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BFC85" w14:textId="2E1AA782" w:rsidR="00064DDE" w:rsidRPr="00B054B4" w:rsidRDefault="00B054B4" w:rsidP="00B054B4">
      <w:pPr>
        <w:pStyle w:val="T1"/>
        <w:pBdr>
          <w:bottom w:val="single" w:sz="6" w:space="0" w:color="auto"/>
        </w:pBdr>
        <w:suppressAutoHyphens/>
        <w:spacing w:after="240"/>
        <w:rPr>
          <w:lang w:val="en-US"/>
        </w:rPr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5D97EED2" w14:textId="77777777" w:rsidTr="00B054B4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AC473B5" w14:textId="64BEB3B9" w:rsidR="00C723BC" w:rsidRPr="00183F4C" w:rsidRDefault="00B054B4" w:rsidP="00BA1853">
            <w:pPr>
              <w:pStyle w:val="T2"/>
            </w:pPr>
            <w:r>
              <w:t xml:space="preserve">LB 266 CR for Latency Report </w:t>
            </w:r>
            <w:proofErr w:type="spellStart"/>
            <w:r>
              <w:t>Elemet</w:t>
            </w:r>
            <w:proofErr w:type="spellEnd"/>
          </w:p>
        </w:tc>
      </w:tr>
      <w:tr w:rsidR="00C723BC" w:rsidRPr="00183F4C" w14:paraId="4C4832C2" w14:textId="77777777" w:rsidTr="00B054B4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8B1E919" w14:textId="1872E447" w:rsidR="00C723BC" w:rsidRPr="00183F4C" w:rsidRDefault="00C723BC" w:rsidP="00BA1853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6511AD">
              <w:rPr>
                <w:b w:val="0"/>
                <w:sz w:val="20"/>
              </w:rPr>
              <w:t>22</w:t>
            </w:r>
            <w:r w:rsidRPr="00183F4C">
              <w:rPr>
                <w:b w:val="0"/>
                <w:sz w:val="20"/>
              </w:rPr>
              <w:t>-</w:t>
            </w:r>
            <w:r w:rsidR="006511AD">
              <w:rPr>
                <w:b w:val="0"/>
                <w:sz w:val="20"/>
                <w:lang w:eastAsia="ko-KR"/>
              </w:rPr>
              <w:t>07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6511AD">
              <w:rPr>
                <w:b w:val="0"/>
                <w:sz w:val="20"/>
                <w:lang w:eastAsia="ko-KR"/>
              </w:rPr>
              <w:t>18</w:t>
            </w:r>
          </w:p>
        </w:tc>
      </w:tr>
      <w:tr w:rsidR="00C723BC" w:rsidRPr="00183F4C" w14:paraId="305CC577" w14:textId="77777777" w:rsidTr="00B054B4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D00BAE" w14:textId="77777777" w:rsidR="00C723BC" w:rsidRPr="00183F4C" w:rsidRDefault="00C723BC" w:rsidP="008C1A0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3D922044" w14:textId="77777777" w:rsidTr="00B054B4">
        <w:trPr>
          <w:jc w:val="center"/>
        </w:trPr>
        <w:tc>
          <w:tcPr>
            <w:tcW w:w="1548" w:type="dxa"/>
            <w:vAlign w:val="center"/>
          </w:tcPr>
          <w:p w14:paraId="721022FF" w14:textId="77777777" w:rsidR="00C723BC" w:rsidRPr="00183F4C" w:rsidRDefault="00C723BC" w:rsidP="008C1A0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01B7663" w14:textId="77777777" w:rsidR="00C723BC" w:rsidRPr="00183F4C" w:rsidRDefault="00C723BC" w:rsidP="008C1A0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899A794" w14:textId="77777777" w:rsidR="00C723BC" w:rsidRPr="00183F4C" w:rsidRDefault="00C723BC" w:rsidP="008C1A0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69BEBD18" w14:textId="77777777" w:rsidR="00C723BC" w:rsidRPr="00183F4C" w:rsidRDefault="00C723BC" w:rsidP="008C1A0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556923E0" w14:textId="77777777" w:rsidR="00C723BC" w:rsidRPr="00183F4C" w:rsidRDefault="00C723BC" w:rsidP="008C1A05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B054B4" w:rsidRPr="00183F4C" w14:paraId="61E95F61" w14:textId="77777777" w:rsidTr="00B054B4">
        <w:trPr>
          <w:trHeight w:val="359"/>
          <w:jc w:val="center"/>
        </w:trPr>
        <w:tc>
          <w:tcPr>
            <w:tcW w:w="1548" w:type="dxa"/>
            <w:vAlign w:val="center"/>
          </w:tcPr>
          <w:p w14:paraId="29ECAD04" w14:textId="4FF9B0EF" w:rsidR="00B054B4" w:rsidRPr="00B054B4" w:rsidRDefault="00B054B4" w:rsidP="008C1A05">
            <w:pPr>
              <w:pStyle w:val="T2"/>
              <w:spacing w:after="0"/>
              <w:ind w:left="0" w:right="0"/>
              <w:jc w:val="left"/>
              <w:rPr>
                <w:rFonts w:eastAsia="新細明體"/>
                <w:b w:val="0"/>
                <w:sz w:val="18"/>
                <w:szCs w:val="18"/>
                <w:lang w:eastAsia="zh-TW"/>
              </w:rPr>
            </w:pPr>
            <w:r>
              <w:rPr>
                <w:rFonts w:eastAsia="新細明體" w:hint="eastAsia"/>
                <w:b w:val="0"/>
                <w:sz w:val="18"/>
                <w:szCs w:val="18"/>
                <w:lang w:eastAsia="zh-TW"/>
              </w:rPr>
              <w:t>F</w:t>
            </w:r>
            <w:r>
              <w:rPr>
                <w:rFonts w:eastAsia="新細明體"/>
                <w:b w:val="0"/>
                <w:sz w:val="18"/>
                <w:szCs w:val="18"/>
                <w:lang w:eastAsia="zh-TW"/>
              </w:rPr>
              <w:t>rank Hsu</w:t>
            </w:r>
          </w:p>
        </w:tc>
        <w:tc>
          <w:tcPr>
            <w:tcW w:w="1440" w:type="dxa"/>
            <w:vMerge w:val="restart"/>
            <w:vAlign w:val="center"/>
          </w:tcPr>
          <w:p w14:paraId="77B643E6" w14:textId="520F6BD7" w:rsidR="00B054B4" w:rsidRPr="00B054B4" w:rsidRDefault="00B054B4" w:rsidP="008C1A05">
            <w:pPr>
              <w:pStyle w:val="T2"/>
              <w:spacing w:after="0"/>
              <w:ind w:left="0" w:right="0"/>
              <w:jc w:val="left"/>
              <w:rPr>
                <w:rFonts w:eastAsia="新細明體"/>
                <w:b w:val="0"/>
                <w:sz w:val="18"/>
                <w:szCs w:val="18"/>
                <w:lang w:eastAsia="zh-TW"/>
              </w:rPr>
            </w:pPr>
            <w:proofErr w:type="spellStart"/>
            <w:r>
              <w:rPr>
                <w:rFonts w:eastAsia="新細明體" w:hint="eastAsia"/>
                <w:b w:val="0"/>
                <w:sz w:val="18"/>
                <w:szCs w:val="18"/>
                <w:lang w:eastAsia="zh-TW"/>
              </w:rPr>
              <w:t>M</w:t>
            </w:r>
            <w:r>
              <w:rPr>
                <w:rFonts w:eastAsia="新細明體"/>
                <w:b w:val="0"/>
                <w:sz w:val="18"/>
                <w:szCs w:val="18"/>
                <w:lang w:eastAsia="zh-TW"/>
              </w:rPr>
              <w:t>ediatek</w:t>
            </w:r>
            <w:proofErr w:type="spellEnd"/>
            <w:r>
              <w:rPr>
                <w:rFonts w:eastAsia="新細明體"/>
                <w:b w:val="0"/>
                <w:sz w:val="18"/>
                <w:szCs w:val="18"/>
                <w:lang w:eastAsia="zh-TW"/>
              </w:rPr>
              <w:t xml:space="preserve"> Inc. </w:t>
            </w:r>
          </w:p>
        </w:tc>
        <w:tc>
          <w:tcPr>
            <w:tcW w:w="2610" w:type="dxa"/>
            <w:vAlign w:val="center"/>
          </w:tcPr>
          <w:p w14:paraId="2657B968" w14:textId="3B95C199" w:rsidR="00B054B4" w:rsidRPr="00183F4C" w:rsidRDefault="00B054B4" w:rsidP="008C1A0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E707F29" w14:textId="7B30D0B6" w:rsidR="00B054B4" w:rsidRPr="00183F4C" w:rsidRDefault="00B054B4" w:rsidP="008C1A0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CCAFA1A" w14:textId="45653155" w:rsidR="00B054B4" w:rsidRPr="00B054B4" w:rsidRDefault="00B054B4" w:rsidP="008C1A05">
            <w:pPr>
              <w:pStyle w:val="T2"/>
              <w:spacing w:after="0"/>
              <w:ind w:left="0" w:right="0"/>
              <w:jc w:val="left"/>
              <w:rPr>
                <w:rFonts w:eastAsia="新細明體"/>
                <w:b w:val="0"/>
                <w:sz w:val="18"/>
                <w:szCs w:val="18"/>
                <w:lang w:eastAsia="zh-TW"/>
              </w:rPr>
            </w:pPr>
            <w:r>
              <w:rPr>
                <w:rFonts w:eastAsia="新細明體"/>
                <w:b w:val="0"/>
                <w:sz w:val="18"/>
                <w:szCs w:val="18"/>
                <w:lang w:eastAsia="zh-TW"/>
              </w:rPr>
              <w:t>frank.hsu@mediatek.com</w:t>
            </w:r>
          </w:p>
        </w:tc>
      </w:tr>
      <w:tr w:rsidR="00B054B4" w:rsidRPr="00183F4C" w14:paraId="7106DFDA" w14:textId="77777777" w:rsidTr="00B054B4">
        <w:trPr>
          <w:trHeight w:val="359"/>
          <w:jc w:val="center"/>
        </w:trPr>
        <w:tc>
          <w:tcPr>
            <w:tcW w:w="1548" w:type="dxa"/>
            <w:vAlign w:val="center"/>
          </w:tcPr>
          <w:p w14:paraId="09F3E806" w14:textId="031B0796" w:rsidR="00B054B4" w:rsidRDefault="00B054B4" w:rsidP="008C1A05">
            <w:pPr>
              <w:pStyle w:val="T2"/>
              <w:spacing w:after="0"/>
              <w:ind w:left="0" w:right="0"/>
              <w:jc w:val="left"/>
              <w:rPr>
                <w:rFonts w:eastAsia="新細明體"/>
                <w:b w:val="0"/>
                <w:sz w:val="18"/>
                <w:szCs w:val="18"/>
                <w:lang w:eastAsia="zh-TW"/>
              </w:rPr>
            </w:pPr>
            <w:proofErr w:type="spellStart"/>
            <w:r>
              <w:rPr>
                <w:rFonts w:eastAsia="新細明體" w:hint="eastAsia"/>
                <w:b w:val="0"/>
                <w:sz w:val="18"/>
                <w:szCs w:val="18"/>
                <w:lang w:eastAsia="zh-TW"/>
              </w:rPr>
              <w:t>J</w:t>
            </w:r>
            <w:r>
              <w:rPr>
                <w:rFonts w:eastAsia="新細明體"/>
                <w:b w:val="0"/>
                <w:sz w:val="18"/>
                <w:szCs w:val="18"/>
                <w:lang w:eastAsia="zh-TW"/>
              </w:rPr>
              <w:t>ame</w:t>
            </w:r>
            <w:proofErr w:type="spellEnd"/>
            <w:r>
              <w:rPr>
                <w:rFonts w:eastAsia="新細明體"/>
                <w:b w:val="0"/>
                <w:sz w:val="18"/>
                <w:szCs w:val="18"/>
                <w:lang w:eastAsia="zh-TW"/>
              </w:rPr>
              <w:t xml:space="preserve"> Yee</w:t>
            </w:r>
          </w:p>
        </w:tc>
        <w:tc>
          <w:tcPr>
            <w:tcW w:w="1440" w:type="dxa"/>
            <w:vMerge/>
            <w:vAlign w:val="center"/>
          </w:tcPr>
          <w:p w14:paraId="6D18D4B1" w14:textId="1A687324" w:rsidR="00B054B4" w:rsidRDefault="00B054B4" w:rsidP="008C1A05">
            <w:pPr>
              <w:pStyle w:val="T2"/>
              <w:spacing w:after="0"/>
              <w:ind w:left="0" w:right="0"/>
              <w:jc w:val="left"/>
              <w:rPr>
                <w:rFonts w:eastAsia="新細明體"/>
                <w:b w:val="0"/>
                <w:sz w:val="18"/>
                <w:szCs w:val="18"/>
                <w:lang w:eastAsia="zh-TW"/>
              </w:rPr>
            </w:pPr>
          </w:p>
        </w:tc>
        <w:tc>
          <w:tcPr>
            <w:tcW w:w="2610" w:type="dxa"/>
            <w:vAlign w:val="center"/>
          </w:tcPr>
          <w:p w14:paraId="6CA47213" w14:textId="77777777" w:rsidR="00B054B4" w:rsidRPr="00183F4C" w:rsidRDefault="00B054B4" w:rsidP="008C1A0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BB932C4" w14:textId="77777777" w:rsidR="00B054B4" w:rsidRPr="00183F4C" w:rsidRDefault="00B054B4" w:rsidP="008C1A0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ADD90C1" w14:textId="77777777" w:rsidR="00B054B4" w:rsidRDefault="00B054B4" w:rsidP="008C1A05">
            <w:pPr>
              <w:pStyle w:val="T2"/>
              <w:spacing w:after="0"/>
              <w:ind w:left="0" w:right="0"/>
              <w:jc w:val="left"/>
              <w:rPr>
                <w:rFonts w:eastAsia="新細明體"/>
                <w:b w:val="0"/>
                <w:sz w:val="18"/>
                <w:szCs w:val="18"/>
                <w:lang w:eastAsia="zh-TW"/>
              </w:rPr>
            </w:pPr>
          </w:p>
        </w:tc>
      </w:tr>
    </w:tbl>
    <w:p w14:paraId="17387B0E" w14:textId="77777777" w:rsidR="005E768D" w:rsidRPr="004D2D75" w:rsidRDefault="003D4734">
      <w:pPr>
        <w:pStyle w:val="T1"/>
        <w:spacing w:after="120"/>
        <w:rPr>
          <w:sz w:val="22"/>
        </w:rPr>
      </w:pP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041C374" wp14:editId="09588463">
                <wp:simplePos x="0" y="0"/>
                <wp:positionH relativeFrom="column">
                  <wp:posOffset>-56072</wp:posOffset>
                </wp:positionH>
                <wp:positionV relativeFrom="paragraph">
                  <wp:posOffset>198289</wp:posOffset>
                </wp:positionV>
                <wp:extent cx="5943600" cy="2656936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656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70C52" w14:textId="77777777" w:rsidR="00747FDD" w:rsidRDefault="00747FDD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A58B692" w14:textId="77777777" w:rsidR="00747FDD" w:rsidRDefault="00747FDD" w:rsidP="00A3456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 w:rsidRPr="00B054B4">
                              <w:rPr>
                                <w:lang w:eastAsia="ko-KR"/>
                              </w:rPr>
                              <w:t xml:space="preserve">This submission proposes resolutions for following </w:t>
                            </w:r>
                            <w:r>
                              <w:rPr>
                                <w:lang w:eastAsia="ko-KR"/>
                              </w:rPr>
                              <w:t>1</w:t>
                            </w:r>
                            <w:r w:rsidRPr="00B054B4">
                              <w:rPr>
                                <w:lang w:eastAsia="ko-KR"/>
                              </w:rPr>
                              <w:t xml:space="preserve"> CID received for </w:t>
                            </w:r>
                            <w:proofErr w:type="spellStart"/>
                            <w:r w:rsidRPr="00B054B4">
                              <w:rPr>
                                <w:lang w:eastAsia="ko-KR"/>
                              </w:rPr>
                              <w:t>TGbe</w:t>
                            </w:r>
                            <w:proofErr w:type="spellEnd"/>
                            <w:r w:rsidRPr="00B054B4">
                              <w:rPr>
                                <w:lang w:eastAsia="ko-KR"/>
                              </w:rPr>
                              <w:t xml:space="preserve"> LB266</w:t>
                            </w:r>
                          </w:p>
                          <w:p w14:paraId="69159309" w14:textId="571F7D01" w:rsidR="00747FDD" w:rsidRPr="00A3456B" w:rsidRDefault="00747FDD" w:rsidP="00A3456B">
                            <w:pPr>
                              <w:jc w:val="both"/>
                              <w:rPr>
                                <w:i/>
                                <w:lang w:eastAsia="ko-KR"/>
                              </w:rPr>
                            </w:pPr>
                            <w:r w:rsidRPr="00B054B4">
                              <w:rPr>
                                <w:lang w:eastAsia="ko-KR"/>
                              </w:rPr>
                              <w:t xml:space="preserve">: </w:t>
                            </w:r>
                            <w:r>
                              <w:rPr>
                                <w:lang w:eastAsia="ko-KR"/>
                              </w:rPr>
                              <w:t>10776</w:t>
                            </w:r>
                          </w:p>
                          <w:p w14:paraId="01D82A3A" w14:textId="77777777" w:rsidR="00747FDD" w:rsidRDefault="00747FDD" w:rsidP="00A3456B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7285B4C5" w14:textId="77777777" w:rsidR="00747FDD" w:rsidRDefault="00747FDD" w:rsidP="00210DDD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</w:p>
                          <w:p w14:paraId="0E74DD09" w14:textId="77777777" w:rsidR="00747FDD" w:rsidRDefault="00747FDD" w:rsidP="00210DDD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Revision History:</w:t>
                            </w:r>
                          </w:p>
                          <w:p w14:paraId="3450524D" w14:textId="7791D496" w:rsidR="00747FDD" w:rsidRPr="005F22C2" w:rsidRDefault="00747FDD" w:rsidP="00BF3F29">
                            <w:pPr>
                              <w:pStyle w:val="af1"/>
                              <w:numPr>
                                <w:ilvl w:val="0"/>
                                <w:numId w:val="28"/>
                              </w:numPr>
                              <w:ind w:leftChars="0"/>
                              <w:jc w:val="both"/>
                            </w:pPr>
                            <w:r w:rsidRPr="005F22C2">
                              <w:t xml:space="preserve">Rev </w:t>
                            </w:r>
                            <w:r w:rsidRPr="005F22C2">
                              <w:rPr>
                                <w:rFonts w:eastAsia="微軟正黑體"/>
                                <w:lang w:eastAsia="zh-TW"/>
                              </w:rPr>
                              <w:t>0</w:t>
                            </w:r>
                            <w:r w:rsidRPr="005F22C2">
                              <w:t>: Initial version of the document</w:t>
                            </w:r>
                          </w:p>
                          <w:p w14:paraId="0B4A3038" w14:textId="6A8896C5" w:rsidR="00747FDD" w:rsidRDefault="00747FDD" w:rsidP="00BF3F29">
                            <w:pPr>
                              <w:pStyle w:val="af1"/>
                              <w:numPr>
                                <w:ilvl w:val="0"/>
                                <w:numId w:val="28"/>
                              </w:numPr>
                              <w:ind w:leftChars="0"/>
                              <w:jc w:val="both"/>
                              <w:rPr>
                                <w:ins w:id="0" w:author="Frank Hsu (徐建芳)" w:date="2022-10-21T10:22:00Z"/>
                              </w:rPr>
                            </w:pPr>
                            <w:r w:rsidRPr="005F22C2">
                              <w:t>Rev 1: Add MSDU drop ratio and editorial change</w:t>
                            </w:r>
                          </w:p>
                          <w:p w14:paraId="150CE1C1" w14:textId="40BAAAE5" w:rsidR="004E0B0F" w:rsidRPr="005F22C2" w:rsidRDefault="004E0B0F" w:rsidP="00BF3F29">
                            <w:pPr>
                              <w:pStyle w:val="af1"/>
                              <w:numPr>
                                <w:ilvl w:val="0"/>
                                <w:numId w:val="28"/>
                              </w:numPr>
                              <w:ind w:leftChars="0"/>
                              <w:jc w:val="both"/>
                            </w:pPr>
                            <w:ins w:id="1" w:author="Frank Hsu (徐建芳)" w:date="2022-10-21T10:22:00Z">
                              <w:r>
                                <w:rPr>
                                  <w:rFonts w:eastAsia="新細明體" w:hint="eastAsia"/>
                                  <w:lang w:eastAsia="zh-TW"/>
                                </w:rPr>
                                <w:t>R</w:t>
                              </w:r>
                              <w:r>
                                <w:rPr>
                                  <w:rFonts w:eastAsia="新細明體"/>
                                  <w:lang w:eastAsia="zh-TW"/>
                                </w:rPr>
                                <w:t>ev 2: Changes based on comment</w:t>
                              </w:r>
                            </w:ins>
                            <w:ins w:id="2" w:author="Frank Hsu (徐建芳)" w:date="2022-10-24T09:42:00Z">
                              <w:r w:rsidR="00F16847">
                                <w:rPr>
                                  <w:rFonts w:eastAsia="新細明體"/>
                                  <w:lang w:eastAsia="zh-TW"/>
                                </w:rPr>
                                <w:t>s</w:t>
                              </w:r>
                            </w:ins>
                            <w:ins w:id="3" w:author="Frank Hsu (徐建芳)" w:date="2022-10-21T10:22:00Z">
                              <w:r>
                                <w:rPr>
                                  <w:rFonts w:eastAsia="新細明體"/>
                                  <w:lang w:eastAsia="zh-TW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eastAsia="新細明體"/>
                                  <w:lang w:eastAsia="zh-TW"/>
                                </w:rPr>
                                <w:t>duing</w:t>
                              </w:r>
                              <w:proofErr w:type="spellEnd"/>
                              <w:r>
                                <w:rPr>
                                  <w:rFonts w:eastAsia="新細明體"/>
                                  <w:lang w:eastAsia="zh-TW"/>
                                </w:rPr>
                                <w:t xml:space="preserve"> the call and offline discussion</w:t>
                              </w:r>
                            </w:ins>
                          </w:p>
                          <w:p w14:paraId="5F40E9B1" w14:textId="27124133" w:rsidR="00747FDD" w:rsidRDefault="00747FDD" w:rsidP="009F2504">
                            <w:pPr>
                              <w:jc w:val="both"/>
                            </w:pPr>
                          </w:p>
                          <w:p w14:paraId="025C1B25" w14:textId="228A1736" w:rsidR="00747FDD" w:rsidRDefault="00747FDD" w:rsidP="009F2504">
                            <w:pPr>
                              <w:jc w:val="both"/>
                            </w:pPr>
                          </w:p>
                          <w:p w14:paraId="43F05AD5" w14:textId="75688AB9" w:rsidR="00747FDD" w:rsidRPr="00BD0A13" w:rsidRDefault="00747FDD" w:rsidP="009F2504">
                            <w:pPr>
                              <w:pStyle w:val="T"/>
                              <w:spacing w:line="240" w:lineRule="auto"/>
                              <w:rPr>
                                <w:rFonts w:ascii="微軟正黑體" w:eastAsia="微軟正黑體" w:hAnsi="微軟正黑體" w:cs="微軟正黑體"/>
                                <w:b/>
                                <w:i/>
                                <w:iCs/>
                                <w:lang w:eastAsia="zh-TW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iCs/>
                                <w:highlight w:val="yellow"/>
                              </w:rPr>
                              <w:t>TGbe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iCs/>
                                <w:highlight w:val="yellow"/>
                              </w:rPr>
                              <w:t xml:space="preserve"> editor: The baseline for this document </w:t>
                            </w:r>
                            <w:r w:rsidRPr="009C7AC4">
                              <w:rPr>
                                <w:b/>
                                <w:i/>
                                <w:iCs/>
                                <w:highlight w:val="yellow"/>
                              </w:rPr>
                              <w:t>is 11be D</w:t>
                            </w:r>
                            <w:r>
                              <w:rPr>
                                <w:b/>
                                <w:i/>
                                <w:iCs/>
                                <w:highlight w:val="yellow"/>
                              </w:rPr>
                              <w:t>2.0</w:t>
                            </w:r>
                          </w:p>
                          <w:p w14:paraId="26A93203" w14:textId="77777777" w:rsidR="00747FDD" w:rsidRDefault="00747FDD" w:rsidP="009F250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1C3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4pt;margin-top:15.6pt;width:468pt;height:20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" o:allowincell="f" stroked="f">
                <v:textbox>
                  <w:txbxContent>
                    <w:p w14:paraId="31A70C52" w14:textId="77777777" w:rsidR="00747FDD" w:rsidRDefault="00747FDD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A58B692" w14:textId="77777777" w:rsidR="00747FDD" w:rsidRDefault="00747FDD" w:rsidP="00A3456B">
                      <w:pPr>
                        <w:jc w:val="both"/>
                        <w:rPr>
                          <w:lang w:eastAsia="ko-KR"/>
                        </w:rPr>
                      </w:pPr>
                      <w:r w:rsidRPr="00B054B4">
                        <w:rPr>
                          <w:lang w:eastAsia="ko-KR"/>
                        </w:rPr>
                        <w:t xml:space="preserve">This submission proposes resolutions for following </w:t>
                      </w:r>
                      <w:r>
                        <w:rPr>
                          <w:lang w:eastAsia="ko-KR"/>
                        </w:rPr>
                        <w:t>1</w:t>
                      </w:r>
                      <w:r w:rsidRPr="00B054B4">
                        <w:rPr>
                          <w:lang w:eastAsia="ko-KR"/>
                        </w:rPr>
                        <w:t xml:space="preserve"> CID received for </w:t>
                      </w:r>
                      <w:proofErr w:type="spellStart"/>
                      <w:r w:rsidRPr="00B054B4">
                        <w:rPr>
                          <w:lang w:eastAsia="ko-KR"/>
                        </w:rPr>
                        <w:t>TGbe</w:t>
                      </w:r>
                      <w:proofErr w:type="spellEnd"/>
                      <w:r w:rsidRPr="00B054B4">
                        <w:rPr>
                          <w:lang w:eastAsia="ko-KR"/>
                        </w:rPr>
                        <w:t xml:space="preserve"> LB266</w:t>
                      </w:r>
                    </w:p>
                    <w:p w14:paraId="69159309" w14:textId="571F7D01" w:rsidR="00747FDD" w:rsidRPr="00A3456B" w:rsidRDefault="00747FDD" w:rsidP="00A3456B">
                      <w:pPr>
                        <w:jc w:val="both"/>
                        <w:rPr>
                          <w:i/>
                          <w:lang w:eastAsia="ko-KR"/>
                        </w:rPr>
                      </w:pPr>
                      <w:r w:rsidRPr="00B054B4">
                        <w:rPr>
                          <w:lang w:eastAsia="ko-KR"/>
                        </w:rPr>
                        <w:t xml:space="preserve">: </w:t>
                      </w:r>
                      <w:r>
                        <w:rPr>
                          <w:lang w:eastAsia="ko-KR"/>
                        </w:rPr>
                        <w:t>10776</w:t>
                      </w:r>
                    </w:p>
                    <w:p w14:paraId="01D82A3A" w14:textId="77777777" w:rsidR="00747FDD" w:rsidRDefault="00747FDD" w:rsidP="00A3456B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7285B4C5" w14:textId="77777777" w:rsidR="00747FDD" w:rsidRDefault="00747FDD" w:rsidP="00210DDD">
                      <w:pPr>
                        <w:jc w:val="both"/>
                        <w:rPr>
                          <w:lang w:eastAsia="ko-KR"/>
                        </w:rPr>
                      </w:pPr>
                    </w:p>
                    <w:p w14:paraId="0E74DD09" w14:textId="77777777" w:rsidR="00747FDD" w:rsidRDefault="00747FDD" w:rsidP="00210DDD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Revision History:</w:t>
                      </w:r>
                    </w:p>
                    <w:p w14:paraId="3450524D" w14:textId="7791D496" w:rsidR="00747FDD" w:rsidRPr="005F22C2" w:rsidRDefault="00747FDD" w:rsidP="00BF3F29">
                      <w:pPr>
                        <w:pStyle w:val="af1"/>
                        <w:numPr>
                          <w:ilvl w:val="0"/>
                          <w:numId w:val="28"/>
                        </w:numPr>
                        <w:ind w:leftChars="0"/>
                        <w:jc w:val="both"/>
                      </w:pPr>
                      <w:r w:rsidRPr="005F22C2">
                        <w:t xml:space="preserve">Rev </w:t>
                      </w:r>
                      <w:r w:rsidRPr="005F22C2">
                        <w:rPr>
                          <w:rFonts w:eastAsia="微軟正黑體"/>
                          <w:lang w:eastAsia="zh-TW"/>
                        </w:rPr>
                        <w:t>0</w:t>
                      </w:r>
                      <w:r w:rsidRPr="005F22C2">
                        <w:t>: Initial version of the document</w:t>
                      </w:r>
                    </w:p>
                    <w:p w14:paraId="0B4A3038" w14:textId="6A8896C5" w:rsidR="00747FDD" w:rsidRDefault="00747FDD" w:rsidP="00BF3F29">
                      <w:pPr>
                        <w:pStyle w:val="af1"/>
                        <w:numPr>
                          <w:ilvl w:val="0"/>
                          <w:numId w:val="28"/>
                        </w:numPr>
                        <w:ind w:leftChars="0"/>
                        <w:jc w:val="both"/>
                        <w:rPr>
                          <w:ins w:id="4" w:author="Frank Hsu (徐建芳)" w:date="2022-10-21T10:22:00Z"/>
                        </w:rPr>
                      </w:pPr>
                      <w:r w:rsidRPr="005F22C2">
                        <w:t>Rev 1: Add MSDU drop ratio and editorial change</w:t>
                      </w:r>
                    </w:p>
                    <w:p w14:paraId="150CE1C1" w14:textId="40BAAAE5" w:rsidR="004E0B0F" w:rsidRPr="005F22C2" w:rsidRDefault="004E0B0F" w:rsidP="00BF3F29">
                      <w:pPr>
                        <w:pStyle w:val="af1"/>
                        <w:numPr>
                          <w:ilvl w:val="0"/>
                          <w:numId w:val="28"/>
                        </w:numPr>
                        <w:ind w:leftChars="0"/>
                        <w:jc w:val="both"/>
                      </w:pPr>
                      <w:ins w:id="5" w:author="Frank Hsu (徐建芳)" w:date="2022-10-21T10:22:00Z">
                        <w:r>
                          <w:rPr>
                            <w:rFonts w:eastAsia="新細明體" w:hint="eastAsia"/>
                            <w:lang w:eastAsia="zh-TW"/>
                          </w:rPr>
                          <w:t>R</w:t>
                        </w:r>
                        <w:r>
                          <w:rPr>
                            <w:rFonts w:eastAsia="新細明體"/>
                            <w:lang w:eastAsia="zh-TW"/>
                          </w:rPr>
                          <w:t>ev 2: Changes based on comment</w:t>
                        </w:r>
                      </w:ins>
                      <w:ins w:id="6" w:author="Frank Hsu (徐建芳)" w:date="2022-10-24T09:42:00Z">
                        <w:r w:rsidR="00F16847">
                          <w:rPr>
                            <w:rFonts w:eastAsia="新細明體"/>
                            <w:lang w:eastAsia="zh-TW"/>
                          </w:rPr>
                          <w:t>s</w:t>
                        </w:r>
                      </w:ins>
                      <w:ins w:id="7" w:author="Frank Hsu (徐建芳)" w:date="2022-10-21T10:22:00Z">
                        <w:r>
                          <w:rPr>
                            <w:rFonts w:eastAsia="新細明體"/>
                            <w:lang w:eastAsia="zh-TW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eastAsia="新細明體"/>
                            <w:lang w:eastAsia="zh-TW"/>
                          </w:rPr>
                          <w:t>duing</w:t>
                        </w:r>
                        <w:proofErr w:type="spellEnd"/>
                        <w:r>
                          <w:rPr>
                            <w:rFonts w:eastAsia="新細明體"/>
                            <w:lang w:eastAsia="zh-TW"/>
                          </w:rPr>
                          <w:t xml:space="preserve"> the call and offline discussion</w:t>
                        </w:r>
                      </w:ins>
                    </w:p>
                    <w:p w14:paraId="5F40E9B1" w14:textId="27124133" w:rsidR="00747FDD" w:rsidRDefault="00747FDD" w:rsidP="009F2504">
                      <w:pPr>
                        <w:jc w:val="both"/>
                      </w:pPr>
                    </w:p>
                    <w:p w14:paraId="025C1B25" w14:textId="228A1736" w:rsidR="00747FDD" w:rsidRDefault="00747FDD" w:rsidP="009F2504">
                      <w:pPr>
                        <w:jc w:val="both"/>
                      </w:pPr>
                    </w:p>
                    <w:p w14:paraId="43F05AD5" w14:textId="75688AB9" w:rsidR="00747FDD" w:rsidRPr="00BD0A13" w:rsidRDefault="00747FDD" w:rsidP="009F2504">
                      <w:pPr>
                        <w:pStyle w:val="T"/>
                        <w:spacing w:line="240" w:lineRule="auto"/>
                        <w:rPr>
                          <w:rFonts w:ascii="微軟正黑體" w:eastAsia="微軟正黑體" w:hAnsi="微軟正黑體" w:cs="微軟正黑體"/>
                          <w:b/>
                          <w:i/>
                          <w:iCs/>
                          <w:lang w:eastAsia="zh-TW"/>
                        </w:rPr>
                      </w:pPr>
                      <w:proofErr w:type="spellStart"/>
                      <w:r>
                        <w:rPr>
                          <w:b/>
                          <w:i/>
                          <w:iCs/>
                          <w:highlight w:val="yellow"/>
                        </w:rPr>
                        <w:t>TGbe</w:t>
                      </w:r>
                      <w:proofErr w:type="spellEnd"/>
                      <w:r>
                        <w:rPr>
                          <w:b/>
                          <w:i/>
                          <w:iCs/>
                          <w:highlight w:val="yellow"/>
                        </w:rPr>
                        <w:t xml:space="preserve"> editor: The baseline for this document </w:t>
                      </w:r>
                      <w:r w:rsidRPr="009C7AC4">
                        <w:rPr>
                          <w:b/>
                          <w:i/>
                          <w:iCs/>
                          <w:highlight w:val="yellow"/>
                        </w:rPr>
                        <w:t>is 11be D</w:t>
                      </w:r>
                      <w:r>
                        <w:rPr>
                          <w:b/>
                          <w:i/>
                          <w:iCs/>
                          <w:highlight w:val="yellow"/>
                        </w:rPr>
                        <w:t>2.0</w:t>
                      </w:r>
                    </w:p>
                    <w:p w14:paraId="26A93203" w14:textId="77777777" w:rsidR="00747FDD" w:rsidRDefault="00747FDD" w:rsidP="009F250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6CD591AA" w14:textId="77777777" w:rsidR="005E768D" w:rsidRPr="004D2D75" w:rsidRDefault="005E768D" w:rsidP="005E768D"/>
    <w:p w14:paraId="58420ED5" w14:textId="77777777" w:rsidR="005E768D" w:rsidRPr="004D2D75" w:rsidRDefault="005E768D"/>
    <w:p w14:paraId="46595E35" w14:textId="77777777" w:rsidR="0099601D" w:rsidRPr="00CE1ADE" w:rsidRDefault="005E768D" w:rsidP="0099601D">
      <w:pPr>
        <w:suppressAutoHyphens/>
        <w:rPr>
          <w:sz w:val="18"/>
        </w:rPr>
      </w:pPr>
      <w:r w:rsidRPr="004D2D75">
        <w:br w:type="page"/>
      </w:r>
      <w:r w:rsidR="0099601D" w:rsidRPr="00CE1ADE">
        <w:rPr>
          <w:sz w:val="18"/>
        </w:rPr>
        <w:lastRenderedPageBreak/>
        <w:t>Interpretation of a Motion to Adopt</w:t>
      </w:r>
    </w:p>
    <w:p w14:paraId="6D7FF450" w14:textId="77777777" w:rsidR="0099601D" w:rsidRPr="00CE1ADE" w:rsidRDefault="0099601D" w:rsidP="0099601D">
      <w:pPr>
        <w:suppressAutoHyphens/>
        <w:rPr>
          <w:sz w:val="18"/>
          <w:lang w:eastAsia="ko-KR"/>
        </w:rPr>
      </w:pPr>
    </w:p>
    <w:p w14:paraId="60CC91D4" w14:textId="77777777" w:rsidR="0099601D" w:rsidRPr="00CE1ADE" w:rsidRDefault="0099601D" w:rsidP="0099601D">
      <w:pPr>
        <w:suppressAutoHyphens/>
        <w:rPr>
          <w:sz w:val="18"/>
          <w:lang w:eastAsia="ko-KR"/>
        </w:rPr>
      </w:pPr>
      <w:r w:rsidRPr="00CE1ADE">
        <w:rPr>
          <w:sz w:val="18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sz w:val="18"/>
          <w:lang w:eastAsia="ko-KR"/>
        </w:rPr>
        <w:t>TG</w:t>
      </w:r>
      <w:r>
        <w:rPr>
          <w:sz w:val="18"/>
          <w:lang w:eastAsia="ko-KR"/>
        </w:rPr>
        <w:t>be</w:t>
      </w:r>
      <w:proofErr w:type="spellEnd"/>
      <w:r w:rsidRPr="00CE1ADE">
        <w:rPr>
          <w:sz w:val="18"/>
          <w:lang w:eastAsia="ko-KR"/>
        </w:rPr>
        <w:t xml:space="preserve"> Draft. This introduction is not part of the adopted material.</w:t>
      </w:r>
    </w:p>
    <w:p w14:paraId="23035A18" w14:textId="77777777" w:rsidR="0099601D" w:rsidRPr="00CE1ADE" w:rsidRDefault="0099601D" w:rsidP="0099601D">
      <w:pPr>
        <w:suppressAutoHyphens/>
        <w:rPr>
          <w:sz w:val="18"/>
          <w:lang w:eastAsia="ko-KR"/>
        </w:rPr>
      </w:pPr>
    </w:p>
    <w:p w14:paraId="52A409A8" w14:textId="77777777" w:rsidR="0099601D" w:rsidRPr="00CE1ADE" w:rsidRDefault="0099601D" w:rsidP="0099601D">
      <w:pPr>
        <w:suppressAutoHyphens/>
        <w:rPr>
          <w:b/>
          <w:bCs/>
          <w:i/>
          <w:iCs/>
          <w:sz w:val="18"/>
          <w:lang w:eastAsia="ko-KR"/>
        </w:rPr>
      </w:pPr>
      <w:r w:rsidRPr="00CE1ADE">
        <w:rPr>
          <w:b/>
          <w:bCs/>
          <w:i/>
          <w:iCs/>
          <w:sz w:val="18"/>
          <w:lang w:eastAsia="ko-KR"/>
        </w:rPr>
        <w:t xml:space="preserve">Editing instructions formatted like this are intended to be copied into the </w:t>
      </w:r>
      <w:proofErr w:type="spellStart"/>
      <w:r w:rsidRPr="00CE1ADE">
        <w:rPr>
          <w:b/>
          <w:bCs/>
          <w:i/>
          <w:iCs/>
          <w:sz w:val="18"/>
          <w:lang w:eastAsia="ko-KR"/>
        </w:rPr>
        <w:t>TG</w:t>
      </w:r>
      <w:r>
        <w:rPr>
          <w:b/>
          <w:bCs/>
          <w:i/>
          <w:iCs/>
          <w:sz w:val="18"/>
          <w:lang w:eastAsia="ko-KR"/>
        </w:rPr>
        <w:t>be</w:t>
      </w:r>
      <w:proofErr w:type="spellEnd"/>
      <w:r w:rsidRPr="00CE1ADE">
        <w:rPr>
          <w:b/>
          <w:bCs/>
          <w:i/>
          <w:iCs/>
          <w:sz w:val="18"/>
          <w:lang w:eastAsia="ko-KR"/>
        </w:rPr>
        <w:t xml:space="preserve"> Draft (i.e.</w:t>
      </w:r>
      <w:r>
        <w:rPr>
          <w:b/>
          <w:bCs/>
          <w:i/>
          <w:iCs/>
          <w:sz w:val="18"/>
          <w:lang w:eastAsia="ko-KR"/>
        </w:rPr>
        <w:t>,</w:t>
      </w:r>
      <w:r w:rsidRPr="00CE1ADE">
        <w:rPr>
          <w:b/>
          <w:bCs/>
          <w:i/>
          <w:iCs/>
          <w:sz w:val="18"/>
          <w:lang w:eastAsia="ko-KR"/>
        </w:rPr>
        <w:t xml:space="preserve"> they are instructions to the 802.11 editor on how to merge the text with the baseline documents).</w:t>
      </w:r>
    </w:p>
    <w:p w14:paraId="7A13620C" w14:textId="77777777" w:rsidR="0099601D" w:rsidRPr="00CE1ADE" w:rsidRDefault="0099601D" w:rsidP="0099601D">
      <w:pPr>
        <w:suppressAutoHyphens/>
        <w:rPr>
          <w:sz w:val="18"/>
          <w:lang w:eastAsia="ko-KR"/>
        </w:rPr>
      </w:pPr>
    </w:p>
    <w:tbl>
      <w:tblPr>
        <w:tblpPr w:leftFromText="180" w:rightFromText="180" w:vertAnchor="text" w:horzAnchor="margin" w:tblpX="-861" w:tblpY="986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708"/>
        <w:gridCol w:w="894"/>
        <w:gridCol w:w="2235"/>
        <w:gridCol w:w="1985"/>
        <w:gridCol w:w="3391"/>
      </w:tblGrid>
      <w:tr w:rsidR="0099601D" w:rsidRPr="007E587A" w14:paraId="0DF66410" w14:textId="77777777" w:rsidTr="0099601D">
        <w:trPr>
          <w:trHeight w:val="139"/>
        </w:trPr>
        <w:tc>
          <w:tcPr>
            <w:tcW w:w="846" w:type="dxa"/>
            <w:shd w:val="clear" w:color="auto" w:fill="BFBFBF" w:themeFill="background1" w:themeFillShade="BF"/>
            <w:noWrap/>
            <w:vAlign w:val="center"/>
            <w:hideMark/>
          </w:tcPr>
          <w:p w14:paraId="16D58D80" w14:textId="77777777" w:rsidR="0099601D" w:rsidRPr="007E587A" w:rsidRDefault="0099601D" w:rsidP="0099601D">
            <w:pPr>
              <w:suppressAutoHyphens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19A236A0" w14:textId="77777777" w:rsidR="0099601D" w:rsidRPr="007E587A" w:rsidRDefault="0099601D" w:rsidP="0099601D">
            <w:pPr>
              <w:suppressAutoHyphens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08" w:type="dxa"/>
            <w:shd w:val="clear" w:color="auto" w:fill="BFBFBF" w:themeFill="background1" w:themeFillShade="BF"/>
            <w:noWrap/>
            <w:vAlign w:val="center"/>
          </w:tcPr>
          <w:p w14:paraId="7F166AC4" w14:textId="77777777" w:rsidR="0099601D" w:rsidRPr="007E587A" w:rsidRDefault="0099601D" w:rsidP="0099601D">
            <w:pPr>
              <w:suppressAutoHyphens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894" w:type="dxa"/>
            <w:shd w:val="clear" w:color="auto" w:fill="BFBFBF" w:themeFill="background1" w:themeFillShade="BF"/>
            <w:vAlign w:val="center"/>
          </w:tcPr>
          <w:p w14:paraId="1A0AEED2" w14:textId="77777777" w:rsidR="0099601D" w:rsidRPr="007E587A" w:rsidRDefault="0099601D" w:rsidP="0099601D">
            <w:pPr>
              <w:suppressAutoHyphens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2235" w:type="dxa"/>
            <w:shd w:val="clear" w:color="auto" w:fill="BFBFBF" w:themeFill="background1" w:themeFillShade="BF"/>
            <w:noWrap/>
            <w:vAlign w:val="bottom"/>
            <w:hideMark/>
          </w:tcPr>
          <w:p w14:paraId="3078AD74" w14:textId="77777777" w:rsidR="0099601D" w:rsidRPr="007E587A" w:rsidRDefault="0099601D" w:rsidP="0099601D">
            <w:pPr>
              <w:suppressAutoHyphens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985" w:type="dxa"/>
            <w:shd w:val="clear" w:color="auto" w:fill="BFBFBF" w:themeFill="background1" w:themeFillShade="BF"/>
            <w:noWrap/>
            <w:vAlign w:val="bottom"/>
            <w:hideMark/>
          </w:tcPr>
          <w:p w14:paraId="20A319B4" w14:textId="77777777" w:rsidR="0099601D" w:rsidRPr="007E587A" w:rsidRDefault="0099601D" w:rsidP="0099601D">
            <w:pPr>
              <w:suppressAutoHyphens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3391" w:type="dxa"/>
            <w:shd w:val="clear" w:color="auto" w:fill="BFBFBF" w:themeFill="background1" w:themeFillShade="BF"/>
            <w:vAlign w:val="center"/>
            <w:hideMark/>
          </w:tcPr>
          <w:p w14:paraId="2C1DCAB6" w14:textId="77777777" w:rsidR="0099601D" w:rsidRPr="007E587A" w:rsidRDefault="0099601D" w:rsidP="0099601D">
            <w:pPr>
              <w:suppressAutoHyphens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99601D" w:rsidRPr="008B0293" w14:paraId="478A6DE0" w14:textId="77777777" w:rsidTr="0099601D">
        <w:trPr>
          <w:trHeight w:val="139"/>
        </w:trPr>
        <w:tc>
          <w:tcPr>
            <w:tcW w:w="846" w:type="dxa"/>
            <w:shd w:val="clear" w:color="auto" w:fill="auto"/>
            <w:noWrap/>
          </w:tcPr>
          <w:p w14:paraId="40697947" w14:textId="77777777" w:rsidR="0099601D" w:rsidRPr="0099601D" w:rsidRDefault="0099601D" w:rsidP="0099601D">
            <w:pPr>
              <w:suppressAutoHyphens/>
              <w:rPr>
                <w:sz w:val="20"/>
              </w:rPr>
            </w:pPr>
            <w:r w:rsidRPr="0099601D">
              <w:rPr>
                <w:sz w:val="20"/>
              </w:rPr>
              <w:t>10776</w:t>
            </w:r>
          </w:p>
        </w:tc>
        <w:tc>
          <w:tcPr>
            <w:tcW w:w="1276" w:type="dxa"/>
          </w:tcPr>
          <w:p w14:paraId="295E6CDD" w14:textId="77777777" w:rsidR="0099601D" w:rsidRPr="0099601D" w:rsidRDefault="0099601D" w:rsidP="0099601D">
            <w:pPr>
              <w:suppressAutoHyphens/>
              <w:rPr>
                <w:sz w:val="20"/>
              </w:rPr>
            </w:pPr>
            <w:r w:rsidRPr="0099601D">
              <w:rPr>
                <w:sz w:val="20"/>
              </w:rPr>
              <w:t>Chien-Fang Hsu</w:t>
            </w:r>
          </w:p>
        </w:tc>
        <w:tc>
          <w:tcPr>
            <w:tcW w:w="708" w:type="dxa"/>
            <w:shd w:val="clear" w:color="auto" w:fill="auto"/>
            <w:noWrap/>
          </w:tcPr>
          <w:p w14:paraId="26832C7C" w14:textId="77777777" w:rsidR="0099601D" w:rsidRPr="0099601D" w:rsidRDefault="0099601D" w:rsidP="0099601D">
            <w:pPr>
              <w:suppressAutoHyphens/>
              <w:rPr>
                <w:sz w:val="20"/>
              </w:rPr>
            </w:pPr>
            <w:r w:rsidRPr="0099601D">
              <w:rPr>
                <w:sz w:val="20"/>
              </w:rPr>
              <w:t>9.4.2</w:t>
            </w:r>
          </w:p>
        </w:tc>
        <w:tc>
          <w:tcPr>
            <w:tcW w:w="894" w:type="dxa"/>
          </w:tcPr>
          <w:p w14:paraId="114E4E7E" w14:textId="77777777" w:rsidR="0099601D" w:rsidRPr="0099601D" w:rsidRDefault="0099601D" w:rsidP="0099601D">
            <w:pPr>
              <w:suppressAutoHyphens/>
              <w:rPr>
                <w:sz w:val="20"/>
              </w:rPr>
            </w:pPr>
            <w:r w:rsidRPr="0099601D">
              <w:rPr>
                <w:sz w:val="20"/>
              </w:rPr>
              <w:t>193.01</w:t>
            </w:r>
          </w:p>
        </w:tc>
        <w:tc>
          <w:tcPr>
            <w:tcW w:w="2235" w:type="dxa"/>
            <w:shd w:val="clear" w:color="auto" w:fill="auto"/>
            <w:noWrap/>
          </w:tcPr>
          <w:p w14:paraId="0425E928" w14:textId="77777777" w:rsidR="0099601D" w:rsidRPr="0099601D" w:rsidRDefault="0099601D" w:rsidP="0099601D">
            <w:pPr>
              <w:suppressAutoHyphens/>
              <w:rPr>
                <w:sz w:val="20"/>
              </w:rPr>
            </w:pPr>
            <w:r w:rsidRPr="0099601D">
              <w:rPr>
                <w:sz w:val="20"/>
              </w:rPr>
              <w:t>There is an R2 SFD motion (Motion 119, #SP110) to include Link latency measurement and report in MLO. It is time to add a such report to the draft.</w:t>
            </w:r>
          </w:p>
        </w:tc>
        <w:tc>
          <w:tcPr>
            <w:tcW w:w="1985" w:type="dxa"/>
            <w:shd w:val="clear" w:color="auto" w:fill="auto"/>
            <w:noWrap/>
          </w:tcPr>
          <w:p w14:paraId="3D6E4B8B" w14:textId="77777777" w:rsidR="0099601D" w:rsidRPr="0099601D" w:rsidRDefault="0099601D" w:rsidP="0099601D">
            <w:pPr>
              <w:suppressAutoHyphens/>
              <w:rPr>
                <w:sz w:val="20"/>
              </w:rPr>
            </w:pPr>
            <w:r w:rsidRPr="0099601D">
              <w:rPr>
                <w:sz w:val="20"/>
              </w:rPr>
              <w:t>Add an element to report latency measurement and statistics of each link in MLO.</w:t>
            </w:r>
          </w:p>
        </w:tc>
        <w:tc>
          <w:tcPr>
            <w:tcW w:w="3391" w:type="dxa"/>
            <w:shd w:val="clear" w:color="auto" w:fill="auto"/>
          </w:tcPr>
          <w:p w14:paraId="4B54ED2F" w14:textId="77777777" w:rsidR="0099601D" w:rsidRPr="0099601D" w:rsidRDefault="0099601D" w:rsidP="0099601D">
            <w:pPr>
              <w:suppressAutoHyphens/>
              <w:rPr>
                <w:b/>
                <w:sz w:val="20"/>
              </w:rPr>
            </w:pPr>
            <w:r w:rsidRPr="0099601D">
              <w:rPr>
                <w:b/>
                <w:sz w:val="20"/>
              </w:rPr>
              <w:t>Revised</w:t>
            </w:r>
          </w:p>
          <w:p w14:paraId="141C0E2D" w14:textId="77777777" w:rsidR="0099601D" w:rsidRPr="0099601D" w:rsidRDefault="0099601D" w:rsidP="0099601D">
            <w:pPr>
              <w:suppressAutoHyphens/>
              <w:rPr>
                <w:b/>
                <w:sz w:val="20"/>
              </w:rPr>
            </w:pPr>
          </w:p>
          <w:p w14:paraId="2970726C" w14:textId="5F07B235" w:rsidR="0099601D" w:rsidRDefault="00A9427B" w:rsidP="0099601D">
            <w:pPr>
              <w:suppressAutoHyphens/>
              <w:rPr>
                <w:rFonts w:eastAsia="新細明體"/>
                <w:bCs/>
                <w:sz w:val="20"/>
                <w:lang w:eastAsia="zh-TW"/>
              </w:rPr>
            </w:pPr>
            <w:r w:rsidRPr="00A9427B">
              <w:rPr>
                <w:rFonts w:eastAsia="新細明體"/>
                <w:bCs/>
                <w:sz w:val="20"/>
                <w:lang w:eastAsia="zh-TW"/>
              </w:rPr>
              <w:t xml:space="preserve">Agree with the commenter. </w:t>
            </w:r>
            <w:r w:rsidR="00486E27">
              <w:rPr>
                <w:rFonts w:eastAsia="新細明體"/>
                <w:bCs/>
                <w:sz w:val="20"/>
                <w:lang w:eastAsia="zh-TW"/>
              </w:rPr>
              <w:t>Add a</w:t>
            </w:r>
            <w:r>
              <w:rPr>
                <w:rFonts w:eastAsia="新細明體"/>
                <w:bCs/>
                <w:sz w:val="20"/>
                <w:lang w:eastAsia="zh-TW"/>
              </w:rPr>
              <w:t xml:space="preserve">n element </w:t>
            </w:r>
            <w:r w:rsidR="00486E27">
              <w:rPr>
                <w:rFonts w:eastAsia="新細明體"/>
                <w:bCs/>
                <w:sz w:val="20"/>
                <w:lang w:eastAsia="zh-TW"/>
              </w:rPr>
              <w:t xml:space="preserve">to </w:t>
            </w:r>
            <w:r>
              <w:rPr>
                <w:rFonts w:eastAsia="新細明體"/>
                <w:bCs/>
                <w:sz w:val="20"/>
                <w:lang w:eastAsia="zh-TW"/>
              </w:rPr>
              <w:t xml:space="preserve">report </w:t>
            </w:r>
            <w:r w:rsidR="00294C0B">
              <w:rPr>
                <w:rFonts w:eastAsia="新細明體"/>
                <w:bCs/>
                <w:sz w:val="20"/>
                <w:lang w:eastAsia="zh-TW"/>
              </w:rPr>
              <w:t>ML</w:t>
            </w:r>
            <w:r w:rsidR="00486E27">
              <w:rPr>
                <w:rFonts w:eastAsia="新細明體"/>
                <w:bCs/>
                <w:sz w:val="20"/>
                <w:lang w:eastAsia="zh-TW"/>
              </w:rPr>
              <w:t xml:space="preserve"> </w:t>
            </w:r>
            <w:r>
              <w:rPr>
                <w:rFonts w:eastAsia="新細明體"/>
                <w:bCs/>
                <w:sz w:val="20"/>
                <w:lang w:eastAsia="zh-TW"/>
              </w:rPr>
              <w:t xml:space="preserve">DL latency measurement </w:t>
            </w:r>
            <w:r w:rsidR="00486E27">
              <w:rPr>
                <w:rFonts w:eastAsia="新細明體"/>
                <w:bCs/>
                <w:sz w:val="20"/>
                <w:lang w:eastAsia="zh-TW"/>
              </w:rPr>
              <w:t>results</w:t>
            </w:r>
            <w:r w:rsidR="00294C0B">
              <w:rPr>
                <w:rFonts w:eastAsia="新細明體"/>
                <w:bCs/>
                <w:sz w:val="20"/>
                <w:lang w:eastAsia="zh-TW"/>
              </w:rPr>
              <w:t xml:space="preserve"> of each link</w:t>
            </w:r>
            <w:r w:rsidR="00486E27">
              <w:rPr>
                <w:rFonts w:eastAsia="新細明體"/>
                <w:bCs/>
                <w:sz w:val="20"/>
                <w:lang w:eastAsia="zh-TW"/>
              </w:rPr>
              <w:t xml:space="preserve">. </w:t>
            </w:r>
          </w:p>
          <w:p w14:paraId="5BB0DC40" w14:textId="77777777" w:rsidR="00A9427B" w:rsidRPr="00486E27" w:rsidRDefault="00A9427B" w:rsidP="0099601D">
            <w:pPr>
              <w:suppressAutoHyphens/>
              <w:rPr>
                <w:rFonts w:eastAsia="新細明體"/>
                <w:bCs/>
                <w:sz w:val="20"/>
                <w:lang w:eastAsia="zh-TW"/>
              </w:rPr>
            </w:pPr>
          </w:p>
          <w:p w14:paraId="13588F9E" w14:textId="54C1069C" w:rsidR="00A9427B" w:rsidRPr="00A9427B" w:rsidRDefault="00A9427B" w:rsidP="0099601D">
            <w:pPr>
              <w:suppressAutoHyphens/>
              <w:rPr>
                <w:rFonts w:eastAsia="新細明體"/>
                <w:bCs/>
                <w:sz w:val="20"/>
                <w:lang w:eastAsia="zh-TW"/>
              </w:rPr>
            </w:pPr>
            <w:proofErr w:type="spellStart"/>
            <w:r w:rsidRPr="00486E27">
              <w:rPr>
                <w:b/>
                <w:sz w:val="20"/>
              </w:rPr>
              <w:t>TGbe</w:t>
            </w:r>
            <w:proofErr w:type="spellEnd"/>
            <w:r w:rsidRPr="00486E27">
              <w:rPr>
                <w:b/>
                <w:sz w:val="20"/>
              </w:rPr>
              <w:t xml:space="preserve"> editor, please apply the changes tagged as 10776 in this document.</w:t>
            </w:r>
          </w:p>
        </w:tc>
      </w:tr>
    </w:tbl>
    <w:p w14:paraId="54A55567" w14:textId="77777777" w:rsidR="0099601D" w:rsidRPr="00CE1ADE" w:rsidRDefault="0099601D" w:rsidP="0099601D">
      <w:pPr>
        <w:suppressAutoHyphens/>
        <w:rPr>
          <w:b/>
          <w:bCs/>
          <w:i/>
          <w:iCs/>
          <w:sz w:val="18"/>
          <w:lang w:eastAsia="ko-KR"/>
        </w:rPr>
      </w:pPr>
      <w:proofErr w:type="spellStart"/>
      <w:r w:rsidRPr="00CE1ADE">
        <w:rPr>
          <w:b/>
          <w:bCs/>
          <w:i/>
          <w:iCs/>
          <w:sz w:val="18"/>
          <w:lang w:eastAsia="ko-KR"/>
        </w:rPr>
        <w:t>TG</w:t>
      </w:r>
      <w:r>
        <w:rPr>
          <w:b/>
          <w:bCs/>
          <w:i/>
          <w:iCs/>
          <w:sz w:val="18"/>
          <w:lang w:eastAsia="ko-KR"/>
        </w:rPr>
        <w:t>be</w:t>
      </w:r>
      <w:proofErr w:type="spellEnd"/>
      <w:r w:rsidRPr="00CE1ADE">
        <w:rPr>
          <w:b/>
          <w:bCs/>
          <w:i/>
          <w:iCs/>
          <w:sz w:val="18"/>
          <w:lang w:eastAsia="ko-KR"/>
        </w:rPr>
        <w:t xml:space="preserve"> Editor: Editing instructions preceded by “</w:t>
      </w:r>
      <w:proofErr w:type="spellStart"/>
      <w:r w:rsidRPr="00CE1ADE">
        <w:rPr>
          <w:b/>
          <w:bCs/>
          <w:i/>
          <w:iCs/>
          <w:sz w:val="18"/>
          <w:lang w:eastAsia="ko-KR"/>
        </w:rPr>
        <w:t>TG</w:t>
      </w:r>
      <w:r>
        <w:rPr>
          <w:b/>
          <w:bCs/>
          <w:i/>
          <w:iCs/>
          <w:sz w:val="18"/>
          <w:lang w:eastAsia="ko-KR"/>
        </w:rPr>
        <w:t>be</w:t>
      </w:r>
      <w:proofErr w:type="spellEnd"/>
      <w:r w:rsidRPr="00CE1ADE">
        <w:rPr>
          <w:b/>
          <w:bCs/>
          <w:i/>
          <w:iCs/>
          <w:sz w:val="18"/>
          <w:lang w:eastAsia="ko-KR"/>
        </w:rPr>
        <w:t xml:space="preserve"> Editor” are instructions to the </w:t>
      </w:r>
      <w:proofErr w:type="spellStart"/>
      <w:r w:rsidRPr="00CE1ADE">
        <w:rPr>
          <w:b/>
          <w:bCs/>
          <w:i/>
          <w:iCs/>
          <w:sz w:val="18"/>
          <w:lang w:eastAsia="ko-KR"/>
        </w:rPr>
        <w:t>TG</w:t>
      </w:r>
      <w:r>
        <w:rPr>
          <w:b/>
          <w:bCs/>
          <w:i/>
          <w:iCs/>
          <w:sz w:val="18"/>
          <w:lang w:eastAsia="ko-KR"/>
        </w:rPr>
        <w:t>be</w:t>
      </w:r>
      <w:proofErr w:type="spellEnd"/>
      <w:r w:rsidRPr="00CE1ADE">
        <w:rPr>
          <w:b/>
          <w:bCs/>
          <w:i/>
          <w:iCs/>
          <w:sz w:val="18"/>
          <w:lang w:eastAsia="ko-KR"/>
        </w:rPr>
        <w:t xml:space="preserve"> editor to modify existing material in the </w:t>
      </w:r>
      <w:proofErr w:type="spellStart"/>
      <w:r w:rsidRPr="00CE1ADE">
        <w:rPr>
          <w:b/>
          <w:bCs/>
          <w:i/>
          <w:iCs/>
          <w:sz w:val="18"/>
          <w:lang w:eastAsia="ko-KR"/>
        </w:rPr>
        <w:t>TG</w:t>
      </w:r>
      <w:r>
        <w:rPr>
          <w:b/>
          <w:bCs/>
          <w:i/>
          <w:iCs/>
          <w:sz w:val="18"/>
          <w:lang w:eastAsia="ko-KR"/>
        </w:rPr>
        <w:t>be</w:t>
      </w:r>
      <w:proofErr w:type="spellEnd"/>
      <w:r w:rsidRPr="00CE1ADE">
        <w:rPr>
          <w:b/>
          <w:bCs/>
          <w:i/>
          <w:iCs/>
          <w:sz w:val="18"/>
          <w:lang w:eastAsia="ko-KR"/>
        </w:rPr>
        <w:t xml:space="preserve"> draft. As a result of adopting the changes, the </w:t>
      </w:r>
      <w:proofErr w:type="spellStart"/>
      <w:r w:rsidRPr="00CE1ADE">
        <w:rPr>
          <w:b/>
          <w:bCs/>
          <w:i/>
          <w:iCs/>
          <w:sz w:val="18"/>
          <w:lang w:eastAsia="ko-KR"/>
        </w:rPr>
        <w:t>TG</w:t>
      </w:r>
      <w:r>
        <w:rPr>
          <w:b/>
          <w:bCs/>
          <w:i/>
          <w:iCs/>
          <w:sz w:val="18"/>
          <w:lang w:eastAsia="ko-KR"/>
        </w:rPr>
        <w:t>be</w:t>
      </w:r>
      <w:proofErr w:type="spellEnd"/>
      <w:r w:rsidRPr="00CE1ADE">
        <w:rPr>
          <w:b/>
          <w:bCs/>
          <w:i/>
          <w:iCs/>
          <w:sz w:val="18"/>
          <w:lang w:eastAsia="ko-KR"/>
        </w:rPr>
        <w:t xml:space="preserve"> editor will execute the instructions rather than copy them to the </w:t>
      </w:r>
      <w:proofErr w:type="spellStart"/>
      <w:r w:rsidRPr="00CE1ADE">
        <w:rPr>
          <w:b/>
          <w:bCs/>
          <w:i/>
          <w:iCs/>
          <w:sz w:val="18"/>
          <w:lang w:eastAsia="ko-KR"/>
        </w:rPr>
        <w:t>TG</w:t>
      </w:r>
      <w:r>
        <w:rPr>
          <w:b/>
          <w:bCs/>
          <w:i/>
          <w:iCs/>
          <w:sz w:val="18"/>
          <w:lang w:eastAsia="ko-KR"/>
        </w:rPr>
        <w:t>be</w:t>
      </w:r>
      <w:proofErr w:type="spellEnd"/>
      <w:r w:rsidRPr="00CE1ADE">
        <w:rPr>
          <w:b/>
          <w:bCs/>
          <w:i/>
          <w:iCs/>
          <w:sz w:val="18"/>
          <w:lang w:eastAsia="ko-KR"/>
        </w:rPr>
        <w:t xml:space="preserve"> Draft.</w:t>
      </w:r>
    </w:p>
    <w:p w14:paraId="3B32B0F5" w14:textId="632F50E3" w:rsidR="00932D51" w:rsidRDefault="00932D51" w:rsidP="00932D51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color w:val="FF0000"/>
          <w:szCs w:val="22"/>
          <w:lang w:eastAsia="ko-KR"/>
        </w:rPr>
      </w:pPr>
    </w:p>
    <w:p w14:paraId="293EFF77" w14:textId="0EFB49E3" w:rsidR="002F0DC2" w:rsidRDefault="002F0DC2" w:rsidP="00932D51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color w:val="FF0000"/>
          <w:szCs w:val="22"/>
          <w:lang w:eastAsia="ko-KR"/>
        </w:rPr>
      </w:pPr>
    </w:p>
    <w:p w14:paraId="2D19B1F8" w14:textId="77777777" w:rsidR="002F0DC2" w:rsidRPr="00D710B0" w:rsidRDefault="002F0DC2" w:rsidP="002F0DC2">
      <w:pPr>
        <w:rPr>
          <w:rFonts w:ascii="Arial" w:hAnsi="Arial" w:cs="Arial"/>
          <w:b/>
          <w:bCs/>
          <w:u w:val="single"/>
        </w:rPr>
      </w:pPr>
      <w:r w:rsidRPr="00E328C7">
        <w:rPr>
          <w:rFonts w:ascii="Arial" w:hAnsi="Arial" w:cs="Arial"/>
          <w:b/>
          <w:bCs/>
          <w:sz w:val="26"/>
          <w:szCs w:val="24"/>
          <w:u w:val="single"/>
        </w:rPr>
        <w:t>Discussion</w:t>
      </w:r>
      <w:r w:rsidRPr="00D710B0">
        <w:rPr>
          <w:rFonts w:ascii="Arial" w:hAnsi="Arial" w:cs="Arial"/>
          <w:b/>
          <w:bCs/>
          <w:u w:val="single"/>
        </w:rPr>
        <w:t>:</w:t>
      </w:r>
    </w:p>
    <w:p w14:paraId="4DCD4638" w14:textId="77777777" w:rsidR="002F0DC2" w:rsidRDefault="002F0DC2" w:rsidP="002F0DC2">
      <w:pPr>
        <w:rPr>
          <w:rFonts w:ascii="Arial" w:hAnsi="Arial" w:cs="Arial"/>
          <w:sz w:val="20"/>
        </w:rPr>
      </w:pPr>
    </w:p>
    <w:p w14:paraId="594E54D7" w14:textId="3397B8A5" w:rsidR="002F0DC2" w:rsidRPr="00876FCC" w:rsidRDefault="002F0DC2" w:rsidP="00932D51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rFonts w:eastAsia="新細明體"/>
          <w:bCs/>
          <w:iCs/>
          <w:color w:val="000000"/>
          <w:szCs w:val="22"/>
          <w:lang w:eastAsia="zh-TW"/>
        </w:rPr>
      </w:pPr>
      <w:r w:rsidRPr="00876FCC">
        <w:rPr>
          <w:rFonts w:eastAsia="新細明體" w:hint="eastAsia"/>
          <w:bCs/>
          <w:iCs/>
          <w:color w:val="000000"/>
          <w:szCs w:val="22"/>
          <w:lang w:eastAsia="zh-TW"/>
        </w:rPr>
        <w:t>T</w:t>
      </w:r>
      <w:r w:rsidRPr="00876FCC">
        <w:rPr>
          <w:rFonts w:eastAsia="新細明體"/>
          <w:bCs/>
          <w:iCs/>
          <w:color w:val="000000"/>
          <w:szCs w:val="22"/>
          <w:lang w:eastAsia="zh-TW"/>
        </w:rPr>
        <w:t>he motion 119 #110 is</w:t>
      </w:r>
    </w:p>
    <w:p w14:paraId="3F9011AF" w14:textId="77777777" w:rsidR="002F0DC2" w:rsidRPr="00876FCC" w:rsidRDefault="002F0DC2" w:rsidP="002F0DC2">
      <w:pPr>
        <w:jc w:val="both"/>
        <w:rPr>
          <w:szCs w:val="22"/>
        </w:rPr>
      </w:pPr>
      <w:r w:rsidRPr="00876FCC">
        <w:rPr>
          <w:szCs w:val="22"/>
        </w:rPr>
        <w:t>Do you support to define a mechanism so that an EHT AP MLD can provide information about traffic conditions of each link (e.g., DL transmit Delay, BSS load)?</w:t>
      </w:r>
    </w:p>
    <w:p w14:paraId="5E936ABB" w14:textId="2B8830C8" w:rsidR="002F0DC2" w:rsidRPr="00876FCC" w:rsidRDefault="002F0DC2" w:rsidP="002F0DC2">
      <w:pPr>
        <w:pStyle w:val="af1"/>
        <w:numPr>
          <w:ilvl w:val="0"/>
          <w:numId w:val="40"/>
        </w:numPr>
        <w:ind w:leftChars="0"/>
        <w:jc w:val="both"/>
        <w:rPr>
          <w:szCs w:val="22"/>
        </w:rPr>
      </w:pPr>
      <w:proofErr w:type="spellStart"/>
      <w:r w:rsidRPr="00876FCC">
        <w:rPr>
          <w:szCs w:val="22"/>
        </w:rPr>
        <w:t>Signaling</w:t>
      </w:r>
      <w:proofErr w:type="spellEnd"/>
      <w:r w:rsidRPr="00876FCC">
        <w:rPr>
          <w:szCs w:val="22"/>
        </w:rPr>
        <w:t xml:space="preserve"> details is TBD</w:t>
      </w:r>
    </w:p>
    <w:p w14:paraId="22C43443" w14:textId="7EC57778" w:rsidR="00F52CA3" w:rsidRPr="00876FCC" w:rsidRDefault="00F52CA3" w:rsidP="00F52CA3">
      <w:pPr>
        <w:jc w:val="both"/>
        <w:rPr>
          <w:szCs w:val="22"/>
        </w:rPr>
      </w:pPr>
    </w:p>
    <w:p w14:paraId="7885439B" w14:textId="38135624" w:rsidR="00F52CA3" w:rsidRPr="00876FCC" w:rsidRDefault="00F52CA3" w:rsidP="00F52CA3">
      <w:pPr>
        <w:jc w:val="both"/>
        <w:rPr>
          <w:rFonts w:eastAsia="新細明體"/>
          <w:szCs w:val="22"/>
          <w:lang w:eastAsia="zh-TW"/>
        </w:rPr>
      </w:pPr>
      <w:r w:rsidRPr="00876FCC">
        <w:rPr>
          <w:rFonts w:eastAsia="新細明體" w:hint="eastAsia"/>
          <w:szCs w:val="22"/>
          <w:lang w:eastAsia="zh-TW"/>
        </w:rPr>
        <w:t>T</w:t>
      </w:r>
      <w:r w:rsidRPr="00876FCC">
        <w:rPr>
          <w:rFonts w:eastAsia="新細明體"/>
          <w:szCs w:val="22"/>
          <w:lang w:eastAsia="zh-TW"/>
        </w:rPr>
        <w:t xml:space="preserve">his document addresses the DL transmit delay </w:t>
      </w:r>
      <w:r w:rsidR="00E22BE8">
        <w:rPr>
          <w:rFonts w:eastAsia="新細明體"/>
          <w:szCs w:val="22"/>
          <w:lang w:eastAsia="zh-TW"/>
        </w:rPr>
        <w:t xml:space="preserve">statistics </w:t>
      </w:r>
      <w:r w:rsidRPr="00876FCC">
        <w:rPr>
          <w:rFonts w:eastAsia="新細明體"/>
          <w:szCs w:val="22"/>
          <w:lang w:eastAsia="zh-TW"/>
        </w:rPr>
        <w:t xml:space="preserve">report </w:t>
      </w:r>
      <w:r w:rsidR="001A7760" w:rsidRPr="00876FCC">
        <w:rPr>
          <w:rFonts w:eastAsia="新細明體"/>
          <w:szCs w:val="22"/>
          <w:lang w:eastAsia="zh-TW"/>
        </w:rPr>
        <w:t xml:space="preserve">of MLO </w:t>
      </w:r>
      <w:r w:rsidRPr="00876FCC">
        <w:rPr>
          <w:rFonts w:eastAsia="新細明體"/>
          <w:szCs w:val="22"/>
          <w:lang w:eastAsia="zh-TW"/>
        </w:rPr>
        <w:t xml:space="preserve">in a new element. </w:t>
      </w:r>
    </w:p>
    <w:p w14:paraId="5296B330" w14:textId="7A650CF4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11AEE8A6" w14:textId="7E1FF374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2ACBB076" w14:textId="633D7A81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48918652" w14:textId="11DAE15E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15048401" w14:textId="6948DE52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2B85E654" w14:textId="4AE1E5A1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57332568" w14:textId="602EF167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03EFE878" w14:textId="25B5F439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50670420" w14:textId="1B161C2A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3A43373F" w14:textId="3FAB4A5F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2950FA3A" w14:textId="229C4323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5FC854CE" w14:textId="236A3A6E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3D504E66" w14:textId="4CDC80FC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424D2CE5" w14:textId="25C035DE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59DF55F8" w14:textId="67F20081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4A0A46E7" w14:textId="074EF74B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7B71B6E2" w14:textId="5481F69C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18DE97EA" w14:textId="2E76AC4C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19BCB39B" w14:textId="77430C89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6244CBB1" w14:textId="0447431C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3CE63BAD" w14:textId="678C1FA8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05A758A3" w14:textId="00000836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1C47AC6D" w14:textId="04AE9CE8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39C6203C" w14:textId="00CF813B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339D6956" w14:textId="38DEC4DC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55330F3D" w14:textId="22DC7B1E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7F6BED36" w14:textId="6A781D1C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1D01BBFA" w14:textId="66952283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0259DA61" w14:textId="4C1B6619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5228A307" w14:textId="7C031B21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66187CC9" w14:textId="222F15C9" w:rsidR="00EE07E0" w:rsidRDefault="00EE07E0" w:rsidP="00EE07E0">
      <w:pPr>
        <w:kinsoku w:val="0"/>
        <w:overflowPunct w:val="0"/>
        <w:outlineLvl w:val="1"/>
        <w:rPr>
          <w:rStyle w:val="af3"/>
          <w:highlight w:val="yellow"/>
        </w:rPr>
      </w:pPr>
      <w:proofErr w:type="spellStart"/>
      <w:r w:rsidRPr="008551D5">
        <w:rPr>
          <w:rStyle w:val="af3"/>
          <w:highlight w:val="yellow"/>
        </w:rPr>
        <w:t>TGbe</w:t>
      </w:r>
      <w:proofErr w:type="spellEnd"/>
      <w:r w:rsidRPr="008551D5">
        <w:rPr>
          <w:rStyle w:val="af3"/>
          <w:highlight w:val="yellow"/>
        </w:rPr>
        <w:t xml:space="preserve"> editor: </w:t>
      </w:r>
      <w:r w:rsidRPr="00DE228B">
        <w:rPr>
          <w:b/>
          <w:bCs/>
          <w:i/>
          <w:iCs/>
          <w:highlight w:val="yellow"/>
        </w:rPr>
        <w:t>Insert</w:t>
      </w:r>
      <w:r w:rsidRPr="00DE228B">
        <w:rPr>
          <w:b/>
          <w:bCs/>
          <w:i/>
          <w:iCs/>
          <w:spacing w:val="-5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the</w:t>
      </w:r>
      <w:r w:rsidRPr="00DE228B">
        <w:rPr>
          <w:b/>
          <w:bCs/>
          <w:i/>
          <w:iCs/>
          <w:spacing w:val="-4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following</w:t>
      </w:r>
      <w:r w:rsidRPr="00DE228B">
        <w:rPr>
          <w:b/>
          <w:bCs/>
          <w:i/>
          <w:iCs/>
          <w:spacing w:val="-3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new</w:t>
      </w:r>
      <w:r w:rsidRPr="00DE228B">
        <w:rPr>
          <w:b/>
          <w:bCs/>
          <w:i/>
          <w:iCs/>
          <w:spacing w:val="-4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subclause</w:t>
      </w:r>
      <w:r w:rsidRPr="00DE228B">
        <w:rPr>
          <w:b/>
          <w:bCs/>
          <w:i/>
          <w:iCs/>
          <w:spacing w:val="-2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at</w:t>
      </w:r>
      <w:r w:rsidRPr="00DE228B">
        <w:rPr>
          <w:b/>
          <w:bCs/>
          <w:i/>
          <w:iCs/>
          <w:spacing w:val="-4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the</w:t>
      </w:r>
      <w:r w:rsidRPr="00DE228B">
        <w:rPr>
          <w:b/>
          <w:bCs/>
          <w:i/>
          <w:iCs/>
          <w:spacing w:val="-3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end</w:t>
      </w:r>
      <w:r w:rsidRPr="00DE228B">
        <w:rPr>
          <w:b/>
          <w:bCs/>
          <w:i/>
          <w:iCs/>
          <w:spacing w:val="-5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of</w:t>
      </w:r>
      <w:r w:rsidRPr="00DE228B">
        <w:rPr>
          <w:b/>
          <w:bCs/>
          <w:i/>
          <w:iCs/>
          <w:spacing w:val="-4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subclause</w:t>
      </w:r>
      <w:r w:rsidRPr="00DE228B">
        <w:rPr>
          <w:b/>
          <w:bCs/>
          <w:i/>
          <w:iCs/>
          <w:spacing w:val="-3"/>
          <w:highlight w:val="yellow"/>
        </w:rPr>
        <w:t xml:space="preserve"> </w:t>
      </w:r>
      <w:r w:rsidRPr="00DE228B">
        <w:rPr>
          <w:b/>
          <w:bCs/>
          <w:i/>
          <w:iCs/>
          <w:highlight w:val="yellow"/>
        </w:rPr>
        <w:t>9.4.2</w:t>
      </w:r>
      <w:r w:rsidRPr="00527F6B">
        <w:rPr>
          <w:rStyle w:val="af3"/>
        </w:rPr>
        <w:t xml:space="preserve"> (#</w:t>
      </w:r>
      <w:r>
        <w:rPr>
          <w:rStyle w:val="af3"/>
        </w:rPr>
        <w:t>107</w:t>
      </w:r>
      <w:r w:rsidR="00EE1497">
        <w:rPr>
          <w:rStyle w:val="af3"/>
        </w:rPr>
        <w:t>7</w:t>
      </w:r>
      <w:r>
        <w:rPr>
          <w:rStyle w:val="af3"/>
        </w:rPr>
        <w:t>6</w:t>
      </w:r>
      <w:r w:rsidRPr="00527F6B">
        <w:rPr>
          <w:rStyle w:val="af3"/>
        </w:rPr>
        <w:t>)</w:t>
      </w:r>
      <w:r w:rsidRPr="00DE228B">
        <w:rPr>
          <w:b/>
          <w:bCs/>
          <w:i/>
          <w:iCs/>
          <w:highlight w:val="yellow"/>
        </w:rPr>
        <w:t>:</w:t>
      </w:r>
    </w:p>
    <w:p w14:paraId="7B4A01EE" w14:textId="6138F634" w:rsidR="00EE07E0" w:rsidRDefault="00EE07E0" w:rsidP="00F52CA3">
      <w:pPr>
        <w:jc w:val="both"/>
        <w:rPr>
          <w:rFonts w:eastAsia="新細明體"/>
          <w:sz w:val="18"/>
          <w:szCs w:val="18"/>
          <w:lang w:eastAsia="zh-TW"/>
        </w:rPr>
      </w:pPr>
    </w:p>
    <w:p w14:paraId="614A14B6" w14:textId="6037EB35" w:rsidR="00EE07E0" w:rsidRDefault="00EE1497" w:rsidP="00F52CA3">
      <w:pPr>
        <w:jc w:val="both"/>
        <w:rPr>
          <w:rFonts w:eastAsia="新細明體"/>
          <w:b/>
          <w:bCs/>
          <w:sz w:val="24"/>
          <w:szCs w:val="24"/>
          <w:lang w:eastAsia="zh-TW"/>
        </w:rPr>
      </w:pPr>
      <w:r w:rsidRPr="00EE1497">
        <w:rPr>
          <w:rFonts w:eastAsia="新細明體"/>
          <w:b/>
          <w:bCs/>
          <w:sz w:val="24"/>
          <w:szCs w:val="24"/>
          <w:lang w:eastAsia="zh-TW"/>
        </w:rPr>
        <w:t>9.4.2.</w:t>
      </w:r>
      <w:r>
        <w:rPr>
          <w:rFonts w:eastAsia="新細明體"/>
          <w:b/>
          <w:bCs/>
          <w:sz w:val="24"/>
          <w:szCs w:val="24"/>
          <w:lang w:eastAsia="zh-TW"/>
        </w:rPr>
        <w:t>xxx</w:t>
      </w:r>
      <w:r w:rsidRPr="00EE1497">
        <w:rPr>
          <w:rFonts w:eastAsia="新細明體"/>
          <w:b/>
          <w:bCs/>
          <w:sz w:val="24"/>
          <w:szCs w:val="24"/>
          <w:lang w:eastAsia="zh-TW"/>
        </w:rPr>
        <w:t xml:space="preserve"> ML </w:t>
      </w:r>
      <w:r w:rsidR="00A830D2">
        <w:rPr>
          <w:rFonts w:eastAsia="新細明體"/>
          <w:b/>
          <w:bCs/>
          <w:sz w:val="24"/>
          <w:szCs w:val="24"/>
          <w:lang w:eastAsia="zh-TW"/>
        </w:rPr>
        <w:t>Latency Report</w:t>
      </w:r>
      <w:r w:rsidRPr="00EE1497">
        <w:rPr>
          <w:rFonts w:eastAsia="新細明體"/>
          <w:b/>
          <w:bCs/>
          <w:sz w:val="24"/>
          <w:szCs w:val="24"/>
          <w:lang w:eastAsia="zh-TW"/>
        </w:rPr>
        <w:t xml:space="preserve"> element</w:t>
      </w:r>
      <w:r>
        <w:rPr>
          <w:rFonts w:eastAsia="新細明體"/>
          <w:b/>
          <w:bCs/>
          <w:sz w:val="24"/>
          <w:szCs w:val="24"/>
          <w:lang w:eastAsia="zh-TW"/>
        </w:rPr>
        <w:t xml:space="preserve"> (#10776)</w:t>
      </w:r>
    </w:p>
    <w:p w14:paraId="256EB485" w14:textId="23101A79" w:rsidR="00EE1497" w:rsidRDefault="00EE1497" w:rsidP="00F52CA3">
      <w:pPr>
        <w:jc w:val="both"/>
        <w:rPr>
          <w:rFonts w:eastAsia="新細明體"/>
          <w:b/>
          <w:bCs/>
          <w:sz w:val="24"/>
          <w:szCs w:val="24"/>
          <w:lang w:eastAsia="zh-TW"/>
        </w:rPr>
      </w:pPr>
    </w:p>
    <w:p w14:paraId="3334B4BA" w14:textId="452ABE7E" w:rsidR="00A830D2" w:rsidRDefault="00A830D2" w:rsidP="00A830D2">
      <w:pPr>
        <w:jc w:val="both"/>
        <w:rPr>
          <w:color w:val="000000"/>
          <w:lang w:eastAsia="ko-KR"/>
        </w:rPr>
      </w:pPr>
      <w:r w:rsidRPr="000E47CB">
        <w:rPr>
          <w:color w:val="000000"/>
          <w:lang w:eastAsia="ko-KR"/>
        </w:rPr>
        <w:t xml:space="preserve">The </w:t>
      </w:r>
      <w:r>
        <w:rPr>
          <w:color w:val="000000"/>
          <w:lang w:eastAsia="ko-KR"/>
        </w:rPr>
        <w:t xml:space="preserve">ML Latency Report </w:t>
      </w:r>
      <w:r w:rsidRPr="000E47CB">
        <w:rPr>
          <w:color w:val="000000"/>
          <w:lang w:eastAsia="ko-KR"/>
        </w:rPr>
        <w:t xml:space="preserve">element </w:t>
      </w:r>
      <w:r>
        <w:rPr>
          <w:color w:val="000000"/>
          <w:lang w:eastAsia="ko-KR"/>
        </w:rPr>
        <w:t xml:space="preserve">contains DL latency information of APs affiliated with an AP MLD. The element </w:t>
      </w:r>
      <w:r w:rsidRPr="000E47CB">
        <w:rPr>
          <w:color w:val="000000"/>
          <w:lang w:eastAsia="ko-KR"/>
        </w:rPr>
        <w:t xml:space="preserve">is </w:t>
      </w:r>
      <w:r>
        <w:rPr>
          <w:color w:val="000000"/>
          <w:lang w:eastAsia="ko-KR"/>
        </w:rPr>
        <w:t>transmitted by an AP affiliated with an AP MLD in Beacon</w:t>
      </w:r>
      <w:r w:rsidR="00782DC6">
        <w:rPr>
          <w:color w:val="000000"/>
          <w:lang w:eastAsia="ko-KR"/>
        </w:rPr>
        <w:t xml:space="preserve"> and</w:t>
      </w:r>
      <w:r>
        <w:rPr>
          <w:color w:val="000000"/>
          <w:lang w:eastAsia="ko-KR"/>
        </w:rPr>
        <w:t xml:space="preserve"> Probe Response</w:t>
      </w:r>
      <w:r w:rsidR="00C97659">
        <w:rPr>
          <w:color w:val="000000"/>
          <w:lang w:eastAsia="ko-KR"/>
        </w:rPr>
        <w:t xml:space="preserve"> frames</w:t>
      </w:r>
      <w:r w:rsidRPr="008B1C85">
        <w:rPr>
          <w:color w:val="000000"/>
          <w:lang w:eastAsia="ko-KR"/>
        </w:rPr>
        <w:t>.</w:t>
      </w:r>
      <w:r w:rsidRPr="000E47CB">
        <w:rPr>
          <w:color w:val="000000"/>
          <w:lang w:eastAsia="ko-KR"/>
        </w:rPr>
        <w:t xml:space="preserve"> The format of this element is shown in Figure 9-</w:t>
      </w:r>
      <w:r>
        <w:rPr>
          <w:color w:val="000000"/>
          <w:lang w:eastAsia="ko-KR"/>
        </w:rPr>
        <w:t>xxx</w:t>
      </w:r>
      <w:r w:rsidRPr="000E47CB">
        <w:rPr>
          <w:color w:val="000000"/>
          <w:lang w:eastAsia="ko-KR"/>
        </w:rPr>
        <w:t xml:space="preserve"> (</w:t>
      </w:r>
      <w:r>
        <w:t>ML</w:t>
      </w:r>
      <w:r w:rsidRPr="0042474D">
        <w:t xml:space="preserve"> </w:t>
      </w:r>
      <w:r>
        <w:t xml:space="preserve">Latency Report element </w:t>
      </w:r>
      <w:r w:rsidRPr="0042474D">
        <w:t>format)</w:t>
      </w:r>
      <w:r w:rsidRPr="000E47CB">
        <w:rPr>
          <w:color w:val="000000"/>
          <w:lang w:eastAsia="ko-KR"/>
        </w:rPr>
        <w:t xml:space="preserve">. </w:t>
      </w:r>
    </w:p>
    <w:p w14:paraId="3BD46AB9" w14:textId="7FF54D33" w:rsidR="00EE1497" w:rsidRDefault="00EE1497" w:rsidP="00F52CA3">
      <w:pPr>
        <w:jc w:val="both"/>
        <w:rPr>
          <w:rFonts w:eastAsia="新細明體"/>
          <w:b/>
          <w:bCs/>
          <w:sz w:val="18"/>
          <w:szCs w:val="18"/>
          <w:lang w:eastAsia="zh-TW"/>
        </w:rPr>
      </w:pPr>
      <w:bookmarkStart w:id="8" w:name="_Hlk110427048"/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1137"/>
        <w:gridCol w:w="1045"/>
        <w:gridCol w:w="1255"/>
        <w:gridCol w:w="956"/>
        <w:gridCol w:w="895"/>
        <w:gridCol w:w="1114"/>
        <w:gridCol w:w="1020"/>
        <w:gridCol w:w="709"/>
        <w:gridCol w:w="1016"/>
      </w:tblGrid>
      <w:tr w:rsidR="006E572B" w:rsidRPr="00F86F13" w14:paraId="6BAA5970" w14:textId="77777777" w:rsidTr="006E572B">
        <w:trPr>
          <w:trHeight w:val="20"/>
          <w:jc w:val="center"/>
        </w:trPr>
        <w:tc>
          <w:tcPr>
            <w:tcW w:w="9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67E602B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3BFB22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>Element I</w:t>
            </w:r>
            <w:r>
              <w:rPr>
                <w:lang w:val="en-US"/>
              </w:rPr>
              <w:t>D</w:t>
            </w:r>
          </w:p>
        </w:tc>
        <w:tc>
          <w:tcPr>
            <w:tcW w:w="10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1E1E73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>Length</w:t>
            </w:r>
          </w:p>
        </w:tc>
        <w:tc>
          <w:tcPr>
            <w:tcW w:w="12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830D3A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>Element I</w:t>
            </w:r>
            <w:r>
              <w:rPr>
                <w:lang w:val="en-US"/>
              </w:rPr>
              <w:t>D</w:t>
            </w:r>
            <w:r w:rsidRPr="00F86F13">
              <w:rPr>
                <w:lang w:val="en-US"/>
              </w:rPr>
              <w:t xml:space="preserve"> Extension</w:t>
            </w:r>
          </w:p>
        </w:tc>
        <w:tc>
          <w:tcPr>
            <w:tcW w:w="9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0636835" w14:textId="7BC7D103" w:rsidR="006E572B" w:rsidRPr="00C342D3" w:rsidRDefault="006E572B" w:rsidP="008C1A05">
            <w:pPr>
              <w:jc w:val="center"/>
              <w:rPr>
                <w:rFonts w:eastAsia="新細明體"/>
                <w:lang w:val="en-US" w:eastAsia="zh-TW"/>
              </w:rPr>
            </w:pPr>
            <w:r w:rsidRPr="00C342D3">
              <w:rPr>
                <w:rFonts w:eastAsia="新細明體" w:hint="eastAsia"/>
                <w:lang w:val="en-US" w:eastAsia="zh-TW"/>
              </w:rPr>
              <w:t>M</w:t>
            </w:r>
            <w:r w:rsidRPr="00C342D3">
              <w:rPr>
                <w:rFonts w:eastAsia="新細明體"/>
                <w:lang w:val="en-US" w:eastAsia="zh-TW"/>
              </w:rPr>
              <w:t>LD Latency Report</w:t>
            </w:r>
          </w:p>
        </w:tc>
        <w:tc>
          <w:tcPr>
            <w:tcW w:w="8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779BC75" w14:textId="4C34E0C2" w:rsidR="006E572B" w:rsidRPr="006E572B" w:rsidRDefault="006E572B" w:rsidP="008C1A05">
            <w:pPr>
              <w:jc w:val="center"/>
              <w:rPr>
                <w:rFonts w:eastAsia="新細明體"/>
                <w:lang w:val="en-US" w:eastAsia="zh-TW"/>
              </w:rPr>
            </w:pPr>
            <w:r>
              <w:rPr>
                <w:rFonts w:eastAsia="新細明體" w:hint="eastAsia"/>
                <w:lang w:val="en-US" w:eastAsia="zh-TW"/>
              </w:rPr>
              <w:t>M</w:t>
            </w:r>
            <w:r>
              <w:rPr>
                <w:rFonts w:eastAsia="新細明體"/>
                <w:lang w:val="en-US" w:eastAsia="zh-TW"/>
              </w:rPr>
              <w:t xml:space="preserve">SDU </w:t>
            </w:r>
            <w:r w:rsidR="00D75C0E">
              <w:rPr>
                <w:rFonts w:eastAsia="新細明體"/>
                <w:lang w:val="en-US" w:eastAsia="zh-TW"/>
              </w:rPr>
              <w:t>Drop</w:t>
            </w:r>
            <w:r>
              <w:rPr>
                <w:rFonts w:eastAsia="新細明體"/>
                <w:lang w:val="en-US" w:eastAsia="zh-TW"/>
              </w:rPr>
              <w:t xml:space="preserve"> Ratio</w:t>
            </w:r>
            <w:r w:rsidR="00CB667B">
              <w:rPr>
                <w:rFonts w:eastAsia="新細明體"/>
                <w:lang w:val="en-US" w:eastAsia="zh-TW"/>
              </w:rPr>
              <w:t xml:space="preserve"> Report</w:t>
            </w:r>
          </w:p>
        </w:tc>
        <w:tc>
          <w:tcPr>
            <w:tcW w:w="11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9F2FAE" w14:textId="278BC10C" w:rsidR="006E572B" w:rsidRPr="00F86F13" w:rsidRDefault="006E572B" w:rsidP="008C1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Link ID Bitmap</w:t>
            </w:r>
            <w:r w:rsidRPr="00F86F13">
              <w:rPr>
                <w:lang w:val="en-US"/>
              </w:rPr>
              <w:t> </w:t>
            </w:r>
          </w:p>
        </w:tc>
        <w:tc>
          <w:tcPr>
            <w:tcW w:w="10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F4F63D" w14:textId="3C6D1204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 xml:space="preserve">Link </w:t>
            </w:r>
            <w:r>
              <w:rPr>
                <w:lang w:val="en-US"/>
              </w:rPr>
              <w:t>0</w:t>
            </w:r>
            <w:r w:rsidRPr="00F86F13">
              <w:rPr>
                <w:lang w:val="en-US"/>
              </w:rPr>
              <w:t xml:space="preserve"> </w:t>
            </w:r>
            <w:r>
              <w:rPr>
                <w:lang w:val="en-US"/>
              </w:rPr>
              <w:t>Latency Report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973555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>…</w:t>
            </w:r>
          </w:p>
        </w:tc>
        <w:tc>
          <w:tcPr>
            <w:tcW w:w="10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E60068" w14:textId="32CC943E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 xml:space="preserve">Link N </w:t>
            </w:r>
            <w:r>
              <w:rPr>
                <w:lang w:val="en-US"/>
              </w:rPr>
              <w:t>Latency Report</w:t>
            </w:r>
          </w:p>
        </w:tc>
      </w:tr>
      <w:tr w:rsidR="006E572B" w:rsidRPr="00F86F13" w14:paraId="694EB442" w14:textId="77777777" w:rsidTr="006E572B">
        <w:trPr>
          <w:trHeight w:val="20"/>
          <w:jc w:val="center"/>
        </w:trPr>
        <w:tc>
          <w:tcPr>
            <w:tcW w:w="9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1361EB8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>Octets:</w:t>
            </w:r>
          </w:p>
        </w:tc>
        <w:tc>
          <w:tcPr>
            <w:tcW w:w="1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45243B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>1</w:t>
            </w:r>
          </w:p>
        </w:tc>
        <w:tc>
          <w:tcPr>
            <w:tcW w:w="10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8BA56E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>1</w:t>
            </w:r>
          </w:p>
        </w:tc>
        <w:tc>
          <w:tcPr>
            <w:tcW w:w="12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564290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  <w:r w:rsidRPr="00F86F13">
              <w:rPr>
                <w:lang w:val="en-US"/>
              </w:rPr>
              <w:t>1</w:t>
            </w:r>
          </w:p>
        </w:tc>
        <w:tc>
          <w:tcPr>
            <w:tcW w:w="9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7252F2" w14:textId="44AD277A" w:rsidR="006E572B" w:rsidRPr="00F97A64" w:rsidRDefault="00A9108A" w:rsidP="008C1A05">
            <w:pPr>
              <w:jc w:val="center"/>
              <w:rPr>
                <w:rFonts w:eastAsia="新細明體"/>
                <w:lang w:val="en-US" w:eastAsia="zh-TW"/>
              </w:rPr>
            </w:pPr>
            <w:ins w:id="9" w:author="Frank Hsu (徐建芳)" w:date="2022-10-21T09:33:00Z">
              <w:r>
                <w:rPr>
                  <w:rFonts w:eastAsia="新細明體"/>
                  <w:lang w:val="en-US" w:eastAsia="zh-TW"/>
                </w:rPr>
                <w:t>2</w:t>
              </w:r>
            </w:ins>
            <w:del w:id="10" w:author="Frank Hsu (徐建芳)" w:date="2022-10-21T09:33:00Z">
              <w:r w:rsidR="006E572B" w:rsidDel="00A9108A">
                <w:rPr>
                  <w:rFonts w:eastAsia="新細明體"/>
                  <w:lang w:val="en-US" w:eastAsia="zh-TW"/>
                </w:rPr>
                <w:delText>4</w:delText>
              </w:r>
            </w:del>
          </w:p>
        </w:tc>
        <w:tc>
          <w:tcPr>
            <w:tcW w:w="8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6D73CC2" w14:textId="06604549" w:rsidR="006E572B" w:rsidRPr="00B56251" w:rsidRDefault="00B56251" w:rsidP="008C1A05">
            <w:pPr>
              <w:jc w:val="center"/>
              <w:rPr>
                <w:rFonts w:eastAsia="新細明體"/>
                <w:lang w:val="en-US" w:eastAsia="zh-TW"/>
              </w:rPr>
            </w:pPr>
            <w:r>
              <w:rPr>
                <w:rFonts w:eastAsia="新細明體" w:hint="eastAsia"/>
                <w:lang w:val="en-US" w:eastAsia="zh-TW"/>
              </w:rPr>
              <w:t>1</w:t>
            </w:r>
          </w:p>
        </w:tc>
        <w:tc>
          <w:tcPr>
            <w:tcW w:w="11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448F7D" w14:textId="543F98D6" w:rsidR="006E572B" w:rsidRPr="00F86F13" w:rsidRDefault="006E572B" w:rsidP="008C1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418DF2" w14:textId="70D65C6C" w:rsidR="006E572B" w:rsidRPr="00F86F13" w:rsidRDefault="00A9108A" w:rsidP="008C1A05">
            <w:pPr>
              <w:jc w:val="center"/>
              <w:rPr>
                <w:lang w:val="en-US"/>
              </w:rPr>
            </w:pPr>
            <w:ins w:id="11" w:author="Frank Hsu (徐建芳)" w:date="2022-10-21T09:33:00Z">
              <w:r>
                <w:rPr>
                  <w:lang w:val="en-US"/>
                </w:rPr>
                <w:t>2</w:t>
              </w:r>
            </w:ins>
            <w:del w:id="12" w:author="Frank Hsu (徐建芳)" w:date="2022-10-21T09:33:00Z">
              <w:r w:rsidR="006E572B" w:rsidDel="00A9108A">
                <w:rPr>
                  <w:lang w:val="en-US"/>
                </w:rPr>
                <w:delText>4</w:delText>
              </w:r>
            </w:del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EF4718" w14:textId="77777777" w:rsidR="006E572B" w:rsidRPr="00F86F13" w:rsidRDefault="006E572B" w:rsidP="008C1A05">
            <w:pPr>
              <w:jc w:val="center"/>
              <w:rPr>
                <w:lang w:val="en-US"/>
              </w:rPr>
            </w:pPr>
          </w:p>
        </w:tc>
        <w:tc>
          <w:tcPr>
            <w:tcW w:w="10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8736D1" w14:textId="4870237C" w:rsidR="006E572B" w:rsidRPr="00F86F13" w:rsidRDefault="00A9108A" w:rsidP="008C1A05">
            <w:pPr>
              <w:jc w:val="center"/>
              <w:rPr>
                <w:lang w:val="en-US"/>
              </w:rPr>
            </w:pPr>
            <w:ins w:id="13" w:author="Frank Hsu (徐建芳)" w:date="2022-10-21T09:33:00Z">
              <w:r>
                <w:rPr>
                  <w:lang w:val="en-US"/>
                </w:rPr>
                <w:t>2</w:t>
              </w:r>
            </w:ins>
            <w:del w:id="14" w:author="Frank Hsu (徐建芳)" w:date="2022-10-21T09:33:00Z">
              <w:r w:rsidR="006E572B" w:rsidDel="00A9108A">
                <w:rPr>
                  <w:lang w:val="en-US"/>
                </w:rPr>
                <w:delText>4</w:delText>
              </w:r>
            </w:del>
          </w:p>
        </w:tc>
      </w:tr>
    </w:tbl>
    <w:p w14:paraId="0B663AFF" w14:textId="77777777" w:rsidR="00CB16E6" w:rsidRDefault="00CB16E6" w:rsidP="00CB16E6">
      <w:pPr>
        <w:rPr>
          <w:rFonts w:ascii="Arial" w:hAnsi="Arial" w:cs="Arial"/>
          <w:b/>
          <w:bCs/>
        </w:rPr>
      </w:pPr>
    </w:p>
    <w:p w14:paraId="3C56623C" w14:textId="1B0A1F45" w:rsidR="00CB16E6" w:rsidRDefault="00CB16E6" w:rsidP="00793C50">
      <w:pPr>
        <w:jc w:val="center"/>
        <w:rPr>
          <w:b/>
          <w:bCs/>
          <w:lang w:val="en-US"/>
        </w:rPr>
      </w:pPr>
      <w:r w:rsidRPr="00C458C2">
        <w:rPr>
          <w:b/>
          <w:bCs/>
          <w:lang w:val="en-US"/>
        </w:rPr>
        <w:t>Figure 9-</w:t>
      </w:r>
      <w:r>
        <w:rPr>
          <w:b/>
          <w:bCs/>
          <w:lang w:val="en-US"/>
        </w:rPr>
        <w:t xml:space="preserve">xxx </w:t>
      </w:r>
      <w:r w:rsidRPr="00C458C2">
        <w:rPr>
          <w:b/>
          <w:bCs/>
          <w:lang w:val="en-US"/>
        </w:rPr>
        <w:t>—</w:t>
      </w:r>
      <w:r>
        <w:rPr>
          <w:b/>
          <w:bCs/>
          <w:lang w:val="en-US"/>
        </w:rPr>
        <w:t xml:space="preserve"> ML</w:t>
      </w:r>
      <w:r w:rsidRPr="00C458C2">
        <w:rPr>
          <w:b/>
          <w:bCs/>
          <w:lang w:val="en-US"/>
        </w:rPr>
        <w:t xml:space="preserve"> L</w:t>
      </w:r>
      <w:r>
        <w:rPr>
          <w:b/>
          <w:bCs/>
          <w:lang w:val="en-US"/>
        </w:rPr>
        <w:t>atency Report</w:t>
      </w:r>
      <w:r w:rsidRPr="00C458C2">
        <w:rPr>
          <w:b/>
          <w:bCs/>
          <w:lang w:val="en-US"/>
        </w:rPr>
        <w:t xml:space="preserve"> element format</w:t>
      </w:r>
    </w:p>
    <w:bookmarkEnd w:id="8"/>
    <w:p w14:paraId="6E5E5C4D" w14:textId="77777777" w:rsidR="00793C50" w:rsidRPr="00793C50" w:rsidRDefault="00793C50" w:rsidP="00793C50">
      <w:pPr>
        <w:jc w:val="center"/>
        <w:rPr>
          <w:b/>
          <w:bCs/>
          <w:lang w:val="en-US"/>
        </w:rPr>
      </w:pPr>
    </w:p>
    <w:p w14:paraId="590370E3" w14:textId="77777777" w:rsidR="00CB16E6" w:rsidRPr="006552F7" w:rsidRDefault="00CB16E6" w:rsidP="00CB16E6">
      <w:pPr>
        <w:pStyle w:val="af4"/>
        <w:kinsoku w:val="0"/>
        <w:overflowPunct w:val="0"/>
        <w:spacing w:before="1"/>
        <w:rPr>
          <w:szCs w:val="22"/>
        </w:rPr>
      </w:pPr>
      <w:r w:rsidRPr="006552F7">
        <w:rPr>
          <w:szCs w:val="22"/>
        </w:rPr>
        <w:t>The</w:t>
      </w:r>
      <w:r w:rsidRPr="006552F7">
        <w:rPr>
          <w:spacing w:val="-3"/>
          <w:szCs w:val="22"/>
        </w:rPr>
        <w:t xml:space="preserve"> </w:t>
      </w:r>
      <w:r w:rsidRPr="006552F7">
        <w:rPr>
          <w:szCs w:val="22"/>
        </w:rPr>
        <w:t>Element</w:t>
      </w:r>
      <w:r w:rsidRPr="006552F7">
        <w:rPr>
          <w:spacing w:val="-3"/>
          <w:szCs w:val="22"/>
        </w:rPr>
        <w:t xml:space="preserve"> </w:t>
      </w:r>
      <w:r w:rsidRPr="006552F7">
        <w:rPr>
          <w:szCs w:val="22"/>
        </w:rPr>
        <w:t>ID,</w:t>
      </w:r>
      <w:r w:rsidRPr="006552F7">
        <w:rPr>
          <w:spacing w:val="-2"/>
          <w:szCs w:val="22"/>
        </w:rPr>
        <w:t xml:space="preserve"> </w:t>
      </w:r>
      <w:r w:rsidRPr="006552F7">
        <w:rPr>
          <w:szCs w:val="22"/>
        </w:rPr>
        <w:t>Length,</w:t>
      </w:r>
      <w:r w:rsidRPr="006552F7">
        <w:rPr>
          <w:spacing w:val="-2"/>
          <w:szCs w:val="22"/>
        </w:rPr>
        <w:t xml:space="preserve"> </w:t>
      </w:r>
      <w:r w:rsidRPr="006552F7">
        <w:rPr>
          <w:szCs w:val="22"/>
        </w:rPr>
        <w:t>and</w:t>
      </w:r>
      <w:r w:rsidRPr="006552F7">
        <w:rPr>
          <w:spacing w:val="-2"/>
          <w:szCs w:val="22"/>
        </w:rPr>
        <w:t xml:space="preserve"> </w:t>
      </w:r>
      <w:r w:rsidRPr="006552F7">
        <w:rPr>
          <w:szCs w:val="22"/>
        </w:rPr>
        <w:t>Element</w:t>
      </w:r>
      <w:r w:rsidRPr="006552F7">
        <w:rPr>
          <w:spacing w:val="-1"/>
          <w:szCs w:val="22"/>
        </w:rPr>
        <w:t xml:space="preserve"> </w:t>
      </w:r>
      <w:r w:rsidRPr="006552F7">
        <w:rPr>
          <w:szCs w:val="22"/>
        </w:rPr>
        <w:t>ID</w:t>
      </w:r>
      <w:r w:rsidRPr="006552F7">
        <w:rPr>
          <w:spacing w:val="-3"/>
          <w:szCs w:val="22"/>
        </w:rPr>
        <w:t xml:space="preserve"> </w:t>
      </w:r>
      <w:r w:rsidRPr="006552F7">
        <w:rPr>
          <w:szCs w:val="22"/>
        </w:rPr>
        <w:t>Extension</w:t>
      </w:r>
      <w:r w:rsidRPr="006552F7">
        <w:rPr>
          <w:spacing w:val="-2"/>
          <w:szCs w:val="22"/>
        </w:rPr>
        <w:t xml:space="preserve"> </w:t>
      </w:r>
      <w:r w:rsidRPr="006552F7">
        <w:rPr>
          <w:szCs w:val="22"/>
        </w:rPr>
        <w:t>fields</w:t>
      </w:r>
      <w:r w:rsidRPr="006552F7">
        <w:rPr>
          <w:spacing w:val="-1"/>
          <w:szCs w:val="22"/>
        </w:rPr>
        <w:t xml:space="preserve"> </w:t>
      </w:r>
      <w:r w:rsidRPr="006552F7">
        <w:rPr>
          <w:szCs w:val="22"/>
        </w:rPr>
        <w:t>are</w:t>
      </w:r>
      <w:r w:rsidRPr="006552F7">
        <w:rPr>
          <w:spacing w:val="-2"/>
          <w:szCs w:val="22"/>
        </w:rPr>
        <w:t xml:space="preserve"> </w:t>
      </w:r>
      <w:r w:rsidRPr="006552F7">
        <w:rPr>
          <w:szCs w:val="22"/>
        </w:rPr>
        <w:t>defined</w:t>
      </w:r>
      <w:r w:rsidRPr="006552F7">
        <w:rPr>
          <w:spacing w:val="-2"/>
          <w:szCs w:val="22"/>
        </w:rPr>
        <w:t xml:space="preserve"> </w:t>
      </w:r>
      <w:r w:rsidRPr="006552F7">
        <w:rPr>
          <w:szCs w:val="22"/>
        </w:rPr>
        <w:t>in</w:t>
      </w:r>
      <w:r w:rsidRPr="006552F7">
        <w:rPr>
          <w:spacing w:val="-2"/>
          <w:szCs w:val="22"/>
        </w:rPr>
        <w:t xml:space="preserve"> </w:t>
      </w:r>
      <w:hyperlink r:id="rId8" w:anchor="bookmark85" w:history="1">
        <w:r w:rsidRPr="00547800">
          <w:rPr>
            <w:rStyle w:val="a6"/>
            <w:color w:val="auto"/>
            <w:szCs w:val="22"/>
            <w:u w:val="none"/>
          </w:rPr>
          <w:t>9.4.2.1</w:t>
        </w:r>
        <w:r w:rsidRPr="00547800">
          <w:rPr>
            <w:rStyle w:val="a6"/>
            <w:color w:val="auto"/>
            <w:spacing w:val="-2"/>
            <w:szCs w:val="22"/>
            <w:u w:val="none"/>
          </w:rPr>
          <w:t xml:space="preserve"> </w:t>
        </w:r>
        <w:r w:rsidRPr="00547800">
          <w:rPr>
            <w:rStyle w:val="a6"/>
            <w:color w:val="auto"/>
            <w:szCs w:val="22"/>
            <w:u w:val="none"/>
          </w:rPr>
          <w:t>(General)</w:t>
        </w:r>
      </w:hyperlink>
      <w:r w:rsidRPr="00547800">
        <w:rPr>
          <w:szCs w:val="22"/>
        </w:rPr>
        <w:t>.</w:t>
      </w:r>
    </w:p>
    <w:p w14:paraId="740E8D2D" w14:textId="082E5EBC" w:rsidR="00CB16E6" w:rsidRDefault="00CB16E6" w:rsidP="00CB16E6">
      <w:pPr>
        <w:rPr>
          <w:color w:val="000000"/>
          <w:lang w:eastAsia="ko-KR"/>
        </w:rPr>
      </w:pPr>
      <w:r>
        <w:rPr>
          <w:lang w:val="en-US"/>
        </w:rPr>
        <w:t xml:space="preserve">The Link ID Bitmap field </w:t>
      </w:r>
      <w:r w:rsidRPr="00E666B0">
        <w:rPr>
          <w:color w:val="000000"/>
          <w:lang w:eastAsia="ko-KR"/>
        </w:rPr>
        <w:t xml:space="preserve">indicates the links for which a Link </w:t>
      </w:r>
      <w:r>
        <w:rPr>
          <w:color w:val="000000"/>
          <w:lang w:eastAsia="ko-KR"/>
        </w:rPr>
        <w:t xml:space="preserve">Latency Report </w:t>
      </w:r>
      <w:r w:rsidRPr="00E666B0">
        <w:rPr>
          <w:color w:val="000000"/>
          <w:lang w:eastAsia="ko-KR"/>
        </w:rPr>
        <w:t xml:space="preserve">field is present. In bit position </w:t>
      </w:r>
      <w:r w:rsidRPr="009F378F">
        <w:rPr>
          <w:i/>
          <w:iCs/>
          <w:color w:val="000000"/>
          <w:lang w:eastAsia="ko-KR"/>
        </w:rPr>
        <w:t>n</w:t>
      </w:r>
      <w:r w:rsidRPr="00E666B0">
        <w:rPr>
          <w:color w:val="000000"/>
          <w:lang w:eastAsia="ko-KR"/>
        </w:rPr>
        <w:t xml:space="preserve"> of the Link </w:t>
      </w:r>
      <w:r>
        <w:rPr>
          <w:color w:val="000000"/>
          <w:lang w:eastAsia="ko-KR"/>
        </w:rPr>
        <w:t xml:space="preserve">ID Bitmap </w:t>
      </w:r>
      <w:r w:rsidRPr="00E666B0">
        <w:rPr>
          <w:color w:val="000000"/>
          <w:lang w:eastAsia="ko-KR"/>
        </w:rPr>
        <w:t>field, a value of 1</w:t>
      </w:r>
      <w:r w:rsidR="00B518C2">
        <w:rPr>
          <w:color w:val="000000"/>
          <w:lang w:eastAsia="ko-KR"/>
        </w:rPr>
        <w:t xml:space="preserve"> </w:t>
      </w:r>
      <w:r w:rsidRPr="00E666B0">
        <w:rPr>
          <w:color w:val="000000"/>
          <w:lang w:eastAsia="ko-KR"/>
        </w:rPr>
        <w:t xml:space="preserve">indicates that the </w:t>
      </w:r>
      <w:r>
        <w:rPr>
          <w:color w:val="000000"/>
          <w:lang w:eastAsia="ko-KR"/>
        </w:rPr>
        <w:t>Link Latency Report field</w:t>
      </w:r>
      <w:r w:rsidRPr="00E666B0">
        <w:rPr>
          <w:color w:val="000000"/>
          <w:lang w:eastAsia="ko-KR"/>
        </w:rPr>
        <w:t xml:space="preserve"> is present for the link associated with the link ID </w:t>
      </w:r>
      <w:r w:rsidRPr="00B518C2">
        <w:rPr>
          <w:i/>
          <w:iCs/>
          <w:color w:val="000000"/>
          <w:lang w:eastAsia="ko-KR"/>
        </w:rPr>
        <w:t>n</w:t>
      </w:r>
      <w:r w:rsidRPr="00E666B0">
        <w:rPr>
          <w:color w:val="000000"/>
          <w:lang w:eastAsia="ko-KR"/>
        </w:rPr>
        <w:t xml:space="preserve">. Otherwise, the Link </w:t>
      </w:r>
      <w:proofErr w:type="spellStart"/>
      <w:r>
        <w:rPr>
          <w:color w:val="000000"/>
          <w:lang w:eastAsia="ko-KR"/>
        </w:rPr>
        <w:t>Latecny</w:t>
      </w:r>
      <w:proofErr w:type="spellEnd"/>
      <w:r>
        <w:rPr>
          <w:color w:val="000000"/>
          <w:lang w:eastAsia="ko-KR"/>
        </w:rPr>
        <w:t xml:space="preserve"> Report </w:t>
      </w:r>
      <w:r w:rsidRPr="00E666B0">
        <w:rPr>
          <w:color w:val="000000"/>
          <w:lang w:eastAsia="ko-KR"/>
        </w:rPr>
        <w:t xml:space="preserve">field for the link associated with link ID </w:t>
      </w:r>
      <w:r w:rsidRPr="00B518C2">
        <w:rPr>
          <w:i/>
          <w:iCs/>
          <w:color w:val="000000"/>
          <w:lang w:eastAsia="ko-KR"/>
        </w:rPr>
        <w:t>n</w:t>
      </w:r>
      <w:r w:rsidRPr="00E666B0">
        <w:rPr>
          <w:color w:val="000000"/>
          <w:lang w:eastAsia="ko-KR"/>
        </w:rPr>
        <w:t xml:space="preserve"> is not present. </w:t>
      </w:r>
    </w:p>
    <w:p w14:paraId="009F9E09" w14:textId="5E093792" w:rsidR="00CB16E6" w:rsidRDefault="00CB16E6" w:rsidP="00F52CA3">
      <w:pPr>
        <w:jc w:val="both"/>
        <w:rPr>
          <w:rFonts w:eastAsia="新細明體"/>
          <w:b/>
          <w:bCs/>
          <w:sz w:val="18"/>
          <w:szCs w:val="18"/>
          <w:lang w:eastAsia="zh-TW"/>
        </w:rPr>
      </w:pPr>
    </w:p>
    <w:p w14:paraId="4C980F61" w14:textId="30AB7F14" w:rsidR="00547800" w:rsidRDefault="00776FEF" w:rsidP="00547800">
      <w:pPr>
        <w:rPr>
          <w:lang w:val="en-US"/>
        </w:rPr>
      </w:pPr>
      <w:r>
        <w:rPr>
          <w:lang w:val="en-US"/>
        </w:rPr>
        <w:t xml:space="preserve">MLD Latency Report and </w:t>
      </w:r>
      <w:r w:rsidR="00547800">
        <w:rPr>
          <w:lang w:val="en-US"/>
        </w:rPr>
        <w:t xml:space="preserve">Link </w:t>
      </w:r>
      <w:r w:rsidR="00B1553A" w:rsidRPr="00B518C2">
        <w:rPr>
          <w:i/>
          <w:iCs/>
          <w:lang w:val="en-US"/>
        </w:rPr>
        <w:t>n</w:t>
      </w:r>
      <w:r w:rsidR="00547800">
        <w:rPr>
          <w:lang w:val="en-US"/>
        </w:rPr>
        <w:t xml:space="preserve"> Latency Report field</w:t>
      </w:r>
      <w:r>
        <w:rPr>
          <w:lang w:val="en-US"/>
        </w:rPr>
        <w:t>s</w:t>
      </w:r>
      <w:r w:rsidR="00547800">
        <w:rPr>
          <w:lang w:val="en-US"/>
        </w:rPr>
        <w:t xml:space="preserve"> </w:t>
      </w:r>
      <w:r>
        <w:rPr>
          <w:lang w:val="en-US"/>
        </w:rPr>
        <w:t>are</w:t>
      </w:r>
      <w:r w:rsidR="00547800">
        <w:rPr>
          <w:lang w:val="en-US"/>
        </w:rPr>
        <w:t xml:space="preserve"> shown in Figure</w:t>
      </w:r>
      <w:r w:rsidR="005C2365">
        <w:rPr>
          <w:lang w:val="en-US"/>
        </w:rPr>
        <w:t xml:space="preserve"> </w:t>
      </w:r>
      <w:r w:rsidR="00547800">
        <w:rPr>
          <w:lang w:val="en-US"/>
        </w:rPr>
        <w:t xml:space="preserve">9-xxx (Latency Report field format). </w:t>
      </w:r>
    </w:p>
    <w:p w14:paraId="197AA956" w14:textId="11BF0862" w:rsidR="0092509F" w:rsidRDefault="0092509F" w:rsidP="00547800">
      <w:pPr>
        <w:rPr>
          <w:lang w:val="en-US"/>
        </w:rPr>
      </w:pPr>
    </w:p>
    <w:p w14:paraId="68B15DA8" w14:textId="2EECE858" w:rsidR="0092509F" w:rsidRDefault="0092509F" w:rsidP="0092509F">
      <w:pPr>
        <w:rPr>
          <w:lang w:val="en-US"/>
        </w:rPr>
      </w:pPr>
      <w:r w:rsidRPr="0092509F">
        <w:rPr>
          <w:lang w:val="en-US"/>
        </w:rPr>
        <w:t xml:space="preserve">MSDU </w:t>
      </w:r>
      <w:r w:rsidR="00CE0FEE">
        <w:rPr>
          <w:lang w:val="en-US"/>
        </w:rPr>
        <w:t>t</w:t>
      </w:r>
      <w:r w:rsidRPr="0092509F">
        <w:rPr>
          <w:lang w:val="en-US"/>
        </w:rPr>
        <w:t xml:space="preserve">ransmit </w:t>
      </w:r>
      <w:r w:rsidR="00CE0FEE">
        <w:rPr>
          <w:lang w:val="en-US"/>
        </w:rPr>
        <w:t>d</w:t>
      </w:r>
      <w:r w:rsidRPr="0092509F">
        <w:rPr>
          <w:lang w:val="en-US"/>
        </w:rPr>
        <w:t>elay is measured from the time the MSDU is passed to</w:t>
      </w:r>
      <w:r w:rsidRPr="00776FEF">
        <w:rPr>
          <w:color w:val="000000" w:themeColor="text1"/>
          <w:lang w:val="en-US"/>
        </w:rPr>
        <w:t xml:space="preserve"> the MAC </w:t>
      </w:r>
      <w:r w:rsidR="00566634" w:rsidRPr="00776FEF">
        <w:rPr>
          <w:color w:val="000000" w:themeColor="text1"/>
          <w:lang w:val="en-US"/>
        </w:rPr>
        <w:t>through the MAC SAP</w:t>
      </w:r>
      <w:r w:rsidR="003E217D" w:rsidRPr="00776FEF">
        <w:rPr>
          <w:color w:val="000000" w:themeColor="text1"/>
          <w:lang w:val="en-US"/>
        </w:rPr>
        <w:t xml:space="preserve"> </w:t>
      </w:r>
      <w:r w:rsidRPr="00776FEF">
        <w:rPr>
          <w:color w:val="000000" w:themeColor="text1"/>
          <w:lang w:val="en-US"/>
        </w:rPr>
        <w:t>u</w:t>
      </w:r>
      <w:r w:rsidRPr="0092509F">
        <w:rPr>
          <w:lang w:val="en-US"/>
        </w:rPr>
        <w:t>ntil</w:t>
      </w:r>
      <w:r w:rsidR="009F378F">
        <w:rPr>
          <w:lang w:val="en-US"/>
        </w:rPr>
        <w:t xml:space="preserve"> </w:t>
      </w:r>
      <w:r w:rsidRPr="0092509F">
        <w:rPr>
          <w:lang w:val="en-US"/>
        </w:rPr>
        <w:t>the point at which the entire MSDU has been successfully transmitted, including receipt of the final Ack</w:t>
      </w:r>
      <w:r w:rsidR="009F378F">
        <w:rPr>
          <w:lang w:val="en-US"/>
        </w:rPr>
        <w:t xml:space="preserve"> </w:t>
      </w:r>
      <w:r w:rsidRPr="0092509F">
        <w:rPr>
          <w:lang w:val="en-US"/>
        </w:rPr>
        <w:t>frame from the peer STA if the QoS</w:t>
      </w:r>
      <w:r>
        <w:rPr>
          <w:lang w:val="en-US"/>
        </w:rPr>
        <w:t xml:space="preserve"> </w:t>
      </w:r>
      <w:r w:rsidRPr="0092509F">
        <w:rPr>
          <w:lang w:val="en-US"/>
        </w:rPr>
        <w:t>Ack service class is being used.</w:t>
      </w:r>
      <w:r w:rsidR="00C76286">
        <w:rPr>
          <w:lang w:val="en-US"/>
        </w:rPr>
        <w:t xml:space="preserve"> </w:t>
      </w:r>
      <w:r w:rsidR="003E777D">
        <w:rPr>
          <w:lang w:val="en-US"/>
        </w:rPr>
        <w:t xml:space="preserve">MSDU </w:t>
      </w:r>
      <w:r w:rsidR="00C76286" w:rsidRPr="00C76286">
        <w:rPr>
          <w:lang w:val="en-US"/>
        </w:rPr>
        <w:t xml:space="preserve">Transmit delay is expressed in units of </w:t>
      </w:r>
      <w:r w:rsidR="007D3750" w:rsidRPr="007D3750">
        <w:rPr>
          <w:lang w:val="en-US"/>
        </w:rPr>
        <w:t>milliseconds</w:t>
      </w:r>
      <w:r w:rsidR="00980E5B">
        <w:rPr>
          <w:lang w:val="en-US"/>
        </w:rPr>
        <w:t>.</w:t>
      </w:r>
    </w:p>
    <w:p w14:paraId="0092EAB0" w14:textId="3559CFB3" w:rsidR="00547800" w:rsidRDefault="00547800" w:rsidP="00547800">
      <w:pPr>
        <w:rPr>
          <w:lang w:val="en-US"/>
        </w:rPr>
      </w:pPr>
    </w:p>
    <w:p w14:paraId="59BA103E" w14:textId="12D386C0" w:rsidR="00A0306C" w:rsidRDefault="00A0306C" w:rsidP="00A0306C">
      <w:pPr>
        <w:rPr>
          <w:rFonts w:eastAsia="新細明體"/>
          <w:lang w:val="en-US" w:eastAsia="zh-TW"/>
        </w:rPr>
      </w:pPr>
      <w:r>
        <w:rPr>
          <w:rFonts w:eastAsia="新細明體" w:hint="eastAsia"/>
          <w:lang w:val="en-US" w:eastAsia="zh-TW"/>
        </w:rPr>
        <w:t>T</w:t>
      </w:r>
      <w:r>
        <w:rPr>
          <w:rFonts w:eastAsia="新細明體"/>
          <w:lang w:val="en-US" w:eastAsia="zh-TW"/>
        </w:rPr>
        <w:t xml:space="preserve">he MLD Latency Report field reports the transmit delay statistics of transmitted </w:t>
      </w:r>
      <w:r w:rsidR="00782A9A">
        <w:rPr>
          <w:rFonts w:eastAsia="新細明體"/>
          <w:lang w:val="en-US" w:eastAsia="zh-TW"/>
        </w:rPr>
        <w:t xml:space="preserve">AC_VO and AC_VI </w:t>
      </w:r>
      <w:r>
        <w:rPr>
          <w:rFonts w:eastAsia="新細明體"/>
          <w:lang w:val="en-US" w:eastAsia="zh-TW"/>
        </w:rPr>
        <w:t>MSDUs.</w:t>
      </w:r>
    </w:p>
    <w:p w14:paraId="57E5305E" w14:textId="77777777" w:rsidR="008467D7" w:rsidRDefault="008467D7" w:rsidP="00A0306C">
      <w:pPr>
        <w:rPr>
          <w:rFonts w:eastAsia="新細明體"/>
          <w:lang w:val="en-US" w:eastAsia="zh-TW"/>
        </w:rPr>
      </w:pPr>
    </w:p>
    <w:p w14:paraId="5181DD8B" w14:textId="7D6A2DB8" w:rsidR="00A0306C" w:rsidRDefault="00A0306C" w:rsidP="00A0306C">
      <w:pPr>
        <w:rPr>
          <w:rFonts w:eastAsia="新細明體"/>
          <w:lang w:val="en-US" w:eastAsia="zh-TW"/>
        </w:rPr>
      </w:pPr>
      <w:r>
        <w:rPr>
          <w:rFonts w:eastAsia="新細明體" w:hint="eastAsia"/>
          <w:lang w:val="en-US" w:eastAsia="zh-TW"/>
        </w:rPr>
        <w:t>T</w:t>
      </w:r>
      <w:r>
        <w:rPr>
          <w:rFonts w:eastAsia="新細明體"/>
          <w:lang w:val="en-US" w:eastAsia="zh-TW"/>
        </w:rPr>
        <w:t xml:space="preserve">he Link </w:t>
      </w:r>
      <w:r w:rsidR="00B1553A" w:rsidRPr="003405C8">
        <w:rPr>
          <w:rFonts w:eastAsia="新細明體"/>
          <w:i/>
          <w:iCs/>
          <w:lang w:val="en-US" w:eastAsia="zh-TW"/>
        </w:rPr>
        <w:t>n</w:t>
      </w:r>
      <w:r>
        <w:rPr>
          <w:rFonts w:eastAsia="新細明體"/>
          <w:lang w:val="en-US" w:eastAsia="zh-TW"/>
        </w:rPr>
        <w:t xml:space="preserve"> Latency Report field </w:t>
      </w:r>
      <w:r w:rsidR="005714E9">
        <w:rPr>
          <w:rFonts w:eastAsia="新細明體"/>
          <w:lang w:val="en-US" w:eastAsia="zh-TW"/>
        </w:rPr>
        <w:t xml:space="preserve">reports </w:t>
      </w:r>
      <w:r>
        <w:rPr>
          <w:rFonts w:eastAsia="新細明體"/>
          <w:lang w:val="en-US" w:eastAsia="zh-TW"/>
        </w:rPr>
        <w:t xml:space="preserve">the transmit delay statistics of transmitted </w:t>
      </w:r>
      <w:r w:rsidR="00FD424A">
        <w:rPr>
          <w:rFonts w:eastAsia="新細明體"/>
          <w:lang w:val="en-US" w:eastAsia="zh-TW"/>
        </w:rPr>
        <w:t xml:space="preserve">AC_VO and AC_VI </w:t>
      </w:r>
      <w:r>
        <w:rPr>
          <w:rFonts w:eastAsia="新細明體"/>
          <w:lang w:val="en-US" w:eastAsia="zh-TW"/>
        </w:rPr>
        <w:t>MSDUs</w:t>
      </w:r>
      <w:r w:rsidR="003405C8">
        <w:rPr>
          <w:rFonts w:eastAsia="新細明體"/>
          <w:lang w:val="en-US" w:eastAsia="zh-TW"/>
        </w:rPr>
        <w:t xml:space="preserve"> on link </w:t>
      </w:r>
      <w:r w:rsidR="003405C8" w:rsidRPr="003405C8">
        <w:rPr>
          <w:rFonts w:eastAsia="新細明體"/>
          <w:i/>
          <w:iCs/>
          <w:lang w:val="en-US" w:eastAsia="zh-TW"/>
        </w:rPr>
        <w:t>n</w:t>
      </w:r>
      <w:r w:rsidR="003405C8">
        <w:rPr>
          <w:rFonts w:eastAsia="新細明體"/>
          <w:lang w:val="en-US" w:eastAsia="zh-TW"/>
        </w:rPr>
        <w:t xml:space="preserve"> and </w:t>
      </w:r>
      <w:r w:rsidR="00DD76BA">
        <w:rPr>
          <w:rFonts w:eastAsia="新細明體"/>
          <w:lang w:val="en-US" w:eastAsia="zh-TW"/>
        </w:rPr>
        <w:t>the receipt of the final Ack is on the same lin</w:t>
      </w:r>
      <w:r w:rsidR="00FD424A">
        <w:rPr>
          <w:rFonts w:eastAsia="新細明體"/>
          <w:lang w:val="en-US" w:eastAsia="zh-TW"/>
        </w:rPr>
        <w:t>k</w:t>
      </w:r>
      <w:r>
        <w:rPr>
          <w:rFonts w:eastAsia="新細明體"/>
          <w:lang w:val="en-US" w:eastAsia="zh-TW"/>
        </w:rPr>
        <w:t>.</w:t>
      </w:r>
      <w:r w:rsidR="00CC63E7">
        <w:rPr>
          <w:rFonts w:eastAsia="新細明體"/>
          <w:lang w:val="en-US" w:eastAsia="zh-TW"/>
        </w:rPr>
        <w:t xml:space="preserve"> If an MSDU is retransmitted on another link, the transmit delay of the MSDU is excluded from the transmit delay statistics in the Link Latency </w:t>
      </w:r>
      <w:r w:rsidR="00CC63E7" w:rsidRPr="003405C8">
        <w:rPr>
          <w:rFonts w:eastAsia="新細明體"/>
          <w:i/>
          <w:iCs/>
          <w:lang w:val="en-US" w:eastAsia="zh-TW"/>
        </w:rPr>
        <w:t>n</w:t>
      </w:r>
      <w:r w:rsidR="00CC63E7">
        <w:rPr>
          <w:rFonts w:eastAsia="新細明體"/>
          <w:lang w:val="en-US" w:eastAsia="zh-TW"/>
        </w:rPr>
        <w:t xml:space="preserve"> Report. </w:t>
      </w:r>
    </w:p>
    <w:p w14:paraId="4CA06AFA" w14:textId="77777777" w:rsidR="008E5EA3" w:rsidRDefault="008E5EA3" w:rsidP="008E5EA3">
      <w:pPr>
        <w:rPr>
          <w:rFonts w:eastAsia="新細明體"/>
          <w:lang w:val="en-US" w:eastAsia="zh-TW"/>
        </w:rPr>
      </w:pPr>
    </w:p>
    <w:p w14:paraId="18B4DA30" w14:textId="5BE4028C" w:rsidR="008E5EA3" w:rsidRDefault="008E5EA3" w:rsidP="008E5EA3">
      <w:pPr>
        <w:rPr>
          <w:rFonts w:eastAsia="新細明體"/>
          <w:lang w:val="en-US" w:eastAsia="zh-TW"/>
        </w:rPr>
      </w:pPr>
      <w:r w:rsidRPr="008E5EA3">
        <w:rPr>
          <w:rFonts w:eastAsia="新細明體"/>
          <w:lang w:val="en-US" w:eastAsia="zh-TW"/>
        </w:rPr>
        <w:t xml:space="preserve">The value of the </w:t>
      </w:r>
      <w:r>
        <w:rPr>
          <w:rFonts w:eastAsia="新細明體"/>
          <w:lang w:val="en-US" w:eastAsia="zh-TW"/>
        </w:rPr>
        <w:t>Average Transmit</w:t>
      </w:r>
      <w:r w:rsidRPr="008E5EA3">
        <w:rPr>
          <w:rFonts w:eastAsia="新細明體"/>
          <w:lang w:val="en-US" w:eastAsia="zh-TW"/>
        </w:rPr>
        <w:t xml:space="preserve"> Delay field is a scalar indication of </w:t>
      </w:r>
      <w:r w:rsidR="00B20DC0">
        <w:rPr>
          <w:rFonts w:eastAsia="新細明體"/>
          <w:lang w:val="en-US" w:eastAsia="zh-TW"/>
        </w:rPr>
        <w:t xml:space="preserve">average MSDU transmit delay of </w:t>
      </w:r>
      <w:r w:rsidRPr="008E5EA3">
        <w:rPr>
          <w:rFonts w:eastAsia="新細明體"/>
          <w:lang w:val="en-US" w:eastAsia="zh-TW"/>
        </w:rPr>
        <w:t>the indicated access categor</w:t>
      </w:r>
      <w:r>
        <w:rPr>
          <w:rFonts w:eastAsia="新細明體"/>
          <w:lang w:val="en-US" w:eastAsia="zh-TW"/>
        </w:rPr>
        <w:t>y</w:t>
      </w:r>
      <w:r w:rsidRPr="008E5EA3">
        <w:rPr>
          <w:rFonts w:eastAsia="新細明體"/>
          <w:lang w:val="en-US" w:eastAsia="zh-TW"/>
        </w:rPr>
        <w:t>.</w:t>
      </w:r>
      <w:r>
        <w:rPr>
          <w:rFonts w:eastAsia="新細明體"/>
          <w:lang w:val="en-US" w:eastAsia="zh-TW"/>
        </w:rPr>
        <w:t xml:space="preserve"> If the report is not available, the value of the Average MSDU Transmit Delay field is set to </w:t>
      </w:r>
      <w:r w:rsidR="00861B04">
        <w:rPr>
          <w:rFonts w:eastAsia="新細明體"/>
          <w:lang w:val="en-US" w:eastAsia="zh-TW"/>
        </w:rPr>
        <w:t>0</w:t>
      </w:r>
      <w:r>
        <w:rPr>
          <w:rFonts w:eastAsia="新細明體"/>
          <w:lang w:val="en-US" w:eastAsia="zh-TW"/>
        </w:rPr>
        <w:t xml:space="preserve">. </w:t>
      </w:r>
      <w:r w:rsidRPr="008E5EA3">
        <w:rPr>
          <w:rFonts w:eastAsia="新細明體"/>
          <w:lang w:val="en-US" w:eastAsia="zh-TW"/>
        </w:rPr>
        <w:t>The values between 1 and 25</w:t>
      </w:r>
      <w:r w:rsidR="00861B04">
        <w:rPr>
          <w:rFonts w:eastAsia="新細明體"/>
          <w:lang w:val="en-US" w:eastAsia="zh-TW"/>
        </w:rPr>
        <w:t>4</w:t>
      </w:r>
      <w:r w:rsidRPr="008E5EA3">
        <w:rPr>
          <w:rFonts w:eastAsia="新細明體"/>
          <w:lang w:val="en-US" w:eastAsia="zh-TW"/>
        </w:rPr>
        <w:t xml:space="preserve"> are a scaled representation of the</w:t>
      </w:r>
      <w:r>
        <w:rPr>
          <w:rFonts w:eastAsia="新細明體"/>
          <w:lang w:val="en-US" w:eastAsia="zh-TW"/>
        </w:rPr>
        <w:t xml:space="preserve"> </w:t>
      </w:r>
      <w:r>
        <w:rPr>
          <w:rFonts w:eastAsia="新細明體" w:hint="eastAsia"/>
          <w:lang w:val="en-US" w:eastAsia="zh-TW"/>
        </w:rPr>
        <w:t>a</w:t>
      </w:r>
      <w:r>
        <w:rPr>
          <w:rFonts w:eastAsia="新細明體"/>
          <w:lang w:val="en-US" w:eastAsia="zh-TW"/>
        </w:rPr>
        <w:t>verage transmit delay of transmitted MSDU</w:t>
      </w:r>
      <w:r w:rsidR="008C415F">
        <w:rPr>
          <w:rFonts w:eastAsia="新細明體"/>
          <w:lang w:val="en-US" w:eastAsia="zh-TW"/>
        </w:rPr>
        <w:t>s</w:t>
      </w:r>
      <w:r w:rsidR="008C415F" w:rsidRPr="008C415F">
        <w:rPr>
          <w:rFonts w:eastAsia="新細明體"/>
          <w:lang w:val="en-US" w:eastAsia="zh-TW"/>
        </w:rPr>
        <w:t xml:space="preserve"> </w:t>
      </w:r>
      <w:r w:rsidR="008C415F">
        <w:rPr>
          <w:rFonts w:eastAsia="新細明體"/>
          <w:lang w:val="en-US" w:eastAsia="zh-TW"/>
        </w:rPr>
        <w:t xml:space="preserve">using the indicated AC </w:t>
      </w:r>
      <w:r w:rsidR="008C415F" w:rsidRPr="008C415F">
        <w:rPr>
          <w:rFonts w:eastAsia="新細明體"/>
          <w:lang w:val="en-US" w:eastAsia="zh-TW"/>
        </w:rPr>
        <w:t>round</w:t>
      </w:r>
      <w:r w:rsidR="008C415F">
        <w:rPr>
          <w:rFonts w:eastAsia="新細明體"/>
          <w:lang w:val="en-US" w:eastAsia="zh-TW"/>
        </w:rPr>
        <w:t>ed</w:t>
      </w:r>
      <w:r w:rsidR="008C415F" w:rsidRPr="008C415F">
        <w:rPr>
          <w:rFonts w:eastAsia="新細明體"/>
          <w:lang w:val="en-US" w:eastAsia="zh-TW"/>
        </w:rPr>
        <w:t xml:space="preserve"> up to</w:t>
      </w:r>
      <w:r w:rsidR="008C415F">
        <w:rPr>
          <w:rFonts w:eastAsia="新細明體"/>
          <w:lang w:val="en-US" w:eastAsia="zh-TW"/>
        </w:rPr>
        <w:t xml:space="preserve"> the next integer. The value 25</w:t>
      </w:r>
      <w:r w:rsidR="00861B04">
        <w:rPr>
          <w:rFonts w:eastAsia="新細明體"/>
          <w:lang w:val="en-US" w:eastAsia="zh-TW"/>
        </w:rPr>
        <w:t>5</w:t>
      </w:r>
      <w:r w:rsidR="008C415F">
        <w:rPr>
          <w:rFonts w:eastAsia="新細明體"/>
          <w:lang w:val="en-US" w:eastAsia="zh-TW"/>
        </w:rPr>
        <w:t xml:space="preserve"> indicates the average transmit delay is equal to or larger than 25</w:t>
      </w:r>
      <w:r w:rsidR="00861B04">
        <w:rPr>
          <w:rFonts w:eastAsia="新細明體"/>
          <w:lang w:val="en-US" w:eastAsia="zh-TW"/>
        </w:rPr>
        <w:t>5</w:t>
      </w:r>
      <w:r w:rsidR="008C415F">
        <w:rPr>
          <w:rFonts w:eastAsia="新細明體"/>
          <w:lang w:val="en-US" w:eastAsia="zh-TW"/>
        </w:rPr>
        <w:t xml:space="preserve"> milliseconds.</w:t>
      </w:r>
    </w:p>
    <w:p w14:paraId="74B787D6" w14:textId="3FE31647" w:rsidR="00B20DC0" w:rsidRDefault="00B20DC0" w:rsidP="008E5EA3">
      <w:pPr>
        <w:rPr>
          <w:rFonts w:eastAsia="新細明體"/>
          <w:lang w:val="en-US" w:eastAsia="zh-TW"/>
        </w:rPr>
      </w:pPr>
    </w:p>
    <w:p w14:paraId="2B41A433" w14:textId="0B3474B6" w:rsidR="00A72EF2" w:rsidRPr="00A141E5" w:rsidDel="00077352" w:rsidRDefault="00B20DC0" w:rsidP="00A72EF2">
      <w:pPr>
        <w:rPr>
          <w:del w:id="15" w:author="Frank Hsu (徐建芳)" w:date="2022-10-14T00:16:00Z"/>
          <w:rFonts w:eastAsia="新細明體"/>
          <w:lang w:val="en-US" w:eastAsia="zh-TW"/>
        </w:rPr>
      </w:pPr>
      <w:del w:id="16" w:author="Frank Hsu (徐建芳)" w:date="2022-10-14T00:16:00Z">
        <w:r w:rsidRPr="008E5EA3" w:rsidDel="00077352">
          <w:rPr>
            <w:rFonts w:eastAsia="新細明體"/>
            <w:lang w:val="en-US" w:eastAsia="zh-TW"/>
          </w:rPr>
          <w:delText xml:space="preserve">The value of the </w:delText>
        </w:r>
        <w:r w:rsidDel="00077352">
          <w:rPr>
            <w:rFonts w:eastAsia="新細明體" w:hint="eastAsia"/>
            <w:lang w:val="en-US" w:eastAsia="zh-TW"/>
          </w:rPr>
          <w:delText>9</w:delText>
        </w:r>
        <w:r w:rsidDel="00077352">
          <w:rPr>
            <w:rFonts w:eastAsia="新細明體"/>
            <w:lang w:val="en-US" w:eastAsia="zh-TW"/>
          </w:rPr>
          <w:delText>5</w:delText>
        </w:r>
        <w:r w:rsidRPr="00CC0A4C" w:rsidDel="00077352">
          <w:rPr>
            <w:rFonts w:eastAsia="新細明體"/>
            <w:vertAlign w:val="superscript"/>
            <w:lang w:val="en-US" w:eastAsia="zh-TW"/>
          </w:rPr>
          <w:delText>th</w:delText>
        </w:r>
        <w:r w:rsidDel="00077352">
          <w:rPr>
            <w:rFonts w:eastAsia="新細明體"/>
            <w:lang w:val="en-US" w:eastAsia="zh-TW"/>
          </w:rPr>
          <w:delText xml:space="preserve"> </w:delText>
        </w:r>
        <w:r w:rsidDel="00077352">
          <w:rPr>
            <w:rFonts w:eastAsia="新細明體" w:hint="eastAsia"/>
            <w:lang w:val="en-US" w:eastAsia="zh-TW"/>
          </w:rPr>
          <w:delText>Pe</w:delText>
        </w:r>
        <w:r w:rsidDel="00077352">
          <w:rPr>
            <w:rFonts w:eastAsia="新細明體"/>
            <w:lang w:val="en-US" w:eastAsia="zh-TW"/>
          </w:rPr>
          <w:delText>centile Transmit</w:delText>
        </w:r>
        <w:r w:rsidRPr="008E5EA3" w:rsidDel="00077352">
          <w:rPr>
            <w:rFonts w:eastAsia="新細明體"/>
            <w:lang w:val="en-US" w:eastAsia="zh-TW"/>
          </w:rPr>
          <w:delText xml:space="preserve"> Delay field is a scalar indication of </w:delText>
        </w:r>
        <w:r w:rsidDel="00077352">
          <w:rPr>
            <w:rFonts w:eastAsia="新細明體"/>
            <w:lang w:val="en-US" w:eastAsia="zh-TW"/>
          </w:rPr>
          <w:delText>95</w:delText>
        </w:r>
        <w:r w:rsidRPr="00B20DC0" w:rsidDel="00077352">
          <w:rPr>
            <w:rFonts w:eastAsia="新細明體"/>
            <w:vertAlign w:val="superscript"/>
            <w:lang w:val="en-US" w:eastAsia="zh-TW"/>
          </w:rPr>
          <w:delText>th</w:delText>
        </w:r>
        <w:r w:rsidDel="00077352">
          <w:rPr>
            <w:rFonts w:eastAsia="新細明體"/>
            <w:lang w:val="en-US" w:eastAsia="zh-TW"/>
          </w:rPr>
          <w:delText xml:space="preserve"> percentile </w:delText>
        </w:r>
        <w:r w:rsidR="00727767" w:rsidDel="00077352">
          <w:rPr>
            <w:rFonts w:eastAsia="新細明體"/>
            <w:lang w:val="en-US" w:eastAsia="zh-TW"/>
          </w:rPr>
          <w:delText xml:space="preserve">of </w:delText>
        </w:r>
        <w:r w:rsidDel="00077352">
          <w:rPr>
            <w:rFonts w:eastAsia="新細明體"/>
            <w:lang w:val="en-US" w:eastAsia="zh-TW"/>
          </w:rPr>
          <w:delText xml:space="preserve">MSDU transmit delay of </w:delText>
        </w:r>
        <w:r w:rsidRPr="008E5EA3" w:rsidDel="00077352">
          <w:rPr>
            <w:rFonts w:eastAsia="新細明體"/>
            <w:lang w:val="en-US" w:eastAsia="zh-TW"/>
          </w:rPr>
          <w:delText>the indicated access categor</w:delText>
        </w:r>
        <w:r w:rsidDel="00077352">
          <w:rPr>
            <w:rFonts w:eastAsia="新細明體"/>
            <w:lang w:val="en-US" w:eastAsia="zh-TW"/>
          </w:rPr>
          <w:delText>y</w:delText>
        </w:r>
        <w:r w:rsidRPr="008E5EA3" w:rsidDel="00077352">
          <w:rPr>
            <w:rFonts w:eastAsia="新細明體"/>
            <w:lang w:val="en-US" w:eastAsia="zh-TW"/>
          </w:rPr>
          <w:delText>.</w:delText>
        </w:r>
        <w:r w:rsidDel="00077352">
          <w:rPr>
            <w:rFonts w:eastAsia="新細明體"/>
            <w:lang w:val="en-US" w:eastAsia="zh-TW"/>
          </w:rPr>
          <w:delText xml:space="preserve"> If the report is not available, the value of the </w:delText>
        </w:r>
        <w:r w:rsidDel="00077352">
          <w:rPr>
            <w:rFonts w:eastAsia="新細明體" w:hint="eastAsia"/>
            <w:lang w:val="en-US" w:eastAsia="zh-TW"/>
          </w:rPr>
          <w:delText>9</w:delText>
        </w:r>
        <w:r w:rsidDel="00077352">
          <w:rPr>
            <w:rFonts w:eastAsia="新細明體"/>
            <w:lang w:val="en-US" w:eastAsia="zh-TW"/>
          </w:rPr>
          <w:delText>5</w:delText>
        </w:r>
        <w:r w:rsidRPr="00CC0A4C" w:rsidDel="00077352">
          <w:rPr>
            <w:rFonts w:eastAsia="新細明體"/>
            <w:vertAlign w:val="superscript"/>
            <w:lang w:val="en-US" w:eastAsia="zh-TW"/>
          </w:rPr>
          <w:delText>th</w:delText>
        </w:r>
        <w:r w:rsidDel="00077352">
          <w:rPr>
            <w:rFonts w:eastAsia="新細明體"/>
            <w:lang w:val="en-US" w:eastAsia="zh-TW"/>
          </w:rPr>
          <w:delText xml:space="preserve"> </w:delText>
        </w:r>
        <w:r w:rsidDel="00077352">
          <w:rPr>
            <w:rFonts w:eastAsia="新細明體" w:hint="eastAsia"/>
            <w:lang w:val="en-US" w:eastAsia="zh-TW"/>
          </w:rPr>
          <w:delText>Pe</w:delText>
        </w:r>
        <w:r w:rsidDel="00077352">
          <w:rPr>
            <w:rFonts w:eastAsia="新細明體"/>
            <w:lang w:val="en-US" w:eastAsia="zh-TW"/>
          </w:rPr>
          <w:delText xml:space="preserve">centile Transmit Delay field is set to 0. </w:delText>
        </w:r>
        <w:r w:rsidRPr="008E5EA3" w:rsidDel="00077352">
          <w:rPr>
            <w:rFonts w:eastAsia="新細明體"/>
            <w:lang w:val="en-US" w:eastAsia="zh-TW"/>
          </w:rPr>
          <w:delText>The values between 1 and 25</w:delText>
        </w:r>
        <w:r w:rsidDel="00077352">
          <w:rPr>
            <w:rFonts w:eastAsia="新細明體"/>
            <w:lang w:val="en-US" w:eastAsia="zh-TW"/>
          </w:rPr>
          <w:delText>4</w:delText>
        </w:r>
        <w:r w:rsidRPr="008E5EA3" w:rsidDel="00077352">
          <w:rPr>
            <w:rFonts w:eastAsia="新細明體"/>
            <w:lang w:val="en-US" w:eastAsia="zh-TW"/>
          </w:rPr>
          <w:delText xml:space="preserve"> are a scaled representation of the</w:delText>
        </w:r>
        <w:r w:rsidDel="00077352">
          <w:rPr>
            <w:rFonts w:eastAsia="新細明體"/>
            <w:lang w:val="en-US" w:eastAsia="zh-TW"/>
          </w:rPr>
          <w:delText xml:space="preserve"> 95</w:delText>
        </w:r>
        <w:r w:rsidRPr="00B20DC0" w:rsidDel="00077352">
          <w:rPr>
            <w:rFonts w:eastAsia="新細明體"/>
            <w:vertAlign w:val="superscript"/>
            <w:lang w:val="en-US" w:eastAsia="zh-TW"/>
          </w:rPr>
          <w:delText>th</w:delText>
        </w:r>
        <w:r w:rsidDel="00077352">
          <w:rPr>
            <w:rFonts w:eastAsia="新細明體"/>
            <w:lang w:val="en-US" w:eastAsia="zh-TW"/>
          </w:rPr>
          <w:delText xml:space="preserve"> percentile </w:delText>
        </w:r>
        <w:r w:rsidR="00A141E5" w:rsidDel="00077352">
          <w:rPr>
            <w:rFonts w:eastAsia="新細明體"/>
            <w:lang w:val="en-US" w:eastAsia="zh-TW"/>
          </w:rPr>
          <w:delText xml:space="preserve">of MSDU </w:delText>
        </w:r>
        <w:r w:rsidDel="00077352">
          <w:rPr>
            <w:rFonts w:eastAsia="新細明體"/>
            <w:lang w:val="en-US" w:eastAsia="zh-TW"/>
          </w:rPr>
          <w:delText>transmit delay of transmitted MSDUs</w:delText>
        </w:r>
        <w:r w:rsidRPr="008C415F" w:rsidDel="00077352">
          <w:rPr>
            <w:rFonts w:eastAsia="新細明體"/>
            <w:lang w:val="en-US" w:eastAsia="zh-TW"/>
          </w:rPr>
          <w:delText xml:space="preserve"> </w:delText>
        </w:r>
        <w:r w:rsidDel="00077352">
          <w:rPr>
            <w:rFonts w:eastAsia="新細明體"/>
            <w:lang w:val="en-US" w:eastAsia="zh-TW"/>
          </w:rPr>
          <w:delText xml:space="preserve">using the indicated AC </w:delText>
        </w:r>
        <w:r w:rsidRPr="008C415F" w:rsidDel="00077352">
          <w:rPr>
            <w:rFonts w:eastAsia="新細明體"/>
            <w:lang w:val="en-US" w:eastAsia="zh-TW"/>
          </w:rPr>
          <w:delText>round</w:delText>
        </w:r>
        <w:r w:rsidDel="00077352">
          <w:rPr>
            <w:rFonts w:eastAsia="新細明體"/>
            <w:lang w:val="en-US" w:eastAsia="zh-TW"/>
          </w:rPr>
          <w:delText>ed</w:delText>
        </w:r>
        <w:r w:rsidRPr="008C415F" w:rsidDel="00077352">
          <w:rPr>
            <w:rFonts w:eastAsia="新細明體"/>
            <w:lang w:val="en-US" w:eastAsia="zh-TW"/>
          </w:rPr>
          <w:delText xml:space="preserve"> up to</w:delText>
        </w:r>
        <w:r w:rsidDel="00077352">
          <w:rPr>
            <w:rFonts w:eastAsia="新細明體"/>
            <w:lang w:val="en-US" w:eastAsia="zh-TW"/>
          </w:rPr>
          <w:delText xml:space="preserve"> the next integer. The value 255 indicates the </w:delText>
        </w:r>
        <w:r w:rsidDel="00077352">
          <w:rPr>
            <w:rFonts w:eastAsia="新細明體" w:hint="eastAsia"/>
            <w:lang w:val="en-US" w:eastAsia="zh-TW"/>
          </w:rPr>
          <w:delText>9</w:delText>
        </w:r>
        <w:r w:rsidDel="00077352">
          <w:rPr>
            <w:rFonts w:eastAsia="新細明體"/>
            <w:lang w:val="en-US" w:eastAsia="zh-TW"/>
          </w:rPr>
          <w:delText>5</w:delText>
        </w:r>
        <w:r w:rsidRPr="00CC0A4C" w:rsidDel="00077352">
          <w:rPr>
            <w:rFonts w:eastAsia="新細明體"/>
            <w:vertAlign w:val="superscript"/>
            <w:lang w:val="en-US" w:eastAsia="zh-TW"/>
          </w:rPr>
          <w:delText>th</w:delText>
        </w:r>
        <w:r w:rsidDel="00077352">
          <w:rPr>
            <w:rFonts w:eastAsia="新細明體"/>
            <w:lang w:val="en-US" w:eastAsia="zh-TW"/>
          </w:rPr>
          <w:delText xml:space="preserve"> </w:delText>
        </w:r>
        <w:r w:rsidDel="00077352">
          <w:rPr>
            <w:rFonts w:eastAsia="新細明體" w:hint="eastAsia"/>
            <w:lang w:val="en-US" w:eastAsia="zh-TW"/>
          </w:rPr>
          <w:delText>Pe</w:delText>
        </w:r>
        <w:r w:rsidDel="00077352">
          <w:rPr>
            <w:rFonts w:eastAsia="新細明體"/>
            <w:lang w:val="en-US" w:eastAsia="zh-TW"/>
          </w:rPr>
          <w:delText xml:space="preserve">centile </w:delText>
        </w:r>
        <w:r w:rsidR="00C8050E" w:rsidDel="00077352">
          <w:rPr>
            <w:rFonts w:eastAsia="新細明體"/>
            <w:lang w:val="en-US" w:eastAsia="zh-TW"/>
          </w:rPr>
          <w:delText xml:space="preserve">of MSDU </w:delText>
        </w:r>
        <w:r w:rsidDel="00077352">
          <w:rPr>
            <w:rFonts w:eastAsia="新細明體"/>
            <w:lang w:val="en-US" w:eastAsia="zh-TW"/>
          </w:rPr>
          <w:delText>transmit delay is equal to or larger than 255 milliseconds.</w:delText>
        </w:r>
      </w:del>
    </w:p>
    <w:p w14:paraId="7FD169D5" w14:textId="1FD60917" w:rsidR="00DB529B" w:rsidRDefault="00DB529B" w:rsidP="00A72EF2">
      <w:pPr>
        <w:rPr>
          <w:lang w:val="en-U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1630"/>
        <w:gridCol w:w="1722"/>
        <w:gridCol w:w="1579"/>
        <w:gridCol w:w="1642"/>
      </w:tblGrid>
      <w:tr w:rsidR="003405C8" w:rsidRPr="00CA3EA0" w14:paraId="5933A68F" w14:textId="6F145354" w:rsidTr="001302D6">
        <w:trPr>
          <w:trHeight w:val="20"/>
          <w:jc w:val="center"/>
        </w:trPr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DAAC154" w14:textId="77777777" w:rsidR="003405C8" w:rsidRDefault="003405C8" w:rsidP="008C1A05">
            <w:pPr>
              <w:jc w:val="center"/>
              <w:rPr>
                <w:lang w:val="en-US"/>
              </w:rPr>
            </w:pPr>
          </w:p>
        </w:tc>
        <w:tc>
          <w:tcPr>
            <w:tcW w:w="1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BB2683" w14:textId="012131E1" w:rsidR="003405C8" w:rsidRPr="00CC0A4C" w:rsidRDefault="003405C8" w:rsidP="008C1A05">
            <w:pPr>
              <w:jc w:val="center"/>
              <w:rPr>
                <w:rFonts w:eastAsia="新細明體"/>
                <w:lang w:val="en-US" w:eastAsia="zh-TW"/>
              </w:rPr>
            </w:pPr>
            <w:r>
              <w:rPr>
                <w:rFonts w:eastAsia="新細明體" w:hint="eastAsia"/>
                <w:lang w:val="en-US" w:eastAsia="zh-TW"/>
              </w:rPr>
              <w:t>A</w:t>
            </w:r>
            <w:r>
              <w:rPr>
                <w:rFonts w:eastAsia="新細明體"/>
                <w:lang w:val="en-US" w:eastAsia="zh-TW"/>
              </w:rPr>
              <w:t>verage  Transmit Delay of AC_VO</w:t>
            </w:r>
          </w:p>
        </w:tc>
        <w:tc>
          <w:tcPr>
            <w:tcW w:w="17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C13D40" w14:textId="46DE43FA" w:rsidR="003405C8" w:rsidRPr="00CC0A4C" w:rsidRDefault="003405C8" w:rsidP="008C1A05">
            <w:pPr>
              <w:jc w:val="center"/>
              <w:rPr>
                <w:rFonts w:eastAsia="新細明體"/>
                <w:lang w:val="en-US" w:eastAsia="zh-TW"/>
              </w:rPr>
            </w:pPr>
            <w:del w:id="17" w:author="Frank Hsu (徐建芳)" w:date="2022-10-14T00:15:00Z">
              <w:r w:rsidDel="00077352">
                <w:rPr>
                  <w:rFonts w:eastAsia="新細明體" w:hint="eastAsia"/>
                  <w:lang w:val="en-US" w:eastAsia="zh-TW"/>
                </w:rPr>
                <w:delText>9</w:delText>
              </w:r>
              <w:r w:rsidDel="00077352">
                <w:rPr>
                  <w:rFonts w:eastAsia="新細明體"/>
                  <w:lang w:val="en-US" w:eastAsia="zh-TW"/>
                </w:rPr>
                <w:delText>5</w:delText>
              </w:r>
              <w:r w:rsidRPr="00CC0A4C" w:rsidDel="00077352">
                <w:rPr>
                  <w:rFonts w:eastAsia="新細明體"/>
                  <w:vertAlign w:val="superscript"/>
                  <w:lang w:val="en-US" w:eastAsia="zh-TW"/>
                </w:rPr>
                <w:delText>th</w:delText>
              </w:r>
              <w:r w:rsidDel="00077352">
                <w:rPr>
                  <w:rFonts w:eastAsia="新細明體"/>
                  <w:lang w:val="en-US" w:eastAsia="zh-TW"/>
                </w:rPr>
                <w:delText xml:space="preserve"> </w:delText>
              </w:r>
              <w:r w:rsidDel="00077352">
                <w:rPr>
                  <w:rFonts w:eastAsia="新細明體" w:hint="eastAsia"/>
                  <w:lang w:val="en-US" w:eastAsia="zh-TW"/>
                </w:rPr>
                <w:delText>Pe</w:delText>
              </w:r>
              <w:r w:rsidDel="00077352">
                <w:rPr>
                  <w:rFonts w:eastAsia="新細明體"/>
                  <w:lang w:val="en-US" w:eastAsia="zh-TW"/>
                </w:rPr>
                <w:delText>centile of Transmit Delay of AC_VO</w:delText>
              </w:r>
            </w:del>
          </w:p>
        </w:tc>
        <w:tc>
          <w:tcPr>
            <w:tcW w:w="1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957B7AF" w14:textId="2A460D5C" w:rsidR="003405C8" w:rsidRPr="00CA3EA0" w:rsidRDefault="003405C8" w:rsidP="008C1A05">
            <w:pPr>
              <w:jc w:val="center"/>
              <w:rPr>
                <w:lang w:val="en-US"/>
              </w:rPr>
            </w:pPr>
            <w:r>
              <w:rPr>
                <w:rFonts w:eastAsia="新細明體" w:hint="eastAsia"/>
                <w:lang w:val="en-US" w:eastAsia="zh-TW"/>
              </w:rPr>
              <w:t>A</w:t>
            </w:r>
            <w:r>
              <w:rPr>
                <w:rFonts w:eastAsia="新細明體"/>
                <w:lang w:val="en-US" w:eastAsia="zh-TW"/>
              </w:rPr>
              <w:t>verage Transmit Delay of AC_VI</w:t>
            </w:r>
          </w:p>
        </w:tc>
        <w:tc>
          <w:tcPr>
            <w:tcW w:w="16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2EA318" w14:textId="433AA711" w:rsidR="003405C8" w:rsidRPr="00CA3EA0" w:rsidRDefault="003405C8" w:rsidP="008C1A05">
            <w:pPr>
              <w:jc w:val="center"/>
              <w:rPr>
                <w:lang w:val="en-US"/>
              </w:rPr>
            </w:pPr>
            <w:del w:id="18" w:author="Frank Hsu (徐建芳)" w:date="2022-10-14T00:15:00Z">
              <w:r w:rsidDel="00077352">
                <w:rPr>
                  <w:rFonts w:eastAsia="新細明體" w:hint="eastAsia"/>
                  <w:lang w:val="en-US" w:eastAsia="zh-TW"/>
                </w:rPr>
                <w:delText>9</w:delText>
              </w:r>
              <w:r w:rsidDel="00077352">
                <w:rPr>
                  <w:rFonts w:eastAsia="新細明體"/>
                  <w:lang w:val="en-US" w:eastAsia="zh-TW"/>
                </w:rPr>
                <w:delText>5</w:delText>
              </w:r>
              <w:r w:rsidRPr="00CC0A4C" w:rsidDel="00077352">
                <w:rPr>
                  <w:rFonts w:eastAsia="新細明體"/>
                  <w:vertAlign w:val="superscript"/>
                  <w:lang w:val="en-US" w:eastAsia="zh-TW"/>
                </w:rPr>
                <w:delText>th</w:delText>
              </w:r>
              <w:r w:rsidDel="00077352">
                <w:rPr>
                  <w:rFonts w:eastAsia="新細明體"/>
                  <w:lang w:val="en-US" w:eastAsia="zh-TW"/>
                </w:rPr>
                <w:delText xml:space="preserve"> </w:delText>
              </w:r>
              <w:r w:rsidDel="00077352">
                <w:rPr>
                  <w:rFonts w:eastAsia="新細明體" w:hint="eastAsia"/>
                  <w:lang w:val="en-US" w:eastAsia="zh-TW"/>
                </w:rPr>
                <w:delText>Pe</w:delText>
              </w:r>
              <w:r w:rsidDel="00077352">
                <w:rPr>
                  <w:rFonts w:eastAsia="新細明體"/>
                  <w:lang w:val="en-US" w:eastAsia="zh-TW"/>
                </w:rPr>
                <w:delText>centile of Transmit Delay of AC_VI</w:delText>
              </w:r>
            </w:del>
          </w:p>
        </w:tc>
      </w:tr>
      <w:tr w:rsidR="003405C8" w:rsidRPr="00CA3EA0" w14:paraId="20EC7E23" w14:textId="62B80740" w:rsidTr="001302D6">
        <w:trPr>
          <w:trHeight w:val="20"/>
          <w:jc w:val="center"/>
        </w:trPr>
        <w:tc>
          <w:tcPr>
            <w:tcW w:w="8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EEAB9C" w14:textId="07C617B4" w:rsidR="003405C8" w:rsidRPr="00CC0A4C" w:rsidRDefault="003405C8" w:rsidP="008C1A05">
            <w:pPr>
              <w:jc w:val="center"/>
              <w:rPr>
                <w:rFonts w:eastAsia="新細明體"/>
                <w:lang w:val="en-US" w:eastAsia="zh-TW"/>
              </w:rPr>
            </w:pPr>
            <w:r>
              <w:rPr>
                <w:rFonts w:eastAsia="新細明體"/>
                <w:lang w:val="en-US" w:eastAsia="zh-TW"/>
              </w:rPr>
              <w:t>Octets</w:t>
            </w:r>
            <w:r w:rsidR="001302D6">
              <w:rPr>
                <w:rFonts w:eastAsia="新細明體"/>
                <w:lang w:val="en-US" w:eastAsia="zh-TW"/>
              </w:rPr>
              <w:t>:</w:t>
            </w:r>
          </w:p>
        </w:tc>
        <w:tc>
          <w:tcPr>
            <w:tcW w:w="1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89A9CC" w14:textId="54DC5970" w:rsidR="003405C8" w:rsidRPr="00CA3EA0" w:rsidRDefault="003405C8" w:rsidP="008C1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43B587" w14:textId="57E29F91" w:rsidR="003405C8" w:rsidRPr="00776FEF" w:rsidRDefault="003405C8" w:rsidP="008C1A05">
            <w:pPr>
              <w:jc w:val="center"/>
              <w:rPr>
                <w:rFonts w:eastAsia="新細明體"/>
                <w:lang w:val="en-US" w:eastAsia="zh-TW"/>
              </w:rPr>
            </w:pPr>
            <w:del w:id="19" w:author="Frank Hsu (徐建芳)" w:date="2022-10-14T00:15:00Z">
              <w:r w:rsidDel="00077352">
                <w:rPr>
                  <w:rFonts w:eastAsia="新細明體"/>
                  <w:lang w:val="en-US" w:eastAsia="zh-TW"/>
                </w:rPr>
                <w:delText>1</w:delText>
              </w:r>
            </w:del>
          </w:p>
        </w:tc>
        <w:tc>
          <w:tcPr>
            <w:tcW w:w="1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197BB48" w14:textId="4AFEDF2C" w:rsidR="003405C8" w:rsidRPr="00776FEF" w:rsidRDefault="003405C8" w:rsidP="008C1A05">
            <w:pPr>
              <w:jc w:val="center"/>
              <w:rPr>
                <w:rFonts w:eastAsia="新細明體"/>
                <w:lang w:val="en-US" w:eastAsia="zh-TW"/>
              </w:rPr>
            </w:pPr>
            <w:r>
              <w:rPr>
                <w:rFonts w:eastAsia="新細明體"/>
                <w:lang w:val="en-US" w:eastAsia="zh-TW"/>
              </w:rPr>
              <w:t>1</w:t>
            </w:r>
          </w:p>
        </w:tc>
        <w:tc>
          <w:tcPr>
            <w:tcW w:w="16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F89EB0" w14:textId="3C282193" w:rsidR="003405C8" w:rsidRPr="00776FEF" w:rsidRDefault="003405C8" w:rsidP="008C1A05">
            <w:pPr>
              <w:jc w:val="center"/>
              <w:rPr>
                <w:rFonts w:eastAsia="新細明體"/>
                <w:lang w:val="en-US" w:eastAsia="zh-TW"/>
              </w:rPr>
            </w:pPr>
            <w:del w:id="20" w:author="Frank Hsu (徐建芳)" w:date="2022-10-14T00:16:00Z">
              <w:r w:rsidDel="00077352">
                <w:rPr>
                  <w:rFonts w:eastAsia="新細明體"/>
                  <w:lang w:val="en-US" w:eastAsia="zh-TW"/>
                </w:rPr>
                <w:delText>1</w:delText>
              </w:r>
            </w:del>
          </w:p>
        </w:tc>
      </w:tr>
    </w:tbl>
    <w:p w14:paraId="2BAFC109" w14:textId="0D138B3A" w:rsidR="00547800" w:rsidRPr="00C458C2" w:rsidRDefault="00547800" w:rsidP="00547800">
      <w:pPr>
        <w:jc w:val="center"/>
        <w:rPr>
          <w:b/>
          <w:bCs/>
          <w:lang w:val="en-US"/>
        </w:rPr>
      </w:pPr>
      <w:r w:rsidRPr="00C458C2">
        <w:rPr>
          <w:b/>
          <w:bCs/>
          <w:lang w:val="en-US"/>
        </w:rPr>
        <w:t>Figure 9-</w:t>
      </w:r>
      <w:r w:rsidR="000975DC">
        <w:rPr>
          <w:b/>
          <w:bCs/>
          <w:lang w:val="en-US"/>
        </w:rPr>
        <w:t>xxx</w:t>
      </w:r>
      <w:r w:rsidRPr="00C458C2">
        <w:rPr>
          <w:b/>
          <w:bCs/>
          <w:lang w:val="en-US"/>
        </w:rPr>
        <w:t>—L</w:t>
      </w:r>
      <w:r w:rsidR="000975DC">
        <w:rPr>
          <w:b/>
          <w:bCs/>
          <w:lang w:val="en-US"/>
        </w:rPr>
        <w:t xml:space="preserve">atency Report </w:t>
      </w:r>
      <w:r>
        <w:rPr>
          <w:b/>
          <w:bCs/>
          <w:lang w:val="en-US"/>
        </w:rPr>
        <w:t>field format</w:t>
      </w:r>
    </w:p>
    <w:p w14:paraId="22A5C58A" w14:textId="585CC4A7" w:rsidR="00547800" w:rsidRDefault="00547800" w:rsidP="005C2365">
      <w:pPr>
        <w:rPr>
          <w:lang w:val="en-US"/>
        </w:rPr>
      </w:pPr>
    </w:p>
    <w:p w14:paraId="0F730C6B" w14:textId="0C61B1DE" w:rsidR="005C2365" w:rsidRPr="005C2365" w:rsidRDefault="005C2365" w:rsidP="005C2365">
      <w:pPr>
        <w:rPr>
          <w:rFonts w:eastAsia="新細明體"/>
          <w:lang w:val="en-US" w:eastAsia="zh-TW"/>
        </w:rPr>
      </w:pPr>
      <w:r>
        <w:rPr>
          <w:rFonts w:eastAsia="新細明體" w:hint="eastAsia"/>
          <w:lang w:val="en-US" w:eastAsia="zh-TW"/>
        </w:rPr>
        <w:t>M</w:t>
      </w:r>
      <w:r>
        <w:rPr>
          <w:rFonts w:eastAsia="新細明體"/>
          <w:lang w:val="en-US" w:eastAsia="zh-TW"/>
        </w:rPr>
        <w:t xml:space="preserve">SDU </w:t>
      </w:r>
      <w:r w:rsidR="00364CD0">
        <w:rPr>
          <w:rFonts w:eastAsia="新細明體"/>
          <w:lang w:val="en-US" w:eastAsia="zh-TW"/>
        </w:rPr>
        <w:t>Drop</w:t>
      </w:r>
      <w:r>
        <w:rPr>
          <w:rFonts w:eastAsia="新細明體"/>
          <w:lang w:val="en-US" w:eastAsia="zh-TW"/>
        </w:rPr>
        <w:t xml:space="preserve"> Ratio </w:t>
      </w:r>
      <w:r w:rsidR="00171E5C">
        <w:rPr>
          <w:rFonts w:eastAsia="新細明體"/>
          <w:lang w:val="en-US" w:eastAsia="zh-TW"/>
        </w:rPr>
        <w:t xml:space="preserve">Report </w:t>
      </w:r>
      <w:r>
        <w:rPr>
          <w:rFonts w:eastAsia="新細明體"/>
          <w:lang w:val="en-US" w:eastAsia="zh-TW"/>
        </w:rPr>
        <w:t xml:space="preserve">field is shown on </w:t>
      </w:r>
      <w:r>
        <w:rPr>
          <w:lang w:val="en-US"/>
        </w:rPr>
        <w:t xml:space="preserve">Figure 9-xxx (MSDU </w:t>
      </w:r>
      <w:r w:rsidR="00D55BA2">
        <w:rPr>
          <w:lang w:val="en-US"/>
        </w:rPr>
        <w:t>Drop</w:t>
      </w:r>
      <w:r>
        <w:rPr>
          <w:lang w:val="en-US"/>
        </w:rPr>
        <w:t xml:space="preserve"> </w:t>
      </w:r>
      <w:r w:rsidR="00D55BA2">
        <w:rPr>
          <w:lang w:val="en-US"/>
        </w:rPr>
        <w:t xml:space="preserve">Ratio </w:t>
      </w:r>
      <w:r w:rsidR="00785885">
        <w:rPr>
          <w:lang w:val="en-US"/>
        </w:rPr>
        <w:t xml:space="preserve">Report </w:t>
      </w:r>
      <w:r>
        <w:rPr>
          <w:lang w:val="en-US"/>
        </w:rPr>
        <w:t>field format).</w:t>
      </w:r>
    </w:p>
    <w:p w14:paraId="01108100" w14:textId="4523F10C" w:rsidR="002E2B88" w:rsidRDefault="002E2B88" w:rsidP="00F52CA3">
      <w:pPr>
        <w:jc w:val="both"/>
        <w:rPr>
          <w:rFonts w:eastAsia="新細明體"/>
          <w:b/>
          <w:bCs/>
          <w:sz w:val="18"/>
          <w:szCs w:val="18"/>
          <w:lang w:val="en-US" w:eastAsia="zh-TW"/>
        </w:rPr>
      </w:pPr>
    </w:p>
    <w:p w14:paraId="00A355F8" w14:textId="240E843F" w:rsidR="005C2365" w:rsidRPr="005C2365" w:rsidRDefault="005C2365" w:rsidP="00364CD0">
      <w:pPr>
        <w:jc w:val="both"/>
        <w:rPr>
          <w:rFonts w:eastAsia="新細明體"/>
          <w:szCs w:val="22"/>
          <w:lang w:val="en-US" w:eastAsia="zh-TW"/>
        </w:rPr>
      </w:pPr>
      <w:r w:rsidRPr="005C2365">
        <w:rPr>
          <w:rFonts w:eastAsia="新細明體"/>
          <w:szCs w:val="22"/>
          <w:lang w:val="en-US" w:eastAsia="zh-TW"/>
        </w:rPr>
        <w:t xml:space="preserve">The MSDU </w:t>
      </w:r>
      <w:r w:rsidR="00364CD0">
        <w:rPr>
          <w:rFonts w:eastAsia="新細明體"/>
          <w:szCs w:val="22"/>
          <w:lang w:val="en-US" w:eastAsia="zh-TW"/>
        </w:rPr>
        <w:t>Drop</w:t>
      </w:r>
      <w:r w:rsidRPr="005C2365">
        <w:rPr>
          <w:rFonts w:eastAsia="新細明體"/>
          <w:szCs w:val="22"/>
          <w:lang w:val="en-US" w:eastAsia="zh-TW"/>
        </w:rPr>
        <w:t xml:space="preserve"> Ratio </w:t>
      </w:r>
      <w:r w:rsidR="002704FC">
        <w:rPr>
          <w:rFonts w:eastAsia="新細明體"/>
          <w:szCs w:val="22"/>
          <w:lang w:val="en-US" w:eastAsia="zh-TW"/>
        </w:rPr>
        <w:t xml:space="preserve">Report </w:t>
      </w:r>
      <w:r w:rsidRPr="005C2365">
        <w:rPr>
          <w:rFonts w:eastAsia="新細明體"/>
          <w:szCs w:val="22"/>
          <w:lang w:val="en-US" w:eastAsia="zh-TW"/>
        </w:rPr>
        <w:t xml:space="preserve">field </w:t>
      </w:r>
      <w:r>
        <w:rPr>
          <w:rFonts w:eastAsia="新細明體"/>
          <w:szCs w:val="22"/>
          <w:lang w:val="en-US" w:eastAsia="zh-TW"/>
        </w:rPr>
        <w:t>reports</w:t>
      </w:r>
      <w:r w:rsidRPr="005C2365">
        <w:rPr>
          <w:rFonts w:eastAsia="新細明體"/>
          <w:szCs w:val="22"/>
          <w:lang w:val="en-US" w:eastAsia="zh-TW"/>
        </w:rPr>
        <w:t xml:space="preserve"> the MSDU </w:t>
      </w:r>
      <w:r w:rsidR="00853FB2">
        <w:rPr>
          <w:rFonts w:eastAsia="新細明體"/>
          <w:szCs w:val="22"/>
          <w:lang w:val="en-US" w:eastAsia="zh-TW"/>
        </w:rPr>
        <w:t>drop</w:t>
      </w:r>
      <w:r>
        <w:rPr>
          <w:rFonts w:eastAsia="新細明體"/>
          <w:szCs w:val="22"/>
          <w:lang w:val="en-US" w:eastAsia="zh-TW"/>
        </w:rPr>
        <w:t xml:space="preserve"> ratios</w:t>
      </w:r>
      <w:r w:rsidRPr="005C2365">
        <w:rPr>
          <w:rFonts w:eastAsia="新細明體"/>
          <w:szCs w:val="22"/>
          <w:lang w:val="en-US" w:eastAsia="zh-TW"/>
        </w:rPr>
        <w:t xml:space="preserve"> </w:t>
      </w:r>
      <w:r>
        <w:rPr>
          <w:rFonts w:eastAsia="新細明體"/>
          <w:szCs w:val="22"/>
          <w:lang w:val="en-US" w:eastAsia="zh-TW"/>
        </w:rPr>
        <w:t>of AC_VO and AC_VI.</w:t>
      </w:r>
    </w:p>
    <w:p w14:paraId="7BE8055C" w14:textId="77777777" w:rsidR="005C2365" w:rsidRDefault="005C2365" w:rsidP="005C2365">
      <w:pPr>
        <w:rPr>
          <w:lang w:val="en-U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276"/>
        <w:gridCol w:w="1275"/>
      </w:tblGrid>
      <w:tr w:rsidR="005C2365" w:rsidRPr="00CA3EA0" w14:paraId="69537086" w14:textId="77777777" w:rsidTr="006826C0">
        <w:trPr>
          <w:trHeight w:val="20"/>
          <w:jc w:val="center"/>
        </w:trPr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F2282E0" w14:textId="77777777" w:rsidR="005C2365" w:rsidRDefault="005C2365" w:rsidP="008C1A05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0386F2" w14:textId="3604D4A5" w:rsidR="005C2365" w:rsidRPr="00CC0A4C" w:rsidRDefault="005C2365" w:rsidP="008C1A05">
            <w:pPr>
              <w:jc w:val="center"/>
              <w:rPr>
                <w:rFonts w:eastAsia="新細明體"/>
                <w:lang w:val="en-US" w:eastAsia="zh-TW"/>
              </w:rPr>
            </w:pPr>
            <w:r>
              <w:rPr>
                <w:rFonts w:eastAsia="新細明體"/>
                <w:lang w:val="en-US" w:eastAsia="zh-TW"/>
              </w:rPr>
              <w:t xml:space="preserve">AC_VO MSDU </w:t>
            </w:r>
            <w:r w:rsidR="00364CD0">
              <w:rPr>
                <w:rFonts w:eastAsia="新細明體"/>
                <w:lang w:val="en-US" w:eastAsia="zh-TW"/>
              </w:rPr>
              <w:t>Drop</w:t>
            </w:r>
            <w:r>
              <w:rPr>
                <w:rFonts w:eastAsia="新細明體"/>
                <w:lang w:val="en-US" w:eastAsia="zh-TW"/>
              </w:rPr>
              <w:t xml:space="preserve"> </w:t>
            </w:r>
            <w:r>
              <w:rPr>
                <w:rFonts w:eastAsia="新細明體" w:hint="eastAsia"/>
                <w:lang w:val="en-US" w:eastAsia="zh-TW"/>
              </w:rPr>
              <w:t>R</w:t>
            </w:r>
            <w:r>
              <w:rPr>
                <w:rFonts w:eastAsia="新細明體"/>
                <w:lang w:val="en-US" w:eastAsia="zh-TW"/>
              </w:rPr>
              <w:t>atio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5CB4E7" w14:textId="7065DDA5" w:rsidR="005C2365" w:rsidRPr="00CC0A4C" w:rsidRDefault="005C2365" w:rsidP="008C1A05">
            <w:pPr>
              <w:jc w:val="center"/>
              <w:rPr>
                <w:rFonts w:eastAsia="新細明體"/>
                <w:lang w:val="en-US" w:eastAsia="zh-TW"/>
              </w:rPr>
            </w:pPr>
            <w:r>
              <w:rPr>
                <w:rFonts w:eastAsia="新細明體"/>
                <w:lang w:val="en-US" w:eastAsia="zh-TW"/>
              </w:rPr>
              <w:t xml:space="preserve">AC_VI MSDU </w:t>
            </w:r>
            <w:r w:rsidR="00364CD0">
              <w:rPr>
                <w:rFonts w:eastAsia="新細明體"/>
                <w:lang w:val="en-US" w:eastAsia="zh-TW"/>
              </w:rPr>
              <w:t>Drop</w:t>
            </w:r>
            <w:r>
              <w:rPr>
                <w:rFonts w:eastAsia="新細明體"/>
                <w:lang w:val="en-US" w:eastAsia="zh-TW"/>
              </w:rPr>
              <w:t xml:space="preserve"> Ratio</w:t>
            </w:r>
          </w:p>
        </w:tc>
      </w:tr>
      <w:tr w:rsidR="005C2365" w:rsidRPr="00CA3EA0" w14:paraId="2A94CCEA" w14:textId="77777777" w:rsidTr="006826C0">
        <w:trPr>
          <w:trHeight w:val="20"/>
          <w:jc w:val="center"/>
        </w:trPr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110B6B9" w14:textId="67C83C81" w:rsidR="005C2365" w:rsidRPr="00CC0A4C" w:rsidRDefault="005C2365" w:rsidP="008C1A05">
            <w:pPr>
              <w:jc w:val="center"/>
              <w:rPr>
                <w:rFonts w:eastAsia="新細明體"/>
                <w:lang w:val="en-US" w:eastAsia="zh-TW"/>
              </w:rPr>
            </w:pPr>
            <w:r>
              <w:rPr>
                <w:rFonts w:eastAsia="新細明體"/>
                <w:lang w:val="en-US" w:eastAsia="zh-TW"/>
              </w:rPr>
              <w:t>Bits</w:t>
            </w:r>
            <w:r w:rsidR="001302D6">
              <w:rPr>
                <w:rFonts w:eastAsia="新細明體"/>
                <w:lang w:val="en-US" w:eastAsia="zh-TW"/>
              </w:rPr>
              <w:t>: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3E9C37" w14:textId="477078C8" w:rsidR="005C2365" w:rsidRPr="00CA3EA0" w:rsidRDefault="005C2365" w:rsidP="008C1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1FBCEFC" w14:textId="7E3EAA9B" w:rsidR="005C2365" w:rsidRPr="00776FEF" w:rsidRDefault="005C2365" w:rsidP="008C1A05">
            <w:pPr>
              <w:jc w:val="center"/>
              <w:rPr>
                <w:rFonts w:eastAsia="新細明體"/>
                <w:lang w:val="en-US" w:eastAsia="zh-TW"/>
              </w:rPr>
            </w:pPr>
            <w:r>
              <w:rPr>
                <w:rFonts w:eastAsia="新細明體"/>
                <w:lang w:val="en-US" w:eastAsia="zh-TW"/>
              </w:rPr>
              <w:t>4</w:t>
            </w:r>
          </w:p>
        </w:tc>
      </w:tr>
    </w:tbl>
    <w:p w14:paraId="29860520" w14:textId="3C3DB36A" w:rsidR="005C2365" w:rsidRPr="00C458C2" w:rsidRDefault="005C2365" w:rsidP="005C2365">
      <w:pPr>
        <w:jc w:val="center"/>
        <w:rPr>
          <w:b/>
          <w:bCs/>
          <w:lang w:val="en-US"/>
        </w:rPr>
      </w:pPr>
      <w:r w:rsidRPr="00C458C2">
        <w:rPr>
          <w:b/>
          <w:bCs/>
          <w:lang w:val="en-US"/>
        </w:rPr>
        <w:t>Figure 9-</w:t>
      </w:r>
      <w:r>
        <w:rPr>
          <w:b/>
          <w:bCs/>
          <w:lang w:val="en-US"/>
        </w:rPr>
        <w:t>xxx</w:t>
      </w:r>
      <w:r w:rsidRPr="00C458C2">
        <w:rPr>
          <w:b/>
          <w:bCs/>
          <w:lang w:val="en-US"/>
        </w:rPr>
        <w:t>—</w:t>
      </w:r>
      <w:r>
        <w:rPr>
          <w:b/>
          <w:bCs/>
          <w:lang w:val="en-US"/>
        </w:rPr>
        <w:t xml:space="preserve">MSDU </w:t>
      </w:r>
      <w:r w:rsidR="001302D6">
        <w:rPr>
          <w:b/>
          <w:bCs/>
          <w:lang w:val="en-US"/>
        </w:rPr>
        <w:t>Drop</w:t>
      </w:r>
      <w:r>
        <w:rPr>
          <w:b/>
          <w:bCs/>
          <w:lang w:val="en-US"/>
        </w:rPr>
        <w:t xml:space="preserve"> Ratio </w:t>
      </w:r>
      <w:r w:rsidR="00785885">
        <w:rPr>
          <w:b/>
          <w:bCs/>
          <w:lang w:val="en-US"/>
        </w:rPr>
        <w:t xml:space="preserve">Report </w:t>
      </w:r>
      <w:r>
        <w:rPr>
          <w:b/>
          <w:bCs/>
          <w:lang w:val="en-US"/>
        </w:rPr>
        <w:t>field format</w:t>
      </w:r>
    </w:p>
    <w:p w14:paraId="04BA02A3" w14:textId="77777777" w:rsidR="00DE316E" w:rsidRDefault="00DE316E" w:rsidP="00DE316E">
      <w:pPr>
        <w:jc w:val="both"/>
        <w:rPr>
          <w:rFonts w:eastAsia="新細明體"/>
          <w:szCs w:val="22"/>
          <w:lang w:val="en-US" w:eastAsia="zh-TW"/>
        </w:rPr>
      </w:pPr>
    </w:p>
    <w:p w14:paraId="157F677B" w14:textId="6C709176" w:rsidR="005C2365" w:rsidRDefault="00DE316E" w:rsidP="00D53049">
      <w:pPr>
        <w:jc w:val="both"/>
        <w:rPr>
          <w:lang w:val="en-US"/>
        </w:rPr>
      </w:pPr>
      <w:r w:rsidRPr="00364CD0">
        <w:rPr>
          <w:rFonts w:eastAsia="新細明體"/>
          <w:szCs w:val="22"/>
          <w:lang w:val="en-US" w:eastAsia="zh-TW"/>
        </w:rPr>
        <w:t xml:space="preserve">MSDU </w:t>
      </w:r>
      <w:r>
        <w:rPr>
          <w:rFonts w:eastAsia="新細明體"/>
          <w:szCs w:val="22"/>
          <w:lang w:val="en-US" w:eastAsia="zh-TW"/>
        </w:rPr>
        <w:t>Drop</w:t>
      </w:r>
      <w:r w:rsidRPr="00364CD0">
        <w:rPr>
          <w:rFonts w:eastAsia="新細明體"/>
          <w:szCs w:val="22"/>
          <w:lang w:val="en-US" w:eastAsia="zh-TW"/>
        </w:rPr>
        <w:t xml:space="preserve"> Ratio field indicate</w:t>
      </w:r>
      <w:r>
        <w:rPr>
          <w:rFonts w:eastAsia="新細明體"/>
          <w:szCs w:val="22"/>
          <w:lang w:val="en-US" w:eastAsia="zh-TW"/>
        </w:rPr>
        <w:t>s</w:t>
      </w:r>
      <w:r w:rsidRPr="00364CD0">
        <w:rPr>
          <w:rFonts w:eastAsia="新細明體"/>
          <w:szCs w:val="22"/>
          <w:lang w:val="en-US" w:eastAsia="zh-TW"/>
        </w:rPr>
        <w:t xml:space="preserve"> the percentage of MSDUs that are </w:t>
      </w:r>
      <w:r>
        <w:rPr>
          <w:rFonts w:eastAsia="新細明體"/>
          <w:szCs w:val="22"/>
          <w:lang w:val="en-US" w:eastAsia="zh-TW"/>
        </w:rPr>
        <w:t>dropped</w:t>
      </w:r>
      <w:r w:rsidR="00D53049">
        <w:rPr>
          <w:rFonts w:eastAsia="新細明體"/>
          <w:szCs w:val="22"/>
          <w:lang w:val="en-US" w:eastAsia="zh-TW"/>
        </w:rPr>
        <w:t>,</w:t>
      </w:r>
      <w:r w:rsidRPr="00364CD0">
        <w:rPr>
          <w:rFonts w:eastAsia="新細明體"/>
          <w:szCs w:val="22"/>
          <w:lang w:val="en-US" w:eastAsia="zh-TW"/>
        </w:rPr>
        <w:t xml:space="preserve"> and </w:t>
      </w:r>
      <w:r w:rsidR="00D53049">
        <w:rPr>
          <w:rFonts w:eastAsia="新細明體"/>
          <w:szCs w:val="22"/>
          <w:lang w:val="en-US" w:eastAsia="zh-TW"/>
        </w:rPr>
        <w:t>the</w:t>
      </w:r>
      <w:r w:rsidRPr="00364CD0">
        <w:rPr>
          <w:rFonts w:eastAsia="新細明體"/>
          <w:szCs w:val="22"/>
          <w:lang w:val="en-US" w:eastAsia="zh-TW"/>
        </w:rPr>
        <w:t xml:space="preserve"> encoding is defined in Table 9-</w:t>
      </w:r>
      <w:r>
        <w:rPr>
          <w:rFonts w:eastAsia="新細明體"/>
          <w:szCs w:val="22"/>
          <w:lang w:val="en-US" w:eastAsia="zh-TW"/>
        </w:rPr>
        <w:t>xxx.</w:t>
      </w:r>
    </w:p>
    <w:p w14:paraId="14C59267" w14:textId="54DEFAD8" w:rsidR="002E2B88" w:rsidRPr="00DD6CDA" w:rsidRDefault="00DD6CDA" w:rsidP="00DD6CDA">
      <w:pPr>
        <w:jc w:val="center"/>
        <w:rPr>
          <w:rFonts w:eastAsia="新細明體"/>
          <w:b/>
          <w:bCs/>
          <w:spacing w:val="-2"/>
          <w:szCs w:val="22"/>
          <w:lang w:val="en-US" w:eastAsia="zh-TW"/>
        </w:rPr>
      </w:pPr>
      <w:r w:rsidRPr="00DD6CDA">
        <w:rPr>
          <w:rFonts w:eastAsia="新細明體"/>
          <w:b/>
          <w:bCs/>
          <w:szCs w:val="22"/>
          <w:lang w:val="en-US" w:eastAsia="zh-TW"/>
        </w:rPr>
        <w:t>Table</w:t>
      </w:r>
      <w:r w:rsidRPr="00DD6CDA">
        <w:rPr>
          <w:rFonts w:eastAsia="新細明體"/>
          <w:b/>
          <w:bCs/>
          <w:spacing w:val="-10"/>
          <w:szCs w:val="22"/>
          <w:lang w:val="en-US" w:eastAsia="zh-TW"/>
        </w:rPr>
        <w:t xml:space="preserve"> </w:t>
      </w:r>
      <w:r w:rsidRPr="00DD6CDA">
        <w:rPr>
          <w:rFonts w:eastAsia="新細明體"/>
          <w:b/>
          <w:bCs/>
          <w:szCs w:val="22"/>
          <w:lang w:val="en-US" w:eastAsia="zh-TW"/>
        </w:rPr>
        <w:t>9-xxx—MSDU</w:t>
      </w:r>
      <w:r w:rsidRPr="00DD6CDA">
        <w:rPr>
          <w:rFonts w:eastAsia="新細明體"/>
          <w:b/>
          <w:bCs/>
          <w:spacing w:val="-9"/>
          <w:szCs w:val="22"/>
          <w:lang w:val="en-US" w:eastAsia="zh-TW"/>
        </w:rPr>
        <w:t xml:space="preserve"> </w:t>
      </w:r>
      <w:r w:rsidR="00F46814">
        <w:rPr>
          <w:rFonts w:eastAsia="新細明體"/>
          <w:b/>
          <w:bCs/>
          <w:szCs w:val="22"/>
          <w:lang w:val="en-US" w:eastAsia="zh-TW"/>
        </w:rPr>
        <w:t>Drop</w:t>
      </w:r>
      <w:r w:rsidRPr="00DD6CDA">
        <w:rPr>
          <w:rFonts w:eastAsia="新細明體"/>
          <w:b/>
          <w:bCs/>
          <w:spacing w:val="-10"/>
          <w:szCs w:val="22"/>
          <w:lang w:val="en-US" w:eastAsia="zh-TW"/>
        </w:rPr>
        <w:t xml:space="preserve"> </w:t>
      </w:r>
      <w:r w:rsidRPr="00DD6CDA">
        <w:rPr>
          <w:rFonts w:eastAsia="新細明體"/>
          <w:b/>
          <w:bCs/>
          <w:szCs w:val="22"/>
          <w:lang w:val="en-US" w:eastAsia="zh-TW"/>
        </w:rPr>
        <w:t>Ratio</w:t>
      </w:r>
      <w:r w:rsidRPr="00DD6CDA">
        <w:rPr>
          <w:rFonts w:eastAsia="新細明體"/>
          <w:b/>
          <w:bCs/>
          <w:spacing w:val="-9"/>
          <w:szCs w:val="22"/>
          <w:lang w:val="en-US" w:eastAsia="zh-TW"/>
        </w:rPr>
        <w:t xml:space="preserve"> </w:t>
      </w:r>
      <w:r w:rsidRPr="00DD6CDA">
        <w:rPr>
          <w:rFonts w:eastAsia="新細明體"/>
          <w:b/>
          <w:bCs/>
          <w:szCs w:val="22"/>
          <w:lang w:val="en-US" w:eastAsia="zh-TW"/>
        </w:rPr>
        <w:t>field</w:t>
      </w:r>
      <w:r w:rsidRPr="00DD6CDA">
        <w:rPr>
          <w:rFonts w:eastAsia="新細明體"/>
          <w:b/>
          <w:bCs/>
          <w:spacing w:val="-10"/>
          <w:szCs w:val="22"/>
          <w:lang w:val="en-US" w:eastAsia="zh-TW"/>
        </w:rPr>
        <w:t xml:space="preserve"> </w:t>
      </w:r>
      <w:r w:rsidRPr="00DD6CDA">
        <w:rPr>
          <w:rFonts w:eastAsia="新細明體"/>
          <w:b/>
          <w:bCs/>
          <w:spacing w:val="-2"/>
          <w:szCs w:val="22"/>
          <w:lang w:val="en-US" w:eastAsia="zh-TW"/>
        </w:rPr>
        <w:t>values</w:t>
      </w:r>
    </w:p>
    <w:p w14:paraId="0C2F77C4" w14:textId="14124CEF" w:rsidR="00DD6CDA" w:rsidRDefault="00DD6CDA" w:rsidP="00F52CA3">
      <w:pPr>
        <w:jc w:val="both"/>
        <w:rPr>
          <w:rFonts w:eastAsia="新細明體"/>
          <w:spacing w:val="-2"/>
          <w:szCs w:val="22"/>
          <w:lang w:val="en-US" w:eastAsia="zh-TW"/>
        </w:rPr>
      </w:pPr>
    </w:p>
    <w:tbl>
      <w:tblPr>
        <w:tblW w:w="0" w:type="auto"/>
        <w:tblInd w:w="27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5"/>
        <w:gridCol w:w="4073"/>
      </w:tblGrid>
      <w:tr w:rsidR="00DD6CDA" w14:paraId="028BBE85" w14:textId="77777777" w:rsidTr="00DA0F12">
        <w:trPr>
          <w:trHeight w:val="380"/>
        </w:trPr>
        <w:tc>
          <w:tcPr>
            <w:tcW w:w="12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C6466AD" w14:textId="77777777" w:rsidR="00DD6CDA" w:rsidRDefault="00DD6CDA" w:rsidP="008C1A05">
            <w:pPr>
              <w:pStyle w:val="TableParagraph"/>
              <w:kinsoku w:val="0"/>
              <w:overflowPunct w:val="0"/>
              <w:spacing w:before="76"/>
              <w:ind w:left="112" w:right="89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Value</w:t>
            </w:r>
          </w:p>
        </w:tc>
        <w:tc>
          <w:tcPr>
            <w:tcW w:w="407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2C3F49C" w14:textId="01F2B035" w:rsidR="00DD6CDA" w:rsidRDefault="00DD6CDA" w:rsidP="008C1A05">
            <w:pPr>
              <w:pStyle w:val="TableParagraph"/>
              <w:kinsoku w:val="0"/>
              <w:overflowPunct w:val="0"/>
              <w:spacing w:before="76"/>
              <w:ind w:left="936" w:right="910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MSDU</w:t>
            </w:r>
            <w:r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="001921A5">
              <w:rPr>
                <w:b/>
                <w:bCs/>
                <w:sz w:val="18"/>
                <w:szCs w:val="18"/>
              </w:rPr>
              <w:t>drop</w:t>
            </w:r>
            <w:r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2"/>
                <w:sz w:val="18"/>
                <w:szCs w:val="18"/>
              </w:rPr>
              <w:t>ratio</w:t>
            </w:r>
          </w:p>
        </w:tc>
      </w:tr>
      <w:tr w:rsidR="00DD6CDA" w14:paraId="326E3C95" w14:textId="77777777" w:rsidTr="00DA0F12">
        <w:trPr>
          <w:trHeight w:val="311"/>
        </w:trPr>
        <w:tc>
          <w:tcPr>
            <w:tcW w:w="122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618B07C" w14:textId="77777777" w:rsidR="00DD6CDA" w:rsidRPr="00620471" w:rsidRDefault="00DD6CDA" w:rsidP="008C1A05">
            <w:pPr>
              <w:pStyle w:val="TableParagraph"/>
              <w:kinsoku w:val="0"/>
              <w:overflowPunct w:val="0"/>
              <w:spacing w:before="36"/>
              <w:ind w:left="23"/>
              <w:jc w:val="center"/>
              <w:rPr>
                <w:sz w:val="18"/>
                <w:szCs w:val="18"/>
              </w:rPr>
            </w:pPr>
            <w:r w:rsidRPr="00620471">
              <w:rPr>
                <w:sz w:val="18"/>
                <w:szCs w:val="18"/>
              </w:rPr>
              <w:t>0</w:t>
            </w:r>
          </w:p>
        </w:tc>
        <w:tc>
          <w:tcPr>
            <w:tcW w:w="40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37596B" w14:textId="432B1E59" w:rsidR="00DD6CDA" w:rsidRPr="00620471" w:rsidRDefault="001921A5" w:rsidP="008C1A05">
            <w:pPr>
              <w:pStyle w:val="TableParagraph"/>
              <w:kinsoku w:val="0"/>
              <w:overflowPunct w:val="0"/>
              <w:spacing w:before="36"/>
              <w:ind w:left="936" w:right="909"/>
              <w:jc w:val="center"/>
              <w:rPr>
                <w:spacing w:val="-2"/>
                <w:sz w:val="18"/>
                <w:szCs w:val="18"/>
              </w:rPr>
            </w:pPr>
            <w:r w:rsidRPr="00620471">
              <w:rPr>
                <w:sz w:val="18"/>
                <w:szCs w:val="18"/>
              </w:rPr>
              <w:t>0%</w:t>
            </w:r>
          </w:p>
        </w:tc>
      </w:tr>
      <w:tr w:rsidR="00DD6CDA" w14:paraId="373CDF56" w14:textId="77777777" w:rsidTr="00DA0F12">
        <w:trPr>
          <w:trHeight w:val="325"/>
        </w:trPr>
        <w:tc>
          <w:tcPr>
            <w:tcW w:w="12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A16EA62" w14:textId="77777777" w:rsidR="00DD6CDA" w:rsidRPr="00620471" w:rsidRDefault="00DD6CDA" w:rsidP="008C1A05">
            <w:pPr>
              <w:pStyle w:val="TableParagraph"/>
              <w:kinsoku w:val="0"/>
              <w:overflowPunct w:val="0"/>
              <w:spacing w:before="49"/>
              <w:ind w:left="23"/>
              <w:jc w:val="center"/>
              <w:rPr>
                <w:sz w:val="18"/>
                <w:szCs w:val="18"/>
              </w:rPr>
            </w:pPr>
            <w:r w:rsidRPr="00620471">
              <w:rPr>
                <w:sz w:val="18"/>
                <w:szCs w:val="18"/>
              </w:rPr>
              <w:t>1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C2A8BAA" w14:textId="027958E0" w:rsidR="00DD6CDA" w:rsidRPr="00620471" w:rsidRDefault="00DE316E" w:rsidP="008C1A05">
            <w:pPr>
              <w:pStyle w:val="TableParagraph"/>
              <w:kinsoku w:val="0"/>
              <w:overflowPunct w:val="0"/>
              <w:spacing w:before="49"/>
              <w:ind w:left="936" w:right="910"/>
              <w:jc w:val="center"/>
              <w:rPr>
                <w:spacing w:val="-5"/>
                <w:sz w:val="18"/>
                <w:szCs w:val="18"/>
              </w:rPr>
            </w:pPr>
            <w:r w:rsidRPr="00620471">
              <w:rPr>
                <w:spacing w:val="-5"/>
                <w:sz w:val="18"/>
                <w:szCs w:val="18"/>
              </w:rPr>
              <w:t xml:space="preserve">0% &lt; ratio </w:t>
            </w:r>
            <w:r w:rsidR="00620471" w:rsidRPr="00620471">
              <w:rPr>
                <w:spacing w:val="-5"/>
                <w:sz w:val="18"/>
                <w:szCs w:val="18"/>
              </w:rPr>
              <w:t>≤</w:t>
            </w:r>
            <w:r w:rsidRPr="00620471">
              <w:rPr>
                <w:spacing w:val="-5"/>
                <w:sz w:val="18"/>
                <w:szCs w:val="18"/>
              </w:rPr>
              <w:t xml:space="preserve"> </w:t>
            </w:r>
            <w:r w:rsidR="001921A5" w:rsidRPr="00620471">
              <w:rPr>
                <w:spacing w:val="-5"/>
                <w:sz w:val="18"/>
                <w:szCs w:val="18"/>
              </w:rPr>
              <w:t>0.0001</w:t>
            </w:r>
            <w:r w:rsidR="00DD6CDA" w:rsidRPr="00620471">
              <w:rPr>
                <w:spacing w:val="-5"/>
                <w:sz w:val="18"/>
                <w:szCs w:val="18"/>
              </w:rPr>
              <w:t>%</w:t>
            </w:r>
          </w:p>
        </w:tc>
      </w:tr>
      <w:tr w:rsidR="00DD6CDA" w14:paraId="4DF38CF3" w14:textId="77777777" w:rsidTr="00DA0F12">
        <w:trPr>
          <w:trHeight w:val="325"/>
        </w:trPr>
        <w:tc>
          <w:tcPr>
            <w:tcW w:w="12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550B358" w14:textId="77777777" w:rsidR="00DD6CDA" w:rsidRPr="00620471" w:rsidRDefault="00DD6CDA" w:rsidP="008C1A05">
            <w:pPr>
              <w:pStyle w:val="TableParagraph"/>
              <w:kinsoku w:val="0"/>
              <w:overflowPunct w:val="0"/>
              <w:spacing w:before="49"/>
              <w:ind w:left="23"/>
              <w:jc w:val="center"/>
              <w:rPr>
                <w:sz w:val="18"/>
                <w:szCs w:val="18"/>
              </w:rPr>
            </w:pPr>
            <w:r w:rsidRPr="00620471">
              <w:rPr>
                <w:sz w:val="18"/>
                <w:szCs w:val="18"/>
              </w:rPr>
              <w:t>2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3FD0D49" w14:textId="240134B2" w:rsidR="00DD6CDA" w:rsidRPr="00620471" w:rsidRDefault="00DE316E" w:rsidP="008C1A05">
            <w:pPr>
              <w:pStyle w:val="TableParagraph"/>
              <w:kinsoku w:val="0"/>
              <w:overflowPunct w:val="0"/>
              <w:spacing w:before="49"/>
              <w:ind w:left="936" w:right="910"/>
              <w:jc w:val="center"/>
              <w:rPr>
                <w:spacing w:val="-5"/>
                <w:sz w:val="18"/>
                <w:szCs w:val="18"/>
              </w:rPr>
            </w:pPr>
            <w:r w:rsidRPr="00620471">
              <w:rPr>
                <w:spacing w:val="-5"/>
                <w:sz w:val="18"/>
                <w:szCs w:val="18"/>
              </w:rPr>
              <w:t xml:space="preserve">0.0001% &lt; </w:t>
            </w:r>
            <w:r w:rsidRPr="00620471">
              <w:rPr>
                <w:rFonts w:eastAsia="微軟正黑體"/>
                <w:spacing w:val="-5"/>
                <w:sz w:val="18"/>
                <w:szCs w:val="18"/>
              </w:rPr>
              <w:t>r</w:t>
            </w:r>
            <w:r w:rsidRPr="00620471">
              <w:rPr>
                <w:spacing w:val="-5"/>
                <w:sz w:val="18"/>
                <w:szCs w:val="18"/>
              </w:rPr>
              <w:t xml:space="preserve">atio </w:t>
            </w:r>
            <w:r w:rsidR="00620471" w:rsidRPr="00620471">
              <w:rPr>
                <w:spacing w:val="-5"/>
                <w:sz w:val="18"/>
                <w:szCs w:val="18"/>
              </w:rPr>
              <w:t>≤</w:t>
            </w:r>
            <w:r w:rsidRPr="00620471">
              <w:rPr>
                <w:spacing w:val="-5"/>
                <w:sz w:val="18"/>
                <w:szCs w:val="18"/>
              </w:rPr>
              <w:t xml:space="preserve"> </w:t>
            </w:r>
            <w:r w:rsidR="001921A5" w:rsidRPr="00620471">
              <w:rPr>
                <w:spacing w:val="-5"/>
                <w:sz w:val="18"/>
                <w:szCs w:val="18"/>
              </w:rPr>
              <w:t>0.001</w:t>
            </w:r>
            <w:r w:rsidR="00DD6CDA" w:rsidRPr="00620471">
              <w:rPr>
                <w:spacing w:val="-5"/>
                <w:sz w:val="18"/>
                <w:szCs w:val="18"/>
              </w:rPr>
              <w:t>%</w:t>
            </w:r>
          </w:p>
        </w:tc>
      </w:tr>
      <w:tr w:rsidR="00DD6CDA" w14:paraId="43D1303E" w14:textId="77777777" w:rsidTr="00DA0F12">
        <w:trPr>
          <w:trHeight w:val="325"/>
        </w:trPr>
        <w:tc>
          <w:tcPr>
            <w:tcW w:w="12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373219E" w14:textId="77777777" w:rsidR="00DD6CDA" w:rsidRPr="00620471" w:rsidRDefault="00DD6CDA" w:rsidP="008C1A05">
            <w:pPr>
              <w:pStyle w:val="TableParagraph"/>
              <w:kinsoku w:val="0"/>
              <w:overflowPunct w:val="0"/>
              <w:spacing w:before="49"/>
              <w:ind w:left="23"/>
              <w:jc w:val="center"/>
              <w:rPr>
                <w:sz w:val="18"/>
                <w:szCs w:val="18"/>
              </w:rPr>
            </w:pPr>
            <w:r w:rsidRPr="00620471">
              <w:rPr>
                <w:sz w:val="18"/>
                <w:szCs w:val="18"/>
              </w:rPr>
              <w:t>3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2DD6DFC" w14:textId="46297CE9" w:rsidR="00DD6CDA" w:rsidRPr="00620471" w:rsidRDefault="00DE316E" w:rsidP="008C1A05">
            <w:pPr>
              <w:pStyle w:val="TableParagraph"/>
              <w:kinsoku w:val="0"/>
              <w:overflowPunct w:val="0"/>
              <w:spacing w:before="49"/>
              <w:ind w:left="936" w:right="910"/>
              <w:jc w:val="center"/>
              <w:rPr>
                <w:spacing w:val="-5"/>
                <w:sz w:val="18"/>
                <w:szCs w:val="18"/>
              </w:rPr>
            </w:pPr>
            <w:r w:rsidRPr="00620471">
              <w:rPr>
                <w:spacing w:val="-5"/>
                <w:sz w:val="18"/>
                <w:szCs w:val="18"/>
              </w:rPr>
              <w:t xml:space="preserve">0.001% &lt; ratio </w:t>
            </w:r>
            <w:r w:rsidR="00620471" w:rsidRPr="00620471">
              <w:rPr>
                <w:spacing w:val="-5"/>
                <w:sz w:val="18"/>
                <w:szCs w:val="18"/>
              </w:rPr>
              <w:t>≤</w:t>
            </w:r>
            <w:r w:rsidRPr="00620471">
              <w:rPr>
                <w:spacing w:val="-5"/>
                <w:sz w:val="18"/>
                <w:szCs w:val="18"/>
              </w:rPr>
              <w:t xml:space="preserve"> 0.01%</w:t>
            </w:r>
          </w:p>
        </w:tc>
      </w:tr>
      <w:tr w:rsidR="00DD6CDA" w14:paraId="04E7F2E9" w14:textId="77777777" w:rsidTr="00DA0F12">
        <w:trPr>
          <w:trHeight w:val="325"/>
        </w:trPr>
        <w:tc>
          <w:tcPr>
            <w:tcW w:w="12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B34903E" w14:textId="77777777" w:rsidR="00DD6CDA" w:rsidRPr="00620471" w:rsidRDefault="00DD6CDA" w:rsidP="008C1A05">
            <w:pPr>
              <w:pStyle w:val="TableParagraph"/>
              <w:kinsoku w:val="0"/>
              <w:overflowPunct w:val="0"/>
              <w:spacing w:before="48"/>
              <w:ind w:left="23"/>
              <w:jc w:val="center"/>
              <w:rPr>
                <w:sz w:val="18"/>
                <w:szCs w:val="18"/>
              </w:rPr>
            </w:pPr>
            <w:r w:rsidRPr="00620471">
              <w:rPr>
                <w:sz w:val="18"/>
                <w:szCs w:val="18"/>
              </w:rPr>
              <w:t>4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A8E6C92" w14:textId="50873600" w:rsidR="00DD6CDA" w:rsidRPr="00620471" w:rsidRDefault="00DE316E" w:rsidP="008C1A05">
            <w:pPr>
              <w:pStyle w:val="TableParagraph"/>
              <w:kinsoku w:val="0"/>
              <w:overflowPunct w:val="0"/>
              <w:spacing w:before="48"/>
              <w:ind w:left="936" w:right="910"/>
              <w:jc w:val="center"/>
              <w:rPr>
                <w:spacing w:val="-5"/>
                <w:sz w:val="18"/>
                <w:szCs w:val="18"/>
              </w:rPr>
            </w:pPr>
            <w:r w:rsidRPr="00620471">
              <w:rPr>
                <w:spacing w:val="-5"/>
                <w:sz w:val="18"/>
                <w:szCs w:val="18"/>
              </w:rPr>
              <w:t xml:space="preserve">0.01% &lt; ratio </w:t>
            </w:r>
            <w:r w:rsidR="00620471" w:rsidRPr="00620471">
              <w:rPr>
                <w:spacing w:val="-5"/>
                <w:sz w:val="18"/>
                <w:szCs w:val="18"/>
              </w:rPr>
              <w:t>≤</w:t>
            </w:r>
            <w:r w:rsidRPr="00620471">
              <w:rPr>
                <w:spacing w:val="-5"/>
                <w:sz w:val="18"/>
                <w:szCs w:val="18"/>
              </w:rPr>
              <w:t xml:space="preserve"> 0.1%</w:t>
            </w:r>
          </w:p>
        </w:tc>
      </w:tr>
      <w:tr w:rsidR="00DD6CDA" w14:paraId="003B3B41" w14:textId="77777777" w:rsidTr="00DA0F12">
        <w:trPr>
          <w:trHeight w:val="325"/>
        </w:trPr>
        <w:tc>
          <w:tcPr>
            <w:tcW w:w="12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15E8E43" w14:textId="77777777" w:rsidR="00DD6CDA" w:rsidRPr="00620471" w:rsidRDefault="00DD6CDA" w:rsidP="008C1A05">
            <w:pPr>
              <w:pStyle w:val="TableParagraph"/>
              <w:kinsoku w:val="0"/>
              <w:overflowPunct w:val="0"/>
              <w:spacing w:before="48"/>
              <w:ind w:left="23"/>
              <w:jc w:val="center"/>
              <w:rPr>
                <w:sz w:val="18"/>
                <w:szCs w:val="18"/>
              </w:rPr>
            </w:pPr>
            <w:r w:rsidRPr="00620471">
              <w:rPr>
                <w:sz w:val="18"/>
                <w:szCs w:val="18"/>
              </w:rPr>
              <w:t>5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3849454" w14:textId="2CFE7153" w:rsidR="00DD6CDA" w:rsidRPr="00620471" w:rsidRDefault="00DE316E" w:rsidP="008C1A05">
            <w:pPr>
              <w:pStyle w:val="TableParagraph"/>
              <w:kinsoku w:val="0"/>
              <w:overflowPunct w:val="0"/>
              <w:spacing w:before="48"/>
              <w:ind w:left="936" w:right="910"/>
              <w:jc w:val="center"/>
              <w:rPr>
                <w:spacing w:val="-5"/>
                <w:sz w:val="18"/>
                <w:szCs w:val="18"/>
              </w:rPr>
            </w:pPr>
            <w:r w:rsidRPr="00620471">
              <w:rPr>
                <w:spacing w:val="-5"/>
                <w:sz w:val="18"/>
                <w:szCs w:val="18"/>
              </w:rPr>
              <w:t xml:space="preserve">0.1% &lt; ratio </w:t>
            </w:r>
            <w:r w:rsidR="00620471" w:rsidRPr="00620471">
              <w:rPr>
                <w:spacing w:val="-5"/>
                <w:sz w:val="18"/>
                <w:szCs w:val="18"/>
              </w:rPr>
              <w:t>≤</w:t>
            </w:r>
            <w:r w:rsidRPr="00620471">
              <w:rPr>
                <w:spacing w:val="-5"/>
                <w:sz w:val="18"/>
                <w:szCs w:val="18"/>
              </w:rPr>
              <w:t xml:space="preserve"> </w:t>
            </w:r>
            <w:r w:rsidR="001921A5" w:rsidRPr="00620471">
              <w:rPr>
                <w:spacing w:val="-5"/>
                <w:sz w:val="18"/>
                <w:szCs w:val="18"/>
              </w:rPr>
              <w:t>1</w:t>
            </w:r>
            <w:r w:rsidR="00DD6CDA" w:rsidRPr="00620471">
              <w:rPr>
                <w:spacing w:val="-5"/>
                <w:sz w:val="18"/>
                <w:szCs w:val="18"/>
              </w:rPr>
              <w:t>%</w:t>
            </w:r>
          </w:p>
        </w:tc>
      </w:tr>
      <w:tr w:rsidR="00DD6CDA" w14:paraId="32AA3A7F" w14:textId="77777777" w:rsidTr="00DA0F12">
        <w:trPr>
          <w:trHeight w:val="325"/>
        </w:trPr>
        <w:tc>
          <w:tcPr>
            <w:tcW w:w="12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B5CCCD4" w14:textId="77777777" w:rsidR="00DD6CDA" w:rsidRPr="00620471" w:rsidRDefault="00DD6CDA" w:rsidP="008C1A05">
            <w:pPr>
              <w:pStyle w:val="TableParagraph"/>
              <w:kinsoku w:val="0"/>
              <w:overflowPunct w:val="0"/>
              <w:spacing w:before="48"/>
              <w:ind w:left="23"/>
              <w:jc w:val="center"/>
              <w:rPr>
                <w:sz w:val="18"/>
                <w:szCs w:val="18"/>
              </w:rPr>
            </w:pPr>
            <w:r w:rsidRPr="00620471">
              <w:rPr>
                <w:sz w:val="18"/>
                <w:szCs w:val="18"/>
              </w:rPr>
              <w:t>6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22AE544" w14:textId="3FA96D65" w:rsidR="00DD6CDA" w:rsidRPr="00620471" w:rsidRDefault="00DE316E" w:rsidP="008C1A05">
            <w:pPr>
              <w:pStyle w:val="TableParagraph"/>
              <w:kinsoku w:val="0"/>
              <w:overflowPunct w:val="0"/>
              <w:spacing w:before="48"/>
              <w:ind w:left="936" w:right="909"/>
              <w:jc w:val="center"/>
              <w:rPr>
                <w:spacing w:val="-2"/>
                <w:sz w:val="18"/>
                <w:szCs w:val="18"/>
              </w:rPr>
            </w:pPr>
            <w:r w:rsidRPr="00620471">
              <w:rPr>
                <w:spacing w:val="-5"/>
                <w:sz w:val="18"/>
                <w:szCs w:val="18"/>
              </w:rPr>
              <w:t xml:space="preserve">1% &lt; ratio </w:t>
            </w:r>
            <w:r w:rsidR="00620471" w:rsidRPr="00620471">
              <w:rPr>
                <w:spacing w:val="-5"/>
                <w:sz w:val="18"/>
                <w:szCs w:val="18"/>
              </w:rPr>
              <w:t>≤</w:t>
            </w:r>
            <w:r w:rsidR="00620471" w:rsidRPr="00620471">
              <w:rPr>
                <w:rFonts w:eastAsia="新細明體"/>
                <w:spacing w:val="-5"/>
                <w:sz w:val="18"/>
                <w:szCs w:val="18"/>
              </w:rPr>
              <w:t xml:space="preserve"> </w:t>
            </w:r>
            <w:r w:rsidR="001921A5" w:rsidRPr="00620471">
              <w:rPr>
                <w:spacing w:val="-2"/>
                <w:sz w:val="18"/>
                <w:szCs w:val="18"/>
              </w:rPr>
              <w:t>5</w:t>
            </w:r>
            <w:r w:rsidR="00DD6CDA" w:rsidRPr="00620471">
              <w:rPr>
                <w:spacing w:val="-2"/>
                <w:sz w:val="18"/>
                <w:szCs w:val="18"/>
              </w:rPr>
              <w:t>%</w:t>
            </w:r>
          </w:p>
        </w:tc>
      </w:tr>
      <w:tr w:rsidR="00DD6CDA" w14:paraId="3B699A7A" w14:textId="77777777" w:rsidTr="00DA0F12">
        <w:trPr>
          <w:trHeight w:val="325"/>
        </w:trPr>
        <w:tc>
          <w:tcPr>
            <w:tcW w:w="12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792D6FA" w14:textId="77777777" w:rsidR="00DD6CDA" w:rsidRPr="00620471" w:rsidRDefault="00DD6CDA" w:rsidP="008C1A05">
            <w:pPr>
              <w:pStyle w:val="TableParagraph"/>
              <w:kinsoku w:val="0"/>
              <w:overflowPunct w:val="0"/>
              <w:spacing w:before="48"/>
              <w:ind w:left="23"/>
              <w:jc w:val="center"/>
              <w:rPr>
                <w:sz w:val="18"/>
                <w:szCs w:val="18"/>
              </w:rPr>
            </w:pPr>
            <w:r w:rsidRPr="00620471">
              <w:rPr>
                <w:sz w:val="18"/>
                <w:szCs w:val="18"/>
              </w:rPr>
              <w:t>7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74E218A" w14:textId="0DF24436" w:rsidR="00DD6CDA" w:rsidRPr="00620471" w:rsidRDefault="00DE316E" w:rsidP="008C1A05">
            <w:pPr>
              <w:pStyle w:val="TableParagraph"/>
              <w:kinsoku w:val="0"/>
              <w:overflowPunct w:val="0"/>
              <w:spacing w:before="48"/>
              <w:ind w:left="935" w:right="910"/>
              <w:jc w:val="center"/>
              <w:rPr>
                <w:spacing w:val="-2"/>
                <w:sz w:val="18"/>
                <w:szCs w:val="18"/>
              </w:rPr>
            </w:pPr>
            <w:r w:rsidRPr="00620471">
              <w:rPr>
                <w:rFonts w:eastAsia="新細明體"/>
                <w:spacing w:val="-5"/>
                <w:sz w:val="18"/>
                <w:szCs w:val="18"/>
              </w:rPr>
              <w:t>5</w:t>
            </w:r>
            <w:r w:rsidRPr="00620471">
              <w:rPr>
                <w:spacing w:val="-5"/>
                <w:sz w:val="18"/>
                <w:szCs w:val="18"/>
              </w:rPr>
              <w:t xml:space="preserve">% &lt; ratio </w:t>
            </w:r>
          </w:p>
        </w:tc>
      </w:tr>
      <w:tr w:rsidR="00DD6CDA" w14:paraId="70C1A6E7" w14:textId="77777777" w:rsidTr="00DA0F12">
        <w:trPr>
          <w:trHeight w:val="313"/>
        </w:trPr>
        <w:tc>
          <w:tcPr>
            <w:tcW w:w="12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DB6A9A2" w14:textId="2A68A917" w:rsidR="00DD6CDA" w:rsidRPr="00620471" w:rsidRDefault="00DE316E" w:rsidP="008C1A05">
            <w:pPr>
              <w:pStyle w:val="TableParagraph"/>
              <w:kinsoku w:val="0"/>
              <w:overflowPunct w:val="0"/>
              <w:spacing w:before="48"/>
              <w:ind w:left="112" w:right="89"/>
              <w:jc w:val="center"/>
              <w:rPr>
                <w:spacing w:val="-2"/>
                <w:sz w:val="18"/>
                <w:szCs w:val="18"/>
              </w:rPr>
            </w:pPr>
            <w:r w:rsidRPr="00620471">
              <w:rPr>
                <w:spacing w:val="-2"/>
                <w:sz w:val="18"/>
                <w:szCs w:val="18"/>
              </w:rPr>
              <w:t>8</w:t>
            </w:r>
            <w:r w:rsidR="00DD6CDA" w:rsidRPr="00620471">
              <w:rPr>
                <w:spacing w:val="-2"/>
                <w:sz w:val="18"/>
                <w:szCs w:val="18"/>
              </w:rPr>
              <w:t>–1</w:t>
            </w:r>
            <w:r w:rsidRPr="00620471">
              <w:rPr>
                <w:spacing w:val="-2"/>
                <w:sz w:val="18"/>
                <w:szCs w:val="18"/>
              </w:rPr>
              <w:t>4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39686E3" w14:textId="77777777" w:rsidR="00DD6CDA" w:rsidRPr="00620471" w:rsidRDefault="00DD6CDA" w:rsidP="008C1A05">
            <w:pPr>
              <w:pStyle w:val="TableParagraph"/>
              <w:kinsoku w:val="0"/>
              <w:overflowPunct w:val="0"/>
              <w:spacing w:before="48"/>
              <w:ind w:left="936" w:right="910"/>
              <w:jc w:val="center"/>
              <w:rPr>
                <w:spacing w:val="-2"/>
                <w:sz w:val="18"/>
                <w:szCs w:val="18"/>
              </w:rPr>
            </w:pPr>
            <w:r w:rsidRPr="00620471">
              <w:rPr>
                <w:spacing w:val="-2"/>
                <w:sz w:val="18"/>
                <w:szCs w:val="18"/>
              </w:rPr>
              <w:t>Reserved</w:t>
            </w:r>
          </w:p>
        </w:tc>
      </w:tr>
      <w:tr w:rsidR="001921A5" w14:paraId="73000430" w14:textId="77777777" w:rsidTr="00DA0F12">
        <w:trPr>
          <w:trHeight w:val="313"/>
        </w:trPr>
        <w:tc>
          <w:tcPr>
            <w:tcW w:w="122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4DC37ABB" w14:textId="0AF2B9CC" w:rsidR="001921A5" w:rsidRPr="00620471" w:rsidRDefault="001921A5" w:rsidP="008C1A05">
            <w:pPr>
              <w:pStyle w:val="TableParagraph"/>
              <w:kinsoku w:val="0"/>
              <w:overflowPunct w:val="0"/>
              <w:spacing w:before="48"/>
              <w:ind w:left="112" w:right="89"/>
              <w:jc w:val="center"/>
              <w:rPr>
                <w:rFonts w:eastAsia="新細明體"/>
                <w:spacing w:val="-2"/>
                <w:sz w:val="18"/>
                <w:szCs w:val="18"/>
              </w:rPr>
            </w:pPr>
            <w:r w:rsidRPr="00620471">
              <w:rPr>
                <w:rFonts w:eastAsia="新細明體"/>
                <w:spacing w:val="-2"/>
                <w:sz w:val="18"/>
                <w:szCs w:val="18"/>
              </w:rPr>
              <w:t>15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F484806" w14:textId="5D2393FD" w:rsidR="001921A5" w:rsidRPr="00620471" w:rsidRDefault="001921A5" w:rsidP="008C1A05">
            <w:pPr>
              <w:pStyle w:val="TableParagraph"/>
              <w:kinsoku w:val="0"/>
              <w:overflowPunct w:val="0"/>
              <w:spacing w:before="48"/>
              <w:ind w:left="936" w:right="910"/>
              <w:jc w:val="center"/>
              <w:rPr>
                <w:rFonts w:eastAsia="新細明體"/>
                <w:spacing w:val="-2"/>
                <w:sz w:val="18"/>
                <w:szCs w:val="18"/>
              </w:rPr>
            </w:pPr>
            <w:r w:rsidRPr="00620471">
              <w:rPr>
                <w:rFonts w:eastAsia="新細明體"/>
                <w:spacing w:val="-2"/>
                <w:sz w:val="18"/>
                <w:szCs w:val="18"/>
              </w:rPr>
              <w:t>Not available</w:t>
            </w:r>
          </w:p>
        </w:tc>
      </w:tr>
    </w:tbl>
    <w:p w14:paraId="1D1E1F2E" w14:textId="12255CDF" w:rsidR="00DD6CDA" w:rsidRDefault="00DD6CDA" w:rsidP="00F52CA3">
      <w:pPr>
        <w:jc w:val="both"/>
        <w:rPr>
          <w:ins w:id="21" w:author="Frank Hsu (徐建芳)" w:date="2022-10-21T09:39:00Z"/>
          <w:rFonts w:eastAsia="新細明體"/>
          <w:b/>
          <w:bCs/>
          <w:sz w:val="18"/>
          <w:szCs w:val="18"/>
          <w:lang w:val="en-US" w:eastAsia="zh-TW"/>
        </w:rPr>
      </w:pPr>
    </w:p>
    <w:p w14:paraId="3E68956D" w14:textId="5B26EE22" w:rsidR="00657555" w:rsidRPr="00657555" w:rsidRDefault="00657555" w:rsidP="00F52CA3">
      <w:pPr>
        <w:jc w:val="both"/>
        <w:rPr>
          <w:rFonts w:eastAsia="新細明體" w:hint="eastAsia"/>
          <w:szCs w:val="22"/>
          <w:lang w:val="en-US" w:eastAsia="zh-TW"/>
          <w:rPrChange w:id="22" w:author="Frank Hsu (徐建芳)" w:date="2022-10-21T09:40:00Z">
            <w:rPr>
              <w:rFonts w:eastAsia="新細明體" w:hint="eastAsia"/>
              <w:b/>
              <w:bCs/>
              <w:sz w:val="18"/>
              <w:szCs w:val="18"/>
              <w:lang w:val="en-US" w:eastAsia="zh-TW"/>
            </w:rPr>
          </w:rPrChange>
        </w:rPr>
      </w:pPr>
      <w:ins w:id="23" w:author="Frank Hsu (徐建芳)" w:date="2022-10-21T09:44:00Z">
        <w:r>
          <w:rPr>
            <w:color w:val="0070C0"/>
          </w:rPr>
          <w:t xml:space="preserve">If </w:t>
        </w:r>
        <w:r w:rsidRPr="00657555">
          <w:rPr>
            <w:color w:val="0070C0"/>
          </w:rPr>
          <w:t>dot11QBSSLoadImplemented</w:t>
        </w:r>
        <w:r>
          <w:rPr>
            <w:color w:val="0070C0"/>
          </w:rPr>
          <w:t xml:space="preserve"> is true, a</w:t>
        </w:r>
      </w:ins>
      <w:ins w:id="24" w:author="Frank Hsu (徐建芳)" w:date="2022-10-21T09:40:00Z">
        <w:r>
          <w:rPr>
            <w:color w:val="0070C0"/>
          </w:rPr>
          <w:t>n AP MLD and APs affiliated with the AP MLD should make the measurement during</w:t>
        </w:r>
        <w:r>
          <w:rPr>
            <w:color w:val="0070C0"/>
          </w:rPr>
          <w:t xml:space="preserve"> </w:t>
        </w:r>
        <w:r>
          <w:rPr>
            <w:color w:val="0070C0"/>
          </w:rPr>
          <w:t xml:space="preserve">a period equal to the maximum </w:t>
        </w:r>
      </w:ins>
      <w:ins w:id="25" w:author="Frank Hsu (徐建芳)" w:date="2022-10-24T09:34:00Z">
        <w:r w:rsidR="00526195">
          <w:rPr>
            <w:color w:val="0070C0"/>
          </w:rPr>
          <w:t xml:space="preserve">value of </w:t>
        </w:r>
      </w:ins>
      <w:ins w:id="26" w:author="Frank Hsu (徐建芳)" w:date="2022-10-24T09:35:00Z">
        <w:r w:rsidR="00526195">
          <w:rPr>
            <w:color w:val="0070C0"/>
          </w:rPr>
          <w:t xml:space="preserve">the </w:t>
        </w:r>
      </w:ins>
      <w:ins w:id="27" w:author="Frank Hsu (徐建芳)" w:date="2022-10-21T09:40:00Z">
        <w:r>
          <w:rPr>
            <w:color w:val="0070C0"/>
          </w:rPr>
          <w:t xml:space="preserve">beacon internal </w:t>
        </w:r>
      </w:ins>
      <w:ins w:id="28" w:author="Frank Hsu (徐建芳)" w:date="2022-10-21T09:46:00Z">
        <w:r>
          <w:rPr>
            <w:color w:val="0070C0"/>
          </w:rPr>
          <w:t>multiplied by</w:t>
        </w:r>
        <w:r>
          <w:rPr>
            <w:color w:val="0070C0"/>
          </w:rPr>
          <w:t xml:space="preserve"> </w:t>
        </w:r>
      </w:ins>
      <w:ins w:id="29" w:author="Frank Hsu (徐建芳)" w:date="2022-10-24T09:35:00Z">
        <w:r w:rsidR="00526195">
          <w:rPr>
            <w:color w:val="0070C0"/>
          </w:rPr>
          <w:t xml:space="preserve">the </w:t>
        </w:r>
      </w:ins>
      <w:ins w:id="30" w:author="Frank Hsu (徐建芳)" w:date="2022-10-21T09:46:00Z">
        <w:r>
          <w:rPr>
            <w:color w:val="0070C0"/>
          </w:rPr>
          <w:t>dot11ChannelUtilizationBeaconIntervals</w:t>
        </w:r>
        <w:r>
          <w:rPr>
            <w:color w:val="0070C0"/>
          </w:rPr>
          <w:t xml:space="preserve"> </w:t>
        </w:r>
      </w:ins>
      <w:ins w:id="31" w:author="Frank Hsu (徐建芳)" w:date="2022-10-24T09:41:00Z">
        <w:r w:rsidR="00272554">
          <w:rPr>
            <w:color w:val="0070C0"/>
          </w:rPr>
          <w:t>among</w:t>
        </w:r>
      </w:ins>
      <w:ins w:id="32" w:author="Frank Hsu (徐建芳)" w:date="2022-10-24T09:34:00Z">
        <w:r w:rsidR="00526195">
          <w:rPr>
            <w:color w:val="0070C0"/>
          </w:rPr>
          <w:t xml:space="preserve"> APs affiliated with the AP MLD</w:t>
        </w:r>
      </w:ins>
      <w:ins w:id="33" w:author="Frank Hsu (徐建芳)" w:date="2022-10-24T09:35:00Z">
        <w:r w:rsidR="00526195">
          <w:rPr>
            <w:color w:val="0070C0"/>
          </w:rPr>
          <w:t xml:space="preserve"> where </w:t>
        </w:r>
      </w:ins>
      <w:ins w:id="34" w:author="Frank Hsu (徐建芳)" w:date="2022-10-24T09:34:00Z">
        <w:r w:rsidR="00526195">
          <w:rPr>
            <w:color w:val="0070C0"/>
          </w:rPr>
          <w:t xml:space="preserve"> </w:t>
        </w:r>
      </w:ins>
      <w:ins w:id="35" w:author="Frank Hsu (徐建芳)" w:date="2022-10-21T09:40:00Z">
        <w:r>
          <w:rPr>
            <w:color w:val="0070C0"/>
          </w:rPr>
          <w:t xml:space="preserve"> dot11ChannelUtilizationBeaconIntervals represents the number of consecutive beacon intervals and the period should be the same for the AP MLD and the APs affiliated with the AP MLD.</w:t>
        </w:r>
      </w:ins>
    </w:p>
    <w:p w14:paraId="5B2F3F11" w14:textId="77777777" w:rsidR="002E2B88" w:rsidRDefault="002E2B88" w:rsidP="002E2B88">
      <w:pPr>
        <w:pStyle w:val="3"/>
        <w:rPr>
          <w:position w:val="1"/>
        </w:rPr>
      </w:pPr>
      <w:r>
        <w:rPr>
          <w:position w:val="1"/>
        </w:rPr>
        <w:t>9.3.3.2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Beacon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frame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format</w:t>
      </w:r>
    </w:p>
    <w:p w14:paraId="04539E3F" w14:textId="7A771063" w:rsidR="002E2B88" w:rsidRDefault="002E2B88" w:rsidP="002E2B88">
      <w:pPr>
        <w:jc w:val="both"/>
        <w:rPr>
          <w:rStyle w:val="af3"/>
        </w:rPr>
      </w:pPr>
      <w:proofErr w:type="spellStart"/>
      <w:r w:rsidRPr="00EE4FFA">
        <w:rPr>
          <w:rStyle w:val="af3"/>
          <w:highlight w:val="yellow"/>
        </w:rPr>
        <w:t>TGbe</w:t>
      </w:r>
      <w:proofErr w:type="spellEnd"/>
      <w:r w:rsidRPr="00EE4FFA">
        <w:rPr>
          <w:rStyle w:val="af3"/>
          <w:highlight w:val="yellow"/>
        </w:rPr>
        <w:t xml:space="preserve"> editor: </w:t>
      </w:r>
      <w:r>
        <w:rPr>
          <w:rStyle w:val="af3"/>
        </w:rPr>
        <w:t>Add a row to table 9-60 as follows</w:t>
      </w:r>
    </w:p>
    <w:p w14:paraId="44BC989B" w14:textId="36B67C20" w:rsidR="002E2B88" w:rsidRDefault="002E2B88" w:rsidP="002E2B88">
      <w:pPr>
        <w:jc w:val="both"/>
        <w:rPr>
          <w:rStyle w:val="af3"/>
        </w:rPr>
      </w:pPr>
    </w:p>
    <w:p w14:paraId="11C4AE78" w14:textId="05F468AF" w:rsidR="002E2B88" w:rsidRPr="00D67305" w:rsidRDefault="002E2B88" w:rsidP="002E2B88">
      <w:pPr>
        <w:jc w:val="both"/>
        <w:rPr>
          <w:rFonts w:ascii="Arial" w:hAnsi="Arial" w:cs="Arial"/>
          <w:b/>
          <w:bCs/>
          <w:i/>
          <w:iCs/>
          <w:sz w:val="20"/>
        </w:rPr>
      </w:pPr>
      <w:r w:rsidRPr="00D67305">
        <w:rPr>
          <w:rFonts w:ascii="Arial" w:hAnsi="Arial" w:cs="Arial"/>
          <w:b/>
          <w:bCs/>
          <w:sz w:val="20"/>
        </w:rPr>
        <w:t>Table</w:t>
      </w:r>
      <w:r w:rsidRPr="00D67305">
        <w:rPr>
          <w:rFonts w:ascii="Arial" w:hAnsi="Arial" w:cs="Arial"/>
          <w:b/>
          <w:bCs/>
          <w:spacing w:val="-8"/>
          <w:sz w:val="20"/>
        </w:rPr>
        <w:t xml:space="preserve"> </w:t>
      </w:r>
      <w:r w:rsidRPr="00D67305">
        <w:rPr>
          <w:rFonts w:ascii="Arial" w:hAnsi="Arial" w:cs="Arial"/>
          <w:b/>
          <w:bCs/>
          <w:sz w:val="20"/>
        </w:rPr>
        <w:t>9-60—Beacon</w:t>
      </w:r>
      <w:r w:rsidRPr="00D67305">
        <w:rPr>
          <w:rFonts w:ascii="Arial" w:hAnsi="Arial" w:cs="Arial"/>
          <w:b/>
          <w:bCs/>
          <w:spacing w:val="-7"/>
          <w:sz w:val="20"/>
        </w:rPr>
        <w:t xml:space="preserve"> </w:t>
      </w:r>
      <w:r w:rsidRPr="00D67305">
        <w:rPr>
          <w:rFonts w:ascii="Arial" w:hAnsi="Arial" w:cs="Arial"/>
          <w:b/>
          <w:bCs/>
          <w:sz w:val="20"/>
        </w:rPr>
        <w:t>frame</w:t>
      </w:r>
      <w:r w:rsidRPr="00D67305">
        <w:rPr>
          <w:rFonts w:ascii="Arial" w:hAnsi="Arial" w:cs="Arial"/>
          <w:b/>
          <w:bCs/>
          <w:spacing w:val="-7"/>
          <w:sz w:val="20"/>
        </w:rPr>
        <w:t xml:space="preserve"> </w:t>
      </w:r>
      <w:r w:rsidRPr="00D67305">
        <w:rPr>
          <w:rFonts w:ascii="Arial" w:hAnsi="Arial" w:cs="Arial"/>
          <w:b/>
          <w:bCs/>
          <w:sz w:val="20"/>
        </w:rPr>
        <w:t>body</w:t>
      </w:r>
      <w:r w:rsidRPr="00D67305">
        <w:rPr>
          <w:rFonts w:ascii="Arial" w:hAnsi="Arial" w:cs="Arial"/>
          <w:b/>
          <w:bCs/>
          <w:i/>
          <w:iCs/>
          <w:sz w:val="20"/>
        </w:rPr>
        <w:t>(continued)</w:t>
      </w:r>
    </w:p>
    <w:p w14:paraId="5D98E483" w14:textId="470F3A52" w:rsidR="002E2B88" w:rsidRDefault="002E2B88" w:rsidP="002E2B88">
      <w:pPr>
        <w:jc w:val="both"/>
        <w:rPr>
          <w:rFonts w:ascii="Arial" w:hAnsi="Arial" w:cs="Arial"/>
          <w:b/>
          <w:bCs/>
          <w:i/>
          <w:iCs/>
        </w:rPr>
      </w:pPr>
    </w:p>
    <w:p w14:paraId="2E3D4331" w14:textId="77777777" w:rsidR="002E2B88" w:rsidRPr="002E2B88" w:rsidRDefault="002E2B88" w:rsidP="002E2B88">
      <w:pPr>
        <w:jc w:val="both"/>
        <w:rPr>
          <w:rStyle w:val="af3"/>
          <w:rFonts w:eastAsia="新細明體"/>
          <w:i w:val="0"/>
          <w:iCs w:val="0"/>
          <w:lang w:eastAsia="zh-TW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757"/>
        <w:gridCol w:w="5001"/>
      </w:tblGrid>
      <w:tr w:rsidR="002E2B88" w14:paraId="1F2F82F3" w14:textId="77777777" w:rsidTr="008C1A05">
        <w:trPr>
          <w:trHeight w:val="380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19AEEB3" w14:textId="77777777" w:rsidR="002E2B88" w:rsidRDefault="002E2B88" w:rsidP="008C1A05">
            <w:pPr>
              <w:pStyle w:val="TableParagraph"/>
              <w:kinsoku w:val="0"/>
              <w:overflowPunct w:val="0"/>
              <w:spacing w:before="76"/>
              <w:ind w:left="142" w:right="117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Order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FC3E7C0" w14:textId="77777777" w:rsidR="002E2B88" w:rsidRDefault="002E2B88" w:rsidP="008C1A05">
            <w:pPr>
              <w:pStyle w:val="TableParagraph"/>
              <w:kinsoku w:val="0"/>
              <w:overflowPunct w:val="0"/>
              <w:spacing w:before="76"/>
              <w:ind w:left="419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Information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99E765D" w14:textId="77777777" w:rsidR="002E2B88" w:rsidRDefault="002E2B88" w:rsidP="008C1A05">
            <w:pPr>
              <w:pStyle w:val="TableParagraph"/>
              <w:kinsoku w:val="0"/>
              <w:overflowPunct w:val="0"/>
              <w:spacing w:before="76"/>
              <w:ind w:left="1947" w:right="1923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Notes</w:t>
            </w:r>
          </w:p>
        </w:tc>
      </w:tr>
      <w:tr w:rsidR="002E2B88" w14:paraId="5A232922" w14:textId="77777777" w:rsidTr="008C1A05">
        <w:trPr>
          <w:trHeight w:val="711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CBF6619" w14:textId="77777777" w:rsidR="002E2B88" w:rsidRDefault="002E2B88" w:rsidP="008C1A05">
            <w:pPr>
              <w:pStyle w:val="TableParagraph"/>
              <w:kinsoku w:val="0"/>
              <w:overflowPunct w:val="0"/>
              <w:spacing w:before="36"/>
              <w:ind w:left="142" w:right="117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12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CD005" w14:textId="77777777" w:rsidR="002E2B88" w:rsidRDefault="002E2B88" w:rsidP="008C1A05">
            <w:pPr>
              <w:pStyle w:val="TableParagraph"/>
              <w:kinsoku w:val="0"/>
              <w:overflowPunct w:val="0"/>
              <w:spacing w:before="36"/>
              <w:ind w:left="129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Quiet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7852682" w14:textId="77777777" w:rsidR="002E2B88" w:rsidRDefault="002E2B88" w:rsidP="008C1A05">
            <w:pPr>
              <w:pStyle w:val="TableParagraph"/>
              <w:kinsoku w:val="0"/>
              <w:overflowPunct w:val="0"/>
              <w:spacing w:before="41" w:line="232" w:lineRule="auto"/>
              <w:ind w:left="117" w:right="9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Quiet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element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optionally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dot11SpectrumManage- </w:t>
            </w:r>
            <w:proofErr w:type="spellStart"/>
            <w:r>
              <w:rPr>
                <w:sz w:val="18"/>
                <w:szCs w:val="18"/>
              </w:rPr>
              <w:t>mentRequired</w:t>
            </w:r>
            <w:proofErr w:type="spellEnd"/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true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dot11RadioMeasurementActivated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true </w:t>
            </w:r>
            <w:r>
              <w:rPr>
                <w:sz w:val="18"/>
                <w:szCs w:val="18"/>
                <w:u w:val="single"/>
              </w:rPr>
              <w:t>or dot11RestrictedTWTOptionImplemented is true</w:t>
            </w:r>
            <w:r>
              <w:rPr>
                <w:sz w:val="18"/>
                <w:szCs w:val="18"/>
              </w:rPr>
              <w:t>.</w:t>
            </w:r>
          </w:p>
        </w:tc>
      </w:tr>
      <w:tr w:rsidR="002E2B88" w14:paraId="75A3EB8A" w14:textId="77777777" w:rsidTr="008C1A05">
        <w:trPr>
          <w:trHeight w:val="724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1EDEA60" w14:textId="77777777" w:rsidR="002E2B88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89" w:right="117"/>
              <w:jc w:val="center"/>
              <w:rPr>
                <w:spacing w:val="-6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&lt;Last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assigned</w:t>
            </w:r>
            <w:r>
              <w:rPr>
                <w:spacing w:val="-12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+</w:t>
            </w:r>
            <w:r>
              <w:rPr>
                <w:spacing w:val="-11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  <w:u w:val="single"/>
              </w:rPr>
              <w:t>1&gt;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5235D" w14:textId="77777777" w:rsidR="002E2B88" w:rsidRDefault="002E2B88" w:rsidP="008C1A05">
            <w:pPr>
              <w:pStyle w:val="TableParagraph"/>
              <w:kinsoku w:val="0"/>
              <w:overflowPunct w:val="0"/>
              <w:spacing w:before="49"/>
              <w:ind w:left="130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u w:val="single"/>
              </w:rPr>
              <w:t>Multi-</w:t>
            </w:r>
            <w:r>
              <w:rPr>
                <w:spacing w:val="-4"/>
                <w:sz w:val="18"/>
                <w:szCs w:val="18"/>
                <w:u w:val="single"/>
              </w:rPr>
              <w:t>Link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A6A935B" w14:textId="77777777" w:rsidR="002E2B88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17"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The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Basic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Multi-Link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element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is</w:t>
            </w:r>
            <w:r>
              <w:rPr>
                <w:spacing w:val="-5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present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if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dot11MultiLinkActi-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vated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is true; otherwise it is not present.</w:t>
            </w:r>
          </w:p>
        </w:tc>
      </w:tr>
      <w:tr w:rsidR="002E2B88" w14:paraId="3FA8B71C" w14:textId="77777777" w:rsidTr="008C1A05">
        <w:trPr>
          <w:trHeight w:val="725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C8FF309" w14:textId="77777777" w:rsidR="002E2B88" w:rsidRDefault="002E2B88" w:rsidP="008C1A05">
            <w:pPr>
              <w:pStyle w:val="TableParagraph"/>
              <w:kinsoku w:val="0"/>
              <w:overflowPunct w:val="0"/>
              <w:spacing w:before="55" w:line="232" w:lineRule="auto"/>
              <w:ind w:left="189" w:right="117"/>
              <w:jc w:val="center"/>
              <w:rPr>
                <w:spacing w:val="-6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&lt;Last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assigned</w:t>
            </w:r>
            <w:r>
              <w:rPr>
                <w:spacing w:val="-12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+</w:t>
            </w:r>
            <w:r>
              <w:rPr>
                <w:spacing w:val="-11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  <w:u w:val="single"/>
              </w:rPr>
              <w:t>2&gt;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B7B4F" w14:textId="77777777" w:rsidR="002E2B88" w:rsidRDefault="002E2B88" w:rsidP="008C1A05">
            <w:pPr>
              <w:pStyle w:val="TableParagraph"/>
              <w:kinsoku w:val="0"/>
              <w:overflowPunct w:val="0"/>
              <w:spacing w:before="50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EHT</w:t>
            </w:r>
            <w:r>
              <w:rPr>
                <w:spacing w:val="-3"/>
                <w:sz w:val="18"/>
                <w:szCs w:val="18"/>
                <w:u w:val="single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/>
              </w:rPr>
              <w:t>Capabilities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B6653C7" w14:textId="77777777" w:rsidR="002E2B88" w:rsidRDefault="002E2B88" w:rsidP="008C1A05">
            <w:pPr>
              <w:pStyle w:val="TableParagraph"/>
              <w:kinsoku w:val="0"/>
              <w:overflowPunct w:val="0"/>
              <w:spacing w:before="57" w:line="230" w:lineRule="auto"/>
              <w:ind w:left="117"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The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EHT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Capabilities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element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is</w:t>
            </w:r>
            <w:r>
              <w:rPr>
                <w:spacing w:val="-8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present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if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dot11EHTOptionIm-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plemented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is true; otherwise it is not present.</w:t>
            </w:r>
          </w:p>
        </w:tc>
      </w:tr>
      <w:tr w:rsidR="002E2B88" w14:paraId="7C60B773" w14:textId="77777777" w:rsidTr="008C1A05">
        <w:trPr>
          <w:trHeight w:val="724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6858164" w14:textId="77777777" w:rsidR="002E2B88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89" w:right="117"/>
              <w:jc w:val="center"/>
              <w:rPr>
                <w:spacing w:val="-6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lastRenderedPageBreak/>
              <w:t xml:space="preserve">&lt;Last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assigned</w:t>
            </w:r>
            <w:r>
              <w:rPr>
                <w:spacing w:val="-12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+</w:t>
            </w:r>
            <w:r>
              <w:rPr>
                <w:spacing w:val="-11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  <w:u w:val="single"/>
              </w:rPr>
              <w:t>3&gt;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1B977" w14:textId="77777777" w:rsidR="002E2B88" w:rsidRDefault="002E2B88" w:rsidP="008C1A05">
            <w:pPr>
              <w:pStyle w:val="TableParagraph"/>
              <w:kinsoku w:val="0"/>
              <w:overflowPunct w:val="0"/>
              <w:spacing w:before="4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EHT</w:t>
            </w:r>
            <w:r>
              <w:rPr>
                <w:spacing w:val="-1"/>
                <w:sz w:val="18"/>
                <w:szCs w:val="18"/>
                <w:u w:val="single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/>
              </w:rPr>
              <w:t>Operation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4F4BF6E" w14:textId="77777777" w:rsidR="002E2B88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17"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The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EHT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Operation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element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is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present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if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dot11EHTOptionImple-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mented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is true; otherwise it is not present.</w:t>
            </w:r>
          </w:p>
        </w:tc>
      </w:tr>
      <w:tr w:rsidR="002E2B88" w14:paraId="5676846B" w14:textId="77777777" w:rsidTr="002E2B88">
        <w:trPr>
          <w:trHeight w:val="712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56AA479" w14:textId="77777777" w:rsidR="002E2B88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89" w:right="117"/>
              <w:jc w:val="center"/>
              <w:rPr>
                <w:spacing w:val="-6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&lt;Last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assigned</w:t>
            </w:r>
            <w:r>
              <w:rPr>
                <w:spacing w:val="-12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+</w:t>
            </w:r>
            <w:r>
              <w:rPr>
                <w:spacing w:val="-11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  <w:u w:val="single"/>
              </w:rPr>
              <w:t>4&gt;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48CCD" w14:textId="77777777" w:rsidR="002E2B88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30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Multi-Link</w:t>
            </w:r>
            <w:r>
              <w:rPr>
                <w:spacing w:val="-12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Traffic</w:t>
            </w:r>
            <w:r>
              <w:rPr>
                <w:spacing w:val="-11"/>
                <w:sz w:val="18"/>
                <w:szCs w:val="18"/>
                <w:u w:val="single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/>
              </w:rPr>
              <w:t>Indication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60A5BF5" w14:textId="77777777" w:rsidR="002E2B88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17"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The Multi-Link Traffic Indication element is present if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dot11MultiLinkTIMActivated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is</w:t>
            </w:r>
            <w:r>
              <w:rPr>
                <w:spacing w:val="-5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true;</w:t>
            </w:r>
            <w:r>
              <w:rPr>
                <w:spacing w:val="-5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otherwise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is</w:t>
            </w:r>
            <w:r>
              <w:rPr>
                <w:spacing w:val="-5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not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present.</w:t>
            </w:r>
          </w:p>
        </w:tc>
      </w:tr>
      <w:tr w:rsidR="0055054D" w:rsidRPr="0055054D" w14:paraId="5345693E" w14:textId="77777777" w:rsidTr="008C1A05">
        <w:trPr>
          <w:trHeight w:val="712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784D8829" w14:textId="640CA68D" w:rsidR="002E2B88" w:rsidRPr="0055054D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89" w:right="117"/>
              <w:jc w:val="center"/>
              <w:rPr>
                <w:color w:val="0070C0"/>
                <w:sz w:val="18"/>
                <w:szCs w:val="18"/>
                <w:u w:val="single"/>
              </w:rPr>
            </w:pPr>
            <w:r w:rsidRPr="0055054D">
              <w:rPr>
                <w:color w:val="0070C0"/>
                <w:sz w:val="18"/>
                <w:szCs w:val="18"/>
                <w:u w:val="single"/>
              </w:rPr>
              <w:t xml:space="preserve">&lt;Last </w:t>
            </w:r>
            <w:r w:rsidRPr="0055054D">
              <w:rPr>
                <w:color w:val="0070C0"/>
                <w:sz w:val="18"/>
                <w:szCs w:val="18"/>
              </w:rPr>
              <w:t xml:space="preserve"> </w:t>
            </w:r>
            <w:r w:rsidRPr="0055054D">
              <w:rPr>
                <w:color w:val="0070C0"/>
                <w:sz w:val="18"/>
                <w:szCs w:val="18"/>
                <w:u w:val="single"/>
              </w:rPr>
              <w:t>assigned</w:t>
            </w:r>
            <w:r w:rsidRPr="0055054D">
              <w:rPr>
                <w:color w:val="0070C0"/>
                <w:spacing w:val="-12"/>
                <w:sz w:val="18"/>
                <w:szCs w:val="18"/>
                <w:u w:val="single"/>
              </w:rPr>
              <w:t xml:space="preserve"> </w:t>
            </w:r>
            <w:r w:rsidRPr="0055054D">
              <w:rPr>
                <w:color w:val="0070C0"/>
                <w:sz w:val="18"/>
                <w:szCs w:val="18"/>
                <w:u w:val="single"/>
              </w:rPr>
              <w:t>+</w:t>
            </w:r>
            <w:r w:rsidRPr="0055054D">
              <w:rPr>
                <w:color w:val="0070C0"/>
                <w:spacing w:val="-11"/>
                <w:sz w:val="18"/>
                <w:szCs w:val="18"/>
                <w:u w:val="single"/>
              </w:rPr>
              <w:t xml:space="preserve"> </w:t>
            </w:r>
            <w:r w:rsidRPr="0055054D">
              <w:rPr>
                <w:color w:val="0070C0"/>
                <w:sz w:val="18"/>
                <w:szCs w:val="18"/>
              </w:rPr>
              <w:t xml:space="preserve"> </w:t>
            </w:r>
            <w:r w:rsidRPr="0055054D">
              <w:rPr>
                <w:color w:val="0070C0"/>
                <w:spacing w:val="-6"/>
                <w:sz w:val="18"/>
                <w:szCs w:val="18"/>
                <w:u w:val="single"/>
              </w:rPr>
              <w:t>5&gt;(#10776)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16D82E8" w14:textId="0495AE4E" w:rsidR="002E2B88" w:rsidRPr="0055054D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30"/>
              <w:rPr>
                <w:rFonts w:eastAsia="新細明體"/>
                <w:color w:val="0070C0"/>
                <w:sz w:val="18"/>
                <w:szCs w:val="18"/>
                <w:u w:val="single"/>
              </w:rPr>
            </w:pPr>
            <w:r w:rsidRPr="0055054D">
              <w:rPr>
                <w:rFonts w:eastAsia="新細明體" w:hint="eastAsia"/>
                <w:color w:val="0070C0"/>
                <w:sz w:val="18"/>
                <w:szCs w:val="18"/>
                <w:u w:val="single"/>
              </w:rPr>
              <w:t>M</w:t>
            </w:r>
            <w:r w:rsidRPr="0055054D">
              <w:rPr>
                <w:rFonts w:eastAsia="新細明體"/>
                <w:color w:val="0070C0"/>
                <w:sz w:val="18"/>
                <w:szCs w:val="18"/>
                <w:u w:val="single"/>
              </w:rPr>
              <w:t>L Latency Report element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DE7E95A" w14:textId="3FC3300A" w:rsidR="002E2B88" w:rsidRPr="0055054D" w:rsidRDefault="002E2B88" w:rsidP="002E2B88">
            <w:pPr>
              <w:pStyle w:val="TableParagraph"/>
              <w:kinsoku w:val="0"/>
              <w:overflowPunct w:val="0"/>
              <w:spacing w:before="54" w:line="230" w:lineRule="auto"/>
              <w:ind w:left="117" w:right="128"/>
              <w:rPr>
                <w:color w:val="0070C0"/>
                <w:sz w:val="18"/>
                <w:szCs w:val="18"/>
                <w:u w:val="single"/>
              </w:rPr>
            </w:pPr>
            <w:r w:rsidRPr="0055054D">
              <w:rPr>
                <w:color w:val="0070C0"/>
                <w:sz w:val="18"/>
                <w:szCs w:val="18"/>
                <w:u w:val="single"/>
              </w:rPr>
              <w:t>The ML L</w:t>
            </w:r>
            <w:r w:rsidR="00197C72" w:rsidRPr="0055054D">
              <w:rPr>
                <w:color w:val="0070C0"/>
                <w:sz w:val="18"/>
                <w:szCs w:val="18"/>
                <w:u w:val="single"/>
              </w:rPr>
              <w:t>atency Report</w:t>
            </w:r>
            <w:r w:rsidRPr="0055054D">
              <w:rPr>
                <w:color w:val="0070C0"/>
                <w:sz w:val="18"/>
                <w:szCs w:val="18"/>
                <w:u w:val="single"/>
              </w:rPr>
              <w:t xml:space="preserve"> element is optionally present if</w:t>
            </w:r>
            <w:r w:rsidRPr="0055054D">
              <w:rPr>
                <w:color w:val="0070C0"/>
                <w:spacing w:val="-5"/>
                <w:sz w:val="18"/>
                <w:szCs w:val="18"/>
                <w:u w:val="single"/>
              </w:rPr>
              <w:t xml:space="preserve"> </w:t>
            </w:r>
            <w:r w:rsidRPr="0055054D">
              <w:rPr>
                <w:color w:val="0070C0"/>
                <w:sz w:val="18"/>
                <w:szCs w:val="18"/>
                <w:u w:val="single"/>
              </w:rPr>
              <w:t>dot11MultiLinkActivated is true;</w:t>
            </w:r>
            <w:r w:rsidR="00197C72" w:rsidRPr="0055054D">
              <w:rPr>
                <w:color w:val="0070C0"/>
                <w:sz w:val="18"/>
                <w:szCs w:val="18"/>
                <w:u w:val="single"/>
              </w:rPr>
              <w:t xml:space="preserve"> </w:t>
            </w:r>
            <w:r w:rsidRPr="0055054D">
              <w:rPr>
                <w:color w:val="0070C0"/>
                <w:sz w:val="18"/>
                <w:szCs w:val="18"/>
                <w:u w:val="single"/>
              </w:rPr>
              <w:t xml:space="preserve">otherwise it is not present. </w:t>
            </w:r>
          </w:p>
          <w:p w14:paraId="7143DB6A" w14:textId="77777777" w:rsidR="002E2B88" w:rsidRPr="0055054D" w:rsidRDefault="002E2B88" w:rsidP="008C1A05">
            <w:pPr>
              <w:pStyle w:val="TableParagraph"/>
              <w:kinsoku w:val="0"/>
              <w:overflowPunct w:val="0"/>
              <w:spacing w:before="54" w:line="232" w:lineRule="auto"/>
              <w:ind w:left="117" w:right="98"/>
              <w:rPr>
                <w:color w:val="0070C0"/>
                <w:sz w:val="18"/>
                <w:szCs w:val="18"/>
                <w:u w:val="single"/>
              </w:rPr>
            </w:pPr>
          </w:p>
        </w:tc>
      </w:tr>
    </w:tbl>
    <w:p w14:paraId="001132AF" w14:textId="27ED61C7" w:rsidR="002E2B88" w:rsidRDefault="002E2B88" w:rsidP="002E2B88">
      <w:pPr>
        <w:jc w:val="both"/>
        <w:rPr>
          <w:rFonts w:eastAsia="新細明體"/>
          <w:b/>
          <w:bCs/>
          <w:sz w:val="18"/>
          <w:szCs w:val="18"/>
          <w:lang w:eastAsia="zh-TW"/>
        </w:rPr>
      </w:pPr>
    </w:p>
    <w:p w14:paraId="58CCDA25" w14:textId="45D9A8E3" w:rsidR="002E2B88" w:rsidRDefault="002E2B88" w:rsidP="002E2B88">
      <w:pPr>
        <w:jc w:val="both"/>
        <w:rPr>
          <w:rFonts w:eastAsia="新細明體"/>
          <w:b/>
          <w:bCs/>
          <w:sz w:val="18"/>
          <w:szCs w:val="18"/>
          <w:lang w:eastAsia="zh-TW"/>
        </w:rPr>
      </w:pPr>
    </w:p>
    <w:p w14:paraId="4A30F870" w14:textId="22C2FBCC" w:rsidR="002E2B88" w:rsidRPr="00197C72" w:rsidRDefault="00197C72" w:rsidP="002E2B88">
      <w:pPr>
        <w:jc w:val="both"/>
        <w:rPr>
          <w:rFonts w:ascii="Arial" w:eastAsia="新細明體" w:hAnsi="Arial" w:cs="Arial"/>
          <w:b/>
          <w:bCs/>
          <w:spacing w:val="-2"/>
          <w:sz w:val="24"/>
          <w:szCs w:val="24"/>
          <w:lang w:val="en-US" w:eastAsia="zh-TW"/>
        </w:rPr>
      </w:pPr>
      <w:r w:rsidRPr="00197C72">
        <w:rPr>
          <w:rFonts w:ascii="Arial" w:eastAsia="新細明體" w:hAnsi="Arial" w:cs="Arial"/>
          <w:b/>
          <w:bCs/>
          <w:sz w:val="24"/>
          <w:szCs w:val="24"/>
          <w:lang w:val="en-US" w:eastAsia="zh-TW"/>
        </w:rPr>
        <w:t>9.3.3.10</w:t>
      </w:r>
      <w:r w:rsidRPr="00197C72">
        <w:rPr>
          <w:rFonts w:ascii="Arial" w:eastAsia="新細明體" w:hAnsi="Arial" w:cs="Arial"/>
          <w:b/>
          <w:bCs/>
          <w:spacing w:val="-9"/>
          <w:sz w:val="24"/>
          <w:szCs w:val="24"/>
          <w:lang w:val="en-US" w:eastAsia="zh-TW"/>
        </w:rPr>
        <w:t xml:space="preserve"> </w:t>
      </w:r>
      <w:r w:rsidRPr="00197C72">
        <w:rPr>
          <w:rFonts w:ascii="Arial" w:eastAsia="新細明體" w:hAnsi="Arial" w:cs="Arial"/>
          <w:b/>
          <w:bCs/>
          <w:sz w:val="24"/>
          <w:szCs w:val="24"/>
          <w:lang w:val="en-US" w:eastAsia="zh-TW"/>
        </w:rPr>
        <w:t>Probe</w:t>
      </w:r>
      <w:r w:rsidRPr="00197C72">
        <w:rPr>
          <w:rFonts w:ascii="Arial" w:eastAsia="新細明體" w:hAnsi="Arial" w:cs="Arial"/>
          <w:b/>
          <w:bCs/>
          <w:spacing w:val="-9"/>
          <w:sz w:val="24"/>
          <w:szCs w:val="24"/>
          <w:lang w:val="en-US" w:eastAsia="zh-TW"/>
        </w:rPr>
        <w:t xml:space="preserve"> </w:t>
      </w:r>
      <w:r w:rsidRPr="00197C72">
        <w:rPr>
          <w:rFonts w:ascii="Arial" w:eastAsia="新細明體" w:hAnsi="Arial" w:cs="Arial"/>
          <w:b/>
          <w:bCs/>
          <w:sz w:val="24"/>
          <w:szCs w:val="24"/>
          <w:lang w:val="en-US" w:eastAsia="zh-TW"/>
        </w:rPr>
        <w:t>Response</w:t>
      </w:r>
      <w:r w:rsidRPr="00197C72">
        <w:rPr>
          <w:rFonts w:ascii="Arial" w:eastAsia="新細明體" w:hAnsi="Arial" w:cs="Arial"/>
          <w:b/>
          <w:bCs/>
          <w:spacing w:val="-9"/>
          <w:sz w:val="24"/>
          <w:szCs w:val="24"/>
          <w:lang w:val="en-US" w:eastAsia="zh-TW"/>
        </w:rPr>
        <w:t xml:space="preserve"> </w:t>
      </w:r>
      <w:r w:rsidRPr="00197C72">
        <w:rPr>
          <w:rFonts w:ascii="Arial" w:eastAsia="新細明體" w:hAnsi="Arial" w:cs="Arial"/>
          <w:b/>
          <w:bCs/>
          <w:sz w:val="24"/>
          <w:szCs w:val="24"/>
          <w:lang w:val="en-US" w:eastAsia="zh-TW"/>
        </w:rPr>
        <w:t>frame</w:t>
      </w:r>
      <w:r w:rsidRPr="00197C72">
        <w:rPr>
          <w:rFonts w:ascii="Arial" w:eastAsia="新細明體" w:hAnsi="Arial" w:cs="Arial"/>
          <w:b/>
          <w:bCs/>
          <w:spacing w:val="-9"/>
          <w:sz w:val="24"/>
          <w:szCs w:val="24"/>
          <w:lang w:val="en-US" w:eastAsia="zh-TW"/>
        </w:rPr>
        <w:t xml:space="preserve"> </w:t>
      </w:r>
      <w:r w:rsidRPr="00197C72">
        <w:rPr>
          <w:rFonts w:ascii="Arial" w:eastAsia="新細明體" w:hAnsi="Arial" w:cs="Arial"/>
          <w:b/>
          <w:bCs/>
          <w:spacing w:val="-2"/>
          <w:sz w:val="24"/>
          <w:szCs w:val="24"/>
          <w:lang w:val="en-US" w:eastAsia="zh-TW"/>
        </w:rPr>
        <w:t>format</w:t>
      </w:r>
    </w:p>
    <w:p w14:paraId="2D428CDD" w14:textId="4EE418AE" w:rsidR="00197C72" w:rsidRDefault="00197C72" w:rsidP="002E2B88">
      <w:pPr>
        <w:jc w:val="both"/>
        <w:rPr>
          <w:rFonts w:eastAsia="新細明體"/>
          <w:spacing w:val="-2"/>
          <w:szCs w:val="22"/>
          <w:lang w:val="en-US" w:eastAsia="zh-TW"/>
        </w:rPr>
      </w:pPr>
    </w:p>
    <w:p w14:paraId="7D639E93" w14:textId="4A4A7356" w:rsidR="00197C72" w:rsidRDefault="00197C72" w:rsidP="00197C72">
      <w:pPr>
        <w:jc w:val="both"/>
        <w:rPr>
          <w:rStyle w:val="af3"/>
        </w:rPr>
      </w:pPr>
      <w:proofErr w:type="spellStart"/>
      <w:r w:rsidRPr="00EE4FFA">
        <w:rPr>
          <w:rStyle w:val="af3"/>
          <w:highlight w:val="yellow"/>
        </w:rPr>
        <w:t>TGbe</w:t>
      </w:r>
      <w:proofErr w:type="spellEnd"/>
      <w:r w:rsidRPr="00EE4FFA">
        <w:rPr>
          <w:rStyle w:val="af3"/>
          <w:highlight w:val="yellow"/>
        </w:rPr>
        <w:t xml:space="preserve"> editor: </w:t>
      </w:r>
      <w:r>
        <w:rPr>
          <w:rStyle w:val="af3"/>
        </w:rPr>
        <w:t>Add a row to table 9-67 as follows</w:t>
      </w:r>
    </w:p>
    <w:p w14:paraId="088E5E9C" w14:textId="77777777" w:rsidR="00197C72" w:rsidRPr="00197C72" w:rsidRDefault="00197C72" w:rsidP="002E2B88">
      <w:pPr>
        <w:jc w:val="both"/>
        <w:rPr>
          <w:rFonts w:eastAsia="新細明體"/>
          <w:spacing w:val="-2"/>
          <w:szCs w:val="22"/>
          <w:lang w:eastAsia="zh-TW"/>
        </w:rPr>
      </w:pPr>
    </w:p>
    <w:p w14:paraId="6A1CD938" w14:textId="09DC603E" w:rsidR="00197C72" w:rsidRPr="00D67305" w:rsidRDefault="00197C72" w:rsidP="00D67305">
      <w:pPr>
        <w:jc w:val="center"/>
        <w:rPr>
          <w:rFonts w:ascii="Arial" w:hAnsi="Arial" w:cs="Arial"/>
          <w:b/>
          <w:bCs/>
          <w:spacing w:val="-4"/>
          <w:sz w:val="20"/>
        </w:rPr>
      </w:pPr>
      <w:r w:rsidRPr="00D67305">
        <w:rPr>
          <w:rFonts w:ascii="Arial" w:hAnsi="Arial" w:cs="Arial"/>
          <w:b/>
          <w:bCs/>
          <w:sz w:val="20"/>
        </w:rPr>
        <w:t>Table</w:t>
      </w:r>
      <w:r w:rsidRPr="00D67305">
        <w:rPr>
          <w:rFonts w:ascii="Arial" w:hAnsi="Arial" w:cs="Arial"/>
          <w:b/>
          <w:bCs/>
          <w:spacing w:val="-10"/>
          <w:sz w:val="20"/>
        </w:rPr>
        <w:t xml:space="preserve"> </w:t>
      </w:r>
      <w:r w:rsidRPr="00D67305">
        <w:rPr>
          <w:rFonts w:ascii="Arial" w:hAnsi="Arial" w:cs="Arial"/>
          <w:b/>
          <w:bCs/>
          <w:sz w:val="20"/>
        </w:rPr>
        <w:t>9-67—Probe</w:t>
      </w:r>
      <w:r w:rsidRPr="00D67305">
        <w:rPr>
          <w:rFonts w:ascii="Arial" w:hAnsi="Arial" w:cs="Arial"/>
          <w:b/>
          <w:bCs/>
          <w:spacing w:val="-9"/>
          <w:sz w:val="20"/>
        </w:rPr>
        <w:t xml:space="preserve"> </w:t>
      </w:r>
      <w:r w:rsidRPr="00D67305">
        <w:rPr>
          <w:rFonts w:ascii="Arial" w:hAnsi="Arial" w:cs="Arial"/>
          <w:b/>
          <w:bCs/>
          <w:sz w:val="20"/>
        </w:rPr>
        <w:t>Response</w:t>
      </w:r>
      <w:r w:rsidRPr="00D67305">
        <w:rPr>
          <w:rFonts w:ascii="Arial" w:hAnsi="Arial" w:cs="Arial"/>
          <w:b/>
          <w:bCs/>
          <w:spacing w:val="-9"/>
          <w:sz w:val="20"/>
        </w:rPr>
        <w:t xml:space="preserve"> </w:t>
      </w:r>
      <w:r w:rsidRPr="00D67305">
        <w:rPr>
          <w:rFonts w:ascii="Arial" w:hAnsi="Arial" w:cs="Arial"/>
          <w:b/>
          <w:bCs/>
          <w:sz w:val="20"/>
        </w:rPr>
        <w:t>frame</w:t>
      </w:r>
      <w:r w:rsidRPr="00D67305">
        <w:rPr>
          <w:rFonts w:ascii="Arial" w:hAnsi="Arial" w:cs="Arial"/>
          <w:b/>
          <w:bCs/>
          <w:spacing w:val="-9"/>
          <w:sz w:val="20"/>
        </w:rPr>
        <w:t xml:space="preserve"> </w:t>
      </w:r>
      <w:r w:rsidRPr="00D67305">
        <w:rPr>
          <w:rFonts w:ascii="Arial" w:hAnsi="Arial" w:cs="Arial"/>
          <w:b/>
          <w:bCs/>
          <w:spacing w:val="-4"/>
          <w:sz w:val="20"/>
        </w:rPr>
        <w:t>body</w:t>
      </w:r>
    </w:p>
    <w:p w14:paraId="6664D109" w14:textId="44B42E0C" w:rsidR="00197C72" w:rsidRDefault="00197C72" w:rsidP="002E2B88">
      <w:pPr>
        <w:jc w:val="both"/>
        <w:rPr>
          <w:spacing w:val="-4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757"/>
        <w:gridCol w:w="5001"/>
      </w:tblGrid>
      <w:tr w:rsidR="00197C72" w14:paraId="7470CBE5" w14:textId="77777777" w:rsidTr="008C1A05">
        <w:trPr>
          <w:trHeight w:val="379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4EDB577" w14:textId="77777777" w:rsidR="00197C72" w:rsidRDefault="00197C72" w:rsidP="008C1A05">
            <w:pPr>
              <w:pStyle w:val="TableParagraph"/>
              <w:kinsoku w:val="0"/>
              <w:overflowPunct w:val="0"/>
              <w:spacing w:before="75"/>
              <w:ind w:left="142" w:right="117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Order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E57607B" w14:textId="77777777" w:rsidR="00197C72" w:rsidRDefault="00197C72" w:rsidP="008C1A05">
            <w:pPr>
              <w:pStyle w:val="TableParagraph"/>
              <w:kinsoku w:val="0"/>
              <w:overflowPunct w:val="0"/>
              <w:spacing w:before="75"/>
              <w:ind w:left="419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Information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91D4F1C" w14:textId="77777777" w:rsidR="00197C72" w:rsidRDefault="00197C72" w:rsidP="008C1A05">
            <w:pPr>
              <w:pStyle w:val="TableParagraph"/>
              <w:kinsoku w:val="0"/>
              <w:overflowPunct w:val="0"/>
              <w:spacing w:before="75"/>
              <w:ind w:left="1947" w:right="1923"/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Notes</w:t>
            </w:r>
          </w:p>
        </w:tc>
      </w:tr>
      <w:tr w:rsidR="00197C72" w14:paraId="1CBDE2B6" w14:textId="77777777" w:rsidTr="008C1A05">
        <w:trPr>
          <w:trHeight w:val="712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64B1198" w14:textId="77777777" w:rsidR="00197C72" w:rsidRDefault="00197C72" w:rsidP="008C1A05">
            <w:pPr>
              <w:pStyle w:val="TableParagraph"/>
              <w:kinsoku w:val="0"/>
              <w:overflowPunct w:val="0"/>
              <w:spacing w:before="37"/>
              <w:ind w:left="135" w:right="117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11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EC25F" w14:textId="77777777" w:rsidR="00197C72" w:rsidRDefault="00197C72" w:rsidP="008C1A05">
            <w:pPr>
              <w:pStyle w:val="TableParagraph"/>
              <w:kinsoku w:val="0"/>
              <w:overflowPunct w:val="0"/>
              <w:spacing w:before="37"/>
              <w:ind w:left="129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Quiet</w:t>
            </w:r>
          </w:p>
        </w:tc>
        <w:tc>
          <w:tcPr>
            <w:tcW w:w="50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AA37B4B" w14:textId="77777777" w:rsidR="00197C72" w:rsidRDefault="00197C72" w:rsidP="008C1A05">
            <w:pPr>
              <w:pStyle w:val="TableParagraph"/>
              <w:kinsoku w:val="0"/>
              <w:overflowPunct w:val="0"/>
              <w:spacing w:before="42" w:line="232" w:lineRule="auto"/>
              <w:ind w:left="1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Quiet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element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optionally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dot11SpectrumManage- </w:t>
            </w:r>
            <w:proofErr w:type="spellStart"/>
            <w:r>
              <w:rPr>
                <w:sz w:val="18"/>
                <w:szCs w:val="18"/>
              </w:rPr>
              <w:t>mentRequired</w:t>
            </w:r>
            <w:proofErr w:type="spellEnd"/>
            <w:r>
              <w:rPr>
                <w:sz w:val="18"/>
                <w:szCs w:val="18"/>
              </w:rPr>
              <w:t xml:space="preserve"> is true or if dot11RadioMeasurementActivated is true</w:t>
            </w:r>
            <w:r>
              <w:rPr>
                <w:sz w:val="18"/>
                <w:szCs w:val="18"/>
                <w:u w:val="single"/>
              </w:rPr>
              <w:t xml:space="preserve"> or dot11RestrictedTWTOptionImplemented is true</w:t>
            </w:r>
            <w:r>
              <w:rPr>
                <w:sz w:val="18"/>
                <w:szCs w:val="18"/>
              </w:rPr>
              <w:t>.</w:t>
            </w:r>
          </w:p>
        </w:tc>
      </w:tr>
      <w:tr w:rsidR="00197C72" w14:paraId="02CBCF09" w14:textId="77777777" w:rsidTr="008C1A05">
        <w:trPr>
          <w:trHeight w:val="2524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BAF1A43" w14:textId="77777777" w:rsidR="00197C72" w:rsidRDefault="00197C72" w:rsidP="008C1A05">
            <w:pPr>
              <w:pStyle w:val="TableParagraph"/>
              <w:kinsoku w:val="0"/>
              <w:overflowPunct w:val="0"/>
              <w:spacing w:before="49"/>
              <w:ind w:left="142" w:right="117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96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F5461" w14:textId="77777777" w:rsidR="00197C72" w:rsidRDefault="00197C72" w:rsidP="008C1A05">
            <w:pPr>
              <w:pStyle w:val="TableParagraph"/>
              <w:kinsoku w:val="0"/>
              <w:overflowPunct w:val="0"/>
              <w:spacing w:before="49"/>
              <w:ind w:left="130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TWT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0A4F77C" w14:textId="77777777" w:rsidR="00197C72" w:rsidRDefault="00197C72" w:rsidP="008C1A05">
            <w:pPr>
              <w:pStyle w:val="TableParagraph"/>
              <w:kinsoku w:val="0"/>
              <w:overflowPunct w:val="0"/>
              <w:spacing w:before="54" w:line="232" w:lineRule="auto"/>
              <w:ind w:left="117"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TWT element is optionally present within broadcast Probe Response</w:t>
            </w:r>
            <w:r>
              <w:rPr>
                <w:spacing w:val="-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frames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if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dot11TWTOptionActivated,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dot11HEOption- Implemented and dot11FILSOmitReplicateProbeResponses are true; otherwise, it is not present.</w:t>
            </w:r>
          </w:p>
          <w:p w14:paraId="33B73F9E" w14:textId="77777777" w:rsidR="00197C72" w:rsidRDefault="00197C72" w:rsidP="008C1A05">
            <w:pPr>
              <w:pStyle w:val="TableParagraph"/>
              <w:kinsoku w:val="0"/>
              <w:overflowPunct w:val="0"/>
              <w:spacing w:before="1"/>
              <w:rPr>
                <w:sz w:val="17"/>
                <w:szCs w:val="17"/>
              </w:rPr>
            </w:pPr>
          </w:p>
          <w:p w14:paraId="181055A3" w14:textId="77777777" w:rsidR="00197C72" w:rsidRDefault="00197C72" w:rsidP="008C1A05">
            <w:pPr>
              <w:pStyle w:val="TableParagraph"/>
              <w:kinsoku w:val="0"/>
              <w:overflowPunct w:val="0"/>
              <w:spacing w:line="232" w:lineRule="auto"/>
              <w:ind w:left="117" w:right="13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The TWT element is present if the dot11RestrictedTWTOption-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Implemented</w:t>
            </w:r>
            <w:r>
              <w:rPr>
                <w:spacing w:val="-4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is</w:t>
            </w:r>
            <w:r>
              <w:rPr>
                <w:spacing w:val="-4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true</w:t>
            </w:r>
            <w:r>
              <w:rPr>
                <w:spacing w:val="-3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and</w:t>
            </w:r>
            <w:r>
              <w:rPr>
                <w:spacing w:val="-3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the</w:t>
            </w:r>
            <w:r>
              <w:rPr>
                <w:spacing w:val="-4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AP</w:t>
            </w:r>
            <w:r>
              <w:rPr>
                <w:spacing w:val="-5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has</w:t>
            </w:r>
            <w:r>
              <w:rPr>
                <w:spacing w:val="-4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at</w:t>
            </w:r>
            <w:r>
              <w:rPr>
                <w:spacing w:val="-3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least</w:t>
            </w:r>
            <w:r>
              <w:rPr>
                <w:spacing w:val="-3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one</w:t>
            </w:r>
            <w:r>
              <w:rPr>
                <w:spacing w:val="-4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r-TWT</w:t>
            </w:r>
            <w:r>
              <w:rPr>
                <w:spacing w:val="-4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schedule</w:t>
            </w:r>
            <w:r>
              <w:rPr>
                <w:spacing w:val="-5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as described in 35.9.3 (r-TWT service periods announcement).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Otherwise, the TWT element is not present.</w:t>
            </w:r>
          </w:p>
          <w:p w14:paraId="45B1FB66" w14:textId="77777777" w:rsidR="00197C72" w:rsidRDefault="00197C72" w:rsidP="008C1A05">
            <w:pPr>
              <w:pStyle w:val="TableParagraph"/>
              <w:kinsoku w:val="0"/>
              <w:overflowPunct w:val="0"/>
              <w:spacing w:before="4"/>
              <w:rPr>
                <w:sz w:val="17"/>
                <w:szCs w:val="17"/>
              </w:rPr>
            </w:pPr>
          </w:p>
          <w:p w14:paraId="58063FD6" w14:textId="77777777" w:rsidR="00197C72" w:rsidRDefault="00197C72" w:rsidP="008C1A05">
            <w:pPr>
              <w:pStyle w:val="TableParagraph"/>
              <w:kinsoku w:val="0"/>
              <w:overflowPunct w:val="0"/>
              <w:spacing w:line="230" w:lineRule="auto"/>
              <w:ind w:left="117"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TWT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element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then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Negotiation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Type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 of the TWT element is 2.</w:t>
            </w:r>
          </w:p>
        </w:tc>
      </w:tr>
      <w:tr w:rsidR="00197C72" w14:paraId="292D6DDB" w14:textId="77777777" w:rsidTr="008C1A05">
        <w:trPr>
          <w:trHeight w:val="724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FD23B06" w14:textId="77777777" w:rsidR="00197C72" w:rsidRDefault="00197C72" w:rsidP="008C1A05">
            <w:pPr>
              <w:pStyle w:val="TableParagraph"/>
              <w:kinsoku w:val="0"/>
              <w:overflowPunct w:val="0"/>
              <w:spacing w:before="54" w:line="232" w:lineRule="auto"/>
              <w:ind w:left="189" w:right="117"/>
              <w:jc w:val="center"/>
              <w:rPr>
                <w:spacing w:val="-6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&lt;Last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assigned</w:t>
            </w:r>
            <w:r>
              <w:rPr>
                <w:spacing w:val="-12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+</w:t>
            </w:r>
            <w:r>
              <w:rPr>
                <w:spacing w:val="-11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  <w:u w:val="single"/>
              </w:rPr>
              <w:t>1&gt;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F3C36" w14:textId="77777777" w:rsidR="00197C72" w:rsidRDefault="00197C72" w:rsidP="008C1A05">
            <w:pPr>
              <w:pStyle w:val="TableParagraph"/>
              <w:kinsoku w:val="0"/>
              <w:overflowPunct w:val="0"/>
              <w:spacing w:before="49"/>
              <w:ind w:left="130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u w:val="single"/>
              </w:rPr>
              <w:t>Multi-</w:t>
            </w:r>
            <w:r>
              <w:rPr>
                <w:spacing w:val="-4"/>
                <w:sz w:val="18"/>
                <w:szCs w:val="18"/>
                <w:u w:val="single"/>
              </w:rPr>
              <w:t>Link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225A4BA" w14:textId="77777777" w:rsidR="00197C72" w:rsidRDefault="00197C72" w:rsidP="008C1A05">
            <w:pPr>
              <w:pStyle w:val="TableParagraph"/>
              <w:kinsoku w:val="0"/>
              <w:overflowPunct w:val="0"/>
              <w:spacing w:before="54" w:line="232" w:lineRule="auto"/>
              <w:ind w:left="117"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The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Basic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Multi-Link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element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is</w:t>
            </w:r>
            <w:r>
              <w:rPr>
                <w:spacing w:val="-5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present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if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dot11MultiLinkActi-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vated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is true. Otherwise it is not present.</w:t>
            </w:r>
          </w:p>
        </w:tc>
      </w:tr>
      <w:tr w:rsidR="00197C72" w14:paraId="68220745" w14:textId="77777777" w:rsidTr="008C1A05">
        <w:trPr>
          <w:trHeight w:val="725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EDC2ED1" w14:textId="77777777" w:rsidR="00197C72" w:rsidRDefault="00197C72" w:rsidP="008C1A05">
            <w:pPr>
              <w:pStyle w:val="TableParagraph"/>
              <w:kinsoku w:val="0"/>
              <w:overflowPunct w:val="0"/>
              <w:spacing w:before="55" w:line="232" w:lineRule="auto"/>
              <w:ind w:left="189" w:right="117"/>
              <w:jc w:val="center"/>
              <w:rPr>
                <w:spacing w:val="-6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&lt;Last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assigned</w:t>
            </w:r>
            <w:r>
              <w:rPr>
                <w:spacing w:val="-12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+</w:t>
            </w:r>
            <w:r>
              <w:rPr>
                <w:spacing w:val="-11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  <w:u w:val="single"/>
              </w:rPr>
              <w:t>2&gt;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CF3F8" w14:textId="77777777" w:rsidR="00197C72" w:rsidRDefault="00197C72" w:rsidP="008C1A05">
            <w:pPr>
              <w:pStyle w:val="TableParagraph"/>
              <w:kinsoku w:val="0"/>
              <w:overflowPunct w:val="0"/>
              <w:spacing w:before="50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EHT</w:t>
            </w:r>
            <w:r>
              <w:rPr>
                <w:spacing w:val="-3"/>
                <w:sz w:val="18"/>
                <w:szCs w:val="18"/>
                <w:u w:val="single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/>
              </w:rPr>
              <w:t>Capabilities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6286E73" w14:textId="77777777" w:rsidR="00197C72" w:rsidRDefault="00197C72" w:rsidP="008C1A05">
            <w:pPr>
              <w:pStyle w:val="TableParagraph"/>
              <w:kinsoku w:val="0"/>
              <w:overflowPunct w:val="0"/>
              <w:spacing w:before="57" w:line="230" w:lineRule="auto"/>
              <w:ind w:left="117"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The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EHT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Capabilities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element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is</w:t>
            </w:r>
            <w:r>
              <w:rPr>
                <w:spacing w:val="-8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present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if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dot11EHTOptionIm-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plemented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is true; otherwise it is not present.</w:t>
            </w:r>
          </w:p>
        </w:tc>
      </w:tr>
      <w:tr w:rsidR="00197C72" w14:paraId="691E7128" w14:textId="77777777" w:rsidTr="00197C72">
        <w:trPr>
          <w:trHeight w:val="712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C7DC591" w14:textId="77777777" w:rsidR="00197C72" w:rsidRDefault="00197C72" w:rsidP="008C1A05">
            <w:pPr>
              <w:pStyle w:val="TableParagraph"/>
              <w:kinsoku w:val="0"/>
              <w:overflowPunct w:val="0"/>
              <w:spacing w:before="54" w:line="232" w:lineRule="auto"/>
              <w:ind w:left="189" w:right="117"/>
              <w:jc w:val="center"/>
              <w:rPr>
                <w:spacing w:val="-6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&lt;Last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assigned</w:t>
            </w:r>
            <w:r>
              <w:rPr>
                <w:spacing w:val="-12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+</w:t>
            </w:r>
            <w:r>
              <w:rPr>
                <w:spacing w:val="-11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  <w:u w:val="single"/>
              </w:rPr>
              <w:t>3&gt;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15446" w14:textId="77777777" w:rsidR="00197C72" w:rsidRDefault="00197C72" w:rsidP="008C1A05">
            <w:pPr>
              <w:pStyle w:val="TableParagraph"/>
              <w:kinsoku w:val="0"/>
              <w:overflowPunct w:val="0"/>
              <w:spacing w:before="4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EHT</w:t>
            </w:r>
            <w:r>
              <w:rPr>
                <w:spacing w:val="-1"/>
                <w:sz w:val="18"/>
                <w:szCs w:val="18"/>
                <w:u w:val="single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/>
              </w:rPr>
              <w:t>Operation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3DABA00" w14:textId="77777777" w:rsidR="00197C72" w:rsidRDefault="00197C72" w:rsidP="008C1A05">
            <w:pPr>
              <w:pStyle w:val="TableParagraph"/>
              <w:kinsoku w:val="0"/>
              <w:overflowPunct w:val="0"/>
              <w:spacing w:before="54" w:line="232" w:lineRule="auto"/>
              <w:ind w:left="117"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The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EHT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Operation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element</w:t>
            </w:r>
            <w:r>
              <w:rPr>
                <w:spacing w:val="-7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is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present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if</w:t>
            </w:r>
            <w:r>
              <w:rPr>
                <w:spacing w:val="-6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dot11EHTOptionImple-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mented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is true; otherwise it is not present.</w:t>
            </w:r>
          </w:p>
        </w:tc>
      </w:tr>
      <w:tr w:rsidR="00197C72" w:rsidRPr="0055054D" w14:paraId="3951E438" w14:textId="77777777" w:rsidTr="008C1A05">
        <w:trPr>
          <w:trHeight w:val="712"/>
        </w:trPr>
        <w:tc>
          <w:tcPr>
            <w:tcW w:w="111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56C5868" w14:textId="0D61A707" w:rsidR="00197C72" w:rsidRPr="0055054D" w:rsidRDefault="00197C72" w:rsidP="00197C72">
            <w:pPr>
              <w:pStyle w:val="TableParagraph"/>
              <w:kinsoku w:val="0"/>
              <w:overflowPunct w:val="0"/>
              <w:spacing w:before="54" w:line="232" w:lineRule="auto"/>
              <w:ind w:left="189" w:right="117"/>
              <w:jc w:val="center"/>
              <w:rPr>
                <w:color w:val="0070C0"/>
                <w:sz w:val="18"/>
                <w:szCs w:val="18"/>
                <w:u w:val="single"/>
              </w:rPr>
            </w:pPr>
            <w:r w:rsidRPr="0055054D">
              <w:rPr>
                <w:color w:val="0070C0"/>
                <w:sz w:val="18"/>
                <w:szCs w:val="18"/>
                <w:u w:val="single"/>
              </w:rPr>
              <w:t xml:space="preserve">&lt;Last </w:t>
            </w:r>
            <w:r w:rsidRPr="0055054D">
              <w:rPr>
                <w:color w:val="0070C0"/>
                <w:sz w:val="18"/>
                <w:szCs w:val="18"/>
              </w:rPr>
              <w:t xml:space="preserve"> </w:t>
            </w:r>
            <w:r w:rsidRPr="0055054D">
              <w:rPr>
                <w:color w:val="0070C0"/>
                <w:sz w:val="18"/>
                <w:szCs w:val="18"/>
                <w:u w:val="single"/>
              </w:rPr>
              <w:t>assigned</w:t>
            </w:r>
            <w:r w:rsidRPr="0055054D">
              <w:rPr>
                <w:color w:val="0070C0"/>
                <w:spacing w:val="-12"/>
                <w:sz w:val="18"/>
                <w:szCs w:val="18"/>
                <w:u w:val="single"/>
              </w:rPr>
              <w:t xml:space="preserve"> </w:t>
            </w:r>
            <w:r w:rsidRPr="0055054D">
              <w:rPr>
                <w:color w:val="0070C0"/>
                <w:sz w:val="18"/>
                <w:szCs w:val="18"/>
                <w:u w:val="single"/>
              </w:rPr>
              <w:t>+</w:t>
            </w:r>
            <w:r w:rsidRPr="0055054D">
              <w:rPr>
                <w:color w:val="0070C0"/>
                <w:spacing w:val="-11"/>
                <w:sz w:val="18"/>
                <w:szCs w:val="18"/>
                <w:u w:val="single"/>
              </w:rPr>
              <w:t xml:space="preserve"> </w:t>
            </w:r>
            <w:r w:rsidRPr="0055054D">
              <w:rPr>
                <w:color w:val="0070C0"/>
                <w:sz w:val="18"/>
                <w:szCs w:val="18"/>
              </w:rPr>
              <w:t xml:space="preserve"> </w:t>
            </w:r>
            <w:r w:rsidR="0060156E" w:rsidRPr="0055054D">
              <w:rPr>
                <w:color w:val="0070C0"/>
                <w:spacing w:val="-6"/>
                <w:sz w:val="18"/>
                <w:szCs w:val="18"/>
                <w:u w:val="single"/>
              </w:rPr>
              <w:t>4</w:t>
            </w:r>
            <w:r w:rsidRPr="0055054D">
              <w:rPr>
                <w:color w:val="0070C0"/>
                <w:spacing w:val="-6"/>
                <w:sz w:val="18"/>
                <w:szCs w:val="18"/>
                <w:u w:val="single"/>
              </w:rPr>
              <w:t>&gt;(#10776)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88852B7" w14:textId="3A55C0BE" w:rsidR="00197C72" w:rsidRPr="0055054D" w:rsidRDefault="00197C72" w:rsidP="00197C72">
            <w:pPr>
              <w:pStyle w:val="TableParagraph"/>
              <w:kinsoku w:val="0"/>
              <w:overflowPunct w:val="0"/>
              <w:spacing w:before="49"/>
              <w:ind w:left="130"/>
              <w:rPr>
                <w:color w:val="0070C0"/>
                <w:sz w:val="18"/>
                <w:szCs w:val="18"/>
                <w:u w:val="single"/>
              </w:rPr>
            </w:pPr>
            <w:r w:rsidRPr="0055054D">
              <w:rPr>
                <w:rFonts w:eastAsia="新細明體" w:hint="eastAsia"/>
                <w:color w:val="0070C0"/>
                <w:sz w:val="18"/>
                <w:szCs w:val="18"/>
                <w:u w:val="single"/>
              </w:rPr>
              <w:t>M</w:t>
            </w:r>
            <w:r w:rsidRPr="0055054D">
              <w:rPr>
                <w:rFonts w:eastAsia="新細明體"/>
                <w:color w:val="0070C0"/>
                <w:sz w:val="18"/>
                <w:szCs w:val="18"/>
                <w:u w:val="single"/>
              </w:rPr>
              <w:t>L Latency Report element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6D00348" w14:textId="77777777" w:rsidR="00197C72" w:rsidRPr="0055054D" w:rsidRDefault="00197C72" w:rsidP="00197C72">
            <w:pPr>
              <w:pStyle w:val="TableParagraph"/>
              <w:kinsoku w:val="0"/>
              <w:overflowPunct w:val="0"/>
              <w:spacing w:before="54" w:line="230" w:lineRule="auto"/>
              <w:ind w:left="117" w:right="128"/>
              <w:rPr>
                <w:color w:val="0070C0"/>
                <w:sz w:val="18"/>
                <w:szCs w:val="18"/>
                <w:u w:val="single"/>
              </w:rPr>
            </w:pPr>
            <w:r w:rsidRPr="0055054D">
              <w:rPr>
                <w:color w:val="0070C0"/>
                <w:sz w:val="18"/>
                <w:szCs w:val="18"/>
                <w:u w:val="single"/>
              </w:rPr>
              <w:t>The ML Latency Report element is optionally present if</w:t>
            </w:r>
            <w:r w:rsidRPr="0055054D">
              <w:rPr>
                <w:color w:val="0070C0"/>
                <w:spacing w:val="-5"/>
                <w:sz w:val="18"/>
                <w:szCs w:val="18"/>
                <w:u w:val="single"/>
              </w:rPr>
              <w:t xml:space="preserve"> </w:t>
            </w:r>
            <w:r w:rsidRPr="0055054D">
              <w:rPr>
                <w:color w:val="0070C0"/>
                <w:sz w:val="18"/>
                <w:szCs w:val="18"/>
                <w:u w:val="single"/>
              </w:rPr>
              <w:t xml:space="preserve">dot11MultiLinkActivated is true; otherwise it is not present. </w:t>
            </w:r>
          </w:p>
          <w:p w14:paraId="30DA1484" w14:textId="77777777" w:rsidR="00197C72" w:rsidRPr="0055054D" w:rsidRDefault="00197C72" w:rsidP="00197C72">
            <w:pPr>
              <w:pStyle w:val="TableParagraph"/>
              <w:kinsoku w:val="0"/>
              <w:overflowPunct w:val="0"/>
              <w:spacing w:before="54" w:line="232" w:lineRule="auto"/>
              <w:ind w:left="117" w:right="98"/>
              <w:rPr>
                <w:color w:val="0070C0"/>
                <w:sz w:val="18"/>
                <w:szCs w:val="18"/>
                <w:u w:val="single"/>
              </w:rPr>
            </w:pPr>
          </w:p>
        </w:tc>
      </w:tr>
    </w:tbl>
    <w:p w14:paraId="4F574BCA" w14:textId="77777777" w:rsidR="00197C72" w:rsidRPr="00197C72" w:rsidRDefault="00197C72" w:rsidP="002E2B88">
      <w:pPr>
        <w:jc w:val="both"/>
        <w:rPr>
          <w:rFonts w:eastAsia="新細明體"/>
          <w:b/>
          <w:bCs/>
          <w:sz w:val="18"/>
          <w:szCs w:val="18"/>
          <w:lang w:eastAsia="zh-TW"/>
        </w:rPr>
      </w:pPr>
    </w:p>
    <w:sectPr w:rsidR="00197C72" w:rsidRPr="00197C72" w:rsidSect="0099601D">
      <w:headerReference w:type="default" r:id="rId9"/>
      <w:footerReference w:type="default" r:id="rId10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F34AE" w14:textId="77777777" w:rsidR="004B5331" w:rsidRDefault="004B5331">
      <w:r>
        <w:separator/>
      </w:r>
    </w:p>
  </w:endnote>
  <w:endnote w:type="continuationSeparator" w:id="0">
    <w:p w14:paraId="145C68CE" w14:textId="77777777" w:rsidR="004B5331" w:rsidRDefault="004B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B344E" w14:textId="0F61581A" w:rsidR="00747FDD" w:rsidRDefault="00747FDD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</w:r>
    <w:r>
      <w:rPr>
        <w:lang w:eastAsia="ko-KR"/>
      </w:rPr>
      <w:t>Frank Hsu</w:t>
    </w:r>
    <w:r>
      <w:t xml:space="preserve">, </w:t>
    </w:r>
    <w:proofErr w:type="spellStart"/>
    <w:r>
      <w:t>Mediatek</w:t>
    </w:r>
    <w:proofErr w:type="spellEnd"/>
    <w:r>
      <w:t xml:space="preserve"> Inc.</w:t>
    </w:r>
  </w:p>
  <w:p w14:paraId="1FA2645D" w14:textId="77777777" w:rsidR="00747FDD" w:rsidRDefault="00747F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C072C" w14:textId="77777777" w:rsidR="004B5331" w:rsidRDefault="004B5331">
      <w:r>
        <w:separator/>
      </w:r>
    </w:p>
  </w:footnote>
  <w:footnote w:type="continuationSeparator" w:id="0">
    <w:p w14:paraId="169EEBC6" w14:textId="77777777" w:rsidR="004B5331" w:rsidRDefault="004B5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FCE14" w14:textId="7BA80A66" w:rsidR="00747FDD" w:rsidRDefault="00747FDD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 xml:space="preserve">July </w:t>
    </w:r>
    <w:r>
      <w:t>2022</w:t>
    </w:r>
    <w:r>
      <w:tab/>
    </w:r>
    <w:r>
      <w:tab/>
    </w:r>
    <w:fldSimple w:instr=" TITLE  \* MERGEFORMAT ">
      <w:r w:rsidRPr="006511AD">
        <w:t>doc.: IEEE 802.11-22/1</w:t>
      </w:r>
      <w:r>
        <w:t>216</w:t>
      </w:r>
      <w:r w:rsidRPr="006511AD">
        <w:t>r</w:t>
      </w:r>
    </w:fldSimple>
    <w:ins w:id="36" w:author="Frank Hsu (徐建芳)" w:date="2022-10-21T09:32:00Z">
      <w:r w:rsidR="00A9108A">
        <w:t>2</w:t>
      </w:r>
    </w:ins>
    <w:del w:id="37" w:author="Frank Hsu (徐建芳)" w:date="2022-10-21T09:32:00Z">
      <w:r w:rsidDel="00A9108A">
        <w:delText>1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000050B"/>
    <w:multiLevelType w:val="multilevel"/>
    <w:tmpl w:val="0000098E"/>
    <w:lvl w:ilvl="0">
      <w:start w:val="7"/>
      <w:numFmt w:val="decimal"/>
      <w:lvlText w:val="%1"/>
      <w:lvlJc w:val="left"/>
      <w:pPr>
        <w:ind w:left="1000" w:hanging="464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964" w:hanging="464"/>
      </w:pPr>
    </w:lvl>
    <w:lvl w:ilvl="2">
      <w:numFmt w:val="bullet"/>
      <w:lvlText w:val="•"/>
      <w:lvlJc w:val="left"/>
      <w:pPr>
        <w:ind w:left="2928" w:hanging="464"/>
      </w:pPr>
    </w:lvl>
    <w:lvl w:ilvl="3">
      <w:numFmt w:val="bullet"/>
      <w:lvlText w:val="•"/>
      <w:lvlJc w:val="left"/>
      <w:pPr>
        <w:ind w:left="3892" w:hanging="464"/>
      </w:pPr>
    </w:lvl>
    <w:lvl w:ilvl="4">
      <w:numFmt w:val="bullet"/>
      <w:lvlText w:val="•"/>
      <w:lvlJc w:val="left"/>
      <w:pPr>
        <w:ind w:left="4856" w:hanging="464"/>
      </w:pPr>
    </w:lvl>
    <w:lvl w:ilvl="5">
      <w:numFmt w:val="bullet"/>
      <w:lvlText w:val="•"/>
      <w:lvlJc w:val="left"/>
      <w:pPr>
        <w:ind w:left="5820" w:hanging="464"/>
      </w:pPr>
    </w:lvl>
    <w:lvl w:ilvl="6">
      <w:numFmt w:val="bullet"/>
      <w:lvlText w:val="•"/>
      <w:lvlJc w:val="left"/>
      <w:pPr>
        <w:ind w:left="6784" w:hanging="464"/>
      </w:pPr>
    </w:lvl>
    <w:lvl w:ilvl="7">
      <w:numFmt w:val="bullet"/>
      <w:lvlText w:val="•"/>
      <w:lvlJc w:val="left"/>
      <w:pPr>
        <w:ind w:left="7748" w:hanging="464"/>
      </w:pPr>
    </w:lvl>
    <w:lvl w:ilvl="8">
      <w:numFmt w:val="bullet"/>
      <w:lvlText w:val="•"/>
      <w:lvlJc w:val="left"/>
      <w:pPr>
        <w:ind w:left="8712" w:hanging="464"/>
      </w:pPr>
    </w:lvl>
  </w:abstractNum>
  <w:abstractNum w:abstractNumId="2" w15:restartNumberingAfterBreak="0">
    <w:nsid w:val="150339D0"/>
    <w:multiLevelType w:val="hybridMultilevel"/>
    <w:tmpl w:val="DD0A86D8"/>
    <w:lvl w:ilvl="0" w:tplc="D390B60C">
      <w:numFmt w:val="bullet"/>
      <w:lvlText w:val="•"/>
      <w:lvlJc w:val="left"/>
      <w:pPr>
        <w:ind w:left="120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3" w15:restartNumberingAfterBreak="0">
    <w:nsid w:val="153E12CA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4" w15:restartNumberingAfterBreak="0">
    <w:nsid w:val="18953F50"/>
    <w:multiLevelType w:val="hybridMultilevel"/>
    <w:tmpl w:val="627EE83E"/>
    <w:lvl w:ilvl="0" w:tplc="F7343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E00796"/>
    <w:multiLevelType w:val="hybridMultilevel"/>
    <w:tmpl w:val="FE966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B860C4">
      <w:numFmt w:val="bullet"/>
      <w:lvlText w:val="–"/>
      <w:lvlJc w:val="left"/>
      <w:pPr>
        <w:ind w:left="1635" w:hanging="555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E206D"/>
    <w:multiLevelType w:val="hybridMultilevel"/>
    <w:tmpl w:val="6060A08C"/>
    <w:lvl w:ilvl="0" w:tplc="A592433A">
      <w:start w:val="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311A5"/>
    <w:multiLevelType w:val="hybridMultilevel"/>
    <w:tmpl w:val="79DA30E4"/>
    <w:lvl w:ilvl="0" w:tplc="D10C4264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E2EE8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9" w15:restartNumberingAfterBreak="0">
    <w:nsid w:val="42707783"/>
    <w:multiLevelType w:val="hybridMultilevel"/>
    <w:tmpl w:val="689A4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F2259"/>
    <w:multiLevelType w:val="hybridMultilevel"/>
    <w:tmpl w:val="43220248"/>
    <w:lvl w:ilvl="0" w:tplc="DF125EA4">
      <w:numFmt w:val="bullet"/>
      <w:lvlText w:val="-"/>
      <w:lvlJc w:val="left"/>
      <w:pPr>
        <w:ind w:left="360" w:hanging="360"/>
      </w:pPr>
      <w:rPr>
        <w:rFonts w:ascii="TimesNewRomanPSMT" w:eastAsia="Malgun Gothic" w:hAnsi="TimesNewRomanPSMT" w:cs="TimesNewRomanPSMT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 w15:restartNumberingAfterBreak="0">
    <w:nsid w:val="526F2407"/>
    <w:multiLevelType w:val="hybridMultilevel"/>
    <w:tmpl w:val="CD9202C0"/>
    <w:lvl w:ilvl="0" w:tplc="CF1E56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EA6E00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F7642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F5061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4B02DC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D7824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AF34011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4D4C60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080AC92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2" w15:restartNumberingAfterBreak="0">
    <w:nsid w:val="54C730E9"/>
    <w:multiLevelType w:val="hybridMultilevel"/>
    <w:tmpl w:val="1B144CF4"/>
    <w:lvl w:ilvl="0" w:tplc="4DC0520C">
      <w:start w:val="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66910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4" w15:restartNumberingAfterBreak="0">
    <w:nsid w:val="59E31E23"/>
    <w:multiLevelType w:val="hybridMultilevel"/>
    <w:tmpl w:val="4AD09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92C6B"/>
    <w:multiLevelType w:val="hybridMultilevel"/>
    <w:tmpl w:val="978A118C"/>
    <w:lvl w:ilvl="0" w:tplc="DA90883A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E1020FD"/>
    <w:multiLevelType w:val="hybridMultilevel"/>
    <w:tmpl w:val="F1CCA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87EE4"/>
    <w:multiLevelType w:val="hybridMultilevel"/>
    <w:tmpl w:val="3ABCB58E"/>
    <w:lvl w:ilvl="0" w:tplc="9D02FF92">
      <w:start w:val="9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Table 8-13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8-53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3"/>
  </w:num>
  <w:num w:numId="6">
    <w:abstractNumId w:val="13"/>
  </w:num>
  <w:num w:numId="7">
    <w:abstractNumId w:val="15"/>
  </w:num>
  <w:num w:numId="8">
    <w:abstractNumId w:val="11"/>
  </w:num>
  <w:num w:numId="9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0.3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0.39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10-1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0.3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0.3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0.39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0.39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0.3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0.39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0.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0.4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8-401b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8-183w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8-401b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10"/>
  </w:num>
  <w:num w:numId="28">
    <w:abstractNumId w:val="7"/>
  </w:num>
  <w:num w:numId="29">
    <w:abstractNumId w:val="5"/>
  </w:num>
  <w:num w:numId="30">
    <w:abstractNumId w:val="14"/>
  </w:num>
  <w:num w:numId="31">
    <w:abstractNumId w:val="9"/>
  </w:num>
  <w:num w:numId="32">
    <w:abstractNumId w:val="16"/>
  </w:num>
  <w:num w:numId="3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0"/>
    <w:lvlOverride w:ilvl="0">
      <w:lvl w:ilvl="0">
        <w:start w:val="1"/>
        <w:numFmt w:val="bullet"/>
        <w:lvlText w:val="10.2.2.1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6"/>
  </w:num>
  <w:num w:numId="36">
    <w:abstractNumId w:val="12"/>
  </w:num>
  <w:num w:numId="37">
    <w:abstractNumId w:val="17"/>
  </w:num>
  <w:num w:numId="38">
    <w:abstractNumId w:val="0"/>
    <w:lvlOverride w:ilvl="0">
      <w:lvl w:ilvl="0">
        <w:start w:val="1"/>
        <w:numFmt w:val="bullet"/>
        <w:lvlText w:val="Table 24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24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2"/>
  </w:num>
  <w:num w:numId="4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Frank Hsu (徐建芳)">
    <w15:presenceInfo w15:providerId="AD" w15:userId="S::frank.hsu@mediatek.com::8e6e2e68-02a5-45a3-92ec-db25dd0f3d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45FA"/>
    <w:rsid w:val="0000473D"/>
    <w:rsid w:val="00005BB2"/>
    <w:rsid w:val="00006DBB"/>
    <w:rsid w:val="0000743C"/>
    <w:rsid w:val="00013F87"/>
    <w:rsid w:val="000157CC"/>
    <w:rsid w:val="00017D25"/>
    <w:rsid w:val="00023128"/>
    <w:rsid w:val="00024060"/>
    <w:rsid w:val="00024344"/>
    <w:rsid w:val="00024487"/>
    <w:rsid w:val="00026A52"/>
    <w:rsid w:val="00027D05"/>
    <w:rsid w:val="000405C4"/>
    <w:rsid w:val="000451EC"/>
    <w:rsid w:val="00052123"/>
    <w:rsid w:val="0006411C"/>
    <w:rsid w:val="00064C43"/>
    <w:rsid w:val="00064DDE"/>
    <w:rsid w:val="0006732A"/>
    <w:rsid w:val="00073BB4"/>
    <w:rsid w:val="00075C3C"/>
    <w:rsid w:val="00075E1E"/>
    <w:rsid w:val="00076885"/>
    <w:rsid w:val="000770CC"/>
    <w:rsid w:val="00077352"/>
    <w:rsid w:val="00080ACC"/>
    <w:rsid w:val="000815C7"/>
    <w:rsid w:val="00081E62"/>
    <w:rsid w:val="000823C8"/>
    <w:rsid w:val="000829FF"/>
    <w:rsid w:val="0008302D"/>
    <w:rsid w:val="00083C55"/>
    <w:rsid w:val="000865AA"/>
    <w:rsid w:val="00086780"/>
    <w:rsid w:val="00086948"/>
    <w:rsid w:val="00087373"/>
    <w:rsid w:val="00090640"/>
    <w:rsid w:val="000913C4"/>
    <w:rsid w:val="00092971"/>
    <w:rsid w:val="00092AC6"/>
    <w:rsid w:val="00094DD7"/>
    <w:rsid w:val="00094FFA"/>
    <w:rsid w:val="000975DC"/>
    <w:rsid w:val="000A29AE"/>
    <w:rsid w:val="000B4023"/>
    <w:rsid w:val="000B5271"/>
    <w:rsid w:val="000C434D"/>
    <w:rsid w:val="000D0432"/>
    <w:rsid w:val="000D1256"/>
    <w:rsid w:val="000D174A"/>
    <w:rsid w:val="000D276A"/>
    <w:rsid w:val="000D2F1B"/>
    <w:rsid w:val="000D5EBD"/>
    <w:rsid w:val="000D674F"/>
    <w:rsid w:val="000E0494"/>
    <w:rsid w:val="000E1C37"/>
    <w:rsid w:val="000E1D7B"/>
    <w:rsid w:val="000E4589"/>
    <w:rsid w:val="000E4B82"/>
    <w:rsid w:val="000E720C"/>
    <w:rsid w:val="000F3C38"/>
    <w:rsid w:val="000F4937"/>
    <w:rsid w:val="000F5088"/>
    <w:rsid w:val="000F685B"/>
    <w:rsid w:val="001015F8"/>
    <w:rsid w:val="00105918"/>
    <w:rsid w:val="001101C2"/>
    <w:rsid w:val="001109AA"/>
    <w:rsid w:val="00112289"/>
    <w:rsid w:val="00112C6A"/>
    <w:rsid w:val="00115A75"/>
    <w:rsid w:val="0011688F"/>
    <w:rsid w:val="00120298"/>
    <w:rsid w:val="00120949"/>
    <w:rsid w:val="001215C0"/>
    <w:rsid w:val="00122D51"/>
    <w:rsid w:val="001238F9"/>
    <w:rsid w:val="00125A0A"/>
    <w:rsid w:val="001275D7"/>
    <w:rsid w:val="001302D6"/>
    <w:rsid w:val="00134114"/>
    <w:rsid w:val="00135CD8"/>
    <w:rsid w:val="0013714C"/>
    <w:rsid w:val="001448D8"/>
    <w:rsid w:val="0014491D"/>
    <w:rsid w:val="001450BB"/>
    <w:rsid w:val="001459E7"/>
    <w:rsid w:val="00145D02"/>
    <w:rsid w:val="00151514"/>
    <w:rsid w:val="00151BBE"/>
    <w:rsid w:val="00152CCA"/>
    <w:rsid w:val="00154B26"/>
    <w:rsid w:val="001559BB"/>
    <w:rsid w:val="00165BE6"/>
    <w:rsid w:val="00166C13"/>
    <w:rsid w:val="00170EF8"/>
    <w:rsid w:val="00171E5C"/>
    <w:rsid w:val="00172DD9"/>
    <w:rsid w:val="001738FD"/>
    <w:rsid w:val="00175CDF"/>
    <w:rsid w:val="0017659B"/>
    <w:rsid w:val="001812B0"/>
    <w:rsid w:val="00181423"/>
    <w:rsid w:val="00181696"/>
    <w:rsid w:val="001828D8"/>
    <w:rsid w:val="00183F4C"/>
    <w:rsid w:val="00184B1A"/>
    <w:rsid w:val="00187129"/>
    <w:rsid w:val="0019164F"/>
    <w:rsid w:val="001921A5"/>
    <w:rsid w:val="00192C6E"/>
    <w:rsid w:val="00193C39"/>
    <w:rsid w:val="00193C5D"/>
    <w:rsid w:val="001943F7"/>
    <w:rsid w:val="00197C72"/>
    <w:rsid w:val="001A0EDB"/>
    <w:rsid w:val="001A2240"/>
    <w:rsid w:val="001A23CD"/>
    <w:rsid w:val="001A4910"/>
    <w:rsid w:val="001A7760"/>
    <w:rsid w:val="001B080C"/>
    <w:rsid w:val="001B252D"/>
    <w:rsid w:val="001B2904"/>
    <w:rsid w:val="001B3086"/>
    <w:rsid w:val="001B63BC"/>
    <w:rsid w:val="001C295F"/>
    <w:rsid w:val="001C7CCE"/>
    <w:rsid w:val="001D15ED"/>
    <w:rsid w:val="001D20B8"/>
    <w:rsid w:val="001D328B"/>
    <w:rsid w:val="001D4A93"/>
    <w:rsid w:val="001D7948"/>
    <w:rsid w:val="001E0946"/>
    <w:rsid w:val="001E6267"/>
    <w:rsid w:val="001E7C32"/>
    <w:rsid w:val="001E7F30"/>
    <w:rsid w:val="001F0210"/>
    <w:rsid w:val="001F10F7"/>
    <w:rsid w:val="001F13CA"/>
    <w:rsid w:val="001F3DB9"/>
    <w:rsid w:val="001F491C"/>
    <w:rsid w:val="001F5C29"/>
    <w:rsid w:val="001F5D16"/>
    <w:rsid w:val="0020013A"/>
    <w:rsid w:val="0020462A"/>
    <w:rsid w:val="00210DDD"/>
    <w:rsid w:val="00214B50"/>
    <w:rsid w:val="00215A82"/>
    <w:rsid w:val="00215E32"/>
    <w:rsid w:val="0022139A"/>
    <w:rsid w:val="002214EB"/>
    <w:rsid w:val="002239F2"/>
    <w:rsid w:val="00225508"/>
    <w:rsid w:val="00225570"/>
    <w:rsid w:val="002323FE"/>
    <w:rsid w:val="00234C13"/>
    <w:rsid w:val="002369FD"/>
    <w:rsid w:val="00236A7E"/>
    <w:rsid w:val="00236E40"/>
    <w:rsid w:val="0023760F"/>
    <w:rsid w:val="00237985"/>
    <w:rsid w:val="00240895"/>
    <w:rsid w:val="00241AD7"/>
    <w:rsid w:val="002470AC"/>
    <w:rsid w:val="00252D47"/>
    <w:rsid w:val="00255A8B"/>
    <w:rsid w:val="00256D0A"/>
    <w:rsid w:val="00263092"/>
    <w:rsid w:val="002662A5"/>
    <w:rsid w:val="002704FC"/>
    <w:rsid w:val="00272554"/>
    <w:rsid w:val="00273257"/>
    <w:rsid w:val="00276580"/>
    <w:rsid w:val="00281A5D"/>
    <w:rsid w:val="00282053"/>
    <w:rsid w:val="00284C5E"/>
    <w:rsid w:val="00291A10"/>
    <w:rsid w:val="00294B37"/>
    <w:rsid w:val="00294C0B"/>
    <w:rsid w:val="002A195C"/>
    <w:rsid w:val="002A34A0"/>
    <w:rsid w:val="002A4A61"/>
    <w:rsid w:val="002B06E5"/>
    <w:rsid w:val="002C6B4F"/>
    <w:rsid w:val="002C72E1"/>
    <w:rsid w:val="002D1D40"/>
    <w:rsid w:val="002D36C5"/>
    <w:rsid w:val="002D518F"/>
    <w:rsid w:val="002D7ED5"/>
    <w:rsid w:val="002E1B18"/>
    <w:rsid w:val="002E2B88"/>
    <w:rsid w:val="002E6FF6"/>
    <w:rsid w:val="002F0DC2"/>
    <w:rsid w:val="002F25B2"/>
    <w:rsid w:val="002F2BC5"/>
    <w:rsid w:val="002F376B"/>
    <w:rsid w:val="002F5C8C"/>
    <w:rsid w:val="002F7199"/>
    <w:rsid w:val="002F7D11"/>
    <w:rsid w:val="003024ED"/>
    <w:rsid w:val="003046BD"/>
    <w:rsid w:val="00305D6E"/>
    <w:rsid w:val="0030782E"/>
    <w:rsid w:val="00307F5F"/>
    <w:rsid w:val="0031705E"/>
    <w:rsid w:val="003202D3"/>
    <w:rsid w:val="003214E2"/>
    <w:rsid w:val="00325AB6"/>
    <w:rsid w:val="00326CBD"/>
    <w:rsid w:val="003308A8"/>
    <w:rsid w:val="00331392"/>
    <w:rsid w:val="00333BF7"/>
    <w:rsid w:val="003349CC"/>
    <w:rsid w:val="003405C8"/>
    <w:rsid w:val="003449F9"/>
    <w:rsid w:val="003479E4"/>
    <w:rsid w:val="00347C43"/>
    <w:rsid w:val="00356918"/>
    <w:rsid w:val="00360C87"/>
    <w:rsid w:val="00364CD0"/>
    <w:rsid w:val="00366AF0"/>
    <w:rsid w:val="003713CA"/>
    <w:rsid w:val="003729FC"/>
    <w:rsid w:val="00372FCA"/>
    <w:rsid w:val="003766B9"/>
    <w:rsid w:val="00380D3A"/>
    <w:rsid w:val="00382C54"/>
    <w:rsid w:val="0038516A"/>
    <w:rsid w:val="00385654"/>
    <w:rsid w:val="0038601E"/>
    <w:rsid w:val="003906A1"/>
    <w:rsid w:val="003924F8"/>
    <w:rsid w:val="003945E3"/>
    <w:rsid w:val="00395A50"/>
    <w:rsid w:val="00396635"/>
    <w:rsid w:val="00396A55"/>
    <w:rsid w:val="0039787F"/>
    <w:rsid w:val="003A161F"/>
    <w:rsid w:val="003A1693"/>
    <w:rsid w:val="003A1CC7"/>
    <w:rsid w:val="003A3196"/>
    <w:rsid w:val="003A478D"/>
    <w:rsid w:val="003A5B1F"/>
    <w:rsid w:val="003A5BFF"/>
    <w:rsid w:val="003A6CBF"/>
    <w:rsid w:val="003B03CE"/>
    <w:rsid w:val="003B4DAD"/>
    <w:rsid w:val="003B52F2"/>
    <w:rsid w:val="003B76BD"/>
    <w:rsid w:val="003C47D1"/>
    <w:rsid w:val="003C58AE"/>
    <w:rsid w:val="003C74FF"/>
    <w:rsid w:val="003D1D90"/>
    <w:rsid w:val="003D26A5"/>
    <w:rsid w:val="003D3623"/>
    <w:rsid w:val="003D4734"/>
    <w:rsid w:val="003D5013"/>
    <w:rsid w:val="003D78F7"/>
    <w:rsid w:val="003E217D"/>
    <w:rsid w:val="003E5916"/>
    <w:rsid w:val="003E5CD9"/>
    <w:rsid w:val="003E5DE7"/>
    <w:rsid w:val="003E667C"/>
    <w:rsid w:val="003E7414"/>
    <w:rsid w:val="003E777D"/>
    <w:rsid w:val="003E7F99"/>
    <w:rsid w:val="003F2D6C"/>
    <w:rsid w:val="003F3857"/>
    <w:rsid w:val="004014AE"/>
    <w:rsid w:val="00403645"/>
    <w:rsid w:val="004051EE"/>
    <w:rsid w:val="00406DD9"/>
    <w:rsid w:val="00407C5B"/>
    <w:rsid w:val="0042111E"/>
    <w:rsid w:val="00421159"/>
    <w:rsid w:val="00430648"/>
    <w:rsid w:val="004344A2"/>
    <w:rsid w:val="00437351"/>
    <w:rsid w:val="00440FF1"/>
    <w:rsid w:val="00441517"/>
    <w:rsid w:val="004417F2"/>
    <w:rsid w:val="00442799"/>
    <w:rsid w:val="00443FBF"/>
    <w:rsid w:val="004452DF"/>
    <w:rsid w:val="00450151"/>
    <w:rsid w:val="00450579"/>
    <w:rsid w:val="004507E7"/>
    <w:rsid w:val="00450CC0"/>
    <w:rsid w:val="00451552"/>
    <w:rsid w:val="00452F45"/>
    <w:rsid w:val="00455ECC"/>
    <w:rsid w:val="00457028"/>
    <w:rsid w:val="00457FA3"/>
    <w:rsid w:val="00462172"/>
    <w:rsid w:val="00464778"/>
    <w:rsid w:val="00464B04"/>
    <w:rsid w:val="0047267B"/>
    <w:rsid w:val="0047533E"/>
    <w:rsid w:val="00475A71"/>
    <w:rsid w:val="00477081"/>
    <w:rsid w:val="004821A5"/>
    <w:rsid w:val="00482AD0"/>
    <w:rsid w:val="00482AF6"/>
    <w:rsid w:val="00486C12"/>
    <w:rsid w:val="00486E27"/>
    <w:rsid w:val="00486E73"/>
    <w:rsid w:val="00486EB3"/>
    <w:rsid w:val="0049468A"/>
    <w:rsid w:val="00497004"/>
    <w:rsid w:val="004A0AF4"/>
    <w:rsid w:val="004A2ECC"/>
    <w:rsid w:val="004B2D23"/>
    <w:rsid w:val="004B4269"/>
    <w:rsid w:val="004B493F"/>
    <w:rsid w:val="004B5331"/>
    <w:rsid w:val="004C0F0A"/>
    <w:rsid w:val="004C3C2A"/>
    <w:rsid w:val="004C7CE0"/>
    <w:rsid w:val="004D03A1"/>
    <w:rsid w:val="004D071D"/>
    <w:rsid w:val="004D2D75"/>
    <w:rsid w:val="004D6BE8"/>
    <w:rsid w:val="004D7188"/>
    <w:rsid w:val="004E0B0F"/>
    <w:rsid w:val="004E2B79"/>
    <w:rsid w:val="004E46DF"/>
    <w:rsid w:val="004F0CB7"/>
    <w:rsid w:val="004F4564"/>
    <w:rsid w:val="005010F3"/>
    <w:rsid w:val="0050128F"/>
    <w:rsid w:val="00501E52"/>
    <w:rsid w:val="00503C1C"/>
    <w:rsid w:val="00504958"/>
    <w:rsid w:val="00504AA2"/>
    <w:rsid w:val="005065E1"/>
    <w:rsid w:val="005065EB"/>
    <w:rsid w:val="00517ED6"/>
    <w:rsid w:val="00520B8C"/>
    <w:rsid w:val="0052151C"/>
    <w:rsid w:val="005243B4"/>
    <w:rsid w:val="00526195"/>
    <w:rsid w:val="00527489"/>
    <w:rsid w:val="00527BB3"/>
    <w:rsid w:val="00531734"/>
    <w:rsid w:val="0053254A"/>
    <w:rsid w:val="0054235E"/>
    <w:rsid w:val="0054425D"/>
    <w:rsid w:val="00547800"/>
    <w:rsid w:val="0055054D"/>
    <w:rsid w:val="0055459B"/>
    <w:rsid w:val="00554995"/>
    <w:rsid w:val="00554EEF"/>
    <w:rsid w:val="00561429"/>
    <w:rsid w:val="00566634"/>
    <w:rsid w:val="00567934"/>
    <w:rsid w:val="005702B6"/>
    <w:rsid w:val="005703A1"/>
    <w:rsid w:val="005714E9"/>
    <w:rsid w:val="00571583"/>
    <w:rsid w:val="00572E7A"/>
    <w:rsid w:val="00573EF8"/>
    <w:rsid w:val="00575D4A"/>
    <w:rsid w:val="0058057A"/>
    <w:rsid w:val="00582295"/>
    <w:rsid w:val="00583212"/>
    <w:rsid w:val="00585D8F"/>
    <w:rsid w:val="00586072"/>
    <w:rsid w:val="0058644C"/>
    <w:rsid w:val="00587F10"/>
    <w:rsid w:val="00591351"/>
    <w:rsid w:val="00595FE9"/>
    <w:rsid w:val="00596413"/>
    <w:rsid w:val="00596B6A"/>
    <w:rsid w:val="0059708B"/>
    <w:rsid w:val="005A16CF"/>
    <w:rsid w:val="005A2ECA"/>
    <w:rsid w:val="005A4504"/>
    <w:rsid w:val="005B151D"/>
    <w:rsid w:val="005B31EA"/>
    <w:rsid w:val="005B34A6"/>
    <w:rsid w:val="005B4B74"/>
    <w:rsid w:val="005B6C67"/>
    <w:rsid w:val="005C0CBC"/>
    <w:rsid w:val="005C2365"/>
    <w:rsid w:val="005C33EB"/>
    <w:rsid w:val="005C4204"/>
    <w:rsid w:val="005C5A52"/>
    <w:rsid w:val="005C6823"/>
    <w:rsid w:val="005C769D"/>
    <w:rsid w:val="005D1461"/>
    <w:rsid w:val="005D33B5"/>
    <w:rsid w:val="005D367D"/>
    <w:rsid w:val="005D5C6E"/>
    <w:rsid w:val="005D7951"/>
    <w:rsid w:val="005E3E49"/>
    <w:rsid w:val="005E768D"/>
    <w:rsid w:val="005F19DD"/>
    <w:rsid w:val="005F22C2"/>
    <w:rsid w:val="005F4AD8"/>
    <w:rsid w:val="005F5ADA"/>
    <w:rsid w:val="005F695C"/>
    <w:rsid w:val="00600A10"/>
    <w:rsid w:val="0060156E"/>
    <w:rsid w:val="00610D71"/>
    <w:rsid w:val="0061403C"/>
    <w:rsid w:val="00615E8C"/>
    <w:rsid w:val="00620471"/>
    <w:rsid w:val="00621286"/>
    <w:rsid w:val="0062254C"/>
    <w:rsid w:val="006225C7"/>
    <w:rsid w:val="0062298E"/>
    <w:rsid w:val="0062350A"/>
    <w:rsid w:val="0062440B"/>
    <w:rsid w:val="006248BA"/>
    <w:rsid w:val="006254B0"/>
    <w:rsid w:val="00626A2B"/>
    <w:rsid w:val="006302F7"/>
    <w:rsid w:val="00631EB7"/>
    <w:rsid w:val="00635200"/>
    <w:rsid w:val="006362D2"/>
    <w:rsid w:val="00644E29"/>
    <w:rsid w:val="006456B2"/>
    <w:rsid w:val="00645742"/>
    <w:rsid w:val="006511AD"/>
    <w:rsid w:val="006548B7"/>
    <w:rsid w:val="00654B3B"/>
    <w:rsid w:val="00656882"/>
    <w:rsid w:val="00657485"/>
    <w:rsid w:val="00657555"/>
    <w:rsid w:val="00657DBD"/>
    <w:rsid w:val="00661375"/>
    <w:rsid w:val="00662343"/>
    <w:rsid w:val="0066483B"/>
    <w:rsid w:val="006658C0"/>
    <w:rsid w:val="00666EA3"/>
    <w:rsid w:val="0067069C"/>
    <w:rsid w:val="00671F29"/>
    <w:rsid w:val="0067305F"/>
    <w:rsid w:val="0067587F"/>
    <w:rsid w:val="00680308"/>
    <w:rsid w:val="0068106D"/>
    <w:rsid w:val="006826C0"/>
    <w:rsid w:val="0068429C"/>
    <w:rsid w:val="00687476"/>
    <w:rsid w:val="0069038E"/>
    <w:rsid w:val="006916AB"/>
    <w:rsid w:val="006976B8"/>
    <w:rsid w:val="006A3A0E"/>
    <w:rsid w:val="006A3EB3"/>
    <w:rsid w:val="006A503E"/>
    <w:rsid w:val="006A59BC"/>
    <w:rsid w:val="006A7F86"/>
    <w:rsid w:val="006C0178"/>
    <w:rsid w:val="006C063A"/>
    <w:rsid w:val="006C1FA8"/>
    <w:rsid w:val="006C2C97"/>
    <w:rsid w:val="006D3377"/>
    <w:rsid w:val="006D3E5E"/>
    <w:rsid w:val="006D5362"/>
    <w:rsid w:val="006E181A"/>
    <w:rsid w:val="006E2D44"/>
    <w:rsid w:val="006E572B"/>
    <w:rsid w:val="006F1544"/>
    <w:rsid w:val="006F3DD4"/>
    <w:rsid w:val="006F709C"/>
    <w:rsid w:val="00711E05"/>
    <w:rsid w:val="00712F8D"/>
    <w:rsid w:val="00714E97"/>
    <w:rsid w:val="007202DC"/>
    <w:rsid w:val="007220CF"/>
    <w:rsid w:val="00724942"/>
    <w:rsid w:val="00727341"/>
    <w:rsid w:val="00727767"/>
    <w:rsid w:val="00732728"/>
    <w:rsid w:val="00734CD4"/>
    <w:rsid w:val="00734F1A"/>
    <w:rsid w:val="00735C87"/>
    <w:rsid w:val="00736065"/>
    <w:rsid w:val="00736625"/>
    <w:rsid w:val="0074006F"/>
    <w:rsid w:val="00740206"/>
    <w:rsid w:val="00741D75"/>
    <w:rsid w:val="00743D22"/>
    <w:rsid w:val="0074621F"/>
    <w:rsid w:val="007463FB"/>
    <w:rsid w:val="00747FDD"/>
    <w:rsid w:val="007513CD"/>
    <w:rsid w:val="007572EE"/>
    <w:rsid w:val="0076196C"/>
    <w:rsid w:val="00766B1A"/>
    <w:rsid w:val="00766DFE"/>
    <w:rsid w:val="00770608"/>
    <w:rsid w:val="00775D16"/>
    <w:rsid w:val="00776FEF"/>
    <w:rsid w:val="00777DAA"/>
    <w:rsid w:val="00782A9A"/>
    <w:rsid w:val="00782DC6"/>
    <w:rsid w:val="00783B46"/>
    <w:rsid w:val="00785885"/>
    <w:rsid w:val="00786A15"/>
    <w:rsid w:val="007914E4"/>
    <w:rsid w:val="007914F3"/>
    <w:rsid w:val="007926D8"/>
    <w:rsid w:val="00793C50"/>
    <w:rsid w:val="00794BC4"/>
    <w:rsid w:val="00794F1E"/>
    <w:rsid w:val="00795C50"/>
    <w:rsid w:val="007A098E"/>
    <w:rsid w:val="007A14DE"/>
    <w:rsid w:val="007A4B6C"/>
    <w:rsid w:val="007A544E"/>
    <w:rsid w:val="007A5765"/>
    <w:rsid w:val="007A58B4"/>
    <w:rsid w:val="007A5B89"/>
    <w:rsid w:val="007A6AC6"/>
    <w:rsid w:val="007B2BDF"/>
    <w:rsid w:val="007C0795"/>
    <w:rsid w:val="007C14AD"/>
    <w:rsid w:val="007C55CC"/>
    <w:rsid w:val="007C6C61"/>
    <w:rsid w:val="007C7430"/>
    <w:rsid w:val="007D3750"/>
    <w:rsid w:val="007D3C15"/>
    <w:rsid w:val="007D4D44"/>
    <w:rsid w:val="007D50FF"/>
    <w:rsid w:val="007D5A0E"/>
    <w:rsid w:val="007D6B5D"/>
    <w:rsid w:val="007E21DF"/>
    <w:rsid w:val="007E5479"/>
    <w:rsid w:val="007F1C44"/>
    <w:rsid w:val="007F2366"/>
    <w:rsid w:val="007F6EC7"/>
    <w:rsid w:val="007F75A8"/>
    <w:rsid w:val="007F78B1"/>
    <w:rsid w:val="00802FC5"/>
    <w:rsid w:val="0081078F"/>
    <w:rsid w:val="008133B3"/>
    <w:rsid w:val="008138C1"/>
    <w:rsid w:val="0081507D"/>
    <w:rsid w:val="00816B48"/>
    <w:rsid w:val="0081702D"/>
    <w:rsid w:val="0081705D"/>
    <w:rsid w:val="008204A2"/>
    <w:rsid w:val="008208CB"/>
    <w:rsid w:val="00820B60"/>
    <w:rsid w:val="00822070"/>
    <w:rsid w:val="00822142"/>
    <w:rsid w:val="00822C4A"/>
    <w:rsid w:val="00822EA3"/>
    <w:rsid w:val="0082437A"/>
    <w:rsid w:val="00830ACB"/>
    <w:rsid w:val="00831063"/>
    <w:rsid w:val="00831EDC"/>
    <w:rsid w:val="00832700"/>
    <w:rsid w:val="00832898"/>
    <w:rsid w:val="00835A0A"/>
    <w:rsid w:val="008377E3"/>
    <w:rsid w:val="008378E7"/>
    <w:rsid w:val="00840667"/>
    <w:rsid w:val="00840688"/>
    <w:rsid w:val="008467D7"/>
    <w:rsid w:val="00850566"/>
    <w:rsid w:val="00852B3C"/>
    <w:rsid w:val="008532E6"/>
    <w:rsid w:val="008536A2"/>
    <w:rsid w:val="00853FB2"/>
    <w:rsid w:val="0085795D"/>
    <w:rsid w:val="00860750"/>
    <w:rsid w:val="00861B04"/>
    <w:rsid w:val="00861F97"/>
    <w:rsid w:val="0086745D"/>
    <w:rsid w:val="00867F34"/>
    <w:rsid w:val="008753A6"/>
    <w:rsid w:val="00876FCC"/>
    <w:rsid w:val="00877536"/>
    <w:rsid w:val="008776B0"/>
    <w:rsid w:val="0088012D"/>
    <w:rsid w:val="0088118F"/>
    <w:rsid w:val="00881C47"/>
    <w:rsid w:val="00883D71"/>
    <w:rsid w:val="00884237"/>
    <w:rsid w:val="00884F7B"/>
    <w:rsid w:val="00887583"/>
    <w:rsid w:val="00891445"/>
    <w:rsid w:val="00892A42"/>
    <w:rsid w:val="00897183"/>
    <w:rsid w:val="008A5AFD"/>
    <w:rsid w:val="008B03E5"/>
    <w:rsid w:val="008B47B4"/>
    <w:rsid w:val="008B5396"/>
    <w:rsid w:val="008C1A05"/>
    <w:rsid w:val="008C415F"/>
    <w:rsid w:val="008C4913"/>
    <w:rsid w:val="008C5478"/>
    <w:rsid w:val="008C57E5"/>
    <w:rsid w:val="008C5AD6"/>
    <w:rsid w:val="008C5D4E"/>
    <w:rsid w:val="008C7A4B"/>
    <w:rsid w:val="008D0C05"/>
    <w:rsid w:val="008D0E24"/>
    <w:rsid w:val="008D71CE"/>
    <w:rsid w:val="008E0E94"/>
    <w:rsid w:val="008E444B"/>
    <w:rsid w:val="008E5EA3"/>
    <w:rsid w:val="008E73E4"/>
    <w:rsid w:val="008F039B"/>
    <w:rsid w:val="008F1C67"/>
    <w:rsid w:val="008F238D"/>
    <w:rsid w:val="00905A7F"/>
    <w:rsid w:val="00910F8F"/>
    <w:rsid w:val="0091118D"/>
    <w:rsid w:val="009179CC"/>
    <w:rsid w:val="009225A7"/>
    <w:rsid w:val="0092509F"/>
    <w:rsid w:val="009257D6"/>
    <w:rsid w:val="00927470"/>
    <w:rsid w:val="00927FEB"/>
    <w:rsid w:val="00930E8C"/>
    <w:rsid w:val="00930F09"/>
    <w:rsid w:val="009327AB"/>
    <w:rsid w:val="00932D51"/>
    <w:rsid w:val="00936D66"/>
    <w:rsid w:val="0094091B"/>
    <w:rsid w:val="00944591"/>
    <w:rsid w:val="00944CAA"/>
    <w:rsid w:val="00947197"/>
    <w:rsid w:val="00951CE8"/>
    <w:rsid w:val="00953565"/>
    <w:rsid w:val="00954C90"/>
    <w:rsid w:val="00961347"/>
    <w:rsid w:val="00962886"/>
    <w:rsid w:val="00964681"/>
    <w:rsid w:val="00966E18"/>
    <w:rsid w:val="009723A1"/>
    <w:rsid w:val="00973614"/>
    <w:rsid w:val="0097724C"/>
    <w:rsid w:val="00980866"/>
    <w:rsid w:val="00980D24"/>
    <w:rsid w:val="00980E5B"/>
    <w:rsid w:val="009824DF"/>
    <w:rsid w:val="0098405A"/>
    <w:rsid w:val="00991A93"/>
    <w:rsid w:val="0099601D"/>
    <w:rsid w:val="009A0E5E"/>
    <w:rsid w:val="009A0F81"/>
    <w:rsid w:val="009B09CD"/>
    <w:rsid w:val="009B2383"/>
    <w:rsid w:val="009B3F00"/>
    <w:rsid w:val="009B4213"/>
    <w:rsid w:val="009B4356"/>
    <w:rsid w:val="009C2661"/>
    <w:rsid w:val="009C30AA"/>
    <w:rsid w:val="009C43D1"/>
    <w:rsid w:val="009C47F2"/>
    <w:rsid w:val="009C59A6"/>
    <w:rsid w:val="009C6A52"/>
    <w:rsid w:val="009D0AB2"/>
    <w:rsid w:val="009D3276"/>
    <w:rsid w:val="009D444C"/>
    <w:rsid w:val="009D4525"/>
    <w:rsid w:val="009E1533"/>
    <w:rsid w:val="009E2785"/>
    <w:rsid w:val="009E607B"/>
    <w:rsid w:val="009F08F6"/>
    <w:rsid w:val="009F2504"/>
    <w:rsid w:val="009F378F"/>
    <w:rsid w:val="009F3F07"/>
    <w:rsid w:val="009F49C9"/>
    <w:rsid w:val="00A00274"/>
    <w:rsid w:val="00A00EE5"/>
    <w:rsid w:val="00A027CC"/>
    <w:rsid w:val="00A0306C"/>
    <w:rsid w:val="00A049E2"/>
    <w:rsid w:val="00A1344B"/>
    <w:rsid w:val="00A141E5"/>
    <w:rsid w:val="00A14639"/>
    <w:rsid w:val="00A157EB"/>
    <w:rsid w:val="00A15978"/>
    <w:rsid w:val="00A219E7"/>
    <w:rsid w:val="00A21EC6"/>
    <w:rsid w:val="00A22B2A"/>
    <w:rsid w:val="00A2417A"/>
    <w:rsid w:val="00A26D8D"/>
    <w:rsid w:val="00A33C93"/>
    <w:rsid w:val="00A3456B"/>
    <w:rsid w:val="00A34B85"/>
    <w:rsid w:val="00A40884"/>
    <w:rsid w:val="00A42C28"/>
    <w:rsid w:val="00A43B6B"/>
    <w:rsid w:val="00A45C7E"/>
    <w:rsid w:val="00A477E6"/>
    <w:rsid w:val="00A47C1B"/>
    <w:rsid w:val="00A5337D"/>
    <w:rsid w:val="00A57CE8"/>
    <w:rsid w:val="00A60C3D"/>
    <w:rsid w:val="00A627BF"/>
    <w:rsid w:val="00A66CBC"/>
    <w:rsid w:val="00A70990"/>
    <w:rsid w:val="00A70FF0"/>
    <w:rsid w:val="00A72738"/>
    <w:rsid w:val="00A72EF2"/>
    <w:rsid w:val="00A73C55"/>
    <w:rsid w:val="00A80E2F"/>
    <w:rsid w:val="00A830D2"/>
    <w:rsid w:val="00A844CE"/>
    <w:rsid w:val="00A90385"/>
    <w:rsid w:val="00A9108A"/>
    <w:rsid w:val="00A91EAA"/>
    <w:rsid w:val="00A9264B"/>
    <w:rsid w:val="00A9427B"/>
    <w:rsid w:val="00A96DCC"/>
    <w:rsid w:val="00AA188F"/>
    <w:rsid w:val="00AA3C3D"/>
    <w:rsid w:val="00AA63A9"/>
    <w:rsid w:val="00AA6F19"/>
    <w:rsid w:val="00AA7E07"/>
    <w:rsid w:val="00AB17F6"/>
    <w:rsid w:val="00AB20C4"/>
    <w:rsid w:val="00AB633C"/>
    <w:rsid w:val="00AB67B3"/>
    <w:rsid w:val="00AC76C6"/>
    <w:rsid w:val="00AD268D"/>
    <w:rsid w:val="00AD3749"/>
    <w:rsid w:val="00AD6723"/>
    <w:rsid w:val="00AD6AE6"/>
    <w:rsid w:val="00B0051A"/>
    <w:rsid w:val="00B00543"/>
    <w:rsid w:val="00B03DB7"/>
    <w:rsid w:val="00B04957"/>
    <w:rsid w:val="00B04CB8"/>
    <w:rsid w:val="00B054B4"/>
    <w:rsid w:val="00B1095C"/>
    <w:rsid w:val="00B11981"/>
    <w:rsid w:val="00B1553A"/>
    <w:rsid w:val="00B16515"/>
    <w:rsid w:val="00B20DC0"/>
    <w:rsid w:val="00B2361F"/>
    <w:rsid w:val="00B33FB0"/>
    <w:rsid w:val="00B3646B"/>
    <w:rsid w:val="00B447D8"/>
    <w:rsid w:val="00B45A5E"/>
    <w:rsid w:val="00B51194"/>
    <w:rsid w:val="00B518C2"/>
    <w:rsid w:val="00B52374"/>
    <w:rsid w:val="00B5499F"/>
    <w:rsid w:val="00B54BCB"/>
    <w:rsid w:val="00B56251"/>
    <w:rsid w:val="00B56B13"/>
    <w:rsid w:val="00B60DD2"/>
    <w:rsid w:val="00B6166F"/>
    <w:rsid w:val="00B63F1C"/>
    <w:rsid w:val="00B7006B"/>
    <w:rsid w:val="00B72C24"/>
    <w:rsid w:val="00B73C63"/>
    <w:rsid w:val="00B74E3D"/>
    <w:rsid w:val="00B753D1"/>
    <w:rsid w:val="00B77BB8"/>
    <w:rsid w:val="00B80353"/>
    <w:rsid w:val="00B83455"/>
    <w:rsid w:val="00B844E8"/>
    <w:rsid w:val="00B9272C"/>
    <w:rsid w:val="00B94B98"/>
    <w:rsid w:val="00B94CAC"/>
    <w:rsid w:val="00BA06B3"/>
    <w:rsid w:val="00BA1853"/>
    <w:rsid w:val="00BA773B"/>
    <w:rsid w:val="00BA787B"/>
    <w:rsid w:val="00BB0B83"/>
    <w:rsid w:val="00BB20F2"/>
    <w:rsid w:val="00BB5A26"/>
    <w:rsid w:val="00BB67AE"/>
    <w:rsid w:val="00BB7A50"/>
    <w:rsid w:val="00BC0799"/>
    <w:rsid w:val="00BC5869"/>
    <w:rsid w:val="00BD003A"/>
    <w:rsid w:val="00BD0A13"/>
    <w:rsid w:val="00BD119D"/>
    <w:rsid w:val="00BD1D45"/>
    <w:rsid w:val="00BD3099"/>
    <w:rsid w:val="00BD3E62"/>
    <w:rsid w:val="00BD73E6"/>
    <w:rsid w:val="00BE58F0"/>
    <w:rsid w:val="00BE5AA3"/>
    <w:rsid w:val="00BF321B"/>
    <w:rsid w:val="00BF3773"/>
    <w:rsid w:val="00BF3E14"/>
    <w:rsid w:val="00BF3F29"/>
    <w:rsid w:val="00BF4644"/>
    <w:rsid w:val="00BF52FD"/>
    <w:rsid w:val="00C00D18"/>
    <w:rsid w:val="00C03B8D"/>
    <w:rsid w:val="00C04532"/>
    <w:rsid w:val="00C06D1A"/>
    <w:rsid w:val="00C078F3"/>
    <w:rsid w:val="00C11E52"/>
    <w:rsid w:val="00C1356B"/>
    <w:rsid w:val="00C14F9A"/>
    <w:rsid w:val="00C151D0"/>
    <w:rsid w:val="00C2136C"/>
    <w:rsid w:val="00C237F5"/>
    <w:rsid w:val="00C23C72"/>
    <w:rsid w:val="00C24241"/>
    <w:rsid w:val="00C247D2"/>
    <w:rsid w:val="00C24A70"/>
    <w:rsid w:val="00C25844"/>
    <w:rsid w:val="00C317AA"/>
    <w:rsid w:val="00C325C5"/>
    <w:rsid w:val="00C342D3"/>
    <w:rsid w:val="00C34B1A"/>
    <w:rsid w:val="00C34B21"/>
    <w:rsid w:val="00C36247"/>
    <w:rsid w:val="00C45704"/>
    <w:rsid w:val="00C45A69"/>
    <w:rsid w:val="00C46AA2"/>
    <w:rsid w:val="00C473F5"/>
    <w:rsid w:val="00C54102"/>
    <w:rsid w:val="00C542F0"/>
    <w:rsid w:val="00C55F0E"/>
    <w:rsid w:val="00C57CDB"/>
    <w:rsid w:val="00C60A9B"/>
    <w:rsid w:val="00C6108B"/>
    <w:rsid w:val="00C64FA9"/>
    <w:rsid w:val="00C723BC"/>
    <w:rsid w:val="00C73F6E"/>
    <w:rsid w:val="00C76286"/>
    <w:rsid w:val="00C8050E"/>
    <w:rsid w:val="00C80D03"/>
    <w:rsid w:val="00C80D37"/>
    <w:rsid w:val="00C8151A"/>
    <w:rsid w:val="00C81770"/>
    <w:rsid w:val="00C82355"/>
    <w:rsid w:val="00C82609"/>
    <w:rsid w:val="00C859D4"/>
    <w:rsid w:val="00C85C0F"/>
    <w:rsid w:val="00C85D33"/>
    <w:rsid w:val="00C8795F"/>
    <w:rsid w:val="00C95FF7"/>
    <w:rsid w:val="00C975ED"/>
    <w:rsid w:val="00C97659"/>
    <w:rsid w:val="00CA1064"/>
    <w:rsid w:val="00CA2591"/>
    <w:rsid w:val="00CA2BD6"/>
    <w:rsid w:val="00CA5057"/>
    <w:rsid w:val="00CA55A0"/>
    <w:rsid w:val="00CA74EA"/>
    <w:rsid w:val="00CB16E6"/>
    <w:rsid w:val="00CB285C"/>
    <w:rsid w:val="00CB667B"/>
    <w:rsid w:val="00CB6EF7"/>
    <w:rsid w:val="00CB7A46"/>
    <w:rsid w:val="00CC0A4C"/>
    <w:rsid w:val="00CC3806"/>
    <w:rsid w:val="00CC63E7"/>
    <w:rsid w:val="00CC76CE"/>
    <w:rsid w:val="00CD0ABD"/>
    <w:rsid w:val="00CD1562"/>
    <w:rsid w:val="00CD259C"/>
    <w:rsid w:val="00CD57EF"/>
    <w:rsid w:val="00CE0FEE"/>
    <w:rsid w:val="00CE2DF1"/>
    <w:rsid w:val="00CE3DDC"/>
    <w:rsid w:val="00CE63EE"/>
    <w:rsid w:val="00CF0C93"/>
    <w:rsid w:val="00CF16FB"/>
    <w:rsid w:val="00CF2295"/>
    <w:rsid w:val="00CF3BDE"/>
    <w:rsid w:val="00CF5724"/>
    <w:rsid w:val="00D07ABE"/>
    <w:rsid w:val="00D12917"/>
    <w:rsid w:val="00D143A8"/>
    <w:rsid w:val="00D21ACF"/>
    <w:rsid w:val="00D307A6"/>
    <w:rsid w:val="00D36C35"/>
    <w:rsid w:val="00D42073"/>
    <w:rsid w:val="00D472B8"/>
    <w:rsid w:val="00D53049"/>
    <w:rsid w:val="00D5432B"/>
    <w:rsid w:val="00D5494D"/>
    <w:rsid w:val="00D55BA2"/>
    <w:rsid w:val="00D574CA"/>
    <w:rsid w:val="00D57819"/>
    <w:rsid w:val="00D6072C"/>
    <w:rsid w:val="00D618A3"/>
    <w:rsid w:val="00D67305"/>
    <w:rsid w:val="00D673F0"/>
    <w:rsid w:val="00D72906"/>
    <w:rsid w:val="00D72BC8"/>
    <w:rsid w:val="00D73E07"/>
    <w:rsid w:val="00D75C0E"/>
    <w:rsid w:val="00D7791E"/>
    <w:rsid w:val="00D826B4"/>
    <w:rsid w:val="00D84566"/>
    <w:rsid w:val="00D862D5"/>
    <w:rsid w:val="00D92951"/>
    <w:rsid w:val="00D92FBF"/>
    <w:rsid w:val="00D94B05"/>
    <w:rsid w:val="00D9667F"/>
    <w:rsid w:val="00DA0F12"/>
    <w:rsid w:val="00DA3D06"/>
    <w:rsid w:val="00DA7172"/>
    <w:rsid w:val="00DB529B"/>
    <w:rsid w:val="00DB5542"/>
    <w:rsid w:val="00DB6B0C"/>
    <w:rsid w:val="00DB7D1B"/>
    <w:rsid w:val="00DC0CA2"/>
    <w:rsid w:val="00DC176F"/>
    <w:rsid w:val="00DC1FAA"/>
    <w:rsid w:val="00DC2B1D"/>
    <w:rsid w:val="00DC77AA"/>
    <w:rsid w:val="00DD1673"/>
    <w:rsid w:val="00DD3BD5"/>
    <w:rsid w:val="00DD6CDA"/>
    <w:rsid w:val="00DD6EB7"/>
    <w:rsid w:val="00DD76BA"/>
    <w:rsid w:val="00DE2E19"/>
    <w:rsid w:val="00DE316E"/>
    <w:rsid w:val="00DE385C"/>
    <w:rsid w:val="00DE6B30"/>
    <w:rsid w:val="00DF1154"/>
    <w:rsid w:val="00DF15D7"/>
    <w:rsid w:val="00DF6CC2"/>
    <w:rsid w:val="00E006E4"/>
    <w:rsid w:val="00E00E3C"/>
    <w:rsid w:val="00E027C0"/>
    <w:rsid w:val="00E02AAD"/>
    <w:rsid w:val="00E0769B"/>
    <w:rsid w:val="00E07E4A"/>
    <w:rsid w:val="00E109DB"/>
    <w:rsid w:val="00E22BE8"/>
    <w:rsid w:val="00E33B8F"/>
    <w:rsid w:val="00E44336"/>
    <w:rsid w:val="00E53C1B"/>
    <w:rsid w:val="00E54D26"/>
    <w:rsid w:val="00E5708C"/>
    <w:rsid w:val="00E610D6"/>
    <w:rsid w:val="00E6207A"/>
    <w:rsid w:val="00E62BD3"/>
    <w:rsid w:val="00E65013"/>
    <w:rsid w:val="00E71C91"/>
    <w:rsid w:val="00E735C8"/>
    <w:rsid w:val="00E74E87"/>
    <w:rsid w:val="00E80182"/>
    <w:rsid w:val="00E8027B"/>
    <w:rsid w:val="00E81437"/>
    <w:rsid w:val="00E873C2"/>
    <w:rsid w:val="00E9535F"/>
    <w:rsid w:val="00E958E3"/>
    <w:rsid w:val="00EA2CE4"/>
    <w:rsid w:val="00EA48D0"/>
    <w:rsid w:val="00EA6DCB"/>
    <w:rsid w:val="00EB2CB7"/>
    <w:rsid w:val="00EB5ADB"/>
    <w:rsid w:val="00ED3F89"/>
    <w:rsid w:val="00ED6FC5"/>
    <w:rsid w:val="00EE07E0"/>
    <w:rsid w:val="00EE1497"/>
    <w:rsid w:val="00EE2AF3"/>
    <w:rsid w:val="00EE55B2"/>
    <w:rsid w:val="00EE7DA9"/>
    <w:rsid w:val="00EF34D3"/>
    <w:rsid w:val="00EF6B9E"/>
    <w:rsid w:val="00F04FF6"/>
    <w:rsid w:val="00F05585"/>
    <w:rsid w:val="00F109FC"/>
    <w:rsid w:val="00F16847"/>
    <w:rsid w:val="00F2561F"/>
    <w:rsid w:val="00F2637D"/>
    <w:rsid w:val="00F2795B"/>
    <w:rsid w:val="00F309F3"/>
    <w:rsid w:val="00F342FD"/>
    <w:rsid w:val="00F34E9E"/>
    <w:rsid w:val="00F41684"/>
    <w:rsid w:val="00F43BEC"/>
    <w:rsid w:val="00F44755"/>
    <w:rsid w:val="00F455E0"/>
    <w:rsid w:val="00F45E7C"/>
    <w:rsid w:val="00F46814"/>
    <w:rsid w:val="00F52CA3"/>
    <w:rsid w:val="00F5458D"/>
    <w:rsid w:val="00F54F3A"/>
    <w:rsid w:val="00F55A82"/>
    <w:rsid w:val="00F613DF"/>
    <w:rsid w:val="00F65695"/>
    <w:rsid w:val="00F659E1"/>
    <w:rsid w:val="00F71BD3"/>
    <w:rsid w:val="00F808C5"/>
    <w:rsid w:val="00F832E1"/>
    <w:rsid w:val="00F85369"/>
    <w:rsid w:val="00F93DC9"/>
    <w:rsid w:val="00F94872"/>
    <w:rsid w:val="00F967E0"/>
    <w:rsid w:val="00F96A6A"/>
    <w:rsid w:val="00F97A4E"/>
    <w:rsid w:val="00F97A64"/>
    <w:rsid w:val="00FA5D88"/>
    <w:rsid w:val="00FA6D0A"/>
    <w:rsid w:val="00FA751A"/>
    <w:rsid w:val="00FB0152"/>
    <w:rsid w:val="00FB1482"/>
    <w:rsid w:val="00FB1A63"/>
    <w:rsid w:val="00FB33E4"/>
    <w:rsid w:val="00FB48E5"/>
    <w:rsid w:val="00FB6C2B"/>
    <w:rsid w:val="00FC124F"/>
    <w:rsid w:val="00FC18E0"/>
    <w:rsid w:val="00FC20C3"/>
    <w:rsid w:val="00FC29BA"/>
    <w:rsid w:val="00FC2EF2"/>
    <w:rsid w:val="00FC4DC5"/>
    <w:rsid w:val="00FC64E4"/>
    <w:rsid w:val="00FD3B71"/>
    <w:rsid w:val="00FD424A"/>
    <w:rsid w:val="00FD529F"/>
    <w:rsid w:val="00FD554D"/>
    <w:rsid w:val="00FD5B24"/>
    <w:rsid w:val="00FD6205"/>
    <w:rsid w:val="00FD7775"/>
    <w:rsid w:val="00FE31E9"/>
    <w:rsid w:val="00FE362B"/>
    <w:rsid w:val="00FE37EF"/>
    <w:rsid w:val="00FE4DE4"/>
    <w:rsid w:val="00FE5C16"/>
    <w:rsid w:val="00FF0B23"/>
    <w:rsid w:val="00FF373C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28C4E4"/>
  <w15:docId w15:val="{0F410EDF-0140-4073-A981-EC21E69B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E637E6"/>
    <w:rPr>
      <w:rFonts w:ascii="Tahoma" w:hAnsi="Tahoma"/>
      <w:sz w:val="16"/>
      <w:szCs w:val="16"/>
    </w:rPr>
  </w:style>
  <w:style w:type="character" w:customStyle="1" w:styleId="a9">
    <w:name w:val="註解方塊文字 字元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iPriority w:val="99"/>
    <w:unhideWhenUsed/>
    <w:rsid w:val="00DE634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ac">
    <w:name w:val="註解文字 字元"/>
    <w:link w:val="ab"/>
    <w:uiPriority w:val="99"/>
    <w:rsid w:val="00DE6345"/>
    <w:rPr>
      <w:rFonts w:ascii="Calibri" w:hAnsi="Calibri"/>
    </w:rPr>
  </w:style>
  <w:style w:type="paragraph" w:styleId="We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d">
    <w:name w:val="annotation subject"/>
    <w:basedOn w:val="ab"/>
    <w:next w:val="ab"/>
    <w:link w:val="ae"/>
    <w:rsid w:val="00FD24D4"/>
    <w:pPr>
      <w:spacing w:after="0"/>
    </w:pPr>
    <w:rPr>
      <w:b/>
      <w:bCs/>
    </w:rPr>
  </w:style>
  <w:style w:type="character" w:customStyle="1" w:styleId="ae">
    <w:name w:val="註解主旨 字元"/>
    <w:link w:val="ad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f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0">
    <w:name w:val="Placeholder Text"/>
    <w:basedOn w:val="a0"/>
    <w:uiPriority w:val="99"/>
    <w:semiHidden/>
    <w:rsid w:val="00FF7EE7"/>
    <w:rPr>
      <w:color w:val="808080"/>
    </w:rPr>
  </w:style>
  <w:style w:type="paragraph" w:styleId="af1">
    <w:name w:val="List Paragraph"/>
    <w:basedOn w:val="a"/>
    <w:uiPriority w:val="1"/>
    <w:qFormat/>
    <w:rsid w:val="00884237"/>
    <w:pPr>
      <w:ind w:leftChars="400" w:left="800"/>
    </w:pPr>
  </w:style>
  <w:style w:type="paragraph" w:styleId="af2">
    <w:name w:val="Bibliography"/>
    <w:basedOn w:val="a"/>
    <w:next w:val="a"/>
    <w:uiPriority w:val="37"/>
    <w:unhideWhenUsed/>
    <w:rsid w:val="00452F45"/>
    <w:rPr>
      <w:rFonts w:eastAsia="Times New Roman"/>
    </w:rPr>
  </w:style>
  <w:style w:type="character" w:customStyle="1" w:styleId="SC9192528">
    <w:name w:val="SC.9.192528"/>
    <w:uiPriority w:val="99"/>
    <w:rsid w:val="00735C87"/>
    <w:rPr>
      <w:b/>
      <w:bCs/>
      <w:color w:val="000000"/>
      <w:sz w:val="20"/>
      <w:szCs w:val="20"/>
    </w:rPr>
  </w:style>
  <w:style w:type="paragraph" w:customStyle="1" w:styleId="Default">
    <w:name w:val="Default"/>
    <w:rsid w:val="001D20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P10200743">
    <w:name w:val="SP.10.200743"/>
    <w:basedOn w:val="Default"/>
    <w:next w:val="Default"/>
    <w:uiPriority w:val="99"/>
    <w:rsid w:val="001D20B8"/>
    <w:rPr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1D20B8"/>
    <w:rPr>
      <w:color w:val="auto"/>
    </w:rPr>
  </w:style>
  <w:style w:type="character" w:customStyle="1" w:styleId="SC10323594">
    <w:name w:val="SC.10.323594"/>
    <w:uiPriority w:val="99"/>
    <w:rsid w:val="001D20B8"/>
    <w:rPr>
      <w:b/>
      <w:bCs/>
      <w:color w:val="000000"/>
      <w:sz w:val="22"/>
      <w:szCs w:val="22"/>
    </w:rPr>
  </w:style>
  <w:style w:type="paragraph" w:customStyle="1" w:styleId="SP10200705">
    <w:name w:val="SP.10.200705"/>
    <w:basedOn w:val="Default"/>
    <w:next w:val="Default"/>
    <w:uiPriority w:val="99"/>
    <w:rsid w:val="001D20B8"/>
    <w:rPr>
      <w:color w:val="auto"/>
    </w:rPr>
  </w:style>
  <w:style w:type="character" w:customStyle="1" w:styleId="SC10323600">
    <w:name w:val="SC.10.323600"/>
    <w:uiPriority w:val="99"/>
    <w:rsid w:val="001D20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10200778">
    <w:name w:val="SP.10.200778"/>
    <w:basedOn w:val="Default"/>
    <w:next w:val="Default"/>
    <w:uiPriority w:val="99"/>
    <w:rsid w:val="001D20B8"/>
    <w:rPr>
      <w:color w:val="auto"/>
    </w:rPr>
  </w:style>
  <w:style w:type="character" w:customStyle="1" w:styleId="SC10323592">
    <w:name w:val="SC.10.323592"/>
    <w:uiPriority w:val="99"/>
    <w:rsid w:val="001D20B8"/>
    <w:rPr>
      <w:rFonts w:ascii="Times New Roman" w:hAnsi="Times New Roman" w:cs="Times New Roman"/>
      <w:color w:val="000000"/>
      <w:sz w:val="18"/>
      <w:szCs w:val="18"/>
    </w:rPr>
  </w:style>
  <w:style w:type="character" w:styleId="af3">
    <w:name w:val="Emphasis"/>
    <w:aliases w:val="Editor"/>
    <w:qFormat/>
    <w:rsid w:val="00EE07E0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styleId="af4">
    <w:name w:val="Body Text"/>
    <w:basedOn w:val="a"/>
    <w:link w:val="af5"/>
    <w:unhideWhenUsed/>
    <w:rsid w:val="00CB16E6"/>
    <w:pPr>
      <w:spacing w:after="120"/>
    </w:pPr>
  </w:style>
  <w:style w:type="character" w:customStyle="1" w:styleId="af5">
    <w:name w:val="本文 字元"/>
    <w:basedOn w:val="a0"/>
    <w:link w:val="af4"/>
    <w:rsid w:val="00CB16E6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2E2B88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monajem\Documents\Docs\IEEE%20802.11\11be\Source\TGbe_Cl_09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9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67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68</b:RefOrder>
  </b:Source>
</b:Sources>
</file>

<file path=customXml/itemProps1.xml><?xml version="1.0" encoding="utf-8"?>
<ds:datastoreItem xmlns:ds="http://schemas.openxmlformats.org/officeDocument/2006/customXml" ds:itemID="{BB2AC248-5459-41CB-862D-469BAD44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4253</TotalTime>
  <Pages>5</Pages>
  <Words>1314</Words>
  <Characters>7490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LB205</vt:lpstr>
      <vt:lpstr>doc.: IEEE 802.11-12/1234r0</vt:lpstr>
    </vt:vector>
  </TitlesOfParts>
  <Company>Cisco Systems</Company>
  <LinksUpToDate>false</LinksUpToDate>
  <CharactersWithSpaces>8787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LB205</dc:title>
  <dc:subject>Submission</dc:subject>
  <dc:creator>Alfred Asterjadhi</dc:creator>
  <cp:keywords>January 2014, CTPClassification=CTP_IC:VisualMarkings=</cp:keywords>
  <dc:description/>
  <cp:lastModifiedBy>Frank Hsu (徐建芳)</cp:lastModifiedBy>
  <cp:revision>11</cp:revision>
  <cp:lastPrinted>2010-05-04T03:47:00Z</cp:lastPrinted>
  <dcterms:created xsi:type="dcterms:W3CDTF">2022-10-21T01:32:00Z</dcterms:created>
  <dcterms:modified xsi:type="dcterms:W3CDTF">2022-10-24T01:42:00Z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-1764912463</vt:i4>
  </property>
  <property fmtid="{D5CDD505-2E9C-101B-9397-08002B2CF9AE}" pid="3" name="_NewReviewCycle">
    <vt:lpwstr/>
  </property>
  <property fmtid="{D5CDD505-2E9C-101B-9397-08002B2CF9AE}" pid="4" name="_EmailSubject">
    <vt:lpwstr>DensiFi Spec writing assignment</vt:lpwstr>
  </property>
  <property fmtid="{D5CDD505-2E9C-101B-9397-08002B2CF9AE}" pid="5" name="_AuthorEmail">
    <vt:lpwstr>smerlin@qti.qualcomm.com</vt:lpwstr>
  </property>
  <property fmtid="{D5CDD505-2E9C-101B-9397-08002B2CF9AE}" pid="6" name="_AuthorEmailDisplayName">
    <vt:lpwstr>Merlin, Simone</vt:lpwstr>
  </property>
  <property fmtid="{D5CDD505-2E9C-101B-9397-08002B2CF9AE}" pid="7" name="_PreviousAdHocReviewCycleID">
    <vt:i4>1788180650</vt:i4>
  </property>
  <property fmtid="{D5CDD505-2E9C-101B-9397-08002B2CF9AE}" pid="8" name="_ReviewingToolsShownOnce">
    <vt:lpwstr/>
  </property>
  <property fmtid="{D5CDD505-2E9C-101B-9397-08002B2CF9AE}" pid="9" name="TitusGUID">
    <vt:lpwstr>e3a010b6-9a63-4981-b5a0-f2fd54687257</vt:lpwstr>
  </property>
  <property fmtid="{D5CDD505-2E9C-101B-9397-08002B2CF9AE}" pid="10" name="CTP_BU">
    <vt:lpwstr>NEXT GEN AND STANDARDS GROUP</vt:lpwstr>
  </property>
  <property fmtid="{D5CDD505-2E9C-101B-9397-08002B2CF9AE}" pid="11" name="CTP_TimeStamp">
    <vt:lpwstr>2017-10-23 18:23:22Z</vt:lpwstr>
  </property>
  <property fmtid="{D5CDD505-2E9C-101B-9397-08002B2CF9AE}" pid="12" name="CTPClassification">
    <vt:lpwstr>CTP_IC</vt:lpwstr>
  </property>
  <property fmtid="{D5CDD505-2E9C-101B-9397-08002B2CF9AE}" pid="13" name="MSIP_Label_83bcef13-7cac-433f-ba1d-47a323951816_Enabled">
    <vt:lpwstr>true</vt:lpwstr>
  </property>
  <property fmtid="{D5CDD505-2E9C-101B-9397-08002B2CF9AE}" pid="14" name="MSIP_Label_83bcef13-7cac-433f-ba1d-47a323951816_SetDate">
    <vt:lpwstr>2022-09-28T06:54:55Z</vt:lpwstr>
  </property>
  <property fmtid="{D5CDD505-2E9C-101B-9397-08002B2CF9AE}" pid="15" name="MSIP_Label_83bcef13-7cac-433f-ba1d-47a323951816_Method">
    <vt:lpwstr>Privileged</vt:lpwstr>
  </property>
  <property fmtid="{D5CDD505-2E9C-101B-9397-08002B2CF9AE}" pid="16" name="MSIP_Label_83bcef13-7cac-433f-ba1d-47a323951816_Name">
    <vt:lpwstr>MTK_Unclassified</vt:lpwstr>
  </property>
  <property fmtid="{D5CDD505-2E9C-101B-9397-08002B2CF9AE}" pid="17" name="MSIP_Label_83bcef13-7cac-433f-ba1d-47a323951816_SiteId">
    <vt:lpwstr>a7687ede-7a6b-4ef6-bace-642f677fbe31</vt:lpwstr>
  </property>
  <property fmtid="{D5CDD505-2E9C-101B-9397-08002B2CF9AE}" pid="18" name="MSIP_Label_83bcef13-7cac-433f-ba1d-47a323951816_ActionId">
    <vt:lpwstr>bf011b0e-d2a3-42ee-b9ca-547f29c81931</vt:lpwstr>
  </property>
  <property fmtid="{D5CDD505-2E9C-101B-9397-08002B2CF9AE}" pid="19" name="MSIP_Label_83bcef13-7cac-433f-ba1d-47a323951816_ContentBits">
    <vt:lpwstr>0</vt:lpwstr>
  </property>
</Properties>
</file>