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5200C63A" w:rsidR="008717CE" w:rsidRPr="00183F4C" w:rsidRDefault="00F952BC" w:rsidP="00B57C88">
            <w:pPr>
              <w:pStyle w:val="T2"/>
              <w:rPr>
                <w:lang w:eastAsia="ko-KR"/>
              </w:rPr>
            </w:pPr>
            <w:r>
              <w:rPr>
                <w:lang w:eastAsia="ko-KR"/>
              </w:rPr>
              <w:t>LB266</w:t>
            </w:r>
            <w:r w:rsidR="0080510E">
              <w:rPr>
                <w:lang w:eastAsia="ko-KR"/>
              </w:rPr>
              <w:t xml:space="preserve"> Comment Resolution </w:t>
            </w:r>
            <w:r w:rsidR="009C5D5E">
              <w:rPr>
                <w:lang w:eastAsia="ko-KR"/>
              </w:rPr>
              <w:t xml:space="preserve">Clause </w:t>
            </w:r>
            <w:r w:rsidR="001342F2">
              <w:rPr>
                <w:lang w:eastAsia="ko-KR"/>
              </w:rPr>
              <w:t>35.3.17</w:t>
            </w:r>
            <w:r>
              <w:rPr>
                <w:lang w:eastAsia="ko-KR"/>
              </w:rPr>
              <w:t xml:space="preserve"> </w:t>
            </w:r>
            <w:r w:rsidR="00843754">
              <w:rPr>
                <w:lang w:eastAsia="ko-KR"/>
              </w:rPr>
              <w:t>EMLSR</w:t>
            </w:r>
            <w:r w:rsidR="001342F2">
              <w:rPr>
                <w:lang w:eastAsia="ko-KR"/>
              </w:rPr>
              <w:t xml:space="preserve"> Part</w:t>
            </w:r>
            <w:r w:rsidR="0063748C">
              <w:rPr>
                <w:lang w:eastAsia="ko-KR"/>
              </w:rPr>
              <w:t>2</w:t>
            </w:r>
          </w:p>
        </w:tc>
      </w:tr>
      <w:tr w:rsidR="00DE584F" w:rsidRPr="00183F4C" w14:paraId="2321CEA9" w14:textId="77777777" w:rsidTr="00E37786">
        <w:trPr>
          <w:trHeight w:val="359"/>
          <w:jc w:val="center"/>
        </w:trPr>
        <w:tc>
          <w:tcPr>
            <w:tcW w:w="9576" w:type="dxa"/>
            <w:gridSpan w:val="5"/>
            <w:vAlign w:val="center"/>
          </w:tcPr>
          <w:p w14:paraId="380E9974" w14:textId="638D480E"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944888">
              <w:rPr>
                <w:b w:val="0"/>
                <w:sz w:val="20"/>
              </w:rPr>
              <w:t>2</w:t>
            </w:r>
            <w:r w:rsidRPr="00183F4C">
              <w:rPr>
                <w:b w:val="0"/>
                <w:sz w:val="20"/>
              </w:rPr>
              <w:t>-</w:t>
            </w:r>
            <w:r w:rsidR="00FE3099">
              <w:rPr>
                <w:b w:val="0"/>
                <w:sz w:val="20"/>
              </w:rPr>
              <w:t>8</w:t>
            </w:r>
            <w:r>
              <w:rPr>
                <w:rFonts w:hint="eastAsia"/>
                <w:b w:val="0"/>
                <w:sz w:val="20"/>
                <w:lang w:eastAsia="ko-KR"/>
              </w:rPr>
              <w:t>-</w:t>
            </w:r>
            <w:r w:rsidR="00FE3099">
              <w:rPr>
                <w:b w:val="0"/>
                <w:sz w:val="20"/>
                <w:lang w:eastAsia="ko-KR"/>
              </w:rPr>
              <w:t>4</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FC157DB"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65D1E169"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08DB93C0" w14:textId="3F792016" w:rsidR="00D229A7"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2D2E10">
        <w:rPr>
          <w:sz w:val="20"/>
          <w:szCs w:val="22"/>
          <w:lang w:eastAsia="ko-KR"/>
        </w:rPr>
        <w:t>comment resolution</w:t>
      </w:r>
      <w:r w:rsidR="00C814DF">
        <w:rPr>
          <w:sz w:val="20"/>
          <w:szCs w:val="22"/>
          <w:lang w:eastAsia="ko-KR"/>
        </w:rPr>
        <w:t>(</w:t>
      </w:r>
      <w:r w:rsidR="002D2E10">
        <w:rPr>
          <w:sz w:val="20"/>
          <w:szCs w:val="22"/>
          <w:lang w:eastAsia="ko-KR"/>
        </w:rPr>
        <w:t>s</w:t>
      </w:r>
      <w:r w:rsidR="00C814DF">
        <w:rPr>
          <w:sz w:val="20"/>
          <w:szCs w:val="22"/>
          <w:lang w:eastAsia="ko-KR"/>
        </w:rPr>
        <w:t>)</w:t>
      </w:r>
      <w:r w:rsidR="002D2E10">
        <w:rPr>
          <w:sz w:val="20"/>
          <w:szCs w:val="22"/>
          <w:lang w:eastAsia="ko-KR"/>
        </w:rPr>
        <w:t xml:space="preserve"> for the following </w:t>
      </w:r>
      <w:r w:rsidR="00125DC7">
        <w:rPr>
          <w:sz w:val="20"/>
          <w:szCs w:val="22"/>
          <w:lang w:eastAsia="ko-KR"/>
        </w:rPr>
        <w:t>3</w:t>
      </w:r>
      <w:r w:rsidR="002030D4">
        <w:rPr>
          <w:sz w:val="20"/>
          <w:szCs w:val="22"/>
          <w:lang w:eastAsia="ko-KR"/>
        </w:rPr>
        <w:t>6</w:t>
      </w:r>
      <w:r w:rsidR="00B314AB">
        <w:rPr>
          <w:sz w:val="20"/>
          <w:szCs w:val="22"/>
          <w:lang w:eastAsia="ko-KR"/>
        </w:rPr>
        <w:t xml:space="preserve"> </w:t>
      </w:r>
      <w:r w:rsidR="002D2E10">
        <w:rPr>
          <w:sz w:val="20"/>
          <w:szCs w:val="22"/>
          <w:lang w:eastAsia="ko-KR"/>
        </w:rPr>
        <w:t>CID</w:t>
      </w:r>
      <w:r w:rsidR="00C814DF">
        <w:rPr>
          <w:sz w:val="20"/>
          <w:szCs w:val="22"/>
          <w:lang w:eastAsia="ko-KR"/>
        </w:rPr>
        <w:t>(</w:t>
      </w:r>
      <w:r w:rsidR="002D2E10">
        <w:rPr>
          <w:sz w:val="20"/>
          <w:szCs w:val="22"/>
          <w:lang w:eastAsia="ko-KR"/>
        </w:rPr>
        <w:t>s</w:t>
      </w:r>
      <w:r w:rsidR="00C814DF">
        <w:rPr>
          <w:sz w:val="20"/>
          <w:szCs w:val="22"/>
          <w:lang w:eastAsia="ko-KR"/>
        </w:rPr>
        <w:t>)</w:t>
      </w:r>
      <w:r w:rsidR="00FC4B9D">
        <w:rPr>
          <w:sz w:val="20"/>
          <w:szCs w:val="22"/>
          <w:lang w:eastAsia="ko-KR"/>
        </w:rPr>
        <w:t xml:space="preserve"> received in </w:t>
      </w:r>
      <w:r w:rsidR="00670E41">
        <w:rPr>
          <w:sz w:val="20"/>
          <w:szCs w:val="22"/>
          <w:lang w:eastAsia="ko-KR"/>
        </w:rPr>
        <w:t>LB266</w:t>
      </w:r>
      <w:r w:rsidR="002D2E10">
        <w:rPr>
          <w:sz w:val="20"/>
          <w:szCs w:val="22"/>
          <w:lang w:eastAsia="ko-KR"/>
        </w:rPr>
        <w:t xml:space="preserve"> </w:t>
      </w:r>
      <w:r w:rsidR="00D343CA">
        <w:rPr>
          <w:sz w:val="20"/>
          <w:szCs w:val="22"/>
          <w:lang w:eastAsia="ko-KR"/>
        </w:rPr>
        <w:t xml:space="preserve">on </w:t>
      </w:r>
      <w:proofErr w:type="spellStart"/>
      <w:r w:rsidR="00D343CA">
        <w:rPr>
          <w:sz w:val="20"/>
          <w:szCs w:val="22"/>
          <w:lang w:eastAsia="ko-KR"/>
        </w:rPr>
        <w:t>TGbe</w:t>
      </w:r>
      <w:proofErr w:type="spellEnd"/>
      <w:r w:rsidR="00D343CA">
        <w:rPr>
          <w:sz w:val="20"/>
          <w:szCs w:val="22"/>
          <w:lang w:eastAsia="ko-KR"/>
        </w:rPr>
        <w:t xml:space="preserve"> D</w:t>
      </w:r>
      <w:r w:rsidR="00670E41">
        <w:rPr>
          <w:sz w:val="20"/>
          <w:szCs w:val="22"/>
          <w:lang w:eastAsia="ko-KR"/>
        </w:rPr>
        <w:t>2</w:t>
      </w:r>
      <w:r w:rsidR="00D343CA">
        <w:rPr>
          <w:sz w:val="20"/>
          <w:szCs w:val="22"/>
          <w:lang w:eastAsia="ko-KR"/>
        </w:rPr>
        <w:t xml:space="preserve">.0 </w:t>
      </w:r>
      <w:r w:rsidR="0080510E">
        <w:rPr>
          <w:sz w:val="20"/>
          <w:szCs w:val="22"/>
          <w:lang w:eastAsia="ko-KR"/>
        </w:rPr>
        <w:t xml:space="preserve">related to </w:t>
      </w:r>
      <w:r w:rsidR="00692590">
        <w:rPr>
          <w:sz w:val="20"/>
          <w:szCs w:val="22"/>
          <w:lang w:eastAsia="ko-KR"/>
        </w:rPr>
        <w:t>35.3.17</w:t>
      </w:r>
      <w:r w:rsidR="0028276D">
        <w:rPr>
          <w:sz w:val="20"/>
          <w:szCs w:val="22"/>
          <w:lang w:eastAsia="ko-KR"/>
        </w:rPr>
        <w:t xml:space="preserve"> </w:t>
      </w:r>
      <w:r w:rsidR="00A5181B">
        <w:rPr>
          <w:sz w:val="20"/>
          <w:szCs w:val="22"/>
          <w:lang w:eastAsia="ko-KR"/>
        </w:rPr>
        <w:t>EML</w:t>
      </w:r>
      <w:r w:rsidR="00692590">
        <w:rPr>
          <w:sz w:val="20"/>
          <w:szCs w:val="22"/>
          <w:lang w:eastAsia="ko-KR"/>
        </w:rPr>
        <w:t>S</w:t>
      </w:r>
      <w:r w:rsidR="0063748C">
        <w:rPr>
          <w:sz w:val="20"/>
          <w:szCs w:val="22"/>
          <w:lang w:eastAsia="ko-KR"/>
        </w:rPr>
        <w:t>R</w:t>
      </w:r>
      <w:r w:rsidR="00A5181B">
        <w:rPr>
          <w:sz w:val="20"/>
          <w:szCs w:val="22"/>
          <w:lang w:eastAsia="ko-KR"/>
        </w:rPr>
        <w:t xml:space="preserve"> </w:t>
      </w:r>
      <w:r w:rsidR="00692590">
        <w:rPr>
          <w:sz w:val="20"/>
          <w:szCs w:val="22"/>
          <w:lang w:eastAsia="ko-KR"/>
        </w:rPr>
        <w:t>Operation</w:t>
      </w:r>
      <w:r w:rsidR="00D229A7">
        <w:rPr>
          <w:sz w:val="20"/>
          <w:szCs w:val="22"/>
          <w:lang w:eastAsia="ko-KR"/>
        </w:rPr>
        <w:t>:</w:t>
      </w:r>
    </w:p>
    <w:p w14:paraId="175EB96C" w14:textId="77777777" w:rsidR="00F2184F" w:rsidRDefault="00F2184F" w:rsidP="00535EBE">
      <w:pPr>
        <w:jc w:val="both"/>
        <w:rPr>
          <w:sz w:val="20"/>
          <w:szCs w:val="22"/>
          <w:lang w:eastAsia="ko-KR"/>
        </w:rPr>
      </w:pPr>
    </w:p>
    <w:p w14:paraId="1337505D" w14:textId="7C9340AC" w:rsidR="00F15427" w:rsidRDefault="00F2184F" w:rsidP="00F15427">
      <w:pPr>
        <w:jc w:val="both"/>
      </w:pPr>
      <w:r>
        <w:rPr>
          <w:sz w:val="20"/>
          <w:szCs w:val="22"/>
          <w:lang w:eastAsia="ko-KR"/>
        </w:rPr>
        <w:t>CIDs:</w:t>
      </w:r>
      <w:r w:rsidR="008A7E10" w:rsidRPr="008A7E10">
        <w:t xml:space="preserve"> </w:t>
      </w:r>
    </w:p>
    <w:p w14:paraId="75643E30" w14:textId="4B858E5A" w:rsidR="00027A4E" w:rsidRPr="00027A4E" w:rsidRDefault="00027A4E" w:rsidP="00027A4E">
      <w:pPr>
        <w:jc w:val="both"/>
        <w:rPr>
          <w:szCs w:val="18"/>
          <w:lang w:eastAsia="ko-KR"/>
        </w:rPr>
      </w:pPr>
      <w:r w:rsidRPr="00027A4E">
        <w:rPr>
          <w:szCs w:val="18"/>
          <w:lang w:eastAsia="ko-KR"/>
        </w:rPr>
        <w:t>13810</w:t>
      </w:r>
      <w:r w:rsidR="00DA02DD">
        <w:rPr>
          <w:szCs w:val="18"/>
          <w:lang w:eastAsia="ko-KR"/>
        </w:rPr>
        <w:t xml:space="preserve">, </w:t>
      </w:r>
      <w:r w:rsidRPr="00027A4E">
        <w:rPr>
          <w:szCs w:val="18"/>
          <w:lang w:eastAsia="ko-KR"/>
        </w:rPr>
        <w:t>12674</w:t>
      </w:r>
      <w:r w:rsidR="00DA02DD">
        <w:rPr>
          <w:szCs w:val="18"/>
          <w:lang w:eastAsia="ko-KR"/>
        </w:rPr>
        <w:t xml:space="preserve">, </w:t>
      </w:r>
      <w:r w:rsidRPr="00027A4E">
        <w:rPr>
          <w:szCs w:val="18"/>
          <w:lang w:eastAsia="ko-KR"/>
        </w:rPr>
        <w:t>13409</w:t>
      </w:r>
      <w:r w:rsidR="00DA02DD">
        <w:rPr>
          <w:szCs w:val="18"/>
          <w:lang w:eastAsia="ko-KR"/>
        </w:rPr>
        <w:t xml:space="preserve">, </w:t>
      </w:r>
      <w:r w:rsidRPr="00027A4E">
        <w:rPr>
          <w:szCs w:val="18"/>
          <w:lang w:eastAsia="ko-KR"/>
        </w:rPr>
        <w:t>10156</w:t>
      </w:r>
      <w:r w:rsidR="00DA02DD">
        <w:rPr>
          <w:szCs w:val="18"/>
          <w:lang w:eastAsia="ko-KR"/>
        </w:rPr>
        <w:t xml:space="preserve">, </w:t>
      </w:r>
      <w:r w:rsidRPr="00027A4E">
        <w:rPr>
          <w:szCs w:val="18"/>
          <w:lang w:eastAsia="ko-KR"/>
        </w:rPr>
        <w:t>10157</w:t>
      </w:r>
      <w:r w:rsidR="00DA02DD">
        <w:rPr>
          <w:szCs w:val="18"/>
          <w:lang w:eastAsia="ko-KR"/>
        </w:rPr>
        <w:t xml:space="preserve">, </w:t>
      </w:r>
      <w:r w:rsidRPr="00027A4E">
        <w:rPr>
          <w:szCs w:val="18"/>
          <w:lang w:eastAsia="ko-KR"/>
        </w:rPr>
        <w:t>10158</w:t>
      </w:r>
      <w:r w:rsidR="00DA02DD">
        <w:rPr>
          <w:szCs w:val="18"/>
          <w:lang w:eastAsia="ko-KR"/>
        </w:rPr>
        <w:t xml:space="preserve">, </w:t>
      </w:r>
      <w:r w:rsidRPr="00027A4E">
        <w:rPr>
          <w:szCs w:val="18"/>
          <w:lang w:eastAsia="ko-KR"/>
        </w:rPr>
        <w:t>14077</w:t>
      </w:r>
      <w:r w:rsidR="00DA02DD">
        <w:rPr>
          <w:szCs w:val="18"/>
          <w:lang w:eastAsia="ko-KR"/>
        </w:rPr>
        <w:t xml:space="preserve">, </w:t>
      </w:r>
      <w:r w:rsidRPr="00027A4E">
        <w:rPr>
          <w:szCs w:val="18"/>
          <w:lang w:eastAsia="ko-KR"/>
        </w:rPr>
        <w:t>12675</w:t>
      </w:r>
      <w:r w:rsidR="00DA02DD">
        <w:rPr>
          <w:szCs w:val="18"/>
          <w:lang w:eastAsia="ko-KR"/>
        </w:rPr>
        <w:t xml:space="preserve">, </w:t>
      </w:r>
      <w:r w:rsidRPr="00027A4E">
        <w:rPr>
          <w:szCs w:val="18"/>
          <w:lang w:eastAsia="ko-KR"/>
        </w:rPr>
        <w:t>11678</w:t>
      </w:r>
      <w:r w:rsidR="0040683A">
        <w:rPr>
          <w:szCs w:val="18"/>
          <w:lang w:eastAsia="ko-KR"/>
        </w:rPr>
        <w:t xml:space="preserve">, </w:t>
      </w:r>
      <w:r w:rsidRPr="00027A4E">
        <w:rPr>
          <w:szCs w:val="18"/>
          <w:lang w:eastAsia="ko-KR"/>
        </w:rPr>
        <w:t>11679</w:t>
      </w:r>
    </w:p>
    <w:p w14:paraId="27B1C24D" w14:textId="4CD63F2F" w:rsidR="00027A4E" w:rsidRPr="00027A4E" w:rsidRDefault="00027A4E" w:rsidP="00027A4E">
      <w:pPr>
        <w:jc w:val="both"/>
        <w:rPr>
          <w:szCs w:val="18"/>
          <w:lang w:eastAsia="ko-KR"/>
        </w:rPr>
      </w:pPr>
      <w:r w:rsidRPr="00027A4E">
        <w:rPr>
          <w:szCs w:val="18"/>
          <w:lang w:eastAsia="ko-KR"/>
        </w:rPr>
        <w:t>11456</w:t>
      </w:r>
      <w:r w:rsidR="0040683A">
        <w:rPr>
          <w:szCs w:val="18"/>
          <w:lang w:eastAsia="ko-KR"/>
        </w:rPr>
        <w:t xml:space="preserve">, </w:t>
      </w:r>
      <w:r w:rsidRPr="00027A4E">
        <w:rPr>
          <w:szCs w:val="18"/>
          <w:lang w:eastAsia="ko-KR"/>
        </w:rPr>
        <w:t>11582</w:t>
      </w:r>
      <w:r w:rsidR="0040683A">
        <w:rPr>
          <w:szCs w:val="18"/>
          <w:lang w:eastAsia="ko-KR"/>
        </w:rPr>
        <w:t xml:space="preserve">, </w:t>
      </w:r>
      <w:r w:rsidRPr="00027A4E">
        <w:rPr>
          <w:szCs w:val="18"/>
          <w:lang w:eastAsia="ko-KR"/>
        </w:rPr>
        <w:t>13414</w:t>
      </w:r>
      <w:r w:rsidR="0040683A">
        <w:rPr>
          <w:szCs w:val="18"/>
          <w:lang w:eastAsia="ko-KR"/>
        </w:rPr>
        <w:t xml:space="preserve">, </w:t>
      </w:r>
      <w:r w:rsidRPr="00027A4E">
        <w:rPr>
          <w:szCs w:val="18"/>
          <w:lang w:eastAsia="ko-KR"/>
        </w:rPr>
        <w:t>13412</w:t>
      </w:r>
      <w:r w:rsidR="0040683A">
        <w:rPr>
          <w:szCs w:val="18"/>
          <w:lang w:eastAsia="ko-KR"/>
        </w:rPr>
        <w:t xml:space="preserve">, </w:t>
      </w:r>
      <w:r w:rsidRPr="00027A4E">
        <w:rPr>
          <w:szCs w:val="18"/>
          <w:lang w:eastAsia="ko-KR"/>
        </w:rPr>
        <w:t>13811</w:t>
      </w:r>
      <w:r w:rsidR="0040683A">
        <w:rPr>
          <w:szCs w:val="18"/>
          <w:lang w:eastAsia="ko-KR"/>
        </w:rPr>
        <w:t xml:space="preserve">, </w:t>
      </w:r>
      <w:r w:rsidRPr="00027A4E">
        <w:rPr>
          <w:szCs w:val="18"/>
          <w:lang w:eastAsia="ko-KR"/>
        </w:rPr>
        <w:t>14001</w:t>
      </w:r>
      <w:r w:rsidR="0040683A">
        <w:rPr>
          <w:szCs w:val="18"/>
          <w:lang w:eastAsia="ko-KR"/>
        </w:rPr>
        <w:t xml:space="preserve">, </w:t>
      </w:r>
      <w:r w:rsidRPr="00027A4E">
        <w:rPr>
          <w:szCs w:val="18"/>
          <w:lang w:eastAsia="ko-KR"/>
        </w:rPr>
        <w:t>13415</w:t>
      </w:r>
      <w:r w:rsidR="0040683A">
        <w:rPr>
          <w:szCs w:val="18"/>
          <w:lang w:eastAsia="ko-KR"/>
        </w:rPr>
        <w:t xml:space="preserve">, </w:t>
      </w:r>
      <w:r w:rsidRPr="00027A4E">
        <w:rPr>
          <w:szCs w:val="18"/>
          <w:lang w:eastAsia="ko-KR"/>
        </w:rPr>
        <w:t>12677</w:t>
      </w:r>
      <w:r w:rsidR="0040683A">
        <w:rPr>
          <w:szCs w:val="18"/>
          <w:lang w:eastAsia="ko-KR"/>
        </w:rPr>
        <w:t xml:space="preserve">, </w:t>
      </w:r>
      <w:r w:rsidRPr="00027A4E">
        <w:rPr>
          <w:szCs w:val="18"/>
          <w:lang w:eastAsia="ko-KR"/>
        </w:rPr>
        <w:t>13417</w:t>
      </w:r>
      <w:r w:rsidR="0040683A">
        <w:rPr>
          <w:szCs w:val="18"/>
          <w:lang w:eastAsia="ko-KR"/>
        </w:rPr>
        <w:t xml:space="preserve">, </w:t>
      </w:r>
      <w:r w:rsidRPr="00027A4E">
        <w:rPr>
          <w:szCs w:val="18"/>
          <w:lang w:eastAsia="ko-KR"/>
        </w:rPr>
        <w:t>10130</w:t>
      </w:r>
    </w:p>
    <w:p w14:paraId="60301456" w14:textId="5DDB7264" w:rsidR="00027A4E" w:rsidRPr="00027A4E" w:rsidRDefault="00027A4E" w:rsidP="00027A4E">
      <w:pPr>
        <w:jc w:val="both"/>
        <w:rPr>
          <w:szCs w:val="18"/>
          <w:lang w:eastAsia="ko-KR"/>
        </w:rPr>
      </w:pPr>
      <w:r w:rsidRPr="00027A4E">
        <w:rPr>
          <w:szCs w:val="18"/>
          <w:lang w:eastAsia="ko-KR"/>
        </w:rPr>
        <w:t>11457</w:t>
      </w:r>
      <w:r w:rsidR="0040683A">
        <w:rPr>
          <w:szCs w:val="18"/>
          <w:lang w:eastAsia="ko-KR"/>
        </w:rPr>
        <w:t xml:space="preserve">, </w:t>
      </w:r>
      <w:r w:rsidR="00DA02DD">
        <w:rPr>
          <w:szCs w:val="18"/>
          <w:lang w:eastAsia="ko-KR"/>
        </w:rPr>
        <w:t>10479</w:t>
      </w:r>
      <w:r w:rsidR="0040683A">
        <w:rPr>
          <w:szCs w:val="18"/>
          <w:lang w:eastAsia="ko-KR"/>
        </w:rPr>
        <w:t xml:space="preserve">, </w:t>
      </w:r>
      <w:r w:rsidRPr="00027A4E">
        <w:rPr>
          <w:szCs w:val="18"/>
          <w:lang w:eastAsia="ko-KR"/>
        </w:rPr>
        <w:t>12425</w:t>
      </w:r>
      <w:r w:rsidR="0040683A">
        <w:rPr>
          <w:szCs w:val="18"/>
          <w:lang w:eastAsia="ko-KR"/>
        </w:rPr>
        <w:t xml:space="preserve">, </w:t>
      </w:r>
      <w:r w:rsidRPr="00027A4E">
        <w:rPr>
          <w:szCs w:val="18"/>
          <w:lang w:eastAsia="ko-KR"/>
        </w:rPr>
        <w:t>13858</w:t>
      </w:r>
      <w:r w:rsidR="0040683A">
        <w:rPr>
          <w:szCs w:val="18"/>
          <w:lang w:eastAsia="ko-KR"/>
        </w:rPr>
        <w:t xml:space="preserve">, </w:t>
      </w:r>
      <w:r w:rsidRPr="00027A4E">
        <w:rPr>
          <w:szCs w:val="18"/>
          <w:lang w:eastAsia="ko-KR"/>
        </w:rPr>
        <w:t>14078</w:t>
      </w:r>
      <w:r w:rsidR="0040683A">
        <w:rPr>
          <w:szCs w:val="18"/>
          <w:lang w:eastAsia="ko-KR"/>
        </w:rPr>
        <w:t xml:space="preserve">, </w:t>
      </w:r>
      <w:r w:rsidRPr="00027A4E">
        <w:rPr>
          <w:szCs w:val="18"/>
          <w:lang w:eastAsia="ko-KR"/>
        </w:rPr>
        <w:t>12430</w:t>
      </w:r>
      <w:r w:rsidR="0040683A">
        <w:rPr>
          <w:szCs w:val="18"/>
          <w:lang w:eastAsia="ko-KR"/>
        </w:rPr>
        <w:t xml:space="preserve">, </w:t>
      </w:r>
      <w:r w:rsidRPr="00027A4E">
        <w:rPr>
          <w:szCs w:val="18"/>
          <w:lang w:eastAsia="ko-KR"/>
        </w:rPr>
        <w:t>10134</w:t>
      </w:r>
      <w:r w:rsidR="0040683A">
        <w:rPr>
          <w:szCs w:val="18"/>
          <w:lang w:eastAsia="ko-KR"/>
        </w:rPr>
        <w:t xml:space="preserve">, </w:t>
      </w:r>
      <w:r w:rsidRPr="00027A4E">
        <w:rPr>
          <w:szCs w:val="18"/>
          <w:lang w:eastAsia="ko-KR"/>
        </w:rPr>
        <w:t>13418</w:t>
      </w:r>
      <w:r w:rsidR="0040683A">
        <w:rPr>
          <w:szCs w:val="18"/>
          <w:lang w:eastAsia="ko-KR"/>
        </w:rPr>
        <w:t xml:space="preserve">, </w:t>
      </w:r>
      <w:r w:rsidRPr="00027A4E">
        <w:rPr>
          <w:szCs w:val="18"/>
          <w:lang w:eastAsia="ko-KR"/>
        </w:rPr>
        <w:t>12451</w:t>
      </w:r>
      <w:r w:rsidR="0040683A">
        <w:rPr>
          <w:szCs w:val="18"/>
          <w:lang w:eastAsia="ko-KR"/>
        </w:rPr>
        <w:t xml:space="preserve">, </w:t>
      </w:r>
      <w:r w:rsidRPr="00027A4E">
        <w:rPr>
          <w:szCs w:val="18"/>
          <w:lang w:eastAsia="ko-KR"/>
        </w:rPr>
        <w:t>11458</w:t>
      </w:r>
    </w:p>
    <w:p w14:paraId="47984321" w14:textId="558D38B1" w:rsidR="00027A4E" w:rsidRDefault="00027A4E" w:rsidP="00027A4E">
      <w:pPr>
        <w:jc w:val="both"/>
        <w:rPr>
          <w:szCs w:val="18"/>
          <w:lang w:eastAsia="ko-KR"/>
        </w:rPr>
      </w:pPr>
      <w:r w:rsidRPr="00027A4E">
        <w:rPr>
          <w:szCs w:val="18"/>
          <w:lang w:eastAsia="ko-KR"/>
        </w:rPr>
        <w:t>13812</w:t>
      </w:r>
      <w:r w:rsidR="0040683A">
        <w:rPr>
          <w:szCs w:val="18"/>
          <w:lang w:eastAsia="ko-KR"/>
        </w:rPr>
        <w:t xml:space="preserve">, </w:t>
      </w:r>
      <w:r w:rsidRPr="00027A4E">
        <w:rPr>
          <w:szCs w:val="18"/>
          <w:lang w:eastAsia="ko-KR"/>
        </w:rPr>
        <w:t>14079</w:t>
      </w:r>
      <w:r w:rsidR="0040683A">
        <w:rPr>
          <w:szCs w:val="18"/>
          <w:lang w:eastAsia="ko-KR"/>
        </w:rPr>
        <w:t xml:space="preserve">, </w:t>
      </w:r>
      <w:r w:rsidRPr="00027A4E">
        <w:rPr>
          <w:szCs w:val="18"/>
          <w:lang w:eastAsia="ko-KR"/>
        </w:rPr>
        <w:t>10163</w:t>
      </w:r>
      <w:r w:rsidR="0040683A">
        <w:rPr>
          <w:szCs w:val="18"/>
          <w:lang w:eastAsia="ko-KR"/>
        </w:rPr>
        <w:t xml:space="preserve">, </w:t>
      </w:r>
      <w:r w:rsidRPr="00027A4E">
        <w:rPr>
          <w:szCs w:val="18"/>
          <w:lang w:eastAsia="ko-KR"/>
        </w:rPr>
        <w:t>13814</w:t>
      </w:r>
      <w:r w:rsidR="0040683A">
        <w:rPr>
          <w:szCs w:val="18"/>
          <w:lang w:eastAsia="ko-KR"/>
        </w:rPr>
        <w:t xml:space="preserve">, </w:t>
      </w:r>
      <w:r w:rsidRPr="00027A4E">
        <w:rPr>
          <w:szCs w:val="18"/>
          <w:lang w:eastAsia="ko-KR"/>
        </w:rPr>
        <w:t>12679</w:t>
      </w:r>
      <w:r w:rsidR="00866A1F">
        <w:rPr>
          <w:szCs w:val="18"/>
          <w:lang w:eastAsia="ko-KR"/>
        </w:rPr>
        <w:t xml:space="preserve">, </w:t>
      </w:r>
      <w:r w:rsidR="00866A1F" w:rsidRPr="00866A1F">
        <w:rPr>
          <w:szCs w:val="18"/>
          <w:lang w:eastAsia="ko-KR"/>
        </w:rPr>
        <w:t>10927</w:t>
      </w:r>
    </w:p>
    <w:p w14:paraId="08E2A964" w14:textId="77777777" w:rsidR="00636494" w:rsidRPr="00027A4E" w:rsidRDefault="00636494" w:rsidP="00027A4E">
      <w:pPr>
        <w:jc w:val="both"/>
        <w:rPr>
          <w:szCs w:val="18"/>
          <w:lang w:eastAsia="ko-KR"/>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15722D35" w:rsidR="003E4403"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p w14:paraId="5F4A5C76" w14:textId="58142C00" w:rsidR="00E03A50" w:rsidRDefault="00E03A50" w:rsidP="00886924">
      <w:pPr>
        <w:rPr>
          <w:rFonts w:ascii="Arial-BoldMT" w:hAnsi="Arial-BoldMT" w:hint="eastAsia"/>
          <w:b/>
          <w:bCs/>
          <w:color w:val="000000"/>
          <w:sz w:val="20"/>
        </w:rPr>
      </w:pPr>
    </w:p>
    <w:tbl>
      <w:tblPr>
        <w:tblStyle w:val="TableGrid"/>
        <w:tblW w:w="10204" w:type="dxa"/>
        <w:tblLayout w:type="fixed"/>
        <w:tblLook w:val="04A0" w:firstRow="1" w:lastRow="0" w:firstColumn="1" w:lastColumn="0" w:noHBand="0" w:noVBand="1"/>
      </w:tblPr>
      <w:tblGrid>
        <w:gridCol w:w="750"/>
        <w:gridCol w:w="1135"/>
        <w:gridCol w:w="810"/>
        <w:gridCol w:w="720"/>
        <w:gridCol w:w="2197"/>
        <w:gridCol w:w="2160"/>
        <w:gridCol w:w="2432"/>
      </w:tblGrid>
      <w:tr w:rsidR="003A021C" w:rsidRPr="00A43F4D" w14:paraId="6FDF9169" w14:textId="77777777" w:rsidTr="007D7970">
        <w:tc>
          <w:tcPr>
            <w:tcW w:w="750" w:type="dxa"/>
          </w:tcPr>
          <w:p w14:paraId="23C38661" w14:textId="77777777" w:rsidR="003A021C" w:rsidRPr="00A43F4D" w:rsidRDefault="003A021C" w:rsidP="00EF01CD">
            <w:pPr>
              <w:rPr>
                <w:rFonts w:ascii="Arial" w:hAnsi="Arial" w:cs="Arial"/>
                <w:b/>
                <w:bCs/>
                <w:color w:val="000000"/>
                <w:szCs w:val="18"/>
              </w:rPr>
            </w:pPr>
            <w:bookmarkStart w:id="0" w:name="_Hlk109832231"/>
            <w:r w:rsidRPr="00A43F4D">
              <w:rPr>
                <w:rFonts w:ascii="Arial" w:hAnsi="Arial" w:cs="Arial"/>
                <w:b/>
                <w:bCs/>
                <w:szCs w:val="18"/>
              </w:rPr>
              <w:t>CID</w:t>
            </w:r>
          </w:p>
        </w:tc>
        <w:tc>
          <w:tcPr>
            <w:tcW w:w="1135" w:type="dxa"/>
          </w:tcPr>
          <w:p w14:paraId="1F070B76" w14:textId="77777777" w:rsidR="003A021C" w:rsidRPr="00A43F4D" w:rsidRDefault="003A021C" w:rsidP="00EF01CD">
            <w:pPr>
              <w:rPr>
                <w:rFonts w:ascii="Arial" w:hAnsi="Arial" w:cs="Arial"/>
                <w:b/>
                <w:bCs/>
                <w:color w:val="000000"/>
                <w:szCs w:val="18"/>
              </w:rPr>
            </w:pPr>
            <w:r w:rsidRPr="00A43F4D">
              <w:rPr>
                <w:rFonts w:ascii="Arial" w:hAnsi="Arial" w:cs="Arial"/>
                <w:b/>
                <w:bCs/>
                <w:szCs w:val="18"/>
              </w:rPr>
              <w:t>Commenter</w:t>
            </w:r>
          </w:p>
        </w:tc>
        <w:tc>
          <w:tcPr>
            <w:tcW w:w="810" w:type="dxa"/>
          </w:tcPr>
          <w:p w14:paraId="6C4F67A2" w14:textId="77777777" w:rsidR="003A021C" w:rsidRPr="00A43F4D" w:rsidRDefault="003A021C" w:rsidP="00EF01CD">
            <w:pPr>
              <w:rPr>
                <w:rFonts w:ascii="Arial" w:hAnsi="Arial" w:cs="Arial"/>
                <w:b/>
                <w:bCs/>
                <w:color w:val="000000"/>
                <w:szCs w:val="18"/>
              </w:rPr>
            </w:pPr>
            <w:r w:rsidRPr="00A43F4D">
              <w:rPr>
                <w:rFonts w:ascii="Arial" w:hAnsi="Arial" w:cs="Arial"/>
                <w:b/>
                <w:bCs/>
                <w:szCs w:val="18"/>
              </w:rPr>
              <w:t>Clause Number</w:t>
            </w:r>
          </w:p>
        </w:tc>
        <w:tc>
          <w:tcPr>
            <w:tcW w:w="720" w:type="dxa"/>
          </w:tcPr>
          <w:p w14:paraId="3D47B3C7" w14:textId="77777777" w:rsidR="003A021C" w:rsidRPr="00A43F4D" w:rsidRDefault="003A021C" w:rsidP="00EF01CD">
            <w:pPr>
              <w:rPr>
                <w:rFonts w:ascii="Arial" w:hAnsi="Arial" w:cs="Arial"/>
                <w:b/>
                <w:bCs/>
                <w:szCs w:val="18"/>
              </w:rPr>
            </w:pPr>
            <w:r w:rsidRPr="00A43F4D">
              <w:rPr>
                <w:rFonts w:ascii="Arial" w:hAnsi="Arial" w:cs="Arial"/>
                <w:b/>
                <w:bCs/>
                <w:szCs w:val="18"/>
              </w:rPr>
              <w:t>Page.</w:t>
            </w:r>
          </w:p>
          <w:p w14:paraId="02C8B1F0" w14:textId="77777777" w:rsidR="003A021C" w:rsidRPr="00A43F4D" w:rsidRDefault="003A021C" w:rsidP="00EF01CD">
            <w:pPr>
              <w:rPr>
                <w:rFonts w:ascii="Arial" w:hAnsi="Arial" w:cs="Arial"/>
                <w:b/>
                <w:bCs/>
                <w:color w:val="000000"/>
                <w:szCs w:val="18"/>
              </w:rPr>
            </w:pPr>
            <w:r w:rsidRPr="00A43F4D">
              <w:rPr>
                <w:rFonts w:ascii="Arial" w:hAnsi="Arial" w:cs="Arial"/>
                <w:b/>
                <w:bCs/>
                <w:szCs w:val="18"/>
              </w:rPr>
              <w:t>Line</w:t>
            </w:r>
          </w:p>
        </w:tc>
        <w:tc>
          <w:tcPr>
            <w:tcW w:w="2197" w:type="dxa"/>
          </w:tcPr>
          <w:p w14:paraId="685EF317" w14:textId="77777777" w:rsidR="003A021C" w:rsidRPr="00A43F4D" w:rsidRDefault="003A021C" w:rsidP="00EF01CD">
            <w:pPr>
              <w:rPr>
                <w:rFonts w:ascii="Arial" w:hAnsi="Arial" w:cs="Arial"/>
                <w:b/>
                <w:bCs/>
                <w:szCs w:val="18"/>
              </w:rPr>
            </w:pPr>
            <w:r w:rsidRPr="00A43F4D">
              <w:rPr>
                <w:rFonts w:ascii="Arial" w:hAnsi="Arial" w:cs="Arial"/>
                <w:b/>
                <w:bCs/>
                <w:szCs w:val="18"/>
              </w:rPr>
              <w:t>Comment</w:t>
            </w:r>
          </w:p>
        </w:tc>
        <w:tc>
          <w:tcPr>
            <w:tcW w:w="2160" w:type="dxa"/>
          </w:tcPr>
          <w:p w14:paraId="1DA0AE53" w14:textId="77777777" w:rsidR="003A021C" w:rsidRPr="00A43F4D" w:rsidRDefault="003A021C" w:rsidP="00EF01CD">
            <w:pPr>
              <w:rPr>
                <w:rFonts w:ascii="Arial" w:hAnsi="Arial" w:cs="Arial"/>
                <w:b/>
                <w:bCs/>
                <w:szCs w:val="18"/>
              </w:rPr>
            </w:pPr>
            <w:r w:rsidRPr="00A43F4D">
              <w:rPr>
                <w:rFonts w:ascii="Arial" w:hAnsi="Arial" w:cs="Arial"/>
                <w:b/>
                <w:bCs/>
                <w:szCs w:val="18"/>
              </w:rPr>
              <w:t>Proposed Change</w:t>
            </w:r>
          </w:p>
        </w:tc>
        <w:tc>
          <w:tcPr>
            <w:tcW w:w="2432" w:type="dxa"/>
          </w:tcPr>
          <w:p w14:paraId="384C5F06" w14:textId="77777777" w:rsidR="003A021C" w:rsidRPr="00A43F4D" w:rsidRDefault="003A021C" w:rsidP="00EF01CD">
            <w:pPr>
              <w:rPr>
                <w:rFonts w:ascii="Arial" w:hAnsi="Arial" w:cs="Arial"/>
                <w:b/>
                <w:bCs/>
                <w:szCs w:val="18"/>
              </w:rPr>
            </w:pPr>
            <w:r w:rsidRPr="00A43F4D">
              <w:rPr>
                <w:rFonts w:ascii="Arial" w:hAnsi="Arial" w:cs="Arial"/>
                <w:b/>
                <w:bCs/>
                <w:szCs w:val="18"/>
              </w:rPr>
              <w:t>Resolution</w:t>
            </w:r>
          </w:p>
          <w:p w14:paraId="64E63DD9" w14:textId="77777777" w:rsidR="003A021C" w:rsidRPr="00A43F4D" w:rsidRDefault="003A021C" w:rsidP="00EF01CD">
            <w:pPr>
              <w:rPr>
                <w:rFonts w:ascii="Arial" w:hAnsi="Arial" w:cs="Arial"/>
                <w:b/>
                <w:bCs/>
                <w:szCs w:val="18"/>
              </w:rPr>
            </w:pPr>
          </w:p>
        </w:tc>
      </w:tr>
      <w:tr w:rsidR="001B0EE6" w:rsidRPr="00A43F4D" w14:paraId="00220616" w14:textId="77777777" w:rsidTr="007D7970">
        <w:tc>
          <w:tcPr>
            <w:tcW w:w="750" w:type="dxa"/>
          </w:tcPr>
          <w:p w14:paraId="6EDA5257" w14:textId="21CB8663" w:rsidR="001B0EE6" w:rsidRPr="00A43F4D" w:rsidRDefault="001B0EE6" w:rsidP="001B0EE6">
            <w:pPr>
              <w:rPr>
                <w:rFonts w:ascii="Arial" w:hAnsi="Arial" w:cs="Arial"/>
                <w:color w:val="000000"/>
                <w:szCs w:val="18"/>
              </w:rPr>
            </w:pPr>
            <w:r w:rsidRPr="00A43F4D">
              <w:rPr>
                <w:rFonts w:ascii="Arial" w:hAnsi="Arial" w:cs="Arial"/>
                <w:szCs w:val="18"/>
              </w:rPr>
              <w:t>13810</w:t>
            </w:r>
          </w:p>
        </w:tc>
        <w:tc>
          <w:tcPr>
            <w:tcW w:w="1135" w:type="dxa"/>
          </w:tcPr>
          <w:p w14:paraId="4895D4B5" w14:textId="17EF4588" w:rsidR="001B0EE6" w:rsidRPr="00A43F4D" w:rsidRDefault="001B0EE6" w:rsidP="001B0EE6">
            <w:pPr>
              <w:rPr>
                <w:rFonts w:ascii="Arial" w:hAnsi="Arial" w:cs="Arial"/>
                <w:color w:val="000000"/>
                <w:szCs w:val="18"/>
              </w:rPr>
            </w:pPr>
            <w:r w:rsidRPr="00A43F4D">
              <w:rPr>
                <w:rFonts w:ascii="Arial" w:hAnsi="Arial" w:cs="Arial"/>
                <w:szCs w:val="18"/>
              </w:rPr>
              <w:t>Yuchen Guo</w:t>
            </w:r>
          </w:p>
        </w:tc>
        <w:tc>
          <w:tcPr>
            <w:tcW w:w="810" w:type="dxa"/>
          </w:tcPr>
          <w:p w14:paraId="370DFC65" w14:textId="7E4B7653" w:rsidR="001B0EE6" w:rsidRPr="00A43F4D" w:rsidRDefault="001B0EE6" w:rsidP="001B0EE6">
            <w:pPr>
              <w:rPr>
                <w:rFonts w:ascii="Arial" w:hAnsi="Arial" w:cs="Arial"/>
                <w:color w:val="000000"/>
                <w:szCs w:val="18"/>
              </w:rPr>
            </w:pPr>
            <w:r w:rsidRPr="00A43F4D">
              <w:rPr>
                <w:rFonts w:ascii="Arial" w:hAnsi="Arial" w:cs="Arial"/>
                <w:szCs w:val="18"/>
              </w:rPr>
              <w:t>35.3.17</w:t>
            </w:r>
          </w:p>
        </w:tc>
        <w:tc>
          <w:tcPr>
            <w:tcW w:w="720" w:type="dxa"/>
          </w:tcPr>
          <w:p w14:paraId="2E9883F6" w14:textId="300749DC" w:rsidR="001B0EE6" w:rsidRPr="00A43F4D" w:rsidRDefault="001B0EE6" w:rsidP="001B0EE6">
            <w:pPr>
              <w:rPr>
                <w:rFonts w:ascii="Arial" w:hAnsi="Arial" w:cs="Arial"/>
                <w:color w:val="000000"/>
                <w:szCs w:val="18"/>
              </w:rPr>
            </w:pPr>
            <w:r w:rsidRPr="00A43F4D">
              <w:rPr>
                <w:rFonts w:ascii="Arial" w:hAnsi="Arial" w:cs="Arial"/>
                <w:szCs w:val="18"/>
              </w:rPr>
              <w:t>462.18</w:t>
            </w:r>
          </w:p>
        </w:tc>
        <w:tc>
          <w:tcPr>
            <w:tcW w:w="2197" w:type="dxa"/>
          </w:tcPr>
          <w:p w14:paraId="2C0B42F8" w14:textId="22A95291" w:rsidR="001B0EE6" w:rsidRPr="00A43F4D" w:rsidRDefault="001B0EE6" w:rsidP="001B0EE6">
            <w:pPr>
              <w:rPr>
                <w:rFonts w:ascii="Arial" w:hAnsi="Arial" w:cs="Arial"/>
                <w:color w:val="000000"/>
                <w:szCs w:val="18"/>
              </w:rPr>
            </w:pPr>
            <w:r w:rsidRPr="00A43F4D">
              <w:rPr>
                <w:rFonts w:ascii="Arial" w:hAnsi="Arial" w:cs="Arial"/>
                <w:szCs w:val="18"/>
              </w:rPr>
              <w:t>It should be the STA to set the EML Capabilities Present subfield to 1</w:t>
            </w:r>
          </w:p>
        </w:tc>
        <w:tc>
          <w:tcPr>
            <w:tcW w:w="2160" w:type="dxa"/>
          </w:tcPr>
          <w:p w14:paraId="4714EC53" w14:textId="54D14FC1" w:rsidR="001B0EE6" w:rsidRPr="00A43F4D" w:rsidRDefault="001B0EE6" w:rsidP="001B0EE6">
            <w:pPr>
              <w:rPr>
                <w:rFonts w:ascii="Arial" w:hAnsi="Arial" w:cs="Arial"/>
                <w:color w:val="000000"/>
                <w:szCs w:val="18"/>
              </w:rPr>
            </w:pPr>
            <w:r w:rsidRPr="00A43F4D">
              <w:rPr>
                <w:rFonts w:ascii="Arial" w:hAnsi="Arial" w:cs="Arial"/>
                <w:szCs w:val="18"/>
              </w:rPr>
              <w:t>Change "An MLD" to "An EHT STA affiliated with an MLD"</w:t>
            </w:r>
          </w:p>
        </w:tc>
        <w:tc>
          <w:tcPr>
            <w:tcW w:w="2432" w:type="dxa"/>
          </w:tcPr>
          <w:p w14:paraId="44D80880" w14:textId="77777777" w:rsidR="001B0EE6" w:rsidRPr="00A43F4D" w:rsidRDefault="001B0EE6" w:rsidP="001B0EE6">
            <w:pPr>
              <w:rPr>
                <w:rFonts w:ascii="Arial" w:hAnsi="Arial" w:cs="Arial"/>
                <w:color w:val="000000"/>
                <w:szCs w:val="18"/>
              </w:rPr>
            </w:pPr>
            <w:r w:rsidRPr="00A43F4D">
              <w:rPr>
                <w:rFonts w:ascii="Arial" w:hAnsi="Arial" w:cs="Arial"/>
                <w:color w:val="000000"/>
                <w:szCs w:val="18"/>
              </w:rPr>
              <w:t>Rejected.</w:t>
            </w:r>
          </w:p>
          <w:p w14:paraId="38B57F53" w14:textId="77777777" w:rsidR="001B0EE6" w:rsidRPr="00A43F4D" w:rsidRDefault="001B0EE6" w:rsidP="001B0EE6">
            <w:pPr>
              <w:rPr>
                <w:rFonts w:ascii="Arial" w:hAnsi="Arial" w:cs="Arial"/>
                <w:color w:val="000000"/>
                <w:szCs w:val="18"/>
              </w:rPr>
            </w:pPr>
          </w:p>
          <w:p w14:paraId="1050A04B" w14:textId="4623BECD" w:rsidR="001B0EE6" w:rsidRPr="00A43F4D" w:rsidRDefault="004F233D" w:rsidP="001B0EE6">
            <w:pPr>
              <w:rPr>
                <w:rFonts w:ascii="Arial" w:hAnsi="Arial" w:cs="Arial"/>
                <w:color w:val="000000"/>
                <w:szCs w:val="18"/>
              </w:rPr>
            </w:pPr>
            <w:r w:rsidRPr="00A43F4D">
              <w:rPr>
                <w:rFonts w:ascii="Arial" w:hAnsi="Arial" w:cs="Arial"/>
                <w:color w:val="000000"/>
                <w:szCs w:val="18"/>
              </w:rPr>
              <w:t>The EMLSR mode is an MLD capability so an MLD se</w:t>
            </w:r>
            <w:r w:rsidR="00926233" w:rsidRPr="00A43F4D">
              <w:rPr>
                <w:rFonts w:ascii="Arial" w:hAnsi="Arial" w:cs="Arial"/>
                <w:color w:val="000000"/>
                <w:szCs w:val="18"/>
              </w:rPr>
              <w:t xml:space="preserve">tting the present subfield </w:t>
            </w:r>
            <w:r w:rsidR="00473E62" w:rsidRPr="00A43F4D">
              <w:rPr>
                <w:rFonts w:ascii="Arial" w:hAnsi="Arial" w:cs="Arial"/>
                <w:color w:val="000000"/>
                <w:szCs w:val="18"/>
              </w:rPr>
              <w:t>is</w:t>
            </w:r>
            <w:r w:rsidR="00926233" w:rsidRPr="00A43F4D">
              <w:rPr>
                <w:rFonts w:ascii="Arial" w:hAnsi="Arial" w:cs="Arial"/>
                <w:color w:val="000000"/>
                <w:szCs w:val="18"/>
              </w:rPr>
              <w:t xml:space="preserve"> correct.</w:t>
            </w:r>
          </w:p>
        </w:tc>
      </w:tr>
      <w:tr w:rsidR="001F2895" w:rsidRPr="00A43F4D" w14:paraId="2AD4C735" w14:textId="77777777" w:rsidTr="007D7970">
        <w:tc>
          <w:tcPr>
            <w:tcW w:w="750" w:type="dxa"/>
          </w:tcPr>
          <w:p w14:paraId="6D0B8646" w14:textId="2C6011E0" w:rsidR="001F2895" w:rsidRPr="00A43F4D" w:rsidRDefault="001F2895" w:rsidP="001F2895">
            <w:pPr>
              <w:rPr>
                <w:rFonts w:ascii="Arial" w:hAnsi="Arial" w:cs="Arial"/>
                <w:szCs w:val="18"/>
              </w:rPr>
            </w:pPr>
            <w:r w:rsidRPr="00A43F4D">
              <w:rPr>
                <w:rFonts w:ascii="Arial" w:hAnsi="Arial" w:cs="Arial"/>
                <w:szCs w:val="18"/>
              </w:rPr>
              <w:t>12674</w:t>
            </w:r>
          </w:p>
        </w:tc>
        <w:tc>
          <w:tcPr>
            <w:tcW w:w="1135" w:type="dxa"/>
          </w:tcPr>
          <w:p w14:paraId="6E2B22F0" w14:textId="7C9A858E" w:rsidR="001F2895" w:rsidRPr="00A43F4D" w:rsidRDefault="001F2895" w:rsidP="001F2895">
            <w:pPr>
              <w:rPr>
                <w:rFonts w:ascii="Arial" w:hAnsi="Arial" w:cs="Arial"/>
                <w:szCs w:val="18"/>
              </w:rPr>
            </w:pPr>
            <w:r w:rsidRPr="00A43F4D">
              <w:rPr>
                <w:rFonts w:ascii="Arial" w:hAnsi="Arial" w:cs="Arial"/>
                <w:szCs w:val="18"/>
              </w:rPr>
              <w:t>Arik Klein</w:t>
            </w:r>
          </w:p>
        </w:tc>
        <w:tc>
          <w:tcPr>
            <w:tcW w:w="810" w:type="dxa"/>
          </w:tcPr>
          <w:p w14:paraId="07E8469B" w14:textId="4DD136BA" w:rsidR="001F2895" w:rsidRPr="00A43F4D" w:rsidRDefault="001F2895" w:rsidP="001F2895">
            <w:pPr>
              <w:rPr>
                <w:rFonts w:ascii="Arial" w:hAnsi="Arial" w:cs="Arial"/>
                <w:szCs w:val="18"/>
              </w:rPr>
            </w:pPr>
            <w:r w:rsidRPr="00A43F4D">
              <w:rPr>
                <w:rFonts w:ascii="Arial" w:hAnsi="Arial" w:cs="Arial"/>
                <w:szCs w:val="18"/>
              </w:rPr>
              <w:t>35.3.17</w:t>
            </w:r>
          </w:p>
        </w:tc>
        <w:tc>
          <w:tcPr>
            <w:tcW w:w="720" w:type="dxa"/>
          </w:tcPr>
          <w:p w14:paraId="74E94DB2" w14:textId="6E2D5310" w:rsidR="001F2895" w:rsidRPr="00A43F4D" w:rsidRDefault="001F2895" w:rsidP="001F2895">
            <w:pPr>
              <w:rPr>
                <w:rFonts w:ascii="Arial" w:hAnsi="Arial" w:cs="Arial"/>
                <w:szCs w:val="18"/>
              </w:rPr>
            </w:pPr>
            <w:r w:rsidRPr="00A43F4D">
              <w:rPr>
                <w:rFonts w:ascii="Arial" w:hAnsi="Arial" w:cs="Arial"/>
                <w:szCs w:val="18"/>
              </w:rPr>
              <w:t>462.22</w:t>
            </w:r>
          </w:p>
        </w:tc>
        <w:tc>
          <w:tcPr>
            <w:tcW w:w="2197" w:type="dxa"/>
          </w:tcPr>
          <w:p w14:paraId="35569801" w14:textId="5BD87051" w:rsidR="001F2895" w:rsidRPr="00A43F4D" w:rsidRDefault="001F2895" w:rsidP="001F2895">
            <w:pPr>
              <w:rPr>
                <w:rFonts w:ascii="Arial" w:hAnsi="Arial" w:cs="Arial"/>
                <w:szCs w:val="18"/>
              </w:rPr>
            </w:pPr>
            <w:r w:rsidRPr="00A43F4D">
              <w:rPr>
                <w:rFonts w:ascii="Arial" w:hAnsi="Arial" w:cs="Arial"/>
                <w:szCs w:val="18"/>
              </w:rPr>
              <w:t>According to P271L19 "For a non-AP MLD, the EMLSR Support subfield is set to 0 if the EMLMR Support subfield is set to 1". Thus, need to add the requirement for the setting of the EMLMR support subfield in the following sentence: "An MLD with dot11EHTEMLSROptionImplemented equal to false and dot11EHTEMLMROptionImplemented equal to true (see 35.3.18 (Enhanced multi-link multi-radio operation)) shall set the EML Capabilities Present subfield to 1 and shall set the EMLSR Support subfield of the EML Capabilities subfield to 0"</w:t>
            </w:r>
          </w:p>
        </w:tc>
        <w:tc>
          <w:tcPr>
            <w:tcW w:w="2160" w:type="dxa"/>
          </w:tcPr>
          <w:p w14:paraId="56123F65" w14:textId="1959B5A9" w:rsidR="001F2895" w:rsidRPr="00A43F4D" w:rsidRDefault="001F2895" w:rsidP="001F2895">
            <w:pPr>
              <w:rPr>
                <w:rFonts w:ascii="Arial" w:hAnsi="Arial" w:cs="Arial"/>
                <w:szCs w:val="18"/>
              </w:rPr>
            </w:pPr>
            <w:r w:rsidRPr="00A43F4D">
              <w:rPr>
                <w:rFonts w:ascii="Arial" w:hAnsi="Arial" w:cs="Arial"/>
                <w:szCs w:val="18"/>
              </w:rPr>
              <w:t>Revise the sentence as follows: "An MLD with dot11EHTEMLSROptionImplemented equal to false and dot11EHTEMLMROptionImplemented equal to true (see 35.3.18 (Enhanced multi-link multi-radio operation)) shall set the EML Capabilities Present subfield to 1 and shall set the EMLSR Support subfield to 0 and the EMLMR Support subfield to 1 in the EML Capabilities subfield"</w:t>
            </w:r>
          </w:p>
        </w:tc>
        <w:tc>
          <w:tcPr>
            <w:tcW w:w="2432" w:type="dxa"/>
          </w:tcPr>
          <w:p w14:paraId="06EC0A8C" w14:textId="77777777" w:rsidR="001F2895" w:rsidRPr="00A43F4D" w:rsidRDefault="001F2895" w:rsidP="001F2895">
            <w:pPr>
              <w:rPr>
                <w:rFonts w:ascii="Arial" w:hAnsi="Arial" w:cs="Arial"/>
                <w:color w:val="000000"/>
                <w:szCs w:val="18"/>
              </w:rPr>
            </w:pPr>
            <w:r w:rsidRPr="00A43F4D">
              <w:rPr>
                <w:rFonts w:ascii="Arial" w:hAnsi="Arial" w:cs="Arial"/>
                <w:color w:val="000000"/>
                <w:szCs w:val="18"/>
              </w:rPr>
              <w:t>Rejected.</w:t>
            </w:r>
          </w:p>
          <w:p w14:paraId="2026063D" w14:textId="77777777" w:rsidR="001F2895" w:rsidRPr="00A43F4D" w:rsidRDefault="001F2895" w:rsidP="001F2895">
            <w:pPr>
              <w:rPr>
                <w:rFonts w:ascii="Arial" w:hAnsi="Arial" w:cs="Arial"/>
                <w:color w:val="000000"/>
                <w:szCs w:val="18"/>
              </w:rPr>
            </w:pPr>
          </w:p>
          <w:p w14:paraId="766B4BCC" w14:textId="2F6ACC15" w:rsidR="001F2895" w:rsidRPr="00A43F4D" w:rsidRDefault="0079283A" w:rsidP="001F2895">
            <w:pPr>
              <w:rPr>
                <w:rFonts w:ascii="Arial" w:hAnsi="Arial" w:cs="Arial"/>
                <w:color w:val="000000"/>
                <w:szCs w:val="18"/>
              </w:rPr>
            </w:pPr>
            <w:r>
              <w:rPr>
                <w:rFonts w:ascii="Arial" w:hAnsi="Arial" w:cs="Arial"/>
                <w:color w:val="000000"/>
                <w:szCs w:val="18"/>
              </w:rPr>
              <w:t xml:space="preserve">This subclause defines normative </w:t>
            </w:r>
            <w:proofErr w:type="spellStart"/>
            <w:r>
              <w:rPr>
                <w:rFonts w:ascii="Arial" w:hAnsi="Arial" w:cs="Arial"/>
                <w:color w:val="000000"/>
                <w:szCs w:val="18"/>
              </w:rPr>
              <w:t>behavior</w:t>
            </w:r>
            <w:proofErr w:type="spellEnd"/>
            <w:r>
              <w:rPr>
                <w:rFonts w:ascii="Arial" w:hAnsi="Arial" w:cs="Arial"/>
                <w:color w:val="000000"/>
                <w:szCs w:val="18"/>
              </w:rPr>
              <w:t xml:space="preserve"> of the EMLSR operation. </w:t>
            </w:r>
            <w:r w:rsidR="001F2895" w:rsidRPr="00A43F4D">
              <w:rPr>
                <w:rFonts w:ascii="Arial" w:hAnsi="Arial" w:cs="Arial"/>
                <w:color w:val="000000"/>
                <w:szCs w:val="18"/>
              </w:rPr>
              <w:t xml:space="preserve">The setting of the EMLMR Support subfield is defined in </w:t>
            </w:r>
            <w:r w:rsidR="00ED42F3" w:rsidRPr="00A43F4D">
              <w:rPr>
                <w:rFonts w:ascii="Arial" w:hAnsi="Arial" w:cs="Arial"/>
                <w:color w:val="000000"/>
                <w:szCs w:val="18"/>
              </w:rPr>
              <w:t>35.3.18 (EMLMR operation) as follows:</w:t>
            </w:r>
          </w:p>
          <w:p w14:paraId="1516E826" w14:textId="6B34BF61" w:rsidR="00ED42F3" w:rsidRPr="00A43F4D" w:rsidRDefault="00ED42F3" w:rsidP="001F2895">
            <w:pPr>
              <w:rPr>
                <w:rFonts w:ascii="Arial" w:hAnsi="Arial" w:cs="Arial"/>
                <w:color w:val="000000"/>
                <w:szCs w:val="18"/>
                <w:lang w:val="en-US"/>
              </w:rPr>
            </w:pPr>
            <w:r w:rsidRPr="00A43F4D">
              <w:rPr>
                <w:rFonts w:ascii="Arial" w:hAnsi="Arial" w:cs="Arial"/>
                <w:color w:val="000000"/>
                <w:szCs w:val="18"/>
              </w:rPr>
              <w:t>“</w:t>
            </w:r>
            <w:r w:rsidR="00E16292" w:rsidRPr="00A43F4D">
              <w:rPr>
                <w:rFonts w:ascii="TimesNewRomanPSMT" w:hAnsi="TimesNewRomanPSMT"/>
                <w:color w:val="000000"/>
                <w:szCs w:val="18"/>
              </w:rPr>
              <w:t>An MLD with dot11EHTEMLMROptionImplemented equal to true shall set the EML Capabilities Present</w:t>
            </w:r>
            <w:r w:rsidR="00E16292" w:rsidRPr="00A43F4D">
              <w:rPr>
                <w:rFonts w:ascii="TimesNewRomanPSMT" w:hAnsi="TimesNewRomanPSMT"/>
                <w:color w:val="000000"/>
                <w:szCs w:val="18"/>
              </w:rPr>
              <w:br/>
              <w:t xml:space="preserve">subfield to 1 and </w:t>
            </w:r>
            <w:r w:rsidR="00E16292" w:rsidRPr="00A43F4D">
              <w:rPr>
                <w:rFonts w:ascii="TimesNewRomanPSMT" w:hAnsi="TimesNewRomanPSMT"/>
                <w:color w:val="000000"/>
                <w:szCs w:val="18"/>
                <w:highlight w:val="yellow"/>
              </w:rPr>
              <w:t>shall set the EMLMR Support subfield of the Common Info field of transmitted Basic Multi-Link elements to 1</w:t>
            </w:r>
            <w:r w:rsidR="00E16292" w:rsidRPr="00A43F4D">
              <w:rPr>
                <w:rFonts w:ascii="TimesNewRomanPSMT" w:hAnsi="TimesNewRomanPSMT"/>
                <w:color w:val="000000"/>
                <w:szCs w:val="18"/>
              </w:rPr>
              <w:t>; otherwise, the MLD shall set the EMLMR Support subfield to 0.”</w:t>
            </w:r>
          </w:p>
        </w:tc>
      </w:tr>
      <w:tr w:rsidR="00771390" w:rsidRPr="00A43F4D" w14:paraId="3B4E621F" w14:textId="77777777" w:rsidTr="007D7970">
        <w:tc>
          <w:tcPr>
            <w:tcW w:w="750" w:type="dxa"/>
          </w:tcPr>
          <w:p w14:paraId="419BBE45" w14:textId="7611CFBF" w:rsidR="00771390" w:rsidRPr="00A43F4D" w:rsidRDefault="00771390" w:rsidP="00771390">
            <w:pPr>
              <w:rPr>
                <w:rFonts w:ascii="Arial" w:hAnsi="Arial" w:cs="Arial"/>
                <w:szCs w:val="18"/>
              </w:rPr>
            </w:pPr>
            <w:r w:rsidRPr="00A43F4D">
              <w:rPr>
                <w:rFonts w:ascii="Arial" w:hAnsi="Arial" w:cs="Arial"/>
                <w:szCs w:val="18"/>
              </w:rPr>
              <w:t>13409</w:t>
            </w:r>
          </w:p>
        </w:tc>
        <w:tc>
          <w:tcPr>
            <w:tcW w:w="1135" w:type="dxa"/>
          </w:tcPr>
          <w:p w14:paraId="0EDF358F" w14:textId="245BD510" w:rsidR="00771390" w:rsidRPr="00A43F4D" w:rsidRDefault="00771390" w:rsidP="00771390">
            <w:pPr>
              <w:rPr>
                <w:rFonts w:ascii="Arial" w:hAnsi="Arial" w:cs="Arial"/>
                <w:szCs w:val="18"/>
              </w:rPr>
            </w:pPr>
            <w:r w:rsidRPr="00A43F4D">
              <w:rPr>
                <w:rFonts w:ascii="Arial" w:hAnsi="Arial" w:cs="Arial"/>
                <w:szCs w:val="18"/>
              </w:rPr>
              <w:t>Liwen Chu</w:t>
            </w:r>
          </w:p>
        </w:tc>
        <w:tc>
          <w:tcPr>
            <w:tcW w:w="810" w:type="dxa"/>
          </w:tcPr>
          <w:p w14:paraId="24167648" w14:textId="1D630C09" w:rsidR="00771390" w:rsidRPr="00A43F4D" w:rsidRDefault="00771390" w:rsidP="00771390">
            <w:pPr>
              <w:rPr>
                <w:rFonts w:ascii="Arial" w:hAnsi="Arial" w:cs="Arial"/>
                <w:szCs w:val="18"/>
              </w:rPr>
            </w:pPr>
            <w:r w:rsidRPr="00A43F4D">
              <w:rPr>
                <w:rFonts w:ascii="Arial" w:hAnsi="Arial" w:cs="Arial"/>
                <w:szCs w:val="18"/>
              </w:rPr>
              <w:t>35.3.17</w:t>
            </w:r>
          </w:p>
        </w:tc>
        <w:tc>
          <w:tcPr>
            <w:tcW w:w="720" w:type="dxa"/>
          </w:tcPr>
          <w:p w14:paraId="0CC47F00" w14:textId="7BD18417" w:rsidR="00771390" w:rsidRPr="00A43F4D" w:rsidRDefault="00771390" w:rsidP="00771390">
            <w:pPr>
              <w:rPr>
                <w:rFonts w:ascii="Arial" w:hAnsi="Arial" w:cs="Arial"/>
                <w:szCs w:val="18"/>
              </w:rPr>
            </w:pPr>
            <w:r w:rsidRPr="00A43F4D">
              <w:rPr>
                <w:rFonts w:ascii="Arial" w:hAnsi="Arial" w:cs="Arial"/>
                <w:szCs w:val="18"/>
              </w:rPr>
              <w:t>462.30</w:t>
            </w:r>
          </w:p>
        </w:tc>
        <w:tc>
          <w:tcPr>
            <w:tcW w:w="2197" w:type="dxa"/>
          </w:tcPr>
          <w:p w14:paraId="6948EA7B" w14:textId="2FC569DB" w:rsidR="00771390" w:rsidRPr="00A43F4D" w:rsidRDefault="00771390" w:rsidP="00771390">
            <w:pPr>
              <w:rPr>
                <w:rFonts w:ascii="Arial" w:hAnsi="Arial" w:cs="Arial"/>
                <w:szCs w:val="18"/>
              </w:rPr>
            </w:pPr>
            <w:r w:rsidRPr="00A43F4D">
              <w:rPr>
                <w:rFonts w:ascii="Arial" w:hAnsi="Arial" w:cs="Arial"/>
                <w:szCs w:val="18"/>
              </w:rPr>
              <w:t>Dynamic SM power save is not a MLD level feature.</w:t>
            </w:r>
          </w:p>
        </w:tc>
        <w:tc>
          <w:tcPr>
            <w:tcW w:w="2160" w:type="dxa"/>
          </w:tcPr>
          <w:p w14:paraId="2D585577" w14:textId="437AC801" w:rsidR="00771390" w:rsidRPr="00A43F4D" w:rsidRDefault="00771390" w:rsidP="00771390">
            <w:pPr>
              <w:rPr>
                <w:rFonts w:ascii="Arial" w:hAnsi="Arial" w:cs="Arial"/>
                <w:szCs w:val="18"/>
              </w:rPr>
            </w:pPr>
            <w:r w:rsidRPr="00A43F4D">
              <w:rPr>
                <w:rFonts w:ascii="Arial" w:hAnsi="Arial" w:cs="Arial"/>
                <w:szCs w:val="18"/>
              </w:rPr>
              <w:t>Fix the issues mentioned in the comment</w:t>
            </w:r>
          </w:p>
        </w:tc>
        <w:tc>
          <w:tcPr>
            <w:tcW w:w="2432" w:type="dxa"/>
          </w:tcPr>
          <w:p w14:paraId="27A1FDCB" w14:textId="77777777" w:rsidR="00771390" w:rsidRPr="00A43F4D" w:rsidRDefault="00771390" w:rsidP="00771390">
            <w:pPr>
              <w:rPr>
                <w:rFonts w:ascii="Arial" w:hAnsi="Arial" w:cs="Arial"/>
                <w:color w:val="000000"/>
                <w:szCs w:val="18"/>
              </w:rPr>
            </w:pPr>
            <w:r w:rsidRPr="00A43F4D">
              <w:rPr>
                <w:rFonts w:ascii="Arial" w:hAnsi="Arial" w:cs="Arial"/>
                <w:color w:val="000000"/>
                <w:szCs w:val="18"/>
              </w:rPr>
              <w:t>Revised.</w:t>
            </w:r>
          </w:p>
          <w:p w14:paraId="5EF54375" w14:textId="77777777" w:rsidR="00771390" w:rsidRPr="00A43F4D" w:rsidRDefault="00771390" w:rsidP="00771390">
            <w:pPr>
              <w:rPr>
                <w:rFonts w:ascii="Arial" w:hAnsi="Arial" w:cs="Arial"/>
                <w:color w:val="000000"/>
                <w:szCs w:val="18"/>
              </w:rPr>
            </w:pPr>
          </w:p>
          <w:p w14:paraId="63466F16" w14:textId="77777777" w:rsidR="00771390" w:rsidRPr="00A43F4D" w:rsidRDefault="00771390" w:rsidP="00771390">
            <w:pPr>
              <w:rPr>
                <w:rFonts w:ascii="Arial" w:hAnsi="Arial" w:cs="Arial"/>
                <w:color w:val="000000"/>
                <w:szCs w:val="18"/>
              </w:rPr>
            </w:pPr>
            <w:r w:rsidRPr="00A43F4D">
              <w:rPr>
                <w:rFonts w:ascii="Arial" w:hAnsi="Arial" w:cs="Arial"/>
                <w:color w:val="000000"/>
                <w:szCs w:val="18"/>
              </w:rPr>
              <w:t>Agree with the commenter.</w:t>
            </w:r>
          </w:p>
          <w:p w14:paraId="1CF884D1" w14:textId="1C91E69A" w:rsidR="00771390" w:rsidRPr="00A43F4D" w:rsidRDefault="00771390" w:rsidP="00771390">
            <w:pPr>
              <w:rPr>
                <w:rFonts w:ascii="Arial" w:hAnsi="Arial" w:cs="Arial"/>
                <w:color w:val="000000"/>
                <w:szCs w:val="18"/>
              </w:rPr>
            </w:pPr>
          </w:p>
          <w:p w14:paraId="4E1C5BE2" w14:textId="54AA2B9D" w:rsidR="00771390" w:rsidRPr="00A43F4D" w:rsidRDefault="00771390" w:rsidP="00771390">
            <w:pPr>
              <w:rPr>
                <w:rFonts w:ascii="Arial-BoldMT" w:hAnsi="Arial-BoldMT" w:hint="eastAsia"/>
                <w:color w:val="000000"/>
                <w:szCs w:val="18"/>
              </w:rPr>
            </w:pPr>
            <w:proofErr w:type="spellStart"/>
            <w:r w:rsidRPr="00A43F4D">
              <w:rPr>
                <w:rFonts w:ascii="Arial-BoldMT" w:hAnsi="Arial-BoldMT"/>
                <w:color w:val="000000"/>
                <w:szCs w:val="18"/>
              </w:rPr>
              <w:t>TGbe</w:t>
            </w:r>
            <w:proofErr w:type="spellEnd"/>
            <w:r w:rsidRPr="00A43F4D">
              <w:rPr>
                <w:rFonts w:ascii="Arial-BoldMT" w:hAnsi="Arial-BoldMT"/>
                <w:color w:val="000000"/>
                <w:szCs w:val="18"/>
              </w:rPr>
              <w:t xml:space="preserve"> editor to make the changes with the CID tag (#13409) in </w:t>
            </w:r>
            <w:sdt>
              <w:sdtPr>
                <w:rPr>
                  <w:rFonts w:ascii="Arial-BoldMT" w:hAnsi="Arial-BoldMT"/>
                  <w:color w:val="000000"/>
                  <w:szCs w:val="18"/>
                </w:rPr>
                <w:alias w:val="Title"/>
                <w:tag w:val=""/>
                <w:id w:val="-2048216287"/>
                <w:placeholder>
                  <w:docPart w:val="ADD9337663E74CFC93C483D23E1D3A84"/>
                </w:placeholder>
                <w:dataBinding w:prefixMappings="xmlns:ns0='http://purl.org/dc/elements/1.1/' xmlns:ns1='http://schemas.openxmlformats.org/package/2006/metadata/core-properties' " w:xpath="/ns1:coreProperties[1]/ns0:title[1]" w:storeItemID="{6C3C8BC8-F283-45AE-878A-BAB7291924A1}"/>
                <w:text/>
              </w:sdtPr>
              <w:sdtEndPr/>
              <w:sdtContent>
                <w:r w:rsidR="00665CB5">
                  <w:rPr>
                    <w:rFonts w:ascii="Arial-BoldMT" w:hAnsi="Arial-BoldMT"/>
                    <w:color w:val="000000"/>
                    <w:szCs w:val="18"/>
                  </w:rPr>
                  <w:t>doc.: IEEE 802.11-22/1204r0</w:t>
                </w:r>
              </w:sdtContent>
            </w:sdt>
          </w:p>
          <w:p w14:paraId="30FDC9F0" w14:textId="2BA5B34A" w:rsidR="00771390" w:rsidRPr="00A43F4D" w:rsidRDefault="007C107E" w:rsidP="00771390">
            <w:pPr>
              <w:rPr>
                <w:rFonts w:ascii="Arial-BoldMT" w:hAnsi="Arial-BoldMT" w:hint="eastAsia"/>
                <w:color w:val="000000"/>
                <w:szCs w:val="18"/>
              </w:rPr>
            </w:pPr>
            <w:sdt>
              <w:sdtPr>
                <w:rPr>
                  <w:rFonts w:ascii="Arial-BoldMT" w:hAnsi="Arial-BoldMT"/>
                  <w:color w:val="000000"/>
                  <w:szCs w:val="18"/>
                </w:rPr>
                <w:alias w:val="Comments"/>
                <w:tag w:val=""/>
                <w:id w:val="1771973214"/>
                <w:placeholder>
                  <w:docPart w:val="E61A2A7123084C428F60BE2675E6988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B7D54">
                  <w:rPr>
                    <w:rFonts w:ascii="Arial-BoldMT" w:hAnsi="Arial-BoldMT"/>
                    <w:color w:val="000000"/>
                    <w:szCs w:val="18"/>
                  </w:rPr>
                  <w:t>[https://mentor.ieee.org/802.11/dcn/22/11-22-1204-00-00be-lb266-cr-cl35-emlsr-part2.docx]</w:t>
                </w:r>
              </w:sdtContent>
            </w:sdt>
          </w:p>
          <w:p w14:paraId="24485C9E" w14:textId="77777777" w:rsidR="00771390" w:rsidRPr="00A43F4D" w:rsidRDefault="00771390" w:rsidP="00771390">
            <w:pPr>
              <w:rPr>
                <w:rFonts w:ascii="Arial" w:hAnsi="Arial" w:cs="Arial"/>
                <w:color w:val="000000"/>
                <w:szCs w:val="18"/>
              </w:rPr>
            </w:pPr>
          </w:p>
          <w:p w14:paraId="30D37579" w14:textId="202094C8" w:rsidR="00771390" w:rsidRPr="00A43F4D" w:rsidRDefault="00771390" w:rsidP="00771390">
            <w:pPr>
              <w:rPr>
                <w:rFonts w:ascii="Arial" w:hAnsi="Arial" w:cs="Arial"/>
                <w:color w:val="000000"/>
                <w:szCs w:val="18"/>
              </w:rPr>
            </w:pPr>
          </w:p>
        </w:tc>
      </w:tr>
      <w:bookmarkEnd w:id="0"/>
    </w:tbl>
    <w:p w14:paraId="0C4EFC15" w14:textId="51D20C58" w:rsidR="003A021C" w:rsidRDefault="003A021C" w:rsidP="00886924">
      <w:pPr>
        <w:rPr>
          <w:rFonts w:ascii="Arial-BoldMT" w:hAnsi="Arial-BoldMT" w:hint="eastAsia"/>
          <w:color w:val="000000"/>
          <w:sz w:val="20"/>
        </w:rPr>
      </w:pPr>
    </w:p>
    <w:p w14:paraId="4E95E455" w14:textId="27E318E8" w:rsidR="000D2307" w:rsidRDefault="000B3FB9" w:rsidP="00886924">
      <w:pPr>
        <w:rPr>
          <w:rFonts w:ascii="Arial-BoldMT" w:hAnsi="Arial-BoldMT" w:hint="eastAsia"/>
          <w:b/>
          <w:bCs/>
          <w:color w:val="000000"/>
          <w:sz w:val="20"/>
        </w:rPr>
      </w:pPr>
      <w:r w:rsidRPr="00CF30E7">
        <w:rPr>
          <w:rFonts w:ascii="Arial-BoldMT" w:hAnsi="Arial-BoldMT"/>
          <w:b/>
          <w:bCs/>
          <w:color w:val="000000"/>
          <w:sz w:val="20"/>
        </w:rPr>
        <w:t>35.3.17 Enhanced multi-link single radio operation</w:t>
      </w:r>
    </w:p>
    <w:p w14:paraId="4E3F3C0B" w14:textId="5974259D" w:rsidR="000B3FB9" w:rsidRDefault="000B3FB9" w:rsidP="00886924">
      <w:pPr>
        <w:rPr>
          <w:rFonts w:ascii="Arial-BoldMT" w:hAnsi="Arial-BoldMT" w:hint="eastAsia"/>
          <w:b/>
          <w:bCs/>
          <w:color w:val="000000"/>
          <w:sz w:val="20"/>
        </w:rPr>
      </w:pPr>
      <w:r>
        <w:rPr>
          <w:rFonts w:ascii="Arial-BoldMT" w:hAnsi="Arial-BoldMT"/>
          <w:b/>
          <w:bCs/>
          <w:color w:val="000000"/>
          <w:sz w:val="20"/>
        </w:rPr>
        <w:t>…</w:t>
      </w:r>
    </w:p>
    <w:p w14:paraId="57D3E548" w14:textId="77777777" w:rsidR="000B3FB9" w:rsidRDefault="000B3FB9" w:rsidP="00886924">
      <w:pPr>
        <w:rPr>
          <w:rFonts w:ascii="Arial-BoldMT" w:hAnsi="Arial-BoldMT" w:hint="eastAsia"/>
          <w:b/>
          <w:bCs/>
          <w:color w:val="000000"/>
          <w:sz w:val="20"/>
        </w:rPr>
      </w:pPr>
    </w:p>
    <w:p w14:paraId="3BC123BA" w14:textId="4F7D6CE2" w:rsidR="000D2307" w:rsidRDefault="00061B92" w:rsidP="00886924">
      <w:pPr>
        <w:rPr>
          <w:rFonts w:ascii="Arial-BoldMT" w:hAnsi="Arial-BoldMT" w:hint="eastAsia"/>
          <w:b/>
          <w:bCs/>
          <w:color w:val="000000"/>
          <w:sz w:val="20"/>
        </w:rPr>
      </w:pPr>
      <w:r w:rsidRPr="00061B92">
        <w:rPr>
          <w:rFonts w:ascii="TimesNewRomanPSMT" w:hAnsi="TimesNewRomanPSMT"/>
          <w:color w:val="000000"/>
          <w:sz w:val="20"/>
        </w:rPr>
        <w:t xml:space="preserve">When a non-AP MLD is operating in EMLSR mode on the EMLSR links, the </w:t>
      </w:r>
      <w:ins w:id="1" w:author="Park, Minyoung" w:date="2022-07-25T14:59:00Z">
        <w:r w:rsidR="0044688E">
          <w:rPr>
            <w:rFonts w:ascii="TimesNewRomanPSMT" w:hAnsi="TimesNewRomanPSMT"/>
            <w:color w:val="000000"/>
            <w:sz w:val="20"/>
          </w:rPr>
          <w:t>(#</w:t>
        </w:r>
        <w:proofErr w:type="gramStart"/>
        <w:r w:rsidR="0044688E">
          <w:rPr>
            <w:rFonts w:ascii="TimesNewRomanPSMT" w:hAnsi="TimesNewRomanPSMT"/>
            <w:color w:val="000000"/>
            <w:sz w:val="20"/>
          </w:rPr>
          <w:t>13409)</w:t>
        </w:r>
      </w:ins>
      <w:ins w:id="2" w:author="Park, Minyoung" w:date="2022-07-25T14:58:00Z">
        <w:r w:rsidR="00185337">
          <w:rPr>
            <w:rFonts w:ascii="TimesNewRomanPSMT" w:hAnsi="TimesNewRomanPSMT"/>
            <w:color w:val="000000"/>
            <w:sz w:val="20"/>
          </w:rPr>
          <w:t>STAs</w:t>
        </w:r>
        <w:proofErr w:type="gramEnd"/>
        <w:r w:rsidR="00185337">
          <w:rPr>
            <w:rFonts w:ascii="TimesNewRomanPSMT" w:hAnsi="TimesNewRomanPSMT"/>
            <w:color w:val="000000"/>
            <w:sz w:val="20"/>
          </w:rPr>
          <w:t xml:space="preserve"> </w:t>
        </w:r>
        <w:r w:rsidR="0044688E">
          <w:rPr>
            <w:rFonts w:ascii="TimesNewRomanPSMT" w:hAnsi="TimesNewRomanPSMT"/>
            <w:color w:val="000000"/>
            <w:sz w:val="20"/>
          </w:rPr>
          <w:t xml:space="preserve">operating on the EMLSR links and </w:t>
        </w:r>
        <w:r w:rsidR="00185337">
          <w:rPr>
            <w:rFonts w:ascii="TimesNewRomanPSMT" w:hAnsi="TimesNewRomanPSMT"/>
            <w:color w:val="000000"/>
            <w:sz w:val="20"/>
          </w:rPr>
          <w:t xml:space="preserve">affiliated with the </w:t>
        </w:r>
      </w:ins>
      <w:r w:rsidRPr="00061B92">
        <w:rPr>
          <w:rFonts w:ascii="TimesNewRomanPSMT" w:hAnsi="TimesNewRomanPSMT"/>
          <w:color w:val="000000"/>
          <w:sz w:val="20"/>
        </w:rPr>
        <w:t>non-AP MLD shall not</w:t>
      </w:r>
      <w:r w:rsidR="000B3FB9">
        <w:rPr>
          <w:rFonts w:ascii="TimesNewRomanPSMT" w:hAnsi="TimesNewRomanPSMT"/>
          <w:color w:val="000000"/>
          <w:sz w:val="20"/>
        </w:rPr>
        <w:t xml:space="preserve"> </w:t>
      </w:r>
      <w:r w:rsidRPr="00061B92">
        <w:rPr>
          <w:rFonts w:ascii="TimesNewRomanPSMT" w:hAnsi="TimesNewRomanPSMT"/>
          <w:color w:val="000000"/>
          <w:sz w:val="20"/>
        </w:rPr>
        <w:t>operate in dynamic SM power save mode (11.2.6 (SM power save)) on the EMLSR links.</w:t>
      </w:r>
    </w:p>
    <w:p w14:paraId="236057BD" w14:textId="77777777" w:rsidR="000D2307" w:rsidRDefault="000D2307" w:rsidP="00886924">
      <w:pPr>
        <w:rPr>
          <w:rFonts w:ascii="Arial-BoldMT" w:hAnsi="Arial-BoldMT" w:hint="eastAsia"/>
          <w:b/>
          <w:bCs/>
          <w:color w:val="000000"/>
          <w:sz w:val="20"/>
        </w:rPr>
      </w:pPr>
    </w:p>
    <w:p w14:paraId="65260F0D" w14:textId="77777777" w:rsidR="000D2307" w:rsidRDefault="000D2307" w:rsidP="00886924">
      <w:pPr>
        <w:rPr>
          <w:rFonts w:ascii="Arial-BoldMT" w:hAnsi="Arial-BoldMT" w:hint="eastAsia"/>
          <w:b/>
          <w:bCs/>
          <w:color w:val="000000"/>
          <w:sz w:val="20"/>
        </w:rPr>
      </w:pPr>
    </w:p>
    <w:p w14:paraId="57F5BB04" w14:textId="77777777" w:rsidR="000D2307" w:rsidRDefault="000D2307" w:rsidP="00886924">
      <w:pPr>
        <w:rPr>
          <w:rFonts w:ascii="Arial-BoldMT" w:hAnsi="Arial-BoldMT" w:hint="eastAsia"/>
          <w:b/>
          <w:bCs/>
          <w:color w:val="000000"/>
          <w:sz w:val="20"/>
        </w:rPr>
      </w:pPr>
    </w:p>
    <w:p w14:paraId="42794A54" w14:textId="1E1BEACC" w:rsidR="00CF30E7" w:rsidRDefault="00CF30E7" w:rsidP="00886924">
      <w:pPr>
        <w:rPr>
          <w:rFonts w:ascii="Arial-BoldMT" w:hAnsi="Arial-BoldMT" w:hint="eastAsia"/>
          <w:b/>
          <w:bCs/>
          <w:color w:val="000000"/>
          <w:sz w:val="20"/>
        </w:rPr>
      </w:pPr>
    </w:p>
    <w:p w14:paraId="7E7CF49F" w14:textId="1AC17438" w:rsidR="0003404C" w:rsidRDefault="0003404C" w:rsidP="00886924">
      <w:pPr>
        <w:rPr>
          <w:rFonts w:ascii="Arial-BoldMT" w:hAnsi="Arial-BoldMT" w:hint="eastAsia"/>
          <w:color w:val="000000"/>
          <w:sz w:val="20"/>
        </w:rPr>
      </w:pPr>
    </w:p>
    <w:p w14:paraId="0A9456F2" w14:textId="77777777" w:rsidR="0003404C" w:rsidRDefault="0003404C" w:rsidP="00886924">
      <w:pPr>
        <w:rPr>
          <w:rFonts w:ascii="Arial-BoldMT" w:hAnsi="Arial-BoldMT" w:hint="eastAsia"/>
          <w:color w:val="000000"/>
          <w:sz w:val="20"/>
        </w:rPr>
      </w:pPr>
    </w:p>
    <w:tbl>
      <w:tblPr>
        <w:tblStyle w:val="TableGrid"/>
        <w:tblW w:w="10204" w:type="dxa"/>
        <w:tblLayout w:type="fixed"/>
        <w:tblLook w:val="04A0" w:firstRow="1" w:lastRow="0" w:firstColumn="1" w:lastColumn="0" w:noHBand="0" w:noVBand="1"/>
      </w:tblPr>
      <w:tblGrid>
        <w:gridCol w:w="750"/>
        <w:gridCol w:w="1135"/>
        <w:gridCol w:w="810"/>
        <w:gridCol w:w="720"/>
        <w:gridCol w:w="2197"/>
        <w:gridCol w:w="2160"/>
        <w:gridCol w:w="2432"/>
      </w:tblGrid>
      <w:tr w:rsidR="004070C2" w:rsidRPr="0070527E" w14:paraId="00387DE4" w14:textId="77777777" w:rsidTr="004B5575">
        <w:tc>
          <w:tcPr>
            <w:tcW w:w="750" w:type="dxa"/>
          </w:tcPr>
          <w:p w14:paraId="28AC6DF6" w14:textId="56123154" w:rsidR="004070C2" w:rsidRPr="0070527E" w:rsidRDefault="004070C2" w:rsidP="004070C2">
            <w:pPr>
              <w:rPr>
                <w:rFonts w:ascii="Arial" w:hAnsi="Arial" w:cs="Arial"/>
                <w:szCs w:val="18"/>
              </w:rPr>
            </w:pPr>
            <w:r w:rsidRPr="0070527E">
              <w:rPr>
                <w:rFonts w:ascii="Arial" w:hAnsi="Arial" w:cs="Arial"/>
                <w:b/>
                <w:bCs/>
                <w:szCs w:val="18"/>
              </w:rPr>
              <w:lastRenderedPageBreak/>
              <w:t>CID</w:t>
            </w:r>
          </w:p>
        </w:tc>
        <w:tc>
          <w:tcPr>
            <w:tcW w:w="1135" w:type="dxa"/>
          </w:tcPr>
          <w:p w14:paraId="7A034184" w14:textId="12FB5423" w:rsidR="004070C2" w:rsidRPr="0070527E" w:rsidRDefault="004070C2" w:rsidP="004070C2">
            <w:pPr>
              <w:rPr>
                <w:rFonts w:ascii="Arial" w:hAnsi="Arial" w:cs="Arial"/>
                <w:szCs w:val="18"/>
              </w:rPr>
            </w:pPr>
            <w:r w:rsidRPr="0070527E">
              <w:rPr>
                <w:rFonts w:ascii="Arial" w:hAnsi="Arial" w:cs="Arial"/>
                <w:b/>
                <w:bCs/>
                <w:szCs w:val="18"/>
              </w:rPr>
              <w:t>Commenter</w:t>
            </w:r>
          </w:p>
        </w:tc>
        <w:tc>
          <w:tcPr>
            <w:tcW w:w="810" w:type="dxa"/>
          </w:tcPr>
          <w:p w14:paraId="69F56C45" w14:textId="4ED7766A" w:rsidR="004070C2" w:rsidRPr="0070527E" w:rsidRDefault="004070C2" w:rsidP="004070C2">
            <w:pPr>
              <w:rPr>
                <w:rFonts w:ascii="Arial" w:hAnsi="Arial" w:cs="Arial"/>
                <w:szCs w:val="18"/>
              </w:rPr>
            </w:pPr>
            <w:r w:rsidRPr="0070527E">
              <w:rPr>
                <w:rFonts w:ascii="Arial" w:hAnsi="Arial" w:cs="Arial"/>
                <w:b/>
                <w:bCs/>
                <w:szCs w:val="18"/>
              </w:rPr>
              <w:t>Clause Number</w:t>
            </w:r>
          </w:p>
        </w:tc>
        <w:tc>
          <w:tcPr>
            <w:tcW w:w="720" w:type="dxa"/>
          </w:tcPr>
          <w:p w14:paraId="3AE6A716" w14:textId="77777777" w:rsidR="004070C2" w:rsidRPr="0070527E" w:rsidRDefault="004070C2" w:rsidP="004070C2">
            <w:pPr>
              <w:rPr>
                <w:rFonts w:ascii="Arial" w:hAnsi="Arial" w:cs="Arial"/>
                <w:b/>
                <w:bCs/>
                <w:szCs w:val="18"/>
              </w:rPr>
            </w:pPr>
            <w:r w:rsidRPr="0070527E">
              <w:rPr>
                <w:rFonts w:ascii="Arial" w:hAnsi="Arial" w:cs="Arial"/>
                <w:b/>
                <w:bCs/>
                <w:szCs w:val="18"/>
              </w:rPr>
              <w:t>Page.</w:t>
            </w:r>
          </w:p>
          <w:p w14:paraId="07479512" w14:textId="3DA4C405" w:rsidR="004070C2" w:rsidRPr="0070527E" w:rsidRDefault="004070C2" w:rsidP="004070C2">
            <w:pPr>
              <w:rPr>
                <w:rFonts w:ascii="Arial" w:hAnsi="Arial" w:cs="Arial"/>
                <w:szCs w:val="18"/>
              </w:rPr>
            </w:pPr>
            <w:r w:rsidRPr="0070527E">
              <w:rPr>
                <w:rFonts w:ascii="Arial" w:hAnsi="Arial" w:cs="Arial"/>
                <w:b/>
                <w:bCs/>
                <w:szCs w:val="18"/>
              </w:rPr>
              <w:t>Line</w:t>
            </w:r>
          </w:p>
        </w:tc>
        <w:tc>
          <w:tcPr>
            <w:tcW w:w="2197" w:type="dxa"/>
          </w:tcPr>
          <w:p w14:paraId="602E8CA2" w14:textId="7500C32A" w:rsidR="004070C2" w:rsidRPr="0070527E" w:rsidRDefault="004070C2" w:rsidP="004070C2">
            <w:pPr>
              <w:rPr>
                <w:rFonts w:ascii="Arial" w:hAnsi="Arial" w:cs="Arial"/>
                <w:szCs w:val="18"/>
              </w:rPr>
            </w:pPr>
            <w:r w:rsidRPr="0070527E">
              <w:rPr>
                <w:rFonts w:ascii="Arial" w:hAnsi="Arial" w:cs="Arial"/>
                <w:b/>
                <w:bCs/>
                <w:szCs w:val="18"/>
              </w:rPr>
              <w:t>Comment</w:t>
            </w:r>
          </w:p>
        </w:tc>
        <w:tc>
          <w:tcPr>
            <w:tcW w:w="2160" w:type="dxa"/>
          </w:tcPr>
          <w:p w14:paraId="74D60C6C" w14:textId="394C09CF" w:rsidR="004070C2" w:rsidRPr="0070527E" w:rsidRDefault="004070C2" w:rsidP="004070C2">
            <w:pPr>
              <w:rPr>
                <w:rFonts w:ascii="Arial" w:hAnsi="Arial" w:cs="Arial"/>
                <w:szCs w:val="18"/>
              </w:rPr>
            </w:pPr>
            <w:r w:rsidRPr="0070527E">
              <w:rPr>
                <w:rFonts w:ascii="Arial" w:hAnsi="Arial" w:cs="Arial"/>
                <w:b/>
                <w:bCs/>
                <w:szCs w:val="18"/>
              </w:rPr>
              <w:t>Proposed Change</w:t>
            </w:r>
          </w:p>
        </w:tc>
        <w:tc>
          <w:tcPr>
            <w:tcW w:w="2432" w:type="dxa"/>
          </w:tcPr>
          <w:p w14:paraId="3521253D" w14:textId="77777777" w:rsidR="004070C2" w:rsidRPr="0070527E" w:rsidRDefault="004070C2" w:rsidP="004070C2">
            <w:pPr>
              <w:rPr>
                <w:rFonts w:ascii="Arial" w:hAnsi="Arial" w:cs="Arial"/>
                <w:b/>
                <w:bCs/>
                <w:szCs w:val="18"/>
              </w:rPr>
            </w:pPr>
            <w:r w:rsidRPr="0070527E">
              <w:rPr>
                <w:rFonts w:ascii="Arial" w:hAnsi="Arial" w:cs="Arial"/>
                <w:b/>
                <w:bCs/>
                <w:szCs w:val="18"/>
              </w:rPr>
              <w:t>Resolution</w:t>
            </w:r>
          </w:p>
          <w:p w14:paraId="52A788D0" w14:textId="77777777" w:rsidR="004070C2" w:rsidRPr="0070527E" w:rsidRDefault="004070C2" w:rsidP="004070C2">
            <w:pPr>
              <w:rPr>
                <w:rFonts w:ascii="Arial" w:hAnsi="Arial" w:cs="Arial"/>
                <w:color w:val="000000"/>
                <w:szCs w:val="18"/>
              </w:rPr>
            </w:pPr>
          </w:p>
        </w:tc>
      </w:tr>
      <w:tr w:rsidR="00984CEE" w:rsidRPr="0070527E" w14:paraId="6724FA82" w14:textId="77777777" w:rsidTr="004B5575">
        <w:tc>
          <w:tcPr>
            <w:tcW w:w="750" w:type="dxa"/>
          </w:tcPr>
          <w:p w14:paraId="58A8CD55" w14:textId="736CAFB0" w:rsidR="00984CEE" w:rsidRPr="0070527E" w:rsidRDefault="00984CEE" w:rsidP="00984CEE">
            <w:pPr>
              <w:rPr>
                <w:rFonts w:ascii="Arial" w:hAnsi="Arial" w:cs="Arial"/>
                <w:szCs w:val="18"/>
              </w:rPr>
            </w:pPr>
            <w:r w:rsidRPr="0070527E">
              <w:rPr>
                <w:rFonts w:ascii="Arial" w:hAnsi="Arial" w:cs="Arial"/>
                <w:szCs w:val="18"/>
              </w:rPr>
              <w:t>10156</w:t>
            </w:r>
          </w:p>
        </w:tc>
        <w:tc>
          <w:tcPr>
            <w:tcW w:w="1135" w:type="dxa"/>
          </w:tcPr>
          <w:p w14:paraId="5EDA2885" w14:textId="2B9CF012" w:rsidR="00984CEE" w:rsidRPr="0070527E" w:rsidRDefault="00984CEE" w:rsidP="00984CEE">
            <w:pPr>
              <w:rPr>
                <w:rFonts w:ascii="Arial" w:hAnsi="Arial" w:cs="Arial"/>
                <w:szCs w:val="18"/>
              </w:rPr>
            </w:pPr>
            <w:r w:rsidRPr="0070527E">
              <w:rPr>
                <w:rFonts w:ascii="Arial" w:hAnsi="Arial" w:cs="Arial"/>
                <w:szCs w:val="18"/>
              </w:rPr>
              <w:t xml:space="preserve">Julien </w:t>
            </w:r>
            <w:proofErr w:type="spellStart"/>
            <w:r w:rsidRPr="0070527E">
              <w:rPr>
                <w:rFonts w:ascii="Arial" w:hAnsi="Arial" w:cs="Arial"/>
                <w:szCs w:val="18"/>
              </w:rPr>
              <w:t>Sevin</w:t>
            </w:r>
            <w:proofErr w:type="spellEnd"/>
          </w:p>
        </w:tc>
        <w:tc>
          <w:tcPr>
            <w:tcW w:w="810" w:type="dxa"/>
          </w:tcPr>
          <w:p w14:paraId="72514CB5" w14:textId="28B5C2FE" w:rsidR="00984CEE" w:rsidRPr="0070527E" w:rsidRDefault="00984CEE" w:rsidP="00984CEE">
            <w:pPr>
              <w:rPr>
                <w:rFonts w:ascii="Arial" w:hAnsi="Arial" w:cs="Arial"/>
                <w:szCs w:val="18"/>
              </w:rPr>
            </w:pPr>
            <w:r w:rsidRPr="0070527E">
              <w:rPr>
                <w:rFonts w:ascii="Arial" w:hAnsi="Arial" w:cs="Arial"/>
                <w:szCs w:val="18"/>
              </w:rPr>
              <w:t>35.3.17</w:t>
            </w:r>
          </w:p>
        </w:tc>
        <w:tc>
          <w:tcPr>
            <w:tcW w:w="720" w:type="dxa"/>
          </w:tcPr>
          <w:p w14:paraId="33F8A627" w14:textId="60064A69" w:rsidR="00984CEE" w:rsidRPr="0070527E" w:rsidRDefault="00984CEE" w:rsidP="00984CEE">
            <w:pPr>
              <w:rPr>
                <w:rFonts w:ascii="Arial" w:hAnsi="Arial" w:cs="Arial"/>
                <w:szCs w:val="18"/>
              </w:rPr>
            </w:pPr>
            <w:r w:rsidRPr="0070527E">
              <w:rPr>
                <w:rFonts w:ascii="Arial" w:hAnsi="Arial" w:cs="Arial"/>
                <w:szCs w:val="18"/>
              </w:rPr>
              <w:t>462.33</w:t>
            </w:r>
          </w:p>
        </w:tc>
        <w:tc>
          <w:tcPr>
            <w:tcW w:w="2197" w:type="dxa"/>
          </w:tcPr>
          <w:p w14:paraId="650AFD4F" w14:textId="6C618A90" w:rsidR="00984CEE" w:rsidRPr="0070527E" w:rsidRDefault="00984CEE" w:rsidP="00984CEE">
            <w:pPr>
              <w:rPr>
                <w:rFonts w:ascii="Arial" w:hAnsi="Arial" w:cs="Arial"/>
                <w:szCs w:val="18"/>
              </w:rPr>
            </w:pPr>
            <w:r w:rsidRPr="0070527E">
              <w:rPr>
                <w:rFonts w:ascii="Arial" w:hAnsi="Arial" w:cs="Arial"/>
                <w:szCs w:val="18"/>
              </w:rPr>
              <w:t>An AP MLD has not the possibility to propose different EMLSR links that the EMLSR links specified by the non-AP MLD in the EML Operating Mode Notification frame</w:t>
            </w:r>
          </w:p>
        </w:tc>
        <w:tc>
          <w:tcPr>
            <w:tcW w:w="2160" w:type="dxa"/>
          </w:tcPr>
          <w:p w14:paraId="71A4A30D" w14:textId="750DB025" w:rsidR="00984CEE" w:rsidRPr="0070527E" w:rsidRDefault="00984CEE" w:rsidP="00984CEE">
            <w:pPr>
              <w:rPr>
                <w:rFonts w:ascii="Arial" w:hAnsi="Arial" w:cs="Arial"/>
                <w:szCs w:val="18"/>
              </w:rPr>
            </w:pPr>
            <w:r w:rsidRPr="0070527E">
              <w:rPr>
                <w:rFonts w:ascii="Arial" w:hAnsi="Arial" w:cs="Arial"/>
                <w:szCs w:val="18"/>
              </w:rPr>
              <w:t>Specify a procedure allowing an AP MLD to propose other EMLSR links that the EMLSR links specified by the non-AP MLD in the EML Operating Mode Notification frame</w:t>
            </w:r>
          </w:p>
        </w:tc>
        <w:tc>
          <w:tcPr>
            <w:tcW w:w="2432" w:type="dxa"/>
          </w:tcPr>
          <w:p w14:paraId="30173F4F" w14:textId="77777777" w:rsidR="00984CEE" w:rsidRPr="0070527E" w:rsidRDefault="00984CEE" w:rsidP="00984CEE">
            <w:pPr>
              <w:rPr>
                <w:rFonts w:ascii="Arial" w:hAnsi="Arial" w:cs="Arial"/>
                <w:color w:val="000000"/>
                <w:szCs w:val="18"/>
              </w:rPr>
            </w:pPr>
            <w:r w:rsidRPr="0070527E">
              <w:rPr>
                <w:rFonts w:ascii="Arial" w:hAnsi="Arial" w:cs="Arial"/>
                <w:color w:val="000000"/>
                <w:szCs w:val="18"/>
              </w:rPr>
              <w:t>Rejected.</w:t>
            </w:r>
          </w:p>
          <w:p w14:paraId="350E00BF" w14:textId="77777777" w:rsidR="00232DEE" w:rsidRPr="0070527E" w:rsidRDefault="00232DEE" w:rsidP="00984CEE">
            <w:pPr>
              <w:rPr>
                <w:rFonts w:ascii="Arial" w:hAnsi="Arial" w:cs="Arial"/>
                <w:color w:val="000000"/>
                <w:szCs w:val="18"/>
              </w:rPr>
            </w:pPr>
          </w:p>
          <w:p w14:paraId="39575A03" w14:textId="7F986058" w:rsidR="00232DEE" w:rsidRPr="0070527E" w:rsidRDefault="007F3201" w:rsidP="005A30C7">
            <w:pPr>
              <w:rPr>
                <w:rFonts w:ascii="Arial" w:hAnsi="Arial" w:cs="Arial"/>
                <w:color w:val="000000"/>
                <w:szCs w:val="18"/>
              </w:rPr>
            </w:pPr>
            <w:r>
              <w:rPr>
                <w:rFonts w:ascii="Arial" w:hAnsi="Arial" w:cs="Arial"/>
                <w:color w:val="000000"/>
                <w:szCs w:val="18"/>
              </w:rPr>
              <w:t>An AP MLD supports frame delivery on any enabled link that is setup with a non-AP MLD.</w:t>
            </w:r>
            <w:r w:rsidR="0081550A">
              <w:rPr>
                <w:rFonts w:ascii="Arial" w:hAnsi="Arial" w:cs="Arial"/>
                <w:color w:val="000000"/>
                <w:szCs w:val="18"/>
              </w:rPr>
              <w:t xml:space="preserve"> Therefore, there is no reason why an AP MLD cannot support EMLSR on </w:t>
            </w:r>
            <w:r w:rsidR="005A30C7">
              <w:rPr>
                <w:rFonts w:ascii="Arial" w:hAnsi="Arial" w:cs="Arial"/>
                <w:color w:val="000000"/>
                <w:szCs w:val="18"/>
              </w:rPr>
              <w:t>an enabled link that is setup with a non-AP MLD.</w:t>
            </w:r>
          </w:p>
        </w:tc>
      </w:tr>
      <w:tr w:rsidR="00D92C5E" w:rsidRPr="0070527E" w14:paraId="1C1AA585" w14:textId="77777777" w:rsidTr="004B5575">
        <w:tc>
          <w:tcPr>
            <w:tcW w:w="750" w:type="dxa"/>
          </w:tcPr>
          <w:p w14:paraId="10AB29C4" w14:textId="21F213A7" w:rsidR="00D92C5E" w:rsidRPr="0070527E" w:rsidRDefault="00D92C5E" w:rsidP="00D92C5E">
            <w:pPr>
              <w:rPr>
                <w:rFonts w:ascii="Arial" w:hAnsi="Arial" w:cs="Arial"/>
                <w:szCs w:val="18"/>
              </w:rPr>
            </w:pPr>
            <w:r w:rsidRPr="0070527E">
              <w:rPr>
                <w:rFonts w:ascii="Arial" w:hAnsi="Arial" w:cs="Arial"/>
                <w:szCs w:val="18"/>
              </w:rPr>
              <w:t>10157</w:t>
            </w:r>
          </w:p>
        </w:tc>
        <w:tc>
          <w:tcPr>
            <w:tcW w:w="1135" w:type="dxa"/>
          </w:tcPr>
          <w:p w14:paraId="116E0432" w14:textId="5EE8BB11" w:rsidR="00D92C5E" w:rsidRPr="0070527E" w:rsidRDefault="00D92C5E" w:rsidP="00D92C5E">
            <w:pPr>
              <w:rPr>
                <w:rFonts w:ascii="Arial" w:hAnsi="Arial" w:cs="Arial"/>
                <w:szCs w:val="18"/>
              </w:rPr>
            </w:pPr>
            <w:r w:rsidRPr="0070527E">
              <w:rPr>
                <w:rFonts w:ascii="Arial" w:hAnsi="Arial" w:cs="Arial"/>
                <w:szCs w:val="18"/>
              </w:rPr>
              <w:t xml:space="preserve">Julien </w:t>
            </w:r>
            <w:proofErr w:type="spellStart"/>
            <w:r w:rsidRPr="0070527E">
              <w:rPr>
                <w:rFonts w:ascii="Arial" w:hAnsi="Arial" w:cs="Arial"/>
                <w:szCs w:val="18"/>
              </w:rPr>
              <w:t>Sevin</w:t>
            </w:r>
            <w:proofErr w:type="spellEnd"/>
          </w:p>
        </w:tc>
        <w:tc>
          <w:tcPr>
            <w:tcW w:w="810" w:type="dxa"/>
          </w:tcPr>
          <w:p w14:paraId="44A3AA49" w14:textId="1790FA97" w:rsidR="00D92C5E" w:rsidRPr="0070527E" w:rsidRDefault="00D92C5E" w:rsidP="00D92C5E">
            <w:pPr>
              <w:rPr>
                <w:rFonts w:ascii="Arial" w:hAnsi="Arial" w:cs="Arial"/>
                <w:szCs w:val="18"/>
              </w:rPr>
            </w:pPr>
            <w:r w:rsidRPr="0070527E">
              <w:rPr>
                <w:rFonts w:ascii="Arial" w:hAnsi="Arial" w:cs="Arial"/>
                <w:szCs w:val="18"/>
              </w:rPr>
              <w:t>35.3.17</w:t>
            </w:r>
          </w:p>
        </w:tc>
        <w:tc>
          <w:tcPr>
            <w:tcW w:w="720" w:type="dxa"/>
          </w:tcPr>
          <w:p w14:paraId="55C88E3B" w14:textId="2FEA4188" w:rsidR="00D92C5E" w:rsidRPr="0070527E" w:rsidRDefault="00D92C5E" w:rsidP="00D92C5E">
            <w:pPr>
              <w:rPr>
                <w:rFonts w:ascii="Arial" w:hAnsi="Arial" w:cs="Arial"/>
                <w:szCs w:val="18"/>
              </w:rPr>
            </w:pPr>
            <w:r w:rsidRPr="0070527E">
              <w:rPr>
                <w:rFonts w:ascii="Arial" w:hAnsi="Arial" w:cs="Arial"/>
                <w:szCs w:val="18"/>
              </w:rPr>
              <w:t>462.33</w:t>
            </w:r>
          </w:p>
        </w:tc>
        <w:tc>
          <w:tcPr>
            <w:tcW w:w="2197" w:type="dxa"/>
          </w:tcPr>
          <w:p w14:paraId="0A0553DD" w14:textId="48E0CD9B" w:rsidR="00D92C5E" w:rsidRPr="0070527E" w:rsidRDefault="00D92C5E" w:rsidP="00D92C5E">
            <w:pPr>
              <w:rPr>
                <w:rFonts w:ascii="Arial" w:hAnsi="Arial" w:cs="Arial"/>
                <w:szCs w:val="18"/>
              </w:rPr>
            </w:pPr>
            <w:r w:rsidRPr="0070527E">
              <w:rPr>
                <w:rFonts w:ascii="Arial" w:hAnsi="Arial" w:cs="Arial"/>
                <w:szCs w:val="18"/>
              </w:rPr>
              <w:t>An AP MLD has not the possibility to propose/initiate to a non-AP MLD to operate in EMLSR mode</w:t>
            </w:r>
          </w:p>
        </w:tc>
        <w:tc>
          <w:tcPr>
            <w:tcW w:w="2160" w:type="dxa"/>
          </w:tcPr>
          <w:p w14:paraId="096F0461" w14:textId="733C8CEC" w:rsidR="00D92C5E" w:rsidRPr="0070527E" w:rsidRDefault="00D92C5E" w:rsidP="00D92C5E">
            <w:pPr>
              <w:rPr>
                <w:rFonts w:ascii="Arial" w:hAnsi="Arial" w:cs="Arial"/>
                <w:szCs w:val="18"/>
              </w:rPr>
            </w:pPr>
            <w:r w:rsidRPr="0070527E">
              <w:rPr>
                <w:rFonts w:ascii="Arial" w:hAnsi="Arial" w:cs="Arial"/>
                <w:szCs w:val="18"/>
              </w:rPr>
              <w:t>Specify a procedure allowing an AP to transmit an EML Operating Mode Notification frame for proposing to a non-AP STA to initiate its EMLSR mode.</w:t>
            </w:r>
          </w:p>
        </w:tc>
        <w:tc>
          <w:tcPr>
            <w:tcW w:w="2432" w:type="dxa"/>
          </w:tcPr>
          <w:p w14:paraId="72CD94E2" w14:textId="77777777" w:rsidR="00D92C5E" w:rsidRPr="0070527E" w:rsidRDefault="00C96F0E" w:rsidP="00D92C5E">
            <w:pPr>
              <w:rPr>
                <w:rFonts w:ascii="Arial" w:hAnsi="Arial" w:cs="Arial"/>
                <w:color w:val="000000"/>
                <w:szCs w:val="18"/>
              </w:rPr>
            </w:pPr>
            <w:r w:rsidRPr="0070527E">
              <w:rPr>
                <w:rFonts w:ascii="Arial" w:hAnsi="Arial" w:cs="Arial"/>
                <w:color w:val="000000"/>
                <w:szCs w:val="18"/>
              </w:rPr>
              <w:t>Rejected.</w:t>
            </w:r>
          </w:p>
          <w:p w14:paraId="2E451064" w14:textId="77777777" w:rsidR="00C96F0E" w:rsidRPr="0070527E" w:rsidRDefault="00C96F0E" w:rsidP="00D92C5E">
            <w:pPr>
              <w:rPr>
                <w:rFonts w:ascii="Arial" w:hAnsi="Arial" w:cs="Arial"/>
                <w:color w:val="000000"/>
                <w:szCs w:val="18"/>
              </w:rPr>
            </w:pPr>
          </w:p>
          <w:p w14:paraId="3E4C9C72" w14:textId="2DE2437A" w:rsidR="00C96F0E" w:rsidRPr="0070527E" w:rsidRDefault="00940A7F" w:rsidP="00D92C5E">
            <w:pPr>
              <w:rPr>
                <w:rFonts w:ascii="Arial" w:hAnsi="Arial" w:cs="Arial"/>
                <w:color w:val="000000"/>
                <w:szCs w:val="18"/>
              </w:rPr>
            </w:pPr>
            <w:r w:rsidRPr="0070527E">
              <w:rPr>
                <w:rFonts w:ascii="Arial" w:hAnsi="Arial" w:cs="Arial"/>
                <w:color w:val="000000"/>
                <w:szCs w:val="18"/>
              </w:rPr>
              <w:t>It is not clear</w:t>
            </w:r>
            <w:r w:rsidR="004F35EE" w:rsidRPr="0070527E">
              <w:rPr>
                <w:rFonts w:ascii="Arial" w:hAnsi="Arial" w:cs="Arial"/>
                <w:color w:val="000000"/>
                <w:szCs w:val="18"/>
              </w:rPr>
              <w:t xml:space="preserve"> from the comment</w:t>
            </w:r>
            <w:r w:rsidRPr="0070527E">
              <w:rPr>
                <w:rFonts w:ascii="Arial" w:hAnsi="Arial" w:cs="Arial"/>
                <w:color w:val="000000"/>
                <w:szCs w:val="18"/>
              </w:rPr>
              <w:t xml:space="preserve"> why an AP MLD needs to </w:t>
            </w:r>
            <w:r w:rsidR="004F35EE" w:rsidRPr="0070527E">
              <w:rPr>
                <w:rFonts w:ascii="Arial" w:hAnsi="Arial" w:cs="Arial"/>
                <w:color w:val="000000"/>
                <w:szCs w:val="18"/>
              </w:rPr>
              <w:t xml:space="preserve">force a non-AP MLD to enable/disable the EMLSR mode. </w:t>
            </w:r>
            <w:r w:rsidR="00C96F0E" w:rsidRPr="0070527E">
              <w:rPr>
                <w:rFonts w:ascii="Arial" w:hAnsi="Arial" w:cs="Arial"/>
                <w:color w:val="000000"/>
                <w:szCs w:val="18"/>
              </w:rPr>
              <w:t>It is</w:t>
            </w:r>
            <w:r w:rsidR="00754774" w:rsidRPr="0070527E">
              <w:rPr>
                <w:rFonts w:ascii="Arial" w:hAnsi="Arial" w:cs="Arial"/>
                <w:color w:val="000000"/>
                <w:szCs w:val="18"/>
              </w:rPr>
              <w:t xml:space="preserve"> </w:t>
            </w:r>
            <w:r w:rsidR="0028728F" w:rsidRPr="0070527E">
              <w:rPr>
                <w:rFonts w:ascii="Arial" w:hAnsi="Arial" w:cs="Arial"/>
                <w:color w:val="000000"/>
                <w:szCs w:val="18"/>
              </w:rPr>
              <w:t>a non-AP MLD’s choice whether to enable or disable the EMLSR mode.</w:t>
            </w:r>
            <w:r w:rsidR="00AB1DAA" w:rsidRPr="0070527E">
              <w:rPr>
                <w:rFonts w:ascii="Arial" w:hAnsi="Arial" w:cs="Arial"/>
                <w:color w:val="000000"/>
                <w:szCs w:val="18"/>
              </w:rPr>
              <w:t xml:space="preserve"> </w:t>
            </w:r>
          </w:p>
        </w:tc>
      </w:tr>
      <w:tr w:rsidR="00E43E3D" w:rsidRPr="0070527E" w14:paraId="352E9BDF" w14:textId="77777777" w:rsidTr="004B5575">
        <w:tc>
          <w:tcPr>
            <w:tcW w:w="750" w:type="dxa"/>
          </w:tcPr>
          <w:p w14:paraId="28CBABAB" w14:textId="30BFF7B3" w:rsidR="00E43E3D" w:rsidRPr="008738AB" w:rsidRDefault="00E43E3D" w:rsidP="00E43E3D">
            <w:pPr>
              <w:rPr>
                <w:rFonts w:ascii="Arial" w:hAnsi="Arial" w:cs="Arial"/>
                <w:szCs w:val="18"/>
              </w:rPr>
            </w:pPr>
            <w:r w:rsidRPr="008738AB">
              <w:rPr>
                <w:rFonts w:ascii="Arial" w:hAnsi="Arial" w:cs="Arial"/>
                <w:szCs w:val="18"/>
              </w:rPr>
              <w:t>10158</w:t>
            </w:r>
          </w:p>
        </w:tc>
        <w:tc>
          <w:tcPr>
            <w:tcW w:w="1135" w:type="dxa"/>
          </w:tcPr>
          <w:p w14:paraId="28857B97" w14:textId="4F8E61B9" w:rsidR="00E43E3D" w:rsidRPr="008738AB" w:rsidRDefault="00E43E3D" w:rsidP="00E43E3D">
            <w:pPr>
              <w:rPr>
                <w:rFonts w:ascii="Arial" w:hAnsi="Arial" w:cs="Arial"/>
                <w:szCs w:val="18"/>
              </w:rPr>
            </w:pPr>
            <w:r w:rsidRPr="008738AB">
              <w:rPr>
                <w:rFonts w:ascii="Arial" w:hAnsi="Arial" w:cs="Arial"/>
                <w:szCs w:val="18"/>
              </w:rPr>
              <w:t xml:space="preserve">Julien </w:t>
            </w:r>
            <w:proofErr w:type="spellStart"/>
            <w:r w:rsidRPr="008738AB">
              <w:rPr>
                <w:rFonts w:ascii="Arial" w:hAnsi="Arial" w:cs="Arial"/>
                <w:szCs w:val="18"/>
              </w:rPr>
              <w:t>Sevin</w:t>
            </w:r>
            <w:proofErr w:type="spellEnd"/>
          </w:p>
        </w:tc>
        <w:tc>
          <w:tcPr>
            <w:tcW w:w="810" w:type="dxa"/>
          </w:tcPr>
          <w:p w14:paraId="23E319BD" w14:textId="4A83F93D" w:rsidR="00E43E3D" w:rsidRPr="008738AB" w:rsidRDefault="00E43E3D" w:rsidP="00E43E3D">
            <w:pPr>
              <w:rPr>
                <w:rFonts w:ascii="Arial" w:hAnsi="Arial" w:cs="Arial"/>
                <w:szCs w:val="18"/>
              </w:rPr>
            </w:pPr>
            <w:r w:rsidRPr="008738AB">
              <w:rPr>
                <w:rFonts w:ascii="Arial" w:hAnsi="Arial" w:cs="Arial"/>
                <w:szCs w:val="18"/>
              </w:rPr>
              <w:t>35.3.17</w:t>
            </w:r>
          </w:p>
        </w:tc>
        <w:tc>
          <w:tcPr>
            <w:tcW w:w="720" w:type="dxa"/>
          </w:tcPr>
          <w:p w14:paraId="5A5F1EE2" w14:textId="43FD6BCE" w:rsidR="00E43E3D" w:rsidRPr="008738AB" w:rsidRDefault="00E43E3D" w:rsidP="00E43E3D">
            <w:pPr>
              <w:rPr>
                <w:rFonts w:ascii="Arial" w:hAnsi="Arial" w:cs="Arial"/>
                <w:szCs w:val="18"/>
              </w:rPr>
            </w:pPr>
            <w:r w:rsidRPr="008738AB">
              <w:rPr>
                <w:rFonts w:ascii="Arial" w:hAnsi="Arial" w:cs="Arial"/>
                <w:szCs w:val="18"/>
              </w:rPr>
              <w:t>462.57</w:t>
            </w:r>
          </w:p>
        </w:tc>
        <w:tc>
          <w:tcPr>
            <w:tcW w:w="2197" w:type="dxa"/>
          </w:tcPr>
          <w:p w14:paraId="0E3098EC" w14:textId="6C1DA516" w:rsidR="00E43E3D" w:rsidRPr="008738AB" w:rsidRDefault="00E43E3D" w:rsidP="00E43E3D">
            <w:pPr>
              <w:rPr>
                <w:rFonts w:ascii="Arial" w:hAnsi="Arial" w:cs="Arial"/>
                <w:szCs w:val="18"/>
              </w:rPr>
            </w:pPr>
            <w:r w:rsidRPr="008738AB">
              <w:rPr>
                <w:rFonts w:ascii="Arial" w:hAnsi="Arial" w:cs="Arial"/>
                <w:szCs w:val="18"/>
              </w:rPr>
              <w:t xml:space="preserve">An AP MLD has not the possibility to propose to a non-AP MLD to </w:t>
            </w:r>
            <w:proofErr w:type="gramStart"/>
            <w:r w:rsidRPr="008738AB">
              <w:rPr>
                <w:rFonts w:ascii="Arial" w:hAnsi="Arial" w:cs="Arial"/>
                <w:szCs w:val="18"/>
              </w:rPr>
              <w:t>disabled</w:t>
            </w:r>
            <w:proofErr w:type="gramEnd"/>
            <w:r w:rsidRPr="008738AB">
              <w:rPr>
                <w:rFonts w:ascii="Arial" w:hAnsi="Arial" w:cs="Arial"/>
                <w:szCs w:val="18"/>
              </w:rPr>
              <w:t xml:space="preserve"> the EMLSR mode</w:t>
            </w:r>
          </w:p>
        </w:tc>
        <w:tc>
          <w:tcPr>
            <w:tcW w:w="2160" w:type="dxa"/>
          </w:tcPr>
          <w:p w14:paraId="796760E2" w14:textId="4853225F" w:rsidR="00E43E3D" w:rsidRPr="008738AB" w:rsidRDefault="00E43E3D" w:rsidP="00E43E3D">
            <w:pPr>
              <w:rPr>
                <w:rFonts w:ascii="Arial" w:hAnsi="Arial" w:cs="Arial"/>
                <w:szCs w:val="18"/>
              </w:rPr>
            </w:pPr>
            <w:r w:rsidRPr="008738AB">
              <w:rPr>
                <w:rFonts w:ascii="Arial" w:hAnsi="Arial" w:cs="Arial"/>
                <w:szCs w:val="18"/>
              </w:rPr>
              <w:t>Specify a procedure allowing an AP to transmit an EML Operating Mode Notification frame for proposing to a non-AP STA to disable its EMLSR mode.</w:t>
            </w:r>
          </w:p>
        </w:tc>
        <w:tc>
          <w:tcPr>
            <w:tcW w:w="2432" w:type="dxa"/>
          </w:tcPr>
          <w:p w14:paraId="1F2B44F4" w14:textId="77777777" w:rsidR="008738AB" w:rsidRPr="0070527E" w:rsidRDefault="008738AB" w:rsidP="008738AB">
            <w:pPr>
              <w:rPr>
                <w:rFonts w:ascii="Arial" w:hAnsi="Arial" w:cs="Arial"/>
                <w:color w:val="000000"/>
                <w:szCs w:val="18"/>
              </w:rPr>
            </w:pPr>
            <w:r w:rsidRPr="0070527E">
              <w:rPr>
                <w:rFonts w:ascii="Arial" w:hAnsi="Arial" w:cs="Arial"/>
                <w:color w:val="000000"/>
                <w:szCs w:val="18"/>
              </w:rPr>
              <w:t>Rejected.</w:t>
            </w:r>
          </w:p>
          <w:p w14:paraId="5A010AEC" w14:textId="77777777" w:rsidR="008738AB" w:rsidRPr="0070527E" w:rsidRDefault="008738AB" w:rsidP="008738AB">
            <w:pPr>
              <w:rPr>
                <w:rFonts w:ascii="Arial" w:hAnsi="Arial" w:cs="Arial"/>
                <w:color w:val="000000"/>
                <w:szCs w:val="18"/>
              </w:rPr>
            </w:pPr>
          </w:p>
          <w:p w14:paraId="0DFCC56D" w14:textId="750CE81B" w:rsidR="00E43E3D" w:rsidRPr="0070527E" w:rsidRDefault="008738AB" w:rsidP="008738AB">
            <w:pPr>
              <w:rPr>
                <w:rFonts w:ascii="Arial" w:hAnsi="Arial" w:cs="Arial"/>
                <w:color w:val="000000"/>
                <w:szCs w:val="18"/>
              </w:rPr>
            </w:pPr>
            <w:r w:rsidRPr="0070527E">
              <w:rPr>
                <w:rFonts w:ascii="Arial" w:hAnsi="Arial" w:cs="Arial"/>
                <w:color w:val="000000"/>
                <w:szCs w:val="18"/>
              </w:rPr>
              <w:t>It is not clear from the comment why an AP MLD needs to force a non-AP MLD to enable/disable the EMLSR mode. It is a non-AP MLD’s choice whether to enable or disable the EMLSR mode.</w:t>
            </w:r>
          </w:p>
        </w:tc>
      </w:tr>
      <w:tr w:rsidR="0070527E" w:rsidRPr="0070527E" w14:paraId="77220D0B" w14:textId="77777777" w:rsidTr="004B5575">
        <w:tc>
          <w:tcPr>
            <w:tcW w:w="750" w:type="dxa"/>
          </w:tcPr>
          <w:p w14:paraId="66EE675B" w14:textId="43310267" w:rsidR="0070527E" w:rsidRPr="0070527E" w:rsidRDefault="0070527E" w:rsidP="0070527E">
            <w:pPr>
              <w:rPr>
                <w:rFonts w:ascii="Arial" w:hAnsi="Arial" w:cs="Arial"/>
                <w:szCs w:val="18"/>
              </w:rPr>
            </w:pPr>
            <w:r w:rsidRPr="0070527E">
              <w:rPr>
                <w:rFonts w:ascii="Arial" w:hAnsi="Arial" w:cs="Arial"/>
                <w:szCs w:val="18"/>
              </w:rPr>
              <w:t>14077</w:t>
            </w:r>
          </w:p>
        </w:tc>
        <w:tc>
          <w:tcPr>
            <w:tcW w:w="1135" w:type="dxa"/>
          </w:tcPr>
          <w:p w14:paraId="62FFFD07" w14:textId="4A35F000" w:rsidR="0070527E" w:rsidRPr="0070527E" w:rsidRDefault="0070527E" w:rsidP="0070527E">
            <w:pPr>
              <w:rPr>
                <w:rFonts w:ascii="Arial" w:hAnsi="Arial" w:cs="Arial"/>
                <w:szCs w:val="18"/>
              </w:rPr>
            </w:pPr>
            <w:r w:rsidRPr="0070527E">
              <w:rPr>
                <w:rFonts w:ascii="Arial" w:hAnsi="Arial" w:cs="Arial"/>
                <w:szCs w:val="18"/>
              </w:rPr>
              <w:t>Ming Gan</w:t>
            </w:r>
          </w:p>
        </w:tc>
        <w:tc>
          <w:tcPr>
            <w:tcW w:w="810" w:type="dxa"/>
          </w:tcPr>
          <w:p w14:paraId="119ACFC3" w14:textId="7E6FA431" w:rsidR="0070527E" w:rsidRPr="0070527E" w:rsidRDefault="0070527E" w:rsidP="0070527E">
            <w:pPr>
              <w:rPr>
                <w:rFonts w:ascii="Arial" w:hAnsi="Arial" w:cs="Arial"/>
                <w:szCs w:val="18"/>
              </w:rPr>
            </w:pPr>
            <w:r w:rsidRPr="0070527E">
              <w:rPr>
                <w:rFonts w:ascii="Arial" w:hAnsi="Arial" w:cs="Arial"/>
                <w:szCs w:val="18"/>
              </w:rPr>
              <w:t>35.3.17</w:t>
            </w:r>
          </w:p>
        </w:tc>
        <w:tc>
          <w:tcPr>
            <w:tcW w:w="720" w:type="dxa"/>
          </w:tcPr>
          <w:p w14:paraId="7B2113A0" w14:textId="1BFAD4DA" w:rsidR="0070527E" w:rsidRPr="0070527E" w:rsidRDefault="0070527E" w:rsidP="0070527E">
            <w:pPr>
              <w:rPr>
                <w:rFonts w:ascii="Arial" w:hAnsi="Arial" w:cs="Arial"/>
                <w:szCs w:val="18"/>
              </w:rPr>
            </w:pPr>
            <w:r w:rsidRPr="0070527E">
              <w:rPr>
                <w:rFonts w:ascii="Arial" w:hAnsi="Arial" w:cs="Arial"/>
                <w:szCs w:val="18"/>
              </w:rPr>
              <w:t>462.34</w:t>
            </w:r>
          </w:p>
        </w:tc>
        <w:tc>
          <w:tcPr>
            <w:tcW w:w="2197" w:type="dxa"/>
          </w:tcPr>
          <w:p w14:paraId="3EFACC46" w14:textId="00C47C27" w:rsidR="0070527E" w:rsidRPr="0070527E" w:rsidRDefault="0070527E" w:rsidP="0070527E">
            <w:pPr>
              <w:rPr>
                <w:rFonts w:ascii="Arial" w:hAnsi="Arial" w:cs="Arial"/>
                <w:szCs w:val="18"/>
              </w:rPr>
            </w:pPr>
            <w:r w:rsidRPr="0070527E">
              <w:rPr>
                <w:rFonts w:ascii="Arial" w:hAnsi="Arial" w:cs="Arial"/>
                <w:szCs w:val="18"/>
              </w:rPr>
              <w:t>It is straight forward to allow AP to initiate and send an EML Operating Mode Notification frame</w:t>
            </w:r>
          </w:p>
        </w:tc>
        <w:tc>
          <w:tcPr>
            <w:tcW w:w="2160" w:type="dxa"/>
          </w:tcPr>
          <w:p w14:paraId="367B69AE" w14:textId="0CDB8630" w:rsidR="0070527E" w:rsidRPr="0070527E" w:rsidRDefault="0070527E" w:rsidP="0070527E">
            <w:pPr>
              <w:rPr>
                <w:rFonts w:ascii="Arial" w:hAnsi="Arial" w:cs="Arial"/>
                <w:szCs w:val="18"/>
              </w:rPr>
            </w:pPr>
            <w:r w:rsidRPr="0070527E">
              <w:rPr>
                <w:rFonts w:ascii="Arial" w:hAnsi="Arial" w:cs="Arial"/>
                <w:szCs w:val="18"/>
              </w:rPr>
              <w:t>add the case that AP initiates and sends an EML Operating Mode Notification frame</w:t>
            </w:r>
          </w:p>
        </w:tc>
        <w:tc>
          <w:tcPr>
            <w:tcW w:w="2432" w:type="dxa"/>
          </w:tcPr>
          <w:p w14:paraId="7089BD5A" w14:textId="77777777" w:rsidR="0070527E" w:rsidRPr="0070527E" w:rsidRDefault="0070527E" w:rsidP="0070527E">
            <w:pPr>
              <w:rPr>
                <w:rFonts w:ascii="Arial" w:hAnsi="Arial" w:cs="Arial"/>
                <w:color w:val="000000"/>
                <w:szCs w:val="18"/>
              </w:rPr>
            </w:pPr>
            <w:r w:rsidRPr="0070527E">
              <w:rPr>
                <w:rFonts w:ascii="Arial" w:hAnsi="Arial" w:cs="Arial"/>
                <w:color w:val="000000"/>
                <w:szCs w:val="18"/>
              </w:rPr>
              <w:t>Rejected.</w:t>
            </w:r>
          </w:p>
          <w:p w14:paraId="6F322765" w14:textId="77777777" w:rsidR="0070527E" w:rsidRPr="0070527E" w:rsidRDefault="0070527E" w:rsidP="0070527E">
            <w:pPr>
              <w:rPr>
                <w:rFonts w:ascii="Arial" w:hAnsi="Arial" w:cs="Arial"/>
                <w:color w:val="000000"/>
                <w:szCs w:val="18"/>
              </w:rPr>
            </w:pPr>
          </w:p>
          <w:p w14:paraId="3792004B" w14:textId="721E37B6" w:rsidR="0070527E" w:rsidRPr="0070527E" w:rsidRDefault="0070527E" w:rsidP="0070527E">
            <w:pPr>
              <w:rPr>
                <w:rFonts w:ascii="Arial" w:hAnsi="Arial" w:cs="Arial"/>
                <w:color w:val="000000"/>
                <w:szCs w:val="18"/>
              </w:rPr>
            </w:pPr>
            <w:r w:rsidRPr="0070527E">
              <w:rPr>
                <w:rFonts w:ascii="Arial" w:hAnsi="Arial" w:cs="Arial"/>
                <w:color w:val="000000"/>
                <w:szCs w:val="18"/>
              </w:rPr>
              <w:t>It is not clear from the comment why an AP MLD needs to force a non-AP MLD to enable/disable the EMLSR mode. It is a non-AP MLD’s choice whether to enable or disable the EMLSR mode.</w:t>
            </w:r>
          </w:p>
        </w:tc>
      </w:tr>
      <w:tr w:rsidR="00106EDD" w:rsidRPr="0070527E" w14:paraId="40309A42" w14:textId="77777777" w:rsidTr="004B5575">
        <w:tc>
          <w:tcPr>
            <w:tcW w:w="750" w:type="dxa"/>
          </w:tcPr>
          <w:p w14:paraId="454CAC91" w14:textId="157E5FD4" w:rsidR="00106EDD" w:rsidRPr="0070527E" w:rsidRDefault="00106EDD" w:rsidP="00106EDD">
            <w:pPr>
              <w:rPr>
                <w:rFonts w:ascii="Arial" w:hAnsi="Arial" w:cs="Arial"/>
                <w:szCs w:val="18"/>
              </w:rPr>
            </w:pPr>
            <w:r w:rsidRPr="0070527E">
              <w:rPr>
                <w:rFonts w:ascii="Arial" w:hAnsi="Arial" w:cs="Arial"/>
                <w:szCs w:val="18"/>
              </w:rPr>
              <w:t>12675</w:t>
            </w:r>
          </w:p>
        </w:tc>
        <w:tc>
          <w:tcPr>
            <w:tcW w:w="1135" w:type="dxa"/>
          </w:tcPr>
          <w:p w14:paraId="29851AEE" w14:textId="2C2EF640" w:rsidR="00106EDD" w:rsidRPr="0070527E" w:rsidRDefault="00106EDD" w:rsidP="00106EDD">
            <w:pPr>
              <w:rPr>
                <w:rFonts w:ascii="Arial" w:hAnsi="Arial" w:cs="Arial"/>
                <w:szCs w:val="18"/>
              </w:rPr>
            </w:pPr>
            <w:r w:rsidRPr="0070527E">
              <w:rPr>
                <w:rFonts w:ascii="Arial" w:hAnsi="Arial" w:cs="Arial"/>
                <w:szCs w:val="18"/>
              </w:rPr>
              <w:t>Arik Klein</w:t>
            </w:r>
          </w:p>
        </w:tc>
        <w:tc>
          <w:tcPr>
            <w:tcW w:w="810" w:type="dxa"/>
          </w:tcPr>
          <w:p w14:paraId="7266F7A5" w14:textId="57A12F92" w:rsidR="00106EDD" w:rsidRPr="0070527E" w:rsidRDefault="00106EDD" w:rsidP="00106EDD">
            <w:pPr>
              <w:rPr>
                <w:rFonts w:ascii="Arial" w:hAnsi="Arial" w:cs="Arial"/>
                <w:szCs w:val="18"/>
              </w:rPr>
            </w:pPr>
            <w:r w:rsidRPr="0070527E">
              <w:rPr>
                <w:rFonts w:ascii="Arial" w:hAnsi="Arial" w:cs="Arial"/>
                <w:szCs w:val="18"/>
              </w:rPr>
              <w:t>35.3.17</w:t>
            </w:r>
          </w:p>
        </w:tc>
        <w:tc>
          <w:tcPr>
            <w:tcW w:w="720" w:type="dxa"/>
          </w:tcPr>
          <w:p w14:paraId="73377750" w14:textId="5DAAE2C8" w:rsidR="00106EDD" w:rsidRPr="0070527E" w:rsidRDefault="00106EDD" w:rsidP="00106EDD">
            <w:pPr>
              <w:rPr>
                <w:rFonts w:ascii="Arial" w:hAnsi="Arial" w:cs="Arial"/>
                <w:szCs w:val="18"/>
              </w:rPr>
            </w:pPr>
            <w:r w:rsidRPr="0070527E">
              <w:rPr>
                <w:rFonts w:ascii="Arial" w:hAnsi="Arial" w:cs="Arial"/>
                <w:szCs w:val="18"/>
              </w:rPr>
              <w:t>462.33</w:t>
            </w:r>
          </w:p>
        </w:tc>
        <w:tc>
          <w:tcPr>
            <w:tcW w:w="2197" w:type="dxa"/>
          </w:tcPr>
          <w:p w14:paraId="31E93A5D" w14:textId="7FCAFE53" w:rsidR="00106EDD" w:rsidRPr="0070527E" w:rsidRDefault="00106EDD" w:rsidP="00106EDD">
            <w:pPr>
              <w:rPr>
                <w:rFonts w:ascii="Arial" w:hAnsi="Arial" w:cs="Arial"/>
                <w:szCs w:val="18"/>
              </w:rPr>
            </w:pPr>
            <w:r w:rsidRPr="0070527E">
              <w:rPr>
                <w:rFonts w:ascii="Arial" w:hAnsi="Arial" w:cs="Arial"/>
                <w:szCs w:val="18"/>
              </w:rPr>
              <w:t xml:space="preserve">Use unified terminology with respect to the EMLSR </w:t>
            </w:r>
            <w:proofErr w:type="gramStart"/>
            <w:r w:rsidRPr="0070527E">
              <w:rPr>
                <w:rFonts w:ascii="Arial" w:hAnsi="Arial" w:cs="Arial"/>
                <w:szCs w:val="18"/>
              </w:rPr>
              <w:t>mode :</w:t>
            </w:r>
            <w:proofErr w:type="gramEnd"/>
            <w:r w:rsidRPr="0070527E">
              <w:rPr>
                <w:rFonts w:ascii="Arial" w:hAnsi="Arial" w:cs="Arial"/>
                <w:szCs w:val="18"/>
              </w:rPr>
              <w:t xml:space="preserve"> enabled/disabled (used in 35.3.17) vs. operated/non-operated (used in 9.4.1.74).</w:t>
            </w:r>
            <w:r w:rsidRPr="0070527E">
              <w:rPr>
                <w:rFonts w:ascii="Arial" w:hAnsi="Arial" w:cs="Arial"/>
                <w:szCs w:val="18"/>
              </w:rPr>
              <w:br/>
              <w:t>Please revise the following sentence and align it with the terminology used in the equivalent sentence in P462L56, as proposed: "When a non-AP MLD with dot11EHTEMLSROptionImplemented equal to true intends to operate in the EMLSR mode on the EMLSR links..."</w:t>
            </w:r>
          </w:p>
        </w:tc>
        <w:tc>
          <w:tcPr>
            <w:tcW w:w="2160" w:type="dxa"/>
          </w:tcPr>
          <w:p w14:paraId="5B70D6D4" w14:textId="298BB708" w:rsidR="00106EDD" w:rsidRPr="0070527E" w:rsidRDefault="00106EDD" w:rsidP="00106EDD">
            <w:pPr>
              <w:rPr>
                <w:rFonts w:ascii="Arial" w:hAnsi="Arial" w:cs="Arial"/>
                <w:szCs w:val="18"/>
              </w:rPr>
            </w:pPr>
            <w:r w:rsidRPr="0070527E">
              <w:rPr>
                <w:rFonts w:ascii="Arial" w:hAnsi="Arial" w:cs="Arial"/>
                <w:szCs w:val="18"/>
              </w:rPr>
              <w:t>the sentence should be revised as follows: "When a non-AP MLD with dot11EHTEMLSROptionImplemented equal to true intends to *enable* the EMLSR mode on the EMLSR links..."</w:t>
            </w:r>
          </w:p>
        </w:tc>
        <w:tc>
          <w:tcPr>
            <w:tcW w:w="2432" w:type="dxa"/>
          </w:tcPr>
          <w:p w14:paraId="4B48CFA1" w14:textId="77777777" w:rsidR="00106EDD" w:rsidRPr="0070527E" w:rsidRDefault="00106EDD" w:rsidP="00106EDD">
            <w:pPr>
              <w:rPr>
                <w:rFonts w:ascii="Arial" w:hAnsi="Arial" w:cs="Arial"/>
                <w:color w:val="000000"/>
                <w:szCs w:val="18"/>
              </w:rPr>
            </w:pPr>
            <w:r w:rsidRPr="0070527E">
              <w:rPr>
                <w:rFonts w:ascii="Arial" w:hAnsi="Arial" w:cs="Arial"/>
                <w:color w:val="000000"/>
                <w:szCs w:val="18"/>
              </w:rPr>
              <w:t>Revised.</w:t>
            </w:r>
          </w:p>
          <w:p w14:paraId="45D21C75" w14:textId="77777777" w:rsidR="00106EDD" w:rsidRPr="0070527E" w:rsidRDefault="00106EDD" w:rsidP="00106EDD">
            <w:pPr>
              <w:rPr>
                <w:rFonts w:ascii="Arial" w:hAnsi="Arial" w:cs="Arial"/>
                <w:color w:val="000000"/>
                <w:szCs w:val="18"/>
              </w:rPr>
            </w:pPr>
          </w:p>
          <w:p w14:paraId="1BA66B2B" w14:textId="77777777" w:rsidR="00106EDD" w:rsidRPr="0070527E" w:rsidRDefault="00106EDD" w:rsidP="00106EDD">
            <w:pPr>
              <w:rPr>
                <w:rFonts w:ascii="Arial" w:hAnsi="Arial" w:cs="Arial"/>
                <w:color w:val="000000"/>
                <w:szCs w:val="18"/>
              </w:rPr>
            </w:pPr>
            <w:r w:rsidRPr="0070527E">
              <w:rPr>
                <w:rFonts w:ascii="Arial" w:hAnsi="Arial" w:cs="Arial"/>
                <w:color w:val="000000"/>
                <w:szCs w:val="18"/>
              </w:rPr>
              <w:t>Agree with the commenter.</w:t>
            </w:r>
          </w:p>
          <w:p w14:paraId="33D23AB9" w14:textId="77777777" w:rsidR="00106EDD" w:rsidRPr="0070527E" w:rsidRDefault="00106EDD" w:rsidP="00106EDD">
            <w:pPr>
              <w:rPr>
                <w:rFonts w:ascii="Arial" w:hAnsi="Arial" w:cs="Arial"/>
                <w:color w:val="000000"/>
                <w:szCs w:val="18"/>
              </w:rPr>
            </w:pPr>
          </w:p>
          <w:p w14:paraId="767A0722" w14:textId="0DC34E39" w:rsidR="00106EDD" w:rsidRPr="0070527E" w:rsidRDefault="00106EDD" w:rsidP="00106EDD">
            <w:pPr>
              <w:rPr>
                <w:rFonts w:ascii="Arial-BoldMT" w:hAnsi="Arial-BoldMT" w:hint="eastAsia"/>
                <w:color w:val="000000"/>
                <w:szCs w:val="18"/>
              </w:rPr>
            </w:pPr>
            <w:proofErr w:type="spellStart"/>
            <w:r w:rsidRPr="0070527E">
              <w:rPr>
                <w:rFonts w:ascii="Arial-BoldMT" w:hAnsi="Arial-BoldMT"/>
                <w:color w:val="000000"/>
                <w:szCs w:val="18"/>
              </w:rPr>
              <w:t>TGbe</w:t>
            </w:r>
            <w:proofErr w:type="spellEnd"/>
            <w:r w:rsidRPr="0070527E">
              <w:rPr>
                <w:rFonts w:ascii="Arial-BoldMT" w:hAnsi="Arial-BoldMT"/>
                <w:color w:val="000000"/>
                <w:szCs w:val="18"/>
              </w:rPr>
              <w:t xml:space="preserve"> editor to make the changes with the CID tag (#12</w:t>
            </w:r>
            <w:r w:rsidR="00BA106A" w:rsidRPr="0070527E">
              <w:rPr>
                <w:rFonts w:ascii="Arial-BoldMT" w:hAnsi="Arial-BoldMT"/>
                <w:color w:val="000000"/>
                <w:szCs w:val="18"/>
              </w:rPr>
              <w:t>675</w:t>
            </w:r>
            <w:r w:rsidRPr="0070527E">
              <w:rPr>
                <w:rFonts w:ascii="Arial-BoldMT" w:hAnsi="Arial-BoldMT"/>
                <w:color w:val="000000"/>
                <w:szCs w:val="18"/>
              </w:rPr>
              <w:t xml:space="preserve">) in </w:t>
            </w:r>
            <w:sdt>
              <w:sdtPr>
                <w:rPr>
                  <w:rFonts w:ascii="Arial-BoldMT" w:hAnsi="Arial-BoldMT"/>
                  <w:color w:val="000000"/>
                  <w:szCs w:val="18"/>
                </w:rPr>
                <w:alias w:val="Title"/>
                <w:tag w:val=""/>
                <w:id w:val="-1149974216"/>
                <w:placeholder>
                  <w:docPart w:val="C97D286B83E2402AB3199EB8BDCA162D"/>
                </w:placeholder>
                <w:dataBinding w:prefixMappings="xmlns:ns0='http://purl.org/dc/elements/1.1/' xmlns:ns1='http://schemas.openxmlformats.org/package/2006/metadata/core-properties' " w:xpath="/ns1:coreProperties[1]/ns0:title[1]" w:storeItemID="{6C3C8BC8-F283-45AE-878A-BAB7291924A1}"/>
                <w:text/>
              </w:sdtPr>
              <w:sdtEndPr/>
              <w:sdtContent>
                <w:r w:rsidR="00665CB5">
                  <w:rPr>
                    <w:rFonts w:ascii="Arial-BoldMT" w:hAnsi="Arial-BoldMT"/>
                    <w:color w:val="000000"/>
                    <w:szCs w:val="18"/>
                  </w:rPr>
                  <w:t>doc.: IEEE 802.11-22/1204r0</w:t>
                </w:r>
              </w:sdtContent>
            </w:sdt>
          </w:p>
          <w:p w14:paraId="42708D00" w14:textId="5DD8D4E1" w:rsidR="00106EDD" w:rsidRPr="0070527E" w:rsidRDefault="007C107E" w:rsidP="00106EDD">
            <w:pPr>
              <w:rPr>
                <w:rFonts w:ascii="Arial-BoldMT" w:hAnsi="Arial-BoldMT" w:hint="eastAsia"/>
                <w:color w:val="000000"/>
                <w:szCs w:val="18"/>
              </w:rPr>
            </w:pPr>
            <w:sdt>
              <w:sdtPr>
                <w:rPr>
                  <w:rFonts w:ascii="Arial-BoldMT" w:hAnsi="Arial-BoldMT"/>
                  <w:color w:val="000000"/>
                  <w:szCs w:val="18"/>
                </w:rPr>
                <w:alias w:val="Comments"/>
                <w:tag w:val=""/>
                <w:id w:val="-577525797"/>
                <w:placeholder>
                  <w:docPart w:val="1C1E7F58EF6F4436B1872FA5022824D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B7D54">
                  <w:rPr>
                    <w:rFonts w:ascii="Arial-BoldMT" w:hAnsi="Arial-BoldMT"/>
                    <w:color w:val="000000"/>
                    <w:szCs w:val="18"/>
                  </w:rPr>
                  <w:t>[https://mentor.ieee.org/802.11/dcn/22/11-22-1204-00-00be-lb266-cr-cl35-emlsr-part2.docx]</w:t>
                </w:r>
              </w:sdtContent>
            </w:sdt>
          </w:p>
          <w:p w14:paraId="424DDD53" w14:textId="5A6A1C72" w:rsidR="00106EDD" w:rsidRPr="0070527E" w:rsidRDefault="00106EDD" w:rsidP="00106EDD">
            <w:pPr>
              <w:rPr>
                <w:rFonts w:ascii="Arial" w:hAnsi="Arial" w:cs="Arial"/>
                <w:color w:val="000000"/>
                <w:szCs w:val="18"/>
              </w:rPr>
            </w:pPr>
          </w:p>
        </w:tc>
      </w:tr>
      <w:tr w:rsidR="006E5BED" w:rsidRPr="0070527E" w14:paraId="7FBE5717" w14:textId="77777777" w:rsidTr="004B5575">
        <w:tc>
          <w:tcPr>
            <w:tcW w:w="750" w:type="dxa"/>
          </w:tcPr>
          <w:p w14:paraId="75F246FD" w14:textId="57D446E8" w:rsidR="006E5BED" w:rsidRPr="0070527E" w:rsidRDefault="006E5BED" w:rsidP="006E5BED">
            <w:pPr>
              <w:rPr>
                <w:rFonts w:ascii="Arial" w:hAnsi="Arial" w:cs="Arial"/>
                <w:szCs w:val="18"/>
              </w:rPr>
            </w:pPr>
            <w:r w:rsidRPr="00AC5D30">
              <w:rPr>
                <w:rFonts w:ascii="Arial" w:hAnsi="Arial" w:cs="Arial"/>
                <w:szCs w:val="18"/>
              </w:rPr>
              <w:lastRenderedPageBreak/>
              <w:t>11678</w:t>
            </w:r>
          </w:p>
        </w:tc>
        <w:tc>
          <w:tcPr>
            <w:tcW w:w="1135" w:type="dxa"/>
          </w:tcPr>
          <w:p w14:paraId="6A9A4920" w14:textId="05B1150A" w:rsidR="006E5BED" w:rsidRPr="0070527E" w:rsidRDefault="006E5BED" w:rsidP="006E5BED">
            <w:pPr>
              <w:rPr>
                <w:rFonts w:ascii="Arial" w:hAnsi="Arial" w:cs="Arial"/>
                <w:szCs w:val="18"/>
              </w:rPr>
            </w:pPr>
            <w:proofErr w:type="spellStart"/>
            <w:r w:rsidRPr="00AC5D30">
              <w:rPr>
                <w:rFonts w:ascii="Arial" w:hAnsi="Arial" w:cs="Arial"/>
                <w:szCs w:val="18"/>
              </w:rPr>
              <w:t>Zinan</w:t>
            </w:r>
            <w:proofErr w:type="spellEnd"/>
            <w:r w:rsidRPr="00AC5D30">
              <w:rPr>
                <w:rFonts w:ascii="Arial" w:hAnsi="Arial" w:cs="Arial"/>
                <w:szCs w:val="18"/>
              </w:rPr>
              <w:t xml:space="preserve"> Lin</w:t>
            </w:r>
          </w:p>
        </w:tc>
        <w:tc>
          <w:tcPr>
            <w:tcW w:w="810" w:type="dxa"/>
          </w:tcPr>
          <w:p w14:paraId="3BF43C26" w14:textId="7580E38A" w:rsidR="006E5BED" w:rsidRPr="0070527E" w:rsidRDefault="006E5BED" w:rsidP="006E5BED">
            <w:pPr>
              <w:rPr>
                <w:rFonts w:ascii="Arial" w:hAnsi="Arial" w:cs="Arial"/>
                <w:szCs w:val="18"/>
              </w:rPr>
            </w:pPr>
            <w:r w:rsidRPr="00AC5D30">
              <w:rPr>
                <w:rFonts w:ascii="Arial" w:hAnsi="Arial" w:cs="Arial"/>
                <w:szCs w:val="18"/>
              </w:rPr>
              <w:t>35.3.17</w:t>
            </w:r>
          </w:p>
        </w:tc>
        <w:tc>
          <w:tcPr>
            <w:tcW w:w="720" w:type="dxa"/>
          </w:tcPr>
          <w:p w14:paraId="23B44A62" w14:textId="6CA62D33" w:rsidR="006E5BED" w:rsidRPr="0070527E" w:rsidRDefault="006E5BED" w:rsidP="006E5BED">
            <w:pPr>
              <w:rPr>
                <w:rFonts w:ascii="Arial" w:hAnsi="Arial" w:cs="Arial"/>
                <w:szCs w:val="18"/>
              </w:rPr>
            </w:pPr>
            <w:r w:rsidRPr="00AC5D30">
              <w:rPr>
                <w:rFonts w:ascii="Arial" w:hAnsi="Arial" w:cs="Arial"/>
                <w:szCs w:val="18"/>
              </w:rPr>
              <w:t>462.37</w:t>
            </w:r>
          </w:p>
        </w:tc>
        <w:tc>
          <w:tcPr>
            <w:tcW w:w="2197" w:type="dxa"/>
          </w:tcPr>
          <w:p w14:paraId="56965D81" w14:textId="3E20F856" w:rsidR="006E5BED" w:rsidRPr="0070527E" w:rsidRDefault="006E5BED" w:rsidP="006E5BED">
            <w:pPr>
              <w:rPr>
                <w:rFonts w:ascii="Arial" w:hAnsi="Arial" w:cs="Arial"/>
                <w:szCs w:val="18"/>
              </w:rPr>
            </w:pPr>
            <w:r w:rsidRPr="00AC5D30">
              <w:rPr>
                <w:rFonts w:ascii="Arial" w:hAnsi="Arial" w:cs="Arial"/>
                <w:szCs w:val="18"/>
              </w:rPr>
              <w:t>P462L37:"An AP affiliated with the AP MLD that received the EML Operating Mode Notification frame from the STA affiliated with the non-AP MLD should transmit an EML Operating Mode Notification frame to one of the STAs affiliated with the non-AP MLD within the timeout interval indicated in the Transition Timeout subfield in the EML Capabilities subfield of the Basic Multi-Link element starting at the end of the PPDU transmitted by the AP affiliated with the AP MLD as an acknowledgement to the EML Operating Mode Notification frame transmitted by the STA affiliated with the non-AP MLD." How an AP transmit and EML Operation Mode Notification frame to one of the STAs within the timeout interval starting at the end of the PPDU transmitted by the AP? It is very unclear.</w:t>
            </w:r>
          </w:p>
        </w:tc>
        <w:tc>
          <w:tcPr>
            <w:tcW w:w="2160" w:type="dxa"/>
          </w:tcPr>
          <w:p w14:paraId="618DF7C7" w14:textId="11E3C9FF" w:rsidR="006E5BED" w:rsidRPr="0070527E" w:rsidRDefault="006E5BED" w:rsidP="006E5BED">
            <w:pPr>
              <w:rPr>
                <w:rFonts w:ascii="Arial" w:hAnsi="Arial" w:cs="Arial"/>
                <w:szCs w:val="18"/>
              </w:rPr>
            </w:pPr>
            <w:r w:rsidRPr="00AC5D30">
              <w:rPr>
                <w:rFonts w:ascii="Arial" w:hAnsi="Arial" w:cs="Arial"/>
                <w:szCs w:val="18"/>
              </w:rPr>
              <w:t xml:space="preserve">An AP affiliated with the AP MLD that received the EML Operating Mode Notification frame from the STA affiliated with the non-AP MLD should transmit an EML Operating Mode Notification frame to one of the STAs affiliated with the non-AP MLD within the timeout interval indicated in the Transition Timeout subfield in the EML Capabilities subfield of the Basic Multi-Link element </w:t>
            </w:r>
            <w:r w:rsidRPr="00AC5D30">
              <w:rPr>
                <w:rFonts w:ascii="Arial" w:hAnsi="Arial" w:cs="Arial"/>
                <w:szCs w:val="18"/>
                <w:highlight w:val="yellow"/>
              </w:rPr>
              <w:t>starting at the end of the PPDU transmitted by the STA affiliated with the non-AP MLD as an acknowledgement to the EML Operating Mode Notification frame transmitted by the STA affiliated with the non-AP MLD</w:t>
            </w:r>
          </w:p>
        </w:tc>
        <w:tc>
          <w:tcPr>
            <w:tcW w:w="2432" w:type="dxa"/>
          </w:tcPr>
          <w:p w14:paraId="6AC8EB70" w14:textId="77777777" w:rsidR="006E5BED" w:rsidRPr="00AC5D30" w:rsidRDefault="006E5BED" w:rsidP="006E5BED">
            <w:pPr>
              <w:rPr>
                <w:rFonts w:ascii="Arial" w:hAnsi="Arial" w:cs="Arial"/>
                <w:color w:val="000000"/>
                <w:szCs w:val="18"/>
              </w:rPr>
            </w:pPr>
            <w:r w:rsidRPr="00AC5D30">
              <w:rPr>
                <w:rFonts w:ascii="Arial" w:hAnsi="Arial" w:cs="Arial"/>
                <w:color w:val="000000"/>
                <w:szCs w:val="18"/>
              </w:rPr>
              <w:t>Rejected.</w:t>
            </w:r>
          </w:p>
          <w:p w14:paraId="38FD238B" w14:textId="77777777" w:rsidR="006E5BED" w:rsidRPr="00AC5D30" w:rsidRDefault="006E5BED" w:rsidP="006E5BED">
            <w:pPr>
              <w:rPr>
                <w:rFonts w:ascii="Arial" w:hAnsi="Arial" w:cs="Arial"/>
                <w:color w:val="000000"/>
                <w:szCs w:val="18"/>
              </w:rPr>
            </w:pPr>
          </w:p>
          <w:p w14:paraId="62496F13" w14:textId="77777777" w:rsidR="006E5BED" w:rsidRPr="00AC5D30" w:rsidRDefault="006E5BED" w:rsidP="006E5BED">
            <w:pPr>
              <w:rPr>
                <w:rFonts w:ascii="Arial" w:hAnsi="Arial" w:cs="Arial"/>
                <w:color w:val="000000"/>
                <w:szCs w:val="18"/>
              </w:rPr>
            </w:pPr>
            <w:r w:rsidRPr="00AC5D30">
              <w:rPr>
                <w:rFonts w:ascii="Arial" w:hAnsi="Arial" w:cs="Arial"/>
                <w:color w:val="000000"/>
                <w:szCs w:val="18"/>
              </w:rPr>
              <w:t xml:space="preserve">The proposed change is incorrect. </w:t>
            </w:r>
          </w:p>
          <w:p w14:paraId="3637151A" w14:textId="77777777" w:rsidR="006E5BED" w:rsidRPr="00AC5D30" w:rsidRDefault="006E5BED" w:rsidP="006E5BED">
            <w:pPr>
              <w:rPr>
                <w:rFonts w:ascii="Arial" w:hAnsi="Arial" w:cs="Arial"/>
                <w:color w:val="000000"/>
                <w:szCs w:val="18"/>
              </w:rPr>
            </w:pPr>
          </w:p>
          <w:p w14:paraId="1E6765EF" w14:textId="7A31612E" w:rsidR="006E5BED" w:rsidRPr="0070527E" w:rsidRDefault="006E5BED" w:rsidP="006E5BED">
            <w:pPr>
              <w:rPr>
                <w:rFonts w:ascii="Arial" w:hAnsi="Arial" w:cs="Arial"/>
                <w:color w:val="000000"/>
                <w:szCs w:val="18"/>
              </w:rPr>
            </w:pPr>
            <w:r w:rsidRPr="00AC5D30">
              <w:rPr>
                <w:rFonts w:ascii="Arial" w:hAnsi="Arial" w:cs="Arial"/>
                <w:color w:val="000000"/>
                <w:szCs w:val="18"/>
              </w:rPr>
              <w:t xml:space="preserve">The timeout interval starts at the end of </w:t>
            </w:r>
            <w:r w:rsidRPr="00AC5D30">
              <w:rPr>
                <w:rFonts w:ascii="Arial" w:hAnsi="Arial" w:cs="Arial"/>
                <w:b/>
                <w:bCs/>
                <w:color w:val="000000"/>
                <w:szCs w:val="18"/>
                <w:highlight w:val="yellow"/>
              </w:rPr>
              <w:t>the</w:t>
            </w:r>
            <w:r w:rsidRPr="00AC5D30">
              <w:rPr>
                <w:rFonts w:ascii="Arial" w:hAnsi="Arial" w:cs="Arial"/>
                <w:color w:val="000000"/>
                <w:szCs w:val="18"/>
                <w:highlight w:val="yellow"/>
              </w:rPr>
              <w:t xml:space="preserve"> </w:t>
            </w:r>
            <w:r w:rsidRPr="00AC5D30">
              <w:rPr>
                <w:rFonts w:ascii="Arial" w:hAnsi="Arial" w:cs="Arial"/>
                <w:b/>
                <w:bCs/>
                <w:color w:val="000000"/>
                <w:szCs w:val="18"/>
                <w:highlight w:val="yellow"/>
              </w:rPr>
              <w:t>PPDU</w:t>
            </w:r>
            <w:r w:rsidRPr="00AC5D30">
              <w:rPr>
                <w:rFonts w:ascii="Arial" w:hAnsi="Arial" w:cs="Arial"/>
                <w:color w:val="000000"/>
                <w:szCs w:val="18"/>
                <w:highlight w:val="yellow"/>
              </w:rPr>
              <w:t xml:space="preserve"> </w:t>
            </w:r>
            <w:r w:rsidRPr="00AC5D30">
              <w:rPr>
                <w:rFonts w:ascii="Arial" w:hAnsi="Arial" w:cs="Arial"/>
                <w:b/>
                <w:bCs/>
                <w:color w:val="000000"/>
                <w:szCs w:val="18"/>
                <w:highlight w:val="yellow"/>
              </w:rPr>
              <w:t>transmitted</w:t>
            </w:r>
            <w:r w:rsidRPr="00AC5D30">
              <w:rPr>
                <w:rFonts w:ascii="Arial" w:hAnsi="Arial" w:cs="Arial"/>
                <w:color w:val="000000"/>
                <w:szCs w:val="18"/>
                <w:highlight w:val="yellow"/>
              </w:rPr>
              <w:t xml:space="preserve"> by an AP affiliated with the AP MLD </w:t>
            </w:r>
            <w:r w:rsidRPr="00AC5D30">
              <w:rPr>
                <w:rFonts w:ascii="Arial" w:hAnsi="Arial" w:cs="Arial"/>
                <w:b/>
                <w:bCs/>
                <w:color w:val="000000"/>
                <w:szCs w:val="18"/>
                <w:highlight w:val="yellow"/>
              </w:rPr>
              <w:t>as a response</w:t>
            </w:r>
            <w:r w:rsidRPr="00AC5D30">
              <w:rPr>
                <w:rFonts w:ascii="Arial" w:hAnsi="Arial" w:cs="Arial"/>
                <w:color w:val="000000"/>
                <w:szCs w:val="18"/>
                <w:highlight w:val="yellow"/>
              </w:rPr>
              <w:t xml:space="preserve"> to the received EML OMN frame</w:t>
            </w:r>
            <w:r w:rsidRPr="00AC5D30">
              <w:rPr>
                <w:rFonts w:ascii="Arial" w:hAnsi="Arial" w:cs="Arial"/>
                <w:color w:val="000000"/>
                <w:szCs w:val="18"/>
              </w:rPr>
              <w:t xml:space="preserve">, not at the end of the EML OMN frame transmitted by the STA affiliated with the non-AP MLD. </w:t>
            </w:r>
          </w:p>
        </w:tc>
      </w:tr>
      <w:tr w:rsidR="001A26B6" w:rsidRPr="0070527E" w14:paraId="7ACE6E65" w14:textId="77777777" w:rsidTr="004B5575">
        <w:tc>
          <w:tcPr>
            <w:tcW w:w="750" w:type="dxa"/>
          </w:tcPr>
          <w:p w14:paraId="1274D498" w14:textId="4BA811AE" w:rsidR="001A26B6" w:rsidRPr="001A26B6" w:rsidRDefault="001A26B6" w:rsidP="001A26B6">
            <w:pPr>
              <w:rPr>
                <w:rFonts w:ascii="Arial" w:hAnsi="Arial" w:cs="Arial"/>
                <w:szCs w:val="18"/>
              </w:rPr>
            </w:pPr>
            <w:r w:rsidRPr="001A26B6">
              <w:rPr>
                <w:rFonts w:ascii="Arial" w:hAnsi="Arial" w:cs="Arial"/>
                <w:szCs w:val="18"/>
              </w:rPr>
              <w:t>11679</w:t>
            </w:r>
          </w:p>
        </w:tc>
        <w:tc>
          <w:tcPr>
            <w:tcW w:w="1135" w:type="dxa"/>
          </w:tcPr>
          <w:p w14:paraId="270C9181" w14:textId="09BB1DBA" w:rsidR="001A26B6" w:rsidRPr="001A26B6" w:rsidRDefault="001A26B6" w:rsidP="001A26B6">
            <w:pPr>
              <w:rPr>
                <w:rFonts w:ascii="Arial" w:hAnsi="Arial" w:cs="Arial"/>
                <w:szCs w:val="18"/>
              </w:rPr>
            </w:pPr>
            <w:proofErr w:type="spellStart"/>
            <w:r w:rsidRPr="001A26B6">
              <w:rPr>
                <w:rFonts w:ascii="Arial" w:hAnsi="Arial" w:cs="Arial"/>
                <w:szCs w:val="18"/>
              </w:rPr>
              <w:t>Zinan</w:t>
            </w:r>
            <w:proofErr w:type="spellEnd"/>
            <w:r w:rsidRPr="001A26B6">
              <w:rPr>
                <w:rFonts w:ascii="Arial" w:hAnsi="Arial" w:cs="Arial"/>
                <w:szCs w:val="18"/>
              </w:rPr>
              <w:t xml:space="preserve"> Lin</w:t>
            </w:r>
          </w:p>
        </w:tc>
        <w:tc>
          <w:tcPr>
            <w:tcW w:w="810" w:type="dxa"/>
          </w:tcPr>
          <w:p w14:paraId="2836C3E0" w14:textId="4E1C4FEF" w:rsidR="001A26B6" w:rsidRPr="001A26B6" w:rsidRDefault="001A26B6" w:rsidP="001A26B6">
            <w:pPr>
              <w:rPr>
                <w:rFonts w:ascii="Arial" w:hAnsi="Arial" w:cs="Arial"/>
                <w:szCs w:val="18"/>
              </w:rPr>
            </w:pPr>
            <w:r w:rsidRPr="001A26B6">
              <w:rPr>
                <w:rFonts w:ascii="Arial" w:hAnsi="Arial" w:cs="Arial"/>
                <w:szCs w:val="18"/>
              </w:rPr>
              <w:t>35.3.17</w:t>
            </w:r>
          </w:p>
        </w:tc>
        <w:tc>
          <w:tcPr>
            <w:tcW w:w="720" w:type="dxa"/>
          </w:tcPr>
          <w:p w14:paraId="58054330" w14:textId="2F337198" w:rsidR="001A26B6" w:rsidRPr="001A26B6" w:rsidRDefault="001A26B6" w:rsidP="001A26B6">
            <w:pPr>
              <w:rPr>
                <w:rFonts w:ascii="Arial" w:hAnsi="Arial" w:cs="Arial"/>
                <w:szCs w:val="18"/>
              </w:rPr>
            </w:pPr>
            <w:r w:rsidRPr="001A26B6">
              <w:rPr>
                <w:rFonts w:ascii="Arial" w:hAnsi="Arial" w:cs="Arial"/>
                <w:szCs w:val="18"/>
              </w:rPr>
              <w:t>462.60</w:t>
            </w:r>
          </w:p>
        </w:tc>
        <w:tc>
          <w:tcPr>
            <w:tcW w:w="2197" w:type="dxa"/>
          </w:tcPr>
          <w:p w14:paraId="5CEF67F8" w14:textId="6399B207" w:rsidR="001A26B6" w:rsidRPr="001A26B6" w:rsidRDefault="001A26B6" w:rsidP="001A26B6">
            <w:pPr>
              <w:rPr>
                <w:rFonts w:ascii="Arial" w:hAnsi="Arial" w:cs="Arial"/>
                <w:szCs w:val="18"/>
              </w:rPr>
            </w:pPr>
            <w:r w:rsidRPr="001A26B6">
              <w:rPr>
                <w:rFonts w:ascii="Arial" w:hAnsi="Arial" w:cs="Arial"/>
                <w:szCs w:val="18"/>
              </w:rPr>
              <w:t>P462L60:"An AP affiliated with the AP MLD that received the EML Operating Mode Notification frame from the STA affiliated with the non-AP MLD should transmit an EML Operating Mode Notification frame to one of the STAs affiliated with the non-AP MLD within the timeout interval indicated in the Transition Timeout subfield in the EML Capabilities subfield of the Basic Multi-Link element starting at the end of the PPDU transmitted by the AP affiliated with the AP MLD as an acknowledgement to the EML Operating Mode Notification frame transmitted by the STA affiliated with the non-</w:t>
            </w:r>
            <w:r w:rsidRPr="001A26B6">
              <w:rPr>
                <w:rFonts w:ascii="Arial" w:hAnsi="Arial" w:cs="Arial"/>
                <w:szCs w:val="18"/>
              </w:rPr>
              <w:lastRenderedPageBreak/>
              <w:t>AP MLD." How an AP transmit and EML Operation Mode Notification frame to one of the STAs within the timeout interval starting at the end of the PPDU transmitted by the AP?</w:t>
            </w:r>
          </w:p>
        </w:tc>
        <w:tc>
          <w:tcPr>
            <w:tcW w:w="2160" w:type="dxa"/>
          </w:tcPr>
          <w:p w14:paraId="677485A2" w14:textId="1A4FA045" w:rsidR="001A26B6" w:rsidRPr="001A26B6" w:rsidRDefault="001A26B6" w:rsidP="001A26B6">
            <w:pPr>
              <w:rPr>
                <w:rFonts w:ascii="Arial" w:hAnsi="Arial" w:cs="Arial"/>
                <w:szCs w:val="18"/>
              </w:rPr>
            </w:pPr>
            <w:r w:rsidRPr="001A26B6">
              <w:rPr>
                <w:rFonts w:ascii="Arial" w:hAnsi="Arial" w:cs="Arial"/>
                <w:szCs w:val="18"/>
              </w:rPr>
              <w:lastRenderedPageBreak/>
              <w:t xml:space="preserve">An AP affiliated with the AP MLD that received the EML Operating Mode Notification frame from the STA affiliated with the non-AP MLD should transmit an EML Operating Mode Notification frame to one of the STAs affiliated with the non-AP MLD within the timeout interval indicated in the Transition Timeout subfield in the EML Capabilities subfield of the Basic Multi-Link element </w:t>
            </w:r>
            <w:r w:rsidRPr="001A26B6">
              <w:rPr>
                <w:rFonts w:ascii="Arial" w:hAnsi="Arial" w:cs="Arial"/>
                <w:szCs w:val="18"/>
                <w:highlight w:val="yellow"/>
              </w:rPr>
              <w:t xml:space="preserve">starting at the end of the PPDU transmitted by the STA affiliated with the non-AP MLD as an acknowledgement to the EML Operating Mode Notification frame transmitted by the STA </w:t>
            </w:r>
            <w:r w:rsidRPr="001A26B6">
              <w:rPr>
                <w:rFonts w:ascii="Arial" w:hAnsi="Arial" w:cs="Arial"/>
                <w:szCs w:val="18"/>
                <w:highlight w:val="yellow"/>
              </w:rPr>
              <w:lastRenderedPageBreak/>
              <w:t>affiliated with the non-AP MLD.</w:t>
            </w:r>
          </w:p>
        </w:tc>
        <w:tc>
          <w:tcPr>
            <w:tcW w:w="2432" w:type="dxa"/>
          </w:tcPr>
          <w:p w14:paraId="16CCB8FE" w14:textId="77777777" w:rsidR="00711460" w:rsidRPr="00AC5D30" w:rsidRDefault="00711460" w:rsidP="00711460">
            <w:pPr>
              <w:rPr>
                <w:rFonts w:ascii="Arial" w:hAnsi="Arial" w:cs="Arial"/>
                <w:color w:val="000000"/>
                <w:szCs w:val="18"/>
              </w:rPr>
            </w:pPr>
            <w:r w:rsidRPr="00AC5D30">
              <w:rPr>
                <w:rFonts w:ascii="Arial" w:hAnsi="Arial" w:cs="Arial"/>
                <w:color w:val="000000"/>
                <w:szCs w:val="18"/>
              </w:rPr>
              <w:lastRenderedPageBreak/>
              <w:t>Rejected.</w:t>
            </w:r>
          </w:p>
          <w:p w14:paraId="46E1B227" w14:textId="77777777" w:rsidR="00711460" w:rsidRPr="00AC5D30" w:rsidRDefault="00711460" w:rsidP="00711460">
            <w:pPr>
              <w:rPr>
                <w:rFonts w:ascii="Arial" w:hAnsi="Arial" w:cs="Arial"/>
                <w:color w:val="000000"/>
                <w:szCs w:val="18"/>
              </w:rPr>
            </w:pPr>
          </w:p>
          <w:p w14:paraId="5B7C5FC1" w14:textId="77777777" w:rsidR="00711460" w:rsidRPr="00AC5D30" w:rsidRDefault="00711460" w:rsidP="00711460">
            <w:pPr>
              <w:rPr>
                <w:rFonts w:ascii="Arial" w:hAnsi="Arial" w:cs="Arial"/>
                <w:color w:val="000000"/>
                <w:szCs w:val="18"/>
              </w:rPr>
            </w:pPr>
            <w:r w:rsidRPr="00AC5D30">
              <w:rPr>
                <w:rFonts w:ascii="Arial" w:hAnsi="Arial" w:cs="Arial"/>
                <w:color w:val="000000"/>
                <w:szCs w:val="18"/>
              </w:rPr>
              <w:t xml:space="preserve">The proposed change is incorrect. </w:t>
            </w:r>
          </w:p>
          <w:p w14:paraId="4D7243EE" w14:textId="77777777" w:rsidR="00711460" w:rsidRPr="00AC5D30" w:rsidRDefault="00711460" w:rsidP="00711460">
            <w:pPr>
              <w:rPr>
                <w:rFonts w:ascii="Arial" w:hAnsi="Arial" w:cs="Arial"/>
                <w:color w:val="000000"/>
                <w:szCs w:val="18"/>
              </w:rPr>
            </w:pPr>
          </w:p>
          <w:p w14:paraId="7C37914F" w14:textId="33A4F2FA" w:rsidR="001A26B6" w:rsidRPr="00AC5D30" w:rsidRDefault="00711460" w:rsidP="00711460">
            <w:pPr>
              <w:rPr>
                <w:rFonts w:ascii="Arial" w:hAnsi="Arial" w:cs="Arial"/>
                <w:color w:val="000000"/>
                <w:szCs w:val="18"/>
              </w:rPr>
            </w:pPr>
            <w:r w:rsidRPr="00AC5D30">
              <w:rPr>
                <w:rFonts w:ascii="Arial" w:hAnsi="Arial" w:cs="Arial"/>
                <w:color w:val="000000"/>
                <w:szCs w:val="18"/>
              </w:rPr>
              <w:t xml:space="preserve">The timeout interval starts at the end of </w:t>
            </w:r>
            <w:r w:rsidRPr="00AC5D30">
              <w:rPr>
                <w:rFonts w:ascii="Arial" w:hAnsi="Arial" w:cs="Arial"/>
                <w:b/>
                <w:bCs/>
                <w:color w:val="000000"/>
                <w:szCs w:val="18"/>
                <w:highlight w:val="yellow"/>
              </w:rPr>
              <w:t>the</w:t>
            </w:r>
            <w:r w:rsidRPr="00AC5D30">
              <w:rPr>
                <w:rFonts w:ascii="Arial" w:hAnsi="Arial" w:cs="Arial"/>
                <w:color w:val="000000"/>
                <w:szCs w:val="18"/>
                <w:highlight w:val="yellow"/>
              </w:rPr>
              <w:t xml:space="preserve"> </w:t>
            </w:r>
            <w:r w:rsidRPr="00AC5D30">
              <w:rPr>
                <w:rFonts w:ascii="Arial" w:hAnsi="Arial" w:cs="Arial"/>
                <w:b/>
                <w:bCs/>
                <w:color w:val="000000"/>
                <w:szCs w:val="18"/>
                <w:highlight w:val="yellow"/>
              </w:rPr>
              <w:t>PPDU</w:t>
            </w:r>
            <w:r w:rsidRPr="00AC5D30">
              <w:rPr>
                <w:rFonts w:ascii="Arial" w:hAnsi="Arial" w:cs="Arial"/>
                <w:color w:val="000000"/>
                <w:szCs w:val="18"/>
                <w:highlight w:val="yellow"/>
              </w:rPr>
              <w:t xml:space="preserve"> </w:t>
            </w:r>
            <w:r w:rsidRPr="00AC5D30">
              <w:rPr>
                <w:rFonts w:ascii="Arial" w:hAnsi="Arial" w:cs="Arial"/>
                <w:b/>
                <w:bCs/>
                <w:color w:val="000000"/>
                <w:szCs w:val="18"/>
                <w:highlight w:val="yellow"/>
              </w:rPr>
              <w:t>transmitted</w:t>
            </w:r>
            <w:r w:rsidRPr="00AC5D30">
              <w:rPr>
                <w:rFonts w:ascii="Arial" w:hAnsi="Arial" w:cs="Arial"/>
                <w:color w:val="000000"/>
                <w:szCs w:val="18"/>
                <w:highlight w:val="yellow"/>
              </w:rPr>
              <w:t xml:space="preserve"> by an AP affiliated with the AP MLD </w:t>
            </w:r>
            <w:r w:rsidRPr="00AC5D30">
              <w:rPr>
                <w:rFonts w:ascii="Arial" w:hAnsi="Arial" w:cs="Arial"/>
                <w:b/>
                <w:bCs/>
                <w:color w:val="000000"/>
                <w:szCs w:val="18"/>
                <w:highlight w:val="yellow"/>
              </w:rPr>
              <w:t>as a response</w:t>
            </w:r>
            <w:r w:rsidRPr="00AC5D30">
              <w:rPr>
                <w:rFonts w:ascii="Arial" w:hAnsi="Arial" w:cs="Arial"/>
                <w:color w:val="000000"/>
                <w:szCs w:val="18"/>
                <w:highlight w:val="yellow"/>
              </w:rPr>
              <w:t xml:space="preserve"> to the received EML OMN frame</w:t>
            </w:r>
            <w:r w:rsidRPr="00AC5D30">
              <w:rPr>
                <w:rFonts w:ascii="Arial" w:hAnsi="Arial" w:cs="Arial"/>
                <w:color w:val="000000"/>
                <w:szCs w:val="18"/>
              </w:rPr>
              <w:t>, not at the end of the EML OMN frame transmitted by the STA affiliated with the non-AP MLD.</w:t>
            </w:r>
          </w:p>
        </w:tc>
      </w:tr>
      <w:tr w:rsidR="002A7864" w:rsidRPr="0070527E" w14:paraId="0E2ECF7A" w14:textId="77777777" w:rsidTr="004B5575">
        <w:tc>
          <w:tcPr>
            <w:tcW w:w="750" w:type="dxa"/>
          </w:tcPr>
          <w:p w14:paraId="02D22B90" w14:textId="6A7641D6" w:rsidR="002A7864" w:rsidRPr="00823EBB" w:rsidRDefault="002A7864" w:rsidP="002A7864">
            <w:pPr>
              <w:rPr>
                <w:rFonts w:ascii="Arial" w:hAnsi="Arial" w:cs="Arial"/>
                <w:szCs w:val="18"/>
              </w:rPr>
            </w:pPr>
            <w:r w:rsidRPr="00823EBB">
              <w:rPr>
                <w:rFonts w:ascii="Arial" w:hAnsi="Arial" w:cs="Arial"/>
                <w:szCs w:val="18"/>
              </w:rPr>
              <w:t>11456</w:t>
            </w:r>
          </w:p>
        </w:tc>
        <w:tc>
          <w:tcPr>
            <w:tcW w:w="1135" w:type="dxa"/>
          </w:tcPr>
          <w:p w14:paraId="53DDF22D" w14:textId="55C89FE2" w:rsidR="002A7864" w:rsidRPr="00823EBB" w:rsidRDefault="002A7864" w:rsidP="002A7864">
            <w:pPr>
              <w:rPr>
                <w:rFonts w:ascii="Arial" w:hAnsi="Arial" w:cs="Arial"/>
                <w:szCs w:val="18"/>
              </w:rPr>
            </w:pPr>
            <w:r w:rsidRPr="00823EBB">
              <w:rPr>
                <w:rFonts w:ascii="Arial" w:hAnsi="Arial" w:cs="Arial"/>
                <w:szCs w:val="18"/>
              </w:rPr>
              <w:t>Gaurang Naik</w:t>
            </w:r>
          </w:p>
        </w:tc>
        <w:tc>
          <w:tcPr>
            <w:tcW w:w="810" w:type="dxa"/>
          </w:tcPr>
          <w:p w14:paraId="04A09167" w14:textId="49C42C3C" w:rsidR="002A7864" w:rsidRPr="00823EBB" w:rsidRDefault="002A7864" w:rsidP="002A7864">
            <w:pPr>
              <w:rPr>
                <w:rFonts w:ascii="Arial" w:hAnsi="Arial" w:cs="Arial"/>
                <w:szCs w:val="18"/>
              </w:rPr>
            </w:pPr>
            <w:r w:rsidRPr="00823EBB">
              <w:rPr>
                <w:rFonts w:ascii="Arial" w:hAnsi="Arial" w:cs="Arial"/>
                <w:szCs w:val="18"/>
              </w:rPr>
              <w:t>35.3.17</w:t>
            </w:r>
          </w:p>
        </w:tc>
        <w:tc>
          <w:tcPr>
            <w:tcW w:w="720" w:type="dxa"/>
          </w:tcPr>
          <w:p w14:paraId="1EF6D9DD" w14:textId="05E1E89F" w:rsidR="002A7864" w:rsidRPr="00823EBB" w:rsidRDefault="002A7864" w:rsidP="002A7864">
            <w:pPr>
              <w:rPr>
                <w:rFonts w:ascii="Arial" w:hAnsi="Arial" w:cs="Arial"/>
                <w:szCs w:val="18"/>
              </w:rPr>
            </w:pPr>
            <w:r w:rsidRPr="00823EBB">
              <w:rPr>
                <w:rFonts w:ascii="Arial" w:hAnsi="Arial" w:cs="Arial"/>
                <w:szCs w:val="18"/>
              </w:rPr>
              <w:t>462.39</w:t>
            </w:r>
          </w:p>
        </w:tc>
        <w:tc>
          <w:tcPr>
            <w:tcW w:w="2197" w:type="dxa"/>
          </w:tcPr>
          <w:p w14:paraId="7F10A4A9" w14:textId="46A5C1AD" w:rsidR="002A7864" w:rsidRPr="00823EBB" w:rsidRDefault="002A7864" w:rsidP="002A7864">
            <w:pPr>
              <w:rPr>
                <w:rFonts w:ascii="Arial" w:hAnsi="Arial" w:cs="Arial"/>
                <w:szCs w:val="18"/>
              </w:rPr>
            </w:pPr>
            <w:r w:rsidRPr="00823EBB">
              <w:rPr>
                <w:rFonts w:ascii="Arial" w:hAnsi="Arial" w:cs="Arial"/>
                <w:szCs w:val="18"/>
              </w:rPr>
              <w:t xml:space="preserve">The contents of the response frame from the AP MLD </w:t>
            </w:r>
            <w:proofErr w:type="gramStart"/>
            <w:r w:rsidRPr="00823EBB">
              <w:rPr>
                <w:rFonts w:ascii="Arial" w:hAnsi="Arial" w:cs="Arial"/>
                <w:szCs w:val="18"/>
              </w:rPr>
              <w:t>is</w:t>
            </w:r>
            <w:proofErr w:type="gramEnd"/>
            <w:r w:rsidRPr="00823EBB">
              <w:rPr>
                <w:rFonts w:ascii="Arial" w:hAnsi="Arial" w:cs="Arial"/>
                <w:szCs w:val="18"/>
              </w:rPr>
              <w:t xml:space="preserve"> not clear. The response EML OMN frame must carry the EML Control field that is identical in value to the EML Control field received from the non-AP MLD. Same comment for the paragraph on disabling EMLSR mode (P462L62)</w:t>
            </w:r>
          </w:p>
        </w:tc>
        <w:tc>
          <w:tcPr>
            <w:tcW w:w="2160" w:type="dxa"/>
          </w:tcPr>
          <w:p w14:paraId="3C89DC22" w14:textId="6003E03D" w:rsidR="002A7864" w:rsidRPr="00823EBB" w:rsidRDefault="002A7864" w:rsidP="002A7864">
            <w:pPr>
              <w:rPr>
                <w:rFonts w:ascii="Arial" w:hAnsi="Arial" w:cs="Arial"/>
                <w:szCs w:val="18"/>
              </w:rPr>
            </w:pPr>
            <w:r w:rsidRPr="00823EBB">
              <w:rPr>
                <w:rFonts w:ascii="Arial" w:hAnsi="Arial" w:cs="Arial"/>
                <w:szCs w:val="18"/>
              </w:rPr>
              <w:t>On L39, replace '...should transmit an EML Operating Mode Notification frame to...' with '...should transmit an EML Operating Mode Notification frame *with the EML Control field set to the same value as EML Control field in the received EML Operating Mode Notification frame from the non-AP MLD* to...'</w:t>
            </w:r>
            <w:r w:rsidRPr="00823EBB">
              <w:rPr>
                <w:rFonts w:ascii="Arial" w:hAnsi="Arial" w:cs="Arial"/>
                <w:szCs w:val="18"/>
              </w:rPr>
              <w:br/>
            </w:r>
            <w:r w:rsidRPr="00823EBB">
              <w:rPr>
                <w:rFonts w:ascii="Arial" w:hAnsi="Arial" w:cs="Arial"/>
                <w:szCs w:val="18"/>
              </w:rPr>
              <w:br/>
              <w:t>Same change on L62.</w:t>
            </w:r>
          </w:p>
        </w:tc>
        <w:tc>
          <w:tcPr>
            <w:tcW w:w="2432" w:type="dxa"/>
          </w:tcPr>
          <w:p w14:paraId="0D2A5B4F" w14:textId="77777777" w:rsidR="002A7864" w:rsidRDefault="00615095" w:rsidP="002A7864">
            <w:pPr>
              <w:rPr>
                <w:rFonts w:ascii="Arial" w:hAnsi="Arial" w:cs="Arial"/>
                <w:color w:val="000000"/>
                <w:szCs w:val="18"/>
              </w:rPr>
            </w:pPr>
            <w:r>
              <w:rPr>
                <w:rFonts w:ascii="Arial" w:hAnsi="Arial" w:cs="Arial"/>
                <w:color w:val="000000"/>
                <w:szCs w:val="18"/>
              </w:rPr>
              <w:t>Revised.</w:t>
            </w:r>
          </w:p>
          <w:p w14:paraId="16BF3279" w14:textId="77777777" w:rsidR="00615095" w:rsidRDefault="00615095" w:rsidP="002A7864">
            <w:pPr>
              <w:rPr>
                <w:rFonts w:ascii="Arial" w:hAnsi="Arial" w:cs="Arial"/>
                <w:color w:val="000000"/>
                <w:szCs w:val="18"/>
              </w:rPr>
            </w:pPr>
          </w:p>
          <w:p w14:paraId="2D0B39B2" w14:textId="77777777" w:rsidR="00615095" w:rsidRDefault="00615095" w:rsidP="002A7864">
            <w:pPr>
              <w:rPr>
                <w:rFonts w:ascii="Arial" w:hAnsi="Arial" w:cs="Arial"/>
                <w:color w:val="000000"/>
                <w:szCs w:val="18"/>
              </w:rPr>
            </w:pPr>
            <w:r>
              <w:rPr>
                <w:rFonts w:ascii="Arial" w:hAnsi="Arial" w:cs="Arial"/>
                <w:color w:val="000000"/>
                <w:szCs w:val="18"/>
              </w:rPr>
              <w:t>Agree with the commenter.</w:t>
            </w:r>
          </w:p>
          <w:p w14:paraId="007EC0FE" w14:textId="77777777" w:rsidR="00615095" w:rsidRDefault="00615095" w:rsidP="002A7864">
            <w:pPr>
              <w:rPr>
                <w:rFonts w:ascii="Arial" w:hAnsi="Arial" w:cs="Arial"/>
                <w:color w:val="000000"/>
                <w:szCs w:val="18"/>
              </w:rPr>
            </w:pPr>
          </w:p>
          <w:p w14:paraId="27AE8AC7" w14:textId="0CF4B214" w:rsidR="00615095" w:rsidRPr="0070527E" w:rsidRDefault="00615095" w:rsidP="00615095">
            <w:pPr>
              <w:rPr>
                <w:rFonts w:ascii="Arial-BoldMT" w:hAnsi="Arial-BoldMT" w:hint="eastAsia"/>
                <w:color w:val="000000"/>
                <w:szCs w:val="18"/>
              </w:rPr>
            </w:pPr>
            <w:proofErr w:type="spellStart"/>
            <w:r w:rsidRPr="0070527E">
              <w:rPr>
                <w:rFonts w:ascii="Arial-BoldMT" w:hAnsi="Arial-BoldMT"/>
                <w:color w:val="000000"/>
                <w:szCs w:val="18"/>
              </w:rPr>
              <w:t>TGbe</w:t>
            </w:r>
            <w:proofErr w:type="spellEnd"/>
            <w:r w:rsidRPr="0070527E">
              <w:rPr>
                <w:rFonts w:ascii="Arial-BoldMT" w:hAnsi="Arial-BoldMT"/>
                <w:color w:val="000000"/>
                <w:szCs w:val="18"/>
              </w:rPr>
              <w:t xml:space="preserve"> editor to make the changes with the CID tag (#1</w:t>
            </w:r>
            <w:r>
              <w:rPr>
                <w:rFonts w:ascii="Arial-BoldMT" w:hAnsi="Arial-BoldMT"/>
                <w:color w:val="000000"/>
                <w:szCs w:val="18"/>
              </w:rPr>
              <w:t>1456</w:t>
            </w:r>
            <w:r w:rsidRPr="0070527E">
              <w:rPr>
                <w:rFonts w:ascii="Arial-BoldMT" w:hAnsi="Arial-BoldMT"/>
                <w:color w:val="000000"/>
                <w:szCs w:val="18"/>
              </w:rPr>
              <w:t xml:space="preserve">) in </w:t>
            </w:r>
            <w:sdt>
              <w:sdtPr>
                <w:rPr>
                  <w:rFonts w:ascii="Arial-BoldMT" w:hAnsi="Arial-BoldMT"/>
                  <w:color w:val="000000"/>
                  <w:szCs w:val="18"/>
                </w:rPr>
                <w:alias w:val="Title"/>
                <w:tag w:val=""/>
                <w:id w:val="1877580323"/>
                <w:placeholder>
                  <w:docPart w:val="D7D14B41A3CB40E39ECFDB02FB7B8682"/>
                </w:placeholder>
                <w:dataBinding w:prefixMappings="xmlns:ns0='http://purl.org/dc/elements/1.1/' xmlns:ns1='http://schemas.openxmlformats.org/package/2006/metadata/core-properties' " w:xpath="/ns1:coreProperties[1]/ns0:title[1]" w:storeItemID="{6C3C8BC8-F283-45AE-878A-BAB7291924A1}"/>
                <w:text/>
              </w:sdtPr>
              <w:sdtEndPr/>
              <w:sdtContent>
                <w:r w:rsidR="00665CB5">
                  <w:rPr>
                    <w:rFonts w:ascii="Arial-BoldMT" w:hAnsi="Arial-BoldMT"/>
                    <w:color w:val="000000"/>
                    <w:szCs w:val="18"/>
                  </w:rPr>
                  <w:t>doc.: IEEE 802.11-22/1204r0</w:t>
                </w:r>
              </w:sdtContent>
            </w:sdt>
          </w:p>
          <w:p w14:paraId="6E0EAB23" w14:textId="7B186ACB" w:rsidR="00615095" w:rsidRPr="0070527E" w:rsidRDefault="007C107E" w:rsidP="00615095">
            <w:pPr>
              <w:rPr>
                <w:rFonts w:ascii="Arial-BoldMT" w:hAnsi="Arial-BoldMT" w:hint="eastAsia"/>
                <w:color w:val="000000"/>
                <w:szCs w:val="18"/>
              </w:rPr>
            </w:pPr>
            <w:sdt>
              <w:sdtPr>
                <w:rPr>
                  <w:rFonts w:ascii="Arial-BoldMT" w:hAnsi="Arial-BoldMT"/>
                  <w:color w:val="000000"/>
                  <w:szCs w:val="18"/>
                </w:rPr>
                <w:alias w:val="Comments"/>
                <w:tag w:val=""/>
                <w:id w:val="-1904826996"/>
                <w:placeholder>
                  <w:docPart w:val="06BA7429AF8543F3A29EC0B21741118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B7D54">
                  <w:rPr>
                    <w:rFonts w:ascii="Arial-BoldMT" w:hAnsi="Arial-BoldMT"/>
                    <w:color w:val="000000"/>
                    <w:szCs w:val="18"/>
                  </w:rPr>
                  <w:t>[https://mentor.ieee.org/802.11/dcn/22/11-22-1204-00-00be-lb266-cr-cl35-emlsr-part2.docx]</w:t>
                </w:r>
              </w:sdtContent>
            </w:sdt>
          </w:p>
          <w:p w14:paraId="0FCEDE32" w14:textId="22B12254" w:rsidR="00615095" w:rsidRPr="00823EBB" w:rsidRDefault="00615095" w:rsidP="002A7864">
            <w:pPr>
              <w:rPr>
                <w:rFonts w:ascii="Arial" w:hAnsi="Arial" w:cs="Arial"/>
                <w:color w:val="000000"/>
                <w:szCs w:val="18"/>
              </w:rPr>
            </w:pPr>
          </w:p>
        </w:tc>
      </w:tr>
      <w:tr w:rsidR="008305FA" w:rsidRPr="0070527E" w14:paraId="409F9009" w14:textId="77777777" w:rsidTr="004B5575">
        <w:tc>
          <w:tcPr>
            <w:tcW w:w="750" w:type="dxa"/>
          </w:tcPr>
          <w:p w14:paraId="36497A87" w14:textId="3671E39E" w:rsidR="008305FA" w:rsidRPr="00B13997" w:rsidRDefault="008305FA" w:rsidP="008305FA">
            <w:pPr>
              <w:rPr>
                <w:rFonts w:ascii="Arial" w:hAnsi="Arial" w:cs="Arial"/>
                <w:szCs w:val="18"/>
              </w:rPr>
            </w:pPr>
            <w:r w:rsidRPr="00B13997">
              <w:rPr>
                <w:rFonts w:ascii="Arial" w:hAnsi="Arial" w:cs="Arial"/>
                <w:szCs w:val="18"/>
              </w:rPr>
              <w:t>11582</w:t>
            </w:r>
          </w:p>
        </w:tc>
        <w:tc>
          <w:tcPr>
            <w:tcW w:w="1135" w:type="dxa"/>
          </w:tcPr>
          <w:p w14:paraId="3BEE6EC0" w14:textId="4A35E2D0" w:rsidR="008305FA" w:rsidRPr="00B13997" w:rsidRDefault="008305FA" w:rsidP="008305FA">
            <w:pPr>
              <w:rPr>
                <w:rFonts w:ascii="Arial" w:hAnsi="Arial" w:cs="Arial"/>
                <w:szCs w:val="18"/>
              </w:rPr>
            </w:pPr>
            <w:r w:rsidRPr="00B13997">
              <w:rPr>
                <w:rFonts w:ascii="Arial" w:hAnsi="Arial" w:cs="Arial"/>
                <w:szCs w:val="18"/>
              </w:rPr>
              <w:t>Xiaofei Wang</w:t>
            </w:r>
          </w:p>
        </w:tc>
        <w:tc>
          <w:tcPr>
            <w:tcW w:w="810" w:type="dxa"/>
          </w:tcPr>
          <w:p w14:paraId="451B9032" w14:textId="41F3D755" w:rsidR="008305FA" w:rsidRPr="00B13997" w:rsidRDefault="008305FA" w:rsidP="008305FA">
            <w:pPr>
              <w:rPr>
                <w:rFonts w:ascii="Arial" w:hAnsi="Arial" w:cs="Arial"/>
                <w:szCs w:val="18"/>
              </w:rPr>
            </w:pPr>
            <w:r w:rsidRPr="00B13997">
              <w:rPr>
                <w:rFonts w:ascii="Arial" w:hAnsi="Arial" w:cs="Arial"/>
                <w:szCs w:val="18"/>
              </w:rPr>
              <w:t>35.3.17</w:t>
            </w:r>
          </w:p>
        </w:tc>
        <w:tc>
          <w:tcPr>
            <w:tcW w:w="720" w:type="dxa"/>
          </w:tcPr>
          <w:p w14:paraId="4D779CD7" w14:textId="4298B47E" w:rsidR="008305FA" w:rsidRPr="00B13997" w:rsidRDefault="008305FA" w:rsidP="008305FA">
            <w:pPr>
              <w:rPr>
                <w:rFonts w:ascii="Arial" w:hAnsi="Arial" w:cs="Arial"/>
                <w:szCs w:val="18"/>
              </w:rPr>
            </w:pPr>
            <w:r w:rsidRPr="00B13997">
              <w:rPr>
                <w:rFonts w:ascii="Arial" w:hAnsi="Arial" w:cs="Arial"/>
                <w:szCs w:val="18"/>
              </w:rPr>
              <w:t>462.44</w:t>
            </w:r>
          </w:p>
        </w:tc>
        <w:tc>
          <w:tcPr>
            <w:tcW w:w="2197" w:type="dxa"/>
          </w:tcPr>
          <w:p w14:paraId="00C8B34F" w14:textId="77510CBA" w:rsidR="008305FA" w:rsidRPr="00B13997" w:rsidRDefault="008305FA" w:rsidP="008305FA">
            <w:pPr>
              <w:rPr>
                <w:rFonts w:ascii="Arial" w:hAnsi="Arial" w:cs="Arial"/>
                <w:szCs w:val="18"/>
              </w:rPr>
            </w:pPr>
            <w:r w:rsidRPr="00B13997">
              <w:rPr>
                <w:rFonts w:ascii="Arial" w:hAnsi="Arial" w:cs="Arial"/>
                <w:szCs w:val="18"/>
              </w:rPr>
              <w:t xml:space="preserve">How is "successfully </w:t>
            </w:r>
            <w:proofErr w:type="gramStart"/>
            <w:r w:rsidRPr="00B13997">
              <w:rPr>
                <w:rFonts w:ascii="Arial" w:hAnsi="Arial" w:cs="Arial"/>
                <w:szCs w:val="18"/>
              </w:rPr>
              <w:t>transmission  of</w:t>
            </w:r>
            <w:proofErr w:type="gramEnd"/>
            <w:r w:rsidRPr="00B13997">
              <w:rPr>
                <w:rFonts w:ascii="Arial" w:hAnsi="Arial" w:cs="Arial"/>
                <w:szCs w:val="18"/>
              </w:rPr>
              <w:t xml:space="preserve"> the EML Operating Mode Notification frame" defined? Is it considered successful only after a response frame is received from the AP MLD? If so, it is better to clearly state that. It is more prudent to enter EMLSR mode after the acknowledgement is received from the AP </w:t>
            </w:r>
            <w:proofErr w:type="spellStart"/>
            <w:r w:rsidRPr="00B13997">
              <w:rPr>
                <w:rFonts w:ascii="Arial" w:hAnsi="Arial" w:cs="Arial"/>
                <w:szCs w:val="18"/>
              </w:rPr>
              <w:t>MLD.For</w:t>
            </w:r>
            <w:proofErr w:type="spellEnd"/>
            <w:r w:rsidRPr="00B13997">
              <w:rPr>
                <w:rFonts w:ascii="Arial" w:hAnsi="Arial" w:cs="Arial"/>
                <w:szCs w:val="18"/>
              </w:rPr>
              <w:t xml:space="preserve"> example, when transition expires, but no acknowledgement is received from the AP MLD. It is not certain that the AP MLD has received the initial frame.</w:t>
            </w:r>
          </w:p>
        </w:tc>
        <w:tc>
          <w:tcPr>
            <w:tcW w:w="2160" w:type="dxa"/>
          </w:tcPr>
          <w:p w14:paraId="2E9390F4" w14:textId="7B623C4B" w:rsidR="008305FA" w:rsidRPr="00B13997" w:rsidRDefault="008305FA" w:rsidP="008305FA">
            <w:pPr>
              <w:rPr>
                <w:rFonts w:ascii="Arial" w:hAnsi="Arial" w:cs="Arial"/>
                <w:szCs w:val="18"/>
              </w:rPr>
            </w:pPr>
            <w:r w:rsidRPr="00B13997">
              <w:rPr>
                <w:rFonts w:ascii="Arial" w:hAnsi="Arial" w:cs="Arial"/>
                <w:szCs w:val="18"/>
              </w:rPr>
              <w:t>as in comment</w:t>
            </w:r>
          </w:p>
        </w:tc>
        <w:tc>
          <w:tcPr>
            <w:tcW w:w="2432" w:type="dxa"/>
          </w:tcPr>
          <w:p w14:paraId="002F1E67" w14:textId="77777777" w:rsidR="008305FA" w:rsidRPr="00B13997" w:rsidRDefault="001B0F86" w:rsidP="008305FA">
            <w:pPr>
              <w:rPr>
                <w:rFonts w:ascii="Arial" w:hAnsi="Arial" w:cs="Arial"/>
                <w:color w:val="000000"/>
                <w:szCs w:val="18"/>
              </w:rPr>
            </w:pPr>
            <w:r w:rsidRPr="00B13997">
              <w:rPr>
                <w:rFonts w:ascii="Arial" w:hAnsi="Arial" w:cs="Arial"/>
                <w:color w:val="000000"/>
                <w:szCs w:val="18"/>
              </w:rPr>
              <w:t>Rejected.</w:t>
            </w:r>
          </w:p>
          <w:p w14:paraId="71FF8635" w14:textId="77777777" w:rsidR="001B0F86" w:rsidRPr="00B13997" w:rsidRDefault="001B0F86" w:rsidP="008305FA">
            <w:pPr>
              <w:rPr>
                <w:rFonts w:ascii="Arial" w:hAnsi="Arial" w:cs="Arial"/>
                <w:color w:val="000000"/>
                <w:szCs w:val="18"/>
              </w:rPr>
            </w:pPr>
          </w:p>
          <w:p w14:paraId="22617D97" w14:textId="5F7C1E8A" w:rsidR="001B0F86" w:rsidRPr="00B13997" w:rsidRDefault="00187E04" w:rsidP="008305FA">
            <w:pPr>
              <w:rPr>
                <w:rFonts w:ascii="Arial" w:hAnsi="Arial" w:cs="Arial"/>
                <w:color w:val="000000"/>
                <w:szCs w:val="18"/>
              </w:rPr>
            </w:pPr>
            <w:r w:rsidRPr="00B13997">
              <w:rPr>
                <w:rFonts w:ascii="Arial" w:hAnsi="Arial" w:cs="Arial"/>
                <w:color w:val="000000"/>
                <w:szCs w:val="18"/>
              </w:rPr>
              <w:t>The current baseline standard defines “successful transmission” as follows</w:t>
            </w:r>
            <w:r w:rsidR="00D05F52">
              <w:rPr>
                <w:rFonts w:ascii="Arial" w:hAnsi="Arial" w:cs="Arial"/>
                <w:color w:val="000000"/>
                <w:szCs w:val="18"/>
              </w:rPr>
              <w:t>, therefore there is no ambiguity</w:t>
            </w:r>
            <w:r w:rsidRPr="00B13997">
              <w:rPr>
                <w:rFonts w:ascii="Arial" w:hAnsi="Arial" w:cs="Arial"/>
                <w:color w:val="000000"/>
                <w:szCs w:val="18"/>
              </w:rPr>
              <w:t>:</w:t>
            </w:r>
          </w:p>
          <w:p w14:paraId="7254BF5D" w14:textId="77777777" w:rsidR="00187E04" w:rsidRPr="00B13997" w:rsidRDefault="00187E04" w:rsidP="008305FA">
            <w:pPr>
              <w:rPr>
                <w:rFonts w:ascii="Arial" w:hAnsi="Arial" w:cs="Arial"/>
                <w:color w:val="000000"/>
                <w:szCs w:val="18"/>
              </w:rPr>
            </w:pPr>
          </w:p>
          <w:p w14:paraId="6E2C9D68" w14:textId="4C171CF7" w:rsidR="00187E04" w:rsidRPr="00B13997" w:rsidRDefault="00187E04" w:rsidP="008305FA">
            <w:pPr>
              <w:rPr>
                <w:rFonts w:ascii="Arial" w:hAnsi="Arial" w:cs="Arial"/>
                <w:color w:val="000000"/>
                <w:szCs w:val="18"/>
              </w:rPr>
            </w:pPr>
            <w:r w:rsidRPr="00B13997">
              <w:rPr>
                <w:rFonts w:ascii="Arial" w:hAnsi="Arial" w:cs="Arial"/>
                <w:color w:val="000000"/>
                <w:sz w:val="20"/>
              </w:rPr>
              <w:t>“</w:t>
            </w:r>
            <w:proofErr w:type="gramStart"/>
            <w:r w:rsidRPr="00B13997">
              <w:rPr>
                <w:rFonts w:ascii="TimesNewRoman" w:hAnsi="TimesNewRoman"/>
                <w:b/>
                <w:bCs/>
                <w:color w:val="000000"/>
                <w:sz w:val="20"/>
              </w:rPr>
              <w:t>successful</w:t>
            </w:r>
            <w:proofErr w:type="gramEnd"/>
            <w:r w:rsidRPr="00B13997">
              <w:rPr>
                <w:rFonts w:ascii="TimesNewRoman" w:hAnsi="TimesNewRoman"/>
                <w:b/>
                <w:bCs/>
                <w:color w:val="000000"/>
                <w:sz w:val="20"/>
              </w:rPr>
              <w:t xml:space="preserve"> transmission: </w:t>
            </w:r>
            <w:r w:rsidRPr="00B13997">
              <w:rPr>
                <w:rFonts w:ascii="TimesNewRoman" w:hAnsi="TimesNewRoman"/>
                <w:color w:val="000000"/>
                <w:sz w:val="20"/>
              </w:rPr>
              <w:t>A transmission and the reception of its expected immediate response or a</w:t>
            </w:r>
            <w:r w:rsidRPr="00B13997">
              <w:rPr>
                <w:rFonts w:ascii="TimesNewRoman" w:hAnsi="TimesNewRoman"/>
                <w:color w:val="000000"/>
                <w:sz w:val="20"/>
              </w:rPr>
              <w:br/>
              <w:t>transmission for which no immediate response is expected.”</w:t>
            </w:r>
          </w:p>
        </w:tc>
      </w:tr>
      <w:tr w:rsidR="00ED0C9D" w:rsidRPr="0070527E" w14:paraId="64715A39" w14:textId="77777777" w:rsidTr="004B5575">
        <w:tc>
          <w:tcPr>
            <w:tcW w:w="750" w:type="dxa"/>
          </w:tcPr>
          <w:p w14:paraId="6CE90B32" w14:textId="33937659" w:rsidR="00ED0C9D" w:rsidRPr="00ED0C9D" w:rsidRDefault="00ED0C9D" w:rsidP="00ED0C9D">
            <w:pPr>
              <w:rPr>
                <w:rFonts w:ascii="Arial" w:hAnsi="Arial" w:cs="Arial"/>
                <w:szCs w:val="18"/>
              </w:rPr>
            </w:pPr>
            <w:r w:rsidRPr="00ED0C9D">
              <w:rPr>
                <w:rFonts w:ascii="Arial" w:hAnsi="Arial" w:cs="Arial"/>
                <w:szCs w:val="18"/>
              </w:rPr>
              <w:t>13414</w:t>
            </w:r>
          </w:p>
        </w:tc>
        <w:tc>
          <w:tcPr>
            <w:tcW w:w="1135" w:type="dxa"/>
          </w:tcPr>
          <w:p w14:paraId="435F7772" w14:textId="3CAB0A85" w:rsidR="00ED0C9D" w:rsidRPr="00ED0C9D" w:rsidRDefault="00ED0C9D" w:rsidP="00ED0C9D">
            <w:pPr>
              <w:rPr>
                <w:rFonts w:ascii="Arial" w:hAnsi="Arial" w:cs="Arial"/>
                <w:szCs w:val="18"/>
              </w:rPr>
            </w:pPr>
            <w:r w:rsidRPr="00ED0C9D">
              <w:rPr>
                <w:rFonts w:ascii="Arial" w:hAnsi="Arial" w:cs="Arial"/>
                <w:szCs w:val="18"/>
              </w:rPr>
              <w:t>Liwen Chu</w:t>
            </w:r>
          </w:p>
        </w:tc>
        <w:tc>
          <w:tcPr>
            <w:tcW w:w="810" w:type="dxa"/>
          </w:tcPr>
          <w:p w14:paraId="40763B0A" w14:textId="0E02AC73" w:rsidR="00ED0C9D" w:rsidRPr="00ED0C9D" w:rsidRDefault="00ED0C9D" w:rsidP="00ED0C9D">
            <w:pPr>
              <w:rPr>
                <w:rFonts w:ascii="Arial" w:hAnsi="Arial" w:cs="Arial"/>
                <w:szCs w:val="18"/>
              </w:rPr>
            </w:pPr>
            <w:r w:rsidRPr="00ED0C9D">
              <w:rPr>
                <w:rFonts w:ascii="Arial" w:hAnsi="Arial" w:cs="Arial"/>
                <w:szCs w:val="18"/>
              </w:rPr>
              <w:t>35.3.17</w:t>
            </w:r>
          </w:p>
        </w:tc>
        <w:tc>
          <w:tcPr>
            <w:tcW w:w="720" w:type="dxa"/>
          </w:tcPr>
          <w:p w14:paraId="12C3B452" w14:textId="3448E57E" w:rsidR="00ED0C9D" w:rsidRPr="00ED0C9D" w:rsidRDefault="00ED0C9D" w:rsidP="00ED0C9D">
            <w:pPr>
              <w:rPr>
                <w:rFonts w:ascii="Arial" w:hAnsi="Arial" w:cs="Arial"/>
                <w:szCs w:val="18"/>
              </w:rPr>
            </w:pPr>
            <w:r w:rsidRPr="00ED0C9D">
              <w:rPr>
                <w:rFonts w:ascii="Arial" w:hAnsi="Arial" w:cs="Arial"/>
                <w:szCs w:val="18"/>
              </w:rPr>
              <w:t>462.48</w:t>
            </w:r>
          </w:p>
        </w:tc>
        <w:tc>
          <w:tcPr>
            <w:tcW w:w="2197" w:type="dxa"/>
          </w:tcPr>
          <w:p w14:paraId="78E95E6A" w14:textId="62E869A8" w:rsidR="00ED0C9D" w:rsidRPr="00ED0C9D" w:rsidRDefault="00ED0C9D" w:rsidP="00ED0C9D">
            <w:pPr>
              <w:rPr>
                <w:rFonts w:ascii="Arial" w:hAnsi="Arial" w:cs="Arial"/>
                <w:szCs w:val="18"/>
              </w:rPr>
            </w:pPr>
            <w:r w:rsidRPr="00ED0C9D">
              <w:rPr>
                <w:rFonts w:ascii="Arial" w:hAnsi="Arial" w:cs="Arial"/>
                <w:szCs w:val="18"/>
              </w:rPr>
              <w:t xml:space="preserve">It is difficult to for other STAs to transition to active mode immediately after receiving an EML Operating Mode Notification frame. The protocol should make it clear that the </w:t>
            </w:r>
            <w:proofErr w:type="spellStart"/>
            <w:r w:rsidRPr="00ED0C9D">
              <w:rPr>
                <w:rFonts w:ascii="Arial" w:hAnsi="Arial" w:cs="Arial"/>
                <w:szCs w:val="18"/>
              </w:rPr>
              <w:t>transmition</w:t>
            </w:r>
            <w:proofErr w:type="spellEnd"/>
            <w:r w:rsidRPr="00ED0C9D">
              <w:rPr>
                <w:rFonts w:ascii="Arial" w:hAnsi="Arial" w:cs="Arial"/>
                <w:szCs w:val="18"/>
              </w:rPr>
              <w:t xml:space="preserve"> to active mode is done through power save mode indication in respective link explicitly.</w:t>
            </w:r>
          </w:p>
        </w:tc>
        <w:tc>
          <w:tcPr>
            <w:tcW w:w="2160" w:type="dxa"/>
          </w:tcPr>
          <w:p w14:paraId="2BD8044A" w14:textId="3420C1D2" w:rsidR="00ED0C9D" w:rsidRPr="00ED0C9D" w:rsidRDefault="00ED0C9D" w:rsidP="00ED0C9D">
            <w:pPr>
              <w:rPr>
                <w:rFonts w:ascii="Arial" w:hAnsi="Arial" w:cs="Arial"/>
                <w:szCs w:val="18"/>
              </w:rPr>
            </w:pPr>
            <w:r w:rsidRPr="00ED0C9D">
              <w:rPr>
                <w:rFonts w:ascii="Arial" w:hAnsi="Arial" w:cs="Arial"/>
                <w:szCs w:val="18"/>
              </w:rPr>
              <w:t>As in comment.</w:t>
            </w:r>
          </w:p>
        </w:tc>
        <w:tc>
          <w:tcPr>
            <w:tcW w:w="2432" w:type="dxa"/>
          </w:tcPr>
          <w:p w14:paraId="2290B818" w14:textId="77777777" w:rsidR="00ED0C9D" w:rsidRDefault="00ED0C9D" w:rsidP="00ED0C9D">
            <w:pPr>
              <w:rPr>
                <w:rFonts w:ascii="Arial" w:hAnsi="Arial" w:cs="Arial"/>
                <w:color w:val="000000"/>
                <w:szCs w:val="18"/>
              </w:rPr>
            </w:pPr>
            <w:r>
              <w:rPr>
                <w:rFonts w:ascii="Arial" w:hAnsi="Arial" w:cs="Arial"/>
                <w:color w:val="000000"/>
                <w:szCs w:val="18"/>
              </w:rPr>
              <w:t>Revised.</w:t>
            </w:r>
          </w:p>
          <w:p w14:paraId="21B461D3" w14:textId="2E39A15A" w:rsidR="00ED0C9D" w:rsidRDefault="00ED0C9D" w:rsidP="00ED0C9D">
            <w:pPr>
              <w:rPr>
                <w:rFonts w:ascii="Arial" w:hAnsi="Arial" w:cs="Arial"/>
                <w:color w:val="000000"/>
                <w:szCs w:val="18"/>
              </w:rPr>
            </w:pPr>
          </w:p>
          <w:p w14:paraId="73EFB915" w14:textId="77777777" w:rsidR="00ED0C9D" w:rsidRDefault="00ED0C9D" w:rsidP="00ED0C9D">
            <w:pPr>
              <w:rPr>
                <w:rFonts w:ascii="Arial" w:hAnsi="Arial" w:cs="Arial"/>
                <w:color w:val="000000"/>
                <w:szCs w:val="18"/>
              </w:rPr>
            </w:pPr>
          </w:p>
          <w:p w14:paraId="73643268" w14:textId="4BF29A42" w:rsidR="00ED0C9D" w:rsidRDefault="00BA04AB" w:rsidP="00ED0C9D">
            <w:pPr>
              <w:rPr>
                <w:rFonts w:ascii="Arial" w:hAnsi="Arial" w:cs="Arial"/>
                <w:color w:val="000000"/>
                <w:szCs w:val="18"/>
              </w:rPr>
            </w:pPr>
            <w:r>
              <w:rPr>
                <w:rFonts w:ascii="Arial" w:hAnsi="Arial" w:cs="Arial"/>
                <w:color w:val="000000"/>
                <w:szCs w:val="18"/>
              </w:rPr>
              <w:t xml:space="preserve">Agree with the commenter that there could be cases where a STA on the other link </w:t>
            </w:r>
            <w:r w:rsidR="00C24CF6">
              <w:rPr>
                <w:rFonts w:ascii="Arial" w:hAnsi="Arial" w:cs="Arial"/>
                <w:color w:val="000000"/>
                <w:szCs w:val="18"/>
              </w:rPr>
              <w:t xml:space="preserve">of the EMLSR links cannot change its power </w:t>
            </w:r>
            <w:r w:rsidR="00FB38A5">
              <w:rPr>
                <w:rFonts w:ascii="Arial" w:hAnsi="Arial" w:cs="Arial"/>
                <w:color w:val="000000"/>
                <w:szCs w:val="18"/>
              </w:rPr>
              <w:t>management mode</w:t>
            </w:r>
            <w:r w:rsidR="00C24CF6">
              <w:rPr>
                <w:rFonts w:ascii="Arial" w:hAnsi="Arial" w:cs="Arial"/>
                <w:color w:val="000000"/>
                <w:szCs w:val="18"/>
              </w:rPr>
              <w:t xml:space="preserve"> immediately after reception of the EML OMN frame from an AP.</w:t>
            </w:r>
          </w:p>
          <w:p w14:paraId="10CF94C0" w14:textId="4C6A4605" w:rsidR="001A23AD" w:rsidRDefault="001A23AD" w:rsidP="00ED0C9D">
            <w:pPr>
              <w:rPr>
                <w:rFonts w:ascii="Arial" w:hAnsi="Arial" w:cs="Arial"/>
                <w:color w:val="000000"/>
                <w:szCs w:val="18"/>
              </w:rPr>
            </w:pPr>
          </w:p>
          <w:p w14:paraId="104E50BD" w14:textId="46F87C66" w:rsidR="001A23AD" w:rsidRPr="0070527E" w:rsidRDefault="001A23AD" w:rsidP="001A23AD">
            <w:pPr>
              <w:rPr>
                <w:rFonts w:ascii="Arial-BoldMT" w:hAnsi="Arial-BoldMT" w:hint="eastAsia"/>
                <w:color w:val="000000"/>
                <w:szCs w:val="18"/>
              </w:rPr>
            </w:pPr>
            <w:proofErr w:type="spellStart"/>
            <w:r w:rsidRPr="0070527E">
              <w:rPr>
                <w:rFonts w:ascii="Arial-BoldMT" w:hAnsi="Arial-BoldMT"/>
                <w:color w:val="000000"/>
                <w:szCs w:val="18"/>
              </w:rPr>
              <w:t>TGbe</w:t>
            </w:r>
            <w:proofErr w:type="spellEnd"/>
            <w:r w:rsidRPr="0070527E">
              <w:rPr>
                <w:rFonts w:ascii="Arial-BoldMT" w:hAnsi="Arial-BoldMT"/>
                <w:color w:val="000000"/>
                <w:szCs w:val="18"/>
              </w:rPr>
              <w:t xml:space="preserve"> editor to make the changes with the CID tag (#1</w:t>
            </w:r>
            <w:r w:rsidR="00DD51BA">
              <w:rPr>
                <w:rFonts w:ascii="Arial-BoldMT" w:hAnsi="Arial-BoldMT"/>
                <w:color w:val="000000"/>
                <w:szCs w:val="18"/>
              </w:rPr>
              <w:t>3414</w:t>
            </w:r>
            <w:r w:rsidRPr="0070527E">
              <w:rPr>
                <w:rFonts w:ascii="Arial-BoldMT" w:hAnsi="Arial-BoldMT"/>
                <w:color w:val="000000"/>
                <w:szCs w:val="18"/>
              </w:rPr>
              <w:t xml:space="preserve">) in </w:t>
            </w:r>
            <w:sdt>
              <w:sdtPr>
                <w:rPr>
                  <w:rFonts w:ascii="Arial-BoldMT" w:hAnsi="Arial-BoldMT"/>
                  <w:color w:val="000000"/>
                  <w:szCs w:val="18"/>
                </w:rPr>
                <w:alias w:val="Title"/>
                <w:tag w:val=""/>
                <w:id w:val="1259486793"/>
                <w:placeholder>
                  <w:docPart w:val="43971181EBF64860AB8E32248356CA0E"/>
                </w:placeholder>
                <w:dataBinding w:prefixMappings="xmlns:ns0='http://purl.org/dc/elements/1.1/' xmlns:ns1='http://schemas.openxmlformats.org/package/2006/metadata/core-properties' " w:xpath="/ns1:coreProperties[1]/ns0:title[1]" w:storeItemID="{6C3C8BC8-F283-45AE-878A-BAB7291924A1}"/>
                <w:text/>
              </w:sdtPr>
              <w:sdtEndPr/>
              <w:sdtContent>
                <w:r w:rsidR="00665CB5">
                  <w:rPr>
                    <w:rFonts w:ascii="Arial-BoldMT" w:hAnsi="Arial-BoldMT"/>
                    <w:color w:val="000000"/>
                    <w:szCs w:val="18"/>
                  </w:rPr>
                  <w:t>doc.: IEEE 802.11-22/1204r0</w:t>
                </w:r>
              </w:sdtContent>
            </w:sdt>
          </w:p>
          <w:p w14:paraId="277C2BA4" w14:textId="579EA10D" w:rsidR="001A23AD" w:rsidRPr="0070527E" w:rsidRDefault="007C107E" w:rsidP="001A23AD">
            <w:pPr>
              <w:rPr>
                <w:rFonts w:ascii="Arial-BoldMT" w:hAnsi="Arial-BoldMT" w:hint="eastAsia"/>
                <w:color w:val="000000"/>
                <w:szCs w:val="18"/>
              </w:rPr>
            </w:pPr>
            <w:sdt>
              <w:sdtPr>
                <w:rPr>
                  <w:rFonts w:ascii="Arial-BoldMT" w:hAnsi="Arial-BoldMT"/>
                  <w:color w:val="000000"/>
                  <w:szCs w:val="18"/>
                </w:rPr>
                <w:alias w:val="Comments"/>
                <w:tag w:val=""/>
                <w:id w:val="-793985825"/>
                <w:placeholder>
                  <w:docPart w:val="66BE494994E7445FB2D3CEB702EEE04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B7D54">
                  <w:rPr>
                    <w:rFonts w:ascii="Arial-BoldMT" w:hAnsi="Arial-BoldMT"/>
                    <w:color w:val="000000"/>
                    <w:szCs w:val="18"/>
                  </w:rPr>
                  <w:t>[https://mentor.ieee.org/802.11/dcn/22/11-22-1204-00-</w:t>
                </w:r>
                <w:r w:rsidR="002B7D54">
                  <w:rPr>
                    <w:rFonts w:ascii="Arial-BoldMT" w:hAnsi="Arial-BoldMT"/>
                    <w:color w:val="000000"/>
                    <w:szCs w:val="18"/>
                  </w:rPr>
                  <w:lastRenderedPageBreak/>
                  <w:t>00be-lb266-cr-cl35-emlsr-part2.docx]</w:t>
                </w:r>
              </w:sdtContent>
            </w:sdt>
          </w:p>
          <w:p w14:paraId="240D191E" w14:textId="77777777" w:rsidR="001A23AD" w:rsidRDefault="001A23AD" w:rsidP="00ED0C9D">
            <w:pPr>
              <w:rPr>
                <w:rFonts w:ascii="Arial" w:hAnsi="Arial" w:cs="Arial"/>
                <w:color w:val="000000"/>
                <w:szCs w:val="18"/>
              </w:rPr>
            </w:pPr>
          </w:p>
          <w:p w14:paraId="1929676C" w14:textId="65EEAF7F" w:rsidR="001A23AD" w:rsidRPr="00D436A7" w:rsidRDefault="001A23AD" w:rsidP="00ED0C9D">
            <w:pPr>
              <w:rPr>
                <w:rFonts w:ascii="Arial" w:hAnsi="Arial" w:cs="Arial"/>
                <w:color w:val="000000"/>
                <w:szCs w:val="18"/>
              </w:rPr>
            </w:pPr>
          </w:p>
        </w:tc>
      </w:tr>
      <w:tr w:rsidR="00CA1B65" w:rsidRPr="0070527E" w14:paraId="317FDA66" w14:textId="77777777" w:rsidTr="004B5575">
        <w:tc>
          <w:tcPr>
            <w:tcW w:w="750" w:type="dxa"/>
          </w:tcPr>
          <w:p w14:paraId="3C33E34C" w14:textId="7E3E7E24" w:rsidR="00CA1B65" w:rsidRPr="00CA1B65" w:rsidRDefault="00CA1B65" w:rsidP="00CA1B65">
            <w:pPr>
              <w:rPr>
                <w:rFonts w:ascii="Arial" w:hAnsi="Arial" w:cs="Arial"/>
                <w:szCs w:val="18"/>
              </w:rPr>
            </w:pPr>
            <w:r w:rsidRPr="00CA1B65">
              <w:rPr>
                <w:rFonts w:ascii="Arial" w:hAnsi="Arial" w:cs="Arial"/>
                <w:szCs w:val="18"/>
              </w:rPr>
              <w:lastRenderedPageBreak/>
              <w:t>13412</w:t>
            </w:r>
          </w:p>
        </w:tc>
        <w:tc>
          <w:tcPr>
            <w:tcW w:w="1135" w:type="dxa"/>
          </w:tcPr>
          <w:p w14:paraId="2DA3AE02" w14:textId="3E7A1806" w:rsidR="00CA1B65" w:rsidRPr="00CA1B65" w:rsidRDefault="00CA1B65" w:rsidP="00CA1B65">
            <w:pPr>
              <w:rPr>
                <w:rFonts w:ascii="Arial" w:hAnsi="Arial" w:cs="Arial"/>
                <w:szCs w:val="18"/>
              </w:rPr>
            </w:pPr>
            <w:r w:rsidRPr="00CA1B65">
              <w:rPr>
                <w:rFonts w:ascii="Arial" w:hAnsi="Arial" w:cs="Arial"/>
                <w:szCs w:val="18"/>
              </w:rPr>
              <w:t>Liwen Chu</w:t>
            </w:r>
          </w:p>
        </w:tc>
        <w:tc>
          <w:tcPr>
            <w:tcW w:w="810" w:type="dxa"/>
          </w:tcPr>
          <w:p w14:paraId="7B573C91" w14:textId="49D030A4" w:rsidR="00CA1B65" w:rsidRPr="00CA1B65" w:rsidRDefault="00CA1B65" w:rsidP="00CA1B65">
            <w:pPr>
              <w:rPr>
                <w:rFonts w:ascii="Arial" w:hAnsi="Arial" w:cs="Arial"/>
                <w:szCs w:val="18"/>
              </w:rPr>
            </w:pPr>
            <w:r w:rsidRPr="00CA1B65">
              <w:rPr>
                <w:rFonts w:ascii="Arial" w:hAnsi="Arial" w:cs="Arial"/>
                <w:szCs w:val="18"/>
              </w:rPr>
              <w:t>35.3.17</w:t>
            </w:r>
          </w:p>
        </w:tc>
        <w:tc>
          <w:tcPr>
            <w:tcW w:w="720" w:type="dxa"/>
          </w:tcPr>
          <w:p w14:paraId="5CBB8F91" w14:textId="52E6D506" w:rsidR="00CA1B65" w:rsidRPr="00CA1B65" w:rsidRDefault="00CA1B65" w:rsidP="00CA1B65">
            <w:pPr>
              <w:rPr>
                <w:rFonts w:ascii="Arial" w:hAnsi="Arial" w:cs="Arial"/>
                <w:szCs w:val="18"/>
              </w:rPr>
            </w:pPr>
            <w:r w:rsidRPr="00CA1B65">
              <w:rPr>
                <w:rFonts w:ascii="Arial" w:hAnsi="Arial" w:cs="Arial"/>
                <w:szCs w:val="18"/>
              </w:rPr>
              <w:t>462.51</w:t>
            </w:r>
          </w:p>
        </w:tc>
        <w:tc>
          <w:tcPr>
            <w:tcW w:w="2197" w:type="dxa"/>
          </w:tcPr>
          <w:p w14:paraId="227FA87C" w14:textId="7C873206" w:rsidR="00CA1B65" w:rsidRPr="00CA1B65" w:rsidRDefault="00CA1B65" w:rsidP="00CA1B65">
            <w:pPr>
              <w:rPr>
                <w:rFonts w:ascii="Arial" w:hAnsi="Arial" w:cs="Arial"/>
                <w:szCs w:val="18"/>
              </w:rPr>
            </w:pPr>
            <w:r w:rsidRPr="00CA1B65">
              <w:rPr>
                <w:rFonts w:ascii="Arial" w:hAnsi="Arial" w:cs="Arial"/>
                <w:szCs w:val="18"/>
              </w:rPr>
              <w:t xml:space="preserve">Power Save operation should be decoupled from the </w:t>
            </w:r>
            <w:proofErr w:type="spellStart"/>
            <w:r w:rsidRPr="00CA1B65">
              <w:rPr>
                <w:rFonts w:ascii="Arial" w:hAnsi="Arial" w:cs="Arial"/>
                <w:szCs w:val="18"/>
              </w:rPr>
              <w:t>eMLSR</w:t>
            </w:r>
            <w:proofErr w:type="spellEnd"/>
            <w:r w:rsidRPr="00CA1B65">
              <w:rPr>
                <w:rFonts w:ascii="Arial" w:hAnsi="Arial" w:cs="Arial"/>
                <w:szCs w:val="18"/>
              </w:rPr>
              <w:t xml:space="preserve"> mode enabling operation. It is ok to let the other link to be in power save mode.</w:t>
            </w:r>
          </w:p>
        </w:tc>
        <w:tc>
          <w:tcPr>
            <w:tcW w:w="2160" w:type="dxa"/>
          </w:tcPr>
          <w:p w14:paraId="166F6BB9" w14:textId="69971121" w:rsidR="00CA1B65" w:rsidRPr="00CA1B65" w:rsidRDefault="00CA1B65" w:rsidP="00CA1B65">
            <w:pPr>
              <w:rPr>
                <w:rFonts w:ascii="Arial" w:hAnsi="Arial" w:cs="Arial"/>
                <w:szCs w:val="18"/>
              </w:rPr>
            </w:pPr>
            <w:r w:rsidRPr="00CA1B65">
              <w:rPr>
                <w:rFonts w:ascii="Arial" w:hAnsi="Arial" w:cs="Arial"/>
                <w:szCs w:val="18"/>
              </w:rPr>
              <w:t>As in comment.</w:t>
            </w:r>
          </w:p>
        </w:tc>
        <w:tc>
          <w:tcPr>
            <w:tcW w:w="2432" w:type="dxa"/>
          </w:tcPr>
          <w:p w14:paraId="51AE85D8" w14:textId="77777777" w:rsidR="00CA1B65" w:rsidRDefault="00976654" w:rsidP="00CA1B65">
            <w:pPr>
              <w:rPr>
                <w:rFonts w:ascii="Arial" w:hAnsi="Arial" w:cs="Arial"/>
                <w:color w:val="000000"/>
                <w:szCs w:val="18"/>
              </w:rPr>
            </w:pPr>
            <w:r>
              <w:rPr>
                <w:rFonts w:ascii="Arial" w:hAnsi="Arial" w:cs="Arial"/>
                <w:color w:val="000000"/>
                <w:szCs w:val="18"/>
              </w:rPr>
              <w:t>Revised.</w:t>
            </w:r>
          </w:p>
          <w:p w14:paraId="69888547" w14:textId="77777777" w:rsidR="00976654" w:rsidRDefault="00976654" w:rsidP="00CA1B65">
            <w:pPr>
              <w:rPr>
                <w:rFonts w:ascii="Arial" w:hAnsi="Arial" w:cs="Arial"/>
                <w:color w:val="000000"/>
                <w:szCs w:val="18"/>
              </w:rPr>
            </w:pPr>
          </w:p>
          <w:p w14:paraId="11B83DC2" w14:textId="4C845D16" w:rsidR="002276A5" w:rsidRDefault="00E73AD0" w:rsidP="002276A5">
            <w:pPr>
              <w:rPr>
                <w:rFonts w:ascii="Arial" w:hAnsi="Arial" w:cs="Arial"/>
                <w:color w:val="000000"/>
                <w:szCs w:val="18"/>
              </w:rPr>
            </w:pPr>
            <w:r>
              <w:rPr>
                <w:rFonts w:ascii="Arial" w:hAnsi="Arial" w:cs="Arial"/>
                <w:color w:val="000000"/>
                <w:szCs w:val="18"/>
              </w:rPr>
              <w:t>It is more efficient to change</w:t>
            </w:r>
            <w:r w:rsidR="009E01FE">
              <w:rPr>
                <w:rFonts w:ascii="Arial" w:hAnsi="Arial" w:cs="Arial"/>
                <w:color w:val="000000"/>
                <w:szCs w:val="18"/>
              </w:rPr>
              <w:t xml:space="preserve"> the power management mode of the STAs operating on the EMLSR links</w:t>
            </w:r>
            <w:r w:rsidR="003332C4">
              <w:rPr>
                <w:rFonts w:ascii="Arial" w:hAnsi="Arial" w:cs="Arial"/>
                <w:color w:val="000000"/>
                <w:szCs w:val="18"/>
              </w:rPr>
              <w:t xml:space="preserve"> with the EML OMN frame</w:t>
            </w:r>
            <w:r w:rsidR="009E01FE">
              <w:rPr>
                <w:rFonts w:ascii="Arial" w:hAnsi="Arial" w:cs="Arial"/>
                <w:color w:val="000000"/>
                <w:szCs w:val="18"/>
              </w:rPr>
              <w:t xml:space="preserve"> than changing the power management mode of each link separately</w:t>
            </w:r>
            <w:r w:rsidR="002276A5">
              <w:rPr>
                <w:rFonts w:ascii="Arial" w:hAnsi="Arial" w:cs="Arial"/>
                <w:color w:val="000000"/>
                <w:szCs w:val="18"/>
              </w:rPr>
              <w:t xml:space="preserve">. However, there could be cases where a STA on the other link of the EMLSR links cannot change its power </w:t>
            </w:r>
            <w:r w:rsidR="009D21B1">
              <w:rPr>
                <w:rFonts w:ascii="Arial" w:hAnsi="Arial" w:cs="Arial"/>
                <w:color w:val="000000"/>
                <w:szCs w:val="18"/>
              </w:rPr>
              <w:t>management mode</w:t>
            </w:r>
            <w:r w:rsidR="002276A5">
              <w:rPr>
                <w:rFonts w:ascii="Arial" w:hAnsi="Arial" w:cs="Arial"/>
                <w:color w:val="000000"/>
                <w:szCs w:val="18"/>
              </w:rPr>
              <w:t xml:space="preserve"> immediately after reception of the EML OMN frame from an AP.</w:t>
            </w:r>
          </w:p>
          <w:p w14:paraId="64260355" w14:textId="77777777" w:rsidR="002276A5" w:rsidRDefault="002276A5" w:rsidP="002276A5">
            <w:pPr>
              <w:rPr>
                <w:rFonts w:ascii="Arial" w:hAnsi="Arial" w:cs="Arial"/>
                <w:color w:val="000000"/>
                <w:szCs w:val="18"/>
              </w:rPr>
            </w:pPr>
          </w:p>
          <w:p w14:paraId="215AB523" w14:textId="28F6858F" w:rsidR="002276A5" w:rsidRPr="0070527E" w:rsidRDefault="002276A5" w:rsidP="002276A5">
            <w:pPr>
              <w:rPr>
                <w:rFonts w:ascii="Arial-BoldMT" w:hAnsi="Arial-BoldMT" w:hint="eastAsia"/>
                <w:color w:val="000000"/>
                <w:szCs w:val="18"/>
              </w:rPr>
            </w:pPr>
            <w:proofErr w:type="spellStart"/>
            <w:r w:rsidRPr="0070527E">
              <w:rPr>
                <w:rFonts w:ascii="Arial-BoldMT" w:hAnsi="Arial-BoldMT"/>
                <w:color w:val="000000"/>
                <w:szCs w:val="18"/>
              </w:rPr>
              <w:t>TGbe</w:t>
            </w:r>
            <w:proofErr w:type="spellEnd"/>
            <w:r w:rsidRPr="0070527E">
              <w:rPr>
                <w:rFonts w:ascii="Arial-BoldMT" w:hAnsi="Arial-BoldMT"/>
                <w:color w:val="000000"/>
                <w:szCs w:val="18"/>
              </w:rPr>
              <w:t xml:space="preserve"> editor to make the changes with the CID tag (#1</w:t>
            </w:r>
            <w:r w:rsidR="00B420B9">
              <w:rPr>
                <w:rFonts w:ascii="Arial-BoldMT" w:hAnsi="Arial-BoldMT"/>
                <w:color w:val="000000"/>
                <w:szCs w:val="18"/>
              </w:rPr>
              <w:t>3412</w:t>
            </w:r>
            <w:r w:rsidRPr="0070527E">
              <w:rPr>
                <w:rFonts w:ascii="Arial-BoldMT" w:hAnsi="Arial-BoldMT"/>
                <w:color w:val="000000"/>
                <w:szCs w:val="18"/>
              </w:rPr>
              <w:t xml:space="preserve">) in </w:t>
            </w:r>
            <w:sdt>
              <w:sdtPr>
                <w:rPr>
                  <w:rFonts w:ascii="Arial-BoldMT" w:hAnsi="Arial-BoldMT"/>
                  <w:color w:val="000000"/>
                  <w:szCs w:val="18"/>
                </w:rPr>
                <w:alias w:val="Title"/>
                <w:tag w:val=""/>
                <w:id w:val="61835206"/>
                <w:placeholder>
                  <w:docPart w:val="643B5AD83FD3451A9400F39E25EE9B95"/>
                </w:placeholder>
                <w:dataBinding w:prefixMappings="xmlns:ns0='http://purl.org/dc/elements/1.1/' xmlns:ns1='http://schemas.openxmlformats.org/package/2006/metadata/core-properties' " w:xpath="/ns1:coreProperties[1]/ns0:title[1]" w:storeItemID="{6C3C8BC8-F283-45AE-878A-BAB7291924A1}"/>
                <w:text/>
              </w:sdtPr>
              <w:sdtEndPr/>
              <w:sdtContent>
                <w:r w:rsidR="00665CB5">
                  <w:rPr>
                    <w:rFonts w:ascii="Arial-BoldMT" w:hAnsi="Arial-BoldMT"/>
                    <w:color w:val="000000"/>
                    <w:szCs w:val="18"/>
                  </w:rPr>
                  <w:t>doc.: IEEE 802.11-22/1204r0</w:t>
                </w:r>
              </w:sdtContent>
            </w:sdt>
          </w:p>
          <w:p w14:paraId="2FE3D0B7" w14:textId="155E61B7" w:rsidR="002276A5" w:rsidRPr="0070527E" w:rsidRDefault="007C107E" w:rsidP="002276A5">
            <w:pPr>
              <w:rPr>
                <w:rFonts w:ascii="Arial-BoldMT" w:hAnsi="Arial-BoldMT" w:hint="eastAsia"/>
                <w:color w:val="000000"/>
                <w:szCs w:val="18"/>
              </w:rPr>
            </w:pPr>
            <w:sdt>
              <w:sdtPr>
                <w:rPr>
                  <w:rFonts w:ascii="Arial-BoldMT" w:hAnsi="Arial-BoldMT"/>
                  <w:color w:val="000000"/>
                  <w:szCs w:val="18"/>
                </w:rPr>
                <w:alias w:val="Comments"/>
                <w:tag w:val=""/>
                <w:id w:val="73711649"/>
                <w:placeholder>
                  <w:docPart w:val="7A9CFACC22A24B5B973BC9064BF95DBF"/>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B7D54">
                  <w:rPr>
                    <w:rFonts w:ascii="Arial-BoldMT" w:hAnsi="Arial-BoldMT"/>
                    <w:color w:val="000000"/>
                    <w:szCs w:val="18"/>
                  </w:rPr>
                  <w:t>[https://mentor.ieee.org/802.11/dcn/22/11-22-1204-00-00be-lb266-cr-cl35-emlsr-part2.docx]</w:t>
                </w:r>
              </w:sdtContent>
            </w:sdt>
          </w:p>
          <w:p w14:paraId="4B846768" w14:textId="51CABD84" w:rsidR="00976654" w:rsidRDefault="00584D12" w:rsidP="00CA1B65">
            <w:pPr>
              <w:rPr>
                <w:rFonts w:ascii="Arial" w:hAnsi="Arial" w:cs="Arial"/>
                <w:color w:val="000000"/>
                <w:szCs w:val="18"/>
              </w:rPr>
            </w:pPr>
            <w:r>
              <w:rPr>
                <w:rFonts w:ascii="Arial" w:hAnsi="Arial" w:cs="Arial"/>
                <w:color w:val="000000"/>
                <w:szCs w:val="18"/>
              </w:rPr>
              <w:t xml:space="preserve"> </w:t>
            </w:r>
          </w:p>
        </w:tc>
      </w:tr>
      <w:tr w:rsidR="00881403" w:rsidRPr="0070527E" w14:paraId="630E15D7" w14:textId="77777777" w:rsidTr="004B5575">
        <w:tc>
          <w:tcPr>
            <w:tcW w:w="750" w:type="dxa"/>
          </w:tcPr>
          <w:p w14:paraId="30163264" w14:textId="31F27FC0" w:rsidR="00881403" w:rsidRPr="00881403" w:rsidRDefault="00881403" w:rsidP="00881403">
            <w:pPr>
              <w:rPr>
                <w:rFonts w:ascii="Arial" w:hAnsi="Arial" w:cs="Arial"/>
                <w:szCs w:val="18"/>
              </w:rPr>
            </w:pPr>
            <w:r w:rsidRPr="00881403">
              <w:rPr>
                <w:rFonts w:ascii="Arial" w:hAnsi="Arial" w:cs="Arial"/>
                <w:szCs w:val="18"/>
              </w:rPr>
              <w:t>13811</w:t>
            </w:r>
          </w:p>
        </w:tc>
        <w:tc>
          <w:tcPr>
            <w:tcW w:w="1135" w:type="dxa"/>
          </w:tcPr>
          <w:p w14:paraId="5E97E3D8" w14:textId="3F1BAA16" w:rsidR="00881403" w:rsidRPr="00881403" w:rsidRDefault="00881403" w:rsidP="00881403">
            <w:pPr>
              <w:rPr>
                <w:rFonts w:ascii="Arial" w:hAnsi="Arial" w:cs="Arial"/>
                <w:szCs w:val="18"/>
              </w:rPr>
            </w:pPr>
            <w:r w:rsidRPr="00881403">
              <w:rPr>
                <w:rFonts w:ascii="Arial" w:hAnsi="Arial" w:cs="Arial"/>
                <w:szCs w:val="18"/>
              </w:rPr>
              <w:t>Yuchen Guo</w:t>
            </w:r>
          </w:p>
        </w:tc>
        <w:tc>
          <w:tcPr>
            <w:tcW w:w="810" w:type="dxa"/>
          </w:tcPr>
          <w:p w14:paraId="040CB42F" w14:textId="0DEFF21B" w:rsidR="00881403" w:rsidRPr="00881403" w:rsidRDefault="00881403" w:rsidP="00881403">
            <w:pPr>
              <w:rPr>
                <w:rFonts w:ascii="Arial" w:hAnsi="Arial" w:cs="Arial"/>
                <w:szCs w:val="18"/>
              </w:rPr>
            </w:pPr>
            <w:r w:rsidRPr="00881403">
              <w:rPr>
                <w:rFonts w:ascii="Arial" w:hAnsi="Arial" w:cs="Arial"/>
                <w:szCs w:val="18"/>
              </w:rPr>
              <w:t>35.3.17</w:t>
            </w:r>
          </w:p>
        </w:tc>
        <w:tc>
          <w:tcPr>
            <w:tcW w:w="720" w:type="dxa"/>
          </w:tcPr>
          <w:p w14:paraId="766912F6" w14:textId="4927AAC8" w:rsidR="00881403" w:rsidRPr="00881403" w:rsidRDefault="00881403" w:rsidP="00881403">
            <w:pPr>
              <w:rPr>
                <w:rFonts w:ascii="Arial" w:hAnsi="Arial" w:cs="Arial"/>
                <w:szCs w:val="18"/>
              </w:rPr>
            </w:pPr>
            <w:r w:rsidRPr="00881403">
              <w:rPr>
                <w:rFonts w:ascii="Arial" w:hAnsi="Arial" w:cs="Arial"/>
                <w:szCs w:val="18"/>
              </w:rPr>
              <w:t>462.50</w:t>
            </w:r>
          </w:p>
        </w:tc>
        <w:tc>
          <w:tcPr>
            <w:tcW w:w="2197" w:type="dxa"/>
          </w:tcPr>
          <w:p w14:paraId="380967CC" w14:textId="11CFA49C" w:rsidR="00881403" w:rsidRPr="00881403" w:rsidRDefault="00881403" w:rsidP="00881403">
            <w:pPr>
              <w:rPr>
                <w:rFonts w:ascii="Arial" w:hAnsi="Arial" w:cs="Arial"/>
                <w:szCs w:val="18"/>
              </w:rPr>
            </w:pPr>
            <w:r w:rsidRPr="00881403">
              <w:rPr>
                <w:rFonts w:ascii="Arial" w:hAnsi="Arial" w:cs="Arial"/>
                <w:szCs w:val="18"/>
              </w:rPr>
              <w:t>Is "immediately after" correct? transition delay is also needed in this case</w:t>
            </w:r>
          </w:p>
        </w:tc>
        <w:tc>
          <w:tcPr>
            <w:tcW w:w="2160" w:type="dxa"/>
          </w:tcPr>
          <w:p w14:paraId="5BDFBD79" w14:textId="65EAA200" w:rsidR="00881403" w:rsidRPr="00881403" w:rsidRDefault="00881403" w:rsidP="00881403">
            <w:pPr>
              <w:rPr>
                <w:rFonts w:ascii="Arial" w:hAnsi="Arial" w:cs="Arial"/>
                <w:szCs w:val="18"/>
              </w:rPr>
            </w:pPr>
            <w:r w:rsidRPr="00881403">
              <w:rPr>
                <w:rFonts w:ascii="Arial" w:hAnsi="Arial" w:cs="Arial"/>
                <w:szCs w:val="18"/>
              </w:rPr>
              <w:t>change "immediately" to "after transition delay"</w:t>
            </w:r>
          </w:p>
        </w:tc>
        <w:tc>
          <w:tcPr>
            <w:tcW w:w="2432" w:type="dxa"/>
          </w:tcPr>
          <w:p w14:paraId="2B99195A" w14:textId="7832CE6E" w:rsidR="008706E7" w:rsidRDefault="008706E7" w:rsidP="00881403">
            <w:pPr>
              <w:rPr>
                <w:rFonts w:ascii="Arial" w:hAnsi="Arial" w:cs="Arial"/>
                <w:color w:val="000000"/>
                <w:szCs w:val="18"/>
              </w:rPr>
            </w:pPr>
            <w:r>
              <w:rPr>
                <w:rFonts w:ascii="Arial" w:hAnsi="Arial" w:cs="Arial"/>
                <w:color w:val="000000"/>
                <w:szCs w:val="18"/>
              </w:rPr>
              <w:t>Revised.</w:t>
            </w:r>
          </w:p>
          <w:p w14:paraId="502641FA" w14:textId="77777777" w:rsidR="008706E7" w:rsidRDefault="008706E7" w:rsidP="00881403">
            <w:pPr>
              <w:rPr>
                <w:rFonts w:ascii="Arial" w:hAnsi="Arial" w:cs="Arial"/>
                <w:color w:val="000000"/>
                <w:szCs w:val="18"/>
              </w:rPr>
            </w:pPr>
          </w:p>
          <w:p w14:paraId="05B76B16" w14:textId="6DDBFD80" w:rsidR="00881403" w:rsidRDefault="00881403" w:rsidP="00881403">
            <w:pPr>
              <w:rPr>
                <w:rFonts w:ascii="Arial" w:hAnsi="Arial" w:cs="Arial"/>
                <w:color w:val="000000"/>
                <w:szCs w:val="18"/>
              </w:rPr>
            </w:pPr>
            <w:r>
              <w:rPr>
                <w:rFonts w:ascii="Arial" w:hAnsi="Arial" w:cs="Arial"/>
                <w:color w:val="000000"/>
                <w:szCs w:val="18"/>
              </w:rPr>
              <w:t>Agree with the commenter that there could be cases where a STA on the other link of the EMLSR links cannot change its power state immediately after reception of the EML OMN frame from an AP.</w:t>
            </w:r>
          </w:p>
          <w:p w14:paraId="6893DC4B" w14:textId="77777777" w:rsidR="00881403" w:rsidRDefault="00881403" w:rsidP="00881403">
            <w:pPr>
              <w:rPr>
                <w:rFonts w:ascii="Arial" w:hAnsi="Arial" w:cs="Arial"/>
                <w:color w:val="000000"/>
                <w:szCs w:val="18"/>
              </w:rPr>
            </w:pPr>
          </w:p>
          <w:p w14:paraId="0B771705" w14:textId="7ED60914" w:rsidR="00881403" w:rsidRPr="0070527E" w:rsidRDefault="00881403" w:rsidP="00881403">
            <w:pPr>
              <w:rPr>
                <w:rFonts w:ascii="Arial-BoldMT" w:hAnsi="Arial-BoldMT" w:hint="eastAsia"/>
                <w:color w:val="000000"/>
                <w:szCs w:val="18"/>
              </w:rPr>
            </w:pPr>
            <w:proofErr w:type="spellStart"/>
            <w:r w:rsidRPr="0070527E">
              <w:rPr>
                <w:rFonts w:ascii="Arial-BoldMT" w:hAnsi="Arial-BoldMT"/>
                <w:color w:val="000000"/>
                <w:szCs w:val="18"/>
              </w:rPr>
              <w:t>TGbe</w:t>
            </w:r>
            <w:proofErr w:type="spellEnd"/>
            <w:r w:rsidRPr="0070527E">
              <w:rPr>
                <w:rFonts w:ascii="Arial-BoldMT" w:hAnsi="Arial-BoldMT"/>
                <w:color w:val="000000"/>
                <w:szCs w:val="18"/>
              </w:rPr>
              <w:t xml:space="preserve"> editor to make the changes with the CID tag (#1</w:t>
            </w:r>
            <w:r>
              <w:rPr>
                <w:rFonts w:ascii="Arial-BoldMT" w:hAnsi="Arial-BoldMT"/>
                <w:color w:val="000000"/>
                <w:szCs w:val="18"/>
              </w:rPr>
              <w:t>3811</w:t>
            </w:r>
            <w:r w:rsidRPr="0070527E">
              <w:rPr>
                <w:rFonts w:ascii="Arial-BoldMT" w:hAnsi="Arial-BoldMT"/>
                <w:color w:val="000000"/>
                <w:szCs w:val="18"/>
              </w:rPr>
              <w:t xml:space="preserve">) in </w:t>
            </w:r>
            <w:sdt>
              <w:sdtPr>
                <w:rPr>
                  <w:rFonts w:ascii="Arial-BoldMT" w:hAnsi="Arial-BoldMT"/>
                  <w:color w:val="000000"/>
                  <w:szCs w:val="18"/>
                </w:rPr>
                <w:alias w:val="Title"/>
                <w:tag w:val=""/>
                <w:id w:val="852536902"/>
                <w:placeholder>
                  <w:docPart w:val="6C9A3B8172074E70BFD6A07C691C5C45"/>
                </w:placeholder>
                <w:dataBinding w:prefixMappings="xmlns:ns0='http://purl.org/dc/elements/1.1/' xmlns:ns1='http://schemas.openxmlformats.org/package/2006/metadata/core-properties' " w:xpath="/ns1:coreProperties[1]/ns0:title[1]" w:storeItemID="{6C3C8BC8-F283-45AE-878A-BAB7291924A1}"/>
                <w:text/>
              </w:sdtPr>
              <w:sdtEndPr/>
              <w:sdtContent>
                <w:r w:rsidR="00665CB5">
                  <w:rPr>
                    <w:rFonts w:ascii="Arial-BoldMT" w:hAnsi="Arial-BoldMT"/>
                    <w:color w:val="000000"/>
                    <w:szCs w:val="18"/>
                  </w:rPr>
                  <w:t>doc.: IEEE 802.11-22/1204r0</w:t>
                </w:r>
              </w:sdtContent>
            </w:sdt>
          </w:p>
          <w:p w14:paraId="72BAD243" w14:textId="43F5B26F" w:rsidR="00881403" w:rsidRPr="0070527E" w:rsidRDefault="007C107E" w:rsidP="00881403">
            <w:pPr>
              <w:rPr>
                <w:rFonts w:ascii="Arial-BoldMT" w:hAnsi="Arial-BoldMT" w:hint="eastAsia"/>
                <w:color w:val="000000"/>
                <w:szCs w:val="18"/>
              </w:rPr>
            </w:pPr>
            <w:sdt>
              <w:sdtPr>
                <w:rPr>
                  <w:rFonts w:ascii="Arial-BoldMT" w:hAnsi="Arial-BoldMT"/>
                  <w:color w:val="000000"/>
                  <w:szCs w:val="18"/>
                </w:rPr>
                <w:alias w:val="Comments"/>
                <w:tag w:val=""/>
                <w:id w:val="417998449"/>
                <w:placeholder>
                  <w:docPart w:val="EAC43BAF36B3449384576C6AC5C6BD9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B7D54">
                  <w:rPr>
                    <w:rFonts w:ascii="Arial-BoldMT" w:hAnsi="Arial-BoldMT"/>
                    <w:color w:val="000000"/>
                    <w:szCs w:val="18"/>
                  </w:rPr>
                  <w:t>[https://mentor.ieee.org/802.11/dcn/22/11-22-1204-00-00be-lb266-cr-cl35-emlsr-part2.docx]</w:t>
                </w:r>
              </w:sdtContent>
            </w:sdt>
          </w:p>
          <w:p w14:paraId="04213E11" w14:textId="77777777" w:rsidR="00881403" w:rsidRDefault="00881403" w:rsidP="00881403">
            <w:pPr>
              <w:rPr>
                <w:rFonts w:ascii="Arial" w:hAnsi="Arial" w:cs="Arial"/>
                <w:color w:val="000000"/>
                <w:szCs w:val="18"/>
              </w:rPr>
            </w:pPr>
          </w:p>
          <w:p w14:paraId="3174A5EC" w14:textId="77777777" w:rsidR="00881403" w:rsidRDefault="00881403" w:rsidP="00881403">
            <w:pPr>
              <w:rPr>
                <w:rFonts w:ascii="Arial" w:hAnsi="Arial" w:cs="Arial"/>
                <w:color w:val="000000"/>
                <w:szCs w:val="18"/>
              </w:rPr>
            </w:pPr>
          </w:p>
        </w:tc>
      </w:tr>
      <w:tr w:rsidR="007F6790" w:rsidRPr="0070527E" w14:paraId="295F6210" w14:textId="77777777" w:rsidTr="004B5575">
        <w:tc>
          <w:tcPr>
            <w:tcW w:w="750" w:type="dxa"/>
          </w:tcPr>
          <w:p w14:paraId="5305632B" w14:textId="6B827371" w:rsidR="007F6790" w:rsidRPr="007F6790" w:rsidRDefault="007F6790" w:rsidP="007F6790">
            <w:pPr>
              <w:rPr>
                <w:rFonts w:ascii="Arial" w:hAnsi="Arial" w:cs="Arial"/>
                <w:szCs w:val="18"/>
              </w:rPr>
            </w:pPr>
            <w:r w:rsidRPr="007F6790">
              <w:rPr>
                <w:rFonts w:ascii="Arial" w:hAnsi="Arial" w:cs="Arial"/>
                <w:szCs w:val="18"/>
              </w:rPr>
              <w:t>14001</w:t>
            </w:r>
          </w:p>
        </w:tc>
        <w:tc>
          <w:tcPr>
            <w:tcW w:w="1135" w:type="dxa"/>
          </w:tcPr>
          <w:p w14:paraId="10BA40AA" w14:textId="0693A420" w:rsidR="007F6790" w:rsidRPr="007F6790" w:rsidRDefault="007F6790" w:rsidP="007F6790">
            <w:pPr>
              <w:rPr>
                <w:rFonts w:ascii="Arial" w:hAnsi="Arial" w:cs="Arial"/>
                <w:szCs w:val="18"/>
              </w:rPr>
            </w:pPr>
            <w:proofErr w:type="spellStart"/>
            <w:r w:rsidRPr="007F6790">
              <w:rPr>
                <w:rFonts w:ascii="Arial" w:hAnsi="Arial" w:cs="Arial"/>
                <w:szCs w:val="18"/>
              </w:rPr>
              <w:t>Geonjung</w:t>
            </w:r>
            <w:proofErr w:type="spellEnd"/>
            <w:r w:rsidRPr="007F6790">
              <w:rPr>
                <w:rFonts w:ascii="Arial" w:hAnsi="Arial" w:cs="Arial"/>
                <w:szCs w:val="18"/>
              </w:rPr>
              <w:t xml:space="preserve"> Ko</w:t>
            </w:r>
          </w:p>
        </w:tc>
        <w:tc>
          <w:tcPr>
            <w:tcW w:w="810" w:type="dxa"/>
          </w:tcPr>
          <w:p w14:paraId="544F7DA4" w14:textId="485B61B7" w:rsidR="007F6790" w:rsidRPr="007F6790" w:rsidRDefault="007F6790" w:rsidP="007F6790">
            <w:pPr>
              <w:rPr>
                <w:rFonts w:ascii="Arial" w:hAnsi="Arial" w:cs="Arial"/>
                <w:szCs w:val="18"/>
              </w:rPr>
            </w:pPr>
            <w:r w:rsidRPr="007F6790">
              <w:rPr>
                <w:rFonts w:ascii="Arial" w:hAnsi="Arial" w:cs="Arial"/>
                <w:szCs w:val="18"/>
              </w:rPr>
              <w:t>35.3.17</w:t>
            </w:r>
          </w:p>
        </w:tc>
        <w:tc>
          <w:tcPr>
            <w:tcW w:w="720" w:type="dxa"/>
          </w:tcPr>
          <w:p w14:paraId="0893EC26" w14:textId="74C0730F" w:rsidR="007F6790" w:rsidRPr="007F6790" w:rsidRDefault="007F6790" w:rsidP="007F6790">
            <w:pPr>
              <w:rPr>
                <w:rFonts w:ascii="Arial" w:hAnsi="Arial" w:cs="Arial"/>
                <w:szCs w:val="18"/>
              </w:rPr>
            </w:pPr>
            <w:r w:rsidRPr="007F6790">
              <w:rPr>
                <w:rFonts w:ascii="Arial" w:hAnsi="Arial" w:cs="Arial"/>
                <w:szCs w:val="18"/>
              </w:rPr>
              <w:t>462.48</w:t>
            </w:r>
          </w:p>
        </w:tc>
        <w:tc>
          <w:tcPr>
            <w:tcW w:w="2197" w:type="dxa"/>
          </w:tcPr>
          <w:p w14:paraId="2DD7330A" w14:textId="160AEE87" w:rsidR="007F6790" w:rsidRPr="007F6790" w:rsidRDefault="007F6790" w:rsidP="007F6790">
            <w:pPr>
              <w:rPr>
                <w:rFonts w:ascii="Arial" w:hAnsi="Arial" w:cs="Arial"/>
                <w:szCs w:val="18"/>
              </w:rPr>
            </w:pPr>
            <w:r w:rsidRPr="007F6790">
              <w:rPr>
                <w:rFonts w:ascii="Arial" w:hAnsi="Arial" w:cs="Arial"/>
                <w:szCs w:val="18"/>
              </w:rPr>
              <w:t>The STAs on other EMLSR links transition to active mode after transition delay, but transition delay may be long. Therefore, the AP MLD should not transmit the initial Control frame to those STAs during transition delay.</w:t>
            </w:r>
          </w:p>
        </w:tc>
        <w:tc>
          <w:tcPr>
            <w:tcW w:w="2160" w:type="dxa"/>
          </w:tcPr>
          <w:p w14:paraId="33CDDA2E" w14:textId="3C6D700F" w:rsidR="007F6790" w:rsidRPr="007F6790" w:rsidRDefault="007F6790" w:rsidP="007F6790">
            <w:pPr>
              <w:rPr>
                <w:rFonts w:ascii="Arial" w:hAnsi="Arial" w:cs="Arial"/>
                <w:szCs w:val="18"/>
              </w:rPr>
            </w:pPr>
            <w:r w:rsidRPr="007F6790">
              <w:rPr>
                <w:rFonts w:ascii="Arial" w:hAnsi="Arial" w:cs="Arial"/>
                <w:szCs w:val="18"/>
              </w:rPr>
              <w:t>The AP MLD needs a restriction on its transmission during transition delay for STAs not in active mode.</w:t>
            </w:r>
          </w:p>
        </w:tc>
        <w:tc>
          <w:tcPr>
            <w:tcW w:w="2432" w:type="dxa"/>
          </w:tcPr>
          <w:p w14:paraId="7B24425A" w14:textId="77777777" w:rsidR="007F6790" w:rsidRDefault="008A633D" w:rsidP="007F6790">
            <w:pPr>
              <w:rPr>
                <w:rFonts w:ascii="Arial" w:hAnsi="Arial" w:cs="Arial"/>
                <w:color w:val="000000"/>
                <w:szCs w:val="18"/>
              </w:rPr>
            </w:pPr>
            <w:r>
              <w:rPr>
                <w:rFonts w:ascii="Arial" w:hAnsi="Arial" w:cs="Arial"/>
                <w:color w:val="000000"/>
                <w:szCs w:val="18"/>
              </w:rPr>
              <w:t>Rejected.</w:t>
            </w:r>
          </w:p>
          <w:p w14:paraId="162B72ED" w14:textId="77777777" w:rsidR="008A633D" w:rsidRDefault="008A633D" w:rsidP="007F6790">
            <w:pPr>
              <w:rPr>
                <w:rFonts w:ascii="Arial" w:hAnsi="Arial" w:cs="Arial"/>
                <w:color w:val="000000"/>
                <w:szCs w:val="18"/>
              </w:rPr>
            </w:pPr>
          </w:p>
          <w:p w14:paraId="7B37DE7D" w14:textId="5F72F0E0" w:rsidR="008A633D" w:rsidRPr="007F6790" w:rsidRDefault="00EA63DC" w:rsidP="007F6790">
            <w:pPr>
              <w:rPr>
                <w:rFonts w:ascii="Arial" w:hAnsi="Arial" w:cs="Arial"/>
                <w:color w:val="000000"/>
                <w:szCs w:val="18"/>
              </w:rPr>
            </w:pPr>
            <w:r>
              <w:rPr>
                <w:rFonts w:ascii="Arial" w:hAnsi="Arial" w:cs="Arial"/>
                <w:color w:val="000000"/>
                <w:szCs w:val="18"/>
              </w:rPr>
              <w:t xml:space="preserve">The current spec already defines that </w:t>
            </w:r>
            <w:r w:rsidR="00773B4B">
              <w:rPr>
                <w:rFonts w:ascii="Arial" w:hAnsi="Arial" w:cs="Arial"/>
                <w:color w:val="000000"/>
                <w:szCs w:val="18"/>
              </w:rPr>
              <w:t xml:space="preserve">a non-AP MLD enables the EMLSR mode when </w:t>
            </w:r>
            <w:r w:rsidR="00751823">
              <w:rPr>
                <w:rFonts w:ascii="Arial" w:hAnsi="Arial" w:cs="Arial"/>
                <w:color w:val="000000"/>
                <w:szCs w:val="18"/>
              </w:rPr>
              <w:t xml:space="preserve">the transition delay </w:t>
            </w:r>
            <w:r w:rsidR="00773B4B">
              <w:rPr>
                <w:rFonts w:ascii="Arial" w:hAnsi="Arial" w:cs="Arial"/>
                <w:color w:val="000000"/>
                <w:szCs w:val="18"/>
              </w:rPr>
              <w:t xml:space="preserve">timer expires or </w:t>
            </w:r>
            <w:r w:rsidR="00751823">
              <w:rPr>
                <w:rFonts w:ascii="Arial" w:hAnsi="Arial" w:cs="Arial"/>
                <w:color w:val="000000"/>
                <w:szCs w:val="18"/>
              </w:rPr>
              <w:t>if the EML OMN frame was received</w:t>
            </w:r>
            <w:r w:rsidR="00773B4B">
              <w:rPr>
                <w:rFonts w:ascii="Arial" w:hAnsi="Arial" w:cs="Arial"/>
                <w:color w:val="000000"/>
                <w:szCs w:val="18"/>
              </w:rPr>
              <w:t xml:space="preserve"> before the timer expires.</w:t>
            </w:r>
            <w:r w:rsidR="006E51B1">
              <w:rPr>
                <w:rFonts w:ascii="Arial" w:hAnsi="Arial" w:cs="Arial"/>
                <w:color w:val="000000"/>
                <w:szCs w:val="18"/>
              </w:rPr>
              <w:t xml:space="preserve"> Unless either condition is met</w:t>
            </w:r>
            <w:r w:rsidR="00751823">
              <w:rPr>
                <w:rFonts w:ascii="Arial" w:hAnsi="Arial" w:cs="Arial"/>
                <w:color w:val="000000"/>
                <w:szCs w:val="18"/>
              </w:rPr>
              <w:t xml:space="preserve">, a non-AP MLD doesn’t </w:t>
            </w:r>
            <w:r w:rsidR="00751823">
              <w:rPr>
                <w:rFonts w:ascii="Arial" w:hAnsi="Arial" w:cs="Arial"/>
                <w:color w:val="000000"/>
                <w:szCs w:val="18"/>
              </w:rPr>
              <w:lastRenderedPageBreak/>
              <w:t>enable the EMLSR mode</w:t>
            </w:r>
            <w:r w:rsidR="006E51B1">
              <w:rPr>
                <w:rFonts w:ascii="Arial" w:hAnsi="Arial" w:cs="Arial"/>
                <w:color w:val="000000"/>
                <w:szCs w:val="18"/>
              </w:rPr>
              <w:t xml:space="preserve"> and therefore the initial control frame is not transmitted by an AP MLD.</w:t>
            </w:r>
            <w:r w:rsidR="001E1FEA">
              <w:rPr>
                <w:rFonts w:ascii="Arial" w:hAnsi="Arial" w:cs="Arial"/>
                <w:color w:val="000000"/>
                <w:szCs w:val="18"/>
              </w:rPr>
              <w:t xml:space="preserve"> </w:t>
            </w:r>
          </w:p>
        </w:tc>
      </w:tr>
      <w:tr w:rsidR="00670F64" w:rsidRPr="0070527E" w14:paraId="02565123" w14:textId="77777777" w:rsidTr="004B5575">
        <w:tc>
          <w:tcPr>
            <w:tcW w:w="750" w:type="dxa"/>
          </w:tcPr>
          <w:p w14:paraId="5109542B" w14:textId="3966B54C" w:rsidR="00670F64" w:rsidRPr="00B642D5" w:rsidRDefault="00670F64" w:rsidP="00670F64">
            <w:pPr>
              <w:rPr>
                <w:rFonts w:ascii="Arial" w:hAnsi="Arial" w:cs="Arial"/>
                <w:szCs w:val="18"/>
              </w:rPr>
            </w:pPr>
            <w:r w:rsidRPr="00B642D5">
              <w:rPr>
                <w:rFonts w:ascii="Arial" w:hAnsi="Arial" w:cs="Arial"/>
                <w:szCs w:val="18"/>
              </w:rPr>
              <w:lastRenderedPageBreak/>
              <w:t>13415</w:t>
            </w:r>
          </w:p>
        </w:tc>
        <w:tc>
          <w:tcPr>
            <w:tcW w:w="1135" w:type="dxa"/>
          </w:tcPr>
          <w:p w14:paraId="6DEEE0EA" w14:textId="3446074A" w:rsidR="00670F64" w:rsidRPr="00B642D5" w:rsidRDefault="00670F64" w:rsidP="00670F64">
            <w:pPr>
              <w:rPr>
                <w:rFonts w:ascii="Arial" w:hAnsi="Arial" w:cs="Arial"/>
                <w:szCs w:val="18"/>
              </w:rPr>
            </w:pPr>
            <w:r w:rsidRPr="00B642D5">
              <w:rPr>
                <w:rFonts w:ascii="Arial" w:hAnsi="Arial" w:cs="Arial"/>
                <w:szCs w:val="18"/>
              </w:rPr>
              <w:t>Liwen Chu</w:t>
            </w:r>
          </w:p>
        </w:tc>
        <w:tc>
          <w:tcPr>
            <w:tcW w:w="810" w:type="dxa"/>
          </w:tcPr>
          <w:p w14:paraId="00377569" w14:textId="0483BDFE" w:rsidR="00670F64" w:rsidRPr="00B642D5" w:rsidRDefault="00670F64" w:rsidP="00670F64">
            <w:pPr>
              <w:rPr>
                <w:rFonts w:ascii="Arial" w:hAnsi="Arial" w:cs="Arial"/>
                <w:szCs w:val="18"/>
              </w:rPr>
            </w:pPr>
            <w:r w:rsidRPr="00B642D5">
              <w:rPr>
                <w:rFonts w:ascii="Arial" w:hAnsi="Arial" w:cs="Arial"/>
                <w:szCs w:val="18"/>
              </w:rPr>
              <w:t>35.3.17</w:t>
            </w:r>
          </w:p>
        </w:tc>
        <w:tc>
          <w:tcPr>
            <w:tcW w:w="720" w:type="dxa"/>
          </w:tcPr>
          <w:p w14:paraId="6A9FEF1F" w14:textId="4D1C664E" w:rsidR="00670F64" w:rsidRPr="00B642D5" w:rsidRDefault="00670F64" w:rsidP="00670F64">
            <w:pPr>
              <w:rPr>
                <w:rFonts w:ascii="Arial" w:hAnsi="Arial" w:cs="Arial"/>
                <w:szCs w:val="18"/>
              </w:rPr>
            </w:pPr>
            <w:r w:rsidRPr="00B642D5">
              <w:rPr>
                <w:rFonts w:ascii="Arial" w:hAnsi="Arial" w:cs="Arial"/>
                <w:szCs w:val="18"/>
              </w:rPr>
              <w:t>462.51</w:t>
            </w:r>
          </w:p>
        </w:tc>
        <w:tc>
          <w:tcPr>
            <w:tcW w:w="2197" w:type="dxa"/>
          </w:tcPr>
          <w:p w14:paraId="14A55806" w14:textId="558D9E8B" w:rsidR="00670F64" w:rsidRPr="00B642D5" w:rsidRDefault="00670F64" w:rsidP="00670F64">
            <w:pPr>
              <w:rPr>
                <w:rFonts w:ascii="Arial" w:hAnsi="Arial" w:cs="Arial"/>
                <w:szCs w:val="18"/>
              </w:rPr>
            </w:pPr>
            <w:proofErr w:type="spellStart"/>
            <w:r w:rsidRPr="00B642D5">
              <w:rPr>
                <w:rFonts w:ascii="Arial" w:hAnsi="Arial" w:cs="Arial"/>
                <w:szCs w:val="18"/>
              </w:rPr>
              <w:t>Calrify</w:t>
            </w:r>
            <w:proofErr w:type="spellEnd"/>
            <w:r w:rsidRPr="00B642D5">
              <w:rPr>
                <w:rFonts w:ascii="Arial" w:hAnsi="Arial" w:cs="Arial"/>
                <w:szCs w:val="18"/>
              </w:rPr>
              <w:t xml:space="preserve"> whether "the AP" in the last sentence of the paragraph is the AP that "a STA" associate with. The AP should be the AP transmitting the notification frame. A STA should be the STA that doesn't transmit the notification frame. Make it clear.</w:t>
            </w:r>
          </w:p>
        </w:tc>
        <w:tc>
          <w:tcPr>
            <w:tcW w:w="2160" w:type="dxa"/>
          </w:tcPr>
          <w:p w14:paraId="262EA54A" w14:textId="35081D07" w:rsidR="00670F64" w:rsidRPr="00B642D5" w:rsidRDefault="00670F64" w:rsidP="00670F64">
            <w:pPr>
              <w:rPr>
                <w:rFonts w:ascii="Arial" w:hAnsi="Arial" w:cs="Arial"/>
                <w:szCs w:val="18"/>
              </w:rPr>
            </w:pPr>
            <w:r w:rsidRPr="00B642D5">
              <w:rPr>
                <w:rFonts w:ascii="Arial" w:hAnsi="Arial" w:cs="Arial"/>
                <w:szCs w:val="18"/>
              </w:rPr>
              <w:t>As in comment.</w:t>
            </w:r>
          </w:p>
        </w:tc>
        <w:tc>
          <w:tcPr>
            <w:tcW w:w="2432" w:type="dxa"/>
          </w:tcPr>
          <w:p w14:paraId="763856F9" w14:textId="77777777" w:rsidR="00670F64" w:rsidRDefault="00670F64" w:rsidP="00670F64">
            <w:pPr>
              <w:rPr>
                <w:rFonts w:ascii="Arial" w:hAnsi="Arial" w:cs="Arial"/>
                <w:color w:val="000000"/>
                <w:szCs w:val="18"/>
              </w:rPr>
            </w:pPr>
            <w:r>
              <w:rPr>
                <w:rFonts w:ascii="Arial" w:hAnsi="Arial" w:cs="Arial"/>
                <w:color w:val="000000"/>
                <w:szCs w:val="18"/>
              </w:rPr>
              <w:t>Revised.</w:t>
            </w:r>
          </w:p>
          <w:p w14:paraId="06ADCAAA" w14:textId="77777777" w:rsidR="00670F64" w:rsidRDefault="00670F64" w:rsidP="00670F64">
            <w:pPr>
              <w:rPr>
                <w:rFonts w:ascii="Arial" w:hAnsi="Arial" w:cs="Arial"/>
                <w:color w:val="000000"/>
                <w:szCs w:val="18"/>
              </w:rPr>
            </w:pPr>
          </w:p>
          <w:p w14:paraId="28061318" w14:textId="77777777" w:rsidR="00670F64" w:rsidRDefault="00E77D6B" w:rsidP="00670F64">
            <w:pPr>
              <w:rPr>
                <w:rFonts w:ascii="Arial" w:hAnsi="Arial" w:cs="Arial"/>
                <w:color w:val="000000"/>
                <w:szCs w:val="18"/>
              </w:rPr>
            </w:pPr>
            <w:r>
              <w:rPr>
                <w:rFonts w:ascii="Arial" w:hAnsi="Arial" w:cs="Arial"/>
                <w:color w:val="000000"/>
                <w:szCs w:val="18"/>
              </w:rPr>
              <w:t>Updated the paragraph as follows:</w:t>
            </w:r>
          </w:p>
          <w:p w14:paraId="11E938DD" w14:textId="77777777" w:rsidR="00E77D6B" w:rsidRDefault="00E77D6B" w:rsidP="00670F64">
            <w:pPr>
              <w:rPr>
                <w:rFonts w:ascii="Arial" w:hAnsi="Arial" w:cs="Arial"/>
                <w:color w:val="000000"/>
                <w:szCs w:val="18"/>
              </w:rPr>
            </w:pPr>
            <w:r>
              <w:rPr>
                <w:rFonts w:ascii="Arial" w:hAnsi="Arial" w:cs="Arial"/>
                <w:color w:val="000000"/>
                <w:szCs w:val="18"/>
              </w:rPr>
              <w:t>“</w:t>
            </w:r>
            <w:proofErr w:type="gramStart"/>
            <w:r>
              <w:rPr>
                <w:rFonts w:ascii="Arial" w:hAnsi="Arial" w:cs="Arial"/>
                <w:color w:val="000000"/>
                <w:szCs w:val="18"/>
              </w:rPr>
              <w:t>the</w:t>
            </w:r>
            <w:proofErr w:type="gramEnd"/>
            <w:r>
              <w:rPr>
                <w:rFonts w:ascii="Arial" w:hAnsi="Arial" w:cs="Arial"/>
                <w:color w:val="000000"/>
                <w:szCs w:val="18"/>
              </w:rPr>
              <w:t xml:space="preserve"> AP</w:t>
            </w:r>
            <w:r w:rsidR="00FA272F">
              <w:rPr>
                <w:rFonts w:ascii="Arial" w:hAnsi="Arial" w:cs="Arial"/>
                <w:color w:val="000000"/>
                <w:szCs w:val="18"/>
              </w:rPr>
              <w:t xml:space="preserve"> affiliated with the AP MLD</w:t>
            </w:r>
            <w:r>
              <w:rPr>
                <w:rFonts w:ascii="Arial" w:hAnsi="Arial" w:cs="Arial"/>
                <w:color w:val="000000"/>
                <w:szCs w:val="18"/>
              </w:rPr>
              <w:t>” to “one of the APs operating on the EMLSR links and</w:t>
            </w:r>
            <w:r w:rsidR="00FA272F">
              <w:rPr>
                <w:rFonts w:ascii="Arial" w:hAnsi="Arial" w:cs="Arial"/>
                <w:color w:val="000000"/>
                <w:szCs w:val="18"/>
              </w:rPr>
              <w:t xml:space="preserve"> affiliated with the AP MLD”</w:t>
            </w:r>
          </w:p>
          <w:p w14:paraId="4E21B152" w14:textId="77777777" w:rsidR="00FA272F" w:rsidRDefault="00FA272F" w:rsidP="00670F64">
            <w:pPr>
              <w:rPr>
                <w:rFonts w:ascii="Arial" w:hAnsi="Arial" w:cs="Arial"/>
                <w:color w:val="000000"/>
                <w:szCs w:val="18"/>
              </w:rPr>
            </w:pPr>
          </w:p>
          <w:p w14:paraId="7DE0BDC6" w14:textId="4949AFD3" w:rsidR="00FA272F" w:rsidRPr="0070527E" w:rsidRDefault="00FA272F" w:rsidP="00FA272F">
            <w:pPr>
              <w:rPr>
                <w:rFonts w:ascii="Arial-BoldMT" w:hAnsi="Arial-BoldMT" w:hint="eastAsia"/>
                <w:color w:val="000000"/>
                <w:szCs w:val="18"/>
              </w:rPr>
            </w:pPr>
            <w:proofErr w:type="spellStart"/>
            <w:r w:rsidRPr="0070527E">
              <w:rPr>
                <w:rFonts w:ascii="Arial-BoldMT" w:hAnsi="Arial-BoldMT"/>
                <w:color w:val="000000"/>
                <w:szCs w:val="18"/>
              </w:rPr>
              <w:t>TGbe</w:t>
            </w:r>
            <w:proofErr w:type="spellEnd"/>
            <w:r w:rsidRPr="0070527E">
              <w:rPr>
                <w:rFonts w:ascii="Arial-BoldMT" w:hAnsi="Arial-BoldMT"/>
                <w:color w:val="000000"/>
                <w:szCs w:val="18"/>
              </w:rPr>
              <w:t xml:space="preserve"> editor to make the changes with the CID tag (#1</w:t>
            </w:r>
            <w:r>
              <w:rPr>
                <w:rFonts w:ascii="Arial-BoldMT" w:hAnsi="Arial-BoldMT"/>
                <w:color w:val="000000"/>
                <w:szCs w:val="18"/>
              </w:rPr>
              <w:t>3415</w:t>
            </w:r>
            <w:r w:rsidRPr="0070527E">
              <w:rPr>
                <w:rFonts w:ascii="Arial-BoldMT" w:hAnsi="Arial-BoldMT"/>
                <w:color w:val="000000"/>
                <w:szCs w:val="18"/>
              </w:rPr>
              <w:t xml:space="preserve">) in </w:t>
            </w:r>
            <w:sdt>
              <w:sdtPr>
                <w:rPr>
                  <w:rFonts w:ascii="Arial-BoldMT" w:hAnsi="Arial-BoldMT"/>
                  <w:color w:val="000000"/>
                  <w:szCs w:val="18"/>
                </w:rPr>
                <w:alias w:val="Title"/>
                <w:tag w:val=""/>
                <w:id w:val="-80154405"/>
                <w:placeholder>
                  <w:docPart w:val="F2F2F543F4ED4F4A87C625DD37D7033B"/>
                </w:placeholder>
                <w:dataBinding w:prefixMappings="xmlns:ns0='http://purl.org/dc/elements/1.1/' xmlns:ns1='http://schemas.openxmlformats.org/package/2006/metadata/core-properties' " w:xpath="/ns1:coreProperties[1]/ns0:title[1]" w:storeItemID="{6C3C8BC8-F283-45AE-878A-BAB7291924A1}"/>
                <w:text/>
              </w:sdtPr>
              <w:sdtEndPr/>
              <w:sdtContent>
                <w:r w:rsidR="00665CB5">
                  <w:rPr>
                    <w:rFonts w:ascii="Arial-BoldMT" w:hAnsi="Arial-BoldMT"/>
                    <w:color w:val="000000"/>
                    <w:szCs w:val="18"/>
                  </w:rPr>
                  <w:t>doc.: IEEE 802.11-22/1204r0</w:t>
                </w:r>
              </w:sdtContent>
            </w:sdt>
          </w:p>
          <w:p w14:paraId="31DD5CC7" w14:textId="23C1B3AA" w:rsidR="00FA272F" w:rsidRPr="0070527E" w:rsidRDefault="007C107E" w:rsidP="00FA272F">
            <w:pPr>
              <w:rPr>
                <w:rFonts w:ascii="Arial-BoldMT" w:hAnsi="Arial-BoldMT" w:hint="eastAsia"/>
                <w:color w:val="000000"/>
                <w:szCs w:val="18"/>
              </w:rPr>
            </w:pPr>
            <w:sdt>
              <w:sdtPr>
                <w:rPr>
                  <w:rFonts w:ascii="Arial-BoldMT" w:hAnsi="Arial-BoldMT"/>
                  <w:color w:val="000000"/>
                  <w:szCs w:val="18"/>
                </w:rPr>
                <w:alias w:val="Comments"/>
                <w:tag w:val=""/>
                <w:id w:val="1585267745"/>
                <w:placeholder>
                  <w:docPart w:val="2E0E09C89FA64B8595A5DA667D4D1EB8"/>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B7D54">
                  <w:rPr>
                    <w:rFonts w:ascii="Arial-BoldMT" w:hAnsi="Arial-BoldMT"/>
                    <w:color w:val="000000"/>
                    <w:szCs w:val="18"/>
                  </w:rPr>
                  <w:t>[https://mentor.ieee.org/802.11/dcn/22/11-22-1204-00-00be-lb266-cr-cl35-emlsr-part2.docx]</w:t>
                </w:r>
              </w:sdtContent>
            </w:sdt>
          </w:p>
          <w:p w14:paraId="6687C9D1" w14:textId="3B3728B6" w:rsidR="00FA272F" w:rsidRDefault="00FA272F" w:rsidP="00670F64">
            <w:pPr>
              <w:rPr>
                <w:rFonts w:ascii="Arial" w:hAnsi="Arial" w:cs="Arial"/>
                <w:color w:val="000000"/>
                <w:szCs w:val="18"/>
              </w:rPr>
            </w:pPr>
          </w:p>
        </w:tc>
      </w:tr>
      <w:tr w:rsidR="00A34A89" w:rsidRPr="0070527E" w14:paraId="2D028F9E" w14:textId="77777777" w:rsidTr="004B5575">
        <w:tc>
          <w:tcPr>
            <w:tcW w:w="750" w:type="dxa"/>
          </w:tcPr>
          <w:p w14:paraId="58DC294E" w14:textId="74BC7EB5" w:rsidR="00A34A89" w:rsidRPr="00A34A89" w:rsidRDefault="00A34A89" w:rsidP="00A34A89">
            <w:pPr>
              <w:rPr>
                <w:rFonts w:ascii="Arial" w:hAnsi="Arial" w:cs="Arial"/>
                <w:szCs w:val="18"/>
              </w:rPr>
            </w:pPr>
            <w:r w:rsidRPr="00A34A89">
              <w:rPr>
                <w:rFonts w:ascii="Arial" w:hAnsi="Arial" w:cs="Arial"/>
                <w:szCs w:val="18"/>
              </w:rPr>
              <w:t>12677</w:t>
            </w:r>
          </w:p>
        </w:tc>
        <w:tc>
          <w:tcPr>
            <w:tcW w:w="1135" w:type="dxa"/>
          </w:tcPr>
          <w:p w14:paraId="11296D28" w14:textId="7E55CC67" w:rsidR="00A34A89" w:rsidRPr="00A34A89" w:rsidRDefault="00A34A89" w:rsidP="00A34A89">
            <w:pPr>
              <w:rPr>
                <w:rFonts w:ascii="Arial" w:hAnsi="Arial" w:cs="Arial"/>
                <w:szCs w:val="18"/>
              </w:rPr>
            </w:pPr>
            <w:r w:rsidRPr="00A34A89">
              <w:rPr>
                <w:rFonts w:ascii="Arial" w:hAnsi="Arial" w:cs="Arial"/>
                <w:szCs w:val="18"/>
              </w:rPr>
              <w:t>Arik Klein</w:t>
            </w:r>
          </w:p>
        </w:tc>
        <w:tc>
          <w:tcPr>
            <w:tcW w:w="810" w:type="dxa"/>
          </w:tcPr>
          <w:p w14:paraId="7D4D4682" w14:textId="572DA325" w:rsidR="00A34A89" w:rsidRPr="00A34A89" w:rsidRDefault="00A34A89" w:rsidP="00A34A89">
            <w:pPr>
              <w:rPr>
                <w:rFonts w:ascii="Arial" w:hAnsi="Arial" w:cs="Arial"/>
                <w:szCs w:val="18"/>
              </w:rPr>
            </w:pPr>
            <w:r w:rsidRPr="00A34A89">
              <w:rPr>
                <w:rFonts w:ascii="Arial" w:hAnsi="Arial" w:cs="Arial"/>
                <w:szCs w:val="18"/>
              </w:rPr>
              <w:t>35.3.17</w:t>
            </w:r>
          </w:p>
        </w:tc>
        <w:tc>
          <w:tcPr>
            <w:tcW w:w="720" w:type="dxa"/>
          </w:tcPr>
          <w:p w14:paraId="1896E529" w14:textId="0CD8B1DD" w:rsidR="00A34A89" w:rsidRPr="00A34A89" w:rsidRDefault="00A34A89" w:rsidP="00A34A89">
            <w:pPr>
              <w:rPr>
                <w:rFonts w:ascii="Arial" w:hAnsi="Arial" w:cs="Arial"/>
                <w:szCs w:val="18"/>
              </w:rPr>
            </w:pPr>
            <w:r w:rsidRPr="00A34A89">
              <w:rPr>
                <w:rFonts w:ascii="Arial" w:hAnsi="Arial" w:cs="Arial"/>
                <w:szCs w:val="18"/>
              </w:rPr>
              <w:t>462.52</w:t>
            </w:r>
          </w:p>
        </w:tc>
        <w:tc>
          <w:tcPr>
            <w:tcW w:w="2197" w:type="dxa"/>
          </w:tcPr>
          <w:p w14:paraId="6FE21A27" w14:textId="702C2294" w:rsidR="00A34A89" w:rsidRPr="00A34A89" w:rsidRDefault="00A34A89" w:rsidP="00A34A89">
            <w:pPr>
              <w:rPr>
                <w:rFonts w:ascii="Arial" w:hAnsi="Arial" w:cs="Arial"/>
                <w:szCs w:val="18"/>
              </w:rPr>
            </w:pPr>
            <w:r w:rsidRPr="00A34A89">
              <w:rPr>
                <w:rFonts w:ascii="Arial" w:hAnsi="Arial" w:cs="Arial"/>
                <w:szCs w:val="18"/>
              </w:rPr>
              <w:t>According to the following sentence "A STA on one of the other links of the EMLSR links shall not transmit a frame with the Power Management subfield set to 1 before receiving the EML Operating Mode Notification frame from the AP affiliated with the AP MLD or before the end of the timeout interval".</w:t>
            </w:r>
            <w:r w:rsidRPr="00A34A89">
              <w:rPr>
                <w:rFonts w:ascii="Arial" w:hAnsi="Arial" w:cs="Arial"/>
                <w:szCs w:val="18"/>
              </w:rPr>
              <w:br/>
              <w:t>Add a note that a non-AP STA affiliated with non-AP MLD operating in EMLSR mode which enters into PS mode has to in awake state as required in the P463L21:"The non-AP MLD shall be able to listen on the EMLSR links, by having its affiliated STA(s) corresponding to those links in awake state"</w:t>
            </w:r>
          </w:p>
        </w:tc>
        <w:tc>
          <w:tcPr>
            <w:tcW w:w="2160" w:type="dxa"/>
          </w:tcPr>
          <w:p w14:paraId="50123637" w14:textId="683789EA" w:rsidR="00A34A89" w:rsidRPr="00A34A89" w:rsidRDefault="00A34A89" w:rsidP="00A34A89">
            <w:pPr>
              <w:rPr>
                <w:rFonts w:ascii="Arial" w:hAnsi="Arial" w:cs="Arial"/>
                <w:szCs w:val="18"/>
              </w:rPr>
            </w:pPr>
            <w:r w:rsidRPr="00A34A89">
              <w:rPr>
                <w:rFonts w:ascii="Arial" w:hAnsi="Arial" w:cs="Arial"/>
                <w:szCs w:val="18"/>
              </w:rPr>
              <w:t>Add the following note: "a non-AP STA affiliated with non-AP MLD operating in EMLSR mode which enters into PS mode has to in awake state "</w:t>
            </w:r>
          </w:p>
        </w:tc>
        <w:tc>
          <w:tcPr>
            <w:tcW w:w="2432" w:type="dxa"/>
          </w:tcPr>
          <w:p w14:paraId="302902D9" w14:textId="5E801B2B" w:rsidR="00A34A89" w:rsidRDefault="004355A0" w:rsidP="00A34A89">
            <w:pPr>
              <w:rPr>
                <w:rFonts w:ascii="Arial" w:hAnsi="Arial" w:cs="Arial"/>
                <w:color w:val="000000"/>
                <w:szCs w:val="18"/>
              </w:rPr>
            </w:pPr>
            <w:r>
              <w:rPr>
                <w:rFonts w:ascii="Arial" w:hAnsi="Arial" w:cs="Arial"/>
                <w:color w:val="000000"/>
                <w:szCs w:val="18"/>
              </w:rPr>
              <w:t>Revised</w:t>
            </w:r>
            <w:r w:rsidR="00BC06B0">
              <w:rPr>
                <w:rFonts w:ascii="Arial" w:hAnsi="Arial" w:cs="Arial"/>
                <w:color w:val="000000"/>
                <w:szCs w:val="18"/>
              </w:rPr>
              <w:t>.</w:t>
            </w:r>
          </w:p>
          <w:p w14:paraId="4BC0CA77" w14:textId="77777777" w:rsidR="00BC06B0" w:rsidRDefault="00BC06B0" w:rsidP="00A34A89">
            <w:pPr>
              <w:rPr>
                <w:rFonts w:ascii="Arial" w:hAnsi="Arial" w:cs="Arial"/>
                <w:color w:val="000000"/>
                <w:szCs w:val="18"/>
              </w:rPr>
            </w:pPr>
          </w:p>
          <w:p w14:paraId="70D4BB1E" w14:textId="05906247" w:rsidR="00BC06B0" w:rsidRDefault="008D0C20" w:rsidP="00A34A89">
            <w:pPr>
              <w:rPr>
                <w:rFonts w:ascii="Arial" w:hAnsi="Arial" w:cs="Arial"/>
                <w:color w:val="000000"/>
                <w:szCs w:val="18"/>
              </w:rPr>
            </w:pPr>
            <w:r>
              <w:rPr>
                <w:rFonts w:ascii="Arial" w:hAnsi="Arial" w:cs="Arial"/>
                <w:color w:val="000000"/>
                <w:szCs w:val="18"/>
              </w:rPr>
              <w:t>As a clarification, a</w:t>
            </w:r>
            <w:r w:rsidR="009E4C7E">
              <w:rPr>
                <w:rFonts w:ascii="Arial" w:hAnsi="Arial" w:cs="Arial"/>
                <w:color w:val="000000"/>
                <w:szCs w:val="18"/>
              </w:rPr>
              <w:t xml:space="preserve"> STA operating on one of the EMLSR links</w:t>
            </w:r>
            <w:r w:rsidR="006252EE">
              <w:rPr>
                <w:rFonts w:ascii="Arial" w:hAnsi="Arial" w:cs="Arial"/>
                <w:color w:val="000000"/>
                <w:szCs w:val="18"/>
              </w:rPr>
              <w:t xml:space="preserve"> listens </w:t>
            </w:r>
            <w:r w:rsidR="008D48C0">
              <w:rPr>
                <w:rFonts w:ascii="Arial" w:hAnsi="Arial" w:cs="Arial"/>
                <w:color w:val="000000"/>
                <w:szCs w:val="18"/>
              </w:rPr>
              <w:t xml:space="preserve">on the link when it is in awake state. When </w:t>
            </w:r>
            <w:r w:rsidR="002D25A9">
              <w:rPr>
                <w:rFonts w:ascii="Arial" w:hAnsi="Arial" w:cs="Arial"/>
                <w:color w:val="000000"/>
                <w:szCs w:val="18"/>
              </w:rPr>
              <w:t>the</w:t>
            </w:r>
            <w:r w:rsidR="008D48C0">
              <w:rPr>
                <w:rFonts w:ascii="Arial" w:hAnsi="Arial" w:cs="Arial"/>
                <w:color w:val="000000"/>
                <w:szCs w:val="18"/>
              </w:rPr>
              <w:t xml:space="preserve"> STA is in PS mode</w:t>
            </w:r>
            <w:r w:rsidR="002D25A9">
              <w:rPr>
                <w:rFonts w:ascii="Arial" w:hAnsi="Arial" w:cs="Arial"/>
                <w:color w:val="000000"/>
                <w:szCs w:val="18"/>
              </w:rPr>
              <w:t xml:space="preserve"> and in doze state, it </w:t>
            </w:r>
            <w:r w:rsidR="00857C08">
              <w:rPr>
                <w:rFonts w:ascii="Arial" w:hAnsi="Arial" w:cs="Arial"/>
                <w:color w:val="000000"/>
                <w:szCs w:val="18"/>
              </w:rPr>
              <w:t>is not able to</w:t>
            </w:r>
            <w:r w:rsidR="002D25A9">
              <w:rPr>
                <w:rFonts w:ascii="Arial" w:hAnsi="Arial" w:cs="Arial"/>
                <w:color w:val="000000"/>
                <w:szCs w:val="18"/>
              </w:rPr>
              <w:t xml:space="preserve"> </w:t>
            </w:r>
            <w:r w:rsidR="00FA1514">
              <w:rPr>
                <w:rFonts w:ascii="Arial" w:hAnsi="Arial" w:cs="Arial"/>
                <w:color w:val="000000"/>
                <w:szCs w:val="18"/>
              </w:rPr>
              <w:t xml:space="preserve">receive or transmit a </w:t>
            </w:r>
            <w:r w:rsidR="00CC6DC4">
              <w:rPr>
                <w:rFonts w:ascii="Arial" w:hAnsi="Arial" w:cs="Arial"/>
                <w:color w:val="000000"/>
                <w:szCs w:val="18"/>
              </w:rPr>
              <w:t>non-WUR PPDUs as defined in 11.2 (</w:t>
            </w:r>
            <w:r w:rsidR="00A330B0">
              <w:rPr>
                <w:rFonts w:ascii="Arial" w:hAnsi="Arial" w:cs="Arial"/>
                <w:color w:val="000000"/>
                <w:szCs w:val="18"/>
              </w:rPr>
              <w:t>Power management) in the baseline standard</w:t>
            </w:r>
            <w:r w:rsidR="00DE761A">
              <w:rPr>
                <w:rFonts w:ascii="Arial" w:hAnsi="Arial" w:cs="Arial"/>
                <w:color w:val="000000"/>
                <w:szCs w:val="18"/>
              </w:rPr>
              <w:t xml:space="preserve"> and </w:t>
            </w:r>
            <w:r w:rsidR="00A64AE1">
              <w:rPr>
                <w:rFonts w:ascii="Arial" w:hAnsi="Arial" w:cs="Arial"/>
                <w:color w:val="000000"/>
                <w:szCs w:val="18"/>
              </w:rPr>
              <w:t xml:space="preserve">the </w:t>
            </w:r>
            <w:proofErr w:type="spellStart"/>
            <w:r w:rsidR="00A64AE1">
              <w:rPr>
                <w:rFonts w:ascii="Arial" w:hAnsi="Arial" w:cs="Arial"/>
                <w:color w:val="000000"/>
                <w:szCs w:val="18"/>
              </w:rPr>
              <w:t>TGbe</w:t>
            </w:r>
            <w:proofErr w:type="spellEnd"/>
            <w:r w:rsidR="00A64AE1">
              <w:rPr>
                <w:rFonts w:ascii="Arial" w:hAnsi="Arial" w:cs="Arial"/>
                <w:color w:val="000000"/>
                <w:szCs w:val="18"/>
              </w:rPr>
              <w:t xml:space="preserve"> is not changing that </w:t>
            </w:r>
            <w:proofErr w:type="spellStart"/>
            <w:r w:rsidR="00A64AE1">
              <w:rPr>
                <w:rFonts w:ascii="Arial" w:hAnsi="Arial" w:cs="Arial"/>
                <w:color w:val="000000"/>
                <w:szCs w:val="18"/>
              </w:rPr>
              <w:t>behavior</w:t>
            </w:r>
            <w:proofErr w:type="spellEnd"/>
            <w:r w:rsidR="002D25A9">
              <w:rPr>
                <w:rFonts w:ascii="Arial" w:hAnsi="Arial" w:cs="Arial"/>
                <w:color w:val="000000"/>
                <w:szCs w:val="18"/>
              </w:rPr>
              <w:t>.</w:t>
            </w:r>
            <w:r w:rsidR="00A330B0">
              <w:rPr>
                <w:rFonts w:ascii="Arial" w:hAnsi="Arial" w:cs="Arial"/>
                <w:color w:val="000000"/>
                <w:szCs w:val="18"/>
              </w:rPr>
              <w:t xml:space="preserve"> This has been clarified</w:t>
            </w:r>
            <w:r w:rsidR="00F65D28">
              <w:rPr>
                <w:rFonts w:ascii="Arial" w:hAnsi="Arial" w:cs="Arial"/>
                <w:color w:val="000000"/>
                <w:szCs w:val="18"/>
              </w:rPr>
              <w:t xml:space="preserve"> by adding a note</w:t>
            </w:r>
            <w:r w:rsidR="00A330B0">
              <w:rPr>
                <w:rFonts w:ascii="Arial" w:hAnsi="Arial" w:cs="Arial"/>
                <w:color w:val="000000"/>
                <w:szCs w:val="18"/>
              </w:rPr>
              <w:t>.</w:t>
            </w:r>
          </w:p>
          <w:p w14:paraId="2EA46383" w14:textId="77777777" w:rsidR="00A330B0" w:rsidRDefault="00A330B0" w:rsidP="00A34A89">
            <w:pPr>
              <w:rPr>
                <w:rFonts w:ascii="Arial" w:hAnsi="Arial" w:cs="Arial"/>
                <w:color w:val="000000"/>
                <w:szCs w:val="18"/>
              </w:rPr>
            </w:pPr>
          </w:p>
          <w:p w14:paraId="2B62032B" w14:textId="2D9D8370" w:rsidR="00A330B0" w:rsidRPr="0070527E" w:rsidRDefault="00A330B0" w:rsidP="00A330B0">
            <w:pPr>
              <w:rPr>
                <w:rFonts w:ascii="Arial-BoldMT" w:hAnsi="Arial-BoldMT" w:hint="eastAsia"/>
                <w:color w:val="000000"/>
                <w:szCs w:val="18"/>
              </w:rPr>
            </w:pPr>
            <w:proofErr w:type="spellStart"/>
            <w:r w:rsidRPr="0070527E">
              <w:rPr>
                <w:rFonts w:ascii="Arial-BoldMT" w:hAnsi="Arial-BoldMT"/>
                <w:color w:val="000000"/>
                <w:szCs w:val="18"/>
              </w:rPr>
              <w:t>TGbe</w:t>
            </w:r>
            <w:proofErr w:type="spellEnd"/>
            <w:r w:rsidRPr="0070527E">
              <w:rPr>
                <w:rFonts w:ascii="Arial-BoldMT" w:hAnsi="Arial-BoldMT"/>
                <w:color w:val="000000"/>
                <w:szCs w:val="18"/>
              </w:rPr>
              <w:t xml:space="preserve"> editor to make the changes with the CID tag (#1</w:t>
            </w:r>
            <w:r>
              <w:rPr>
                <w:rFonts w:ascii="Arial-BoldMT" w:hAnsi="Arial-BoldMT"/>
                <w:color w:val="000000"/>
                <w:szCs w:val="18"/>
              </w:rPr>
              <w:t>2677</w:t>
            </w:r>
            <w:r w:rsidRPr="0070527E">
              <w:rPr>
                <w:rFonts w:ascii="Arial-BoldMT" w:hAnsi="Arial-BoldMT"/>
                <w:color w:val="000000"/>
                <w:szCs w:val="18"/>
              </w:rPr>
              <w:t xml:space="preserve">) in </w:t>
            </w:r>
            <w:sdt>
              <w:sdtPr>
                <w:rPr>
                  <w:rFonts w:ascii="Arial-BoldMT" w:hAnsi="Arial-BoldMT"/>
                  <w:color w:val="000000"/>
                  <w:szCs w:val="18"/>
                </w:rPr>
                <w:alias w:val="Title"/>
                <w:tag w:val=""/>
                <w:id w:val="499625225"/>
                <w:placeholder>
                  <w:docPart w:val="75D3FF7E11CB4050A89C7B685FE54646"/>
                </w:placeholder>
                <w:dataBinding w:prefixMappings="xmlns:ns0='http://purl.org/dc/elements/1.1/' xmlns:ns1='http://schemas.openxmlformats.org/package/2006/metadata/core-properties' " w:xpath="/ns1:coreProperties[1]/ns0:title[1]" w:storeItemID="{6C3C8BC8-F283-45AE-878A-BAB7291924A1}"/>
                <w:text/>
              </w:sdtPr>
              <w:sdtEndPr/>
              <w:sdtContent>
                <w:r w:rsidR="00665CB5">
                  <w:rPr>
                    <w:rFonts w:ascii="Arial-BoldMT" w:hAnsi="Arial-BoldMT"/>
                    <w:color w:val="000000"/>
                    <w:szCs w:val="18"/>
                  </w:rPr>
                  <w:t>doc.: IEEE 802.11-22/1204r0</w:t>
                </w:r>
              </w:sdtContent>
            </w:sdt>
          </w:p>
          <w:p w14:paraId="6A205E69" w14:textId="24E8CD10" w:rsidR="00A330B0" w:rsidRPr="0070527E" w:rsidRDefault="007C107E" w:rsidP="00A330B0">
            <w:pPr>
              <w:rPr>
                <w:rFonts w:ascii="Arial-BoldMT" w:hAnsi="Arial-BoldMT" w:hint="eastAsia"/>
                <w:color w:val="000000"/>
                <w:szCs w:val="18"/>
              </w:rPr>
            </w:pPr>
            <w:sdt>
              <w:sdtPr>
                <w:rPr>
                  <w:rFonts w:ascii="Arial-BoldMT" w:hAnsi="Arial-BoldMT"/>
                  <w:color w:val="000000"/>
                  <w:szCs w:val="18"/>
                </w:rPr>
                <w:alias w:val="Comments"/>
                <w:tag w:val=""/>
                <w:id w:val="-1851947511"/>
                <w:placeholder>
                  <w:docPart w:val="B49C76FF5A3C4FC8B333E4896C086978"/>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B7D54">
                  <w:rPr>
                    <w:rFonts w:ascii="Arial-BoldMT" w:hAnsi="Arial-BoldMT"/>
                    <w:color w:val="000000"/>
                    <w:szCs w:val="18"/>
                  </w:rPr>
                  <w:t>[https://mentor.ieee.org/802.11/dcn/22/11-22-1204-00-00be-lb266-cr-cl35-emlsr-part2.docx]</w:t>
                </w:r>
              </w:sdtContent>
            </w:sdt>
          </w:p>
          <w:p w14:paraId="65B6B31F" w14:textId="2C1B4EA2" w:rsidR="00A330B0" w:rsidRDefault="00A330B0" w:rsidP="00A34A89">
            <w:pPr>
              <w:rPr>
                <w:rFonts w:ascii="Arial" w:hAnsi="Arial" w:cs="Arial"/>
                <w:color w:val="000000"/>
                <w:szCs w:val="18"/>
              </w:rPr>
            </w:pPr>
          </w:p>
        </w:tc>
      </w:tr>
      <w:tr w:rsidR="00A03154" w:rsidRPr="0070527E" w14:paraId="2CFBBE8D" w14:textId="77777777" w:rsidTr="004B5575">
        <w:tc>
          <w:tcPr>
            <w:tcW w:w="750" w:type="dxa"/>
          </w:tcPr>
          <w:p w14:paraId="7221D3E7" w14:textId="2B9FAD65" w:rsidR="00A03154" w:rsidRPr="00A03154" w:rsidRDefault="00A03154" w:rsidP="00A03154">
            <w:pPr>
              <w:rPr>
                <w:rFonts w:ascii="Arial" w:hAnsi="Arial" w:cs="Arial"/>
                <w:szCs w:val="18"/>
              </w:rPr>
            </w:pPr>
            <w:r w:rsidRPr="00A03154">
              <w:rPr>
                <w:rFonts w:ascii="Arial" w:hAnsi="Arial" w:cs="Arial"/>
                <w:szCs w:val="18"/>
              </w:rPr>
              <w:t>13417</w:t>
            </w:r>
          </w:p>
        </w:tc>
        <w:tc>
          <w:tcPr>
            <w:tcW w:w="1135" w:type="dxa"/>
          </w:tcPr>
          <w:p w14:paraId="16CB4559" w14:textId="27CBBE61" w:rsidR="00A03154" w:rsidRPr="00A03154" w:rsidRDefault="00A03154" w:rsidP="00A03154">
            <w:pPr>
              <w:rPr>
                <w:rFonts w:ascii="Arial" w:hAnsi="Arial" w:cs="Arial"/>
                <w:szCs w:val="18"/>
              </w:rPr>
            </w:pPr>
            <w:r w:rsidRPr="00A03154">
              <w:rPr>
                <w:rFonts w:ascii="Arial" w:hAnsi="Arial" w:cs="Arial"/>
                <w:szCs w:val="18"/>
              </w:rPr>
              <w:t>Liwen Chu</w:t>
            </w:r>
          </w:p>
        </w:tc>
        <w:tc>
          <w:tcPr>
            <w:tcW w:w="810" w:type="dxa"/>
          </w:tcPr>
          <w:p w14:paraId="0F3027B3" w14:textId="4179BFBF" w:rsidR="00A03154" w:rsidRPr="00A03154" w:rsidRDefault="00A03154" w:rsidP="00A03154">
            <w:pPr>
              <w:rPr>
                <w:rFonts w:ascii="Arial" w:hAnsi="Arial" w:cs="Arial"/>
                <w:szCs w:val="18"/>
              </w:rPr>
            </w:pPr>
            <w:r w:rsidRPr="00A03154">
              <w:rPr>
                <w:rFonts w:ascii="Arial" w:hAnsi="Arial" w:cs="Arial"/>
                <w:szCs w:val="18"/>
              </w:rPr>
              <w:t>35.3.17</w:t>
            </w:r>
          </w:p>
        </w:tc>
        <w:tc>
          <w:tcPr>
            <w:tcW w:w="720" w:type="dxa"/>
          </w:tcPr>
          <w:p w14:paraId="456FB2A1" w14:textId="76BDCDC3" w:rsidR="00A03154" w:rsidRPr="00A03154" w:rsidRDefault="00A03154" w:rsidP="00A03154">
            <w:pPr>
              <w:rPr>
                <w:rFonts w:ascii="Arial" w:hAnsi="Arial" w:cs="Arial"/>
                <w:szCs w:val="18"/>
              </w:rPr>
            </w:pPr>
            <w:r w:rsidRPr="00A03154">
              <w:rPr>
                <w:rFonts w:ascii="Arial" w:hAnsi="Arial" w:cs="Arial"/>
                <w:szCs w:val="18"/>
              </w:rPr>
              <w:t>463.06</w:t>
            </w:r>
          </w:p>
        </w:tc>
        <w:tc>
          <w:tcPr>
            <w:tcW w:w="2197" w:type="dxa"/>
          </w:tcPr>
          <w:p w14:paraId="69249198" w14:textId="6A8BA7B3" w:rsidR="00A03154" w:rsidRPr="00A03154" w:rsidRDefault="00A03154" w:rsidP="00A03154">
            <w:pPr>
              <w:rPr>
                <w:rFonts w:ascii="Arial" w:hAnsi="Arial" w:cs="Arial"/>
                <w:szCs w:val="18"/>
              </w:rPr>
            </w:pPr>
            <w:r w:rsidRPr="00A03154">
              <w:rPr>
                <w:rFonts w:ascii="Arial" w:hAnsi="Arial" w:cs="Arial"/>
                <w:szCs w:val="18"/>
              </w:rPr>
              <w:t xml:space="preserve">It is ok to transmit to power </w:t>
            </w:r>
            <w:proofErr w:type="spellStart"/>
            <w:r w:rsidRPr="00A03154">
              <w:rPr>
                <w:rFonts w:ascii="Arial" w:hAnsi="Arial" w:cs="Arial"/>
                <w:szCs w:val="18"/>
              </w:rPr>
              <w:t>ave</w:t>
            </w:r>
            <w:proofErr w:type="spellEnd"/>
            <w:r w:rsidRPr="00A03154">
              <w:rPr>
                <w:rFonts w:ascii="Arial" w:hAnsi="Arial" w:cs="Arial"/>
                <w:szCs w:val="18"/>
              </w:rPr>
              <w:t xml:space="preserve"> mode before the transition delay indicated in the Transition Timeout or before receiving the notification frame</w:t>
            </w:r>
          </w:p>
        </w:tc>
        <w:tc>
          <w:tcPr>
            <w:tcW w:w="2160" w:type="dxa"/>
          </w:tcPr>
          <w:p w14:paraId="3AF25C85" w14:textId="0AAD7398" w:rsidR="00A03154" w:rsidRPr="00A03154" w:rsidRDefault="00A03154" w:rsidP="00A03154">
            <w:pPr>
              <w:rPr>
                <w:rFonts w:ascii="Arial" w:hAnsi="Arial" w:cs="Arial"/>
                <w:szCs w:val="18"/>
              </w:rPr>
            </w:pPr>
            <w:r w:rsidRPr="00A03154">
              <w:rPr>
                <w:rFonts w:ascii="Arial" w:hAnsi="Arial" w:cs="Arial"/>
                <w:szCs w:val="18"/>
              </w:rPr>
              <w:t>As in comment.</w:t>
            </w:r>
          </w:p>
        </w:tc>
        <w:tc>
          <w:tcPr>
            <w:tcW w:w="2432" w:type="dxa"/>
          </w:tcPr>
          <w:p w14:paraId="087CF319" w14:textId="77777777" w:rsidR="00A03154" w:rsidRDefault="00A03154" w:rsidP="00A03154">
            <w:pPr>
              <w:rPr>
                <w:rFonts w:ascii="Arial" w:hAnsi="Arial" w:cs="Arial"/>
                <w:color w:val="000000"/>
                <w:szCs w:val="18"/>
              </w:rPr>
            </w:pPr>
            <w:r>
              <w:rPr>
                <w:rFonts w:ascii="Arial" w:hAnsi="Arial" w:cs="Arial"/>
                <w:color w:val="000000"/>
                <w:szCs w:val="18"/>
              </w:rPr>
              <w:t>Rejected.</w:t>
            </w:r>
          </w:p>
          <w:p w14:paraId="187809E4" w14:textId="77777777" w:rsidR="00A03154" w:rsidRDefault="00A03154" w:rsidP="00A03154">
            <w:pPr>
              <w:rPr>
                <w:rFonts w:ascii="Arial" w:hAnsi="Arial" w:cs="Arial"/>
                <w:color w:val="000000"/>
                <w:szCs w:val="18"/>
              </w:rPr>
            </w:pPr>
          </w:p>
          <w:p w14:paraId="7ED42E28" w14:textId="40A8E018" w:rsidR="00A03154" w:rsidRDefault="00845D10" w:rsidP="00A03154">
            <w:pPr>
              <w:rPr>
                <w:rFonts w:ascii="Arial" w:hAnsi="Arial" w:cs="Arial"/>
                <w:color w:val="000000"/>
                <w:szCs w:val="18"/>
              </w:rPr>
            </w:pPr>
            <w:r>
              <w:rPr>
                <w:rFonts w:ascii="Arial" w:hAnsi="Arial" w:cs="Arial"/>
                <w:color w:val="000000"/>
                <w:szCs w:val="18"/>
              </w:rPr>
              <w:t xml:space="preserve">This may result in a race condition: </w:t>
            </w:r>
            <w:r w:rsidR="00B22943">
              <w:rPr>
                <w:rFonts w:ascii="Arial" w:hAnsi="Arial" w:cs="Arial"/>
                <w:color w:val="000000"/>
                <w:szCs w:val="18"/>
              </w:rPr>
              <w:t>an</w:t>
            </w:r>
            <w:r w:rsidR="00E90BD8">
              <w:rPr>
                <w:rFonts w:ascii="Arial" w:hAnsi="Arial" w:cs="Arial"/>
                <w:color w:val="000000"/>
                <w:szCs w:val="18"/>
              </w:rPr>
              <w:t xml:space="preserve"> EML OMN frame indicating that the STAs on the </w:t>
            </w:r>
            <w:r w:rsidR="00B22943">
              <w:rPr>
                <w:rFonts w:ascii="Arial" w:hAnsi="Arial" w:cs="Arial"/>
                <w:color w:val="000000"/>
                <w:szCs w:val="18"/>
              </w:rPr>
              <w:t>other links of the EMLSR links</w:t>
            </w:r>
            <w:r w:rsidR="00A71738">
              <w:rPr>
                <w:rFonts w:ascii="Arial" w:hAnsi="Arial" w:cs="Arial"/>
                <w:color w:val="000000"/>
                <w:szCs w:val="18"/>
              </w:rPr>
              <w:t xml:space="preserve"> transitioning to active mode and while the AP MLD preparing to serve the non-AP MLD in the EMLSR mode </w:t>
            </w:r>
            <w:r w:rsidR="00B34059">
              <w:rPr>
                <w:rFonts w:ascii="Arial" w:hAnsi="Arial" w:cs="Arial"/>
                <w:color w:val="000000"/>
                <w:szCs w:val="18"/>
              </w:rPr>
              <w:t xml:space="preserve">(before the timeout or transmission of the EML OMN frame as a response) </w:t>
            </w:r>
            <w:r w:rsidR="00234B7E">
              <w:rPr>
                <w:rFonts w:ascii="Arial" w:hAnsi="Arial" w:cs="Arial"/>
                <w:color w:val="000000"/>
                <w:szCs w:val="18"/>
              </w:rPr>
              <w:lastRenderedPageBreak/>
              <w:t xml:space="preserve">assuming </w:t>
            </w:r>
            <w:r w:rsidR="008C3ED1">
              <w:rPr>
                <w:rFonts w:ascii="Arial" w:hAnsi="Arial" w:cs="Arial"/>
                <w:color w:val="000000"/>
                <w:szCs w:val="18"/>
              </w:rPr>
              <w:t xml:space="preserve">that </w:t>
            </w:r>
            <w:r w:rsidR="00234B7E">
              <w:rPr>
                <w:rFonts w:ascii="Arial" w:hAnsi="Arial" w:cs="Arial"/>
                <w:color w:val="000000"/>
                <w:szCs w:val="18"/>
              </w:rPr>
              <w:t xml:space="preserve">the STAs of the other links of the EMLSR links </w:t>
            </w:r>
            <w:r w:rsidR="00FC18AB">
              <w:rPr>
                <w:rFonts w:ascii="Arial" w:hAnsi="Arial" w:cs="Arial"/>
                <w:color w:val="000000"/>
                <w:szCs w:val="18"/>
              </w:rPr>
              <w:t>are in active mode</w:t>
            </w:r>
            <w:r w:rsidR="007552D9">
              <w:rPr>
                <w:rFonts w:ascii="Arial" w:hAnsi="Arial" w:cs="Arial"/>
                <w:color w:val="000000"/>
                <w:szCs w:val="18"/>
              </w:rPr>
              <w:t xml:space="preserve">, </w:t>
            </w:r>
            <w:r w:rsidR="00B83E42">
              <w:rPr>
                <w:rFonts w:ascii="Arial" w:hAnsi="Arial" w:cs="Arial"/>
                <w:color w:val="000000"/>
                <w:szCs w:val="18"/>
              </w:rPr>
              <w:t xml:space="preserve">one of the APs on the other links of the EMLSR links receive that </w:t>
            </w:r>
            <w:proofErr w:type="spellStart"/>
            <w:r w:rsidR="008E73D0">
              <w:rPr>
                <w:rFonts w:ascii="Arial" w:hAnsi="Arial" w:cs="Arial"/>
                <w:color w:val="000000"/>
                <w:szCs w:val="18"/>
              </w:rPr>
              <w:t>a</w:t>
            </w:r>
            <w:proofErr w:type="spellEnd"/>
            <w:r w:rsidR="008E73D0">
              <w:rPr>
                <w:rFonts w:ascii="Arial" w:hAnsi="Arial" w:cs="Arial"/>
                <w:color w:val="000000"/>
                <w:szCs w:val="18"/>
              </w:rPr>
              <w:t xml:space="preserve"> STA is transitioning to PS mode.</w:t>
            </w:r>
            <w:r w:rsidR="00FC18AB">
              <w:rPr>
                <w:rFonts w:ascii="Arial" w:hAnsi="Arial" w:cs="Arial"/>
                <w:color w:val="000000"/>
                <w:szCs w:val="18"/>
              </w:rPr>
              <w:t xml:space="preserve"> </w:t>
            </w:r>
            <w:r w:rsidR="00F37AE0">
              <w:rPr>
                <w:rFonts w:ascii="Arial" w:hAnsi="Arial" w:cs="Arial"/>
                <w:color w:val="000000"/>
                <w:szCs w:val="18"/>
              </w:rPr>
              <w:t xml:space="preserve">The AP MLD will need to deal with two opposite </w:t>
            </w:r>
            <w:r w:rsidR="00D606EA">
              <w:rPr>
                <w:rFonts w:ascii="Arial" w:hAnsi="Arial" w:cs="Arial"/>
                <w:color w:val="000000"/>
                <w:szCs w:val="18"/>
              </w:rPr>
              <w:t>indications.</w:t>
            </w:r>
          </w:p>
        </w:tc>
      </w:tr>
      <w:tr w:rsidR="005B0480" w:rsidRPr="0070527E" w14:paraId="3F11503B" w14:textId="77777777" w:rsidTr="004B5575">
        <w:tc>
          <w:tcPr>
            <w:tcW w:w="750" w:type="dxa"/>
          </w:tcPr>
          <w:p w14:paraId="47E27DE5" w14:textId="7A15A8A0" w:rsidR="005B0480" w:rsidRPr="005B0480" w:rsidRDefault="005B0480" w:rsidP="005B0480">
            <w:pPr>
              <w:rPr>
                <w:rFonts w:ascii="Arial" w:hAnsi="Arial" w:cs="Arial"/>
                <w:szCs w:val="18"/>
              </w:rPr>
            </w:pPr>
            <w:r w:rsidRPr="005B0480">
              <w:rPr>
                <w:rFonts w:ascii="Arial" w:hAnsi="Arial" w:cs="Arial"/>
                <w:szCs w:val="18"/>
              </w:rPr>
              <w:lastRenderedPageBreak/>
              <w:t>10130</w:t>
            </w:r>
          </w:p>
        </w:tc>
        <w:tc>
          <w:tcPr>
            <w:tcW w:w="1135" w:type="dxa"/>
          </w:tcPr>
          <w:p w14:paraId="57048DE3" w14:textId="2BF2FC09" w:rsidR="005B0480" w:rsidRPr="005B0480" w:rsidRDefault="005B0480" w:rsidP="005B0480">
            <w:pPr>
              <w:rPr>
                <w:rFonts w:ascii="Arial" w:hAnsi="Arial" w:cs="Arial"/>
                <w:szCs w:val="18"/>
              </w:rPr>
            </w:pPr>
            <w:r w:rsidRPr="005B0480">
              <w:rPr>
                <w:rFonts w:ascii="Arial" w:hAnsi="Arial" w:cs="Arial"/>
                <w:szCs w:val="18"/>
              </w:rPr>
              <w:t>Jay Yang</w:t>
            </w:r>
          </w:p>
        </w:tc>
        <w:tc>
          <w:tcPr>
            <w:tcW w:w="810" w:type="dxa"/>
          </w:tcPr>
          <w:p w14:paraId="64C4132E" w14:textId="6B4D99BE" w:rsidR="005B0480" w:rsidRPr="005B0480" w:rsidRDefault="005B0480" w:rsidP="005B0480">
            <w:pPr>
              <w:rPr>
                <w:rFonts w:ascii="Arial" w:hAnsi="Arial" w:cs="Arial"/>
                <w:szCs w:val="18"/>
              </w:rPr>
            </w:pPr>
            <w:r w:rsidRPr="005B0480">
              <w:rPr>
                <w:rFonts w:ascii="Arial" w:hAnsi="Arial" w:cs="Arial"/>
                <w:szCs w:val="18"/>
              </w:rPr>
              <w:t>35.3.17</w:t>
            </w:r>
          </w:p>
        </w:tc>
        <w:tc>
          <w:tcPr>
            <w:tcW w:w="720" w:type="dxa"/>
          </w:tcPr>
          <w:p w14:paraId="5120C41F" w14:textId="1B100DEE" w:rsidR="005B0480" w:rsidRPr="005B0480" w:rsidRDefault="005B0480" w:rsidP="005B0480">
            <w:pPr>
              <w:rPr>
                <w:rFonts w:ascii="Arial" w:hAnsi="Arial" w:cs="Arial"/>
                <w:szCs w:val="18"/>
              </w:rPr>
            </w:pPr>
            <w:r w:rsidRPr="005B0480">
              <w:rPr>
                <w:rFonts w:ascii="Arial" w:hAnsi="Arial" w:cs="Arial"/>
                <w:szCs w:val="18"/>
              </w:rPr>
              <w:t>463.14</w:t>
            </w:r>
          </w:p>
        </w:tc>
        <w:tc>
          <w:tcPr>
            <w:tcW w:w="2197" w:type="dxa"/>
          </w:tcPr>
          <w:p w14:paraId="7110AF20" w14:textId="51F33043" w:rsidR="005B0480" w:rsidRPr="005B0480" w:rsidRDefault="005B0480" w:rsidP="005B0480">
            <w:pPr>
              <w:rPr>
                <w:rFonts w:ascii="Arial" w:hAnsi="Arial" w:cs="Arial"/>
                <w:szCs w:val="18"/>
              </w:rPr>
            </w:pPr>
            <w:r w:rsidRPr="005B0480">
              <w:rPr>
                <w:rFonts w:ascii="Arial" w:hAnsi="Arial" w:cs="Arial"/>
                <w:szCs w:val="18"/>
              </w:rPr>
              <w:t>the baseline in 11.2.3.2 say there is a complete frame exchange between AP and STA if the STA intends to change the PM mode,</w:t>
            </w:r>
            <w:r w:rsidRPr="005B0480">
              <w:rPr>
                <w:rFonts w:ascii="Arial" w:hAnsi="Arial" w:cs="Arial"/>
                <w:szCs w:val="18"/>
              </w:rPr>
              <w:br/>
              <w:t>but the Note1 doesn't consider the ACK from AP, which conflict with the baseline.</w:t>
            </w:r>
          </w:p>
        </w:tc>
        <w:tc>
          <w:tcPr>
            <w:tcW w:w="2160" w:type="dxa"/>
          </w:tcPr>
          <w:p w14:paraId="281B64F9" w14:textId="798F5B25" w:rsidR="005B0480" w:rsidRPr="005B0480" w:rsidRDefault="005B0480" w:rsidP="005B0480">
            <w:pPr>
              <w:rPr>
                <w:rFonts w:ascii="Arial" w:hAnsi="Arial" w:cs="Arial"/>
                <w:szCs w:val="18"/>
              </w:rPr>
            </w:pPr>
            <w:r w:rsidRPr="005B0480">
              <w:rPr>
                <w:rFonts w:ascii="Arial" w:hAnsi="Arial" w:cs="Arial"/>
                <w:szCs w:val="18"/>
              </w:rPr>
              <w:t>add the ACK/BA from the AP.</w:t>
            </w:r>
          </w:p>
        </w:tc>
        <w:tc>
          <w:tcPr>
            <w:tcW w:w="2432" w:type="dxa"/>
          </w:tcPr>
          <w:p w14:paraId="1FC4BD44" w14:textId="77777777" w:rsidR="00AA4F0A" w:rsidRPr="00B13997" w:rsidRDefault="00AA4F0A" w:rsidP="00AA4F0A">
            <w:pPr>
              <w:rPr>
                <w:rFonts w:ascii="Arial" w:hAnsi="Arial" w:cs="Arial"/>
                <w:color w:val="000000"/>
                <w:szCs w:val="18"/>
              </w:rPr>
            </w:pPr>
            <w:r w:rsidRPr="00B13997">
              <w:rPr>
                <w:rFonts w:ascii="Arial" w:hAnsi="Arial" w:cs="Arial"/>
                <w:color w:val="000000"/>
                <w:szCs w:val="18"/>
              </w:rPr>
              <w:t>Rejected.</w:t>
            </w:r>
          </w:p>
          <w:p w14:paraId="599DAC7F" w14:textId="77777777" w:rsidR="00AA4F0A" w:rsidRPr="00B13997" w:rsidRDefault="00AA4F0A" w:rsidP="00AA4F0A">
            <w:pPr>
              <w:rPr>
                <w:rFonts w:ascii="Arial" w:hAnsi="Arial" w:cs="Arial"/>
                <w:color w:val="000000"/>
                <w:szCs w:val="18"/>
              </w:rPr>
            </w:pPr>
          </w:p>
          <w:p w14:paraId="10EF7954" w14:textId="222C6B22" w:rsidR="00AA4F0A" w:rsidRPr="00B13997" w:rsidRDefault="00AA4F0A" w:rsidP="00AA4F0A">
            <w:pPr>
              <w:rPr>
                <w:rFonts w:ascii="Arial" w:hAnsi="Arial" w:cs="Arial"/>
                <w:color w:val="000000"/>
                <w:szCs w:val="18"/>
              </w:rPr>
            </w:pPr>
            <w:r w:rsidRPr="00B13997">
              <w:rPr>
                <w:rFonts w:ascii="Arial" w:hAnsi="Arial" w:cs="Arial"/>
                <w:color w:val="000000"/>
                <w:szCs w:val="18"/>
              </w:rPr>
              <w:t>The current baseline standard defines “successful transmission” as follows</w:t>
            </w:r>
            <w:r>
              <w:rPr>
                <w:rFonts w:ascii="Arial" w:hAnsi="Arial" w:cs="Arial"/>
                <w:color w:val="000000"/>
                <w:szCs w:val="18"/>
              </w:rPr>
              <w:t xml:space="preserve">, therefore there </w:t>
            </w:r>
            <w:r w:rsidR="00813A1D">
              <w:rPr>
                <w:rFonts w:ascii="Arial" w:hAnsi="Arial" w:cs="Arial"/>
                <w:color w:val="000000"/>
                <w:szCs w:val="18"/>
              </w:rPr>
              <w:t>the current text is correct</w:t>
            </w:r>
            <w:r w:rsidRPr="00B13997">
              <w:rPr>
                <w:rFonts w:ascii="Arial" w:hAnsi="Arial" w:cs="Arial"/>
                <w:color w:val="000000"/>
                <w:szCs w:val="18"/>
              </w:rPr>
              <w:t>:</w:t>
            </w:r>
          </w:p>
          <w:p w14:paraId="4E0E424A" w14:textId="77777777" w:rsidR="00AA4F0A" w:rsidRPr="00B13997" w:rsidRDefault="00AA4F0A" w:rsidP="00AA4F0A">
            <w:pPr>
              <w:rPr>
                <w:rFonts w:ascii="Arial" w:hAnsi="Arial" w:cs="Arial"/>
                <w:color w:val="000000"/>
                <w:szCs w:val="18"/>
              </w:rPr>
            </w:pPr>
          </w:p>
          <w:p w14:paraId="3DFD7228" w14:textId="1411E242" w:rsidR="005B0480" w:rsidRDefault="00AA4F0A" w:rsidP="00AA4F0A">
            <w:pPr>
              <w:rPr>
                <w:rFonts w:ascii="Arial" w:hAnsi="Arial" w:cs="Arial"/>
                <w:color w:val="000000"/>
                <w:szCs w:val="18"/>
              </w:rPr>
            </w:pPr>
            <w:r w:rsidRPr="00B13997">
              <w:rPr>
                <w:rFonts w:ascii="Arial" w:hAnsi="Arial" w:cs="Arial"/>
                <w:color w:val="000000"/>
                <w:sz w:val="20"/>
              </w:rPr>
              <w:t>“</w:t>
            </w:r>
            <w:proofErr w:type="gramStart"/>
            <w:r w:rsidRPr="00B13997">
              <w:rPr>
                <w:rFonts w:ascii="TimesNewRoman" w:hAnsi="TimesNewRoman"/>
                <w:b/>
                <w:bCs/>
                <w:color w:val="000000"/>
                <w:sz w:val="20"/>
              </w:rPr>
              <w:t>successful</w:t>
            </w:r>
            <w:proofErr w:type="gramEnd"/>
            <w:r w:rsidRPr="00B13997">
              <w:rPr>
                <w:rFonts w:ascii="TimesNewRoman" w:hAnsi="TimesNewRoman"/>
                <w:b/>
                <w:bCs/>
                <w:color w:val="000000"/>
                <w:sz w:val="20"/>
              </w:rPr>
              <w:t xml:space="preserve"> transmission: </w:t>
            </w:r>
            <w:r w:rsidRPr="00B13997">
              <w:rPr>
                <w:rFonts w:ascii="TimesNewRoman" w:hAnsi="TimesNewRoman"/>
                <w:color w:val="000000"/>
                <w:sz w:val="20"/>
              </w:rPr>
              <w:t>A transmission and the reception of its expected immediate response or a</w:t>
            </w:r>
            <w:r w:rsidRPr="00B13997">
              <w:rPr>
                <w:rFonts w:ascii="TimesNewRoman" w:hAnsi="TimesNewRoman"/>
                <w:color w:val="000000"/>
                <w:sz w:val="20"/>
              </w:rPr>
              <w:br/>
              <w:t>transmission for which no immediate response is expected.”</w:t>
            </w:r>
          </w:p>
        </w:tc>
      </w:tr>
      <w:tr w:rsidR="0077625C" w:rsidRPr="0070527E" w14:paraId="0E3BC65B" w14:textId="77777777" w:rsidTr="004B5575">
        <w:tc>
          <w:tcPr>
            <w:tcW w:w="750" w:type="dxa"/>
          </w:tcPr>
          <w:p w14:paraId="5AC7ABAF" w14:textId="4765BEED" w:rsidR="0077625C" w:rsidRPr="0077625C" w:rsidRDefault="0077625C" w:rsidP="0077625C">
            <w:pPr>
              <w:rPr>
                <w:rFonts w:ascii="Arial" w:hAnsi="Arial" w:cs="Arial"/>
                <w:szCs w:val="18"/>
              </w:rPr>
            </w:pPr>
            <w:r w:rsidRPr="0077625C">
              <w:rPr>
                <w:rFonts w:ascii="Arial" w:hAnsi="Arial" w:cs="Arial"/>
                <w:szCs w:val="18"/>
              </w:rPr>
              <w:t>11457</w:t>
            </w:r>
          </w:p>
        </w:tc>
        <w:tc>
          <w:tcPr>
            <w:tcW w:w="1135" w:type="dxa"/>
          </w:tcPr>
          <w:p w14:paraId="39124E4A" w14:textId="255A5E9E" w:rsidR="0077625C" w:rsidRPr="0077625C" w:rsidRDefault="0077625C" w:rsidP="0077625C">
            <w:pPr>
              <w:rPr>
                <w:rFonts w:ascii="Arial" w:hAnsi="Arial" w:cs="Arial"/>
                <w:szCs w:val="18"/>
              </w:rPr>
            </w:pPr>
            <w:r w:rsidRPr="0077625C">
              <w:rPr>
                <w:rFonts w:ascii="Arial" w:hAnsi="Arial" w:cs="Arial"/>
                <w:szCs w:val="18"/>
              </w:rPr>
              <w:t>Gaurang Naik</w:t>
            </w:r>
          </w:p>
        </w:tc>
        <w:tc>
          <w:tcPr>
            <w:tcW w:w="810" w:type="dxa"/>
          </w:tcPr>
          <w:p w14:paraId="0E522E13" w14:textId="16ECA90B" w:rsidR="0077625C" w:rsidRPr="0077625C" w:rsidRDefault="0077625C" w:rsidP="0077625C">
            <w:pPr>
              <w:rPr>
                <w:rFonts w:ascii="Arial" w:hAnsi="Arial" w:cs="Arial"/>
                <w:szCs w:val="18"/>
              </w:rPr>
            </w:pPr>
            <w:r w:rsidRPr="0077625C">
              <w:rPr>
                <w:rFonts w:ascii="Arial" w:hAnsi="Arial" w:cs="Arial"/>
                <w:szCs w:val="18"/>
              </w:rPr>
              <w:t>35.3.17</w:t>
            </w:r>
          </w:p>
        </w:tc>
        <w:tc>
          <w:tcPr>
            <w:tcW w:w="720" w:type="dxa"/>
          </w:tcPr>
          <w:p w14:paraId="01BE436E" w14:textId="101DD614" w:rsidR="0077625C" w:rsidRPr="0077625C" w:rsidRDefault="0077625C" w:rsidP="0077625C">
            <w:pPr>
              <w:rPr>
                <w:rFonts w:ascii="Arial" w:hAnsi="Arial" w:cs="Arial"/>
                <w:szCs w:val="18"/>
              </w:rPr>
            </w:pPr>
            <w:r w:rsidRPr="0077625C">
              <w:rPr>
                <w:rFonts w:ascii="Arial" w:hAnsi="Arial" w:cs="Arial"/>
                <w:szCs w:val="18"/>
              </w:rPr>
              <w:t>463.20</w:t>
            </w:r>
          </w:p>
        </w:tc>
        <w:tc>
          <w:tcPr>
            <w:tcW w:w="2197" w:type="dxa"/>
          </w:tcPr>
          <w:p w14:paraId="7B2D9319" w14:textId="63AA70E4" w:rsidR="0077625C" w:rsidRPr="0077625C" w:rsidRDefault="0077625C" w:rsidP="0077625C">
            <w:pPr>
              <w:rPr>
                <w:rFonts w:ascii="Arial" w:hAnsi="Arial" w:cs="Arial"/>
                <w:szCs w:val="18"/>
              </w:rPr>
            </w:pPr>
            <w:r w:rsidRPr="0077625C">
              <w:rPr>
                <w:rFonts w:ascii="Arial" w:hAnsi="Arial" w:cs="Arial"/>
                <w:szCs w:val="18"/>
              </w:rPr>
              <w:t>Add a parenthesis around s in links. That is, change 'EMLSR links' to 'EMLSR link(s)'</w:t>
            </w:r>
          </w:p>
        </w:tc>
        <w:tc>
          <w:tcPr>
            <w:tcW w:w="2160" w:type="dxa"/>
          </w:tcPr>
          <w:p w14:paraId="1E711282" w14:textId="1CB9BA70" w:rsidR="0077625C" w:rsidRPr="0077625C" w:rsidRDefault="0077625C" w:rsidP="0077625C">
            <w:pPr>
              <w:rPr>
                <w:rFonts w:ascii="Arial" w:hAnsi="Arial" w:cs="Arial"/>
                <w:szCs w:val="18"/>
              </w:rPr>
            </w:pPr>
            <w:r w:rsidRPr="0077625C">
              <w:rPr>
                <w:rFonts w:ascii="Arial" w:hAnsi="Arial" w:cs="Arial"/>
                <w:szCs w:val="18"/>
              </w:rPr>
              <w:t>As in comment</w:t>
            </w:r>
          </w:p>
        </w:tc>
        <w:tc>
          <w:tcPr>
            <w:tcW w:w="2432" w:type="dxa"/>
          </w:tcPr>
          <w:p w14:paraId="72DFC955" w14:textId="3CF66107" w:rsidR="0077625C" w:rsidRPr="00B13997" w:rsidRDefault="00AD7C05" w:rsidP="0077625C">
            <w:pPr>
              <w:rPr>
                <w:rFonts w:ascii="Arial" w:hAnsi="Arial" w:cs="Arial"/>
                <w:color w:val="000000"/>
                <w:szCs w:val="18"/>
              </w:rPr>
            </w:pPr>
            <w:r>
              <w:rPr>
                <w:rFonts w:ascii="Arial" w:hAnsi="Arial" w:cs="Arial"/>
                <w:color w:val="000000"/>
                <w:szCs w:val="18"/>
              </w:rPr>
              <w:t>Accepted.</w:t>
            </w:r>
          </w:p>
        </w:tc>
      </w:tr>
      <w:tr w:rsidR="00DA02DD" w:rsidRPr="0070527E" w14:paraId="7FAA5F4B" w14:textId="77777777" w:rsidTr="004B5575">
        <w:tc>
          <w:tcPr>
            <w:tcW w:w="750" w:type="dxa"/>
          </w:tcPr>
          <w:p w14:paraId="1793E085" w14:textId="671BCBF1" w:rsidR="00DA02DD" w:rsidRPr="0077625C" w:rsidRDefault="00DA02DD" w:rsidP="00DA02DD">
            <w:pPr>
              <w:rPr>
                <w:rFonts w:ascii="Arial" w:hAnsi="Arial" w:cs="Arial"/>
                <w:szCs w:val="18"/>
              </w:rPr>
            </w:pPr>
            <w:r w:rsidRPr="00C93B06">
              <w:rPr>
                <w:rFonts w:ascii="Arial" w:hAnsi="Arial" w:cs="Arial"/>
                <w:szCs w:val="18"/>
              </w:rPr>
              <w:t>10479</w:t>
            </w:r>
          </w:p>
        </w:tc>
        <w:tc>
          <w:tcPr>
            <w:tcW w:w="1135" w:type="dxa"/>
          </w:tcPr>
          <w:p w14:paraId="1F191DF8" w14:textId="306BC7ED" w:rsidR="00DA02DD" w:rsidRPr="0077625C" w:rsidRDefault="00DA02DD" w:rsidP="00DA02DD">
            <w:pPr>
              <w:rPr>
                <w:rFonts w:ascii="Arial" w:hAnsi="Arial" w:cs="Arial"/>
                <w:szCs w:val="18"/>
              </w:rPr>
            </w:pPr>
            <w:r w:rsidRPr="00C93B06">
              <w:rPr>
                <w:rFonts w:ascii="Arial" w:hAnsi="Arial" w:cs="Arial"/>
                <w:szCs w:val="18"/>
              </w:rPr>
              <w:t>Minyoung Park</w:t>
            </w:r>
          </w:p>
        </w:tc>
        <w:tc>
          <w:tcPr>
            <w:tcW w:w="810" w:type="dxa"/>
          </w:tcPr>
          <w:p w14:paraId="219F69CB" w14:textId="31E18DBD" w:rsidR="00DA02DD" w:rsidRPr="0077625C" w:rsidRDefault="00DA02DD" w:rsidP="00DA02DD">
            <w:pPr>
              <w:rPr>
                <w:rFonts w:ascii="Arial" w:hAnsi="Arial" w:cs="Arial"/>
                <w:szCs w:val="18"/>
              </w:rPr>
            </w:pPr>
            <w:r w:rsidRPr="00C93B06">
              <w:rPr>
                <w:rFonts w:ascii="Arial" w:hAnsi="Arial" w:cs="Arial"/>
                <w:szCs w:val="18"/>
              </w:rPr>
              <w:t>35.3.17</w:t>
            </w:r>
          </w:p>
        </w:tc>
        <w:tc>
          <w:tcPr>
            <w:tcW w:w="720" w:type="dxa"/>
          </w:tcPr>
          <w:p w14:paraId="7BAA5B26" w14:textId="35075FCE" w:rsidR="00DA02DD" w:rsidRPr="0077625C" w:rsidRDefault="00DA02DD" w:rsidP="00DA02DD">
            <w:pPr>
              <w:rPr>
                <w:rFonts w:ascii="Arial" w:hAnsi="Arial" w:cs="Arial"/>
                <w:szCs w:val="18"/>
              </w:rPr>
            </w:pPr>
            <w:r w:rsidRPr="00C93B06">
              <w:rPr>
                <w:rFonts w:ascii="Arial" w:hAnsi="Arial" w:cs="Arial"/>
                <w:szCs w:val="18"/>
              </w:rPr>
              <w:t>462.04</w:t>
            </w:r>
          </w:p>
        </w:tc>
        <w:tc>
          <w:tcPr>
            <w:tcW w:w="2197" w:type="dxa"/>
          </w:tcPr>
          <w:p w14:paraId="5177A8CE" w14:textId="76F33AFF" w:rsidR="00DA02DD" w:rsidRPr="0077625C" w:rsidRDefault="00DA02DD" w:rsidP="00DA02DD">
            <w:pPr>
              <w:rPr>
                <w:rFonts w:ascii="Arial" w:hAnsi="Arial" w:cs="Arial"/>
                <w:szCs w:val="18"/>
              </w:rPr>
            </w:pPr>
            <w:r w:rsidRPr="00C93B06">
              <w:rPr>
                <w:rFonts w:ascii="Arial" w:hAnsi="Arial" w:cs="Arial"/>
                <w:szCs w:val="18"/>
              </w:rPr>
              <w:t>It is not clear whether the EMLSR Link Bitmap subfield can be used to update the EMLSR links after the EMLSR mode is enabled. Allowing a non-AP MLD to update the EMLSR links would be useful for a non-AP MLD to change operation without disabling and enabling EMLSR mode again simply to update the EMLSR links.</w:t>
            </w:r>
          </w:p>
        </w:tc>
        <w:tc>
          <w:tcPr>
            <w:tcW w:w="2160" w:type="dxa"/>
          </w:tcPr>
          <w:p w14:paraId="7693C52B" w14:textId="6C2B4EAE" w:rsidR="00DA02DD" w:rsidRPr="0077625C" w:rsidRDefault="00DA02DD" w:rsidP="00DA02DD">
            <w:pPr>
              <w:rPr>
                <w:rFonts w:ascii="Arial" w:hAnsi="Arial" w:cs="Arial"/>
                <w:szCs w:val="18"/>
              </w:rPr>
            </w:pPr>
            <w:r w:rsidRPr="00C93B06">
              <w:rPr>
                <w:rFonts w:ascii="Arial" w:hAnsi="Arial" w:cs="Arial"/>
                <w:szCs w:val="18"/>
              </w:rPr>
              <w:t xml:space="preserve">Add a normative </w:t>
            </w:r>
            <w:proofErr w:type="spellStart"/>
            <w:r w:rsidRPr="00C93B06">
              <w:rPr>
                <w:rFonts w:ascii="Arial" w:hAnsi="Arial" w:cs="Arial"/>
                <w:szCs w:val="18"/>
              </w:rPr>
              <w:t>behavior</w:t>
            </w:r>
            <w:proofErr w:type="spellEnd"/>
            <w:r w:rsidRPr="00C93B06">
              <w:rPr>
                <w:rFonts w:ascii="Arial" w:hAnsi="Arial" w:cs="Arial"/>
                <w:szCs w:val="18"/>
              </w:rPr>
              <w:t xml:space="preserve"> that allows a non-AP MLD to update the EMLSR links by transmitting an EML Operating Mode Notification frame with a new bitmap value in the EMLSR Link Bitmap subfield after the EMLSR mode is enabled without disabling the EMLSR mode.</w:t>
            </w:r>
          </w:p>
        </w:tc>
        <w:tc>
          <w:tcPr>
            <w:tcW w:w="2432" w:type="dxa"/>
          </w:tcPr>
          <w:p w14:paraId="547667C4" w14:textId="77777777" w:rsidR="00DA02DD" w:rsidRDefault="00DA02DD" w:rsidP="00DA02DD">
            <w:pPr>
              <w:rPr>
                <w:rFonts w:ascii="Arial" w:hAnsi="Arial" w:cs="Arial"/>
                <w:color w:val="000000"/>
                <w:szCs w:val="18"/>
              </w:rPr>
            </w:pPr>
            <w:r>
              <w:rPr>
                <w:rFonts w:ascii="Arial" w:hAnsi="Arial" w:cs="Arial"/>
                <w:color w:val="000000"/>
                <w:szCs w:val="18"/>
              </w:rPr>
              <w:t>Revised.</w:t>
            </w:r>
          </w:p>
          <w:p w14:paraId="5D779C19" w14:textId="77777777" w:rsidR="00DA02DD" w:rsidRDefault="00DA02DD" w:rsidP="00DA02DD">
            <w:pPr>
              <w:rPr>
                <w:rFonts w:ascii="Arial" w:hAnsi="Arial" w:cs="Arial"/>
                <w:color w:val="000000"/>
                <w:szCs w:val="18"/>
              </w:rPr>
            </w:pPr>
          </w:p>
          <w:p w14:paraId="50AC5960" w14:textId="77777777" w:rsidR="00DA02DD" w:rsidRDefault="00DA02DD" w:rsidP="00DA02DD">
            <w:pPr>
              <w:rPr>
                <w:rFonts w:ascii="Arial" w:hAnsi="Arial" w:cs="Arial"/>
                <w:color w:val="000000"/>
                <w:szCs w:val="18"/>
              </w:rPr>
            </w:pPr>
            <w:r>
              <w:rPr>
                <w:rFonts w:ascii="Arial" w:hAnsi="Arial" w:cs="Arial"/>
                <w:color w:val="000000"/>
                <w:szCs w:val="18"/>
              </w:rPr>
              <w:t>Agree with the comment. When a non-AP MLD is in EMLSR mode, an EML OMN frame may be transmitted with a different set of EMLSR links.</w:t>
            </w:r>
          </w:p>
          <w:p w14:paraId="7EEDA019" w14:textId="77777777" w:rsidR="00DA02DD" w:rsidRDefault="00DA02DD" w:rsidP="00DA02DD">
            <w:pPr>
              <w:rPr>
                <w:rFonts w:ascii="Arial" w:hAnsi="Arial" w:cs="Arial"/>
                <w:color w:val="000000"/>
                <w:szCs w:val="18"/>
              </w:rPr>
            </w:pPr>
          </w:p>
          <w:p w14:paraId="7D23D251" w14:textId="77777777" w:rsidR="00DA02DD" w:rsidRPr="0070527E" w:rsidRDefault="00DA02DD" w:rsidP="00DA02DD">
            <w:pPr>
              <w:rPr>
                <w:rFonts w:ascii="Arial-BoldMT" w:hAnsi="Arial-BoldMT" w:hint="eastAsia"/>
                <w:color w:val="000000"/>
                <w:szCs w:val="18"/>
              </w:rPr>
            </w:pPr>
            <w:proofErr w:type="spellStart"/>
            <w:r w:rsidRPr="0070527E">
              <w:rPr>
                <w:rFonts w:ascii="Arial-BoldMT" w:hAnsi="Arial-BoldMT"/>
                <w:color w:val="000000"/>
                <w:szCs w:val="18"/>
              </w:rPr>
              <w:t>TGbe</w:t>
            </w:r>
            <w:proofErr w:type="spellEnd"/>
            <w:r w:rsidRPr="0070527E">
              <w:rPr>
                <w:rFonts w:ascii="Arial-BoldMT" w:hAnsi="Arial-BoldMT"/>
                <w:color w:val="000000"/>
                <w:szCs w:val="18"/>
              </w:rPr>
              <w:t xml:space="preserve"> editor to make the changes with the CID tag (#1</w:t>
            </w:r>
            <w:r>
              <w:rPr>
                <w:rFonts w:ascii="Arial-BoldMT" w:hAnsi="Arial-BoldMT"/>
                <w:color w:val="000000"/>
                <w:szCs w:val="18"/>
              </w:rPr>
              <w:t>0479</w:t>
            </w:r>
            <w:r w:rsidRPr="0070527E">
              <w:rPr>
                <w:rFonts w:ascii="Arial-BoldMT" w:hAnsi="Arial-BoldMT"/>
                <w:color w:val="000000"/>
                <w:szCs w:val="18"/>
              </w:rPr>
              <w:t xml:space="preserve">) in </w:t>
            </w:r>
            <w:sdt>
              <w:sdtPr>
                <w:rPr>
                  <w:rFonts w:ascii="Arial-BoldMT" w:hAnsi="Arial-BoldMT"/>
                  <w:color w:val="000000"/>
                  <w:szCs w:val="18"/>
                </w:rPr>
                <w:alias w:val="Title"/>
                <w:tag w:val=""/>
                <w:id w:val="1161044597"/>
                <w:placeholder>
                  <w:docPart w:val="AF1B15FA8DEA4BED9F2CDC4E4711AB53"/>
                </w:placeholder>
                <w:dataBinding w:prefixMappings="xmlns:ns0='http://purl.org/dc/elements/1.1/' xmlns:ns1='http://schemas.openxmlformats.org/package/2006/metadata/core-properties' " w:xpath="/ns1:coreProperties[1]/ns0:title[1]" w:storeItemID="{6C3C8BC8-F283-45AE-878A-BAB7291924A1}"/>
                <w:text/>
              </w:sdtPr>
              <w:sdtContent>
                <w:r>
                  <w:rPr>
                    <w:rFonts w:ascii="Arial-BoldMT" w:hAnsi="Arial-BoldMT"/>
                    <w:color w:val="000000"/>
                    <w:szCs w:val="18"/>
                  </w:rPr>
                  <w:t>doc.: IEEE 802.11-22/1204r0</w:t>
                </w:r>
              </w:sdtContent>
            </w:sdt>
          </w:p>
          <w:p w14:paraId="1DFFF6C3" w14:textId="62487BB6" w:rsidR="00DA02DD" w:rsidRDefault="00DA02DD" w:rsidP="00DA02DD">
            <w:pPr>
              <w:rPr>
                <w:rFonts w:ascii="Arial" w:hAnsi="Arial" w:cs="Arial"/>
                <w:color w:val="000000"/>
                <w:szCs w:val="18"/>
              </w:rPr>
            </w:pPr>
            <w:sdt>
              <w:sdtPr>
                <w:rPr>
                  <w:rFonts w:ascii="Arial-BoldMT" w:hAnsi="Arial-BoldMT"/>
                  <w:color w:val="000000"/>
                  <w:szCs w:val="18"/>
                </w:rPr>
                <w:alias w:val="Comments"/>
                <w:tag w:val=""/>
                <w:id w:val="722326607"/>
                <w:placeholder>
                  <w:docPart w:val="E543651C13944E138D9BD9CC93E9D3E5"/>
                </w:placeholder>
                <w:dataBinding w:prefixMappings="xmlns:ns0='http://purl.org/dc/elements/1.1/' xmlns:ns1='http://schemas.openxmlformats.org/package/2006/metadata/core-properties' " w:xpath="/ns1:coreProperties[1]/ns0:description[1]" w:storeItemID="{6C3C8BC8-F283-45AE-878A-BAB7291924A1}"/>
                <w:text w:multiLine="1"/>
              </w:sdtPr>
              <w:sdtContent>
                <w:r>
                  <w:rPr>
                    <w:rFonts w:ascii="Arial-BoldMT" w:hAnsi="Arial-BoldMT"/>
                    <w:color w:val="000000"/>
                    <w:szCs w:val="18"/>
                  </w:rPr>
                  <w:t>[https://mentor.ieee.org/802.11/dcn/22/11-22-1204-00-00be-lb266-cr-cl35-emlsr-part2.docx]</w:t>
                </w:r>
              </w:sdtContent>
            </w:sdt>
          </w:p>
        </w:tc>
      </w:tr>
    </w:tbl>
    <w:p w14:paraId="6347E854" w14:textId="77777777" w:rsidR="001605F0" w:rsidRDefault="001605F0" w:rsidP="00886924">
      <w:pPr>
        <w:rPr>
          <w:rFonts w:ascii="Arial-BoldMT" w:hAnsi="Arial-BoldMT" w:hint="eastAsia"/>
          <w:color w:val="000000"/>
          <w:sz w:val="20"/>
        </w:rPr>
      </w:pPr>
    </w:p>
    <w:p w14:paraId="75919A53" w14:textId="0F3F6050" w:rsidR="00BA106A" w:rsidRDefault="00BA106A" w:rsidP="003C0E03">
      <w:pPr>
        <w:rPr>
          <w:rFonts w:ascii="Arial-BoldMT" w:hAnsi="Arial-BoldMT" w:hint="eastAsia"/>
          <w:b/>
          <w:bCs/>
          <w:color w:val="000000"/>
          <w:sz w:val="20"/>
          <w:highlight w:val="yellow"/>
        </w:rPr>
      </w:pP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Editor to make the following changes in </w:t>
      </w:r>
      <w:r>
        <w:rPr>
          <w:rFonts w:ascii="Arial-BoldMT" w:hAnsi="Arial-BoldMT"/>
          <w:b/>
          <w:bCs/>
          <w:color w:val="000000"/>
          <w:sz w:val="20"/>
          <w:highlight w:val="yellow"/>
        </w:rPr>
        <w:t xml:space="preserve">the paragraph in P462L33 in </w:t>
      </w:r>
      <w:r w:rsidRPr="0073340E">
        <w:rPr>
          <w:rFonts w:ascii="Arial-BoldMT" w:hAnsi="Arial-BoldMT"/>
          <w:b/>
          <w:bCs/>
          <w:color w:val="000000"/>
          <w:sz w:val="20"/>
          <w:highlight w:val="yellow"/>
        </w:rPr>
        <w:t xml:space="preserve">Subclause </w:t>
      </w:r>
      <w:r>
        <w:rPr>
          <w:rFonts w:ascii="Arial-BoldMT" w:hAnsi="Arial-BoldMT"/>
          <w:b/>
          <w:bCs/>
          <w:color w:val="000000"/>
          <w:sz w:val="20"/>
          <w:highlight w:val="yellow"/>
        </w:rPr>
        <w:t>35</w:t>
      </w:r>
      <w:r w:rsidRPr="0073340E">
        <w:rPr>
          <w:rFonts w:ascii="Arial-BoldMT" w:hAnsi="Arial-BoldMT"/>
          <w:b/>
          <w:bCs/>
          <w:color w:val="000000"/>
          <w:sz w:val="20"/>
          <w:highlight w:val="yellow"/>
        </w:rPr>
        <w:t>.</w:t>
      </w:r>
      <w:r>
        <w:rPr>
          <w:rFonts w:ascii="Arial-BoldMT" w:hAnsi="Arial-BoldMT"/>
          <w:b/>
          <w:bCs/>
          <w:color w:val="000000"/>
          <w:sz w:val="20"/>
          <w:highlight w:val="yellow"/>
        </w:rPr>
        <w:t>3</w:t>
      </w:r>
      <w:r w:rsidRPr="0073340E">
        <w:rPr>
          <w:rFonts w:ascii="Arial-BoldMT" w:hAnsi="Arial-BoldMT"/>
          <w:b/>
          <w:bCs/>
          <w:color w:val="000000"/>
          <w:sz w:val="20"/>
          <w:highlight w:val="yellow"/>
        </w:rPr>
        <w:t>.</w:t>
      </w:r>
      <w:r>
        <w:rPr>
          <w:rFonts w:ascii="Arial-BoldMT" w:hAnsi="Arial-BoldMT"/>
          <w:b/>
          <w:bCs/>
          <w:color w:val="000000"/>
          <w:sz w:val="20"/>
          <w:highlight w:val="yellow"/>
        </w:rPr>
        <w:t>1</w:t>
      </w:r>
      <w:r w:rsidRPr="0073340E">
        <w:rPr>
          <w:rFonts w:ascii="Arial-BoldMT" w:hAnsi="Arial-BoldMT"/>
          <w:b/>
          <w:bCs/>
          <w:color w:val="000000"/>
          <w:sz w:val="20"/>
          <w:highlight w:val="yellow"/>
        </w:rPr>
        <w:t xml:space="preserve">7 </w:t>
      </w:r>
      <w:r>
        <w:rPr>
          <w:rFonts w:ascii="Arial-BoldMT" w:hAnsi="Arial-BoldMT"/>
          <w:b/>
          <w:bCs/>
          <w:color w:val="000000"/>
          <w:sz w:val="20"/>
          <w:highlight w:val="yellow"/>
        </w:rPr>
        <w:t>(Enhanced multi-link single radio operation</w:t>
      </w:r>
      <w:r w:rsidRPr="0073340E">
        <w:rPr>
          <w:rFonts w:ascii="Arial-BoldMT" w:hAnsi="Arial-BoldMT"/>
          <w:b/>
          <w:bCs/>
          <w:color w:val="000000"/>
          <w:sz w:val="20"/>
          <w:highlight w:val="yellow"/>
        </w:rPr>
        <w:t xml:space="preserve">) in </w:t>
      </w: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D</w:t>
      </w:r>
      <w:r>
        <w:rPr>
          <w:rFonts w:ascii="Arial-BoldMT" w:hAnsi="Arial-BoldMT"/>
          <w:b/>
          <w:bCs/>
          <w:color w:val="000000"/>
          <w:sz w:val="20"/>
          <w:highlight w:val="yellow"/>
        </w:rPr>
        <w:t>2</w:t>
      </w:r>
      <w:r w:rsidRPr="0073340E">
        <w:rPr>
          <w:rFonts w:ascii="Arial-BoldMT" w:hAnsi="Arial-BoldMT"/>
          <w:b/>
          <w:bCs/>
          <w:color w:val="000000"/>
          <w:sz w:val="20"/>
          <w:highlight w:val="yellow"/>
        </w:rPr>
        <w:t>.</w:t>
      </w:r>
      <w:r>
        <w:rPr>
          <w:rFonts w:ascii="Arial-BoldMT" w:hAnsi="Arial-BoldMT"/>
          <w:b/>
          <w:bCs/>
          <w:color w:val="000000"/>
          <w:sz w:val="20"/>
        </w:rPr>
        <w:t>0:</w:t>
      </w:r>
    </w:p>
    <w:p w14:paraId="05B2FF2B" w14:textId="77777777" w:rsidR="00BA106A" w:rsidRDefault="00BA106A" w:rsidP="003C0E03">
      <w:pPr>
        <w:rPr>
          <w:rFonts w:ascii="Arial-BoldMT" w:hAnsi="Arial-BoldMT" w:hint="eastAsia"/>
          <w:b/>
          <w:bCs/>
          <w:color w:val="000000"/>
          <w:sz w:val="20"/>
          <w:highlight w:val="yellow"/>
        </w:rPr>
      </w:pPr>
    </w:p>
    <w:p w14:paraId="6DDF5019" w14:textId="6B39912D" w:rsidR="00BA106A" w:rsidRDefault="00BA106A" w:rsidP="003C0E03">
      <w:pPr>
        <w:rPr>
          <w:rFonts w:ascii="Arial-BoldMT" w:hAnsi="Arial-BoldMT" w:hint="eastAsia"/>
          <w:b/>
          <w:bCs/>
          <w:color w:val="000000"/>
          <w:sz w:val="20"/>
          <w:highlight w:val="yellow"/>
        </w:rPr>
      </w:pPr>
      <w:r w:rsidRPr="00BA106A">
        <w:rPr>
          <w:rFonts w:ascii="TimesNewRomanPSMT" w:hAnsi="TimesNewRomanPSMT"/>
          <w:color w:val="000000"/>
          <w:sz w:val="20"/>
        </w:rPr>
        <w:t xml:space="preserve">When a non-AP MLD with dot11EHTEMLSROptionImplemented equal to true intends to </w:t>
      </w:r>
      <w:ins w:id="3" w:author="Park, Minyoung" w:date="2022-07-25T15:18:00Z">
        <w:r w:rsidR="009C3AD1">
          <w:rPr>
            <w:rFonts w:ascii="TimesNewRomanPSMT" w:hAnsi="TimesNewRomanPSMT"/>
            <w:color w:val="000000"/>
            <w:sz w:val="20"/>
          </w:rPr>
          <w:t>(#12675)</w:t>
        </w:r>
      </w:ins>
      <w:del w:id="4" w:author="Park, Minyoung" w:date="2022-07-25T15:18:00Z">
        <w:r w:rsidRPr="00BA106A" w:rsidDel="009C3AD1">
          <w:rPr>
            <w:rFonts w:ascii="TimesNewRomanPSMT" w:hAnsi="TimesNewRomanPSMT"/>
            <w:color w:val="000000"/>
            <w:sz w:val="20"/>
          </w:rPr>
          <w:delText>operate in</w:delText>
        </w:r>
      </w:del>
      <w:ins w:id="5" w:author="Park, Minyoung" w:date="2022-07-25T15:18:00Z">
        <w:r w:rsidR="009C3AD1">
          <w:rPr>
            <w:rFonts w:ascii="TimesNewRomanPSMT" w:hAnsi="TimesNewRomanPSMT"/>
            <w:color w:val="000000"/>
            <w:sz w:val="20"/>
          </w:rPr>
          <w:t>enable</w:t>
        </w:r>
      </w:ins>
      <w:r w:rsidRPr="00BA106A">
        <w:rPr>
          <w:rFonts w:ascii="TimesNewRomanPSMT" w:hAnsi="TimesNewRomanPSMT"/>
          <w:color w:val="000000"/>
          <w:sz w:val="20"/>
        </w:rPr>
        <w:t xml:space="preserve"> the</w:t>
      </w:r>
      <w:r>
        <w:rPr>
          <w:rFonts w:ascii="TimesNewRomanPSMT" w:hAnsi="TimesNewRomanPSMT"/>
          <w:color w:val="000000"/>
          <w:sz w:val="20"/>
        </w:rPr>
        <w:t xml:space="preserve"> </w:t>
      </w:r>
      <w:r w:rsidRPr="00BA106A">
        <w:rPr>
          <w:rFonts w:ascii="TimesNewRomanPSMT" w:hAnsi="TimesNewRomanPSMT"/>
          <w:color w:val="000000"/>
          <w:sz w:val="20"/>
        </w:rPr>
        <w:t>EMLSR mode on the EMLSR links,</w:t>
      </w:r>
      <w:r w:rsidR="002A7864">
        <w:rPr>
          <w:rFonts w:ascii="TimesNewRomanPSMT" w:hAnsi="TimesNewRomanPSMT"/>
          <w:color w:val="000000"/>
          <w:sz w:val="20"/>
        </w:rPr>
        <w:t xml:space="preserve"> </w:t>
      </w:r>
      <w:r w:rsidR="002A7864" w:rsidRPr="002A7864">
        <w:rPr>
          <w:rFonts w:ascii="TimesNewRomanPSMT" w:hAnsi="TimesNewRomanPSMT"/>
          <w:color w:val="000000"/>
          <w:sz w:val="20"/>
        </w:rPr>
        <w:t>a STA affiliated with the non-AP MLD shall transmit an EML</w:t>
      </w:r>
      <w:r w:rsidR="002A7864">
        <w:rPr>
          <w:rFonts w:ascii="TimesNewRomanPSMT" w:hAnsi="TimesNewRomanPSMT"/>
          <w:color w:val="000000"/>
          <w:sz w:val="20"/>
        </w:rPr>
        <w:t xml:space="preserve"> </w:t>
      </w:r>
      <w:r w:rsidR="002A7864" w:rsidRPr="002A7864">
        <w:rPr>
          <w:rFonts w:ascii="TimesNewRomanPSMT" w:hAnsi="TimesNewRomanPSMT"/>
          <w:color w:val="000000"/>
          <w:sz w:val="20"/>
        </w:rPr>
        <w:t>Operating Mode Notification frame with the EMLSR Mode subfield of the EML Control field of the frame</w:t>
      </w:r>
      <w:r w:rsidR="002A7864">
        <w:rPr>
          <w:rFonts w:ascii="TimesNewRomanPSMT" w:hAnsi="TimesNewRomanPSMT"/>
          <w:color w:val="000000"/>
          <w:sz w:val="20"/>
        </w:rPr>
        <w:t xml:space="preserve"> </w:t>
      </w:r>
      <w:r w:rsidR="002A7864" w:rsidRPr="002A7864">
        <w:rPr>
          <w:rFonts w:ascii="TimesNewRomanPSMT" w:hAnsi="TimesNewRomanPSMT"/>
          <w:color w:val="000000"/>
          <w:sz w:val="20"/>
        </w:rPr>
        <w:t>set to 1 to an AP affiliated with an AP MLD with dot11EHTEMLSROptionImplemented equal to true. An</w:t>
      </w:r>
      <w:r w:rsidR="002A7864">
        <w:rPr>
          <w:rFonts w:ascii="TimesNewRomanPSMT" w:hAnsi="TimesNewRomanPSMT"/>
          <w:color w:val="000000"/>
          <w:sz w:val="20"/>
        </w:rPr>
        <w:t xml:space="preserve"> </w:t>
      </w:r>
      <w:r w:rsidR="002A7864" w:rsidRPr="002A7864">
        <w:rPr>
          <w:rFonts w:ascii="TimesNewRomanPSMT" w:hAnsi="TimesNewRomanPSMT"/>
          <w:color w:val="000000"/>
          <w:sz w:val="20"/>
        </w:rPr>
        <w:t>AP affiliated with the AP MLD that received the EML Operating Mode Notification frame from the STA</w:t>
      </w:r>
      <w:r w:rsidR="002A7864">
        <w:rPr>
          <w:rFonts w:ascii="TimesNewRomanPSMT" w:hAnsi="TimesNewRomanPSMT"/>
          <w:color w:val="000000"/>
          <w:sz w:val="20"/>
        </w:rPr>
        <w:t xml:space="preserve"> </w:t>
      </w:r>
      <w:r w:rsidR="002A7864" w:rsidRPr="002A7864">
        <w:rPr>
          <w:rFonts w:ascii="TimesNewRomanPSMT" w:hAnsi="TimesNewRomanPSMT"/>
          <w:color w:val="000000"/>
          <w:sz w:val="20"/>
        </w:rPr>
        <w:t xml:space="preserve">affiliated with the non-AP MLD should transmit an EML Operating Mode Notification frame </w:t>
      </w:r>
      <w:ins w:id="6" w:author="Park, Minyoung" w:date="2022-07-25T16:13:00Z">
        <w:r w:rsidR="00A07975">
          <w:rPr>
            <w:rFonts w:ascii="TimesNewRomanPSMT" w:hAnsi="TimesNewRomanPSMT"/>
            <w:color w:val="000000"/>
            <w:sz w:val="20"/>
          </w:rPr>
          <w:t>(#11456</w:t>
        </w:r>
      </w:ins>
      <w:ins w:id="7" w:author="Park, Minyoung" w:date="2022-07-25T16:14:00Z">
        <w:r w:rsidR="00A07975">
          <w:rPr>
            <w:rFonts w:ascii="TimesNewRomanPSMT" w:hAnsi="TimesNewRomanPSMT"/>
            <w:color w:val="000000"/>
            <w:sz w:val="20"/>
          </w:rPr>
          <w:t>)</w:t>
        </w:r>
        <w:r w:rsidR="00967A84">
          <w:rPr>
            <w:rFonts w:ascii="TimesNewRomanPSMT" w:hAnsi="TimesNewRomanPSMT"/>
            <w:color w:val="000000"/>
            <w:sz w:val="20"/>
          </w:rPr>
          <w:t xml:space="preserve">with the EML Control field set to the same value as the EML Control field in the received EML Operation Mode Notification frame </w:t>
        </w:r>
      </w:ins>
      <w:r w:rsidR="002A7864" w:rsidRPr="002A7864">
        <w:rPr>
          <w:rFonts w:ascii="TimesNewRomanPSMT" w:hAnsi="TimesNewRomanPSMT"/>
          <w:color w:val="000000"/>
          <w:sz w:val="20"/>
        </w:rPr>
        <w:t>to one of the</w:t>
      </w:r>
      <w:r w:rsidR="002A7864">
        <w:rPr>
          <w:rFonts w:ascii="TimesNewRomanPSMT" w:hAnsi="TimesNewRomanPSMT"/>
          <w:color w:val="000000"/>
          <w:sz w:val="20"/>
        </w:rPr>
        <w:t xml:space="preserve"> </w:t>
      </w:r>
      <w:r w:rsidR="002A7864" w:rsidRPr="002A7864">
        <w:rPr>
          <w:rFonts w:ascii="TimesNewRomanPSMT" w:hAnsi="TimesNewRomanPSMT"/>
          <w:color w:val="000000"/>
          <w:sz w:val="20"/>
        </w:rPr>
        <w:t>STAs affiliated with the non-AP MLD within the timeout interval indicated in the Transition Timeout</w:t>
      </w:r>
      <w:r w:rsidR="002A7864">
        <w:rPr>
          <w:rFonts w:ascii="TimesNewRomanPSMT" w:hAnsi="TimesNewRomanPSMT"/>
          <w:color w:val="000000"/>
          <w:sz w:val="20"/>
        </w:rPr>
        <w:t xml:space="preserve"> </w:t>
      </w:r>
      <w:r w:rsidR="002A7864" w:rsidRPr="002A7864">
        <w:rPr>
          <w:rFonts w:ascii="TimesNewRomanPSMT" w:hAnsi="TimesNewRomanPSMT"/>
          <w:color w:val="000000"/>
          <w:sz w:val="20"/>
        </w:rPr>
        <w:t>subfield in the EML Capabilities subfield of the Basic Multi-Link element starting at the end of the PPDU</w:t>
      </w:r>
      <w:r w:rsidR="002A7864">
        <w:rPr>
          <w:rFonts w:ascii="TimesNewRomanPSMT" w:hAnsi="TimesNewRomanPSMT"/>
          <w:color w:val="000000"/>
          <w:sz w:val="20"/>
        </w:rPr>
        <w:t xml:space="preserve"> </w:t>
      </w:r>
      <w:r w:rsidR="002A7864" w:rsidRPr="002A7864">
        <w:rPr>
          <w:rFonts w:ascii="TimesNewRomanPSMT" w:hAnsi="TimesNewRomanPSMT"/>
          <w:color w:val="000000"/>
          <w:sz w:val="20"/>
        </w:rPr>
        <w:t>transmitted by the AP affiliated with the AP MLD as an acknowledgement to the EML Operating Mode</w:t>
      </w:r>
      <w:r w:rsidR="002A7864">
        <w:rPr>
          <w:rFonts w:ascii="TimesNewRomanPSMT" w:hAnsi="TimesNewRomanPSMT"/>
          <w:color w:val="000000"/>
          <w:sz w:val="20"/>
        </w:rPr>
        <w:t xml:space="preserve"> </w:t>
      </w:r>
      <w:r w:rsidR="002A7864" w:rsidRPr="002A7864">
        <w:rPr>
          <w:rFonts w:ascii="TimesNewRomanPSMT" w:hAnsi="TimesNewRomanPSMT"/>
          <w:color w:val="000000"/>
          <w:sz w:val="20"/>
        </w:rPr>
        <w:t>Notification frame transmitted by the STA affiliated with the non-AP MLD. After the successful</w:t>
      </w:r>
      <w:r w:rsidR="002A7864">
        <w:rPr>
          <w:rFonts w:ascii="TimesNewRomanPSMT" w:hAnsi="TimesNewRomanPSMT"/>
          <w:color w:val="000000"/>
          <w:sz w:val="20"/>
        </w:rPr>
        <w:t xml:space="preserve"> </w:t>
      </w:r>
      <w:r w:rsidR="002A7864" w:rsidRPr="002A7864">
        <w:rPr>
          <w:rFonts w:ascii="TimesNewRomanPSMT" w:hAnsi="TimesNewRomanPSMT"/>
          <w:color w:val="000000"/>
          <w:sz w:val="20"/>
        </w:rPr>
        <w:t>transmission of the EML Operating Mode Notification frame on one of the EMLSR links by the STA</w:t>
      </w:r>
      <w:r w:rsidR="002A7864">
        <w:rPr>
          <w:rFonts w:ascii="TimesNewRomanPSMT" w:hAnsi="TimesNewRomanPSMT"/>
          <w:color w:val="000000"/>
          <w:sz w:val="20"/>
        </w:rPr>
        <w:t xml:space="preserve"> </w:t>
      </w:r>
      <w:r w:rsidR="002A7864" w:rsidRPr="002A7864">
        <w:rPr>
          <w:rFonts w:ascii="TimesNewRomanPSMT" w:hAnsi="TimesNewRomanPSMT"/>
          <w:color w:val="000000"/>
          <w:sz w:val="20"/>
        </w:rPr>
        <w:t>affiliated with the non-AP MLD, the non-AP MLD shall operate in the EMLSR mode and the STAs on the</w:t>
      </w:r>
      <w:r w:rsidR="002A7864">
        <w:rPr>
          <w:rFonts w:ascii="TimesNewRomanPSMT" w:hAnsi="TimesNewRomanPSMT"/>
          <w:color w:val="000000"/>
          <w:sz w:val="20"/>
        </w:rPr>
        <w:t xml:space="preserve"> </w:t>
      </w:r>
      <w:r w:rsidR="002A7864" w:rsidRPr="002A7864">
        <w:rPr>
          <w:rFonts w:ascii="TimesNewRomanPSMT" w:hAnsi="TimesNewRomanPSMT"/>
          <w:color w:val="000000"/>
          <w:sz w:val="20"/>
        </w:rPr>
        <w:t>other links of the EMLSR links shall transition to active mode after the transition delay indicated in the</w:t>
      </w:r>
      <w:r w:rsidR="002A7864">
        <w:rPr>
          <w:rFonts w:ascii="TimesNewRomanPSMT" w:hAnsi="TimesNewRomanPSMT"/>
          <w:color w:val="000000"/>
          <w:sz w:val="20"/>
        </w:rPr>
        <w:t xml:space="preserve"> </w:t>
      </w:r>
      <w:r w:rsidR="002A7864" w:rsidRPr="002A7864">
        <w:rPr>
          <w:rFonts w:ascii="TimesNewRomanPSMT" w:hAnsi="TimesNewRomanPSMT"/>
          <w:color w:val="000000"/>
          <w:sz w:val="20"/>
        </w:rPr>
        <w:t xml:space="preserve">Transition Timeout subfield in the EML </w:t>
      </w:r>
      <w:r w:rsidR="002A7864" w:rsidRPr="002A7864">
        <w:rPr>
          <w:rFonts w:ascii="TimesNewRomanPSMT" w:hAnsi="TimesNewRomanPSMT"/>
          <w:color w:val="000000"/>
          <w:sz w:val="20"/>
        </w:rPr>
        <w:lastRenderedPageBreak/>
        <w:t xml:space="preserve">Capabilities subfield of the Basic Multi-Link element </w:t>
      </w:r>
      <w:ins w:id="8" w:author="Park, Minyoung" w:date="2022-07-25T17:10:00Z">
        <w:r w:rsidR="008868BD">
          <w:rPr>
            <w:rFonts w:ascii="TimesNewRomanPSMT" w:hAnsi="TimesNewRomanPSMT"/>
            <w:color w:val="000000"/>
            <w:sz w:val="20"/>
          </w:rPr>
          <w:t>(#13414</w:t>
        </w:r>
      </w:ins>
      <w:ins w:id="9" w:author="Park, Minyoung" w:date="2022-07-25T18:03:00Z">
        <w:r w:rsidR="00881403">
          <w:rPr>
            <w:rFonts w:ascii="TimesNewRomanPSMT" w:hAnsi="TimesNewRomanPSMT"/>
            <w:color w:val="000000"/>
            <w:sz w:val="20"/>
          </w:rPr>
          <w:t xml:space="preserve">, </w:t>
        </w:r>
      </w:ins>
      <w:ins w:id="10" w:author="Park, Minyoung" w:date="2022-07-26T16:01:00Z">
        <w:r w:rsidR="00B33DC4">
          <w:rPr>
            <w:rFonts w:ascii="TimesNewRomanPSMT" w:hAnsi="TimesNewRomanPSMT"/>
            <w:color w:val="000000"/>
            <w:sz w:val="20"/>
          </w:rPr>
          <w:t xml:space="preserve">13412, </w:t>
        </w:r>
      </w:ins>
      <w:ins w:id="11" w:author="Park, Minyoung" w:date="2022-07-25T18:03:00Z">
        <w:r w:rsidR="00881403">
          <w:rPr>
            <w:rFonts w:ascii="TimesNewRomanPSMT" w:hAnsi="TimesNewRomanPSMT"/>
            <w:color w:val="000000"/>
            <w:sz w:val="20"/>
          </w:rPr>
          <w:t>13811</w:t>
        </w:r>
      </w:ins>
      <w:ins w:id="12" w:author="Park, Minyoung" w:date="2022-07-25T17:10:00Z">
        <w:r w:rsidR="008868BD">
          <w:rPr>
            <w:rFonts w:ascii="TimesNewRomanPSMT" w:hAnsi="TimesNewRomanPSMT"/>
            <w:color w:val="000000"/>
            <w:sz w:val="20"/>
          </w:rPr>
          <w:t>)</w:t>
        </w:r>
      </w:ins>
      <w:ins w:id="13" w:author="Park, Minyoung" w:date="2022-07-25T17:06:00Z">
        <w:r w:rsidR="00FB4994">
          <w:rPr>
            <w:rFonts w:ascii="TimesNewRomanPSMT" w:hAnsi="TimesNewRomanPSMT"/>
            <w:color w:val="000000"/>
            <w:sz w:val="20"/>
          </w:rPr>
          <w:t xml:space="preserve">that was </w:t>
        </w:r>
      </w:ins>
      <w:ins w:id="14" w:author="Park, Minyoung" w:date="2022-07-25T17:09:00Z">
        <w:r w:rsidR="00B32557">
          <w:rPr>
            <w:rFonts w:ascii="TimesNewRomanPSMT" w:hAnsi="TimesNewRomanPSMT"/>
            <w:color w:val="000000"/>
            <w:sz w:val="20"/>
          </w:rPr>
          <w:t>received from</w:t>
        </w:r>
      </w:ins>
      <w:ins w:id="15" w:author="Park, Minyoung" w:date="2022-07-25T17:07:00Z">
        <w:r w:rsidR="007B785B">
          <w:rPr>
            <w:rFonts w:ascii="TimesNewRomanPSMT" w:hAnsi="TimesNewRomanPSMT"/>
            <w:color w:val="000000"/>
            <w:sz w:val="20"/>
          </w:rPr>
          <w:t xml:space="preserve"> </w:t>
        </w:r>
      </w:ins>
      <w:ins w:id="16" w:author="Park, Minyoung" w:date="2022-07-25T17:09:00Z">
        <w:r w:rsidR="00B32557">
          <w:rPr>
            <w:rFonts w:ascii="TimesNewRomanPSMT" w:hAnsi="TimesNewRomanPSMT"/>
            <w:color w:val="000000"/>
            <w:sz w:val="20"/>
          </w:rPr>
          <w:t xml:space="preserve">an AP affiliated with </w:t>
        </w:r>
      </w:ins>
      <w:ins w:id="17" w:author="Park, Minyoung" w:date="2022-07-25T17:07:00Z">
        <w:r w:rsidR="007B785B">
          <w:rPr>
            <w:rFonts w:ascii="TimesNewRomanPSMT" w:hAnsi="TimesNewRomanPSMT"/>
            <w:color w:val="000000"/>
            <w:sz w:val="20"/>
          </w:rPr>
          <w:t xml:space="preserve">the AP MLD </w:t>
        </w:r>
      </w:ins>
      <w:r w:rsidR="002A7864" w:rsidRPr="002A7864">
        <w:rPr>
          <w:rFonts w:ascii="TimesNewRomanPSMT" w:hAnsi="TimesNewRomanPSMT"/>
          <w:color w:val="000000"/>
          <w:sz w:val="20"/>
        </w:rPr>
        <w:t>or</w:t>
      </w:r>
      <w:r w:rsidR="002A7864">
        <w:rPr>
          <w:rFonts w:ascii="TimesNewRomanPSMT" w:hAnsi="TimesNewRomanPSMT"/>
          <w:color w:val="000000"/>
          <w:sz w:val="20"/>
        </w:rPr>
        <w:t xml:space="preserve"> </w:t>
      </w:r>
      <w:del w:id="18" w:author="Park, Minyoung" w:date="2022-07-25T17:07:00Z">
        <w:r w:rsidR="002A7864" w:rsidRPr="002A7864" w:rsidDel="007B785B">
          <w:rPr>
            <w:rFonts w:ascii="TimesNewRomanPSMT" w:hAnsi="TimesNewRomanPSMT"/>
            <w:color w:val="000000"/>
            <w:sz w:val="20"/>
          </w:rPr>
          <w:delText xml:space="preserve">immediately </w:delText>
        </w:r>
      </w:del>
      <w:ins w:id="19" w:author="Park, Minyoung" w:date="2022-07-25T17:09:00Z">
        <w:r w:rsidR="00E1143F" w:rsidRPr="002A7864">
          <w:rPr>
            <w:rFonts w:ascii="TimesNewRomanPSMT" w:hAnsi="TimesNewRomanPSMT"/>
            <w:color w:val="000000"/>
            <w:sz w:val="20"/>
          </w:rPr>
          <w:t>after the transition delay indicated in the</w:t>
        </w:r>
        <w:r w:rsidR="00E1143F">
          <w:rPr>
            <w:rFonts w:ascii="TimesNewRomanPSMT" w:hAnsi="TimesNewRomanPSMT"/>
            <w:color w:val="000000"/>
            <w:sz w:val="20"/>
          </w:rPr>
          <w:t xml:space="preserve"> </w:t>
        </w:r>
        <w:r w:rsidR="00E1143F" w:rsidRPr="002A7864">
          <w:rPr>
            <w:rFonts w:ascii="TimesNewRomanPSMT" w:hAnsi="TimesNewRomanPSMT"/>
            <w:color w:val="000000"/>
            <w:sz w:val="20"/>
          </w:rPr>
          <w:t xml:space="preserve">Transition Timeout subfield in the EML Capabilities subfield of the Basic Multi-Link element </w:t>
        </w:r>
        <w:r w:rsidR="00E1143F">
          <w:rPr>
            <w:rFonts w:ascii="TimesNewRomanPSMT" w:hAnsi="TimesNewRomanPSMT"/>
            <w:color w:val="000000"/>
            <w:sz w:val="20"/>
          </w:rPr>
          <w:t>that was se</w:t>
        </w:r>
      </w:ins>
      <w:ins w:id="20" w:author="Park, Minyoung" w:date="2022-07-25T17:10:00Z">
        <w:r w:rsidR="00B32557">
          <w:rPr>
            <w:rFonts w:ascii="TimesNewRomanPSMT" w:hAnsi="TimesNewRomanPSMT"/>
            <w:color w:val="000000"/>
            <w:sz w:val="20"/>
          </w:rPr>
          <w:t>n</w:t>
        </w:r>
      </w:ins>
      <w:ins w:id="21" w:author="Park, Minyoung" w:date="2022-07-25T17:09:00Z">
        <w:r w:rsidR="00E1143F">
          <w:rPr>
            <w:rFonts w:ascii="TimesNewRomanPSMT" w:hAnsi="TimesNewRomanPSMT"/>
            <w:color w:val="000000"/>
            <w:sz w:val="20"/>
          </w:rPr>
          <w:t xml:space="preserve">t by </w:t>
        </w:r>
      </w:ins>
      <w:ins w:id="22" w:author="Park, Minyoung" w:date="2022-07-25T17:10:00Z">
        <w:r w:rsidR="00B32557">
          <w:rPr>
            <w:rFonts w:ascii="TimesNewRomanPSMT" w:hAnsi="TimesNewRomanPSMT"/>
            <w:color w:val="000000"/>
            <w:sz w:val="20"/>
          </w:rPr>
          <w:t xml:space="preserve">a STA affiliated with </w:t>
        </w:r>
      </w:ins>
      <w:ins w:id="23" w:author="Park, Minyoung" w:date="2022-07-25T17:09:00Z">
        <w:r w:rsidR="00E1143F">
          <w:rPr>
            <w:rFonts w:ascii="TimesNewRomanPSMT" w:hAnsi="TimesNewRomanPSMT"/>
            <w:color w:val="000000"/>
            <w:sz w:val="20"/>
          </w:rPr>
          <w:t xml:space="preserve">the non-AP MLD </w:t>
        </w:r>
      </w:ins>
      <w:r w:rsidR="002A7864" w:rsidRPr="002A7864">
        <w:rPr>
          <w:rFonts w:ascii="TimesNewRomanPSMT" w:hAnsi="TimesNewRomanPSMT"/>
          <w:color w:val="000000"/>
          <w:sz w:val="20"/>
        </w:rPr>
        <w:t>after receiving an EML Operating Mode Notification frame from one of the APs operating on</w:t>
      </w:r>
      <w:r w:rsidR="002A7864">
        <w:rPr>
          <w:rFonts w:ascii="TimesNewRomanPSMT" w:hAnsi="TimesNewRomanPSMT"/>
          <w:color w:val="000000"/>
          <w:sz w:val="20"/>
        </w:rPr>
        <w:t xml:space="preserve"> </w:t>
      </w:r>
      <w:r w:rsidR="002A7864" w:rsidRPr="002A7864">
        <w:rPr>
          <w:rFonts w:ascii="TimesNewRomanPSMT" w:hAnsi="TimesNewRomanPSMT"/>
          <w:color w:val="000000"/>
          <w:sz w:val="20"/>
        </w:rPr>
        <w:t>the EMLSR links and affiliated with the AP MLD. A STA on one of the other links of the EMLSR links</w:t>
      </w:r>
      <w:r w:rsidR="00615095">
        <w:rPr>
          <w:rFonts w:ascii="TimesNewRomanPSMT" w:hAnsi="TimesNewRomanPSMT"/>
          <w:color w:val="000000"/>
          <w:sz w:val="20"/>
        </w:rPr>
        <w:t xml:space="preserve"> </w:t>
      </w:r>
      <w:r w:rsidR="002A7864" w:rsidRPr="002A7864">
        <w:rPr>
          <w:rFonts w:ascii="TimesNewRomanPSMT" w:hAnsi="TimesNewRomanPSMT"/>
          <w:color w:val="000000"/>
          <w:sz w:val="20"/>
        </w:rPr>
        <w:t>shall not transmit a frame with the Power Management subfield set to 1 before receiving the EML Operating</w:t>
      </w:r>
      <w:r w:rsidR="00823EBB">
        <w:rPr>
          <w:rFonts w:ascii="TimesNewRomanPSMT" w:hAnsi="TimesNewRomanPSMT"/>
          <w:color w:val="000000"/>
          <w:sz w:val="20"/>
        </w:rPr>
        <w:t xml:space="preserve"> </w:t>
      </w:r>
      <w:r w:rsidR="002A7864" w:rsidRPr="002A7864">
        <w:rPr>
          <w:rFonts w:ascii="TimesNewRomanPSMT" w:hAnsi="TimesNewRomanPSMT"/>
          <w:color w:val="000000"/>
          <w:sz w:val="20"/>
        </w:rPr>
        <w:t xml:space="preserve">Mode Notification frame from </w:t>
      </w:r>
      <w:ins w:id="24" w:author="Park, Minyoung" w:date="2022-07-26T16:18:00Z">
        <w:r w:rsidR="00CF761B">
          <w:rPr>
            <w:rFonts w:ascii="TimesNewRomanPSMT" w:hAnsi="TimesNewRomanPSMT"/>
            <w:color w:val="000000"/>
            <w:sz w:val="20"/>
          </w:rPr>
          <w:t>(#</w:t>
        </w:r>
        <w:proofErr w:type="gramStart"/>
        <w:r w:rsidR="00CF761B">
          <w:rPr>
            <w:rFonts w:ascii="TimesNewRomanPSMT" w:hAnsi="TimesNewRomanPSMT"/>
            <w:color w:val="000000"/>
            <w:sz w:val="20"/>
          </w:rPr>
          <w:t>13415)</w:t>
        </w:r>
      </w:ins>
      <w:ins w:id="25" w:author="Park, Minyoung" w:date="2022-07-26T16:17:00Z">
        <w:r w:rsidR="00E032B9">
          <w:rPr>
            <w:rFonts w:ascii="TimesNewRomanPSMT" w:hAnsi="TimesNewRomanPSMT"/>
            <w:color w:val="000000"/>
            <w:sz w:val="20"/>
          </w:rPr>
          <w:t>one</w:t>
        </w:r>
        <w:proofErr w:type="gramEnd"/>
        <w:r w:rsidR="00E032B9">
          <w:rPr>
            <w:rFonts w:ascii="TimesNewRomanPSMT" w:hAnsi="TimesNewRomanPSMT"/>
            <w:color w:val="000000"/>
            <w:sz w:val="20"/>
          </w:rPr>
          <w:t xml:space="preserve"> of </w:t>
        </w:r>
      </w:ins>
      <w:r w:rsidR="002A7864" w:rsidRPr="002A7864">
        <w:rPr>
          <w:rFonts w:ascii="TimesNewRomanPSMT" w:hAnsi="TimesNewRomanPSMT"/>
          <w:color w:val="000000"/>
          <w:sz w:val="20"/>
        </w:rPr>
        <w:t>the AP</w:t>
      </w:r>
      <w:ins w:id="26" w:author="Park, Minyoung" w:date="2022-07-26T16:18:00Z">
        <w:r w:rsidR="00E032B9">
          <w:rPr>
            <w:rFonts w:ascii="TimesNewRomanPSMT" w:hAnsi="TimesNewRomanPSMT"/>
            <w:color w:val="000000"/>
            <w:sz w:val="20"/>
          </w:rPr>
          <w:t>s</w:t>
        </w:r>
      </w:ins>
      <w:r w:rsidR="002A7864" w:rsidRPr="002A7864">
        <w:rPr>
          <w:rFonts w:ascii="TimesNewRomanPSMT" w:hAnsi="TimesNewRomanPSMT"/>
          <w:color w:val="000000"/>
          <w:sz w:val="20"/>
        </w:rPr>
        <w:t xml:space="preserve"> </w:t>
      </w:r>
      <w:ins w:id="27" w:author="Park, Minyoung" w:date="2022-07-26T16:18:00Z">
        <w:r w:rsidR="006A6869">
          <w:rPr>
            <w:rFonts w:ascii="TimesNewRomanPSMT" w:hAnsi="TimesNewRomanPSMT"/>
            <w:color w:val="000000"/>
            <w:sz w:val="20"/>
          </w:rPr>
          <w:t xml:space="preserve">operating on the EMLSR links </w:t>
        </w:r>
        <w:r w:rsidR="00CF761B">
          <w:rPr>
            <w:rFonts w:ascii="TimesNewRomanPSMT" w:hAnsi="TimesNewRomanPSMT"/>
            <w:color w:val="000000"/>
            <w:sz w:val="20"/>
          </w:rPr>
          <w:t xml:space="preserve">and </w:t>
        </w:r>
      </w:ins>
      <w:r w:rsidR="002A7864" w:rsidRPr="002A7864">
        <w:rPr>
          <w:rFonts w:ascii="TimesNewRomanPSMT" w:hAnsi="TimesNewRomanPSMT"/>
          <w:color w:val="000000"/>
          <w:sz w:val="20"/>
        </w:rPr>
        <w:t>affiliated with the AP MLD or before the end of the timeout interval.</w:t>
      </w:r>
      <w:ins w:id="28" w:author="Park, Minyoung" w:date="2022-08-04T11:28:00Z">
        <w:r w:rsidR="005C1B1C">
          <w:rPr>
            <w:rFonts w:ascii="TimesNewRomanPSMT" w:hAnsi="TimesNewRomanPSMT"/>
            <w:color w:val="000000"/>
            <w:sz w:val="20"/>
          </w:rPr>
          <w:t xml:space="preserve"> </w:t>
        </w:r>
        <w:r w:rsidR="005C1B1C">
          <w:rPr>
            <w:rFonts w:ascii="TimesNewRomanPSMT" w:hAnsi="TimesNewRomanPSMT"/>
            <w:color w:val="000000"/>
            <w:sz w:val="20"/>
          </w:rPr>
          <w:t>(#</w:t>
        </w:r>
        <w:proofErr w:type="gramStart"/>
        <w:r w:rsidR="005C1B1C">
          <w:rPr>
            <w:rFonts w:ascii="TimesNewRomanPSMT" w:hAnsi="TimesNewRomanPSMT"/>
            <w:color w:val="000000"/>
            <w:sz w:val="20"/>
          </w:rPr>
          <w:t>10479)</w:t>
        </w:r>
      </w:ins>
      <w:ins w:id="29" w:author="Park, Minyoung" w:date="2022-08-04T16:02:00Z">
        <w:r w:rsidR="006C3009">
          <w:rPr>
            <w:rFonts w:ascii="TimesNewRomanPSMT" w:hAnsi="TimesNewRomanPSMT"/>
            <w:color w:val="000000"/>
            <w:sz w:val="20"/>
          </w:rPr>
          <w:t>The</w:t>
        </w:r>
      </w:ins>
      <w:proofErr w:type="gramEnd"/>
      <w:ins w:id="30" w:author="Park, Minyoung" w:date="2022-08-04T11:28:00Z">
        <w:r w:rsidR="005C1B1C">
          <w:rPr>
            <w:rFonts w:ascii="TimesNewRomanPSMT" w:hAnsi="TimesNewRomanPSMT"/>
            <w:color w:val="000000"/>
            <w:sz w:val="20"/>
          </w:rPr>
          <w:t xml:space="preserve"> non-AP MLD </w:t>
        </w:r>
        <w:r w:rsidR="005C1B1C">
          <w:rPr>
            <w:rFonts w:ascii="TimesNewRomanPSMT" w:hAnsi="TimesNewRomanPSMT"/>
            <w:color w:val="000000"/>
            <w:sz w:val="20"/>
          </w:rPr>
          <w:t>that enabled</w:t>
        </w:r>
        <w:r w:rsidR="005C1B1C">
          <w:rPr>
            <w:rFonts w:ascii="TimesNewRomanPSMT" w:hAnsi="TimesNewRomanPSMT"/>
            <w:color w:val="000000"/>
            <w:sz w:val="20"/>
          </w:rPr>
          <w:t xml:space="preserve"> the EMLSR mode may update the EMLSR links by transmitting an EML Operation Mode Notification frame with the EMLSR Mode subfield set to 1 and updated EMLSR links indicated in the EMLSR Link Bitmap subfield.</w:t>
        </w:r>
      </w:ins>
    </w:p>
    <w:p w14:paraId="3A976730" w14:textId="77777777" w:rsidR="00BA106A" w:rsidRDefault="00BA106A" w:rsidP="003C0E03">
      <w:pPr>
        <w:rPr>
          <w:rFonts w:ascii="Arial-BoldMT" w:hAnsi="Arial-BoldMT" w:hint="eastAsia"/>
          <w:b/>
          <w:bCs/>
          <w:color w:val="000000"/>
          <w:sz w:val="20"/>
          <w:highlight w:val="yellow"/>
        </w:rPr>
      </w:pPr>
    </w:p>
    <w:p w14:paraId="5D336D11" w14:textId="279B8D9D" w:rsidR="00BA106A" w:rsidRDefault="001E4945" w:rsidP="003C0E03">
      <w:pPr>
        <w:rPr>
          <w:rFonts w:ascii="Arial-BoldMT" w:hAnsi="Arial-BoldMT" w:hint="eastAsia"/>
          <w:b/>
          <w:bCs/>
          <w:color w:val="000000"/>
          <w:sz w:val="20"/>
          <w:highlight w:val="yellow"/>
        </w:rPr>
      </w:pPr>
      <w:r w:rsidRPr="001E4945">
        <w:rPr>
          <w:rFonts w:ascii="TimesNewRomanPSMT" w:hAnsi="TimesNewRomanPSMT"/>
          <w:color w:val="000000"/>
          <w:sz w:val="20"/>
        </w:rPr>
        <w:t>When a non-AP MLD with dot11EHTEMLSROptionImplemented equal to true intends to disable the</w:t>
      </w:r>
      <w:r>
        <w:rPr>
          <w:rFonts w:ascii="TimesNewRomanPSMT" w:hAnsi="TimesNewRomanPSMT"/>
          <w:color w:val="000000"/>
          <w:sz w:val="20"/>
        </w:rPr>
        <w:t xml:space="preserve"> </w:t>
      </w:r>
      <w:r w:rsidRPr="001E4945">
        <w:rPr>
          <w:rFonts w:ascii="TimesNewRomanPSMT" w:hAnsi="TimesNewRomanPSMT"/>
          <w:color w:val="000000"/>
          <w:sz w:val="20"/>
        </w:rPr>
        <w:t>EMLSR mode, a STA affiliated with the non-AP MLD shall transmit an EML Operating Mode Notification</w:t>
      </w:r>
      <w:r>
        <w:rPr>
          <w:rFonts w:ascii="TimesNewRomanPSMT" w:hAnsi="TimesNewRomanPSMT"/>
          <w:color w:val="000000"/>
          <w:sz w:val="20"/>
        </w:rPr>
        <w:t xml:space="preserve"> </w:t>
      </w:r>
      <w:r w:rsidRPr="001E4945">
        <w:rPr>
          <w:rFonts w:ascii="TimesNewRomanPSMT" w:hAnsi="TimesNewRomanPSMT"/>
          <w:color w:val="000000"/>
          <w:sz w:val="20"/>
        </w:rPr>
        <w:t>frame with the EMLSR Mode subfield of the EML Control field of the frame set to 0 to an AP affiliated with</w:t>
      </w:r>
      <w:r>
        <w:rPr>
          <w:rFonts w:ascii="TimesNewRomanPSMT" w:hAnsi="TimesNewRomanPSMT"/>
          <w:color w:val="000000"/>
          <w:sz w:val="20"/>
        </w:rPr>
        <w:t xml:space="preserve"> </w:t>
      </w:r>
      <w:r w:rsidRPr="001E4945">
        <w:rPr>
          <w:rFonts w:ascii="TimesNewRomanPSMT" w:hAnsi="TimesNewRomanPSMT"/>
          <w:color w:val="000000"/>
          <w:sz w:val="20"/>
        </w:rPr>
        <w:t>an AP MLD with dot11EHTEMLSROptionImplemented equal to true. An AP affiliated with the AP MLD</w:t>
      </w:r>
      <w:r w:rsidR="00A2042A">
        <w:rPr>
          <w:rFonts w:ascii="TimesNewRomanPSMT" w:hAnsi="TimesNewRomanPSMT"/>
          <w:color w:val="000000"/>
          <w:sz w:val="20"/>
        </w:rPr>
        <w:t xml:space="preserve"> </w:t>
      </w:r>
      <w:r w:rsidRPr="001E4945">
        <w:rPr>
          <w:rFonts w:ascii="TimesNewRomanPSMT" w:hAnsi="TimesNewRomanPSMT"/>
          <w:color w:val="000000"/>
          <w:sz w:val="20"/>
        </w:rPr>
        <w:t>that received the EML Operating Mode Notification frame from the STA affiliated with the non-AP MLD</w:t>
      </w:r>
      <w:r w:rsidR="00A2042A">
        <w:rPr>
          <w:rFonts w:ascii="TimesNewRomanPSMT" w:hAnsi="TimesNewRomanPSMT"/>
          <w:color w:val="000000"/>
          <w:sz w:val="20"/>
        </w:rPr>
        <w:t xml:space="preserve"> </w:t>
      </w:r>
      <w:r w:rsidRPr="001E4945">
        <w:rPr>
          <w:rFonts w:ascii="TimesNewRomanPSMT" w:hAnsi="TimesNewRomanPSMT"/>
          <w:color w:val="000000"/>
          <w:sz w:val="20"/>
        </w:rPr>
        <w:t>should transmit an EML Operating Mode Notification frame</w:t>
      </w:r>
      <w:r w:rsidR="00920B94">
        <w:rPr>
          <w:rFonts w:ascii="TimesNewRomanPSMT" w:hAnsi="TimesNewRomanPSMT"/>
          <w:color w:val="000000"/>
          <w:sz w:val="20"/>
        </w:rPr>
        <w:t xml:space="preserve"> </w:t>
      </w:r>
      <w:ins w:id="31" w:author="Park, Minyoung" w:date="2022-07-25T16:17:00Z">
        <w:r w:rsidR="00920B94">
          <w:rPr>
            <w:rFonts w:ascii="TimesNewRomanPSMT" w:hAnsi="TimesNewRomanPSMT"/>
            <w:color w:val="000000"/>
            <w:sz w:val="20"/>
          </w:rPr>
          <w:t>(#11456)with the EML Control field set to the same value as the EML Control field in the received EML Operation Mode Notification frame</w:t>
        </w:r>
      </w:ins>
      <w:r w:rsidRPr="001E4945">
        <w:rPr>
          <w:rFonts w:ascii="TimesNewRomanPSMT" w:hAnsi="TimesNewRomanPSMT"/>
          <w:color w:val="000000"/>
          <w:sz w:val="20"/>
        </w:rPr>
        <w:t xml:space="preserve"> to one of the STAs affiliated with the non-AP</w:t>
      </w:r>
      <w:r w:rsidR="00A2042A">
        <w:rPr>
          <w:rFonts w:ascii="TimesNewRomanPSMT" w:hAnsi="TimesNewRomanPSMT"/>
          <w:color w:val="000000"/>
          <w:sz w:val="20"/>
        </w:rPr>
        <w:t xml:space="preserve"> </w:t>
      </w:r>
      <w:r w:rsidRPr="001E4945">
        <w:rPr>
          <w:rFonts w:ascii="TimesNewRomanPSMT" w:hAnsi="TimesNewRomanPSMT"/>
          <w:color w:val="000000"/>
          <w:sz w:val="20"/>
        </w:rPr>
        <w:t>MLD within the timeout interval indicated in the Transition Timeout subfield in the EML Capabilities</w:t>
      </w:r>
      <w:r w:rsidR="00A2042A">
        <w:rPr>
          <w:rFonts w:ascii="TimesNewRomanPSMT" w:hAnsi="TimesNewRomanPSMT"/>
          <w:color w:val="000000"/>
          <w:sz w:val="20"/>
        </w:rPr>
        <w:t xml:space="preserve"> </w:t>
      </w:r>
      <w:r w:rsidRPr="001E4945">
        <w:rPr>
          <w:rFonts w:ascii="TimesNewRomanPSMT" w:hAnsi="TimesNewRomanPSMT"/>
          <w:color w:val="000000"/>
          <w:sz w:val="20"/>
        </w:rPr>
        <w:t>subfield of the Basic Multi-Link element starting at the end of the PPDU transmitted by the AP affiliated</w:t>
      </w:r>
      <w:r w:rsidR="00A2042A">
        <w:rPr>
          <w:rFonts w:ascii="TimesNewRomanPSMT" w:hAnsi="TimesNewRomanPSMT"/>
          <w:color w:val="000000"/>
          <w:sz w:val="20"/>
        </w:rPr>
        <w:t xml:space="preserve"> </w:t>
      </w:r>
      <w:r w:rsidRPr="001E4945">
        <w:rPr>
          <w:rFonts w:ascii="TimesNewRomanPSMT" w:hAnsi="TimesNewRomanPSMT"/>
          <w:color w:val="000000"/>
          <w:sz w:val="20"/>
        </w:rPr>
        <w:t>with the AP MLD as an acknowledgement to the EML Operating Mode Notification frame transmitted by</w:t>
      </w:r>
      <w:r w:rsidR="00A2042A">
        <w:rPr>
          <w:rFonts w:ascii="TimesNewRomanPSMT" w:hAnsi="TimesNewRomanPSMT"/>
          <w:color w:val="000000"/>
          <w:sz w:val="20"/>
        </w:rPr>
        <w:t xml:space="preserve"> </w:t>
      </w:r>
      <w:r w:rsidRPr="001E4945">
        <w:rPr>
          <w:rFonts w:ascii="TimesNewRomanPSMT" w:hAnsi="TimesNewRomanPSMT"/>
          <w:color w:val="000000"/>
          <w:sz w:val="20"/>
        </w:rPr>
        <w:t>the STA affiliated with the non-AP MLD. After the successful transmission of the EML Operating Mode</w:t>
      </w:r>
      <w:r w:rsidR="00A2042A">
        <w:rPr>
          <w:rFonts w:ascii="TimesNewRomanPSMT" w:hAnsi="TimesNewRomanPSMT"/>
          <w:color w:val="000000"/>
          <w:sz w:val="20"/>
        </w:rPr>
        <w:t xml:space="preserve"> </w:t>
      </w:r>
      <w:r w:rsidRPr="001E4945">
        <w:rPr>
          <w:rFonts w:ascii="TimesNewRomanPSMT" w:hAnsi="TimesNewRomanPSMT"/>
          <w:color w:val="000000"/>
          <w:sz w:val="20"/>
        </w:rPr>
        <w:t>Notification frame on one of the EMLSR links by the STA affiliated with the non-AP MLD, the non-AP</w:t>
      </w:r>
      <w:r w:rsidR="00920B94">
        <w:rPr>
          <w:rFonts w:ascii="TimesNewRomanPSMT" w:hAnsi="TimesNewRomanPSMT"/>
          <w:color w:val="000000"/>
          <w:sz w:val="20"/>
        </w:rPr>
        <w:t xml:space="preserve"> </w:t>
      </w:r>
      <w:r w:rsidRPr="001E4945">
        <w:rPr>
          <w:rFonts w:ascii="TimesNewRomanPSMT" w:hAnsi="TimesNewRomanPSMT"/>
          <w:color w:val="000000"/>
          <w:sz w:val="20"/>
        </w:rPr>
        <w:t>MLD shall disable the EMLSR mode and the STAs on the other links of the EMLSR links shall transition to</w:t>
      </w:r>
      <w:r w:rsidR="00A2042A">
        <w:rPr>
          <w:rFonts w:ascii="TimesNewRomanPSMT" w:hAnsi="TimesNewRomanPSMT"/>
          <w:color w:val="000000"/>
          <w:sz w:val="20"/>
        </w:rPr>
        <w:t xml:space="preserve"> </w:t>
      </w:r>
      <w:r w:rsidRPr="001E4945">
        <w:rPr>
          <w:rFonts w:ascii="TimesNewRomanPSMT" w:hAnsi="TimesNewRomanPSMT"/>
          <w:color w:val="000000"/>
          <w:sz w:val="20"/>
        </w:rPr>
        <w:t>power save mode after the transition delay indicated in the Transition Timeout subfield in the EML</w:t>
      </w:r>
      <w:r w:rsidR="00A2042A">
        <w:rPr>
          <w:rFonts w:ascii="TimesNewRomanPSMT" w:hAnsi="TimesNewRomanPSMT"/>
          <w:color w:val="000000"/>
          <w:sz w:val="20"/>
        </w:rPr>
        <w:t xml:space="preserve"> </w:t>
      </w:r>
      <w:r w:rsidRPr="001E4945">
        <w:rPr>
          <w:rFonts w:ascii="TimesNewRomanPSMT" w:hAnsi="TimesNewRomanPSMT"/>
          <w:color w:val="000000"/>
          <w:sz w:val="20"/>
        </w:rPr>
        <w:t xml:space="preserve">Capabilities subfield of the Basic Multi-Link element </w:t>
      </w:r>
      <w:ins w:id="32" w:author="Park, Minyoung" w:date="2022-07-25T17:38:00Z">
        <w:r w:rsidR="004D377C">
          <w:rPr>
            <w:rFonts w:ascii="TimesNewRomanPSMT" w:hAnsi="TimesNewRomanPSMT"/>
            <w:color w:val="000000"/>
            <w:sz w:val="20"/>
          </w:rPr>
          <w:t>(#13414</w:t>
        </w:r>
      </w:ins>
      <w:ins w:id="33" w:author="Park, Minyoung" w:date="2022-07-25T18:03:00Z">
        <w:r w:rsidR="00881403">
          <w:rPr>
            <w:rFonts w:ascii="TimesNewRomanPSMT" w:hAnsi="TimesNewRomanPSMT"/>
            <w:color w:val="000000"/>
            <w:sz w:val="20"/>
          </w:rPr>
          <w:t xml:space="preserve">, </w:t>
        </w:r>
      </w:ins>
      <w:ins w:id="34" w:author="Park, Minyoung" w:date="2022-07-26T16:01:00Z">
        <w:r w:rsidR="00B33DC4">
          <w:rPr>
            <w:rFonts w:ascii="TimesNewRomanPSMT" w:hAnsi="TimesNewRomanPSMT"/>
            <w:color w:val="000000"/>
            <w:sz w:val="20"/>
          </w:rPr>
          <w:t xml:space="preserve">13412, </w:t>
        </w:r>
      </w:ins>
      <w:ins w:id="35" w:author="Park, Minyoung" w:date="2022-07-25T18:03:00Z">
        <w:r w:rsidR="00881403">
          <w:rPr>
            <w:rFonts w:ascii="TimesNewRomanPSMT" w:hAnsi="TimesNewRomanPSMT"/>
            <w:color w:val="000000"/>
            <w:sz w:val="20"/>
          </w:rPr>
          <w:t>13811</w:t>
        </w:r>
      </w:ins>
      <w:ins w:id="36" w:author="Park, Minyoung" w:date="2022-07-25T17:38:00Z">
        <w:r w:rsidR="004D377C">
          <w:rPr>
            <w:rFonts w:ascii="TimesNewRomanPSMT" w:hAnsi="TimesNewRomanPSMT"/>
            <w:color w:val="000000"/>
            <w:sz w:val="20"/>
          </w:rPr>
          <w:t xml:space="preserve">)that was received from an AP affiliated with the AP MLD </w:t>
        </w:r>
      </w:ins>
      <w:r w:rsidRPr="001E4945">
        <w:rPr>
          <w:rFonts w:ascii="TimesNewRomanPSMT" w:hAnsi="TimesNewRomanPSMT"/>
          <w:color w:val="000000"/>
          <w:sz w:val="20"/>
        </w:rPr>
        <w:t xml:space="preserve">or </w:t>
      </w:r>
      <w:del w:id="37" w:author="Park, Minyoung" w:date="2022-07-25T17:38:00Z">
        <w:r w:rsidRPr="001E4945" w:rsidDel="004D377C">
          <w:rPr>
            <w:rFonts w:ascii="TimesNewRomanPSMT" w:hAnsi="TimesNewRomanPSMT"/>
            <w:color w:val="000000"/>
            <w:sz w:val="20"/>
          </w:rPr>
          <w:delText xml:space="preserve">immediately </w:delText>
        </w:r>
      </w:del>
      <w:ins w:id="38" w:author="Park, Minyoung" w:date="2022-07-25T17:39:00Z">
        <w:r w:rsidR="007B1730" w:rsidRPr="002A7864">
          <w:rPr>
            <w:rFonts w:ascii="TimesNewRomanPSMT" w:hAnsi="TimesNewRomanPSMT"/>
            <w:color w:val="000000"/>
            <w:sz w:val="20"/>
          </w:rPr>
          <w:t>after the transition delay indicated in the</w:t>
        </w:r>
        <w:r w:rsidR="007B1730">
          <w:rPr>
            <w:rFonts w:ascii="TimesNewRomanPSMT" w:hAnsi="TimesNewRomanPSMT"/>
            <w:color w:val="000000"/>
            <w:sz w:val="20"/>
          </w:rPr>
          <w:t xml:space="preserve"> </w:t>
        </w:r>
        <w:r w:rsidR="007B1730" w:rsidRPr="002A7864">
          <w:rPr>
            <w:rFonts w:ascii="TimesNewRomanPSMT" w:hAnsi="TimesNewRomanPSMT"/>
            <w:color w:val="000000"/>
            <w:sz w:val="20"/>
          </w:rPr>
          <w:t xml:space="preserve">Transition Timeout subfield in the EML Capabilities subfield of the Basic Multi-Link element </w:t>
        </w:r>
        <w:r w:rsidR="007B1730">
          <w:rPr>
            <w:rFonts w:ascii="TimesNewRomanPSMT" w:hAnsi="TimesNewRomanPSMT"/>
            <w:color w:val="000000"/>
            <w:sz w:val="20"/>
          </w:rPr>
          <w:t xml:space="preserve">that was sent by a STA affiliated with the non-AP MLD </w:t>
        </w:r>
      </w:ins>
      <w:r w:rsidRPr="001E4945">
        <w:rPr>
          <w:rFonts w:ascii="TimesNewRomanPSMT" w:hAnsi="TimesNewRomanPSMT"/>
          <w:color w:val="000000"/>
          <w:sz w:val="20"/>
        </w:rPr>
        <w:t>after receiving an EML Operating</w:t>
      </w:r>
      <w:r w:rsidR="00A2042A">
        <w:rPr>
          <w:rFonts w:ascii="TimesNewRomanPSMT" w:hAnsi="TimesNewRomanPSMT"/>
          <w:color w:val="000000"/>
          <w:sz w:val="20"/>
        </w:rPr>
        <w:t xml:space="preserve"> </w:t>
      </w:r>
      <w:r w:rsidRPr="001E4945">
        <w:rPr>
          <w:rFonts w:ascii="TimesNewRomanPSMT" w:hAnsi="TimesNewRomanPSMT"/>
          <w:color w:val="000000"/>
          <w:sz w:val="20"/>
        </w:rPr>
        <w:t>Mode Notification frame from one of the APs operating on the EMLSR links and affiliated with the AP</w:t>
      </w:r>
      <w:r w:rsidR="00A2042A">
        <w:rPr>
          <w:rFonts w:ascii="TimesNewRomanPSMT" w:hAnsi="TimesNewRomanPSMT"/>
          <w:color w:val="000000"/>
          <w:sz w:val="20"/>
        </w:rPr>
        <w:t xml:space="preserve"> </w:t>
      </w:r>
      <w:r w:rsidRPr="001E4945">
        <w:rPr>
          <w:rFonts w:ascii="TimesNewRomanPSMT" w:hAnsi="TimesNewRomanPSMT"/>
          <w:color w:val="000000"/>
          <w:sz w:val="20"/>
        </w:rPr>
        <w:t>MLD. A STA on one of the other links of the EMLSR links shall not transmit a frame with the Power</w:t>
      </w:r>
      <w:r w:rsidR="00A2042A">
        <w:rPr>
          <w:rFonts w:ascii="TimesNewRomanPSMT" w:hAnsi="TimesNewRomanPSMT"/>
          <w:color w:val="000000"/>
          <w:sz w:val="20"/>
        </w:rPr>
        <w:t xml:space="preserve"> </w:t>
      </w:r>
      <w:r w:rsidRPr="001E4945">
        <w:rPr>
          <w:rFonts w:ascii="TimesNewRomanPSMT" w:hAnsi="TimesNewRomanPSMT"/>
          <w:color w:val="000000"/>
          <w:sz w:val="20"/>
        </w:rPr>
        <w:t xml:space="preserve">Management subfield set to 0 before receiving the EML Operating Mode Notification frame from </w:t>
      </w:r>
      <w:ins w:id="39" w:author="Park, Minyoung" w:date="2022-07-26T16:19:00Z">
        <w:r w:rsidR="00CF761B">
          <w:rPr>
            <w:rFonts w:ascii="TimesNewRomanPSMT" w:hAnsi="TimesNewRomanPSMT"/>
            <w:color w:val="000000"/>
            <w:sz w:val="20"/>
          </w:rPr>
          <w:t>(#</w:t>
        </w:r>
        <w:proofErr w:type="gramStart"/>
        <w:r w:rsidR="00CF761B">
          <w:rPr>
            <w:rFonts w:ascii="TimesNewRomanPSMT" w:hAnsi="TimesNewRomanPSMT"/>
            <w:color w:val="000000"/>
            <w:sz w:val="20"/>
          </w:rPr>
          <w:t>13415)one</w:t>
        </w:r>
        <w:proofErr w:type="gramEnd"/>
        <w:r w:rsidR="00CF761B">
          <w:rPr>
            <w:rFonts w:ascii="TimesNewRomanPSMT" w:hAnsi="TimesNewRomanPSMT"/>
            <w:color w:val="000000"/>
            <w:sz w:val="20"/>
          </w:rPr>
          <w:t xml:space="preserve"> of </w:t>
        </w:r>
      </w:ins>
      <w:r w:rsidRPr="001E4945">
        <w:rPr>
          <w:rFonts w:ascii="TimesNewRomanPSMT" w:hAnsi="TimesNewRomanPSMT"/>
          <w:color w:val="000000"/>
          <w:sz w:val="20"/>
        </w:rPr>
        <w:t>the AP</w:t>
      </w:r>
      <w:ins w:id="40" w:author="Park, Minyoung" w:date="2022-07-26T16:19:00Z">
        <w:r w:rsidR="00CF761B">
          <w:rPr>
            <w:rFonts w:ascii="TimesNewRomanPSMT" w:hAnsi="TimesNewRomanPSMT"/>
            <w:color w:val="000000"/>
            <w:sz w:val="20"/>
          </w:rPr>
          <w:t>s</w:t>
        </w:r>
      </w:ins>
      <w:r w:rsidR="00A2042A">
        <w:rPr>
          <w:rFonts w:ascii="TimesNewRomanPSMT" w:hAnsi="TimesNewRomanPSMT"/>
          <w:color w:val="000000"/>
          <w:sz w:val="20"/>
        </w:rPr>
        <w:t xml:space="preserve"> </w:t>
      </w:r>
      <w:ins w:id="41" w:author="Park, Minyoung" w:date="2022-07-26T16:19:00Z">
        <w:r w:rsidR="00CF761B">
          <w:rPr>
            <w:rFonts w:ascii="TimesNewRomanPSMT" w:hAnsi="TimesNewRomanPSMT"/>
            <w:color w:val="000000"/>
            <w:sz w:val="20"/>
          </w:rPr>
          <w:t xml:space="preserve">operating on the EMLSR links and </w:t>
        </w:r>
      </w:ins>
      <w:r w:rsidRPr="001E4945">
        <w:rPr>
          <w:rFonts w:ascii="TimesNewRomanPSMT" w:hAnsi="TimesNewRomanPSMT"/>
          <w:color w:val="000000"/>
          <w:sz w:val="20"/>
        </w:rPr>
        <w:t>affiliated with the AP MLD or before the end of the timeout interval.</w:t>
      </w:r>
    </w:p>
    <w:p w14:paraId="1B3ECF11" w14:textId="2E410AC1" w:rsidR="00660B10" w:rsidRDefault="00660B10" w:rsidP="00886924">
      <w:pPr>
        <w:rPr>
          <w:rFonts w:ascii="TimesNewRomanPSMT" w:hAnsi="TimesNewRomanPSMT"/>
          <w:color w:val="000000"/>
          <w:sz w:val="20"/>
        </w:rPr>
      </w:pPr>
    </w:p>
    <w:p w14:paraId="10466C00" w14:textId="623798D9" w:rsidR="00722E8A" w:rsidRDefault="00722E8A" w:rsidP="00886924">
      <w:pPr>
        <w:rPr>
          <w:rFonts w:ascii="TimesNewRomanPSMT" w:hAnsi="TimesNewRomanPSMT"/>
          <w:color w:val="000000"/>
          <w:szCs w:val="18"/>
        </w:rPr>
      </w:pPr>
      <w:r w:rsidRPr="00722E8A">
        <w:rPr>
          <w:rFonts w:ascii="TimesNewRomanPSMT" w:hAnsi="TimesNewRomanPSMT"/>
          <w:color w:val="000000"/>
          <w:szCs w:val="18"/>
        </w:rPr>
        <w:t>NOTE 1—Each of the STAs on the other links of the EMLSR links can transmit a frame with the Power Management</w:t>
      </w:r>
      <w:r>
        <w:rPr>
          <w:rFonts w:ascii="TimesNewRomanPSMT" w:hAnsi="TimesNewRomanPSMT"/>
          <w:color w:val="000000"/>
          <w:szCs w:val="18"/>
        </w:rPr>
        <w:t xml:space="preserve"> </w:t>
      </w:r>
      <w:r w:rsidRPr="00722E8A">
        <w:rPr>
          <w:rFonts w:ascii="TimesNewRomanPSMT" w:hAnsi="TimesNewRomanPSMT"/>
          <w:color w:val="000000"/>
          <w:szCs w:val="18"/>
        </w:rPr>
        <w:t>subfield set to 1 and transition to power save mode immediately after successful transmission of the frame. (</w:t>
      </w:r>
      <w:proofErr w:type="gramStart"/>
      <w:r w:rsidRPr="00722E8A">
        <w:rPr>
          <w:rFonts w:ascii="TimesNewRomanPSMT" w:hAnsi="TimesNewRomanPSMT"/>
          <w:color w:val="000000"/>
          <w:szCs w:val="18"/>
        </w:rPr>
        <w:t>see</w:t>
      </w:r>
      <w:proofErr w:type="gramEnd"/>
      <w:r>
        <w:rPr>
          <w:rFonts w:ascii="TimesNewRomanPSMT" w:hAnsi="TimesNewRomanPSMT"/>
          <w:color w:val="000000"/>
          <w:szCs w:val="18"/>
        </w:rPr>
        <w:t xml:space="preserve"> </w:t>
      </w:r>
      <w:r w:rsidRPr="00722E8A">
        <w:rPr>
          <w:rFonts w:ascii="TimesNewRomanPSMT" w:hAnsi="TimesNewRomanPSMT"/>
          <w:color w:val="000000"/>
          <w:szCs w:val="18"/>
        </w:rPr>
        <w:t>11.2.3.2 (Non-AP STA power management modes)).</w:t>
      </w:r>
    </w:p>
    <w:p w14:paraId="2E1D2922" w14:textId="77777777" w:rsidR="00722E8A" w:rsidRDefault="00722E8A" w:rsidP="00886924">
      <w:pPr>
        <w:rPr>
          <w:rFonts w:ascii="TimesNewRomanPSMT" w:hAnsi="TimesNewRomanPSMT"/>
          <w:color w:val="000000"/>
          <w:sz w:val="20"/>
        </w:rPr>
      </w:pPr>
    </w:p>
    <w:p w14:paraId="1BCD866F" w14:textId="55D6F251" w:rsidR="00D807EE" w:rsidRDefault="00D807EE" w:rsidP="00886924">
      <w:pPr>
        <w:rPr>
          <w:rFonts w:ascii="TimesNewRomanPSMT" w:hAnsi="TimesNewRomanPSMT"/>
          <w:color w:val="000000"/>
          <w:sz w:val="20"/>
        </w:rPr>
      </w:pPr>
      <w:r w:rsidRPr="00D807EE">
        <w:rPr>
          <w:rFonts w:ascii="TimesNewRomanPSMT" w:hAnsi="TimesNewRomanPSMT"/>
          <w:color w:val="000000"/>
          <w:sz w:val="20"/>
        </w:rPr>
        <w:t>When a non-AP MLD is operating in the EMLSR mode with an AP MLD supporting the EMLSR mode, the</w:t>
      </w:r>
      <w:r w:rsidR="007F3827">
        <w:rPr>
          <w:rFonts w:ascii="TimesNewRomanPSMT" w:hAnsi="TimesNewRomanPSMT"/>
          <w:color w:val="000000"/>
          <w:sz w:val="20"/>
        </w:rPr>
        <w:t xml:space="preserve"> </w:t>
      </w:r>
      <w:r w:rsidRPr="00D807EE">
        <w:rPr>
          <w:rFonts w:ascii="TimesNewRomanPSMT" w:hAnsi="TimesNewRomanPSMT"/>
          <w:color w:val="000000"/>
          <w:sz w:val="20"/>
        </w:rPr>
        <w:t>following applies:</w:t>
      </w:r>
      <w:r w:rsidRPr="00D807EE">
        <w:rPr>
          <w:rFonts w:ascii="TimesNewRomanPSMT" w:hAnsi="TimesNewRomanPSMT"/>
          <w:color w:val="000000"/>
          <w:sz w:val="20"/>
        </w:rPr>
        <w:br/>
        <w:t xml:space="preserve">— The non-AP MLD shall be able to listen on the </w:t>
      </w:r>
      <w:ins w:id="42" w:author="Park, Minyoung" w:date="2022-07-27T14:20:00Z">
        <w:r w:rsidR="00AD7C05">
          <w:rPr>
            <w:rFonts w:ascii="TimesNewRomanPSMT" w:hAnsi="TimesNewRomanPSMT"/>
            <w:color w:val="000000"/>
            <w:sz w:val="20"/>
          </w:rPr>
          <w:t>(#</w:t>
        </w:r>
        <w:proofErr w:type="gramStart"/>
        <w:r w:rsidR="00AD7C05">
          <w:rPr>
            <w:rFonts w:ascii="TimesNewRomanPSMT" w:hAnsi="TimesNewRomanPSMT"/>
            <w:color w:val="000000"/>
            <w:sz w:val="20"/>
          </w:rPr>
          <w:t>11457)</w:t>
        </w:r>
      </w:ins>
      <w:r w:rsidRPr="00D807EE">
        <w:rPr>
          <w:rFonts w:ascii="TimesNewRomanPSMT" w:hAnsi="TimesNewRomanPSMT"/>
          <w:color w:val="000000"/>
          <w:sz w:val="20"/>
        </w:rPr>
        <w:t>EMLSR</w:t>
      </w:r>
      <w:proofErr w:type="gramEnd"/>
      <w:r w:rsidRPr="00D807EE">
        <w:rPr>
          <w:rFonts w:ascii="TimesNewRomanPSMT" w:hAnsi="TimesNewRomanPSMT"/>
          <w:color w:val="000000"/>
          <w:sz w:val="20"/>
        </w:rPr>
        <w:t xml:space="preserve"> link</w:t>
      </w:r>
      <w:ins w:id="43" w:author="Park, Minyoung" w:date="2022-07-27T14:20:00Z">
        <w:r w:rsidR="00AD7C05">
          <w:rPr>
            <w:rFonts w:ascii="TimesNewRomanPSMT" w:hAnsi="TimesNewRomanPSMT"/>
            <w:color w:val="000000"/>
            <w:sz w:val="20"/>
          </w:rPr>
          <w:t>(</w:t>
        </w:r>
      </w:ins>
      <w:r w:rsidRPr="00D807EE">
        <w:rPr>
          <w:rFonts w:ascii="TimesNewRomanPSMT" w:hAnsi="TimesNewRomanPSMT"/>
          <w:color w:val="000000"/>
          <w:sz w:val="20"/>
        </w:rPr>
        <w:t>s</w:t>
      </w:r>
      <w:ins w:id="44" w:author="Park, Minyoung" w:date="2022-07-27T14:20:00Z">
        <w:r w:rsidR="00AD7C05">
          <w:rPr>
            <w:rFonts w:ascii="TimesNewRomanPSMT" w:hAnsi="TimesNewRomanPSMT"/>
            <w:color w:val="000000"/>
            <w:sz w:val="20"/>
          </w:rPr>
          <w:t>)</w:t>
        </w:r>
      </w:ins>
      <w:r w:rsidRPr="00D807EE">
        <w:rPr>
          <w:rFonts w:ascii="TimesNewRomanPSMT" w:hAnsi="TimesNewRomanPSMT"/>
          <w:color w:val="000000"/>
          <w:sz w:val="20"/>
        </w:rPr>
        <w:t>, by having its affiliated STA(s)</w:t>
      </w:r>
      <w:r>
        <w:rPr>
          <w:rFonts w:ascii="TimesNewRomanPSMT" w:hAnsi="TimesNewRomanPSMT"/>
          <w:color w:val="000000"/>
          <w:sz w:val="20"/>
        </w:rPr>
        <w:t xml:space="preserve"> </w:t>
      </w:r>
      <w:r w:rsidRPr="00D807EE">
        <w:rPr>
          <w:rFonts w:ascii="TimesNewRomanPSMT" w:hAnsi="TimesNewRomanPSMT"/>
          <w:color w:val="000000"/>
          <w:sz w:val="20"/>
        </w:rPr>
        <w:t>corresponding to those links in awake state. The listening operation includes CCA and receiving the</w:t>
      </w:r>
      <w:r>
        <w:rPr>
          <w:rFonts w:ascii="TimesNewRomanPSMT" w:hAnsi="TimesNewRomanPSMT"/>
          <w:color w:val="000000"/>
          <w:sz w:val="20"/>
        </w:rPr>
        <w:t xml:space="preserve"> </w:t>
      </w:r>
      <w:r w:rsidRPr="00D807EE">
        <w:rPr>
          <w:rFonts w:ascii="TimesNewRomanPSMT" w:hAnsi="TimesNewRomanPSMT"/>
          <w:color w:val="000000"/>
          <w:sz w:val="20"/>
        </w:rPr>
        <w:t>initial Control frame of frame exchanges that is initiated by the AP MLD.</w:t>
      </w:r>
    </w:p>
    <w:p w14:paraId="7F98C140" w14:textId="223AB08F" w:rsidR="005526ED" w:rsidRDefault="005526ED" w:rsidP="00886924">
      <w:pPr>
        <w:rPr>
          <w:rFonts w:ascii="TimesNewRomanPSMT" w:hAnsi="TimesNewRomanPSMT"/>
          <w:color w:val="000000"/>
          <w:sz w:val="20"/>
        </w:rPr>
      </w:pPr>
    </w:p>
    <w:p w14:paraId="40941E9D" w14:textId="6BCAA935" w:rsidR="005526ED" w:rsidRPr="006179E4" w:rsidRDefault="00A330B0" w:rsidP="00886924">
      <w:pPr>
        <w:rPr>
          <w:rFonts w:ascii="TimesNewRomanPSMT" w:hAnsi="TimesNewRomanPSMT"/>
          <w:color w:val="000000"/>
          <w:szCs w:val="18"/>
        </w:rPr>
      </w:pPr>
      <w:ins w:id="45" w:author="Park, Minyoung" w:date="2022-07-26T16:53:00Z">
        <w:r>
          <w:rPr>
            <w:rFonts w:ascii="TimesNewRomanPSMT" w:hAnsi="TimesNewRomanPSMT"/>
            <w:color w:val="000000"/>
            <w:szCs w:val="18"/>
          </w:rPr>
          <w:t>(#</w:t>
        </w:r>
        <w:proofErr w:type="gramStart"/>
        <w:r>
          <w:rPr>
            <w:rFonts w:ascii="TimesNewRomanPSMT" w:hAnsi="TimesNewRomanPSMT"/>
            <w:color w:val="000000"/>
            <w:szCs w:val="18"/>
          </w:rPr>
          <w:t>12677)</w:t>
        </w:r>
      </w:ins>
      <w:ins w:id="46" w:author="Park, Minyoung" w:date="2022-07-26T16:42:00Z">
        <w:r w:rsidR="005526ED" w:rsidRPr="006179E4">
          <w:rPr>
            <w:rFonts w:ascii="TimesNewRomanPSMT" w:hAnsi="TimesNewRomanPSMT"/>
            <w:color w:val="000000"/>
            <w:szCs w:val="18"/>
          </w:rPr>
          <w:t>NOTE</w:t>
        </w:r>
        <w:proofErr w:type="gramEnd"/>
        <w:r w:rsidR="005526ED" w:rsidRPr="006179E4">
          <w:rPr>
            <w:rFonts w:ascii="TimesNewRomanPSMT" w:hAnsi="TimesNewRomanPSMT"/>
            <w:color w:val="000000"/>
            <w:szCs w:val="18"/>
          </w:rPr>
          <w:t xml:space="preserve"> – </w:t>
        </w:r>
      </w:ins>
      <w:ins w:id="47" w:author="Park, Minyoung" w:date="2022-07-26T16:46:00Z">
        <w:r w:rsidR="007536AC">
          <w:rPr>
            <w:rFonts w:ascii="TimesNewRomanPSMT" w:hAnsi="TimesNewRomanPSMT"/>
            <w:color w:val="000000"/>
            <w:szCs w:val="18"/>
          </w:rPr>
          <w:t>A</w:t>
        </w:r>
      </w:ins>
      <w:ins w:id="48" w:author="Park, Minyoung" w:date="2022-07-26T16:42:00Z">
        <w:r w:rsidR="005526ED" w:rsidRPr="006179E4">
          <w:rPr>
            <w:rFonts w:ascii="TimesNewRomanPSMT" w:hAnsi="TimesNewRomanPSMT"/>
            <w:color w:val="000000"/>
            <w:szCs w:val="18"/>
          </w:rPr>
          <w:t xml:space="preserve"> STA</w:t>
        </w:r>
        <w:r w:rsidR="00A62472" w:rsidRPr="006179E4">
          <w:rPr>
            <w:rFonts w:ascii="TimesNewRomanPSMT" w:hAnsi="TimesNewRomanPSMT"/>
            <w:color w:val="000000"/>
            <w:szCs w:val="18"/>
          </w:rPr>
          <w:t xml:space="preserve"> operating on one of the EMLSR links </w:t>
        </w:r>
      </w:ins>
      <w:ins w:id="49" w:author="Park, Minyoung" w:date="2022-07-26T16:46:00Z">
        <w:r w:rsidR="007536AC">
          <w:rPr>
            <w:rFonts w:ascii="TimesNewRomanPSMT" w:hAnsi="TimesNewRomanPSMT"/>
            <w:color w:val="000000"/>
            <w:szCs w:val="18"/>
          </w:rPr>
          <w:t xml:space="preserve">can change its power management mode and </w:t>
        </w:r>
      </w:ins>
      <w:ins w:id="50" w:author="Park, Minyoung" w:date="2022-07-26T16:48:00Z">
        <w:r w:rsidR="008E677A">
          <w:rPr>
            <w:rFonts w:ascii="TimesNewRomanPSMT" w:hAnsi="TimesNewRomanPSMT"/>
            <w:color w:val="000000"/>
            <w:szCs w:val="18"/>
          </w:rPr>
          <w:t xml:space="preserve">when </w:t>
        </w:r>
      </w:ins>
      <w:ins w:id="51" w:author="Park, Minyoung" w:date="2022-07-26T16:49:00Z">
        <w:r w:rsidR="007F3827">
          <w:rPr>
            <w:rFonts w:ascii="TimesNewRomanPSMT" w:hAnsi="TimesNewRomanPSMT"/>
            <w:color w:val="000000"/>
            <w:szCs w:val="18"/>
          </w:rPr>
          <w:t xml:space="preserve">the STA is in power save mode and in doze state </w:t>
        </w:r>
      </w:ins>
      <w:ins w:id="52" w:author="Park, Minyoung" w:date="2022-07-26T16:50:00Z">
        <w:r w:rsidR="004355A0">
          <w:rPr>
            <w:rFonts w:ascii="TimesNewRomanPSMT" w:hAnsi="TimesNewRomanPSMT"/>
            <w:color w:val="000000"/>
            <w:szCs w:val="18"/>
          </w:rPr>
          <w:t xml:space="preserve">the STA </w:t>
        </w:r>
      </w:ins>
      <w:ins w:id="53" w:author="Park, Minyoung" w:date="2022-07-26T16:42:00Z">
        <w:r w:rsidR="00A62472" w:rsidRPr="006179E4">
          <w:rPr>
            <w:rFonts w:ascii="TimesNewRomanPSMT" w:hAnsi="TimesNewRomanPSMT"/>
            <w:color w:val="000000"/>
            <w:szCs w:val="18"/>
          </w:rPr>
          <w:t>follows the procedure</w:t>
        </w:r>
      </w:ins>
      <w:ins w:id="54" w:author="Park, Minyoung" w:date="2022-07-26T16:44:00Z">
        <w:r w:rsidR="009B7E42" w:rsidRPr="006179E4">
          <w:rPr>
            <w:rFonts w:ascii="TimesNewRomanPSMT" w:hAnsi="TimesNewRomanPSMT"/>
            <w:color w:val="000000"/>
            <w:szCs w:val="18"/>
          </w:rPr>
          <w:t xml:space="preserve"> </w:t>
        </w:r>
        <w:r w:rsidR="00727F31" w:rsidRPr="006179E4">
          <w:rPr>
            <w:rFonts w:ascii="TimesNewRomanPSMT" w:hAnsi="TimesNewRomanPSMT"/>
            <w:color w:val="000000"/>
            <w:szCs w:val="18"/>
          </w:rPr>
          <w:t>in 11.2 (Power management)</w:t>
        </w:r>
      </w:ins>
      <w:ins w:id="55" w:author="Park, Minyoung" w:date="2022-07-26T16:50:00Z">
        <w:r w:rsidR="004355A0">
          <w:rPr>
            <w:rFonts w:ascii="TimesNewRomanPSMT" w:hAnsi="TimesNewRomanPSMT"/>
            <w:color w:val="000000"/>
            <w:szCs w:val="18"/>
          </w:rPr>
          <w:t>.</w:t>
        </w:r>
      </w:ins>
    </w:p>
    <w:p w14:paraId="3CCD42A5" w14:textId="77777777" w:rsidR="00D807EE" w:rsidRDefault="00D807EE" w:rsidP="00886924">
      <w:pPr>
        <w:rPr>
          <w:rFonts w:ascii="TimesNewRomanPSMT" w:hAnsi="TimesNewRomanPSMT"/>
          <w:color w:val="000000"/>
          <w:sz w:val="20"/>
        </w:rPr>
      </w:pPr>
    </w:p>
    <w:tbl>
      <w:tblPr>
        <w:tblStyle w:val="TableGrid"/>
        <w:tblW w:w="10204" w:type="dxa"/>
        <w:tblLayout w:type="fixed"/>
        <w:tblLook w:val="04A0" w:firstRow="1" w:lastRow="0" w:firstColumn="1" w:lastColumn="0" w:noHBand="0" w:noVBand="1"/>
      </w:tblPr>
      <w:tblGrid>
        <w:gridCol w:w="750"/>
        <w:gridCol w:w="1135"/>
        <w:gridCol w:w="810"/>
        <w:gridCol w:w="720"/>
        <w:gridCol w:w="2197"/>
        <w:gridCol w:w="2160"/>
        <w:gridCol w:w="2432"/>
      </w:tblGrid>
      <w:tr w:rsidR="00B76E1B" w:rsidRPr="006336B0" w14:paraId="56A8D1AD" w14:textId="77777777" w:rsidTr="00973E2A">
        <w:tc>
          <w:tcPr>
            <w:tcW w:w="750" w:type="dxa"/>
          </w:tcPr>
          <w:p w14:paraId="0EFE7389" w14:textId="77777777" w:rsidR="00B76E1B" w:rsidRPr="006336B0" w:rsidRDefault="00B76E1B" w:rsidP="00973E2A">
            <w:pPr>
              <w:rPr>
                <w:rFonts w:ascii="Arial" w:hAnsi="Arial" w:cs="Arial"/>
                <w:szCs w:val="18"/>
              </w:rPr>
            </w:pPr>
            <w:bookmarkStart w:id="56" w:name="_Hlk109832269"/>
            <w:r w:rsidRPr="006336B0">
              <w:rPr>
                <w:rFonts w:ascii="Arial" w:hAnsi="Arial" w:cs="Arial"/>
                <w:b/>
                <w:bCs/>
                <w:szCs w:val="18"/>
              </w:rPr>
              <w:t>CID</w:t>
            </w:r>
          </w:p>
        </w:tc>
        <w:tc>
          <w:tcPr>
            <w:tcW w:w="1135" w:type="dxa"/>
          </w:tcPr>
          <w:p w14:paraId="52A2F67B" w14:textId="77777777" w:rsidR="00B76E1B" w:rsidRPr="006336B0" w:rsidRDefault="00B76E1B" w:rsidP="00973E2A">
            <w:pPr>
              <w:rPr>
                <w:rFonts w:ascii="Arial" w:hAnsi="Arial" w:cs="Arial"/>
                <w:szCs w:val="18"/>
              </w:rPr>
            </w:pPr>
            <w:r w:rsidRPr="006336B0">
              <w:rPr>
                <w:rFonts w:ascii="Arial" w:hAnsi="Arial" w:cs="Arial"/>
                <w:b/>
                <w:bCs/>
                <w:szCs w:val="18"/>
              </w:rPr>
              <w:t>Commenter</w:t>
            </w:r>
          </w:p>
        </w:tc>
        <w:tc>
          <w:tcPr>
            <w:tcW w:w="810" w:type="dxa"/>
          </w:tcPr>
          <w:p w14:paraId="50D6B0DD" w14:textId="77777777" w:rsidR="00B76E1B" w:rsidRPr="006336B0" w:rsidRDefault="00B76E1B" w:rsidP="00973E2A">
            <w:pPr>
              <w:rPr>
                <w:rFonts w:ascii="Arial" w:hAnsi="Arial" w:cs="Arial"/>
                <w:szCs w:val="18"/>
              </w:rPr>
            </w:pPr>
            <w:r w:rsidRPr="006336B0">
              <w:rPr>
                <w:rFonts w:ascii="Arial" w:hAnsi="Arial" w:cs="Arial"/>
                <w:b/>
                <w:bCs/>
                <w:szCs w:val="18"/>
              </w:rPr>
              <w:t>Clause Number</w:t>
            </w:r>
          </w:p>
        </w:tc>
        <w:tc>
          <w:tcPr>
            <w:tcW w:w="720" w:type="dxa"/>
          </w:tcPr>
          <w:p w14:paraId="574BE281" w14:textId="77777777" w:rsidR="00B76E1B" w:rsidRPr="006336B0" w:rsidRDefault="00B76E1B" w:rsidP="00973E2A">
            <w:pPr>
              <w:rPr>
                <w:rFonts w:ascii="Arial" w:hAnsi="Arial" w:cs="Arial"/>
                <w:b/>
                <w:bCs/>
                <w:szCs w:val="18"/>
              </w:rPr>
            </w:pPr>
            <w:r w:rsidRPr="006336B0">
              <w:rPr>
                <w:rFonts w:ascii="Arial" w:hAnsi="Arial" w:cs="Arial"/>
                <w:b/>
                <w:bCs/>
                <w:szCs w:val="18"/>
              </w:rPr>
              <w:t>Page.</w:t>
            </w:r>
          </w:p>
          <w:p w14:paraId="153D4F00" w14:textId="77777777" w:rsidR="00B76E1B" w:rsidRPr="006336B0" w:rsidRDefault="00B76E1B" w:rsidP="00973E2A">
            <w:pPr>
              <w:rPr>
                <w:rFonts w:ascii="Arial" w:hAnsi="Arial" w:cs="Arial"/>
                <w:szCs w:val="18"/>
              </w:rPr>
            </w:pPr>
            <w:r w:rsidRPr="006336B0">
              <w:rPr>
                <w:rFonts w:ascii="Arial" w:hAnsi="Arial" w:cs="Arial"/>
                <w:b/>
                <w:bCs/>
                <w:szCs w:val="18"/>
              </w:rPr>
              <w:t>Line</w:t>
            </w:r>
          </w:p>
        </w:tc>
        <w:tc>
          <w:tcPr>
            <w:tcW w:w="2197" w:type="dxa"/>
          </w:tcPr>
          <w:p w14:paraId="6C0C6832" w14:textId="77777777" w:rsidR="00B76E1B" w:rsidRPr="006336B0" w:rsidRDefault="00B76E1B" w:rsidP="00973E2A">
            <w:pPr>
              <w:rPr>
                <w:rFonts w:ascii="Arial" w:hAnsi="Arial" w:cs="Arial"/>
                <w:szCs w:val="18"/>
              </w:rPr>
            </w:pPr>
            <w:r w:rsidRPr="006336B0">
              <w:rPr>
                <w:rFonts w:ascii="Arial" w:hAnsi="Arial" w:cs="Arial"/>
                <w:b/>
                <w:bCs/>
                <w:szCs w:val="18"/>
              </w:rPr>
              <w:t>Comment</w:t>
            </w:r>
          </w:p>
        </w:tc>
        <w:tc>
          <w:tcPr>
            <w:tcW w:w="2160" w:type="dxa"/>
          </w:tcPr>
          <w:p w14:paraId="33064505" w14:textId="77777777" w:rsidR="00B76E1B" w:rsidRPr="006336B0" w:rsidRDefault="00B76E1B" w:rsidP="00973E2A">
            <w:pPr>
              <w:rPr>
                <w:rFonts w:ascii="Arial" w:hAnsi="Arial" w:cs="Arial"/>
                <w:szCs w:val="18"/>
              </w:rPr>
            </w:pPr>
            <w:r w:rsidRPr="006336B0">
              <w:rPr>
                <w:rFonts w:ascii="Arial" w:hAnsi="Arial" w:cs="Arial"/>
                <w:b/>
                <w:bCs/>
                <w:szCs w:val="18"/>
              </w:rPr>
              <w:t>Proposed Change</w:t>
            </w:r>
          </w:p>
        </w:tc>
        <w:tc>
          <w:tcPr>
            <w:tcW w:w="2432" w:type="dxa"/>
          </w:tcPr>
          <w:p w14:paraId="1292983A" w14:textId="77777777" w:rsidR="00B76E1B" w:rsidRPr="006336B0" w:rsidRDefault="00B76E1B" w:rsidP="00973E2A">
            <w:pPr>
              <w:rPr>
                <w:rFonts w:ascii="Arial" w:hAnsi="Arial" w:cs="Arial"/>
                <w:b/>
                <w:bCs/>
                <w:szCs w:val="18"/>
              </w:rPr>
            </w:pPr>
            <w:r w:rsidRPr="006336B0">
              <w:rPr>
                <w:rFonts w:ascii="Arial" w:hAnsi="Arial" w:cs="Arial"/>
                <w:b/>
                <w:bCs/>
                <w:szCs w:val="18"/>
              </w:rPr>
              <w:t>Resolution</w:t>
            </w:r>
          </w:p>
          <w:p w14:paraId="1CE6A085" w14:textId="77777777" w:rsidR="00B76E1B" w:rsidRPr="006336B0" w:rsidRDefault="00B76E1B" w:rsidP="00973E2A">
            <w:pPr>
              <w:rPr>
                <w:rFonts w:ascii="Arial" w:hAnsi="Arial" w:cs="Arial"/>
                <w:color w:val="000000"/>
                <w:szCs w:val="18"/>
              </w:rPr>
            </w:pPr>
          </w:p>
        </w:tc>
      </w:tr>
      <w:tr w:rsidR="006336B0" w:rsidRPr="006336B0" w14:paraId="3BDC2D8D" w14:textId="77777777" w:rsidTr="00973E2A">
        <w:tc>
          <w:tcPr>
            <w:tcW w:w="750" w:type="dxa"/>
          </w:tcPr>
          <w:p w14:paraId="2580BF01" w14:textId="4C15E6EB" w:rsidR="006336B0" w:rsidRPr="006336B0" w:rsidRDefault="006336B0" w:rsidP="006336B0">
            <w:pPr>
              <w:rPr>
                <w:rFonts w:ascii="Arial" w:hAnsi="Arial" w:cs="Arial"/>
                <w:szCs w:val="18"/>
              </w:rPr>
            </w:pPr>
            <w:r w:rsidRPr="006336B0">
              <w:rPr>
                <w:rFonts w:ascii="Arial" w:hAnsi="Arial" w:cs="Arial"/>
                <w:szCs w:val="18"/>
              </w:rPr>
              <w:t>12425</w:t>
            </w:r>
          </w:p>
        </w:tc>
        <w:tc>
          <w:tcPr>
            <w:tcW w:w="1135" w:type="dxa"/>
          </w:tcPr>
          <w:p w14:paraId="572C4514" w14:textId="7F489AF0" w:rsidR="006336B0" w:rsidRPr="006336B0" w:rsidRDefault="006336B0" w:rsidP="006336B0">
            <w:pPr>
              <w:rPr>
                <w:rFonts w:ascii="Arial" w:hAnsi="Arial" w:cs="Arial"/>
                <w:szCs w:val="18"/>
              </w:rPr>
            </w:pPr>
            <w:r w:rsidRPr="006336B0">
              <w:rPr>
                <w:rFonts w:ascii="Arial" w:hAnsi="Arial" w:cs="Arial"/>
                <w:szCs w:val="18"/>
              </w:rPr>
              <w:t>Yongho Kim</w:t>
            </w:r>
          </w:p>
        </w:tc>
        <w:tc>
          <w:tcPr>
            <w:tcW w:w="810" w:type="dxa"/>
          </w:tcPr>
          <w:p w14:paraId="5863078D" w14:textId="752DA1EA" w:rsidR="006336B0" w:rsidRPr="006336B0" w:rsidRDefault="006336B0" w:rsidP="006336B0">
            <w:pPr>
              <w:rPr>
                <w:rFonts w:ascii="Arial" w:hAnsi="Arial" w:cs="Arial"/>
                <w:szCs w:val="18"/>
              </w:rPr>
            </w:pPr>
            <w:r w:rsidRPr="006336B0">
              <w:rPr>
                <w:rFonts w:ascii="Arial" w:hAnsi="Arial" w:cs="Arial"/>
                <w:szCs w:val="18"/>
              </w:rPr>
              <w:t>35.3.17</w:t>
            </w:r>
          </w:p>
        </w:tc>
        <w:tc>
          <w:tcPr>
            <w:tcW w:w="720" w:type="dxa"/>
          </w:tcPr>
          <w:p w14:paraId="6A258CA7" w14:textId="72A988F6" w:rsidR="006336B0" w:rsidRPr="006336B0" w:rsidRDefault="006336B0" w:rsidP="006336B0">
            <w:pPr>
              <w:rPr>
                <w:rFonts w:ascii="Arial" w:hAnsi="Arial" w:cs="Arial"/>
                <w:szCs w:val="18"/>
              </w:rPr>
            </w:pPr>
            <w:r w:rsidRPr="006336B0">
              <w:rPr>
                <w:rFonts w:ascii="Arial" w:hAnsi="Arial" w:cs="Arial"/>
                <w:szCs w:val="18"/>
              </w:rPr>
              <w:t>463.17</w:t>
            </w:r>
          </w:p>
        </w:tc>
        <w:tc>
          <w:tcPr>
            <w:tcW w:w="2197" w:type="dxa"/>
          </w:tcPr>
          <w:p w14:paraId="3D91DA1B" w14:textId="6CF8486A" w:rsidR="006336B0" w:rsidRPr="006336B0" w:rsidRDefault="006336B0" w:rsidP="006336B0">
            <w:pPr>
              <w:rPr>
                <w:rFonts w:ascii="Arial" w:hAnsi="Arial" w:cs="Arial"/>
                <w:szCs w:val="18"/>
              </w:rPr>
            </w:pPr>
            <w:r w:rsidRPr="006336B0">
              <w:rPr>
                <w:rFonts w:ascii="Arial" w:hAnsi="Arial" w:cs="Arial"/>
                <w:szCs w:val="18"/>
              </w:rPr>
              <w:t>If a link with good channel condition is selected among EMLSR links, EMLSR performance can be improved.</w:t>
            </w:r>
            <w:r w:rsidRPr="006336B0">
              <w:rPr>
                <w:rFonts w:ascii="Arial" w:hAnsi="Arial" w:cs="Arial"/>
                <w:szCs w:val="18"/>
              </w:rPr>
              <w:br/>
              <w:t xml:space="preserve">AP MLD may transmit multiple initial control frames to STA MLD over multiple EMLSR links simultaneously. STA MLD can select a link that has good channel </w:t>
            </w:r>
            <w:r w:rsidRPr="006336B0">
              <w:rPr>
                <w:rFonts w:ascii="Arial" w:hAnsi="Arial" w:cs="Arial"/>
                <w:szCs w:val="18"/>
              </w:rPr>
              <w:lastRenderedPageBreak/>
              <w:t>condition and response to the initial control frame on the selected link. In some implementation, EMLSR STA MLD may not be able to decode multiple initial control frame simultaneously. However, EMLSR STA MLD can choose a link to decode initial control frame among EMLSR links which detects energy at the same time.</w:t>
            </w:r>
          </w:p>
        </w:tc>
        <w:tc>
          <w:tcPr>
            <w:tcW w:w="2160" w:type="dxa"/>
          </w:tcPr>
          <w:p w14:paraId="1F6905D1" w14:textId="0BFEFEE0" w:rsidR="006336B0" w:rsidRPr="006336B0" w:rsidRDefault="006336B0" w:rsidP="006336B0">
            <w:pPr>
              <w:rPr>
                <w:rFonts w:ascii="Arial" w:hAnsi="Arial" w:cs="Arial"/>
                <w:szCs w:val="18"/>
              </w:rPr>
            </w:pPr>
            <w:proofErr w:type="spellStart"/>
            <w:r w:rsidRPr="006336B0">
              <w:rPr>
                <w:rFonts w:ascii="Arial" w:hAnsi="Arial" w:cs="Arial"/>
                <w:szCs w:val="18"/>
              </w:rPr>
              <w:lastRenderedPageBreak/>
              <w:t>Plesae</w:t>
            </w:r>
            <w:proofErr w:type="spellEnd"/>
            <w:r w:rsidRPr="006336B0">
              <w:rPr>
                <w:rFonts w:ascii="Arial" w:hAnsi="Arial" w:cs="Arial"/>
                <w:szCs w:val="18"/>
              </w:rPr>
              <w:t xml:space="preserve"> define a link selection method explained in the comment.</w:t>
            </w:r>
          </w:p>
        </w:tc>
        <w:tc>
          <w:tcPr>
            <w:tcW w:w="2432" w:type="dxa"/>
          </w:tcPr>
          <w:p w14:paraId="657AEC00" w14:textId="77777777" w:rsidR="006336B0" w:rsidRDefault="00971D28" w:rsidP="006336B0">
            <w:pPr>
              <w:rPr>
                <w:rFonts w:ascii="Arial" w:hAnsi="Arial" w:cs="Arial"/>
                <w:color w:val="000000"/>
                <w:szCs w:val="18"/>
              </w:rPr>
            </w:pPr>
            <w:r>
              <w:rPr>
                <w:rFonts w:ascii="Arial" w:hAnsi="Arial" w:cs="Arial"/>
                <w:color w:val="000000"/>
                <w:szCs w:val="18"/>
              </w:rPr>
              <w:t>Rejected.</w:t>
            </w:r>
          </w:p>
          <w:p w14:paraId="5E19EDBC" w14:textId="77777777" w:rsidR="00971D28" w:rsidRDefault="00971D28" w:rsidP="006336B0">
            <w:pPr>
              <w:rPr>
                <w:rFonts w:ascii="Arial" w:hAnsi="Arial" w:cs="Arial"/>
                <w:color w:val="000000"/>
                <w:szCs w:val="18"/>
              </w:rPr>
            </w:pPr>
          </w:p>
          <w:p w14:paraId="4293D196" w14:textId="398B6600" w:rsidR="00485C61" w:rsidRPr="00FD6CBB" w:rsidRDefault="00BA62F9" w:rsidP="00FD6630">
            <w:pPr>
              <w:rPr>
                <w:rFonts w:ascii="Arial" w:hAnsi="Arial" w:cs="Arial"/>
                <w:color w:val="000000"/>
                <w:szCs w:val="18"/>
              </w:rPr>
            </w:pPr>
            <w:r>
              <w:rPr>
                <w:rFonts w:ascii="Arial" w:hAnsi="Arial" w:cs="Arial"/>
                <w:color w:val="000000"/>
                <w:szCs w:val="18"/>
              </w:rPr>
              <w:t xml:space="preserve">The current spec defines </w:t>
            </w:r>
            <w:r w:rsidR="00164E44">
              <w:rPr>
                <w:rFonts w:ascii="Arial" w:hAnsi="Arial" w:cs="Arial"/>
                <w:color w:val="000000"/>
                <w:szCs w:val="18"/>
              </w:rPr>
              <w:t xml:space="preserve">an AP affiliated with an AP MLD initiates frame exchanges </w:t>
            </w:r>
            <w:r w:rsidR="005132D4">
              <w:rPr>
                <w:rFonts w:ascii="Arial" w:hAnsi="Arial" w:cs="Arial"/>
                <w:color w:val="000000"/>
                <w:szCs w:val="18"/>
              </w:rPr>
              <w:t xml:space="preserve">with </w:t>
            </w:r>
            <w:r w:rsidR="004951BB">
              <w:rPr>
                <w:rFonts w:ascii="Arial" w:hAnsi="Arial" w:cs="Arial"/>
                <w:color w:val="000000"/>
                <w:szCs w:val="18"/>
              </w:rPr>
              <w:t xml:space="preserve">a STA affiliated with </w:t>
            </w:r>
            <w:r w:rsidR="005132D4">
              <w:rPr>
                <w:rFonts w:ascii="Arial" w:hAnsi="Arial" w:cs="Arial"/>
                <w:color w:val="000000"/>
                <w:szCs w:val="18"/>
              </w:rPr>
              <w:t xml:space="preserve">a non-AP MLD </w:t>
            </w:r>
            <w:r w:rsidR="002A4463">
              <w:rPr>
                <w:rFonts w:ascii="Arial" w:hAnsi="Arial" w:cs="Arial"/>
                <w:color w:val="000000"/>
                <w:szCs w:val="18"/>
              </w:rPr>
              <w:t>and</w:t>
            </w:r>
            <w:r w:rsidR="006C0776">
              <w:rPr>
                <w:rFonts w:ascii="Arial" w:hAnsi="Arial" w:cs="Arial"/>
                <w:color w:val="000000"/>
                <w:szCs w:val="18"/>
              </w:rPr>
              <w:t xml:space="preserve"> </w:t>
            </w:r>
            <w:r w:rsidR="002A4463">
              <w:rPr>
                <w:rFonts w:ascii="Arial" w:hAnsi="Arial" w:cs="Arial"/>
                <w:color w:val="000000"/>
                <w:szCs w:val="18"/>
              </w:rPr>
              <w:t>w</w:t>
            </w:r>
            <w:r w:rsidR="006C0776">
              <w:rPr>
                <w:rFonts w:ascii="Arial" w:hAnsi="Arial" w:cs="Arial"/>
                <w:color w:val="000000"/>
                <w:szCs w:val="18"/>
              </w:rPr>
              <w:t xml:space="preserve">hich link to </w:t>
            </w:r>
            <w:r w:rsidR="009B425C">
              <w:rPr>
                <w:rFonts w:ascii="Arial" w:hAnsi="Arial" w:cs="Arial"/>
                <w:color w:val="000000"/>
                <w:szCs w:val="18"/>
              </w:rPr>
              <w:t xml:space="preserve">initiate a frame is </w:t>
            </w:r>
            <w:r w:rsidR="002A4463">
              <w:rPr>
                <w:rFonts w:ascii="Arial" w:hAnsi="Arial" w:cs="Arial"/>
                <w:color w:val="000000"/>
                <w:szCs w:val="18"/>
              </w:rPr>
              <w:t xml:space="preserve">left for </w:t>
            </w:r>
            <w:r w:rsidR="009B425C">
              <w:rPr>
                <w:rFonts w:ascii="Arial" w:hAnsi="Arial" w:cs="Arial"/>
                <w:color w:val="000000"/>
                <w:szCs w:val="18"/>
              </w:rPr>
              <w:t>implementation.</w:t>
            </w:r>
            <w:r w:rsidR="004C76D8">
              <w:rPr>
                <w:rFonts w:ascii="Arial" w:hAnsi="Arial" w:cs="Arial"/>
                <w:color w:val="000000"/>
                <w:szCs w:val="18"/>
              </w:rPr>
              <w:t xml:space="preserve"> </w:t>
            </w:r>
            <w:r w:rsidR="0062196F">
              <w:rPr>
                <w:rFonts w:ascii="Arial" w:hAnsi="Arial" w:cs="Arial"/>
                <w:color w:val="000000"/>
                <w:szCs w:val="18"/>
              </w:rPr>
              <w:t xml:space="preserve">The described </w:t>
            </w:r>
            <w:r w:rsidR="00621AF2">
              <w:rPr>
                <w:rFonts w:ascii="Arial" w:hAnsi="Arial" w:cs="Arial"/>
                <w:color w:val="000000"/>
                <w:szCs w:val="18"/>
              </w:rPr>
              <w:t xml:space="preserve">method is limited to the case when both links are idle </w:t>
            </w:r>
            <w:r w:rsidR="00CA45BB">
              <w:rPr>
                <w:rFonts w:ascii="Arial" w:hAnsi="Arial" w:cs="Arial"/>
                <w:color w:val="000000"/>
                <w:szCs w:val="18"/>
              </w:rPr>
              <w:t xml:space="preserve">and injects </w:t>
            </w:r>
            <w:r w:rsidR="00CA45BB">
              <w:rPr>
                <w:rFonts w:ascii="Arial" w:hAnsi="Arial" w:cs="Arial"/>
                <w:color w:val="000000"/>
                <w:szCs w:val="18"/>
              </w:rPr>
              <w:lastRenderedPageBreak/>
              <w:t xml:space="preserve">unnecessary frames to the network increasing </w:t>
            </w:r>
            <w:r w:rsidR="00125BDD">
              <w:rPr>
                <w:rFonts w:ascii="Arial" w:hAnsi="Arial" w:cs="Arial"/>
                <w:color w:val="000000"/>
                <w:szCs w:val="18"/>
              </w:rPr>
              <w:t xml:space="preserve">traffic in the network </w:t>
            </w:r>
            <w:r w:rsidR="00621AF2">
              <w:rPr>
                <w:rFonts w:ascii="Arial" w:hAnsi="Arial" w:cs="Arial"/>
                <w:color w:val="000000"/>
                <w:szCs w:val="18"/>
              </w:rPr>
              <w:t xml:space="preserve">whereas the EMLSR operation is more beneficial when </w:t>
            </w:r>
            <w:r w:rsidR="001613C6">
              <w:rPr>
                <w:rFonts w:ascii="Arial" w:hAnsi="Arial" w:cs="Arial"/>
                <w:color w:val="000000"/>
                <w:szCs w:val="18"/>
              </w:rPr>
              <w:t>the network load is mid-high.</w:t>
            </w:r>
          </w:p>
        </w:tc>
      </w:tr>
      <w:tr w:rsidR="00C847FB" w:rsidRPr="006336B0" w14:paraId="0F64425D" w14:textId="77777777" w:rsidTr="00973E2A">
        <w:tc>
          <w:tcPr>
            <w:tcW w:w="750" w:type="dxa"/>
          </w:tcPr>
          <w:p w14:paraId="08CC4DB2" w14:textId="18726399" w:rsidR="00C847FB" w:rsidRPr="00C847FB" w:rsidRDefault="00C847FB" w:rsidP="00C847FB">
            <w:pPr>
              <w:rPr>
                <w:rFonts w:ascii="Arial" w:hAnsi="Arial" w:cs="Arial"/>
                <w:szCs w:val="18"/>
              </w:rPr>
            </w:pPr>
            <w:r w:rsidRPr="00C847FB">
              <w:rPr>
                <w:rFonts w:ascii="Arial" w:hAnsi="Arial" w:cs="Arial"/>
                <w:szCs w:val="18"/>
              </w:rPr>
              <w:lastRenderedPageBreak/>
              <w:t>13858</w:t>
            </w:r>
          </w:p>
        </w:tc>
        <w:tc>
          <w:tcPr>
            <w:tcW w:w="1135" w:type="dxa"/>
          </w:tcPr>
          <w:p w14:paraId="20CD667B" w14:textId="7763A937" w:rsidR="00C847FB" w:rsidRPr="00C847FB" w:rsidRDefault="00C847FB" w:rsidP="00C847FB">
            <w:pPr>
              <w:rPr>
                <w:rFonts w:ascii="Arial" w:hAnsi="Arial" w:cs="Arial"/>
                <w:szCs w:val="18"/>
              </w:rPr>
            </w:pPr>
            <w:proofErr w:type="spellStart"/>
            <w:r w:rsidRPr="00C847FB">
              <w:rPr>
                <w:rFonts w:ascii="Arial" w:hAnsi="Arial" w:cs="Arial"/>
                <w:szCs w:val="18"/>
              </w:rPr>
              <w:t>Sanghyun</w:t>
            </w:r>
            <w:proofErr w:type="spellEnd"/>
            <w:r w:rsidRPr="00C847FB">
              <w:rPr>
                <w:rFonts w:ascii="Arial" w:hAnsi="Arial" w:cs="Arial"/>
                <w:szCs w:val="18"/>
              </w:rPr>
              <w:t xml:space="preserve"> Kim</w:t>
            </w:r>
          </w:p>
        </w:tc>
        <w:tc>
          <w:tcPr>
            <w:tcW w:w="810" w:type="dxa"/>
          </w:tcPr>
          <w:p w14:paraId="02E134BC" w14:textId="72CD9A00" w:rsidR="00C847FB" w:rsidRPr="00C847FB" w:rsidRDefault="00C847FB" w:rsidP="00C847FB">
            <w:pPr>
              <w:rPr>
                <w:rFonts w:ascii="Arial" w:hAnsi="Arial" w:cs="Arial"/>
                <w:szCs w:val="18"/>
              </w:rPr>
            </w:pPr>
            <w:r w:rsidRPr="00C847FB">
              <w:rPr>
                <w:rFonts w:ascii="Arial" w:hAnsi="Arial" w:cs="Arial"/>
                <w:szCs w:val="18"/>
              </w:rPr>
              <w:t>35.3.17</w:t>
            </w:r>
          </w:p>
        </w:tc>
        <w:tc>
          <w:tcPr>
            <w:tcW w:w="720" w:type="dxa"/>
          </w:tcPr>
          <w:p w14:paraId="14B0BEAE" w14:textId="5499DC06" w:rsidR="00C847FB" w:rsidRPr="00C847FB" w:rsidRDefault="00C847FB" w:rsidP="00C847FB">
            <w:pPr>
              <w:rPr>
                <w:rFonts w:ascii="Arial" w:hAnsi="Arial" w:cs="Arial"/>
                <w:szCs w:val="18"/>
              </w:rPr>
            </w:pPr>
            <w:r w:rsidRPr="00C847FB">
              <w:rPr>
                <w:rFonts w:ascii="Arial" w:hAnsi="Arial" w:cs="Arial"/>
                <w:szCs w:val="18"/>
              </w:rPr>
              <w:t>463.18</w:t>
            </w:r>
          </w:p>
        </w:tc>
        <w:tc>
          <w:tcPr>
            <w:tcW w:w="2197" w:type="dxa"/>
          </w:tcPr>
          <w:p w14:paraId="5B8FDD66" w14:textId="2D9AACEB" w:rsidR="00C847FB" w:rsidRPr="00C847FB" w:rsidRDefault="00C847FB" w:rsidP="00C847FB">
            <w:pPr>
              <w:rPr>
                <w:rFonts w:ascii="Arial" w:hAnsi="Arial" w:cs="Arial"/>
                <w:szCs w:val="18"/>
              </w:rPr>
            </w:pPr>
            <w:r w:rsidRPr="00C847FB">
              <w:rPr>
                <w:rFonts w:ascii="Arial" w:hAnsi="Arial" w:cs="Arial"/>
                <w:szCs w:val="18"/>
              </w:rPr>
              <w:t>An AP shall not transmit the Initial Control frame to a non-AP STA operating on a EMLSR link if another non-AP STA operating on the same EMLSR link pair performing radio measurement.</w:t>
            </w:r>
          </w:p>
        </w:tc>
        <w:tc>
          <w:tcPr>
            <w:tcW w:w="2160" w:type="dxa"/>
          </w:tcPr>
          <w:p w14:paraId="392D67C6" w14:textId="21E88BF0" w:rsidR="00C847FB" w:rsidRPr="00C847FB" w:rsidRDefault="00C847FB" w:rsidP="00C847FB">
            <w:pPr>
              <w:rPr>
                <w:rFonts w:ascii="Arial" w:hAnsi="Arial" w:cs="Arial"/>
                <w:szCs w:val="18"/>
              </w:rPr>
            </w:pPr>
            <w:r w:rsidRPr="00C847FB">
              <w:rPr>
                <w:rFonts w:ascii="Arial" w:hAnsi="Arial" w:cs="Arial"/>
                <w:szCs w:val="18"/>
              </w:rPr>
              <w:t>As in comment.</w:t>
            </w:r>
          </w:p>
        </w:tc>
        <w:tc>
          <w:tcPr>
            <w:tcW w:w="2432" w:type="dxa"/>
          </w:tcPr>
          <w:p w14:paraId="56214588" w14:textId="77777777" w:rsidR="00C847FB" w:rsidRDefault="00B25AA7" w:rsidP="00C847FB">
            <w:pPr>
              <w:rPr>
                <w:rFonts w:ascii="Arial" w:hAnsi="Arial" w:cs="Arial"/>
                <w:color w:val="000000"/>
                <w:szCs w:val="18"/>
              </w:rPr>
            </w:pPr>
            <w:r>
              <w:rPr>
                <w:rFonts w:ascii="Arial" w:hAnsi="Arial" w:cs="Arial"/>
                <w:color w:val="000000"/>
                <w:szCs w:val="18"/>
              </w:rPr>
              <w:t>Rejected.</w:t>
            </w:r>
          </w:p>
          <w:p w14:paraId="10A756CD" w14:textId="77777777" w:rsidR="00B25AA7" w:rsidRDefault="00B25AA7" w:rsidP="00C847FB">
            <w:pPr>
              <w:rPr>
                <w:rFonts w:ascii="Arial" w:hAnsi="Arial" w:cs="Arial"/>
                <w:color w:val="000000"/>
                <w:szCs w:val="18"/>
              </w:rPr>
            </w:pPr>
          </w:p>
          <w:p w14:paraId="73CAAF91" w14:textId="77777777" w:rsidR="00663069" w:rsidRPr="00663069" w:rsidRDefault="00663069" w:rsidP="00663069">
            <w:pPr>
              <w:rPr>
                <w:rFonts w:ascii="Arial" w:hAnsi="Arial" w:cs="Arial"/>
                <w:color w:val="000000"/>
                <w:szCs w:val="18"/>
              </w:rPr>
            </w:pPr>
            <w:r w:rsidRPr="00663069">
              <w:rPr>
                <w:rFonts w:ascii="Arial" w:hAnsi="Arial" w:cs="Arial"/>
                <w:color w:val="000000"/>
                <w:szCs w:val="18"/>
              </w:rPr>
              <w:t>This is an invalid comment.</w:t>
            </w:r>
          </w:p>
          <w:p w14:paraId="41BE377A" w14:textId="77777777" w:rsidR="00663069" w:rsidRPr="00663069" w:rsidRDefault="00663069" w:rsidP="00663069">
            <w:pPr>
              <w:rPr>
                <w:rFonts w:ascii="Arial" w:hAnsi="Arial" w:cs="Arial"/>
                <w:color w:val="000000"/>
                <w:szCs w:val="18"/>
              </w:rPr>
            </w:pPr>
            <w:r w:rsidRPr="00663069">
              <w:rPr>
                <w:rFonts w:ascii="Arial" w:hAnsi="Arial" w:cs="Arial"/>
                <w:color w:val="000000"/>
                <w:szCs w:val="18"/>
              </w:rPr>
              <w:t> </w:t>
            </w:r>
          </w:p>
          <w:p w14:paraId="64B503EB" w14:textId="57852E19" w:rsidR="00B25AA7" w:rsidRPr="006336B0" w:rsidRDefault="00663069" w:rsidP="00663069">
            <w:pPr>
              <w:rPr>
                <w:rFonts w:ascii="Arial" w:hAnsi="Arial" w:cs="Arial"/>
                <w:color w:val="000000"/>
                <w:szCs w:val="18"/>
              </w:rPr>
            </w:pPr>
            <w:r w:rsidRPr="00663069">
              <w:rPr>
                <w:rFonts w:ascii="Arial" w:hAnsi="Arial" w:cs="Arial"/>
                <w:color w:val="000000"/>
                <w:szCs w:val="18"/>
              </w:rPr>
              <w:t>It fails to locate and identify the issue.  Fails to identify changes in sufficient detail so that the specific wording of the changes can be determined.</w:t>
            </w:r>
          </w:p>
        </w:tc>
      </w:tr>
      <w:tr w:rsidR="006E56F1" w:rsidRPr="006336B0" w14:paraId="29F36221" w14:textId="77777777" w:rsidTr="00973E2A">
        <w:tc>
          <w:tcPr>
            <w:tcW w:w="750" w:type="dxa"/>
          </w:tcPr>
          <w:p w14:paraId="1452A428" w14:textId="7DA65DB8" w:rsidR="006E56F1" w:rsidRPr="006E56F1" w:rsidRDefault="006E56F1" w:rsidP="006E56F1">
            <w:pPr>
              <w:rPr>
                <w:rFonts w:ascii="Arial" w:hAnsi="Arial" w:cs="Arial"/>
                <w:szCs w:val="18"/>
              </w:rPr>
            </w:pPr>
            <w:r w:rsidRPr="006E56F1">
              <w:rPr>
                <w:rFonts w:ascii="Arial" w:hAnsi="Arial" w:cs="Arial"/>
                <w:szCs w:val="18"/>
              </w:rPr>
              <w:t>14078</w:t>
            </w:r>
          </w:p>
        </w:tc>
        <w:tc>
          <w:tcPr>
            <w:tcW w:w="1135" w:type="dxa"/>
          </w:tcPr>
          <w:p w14:paraId="4170591D" w14:textId="72666988" w:rsidR="006E56F1" w:rsidRPr="006E56F1" w:rsidRDefault="006E56F1" w:rsidP="006E56F1">
            <w:pPr>
              <w:rPr>
                <w:rFonts w:ascii="Arial" w:hAnsi="Arial" w:cs="Arial"/>
                <w:szCs w:val="18"/>
              </w:rPr>
            </w:pPr>
            <w:r w:rsidRPr="006E56F1">
              <w:rPr>
                <w:rFonts w:ascii="Arial" w:hAnsi="Arial" w:cs="Arial"/>
                <w:szCs w:val="18"/>
              </w:rPr>
              <w:t>Ming Gan</w:t>
            </w:r>
          </w:p>
        </w:tc>
        <w:tc>
          <w:tcPr>
            <w:tcW w:w="810" w:type="dxa"/>
          </w:tcPr>
          <w:p w14:paraId="0E178B6C" w14:textId="6C7470CC" w:rsidR="006E56F1" w:rsidRPr="006E56F1" w:rsidRDefault="006E56F1" w:rsidP="006E56F1">
            <w:pPr>
              <w:rPr>
                <w:rFonts w:ascii="Arial" w:hAnsi="Arial" w:cs="Arial"/>
                <w:szCs w:val="18"/>
              </w:rPr>
            </w:pPr>
            <w:r w:rsidRPr="006E56F1">
              <w:rPr>
                <w:rFonts w:ascii="Arial" w:hAnsi="Arial" w:cs="Arial"/>
                <w:szCs w:val="18"/>
              </w:rPr>
              <w:t>35.3.17</w:t>
            </w:r>
          </w:p>
        </w:tc>
        <w:tc>
          <w:tcPr>
            <w:tcW w:w="720" w:type="dxa"/>
          </w:tcPr>
          <w:p w14:paraId="384C7890" w14:textId="4A1845C2" w:rsidR="006E56F1" w:rsidRPr="006E56F1" w:rsidRDefault="006E56F1" w:rsidP="006E56F1">
            <w:pPr>
              <w:rPr>
                <w:rFonts w:ascii="Arial" w:hAnsi="Arial" w:cs="Arial"/>
                <w:szCs w:val="18"/>
              </w:rPr>
            </w:pPr>
            <w:r w:rsidRPr="006E56F1">
              <w:rPr>
                <w:rFonts w:ascii="Arial" w:hAnsi="Arial" w:cs="Arial"/>
                <w:szCs w:val="18"/>
              </w:rPr>
              <w:t>463.22</w:t>
            </w:r>
          </w:p>
        </w:tc>
        <w:tc>
          <w:tcPr>
            <w:tcW w:w="2197" w:type="dxa"/>
          </w:tcPr>
          <w:p w14:paraId="68BA0D58" w14:textId="203902DD" w:rsidR="006E56F1" w:rsidRPr="006E56F1" w:rsidRDefault="006E56F1" w:rsidP="006E56F1">
            <w:pPr>
              <w:rPr>
                <w:rFonts w:ascii="Arial" w:hAnsi="Arial" w:cs="Arial"/>
                <w:szCs w:val="18"/>
              </w:rPr>
            </w:pPr>
            <w:r w:rsidRPr="006E56F1">
              <w:rPr>
                <w:rFonts w:ascii="Arial" w:hAnsi="Arial" w:cs="Arial"/>
                <w:szCs w:val="18"/>
              </w:rPr>
              <w:t>It is not clear whether each affiliated STA in the EMLSR mode can receive the non-HT format frame or not, like Beacon</w:t>
            </w:r>
          </w:p>
        </w:tc>
        <w:tc>
          <w:tcPr>
            <w:tcW w:w="2160" w:type="dxa"/>
          </w:tcPr>
          <w:p w14:paraId="449ECB6D" w14:textId="462F9487" w:rsidR="006E56F1" w:rsidRPr="006E56F1" w:rsidRDefault="006E56F1" w:rsidP="006E56F1">
            <w:pPr>
              <w:rPr>
                <w:rFonts w:ascii="Arial" w:hAnsi="Arial" w:cs="Arial"/>
                <w:szCs w:val="18"/>
              </w:rPr>
            </w:pPr>
            <w:r w:rsidRPr="006E56F1">
              <w:rPr>
                <w:rFonts w:ascii="Arial" w:hAnsi="Arial" w:cs="Arial"/>
                <w:szCs w:val="18"/>
              </w:rPr>
              <w:t>add "non-HT (duplicate) PPDUs" at the end of this bullet</w:t>
            </w:r>
          </w:p>
        </w:tc>
        <w:tc>
          <w:tcPr>
            <w:tcW w:w="2432" w:type="dxa"/>
          </w:tcPr>
          <w:p w14:paraId="3EDF6A48" w14:textId="77777777" w:rsidR="006E56F1" w:rsidRDefault="00B86EEF" w:rsidP="006E56F1">
            <w:pPr>
              <w:rPr>
                <w:rFonts w:ascii="Arial" w:hAnsi="Arial" w:cs="Arial"/>
                <w:color w:val="000000"/>
                <w:szCs w:val="18"/>
              </w:rPr>
            </w:pPr>
            <w:r>
              <w:rPr>
                <w:rFonts w:ascii="Arial" w:hAnsi="Arial" w:cs="Arial"/>
                <w:color w:val="000000"/>
                <w:szCs w:val="18"/>
              </w:rPr>
              <w:t>Rejected.</w:t>
            </w:r>
          </w:p>
          <w:p w14:paraId="5A3FD274" w14:textId="77777777" w:rsidR="00B86EEF" w:rsidRDefault="00B86EEF" w:rsidP="006E56F1">
            <w:pPr>
              <w:rPr>
                <w:rFonts w:ascii="Arial" w:hAnsi="Arial" w:cs="Arial"/>
                <w:color w:val="000000"/>
                <w:szCs w:val="18"/>
              </w:rPr>
            </w:pPr>
          </w:p>
          <w:p w14:paraId="19D85DA6" w14:textId="11C549CF" w:rsidR="00B86EEF" w:rsidRDefault="00B86EEF" w:rsidP="006E56F1">
            <w:pPr>
              <w:rPr>
                <w:rFonts w:ascii="Arial" w:hAnsi="Arial" w:cs="Arial"/>
                <w:color w:val="000000"/>
                <w:szCs w:val="18"/>
              </w:rPr>
            </w:pPr>
            <w:r>
              <w:rPr>
                <w:rFonts w:ascii="Arial" w:hAnsi="Arial" w:cs="Arial"/>
                <w:color w:val="000000"/>
                <w:szCs w:val="18"/>
              </w:rPr>
              <w:t xml:space="preserve">The current spec </w:t>
            </w:r>
            <w:r w:rsidR="004E523F">
              <w:rPr>
                <w:rFonts w:ascii="Arial" w:hAnsi="Arial" w:cs="Arial"/>
                <w:color w:val="000000"/>
                <w:szCs w:val="18"/>
              </w:rPr>
              <w:t xml:space="preserve">clearly </w:t>
            </w:r>
            <w:r>
              <w:rPr>
                <w:rFonts w:ascii="Arial" w:hAnsi="Arial" w:cs="Arial"/>
                <w:color w:val="000000"/>
                <w:szCs w:val="18"/>
              </w:rPr>
              <w:t xml:space="preserve">defines </w:t>
            </w:r>
            <w:r w:rsidR="008F4581">
              <w:rPr>
                <w:rFonts w:ascii="Arial" w:hAnsi="Arial" w:cs="Arial"/>
                <w:color w:val="000000"/>
                <w:szCs w:val="18"/>
              </w:rPr>
              <w:t xml:space="preserve">that during the listening operation, </w:t>
            </w:r>
            <w:r w:rsidR="003C31BA">
              <w:rPr>
                <w:rFonts w:ascii="Arial" w:hAnsi="Arial" w:cs="Arial"/>
                <w:color w:val="000000"/>
                <w:szCs w:val="18"/>
              </w:rPr>
              <w:t xml:space="preserve">a STA affiliated with a non-AP MLD </w:t>
            </w:r>
            <w:proofErr w:type="gramStart"/>
            <w:r w:rsidR="00011764">
              <w:rPr>
                <w:rFonts w:ascii="Arial" w:hAnsi="Arial" w:cs="Arial"/>
                <w:color w:val="000000"/>
                <w:szCs w:val="18"/>
              </w:rPr>
              <w:t>is able to</w:t>
            </w:r>
            <w:proofErr w:type="gramEnd"/>
            <w:r w:rsidR="003C31BA">
              <w:rPr>
                <w:rFonts w:ascii="Arial" w:hAnsi="Arial" w:cs="Arial"/>
                <w:color w:val="000000"/>
                <w:szCs w:val="18"/>
              </w:rPr>
              <w:t xml:space="preserve"> receive </w:t>
            </w:r>
            <w:r w:rsidR="000216D3">
              <w:rPr>
                <w:rFonts w:ascii="Arial" w:hAnsi="Arial" w:cs="Arial"/>
                <w:color w:val="000000"/>
                <w:szCs w:val="18"/>
              </w:rPr>
              <w:t>the initial control frame and do CCA</w:t>
            </w:r>
            <w:r w:rsidR="00011764">
              <w:rPr>
                <w:rFonts w:ascii="Arial" w:hAnsi="Arial" w:cs="Arial"/>
                <w:color w:val="000000"/>
                <w:szCs w:val="18"/>
              </w:rPr>
              <w:t>:</w:t>
            </w:r>
          </w:p>
          <w:p w14:paraId="377CF297" w14:textId="6B22EAB8" w:rsidR="000216D3" w:rsidRDefault="005D3AFF" w:rsidP="006E56F1">
            <w:pPr>
              <w:rPr>
                <w:rFonts w:ascii="TimesNewRomanPSMT" w:hAnsi="TimesNewRomanPSMT"/>
                <w:color w:val="000000"/>
                <w:sz w:val="20"/>
              </w:rPr>
            </w:pPr>
            <w:r>
              <w:rPr>
                <w:rFonts w:ascii="Arial" w:hAnsi="Arial" w:cs="Arial"/>
                <w:color w:val="000000"/>
                <w:szCs w:val="18"/>
              </w:rPr>
              <w:t>“</w:t>
            </w:r>
            <w:r w:rsidRPr="005D3AFF">
              <w:rPr>
                <w:rFonts w:ascii="TimesNewRomanPSMT" w:hAnsi="TimesNewRomanPSMT"/>
                <w:color w:val="000000"/>
                <w:sz w:val="20"/>
              </w:rPr>
              <w:t>The listening operation includes CCA and receiving the</w:t>
            </w:r>
            <w:r w:rsidRPr="005D3AFF">
              <w:rPr>
                <w:rFonts w:ascii="TimesNewRomanPSMT" w:hAnsi="TimesNewRomanPSMT"/>
                <w:color w:val="000000"/>
                <w:sz w:val="20"/>
              </w:rPr>
              <w:br/>
              <w:t>initial Control frame of frame exchanges that is initiated by the AP MLD.</w:t>
            </w:r>
            <w:r>
              <w:rPr>
                <w:rFonts w:ascii="TimesNewRomanPSMT" w:hAnsi="TimesNewRomanPSMT"/>
                <w:color w:val="000000"/>
                <w:sz w:val="20"/>
              </w:rPr>
              <w:t>”</w:t>
            </w:r>
          </w:p>
          <w:p w14:paraId="3593932C" w14:textId="7981E269" w:rsidR="005D3AFF" w:rsidRDefault="005D3AFF" w:rsidP="006E56F1">
            <w:pPr>
              <w:rPr>
                <w:rFonts w:ascii="TimesNewRomanPSMT" w:hAnsi="TimesNewRomanPSMT"/>
                <w:color w:val="000000"/>
                <w:sz w:val="20"/>
              </w:rPr>
            </w:pPr>
          </w:p>
          <w:p w14:paraId="755DC8F5" w14:textId="5EC48F5E" w:rsidR="005D3AFF" w:rsidRPr="006336B0" w:rsidRDefault="004E66E3" w:rsidP="005D3AFF">
            <w:pPr>
              <w:rPr>
                <w:rFonts w:ascii="Arial" w:hAnsi="Arial" w:cs="Arial"/>
                <w:color w:val="000000"/>
                <w:szCs w:val="18"/>
              </w:rPr>
            </w:pPr>
            <w:r>
              <w:rPr>
                <w:rFonts w:ascii="Arial" w:hAnsi="Arial" w:cs="Arial"/>
                <w:color w:val="000000"/>
                <w:szCs w:val="18"/>
              </w:rPr>
              <w:t>As receiving a beacon frame is not listed in the listening operation i</w:t>
            </w:r>
            <w:r w:rsidR="00304F78">
              <w:rPr>
                <w:rFonts w:ascii="Arial" w:hAnsi="Arial" w:cs="Arial"/>
                <w:color w:val="000000"/>
                <w:szCs w:val="18"/>
              </w:rPr>
              <w:t xml:space="preserve">n </w:t>
            </w:r>
            <w:proofErr w:type="spellStart"/>
            <w:r w:rsidR="00304F78">
              <w:rPr>
                <w:rFonts w:ascii="Arial" w:hAnsi="Arial" w:cs="Arial"/>
                <w:color w:val="000000"/>
                <w:szCs w:val="18"/>
              </w:rPr>
              <w:t>TGbe</w:t>
            </w:r>
            <w:proofErr w:type="spellEnd"/>
            <w:r w:rsidR="00304F78">
              <w:rPr>
                <w:rFonts w:ascii="Arial" w:hAnsi="Arial" w:cs="Arial"/>
                <w:color w:val="000000"/>
                <w:szCs w:val="18"/>
              </w:rPr>
              <w:t xml:space="preserve"> draft D2.</w:t>
            </w:r>
            <w:r w:rsidR="002A37B2">
              <w:rPr>
                <w:rFonts w:ascii="Arial" w:hAnsi="Arial" w:cs="Arial"/>
                <w:color w:val="000000"/>
                <w:szCs w:val="18"/>
              </w:rPr>
              <w:t>1</w:t>
            </w:r>
            <w:r w:rsidR="00304F78">
              <w:rPr>
                <w:rFonts w:ascii="Arial" w:hAnsi="Arial" w:cs="Arial"/>
                <w:color w:val="000000"/>
                <w:szCs w:val="18"/>
              </w:rPr>
              <w:t xml:space="preserve">, </w:t>
            </w:r>
            <w:r w:rsidR="002439F3">
              <w:rPr>
                <w:rFonts w:ascii="Arial" w:hAnsi="Arial" w:cs="Arial"/>
                <w:color w:val="000000"/>
                <w:szCs w:val="18"/>
              </w:rPr>
              <w:t>r</w:t>
            </w:r>
            <w:r w:rsidR="00CB316B">
              <w:rPr>
                <w:rFonts w:ascii="Arial" w:hAnsi="Arial" w:cs="Arial"/>
                <w:color w:val="000000"/>
                <w:szCs w:val="18"/>
              </w:rPr>
              <w:t>eceiving</w:t>
            </w:r>
            <w:r w:rsidR="002A37B2">
              <w:rPr>
                <w:rFonts w:ascii="Arial" w:hAnsi="Arial" w:cs="Arial"/>
                <w:color w:val="000000"/>
                <w:szCs w:val="18"/>
              </w:rPr>
              <w:t xml:space="preserve"> a</w:t>
            </w:r>
            <w:r w:rsidR="00CB316B">
              <w:rPr>
                <w:rFonts w:ascii="Arial" w:hAnsi="Arial" w:cs="Arial"/>
                <w:color w:val="000000"/>
                <w:szCs w:val="18"/>
              </w:rPr>
              <w:t xml:space="preserve"> beacon frame</w:t>
            </w:r>
            <w:r>
              <w:rPr>
                <w:rFonts w:ascii="Arial" w:hAnsi="Arial" w:cs="Arial"/>
                <w:color w:val="000000"/>
                <w:szCs w:val="18"/>
              </w:rPr>
              <w:t xml:space="preserve"> </w:t>
            </w:r>
            <w:r w:rsidR="00CB316B">
              <w:rPr>
                <w:rFonts w:ascii="Arial" w:hAnsi="Arial" w:cs="Arial"/>
                <w:color w:val="000000"/>
                <w:szCs w:val="18"/>
              </w:rPr>
              <w:t xml:space="preserve">during the </w:t>
            </w:r>
            <w:r w:rsidR="002A37B2">
              <w:rPr>
                <w:rFonts w:ascii="Arial" w:hAnsi="Arial" w:cs="Arial"/>
                <w:color w:val="000000"/>
                <w:szCs w:val="18"/>
              </w:rPr>
              <w:t xml:space="preserve">listening operation </w:t>
            </w:r>
            <w:r w:rsidR="00CB316B">
              <w:rPr>
                <w:rFonts w:ascii="Arial" w:hAnsi="Arial" w:cs="Arial"/>
                <w:color w:val="000000"/>
                <w:szCs w:val="18"/>
              </w:rPr>
              <w:t>is not a requirement.</w:t>
            </w:r>
            <w:r w:rsidR="00FF68CC">
              <w:rPr>
                <w:rFonts w:ascii="Arial" w:hAnsi="Arial" w:cs="Arial"/>
                <w:color w:val="000000"/>
                <w:szCs w:val="18"/>
              </w:rPr>
              <w:t xml:space="preserve"> </w:t>
            </w:r>
          </w:p>
        </w:tc>
      </w:tr>
      <w:tr w:rsidR="00856A64" w:rsidRPr="006336B0" w14:paraId="55FBE85A" w14:textId="77777777" w:rsidTr="00973E2A">
        <w:tc>
          <w:tcPr>
            <w:tcW w:w="750" w:type="dxa"/>
          </w:tcPr>
          <w:p w14:paraId="79086107" w14:textId="61404B8F" w:rsidR="00856A64" w:rsidRPr="00856A64" w:rsidRDefault="00856A64" w:rsidP="00856A64">
            <w:pPr>
              <w:rPr>
                <w:rFonts w:ascii="Arial" w:hAnsi="Arial" w:cs="Arial"/>
                <w:szCs w:val="18"/>
              </w:rPr>
            </w:pPr>
            <w:r w:rsidRPr="00856A64">
              <w:rPr>
                <w:rFonts w:ascii="Arial" w:hAnsi="Arial" w:cs="Arial"/>
                <w:szCs w:val="18"/>
              </w:rPr>
              <w:t>12430</w:t>
            </w:r>
          </w:p>
        </w:tc>
        <w:tc>
          <w:tcPr>
            <w:tcW w:w="1135" w:type="dxa"/>
          </w:tcPr>
          <w:p w14:paraId="517F4FF7" w14:textId="7A9F94CC" w:rsidR="00856A64" w:rsidRPr="00856A64" w:rsidRDefault="00856A64" w:rsidP="00856A64">
            <w:pPr>
              <w:rPr>
                <w:rFonts w:ascii="Arial" w:hAnsi="Arial" w:cs="Arial"/>
                <w:szCs w:val="18"/>
              </w:rPr>
            </w:pPr>
            <w:r w:rsidRPr="00856A64">
              <w:rPr>
                <w:rFonts w:ascii="Arial" w:hAnsi="Arial" w:cs="Arial"/>
                <w:szCs w:val="18"/>
              </w:rPr>
              <w:t>Yongho Kim</w:t>
            </w:r>
          </w:p>
        </w:tc>
        <w:tc>
          <w:tcPr>
            <w:tcW w:w="810" w:type="dxa"/>
          </w:tcPr>
          <w:p w14:paraId="1C2B8B7A" w14:textId="3AA1B57F" w:rsidR="00856A64" w:rsidRPr="00856A64" w:rsidRDefault="00856A64" w:rsidP="00856A64">
            <w:pPr>
              <w:rPr>
                <w:rFonts w:ascii="Arial" w:hAnsi="Arial" w:cs="Arial"/>
                <w:szCs w:val="18"/>
              </w:rPr>
            </w:pPr>
            <w:r w:rsidRPr="00856A64">
              <w:rPr>
                <w:rFonts w:ascii="Arial" w:hAnsi="Arial" w:cs="Arial"/>
                <w:szCs w:val="18"/>
              </w:rPr>
              <w:t>35.3.17</w:t>
            </w:r>
          </w:p>
        </w:tc>
        <w:tc>
          <w:tcPr>
            <w:tcW w:w="720" w:type="dxa"/>
          </w:tcPr>
          <w:p w14:paraId="4D928B81" w14:textId="68BCA047" w:rsidR="00856A64" w:rsidRPr="00856A64" w:rsidRDefault="00856A64" w:rsidP="00856A64">
            <w:pPr>
              <w:rPr>
                <w:rFonts w:ascii="Arial" w:hAnsi="Arial" w:cs="Arial"/>
                <w:szCs w:val="18"/>
              </w:rPr>
            </w:pPr>
            <w:r w:rsidRPr="00856A64">
              <w:rPr>
                <w:rFonts w:ascii="Arial" w:hAnsi="Arial" w:cs="Arial"/>
                <w:szCs w:val="18"/>
              </w:rPr>
              <w:t>463.24</w:t>
            </w:r>
          </w:p>
        </w:tc>
        <w:tc>
          <w:tcPr>
            <w:tcW w:w="2197" w:type="dxa"/>
          </w:tcPr>
          <w:p w14:paraId="09FEB8F2" w14:textId="275DA726" w:rsidR="00856A64" w:rsidRPr="00856A64" w:rsidRDefault="00856A64" w:rsidP="00856A64">
            <w:pPr>
              <w:rPr>
                <w:rFonts w:ascii="Arial" w:hAnsi="Arial" w:cs="Arial"/>
                <w:szCs w:val="18"/>
              </w:rPr>
            </w:pPr>
            <w:r w:rsidRPr="00856A64">
              <w:rPr>
                <w:rFonts w:ascii="Arial" w:hAnsi="Arial" w:cs="Arial"/>
                <w:szCs w:val="18"/>
              </w:rPr>
              <w:t>When an AP schedules UL OFDMA of STAs including EMLSR STAs, the AP shall transmit Initial control frame to the EMLSR STAs before the transmission of TF. This procedure is not clearly specified in the draft 2.0.</w:t>
            </w:r>
          </w:p>
        </w:tc>
        <w:tc>
          <w:tcPr>
            <w:tcW w:w="2160" w:type="dxa"/>
          </w:tcPr>
          <w:p w14:paraId="0C09D0AB" w14:textId="4EE23119" w:rsidR="00856A64" w:rsidRPr="00856A64" w:rsidRDefault="00856A64" w:rsidP="00856A64">
            <w:pPr>
              <w:rPr>
                <w:rFonts w:ascii="Arial" w:hAnsi="Arial" w:cs="Arial"/>
                <w:szCs w:val="18"/>
              </w:rPr>
            </w:pPr>
            <w:r w:rsidRPr="00856A64">
              <w:rPr>
                <w:rFonts w:ascii="Arial" w:hAnsi="Arial" w:cs="Arial"/>
                <w:szCs w:val="18"/>
              </w:rPr>
              <w:t xml:space="preserve">Please clarify as in </w:t>
            </w:r>
            <w:proofErr w:type="gramStart"/>
            <w:r w:rsidRPr="00856A64">
              <w:rPr>
                <w:rFonts w:ascii="Arial" w:hAnsi="Arial" w:cs="Arial"/>
                <w:szCs w:val="18"/>
              </w:rPr>
              <w:t>comment, when</w:t>
            </w:r>
            <w:proofErr w:type="gramEnd"/>
            <w:r w:rsidRPr="00856A64">
              <w:rPr>
                <w:rFonts w:ascii="Arial" w:hAnsi="Arial" w:cs="Arial"/>
                <w:szCs w:val="18"/>
              </w:rPr>
              <w:t xml:space="preserve"> AP schedules MU OFDMA.</w:t>
            </w:r>
          </w:p>
        </w:tc>
        <w:tc>
          <w:tcPr>
            <w:tcW w:w="2432" w:type="dxa"/>
          </w:tcPr>
          <w:p w14:paraId="7E3E53BD" w14:textId="77777777" w:rsidR="00856A64" w:rsidRDefault="00856A64" w:rsidP="00856A64">
            <w:pPr>
              <w:rPr>
                <w:rFonts w:ascii="Arial" w:hAnsi="Arial" w:cs="Arial"/>
                <w:color w:val="000000"/>
                <w:szCs w:val="18"/>
              </w:rPr>
            </w:pPr>
            <w:r>
              <w:rPr>
                <w:rFonts w:ascii="Arial" w:hAnsi="Arial" w:cs="Arial"/>
                <w:color w:val="000000"/>
                <w:szCs w:val="18"/>
              </w:rPr>
              <w:t>Rejected.</w:t>
            </w:r>
          </w:p>
          <w:p w14:paraId="28BB7A3E" w14:textId="52E70A21" w:rsidR="00856A64" w:rsidRDefault="00856A64" w:rsidP="00856A64">
            <w:pPr>
              <w:rPr>
                <w:rFonts w:ascii="Arial" w:hAnsi="Arial" w:cs="Arial"/>
                <w:color w:val="000000"/>
                <w:szCs w:val="18"/>
              </w:rPr>
            </w:pPr>
          </w:p>
          <w:p w14:paraId="047C7F97" w14:textId="23E4995A" w:rsidR="00AA4B4B" w:rsidRDefault="00B47C50" w:rsidP="00856A64">
            <w:pPr>
              <w:rPr>
                <w:rFonts w:ascii="Arial" w:hAnsi="Arial" w:cs="Arial"/>
                <w:color w:val="000000"/>
                <w:szCs w:val="18"/>
              </w:rPr>
            </w:pPr>
            <w:r>
              <w:rPr>
                <w:rFonts w:ascii="Arial" w:hAnsi="Arial" w:cs="Arial"/>
                <w:color w:val="000000"/>
                <w:szCs w:val="18"/>
              </w:rPr>
              <w:t xml:space="preserve">The following sentence and throughout the subclause </w:t>
            </w:r>
            <w:r w:rsidR="00C22665">
              <w:rPr>
                <w:rFonts w:ascii="Arial" w:hAnsi="Arial" w:cs="Arial"/>
                <w:color w:val="000000"/>
                <w:szCs w:val="18"/>
              </w:rPr>
              <w:t>use</w:t>
            </w:r>
            <w:r>
              <w:rPr>
                <w:rFonts w:ascii="Arial" w:hAnsi="Arial" w:cs="Arial"/>
                <w:color w:val="000000"/>
                <w:szCs w:val="18"/>
              </w:rPr>
              <w:t xml:space="preserve"> “frame exchanges” to include one or more frame change</w:t>
            </w:r>
            <w:r w:rsidR="00165ACD">
              <w:rPr>
                <w:rFonts w:ascii="Arial" w:hAnsi="Arial" w:cs="Arial"/>
                <w:color w:val="000000"/>
                <w:szCs w:val="18"/>
              </w:rPr>
              <w:t>s</w:t>
            </w:r>
            <w:r>
              <w:rPr>
                <w:rFonts w:ascii="Arial" w:hAnsi="Arial" w:cs="Arial"/>
                <w:color w:val="000000"/>
                <w:szCs w:val="18"/>
              </w:rPr>
              <w:t xml:space="preserve"> </w:t>
            </w:r>
            <w:r w:rsidR="00915897">
              <w:rPr>
                <w:rFonts w:ascii="Arial" w:hAnsi="Arial" w:cs="Arial"/>
                <w:color w:val="000000"/>
                <w:szCs w:val="18"/>
              </w:rPr>
              <w:t>after the initial control frame exchange.</w:t>
            </w:r>
          </w:p>
          <w:p w14:paraId="4539BBD1" w14:textId="77777777" w:rsidR="00AA4B4B" w:rsidRDefault="00AA4B4B" w:rsidP="00856A64">
            <w:pPr>
              <w:rPr>
                <w:rFonts w:ascii="Arial" w:hAnsi="Arial" w:cs="Arial"/>
                <w:color w:val="000000"/>
                <w:szCs w:val="18"/>
              </w:rPr>
            </w:pPr>
          </w:p>
          <w:p w14:paraId="0AB9CCD1" w14:textId="77777777" w:rsidR="00856A64" w:rsidRDefault="00AA4B4B" w:rsidP="00856A64">
            <w:pPr>
              <w:rPr>
                <w:rFonts w:ascii="TimesNewRomanPSMT" w:hAnsi="TimesNewRomanPSMT"/>
                <w:color w:val="000000"/>
                <w:sz w:val="20"/>
              </w:rPr>
            </w:pPr>
            <w:r>
              <w:rPr>
                <w:rFonts w:ascii="Arial" w:hAnsi="Arial" w:cs="Arial"/>
                <w:color w:val="000000"/>
                <w:szCs w:val="18"/>
              </w:rPr>
              <w:t>“</w:t>
            </w:r>
            <w:r w:rsidRPr="00AA4B4B">
              <w:rPr>
                <w:rFonts w:ascii="TimesNewRomanPSMT" w:hAnsi="TimesNewRomanPSMT"/>
                <w:color w:val="000000"/>
                <w:sz w:val="20"/>
              </w:rPr>
              <w:t xml:space="preserve">An AP affiliated with the AP MLD that initiates </w:t>
            </w:r>
            <w:r w:rsidRPr="00AA4B4B">
              <w:rPr>
                <w:rFonts w:ascii="TimesNewRomanPSMT" w:hAnsi="TimesNewRomanPSMT"/>
                <w:color w:val="000000"/>
                <w:sz w:val="20"/>
                <w:highlight w:val="yellow"/>
              </w:rPr>
              <w:t>frame exchanges</w:t>
            </w:r>
            <w:r w:rsidRPr="00AA4B4B">
              <w:rPr>
                <w:rFonts w:ascii="TimesNewRomanPSMT" w:hAnsi="TimesNewRomanPSMT"/>
                <w:color w:val="000000"/>
                <w:sz w:val="20"/>
              </w:rPr>
              <w:t xml:space="preserve"> with the non-AP MLD on one of</w:t>
            </w:r>
            <w:r w:rsidRPr="00AA4B4B">
              <w:rPr>
                <w:rFonts w:ascii="TimesNewRomanPSMT" w:hAnsi="TimesNewRomanPSMT"/>
                <w:color w:val="000000"/>
                <w:sz w:val="20"/>
              </w:rPr>
              <w:br/>
              <w:t xml:space="preserve">the EMLSR links shall begin the frame exchanges by transmitting the initial </w:t>
            </w:r>
            <w:r w:rsidRPr="00AA4B4B">
              <w:rPr>
                <w:rFonts w:ascii="TimesNewRomanPSMT" w:hAnsi="TimesNewRomanPSMT"/>
                <w:color w:val="000000"/>
                <w:sz w:val="20"/>
              </w:rPr>
              <w:lastRenderedPageBreak/>
              <w:t>Control frame to the</w:t>
            </w:r>
            <w:r w:rsidRPr="00AA4B4B">
              <w:rPr>
                <w:rFonts w:ascii="TimesNewRomanPSMT" w:hAnsi="TimesNewRomanPSMT"/>
                <w:color w:val="000000"/>
                <w:sz w:val="20"/>
              </w:rPr>
              <w:br/>
              <w:t>non-AP MLD with the limitations specified below.</w:t>
            </w:r>
            <w:r>
              <w:rPr>
                <w:rFonts w:ascii="TimesNewRomanPSMT" w:hAnsi="TimesNewRomanPSMT"/>
                <w:color w:val="000000"/>
                <w:sz w:val="20"/>
              </w:rPr>
              <w:t>”</w:t>
            </w:r>
          </w:p>
          <w:p w14:paraId="4DFF01F8" w14:textId="77777777" w:rsidR="006B4E47" w:rsidRDefault="006B4E47" w:rsidP="00856A64">
            <w:pPr>
              <w:rPr>
                <w:rFonts w:ascii="TimesNewRomanPSMT" w:hAnsi="TimesNewRomanPSMT"/>
                <w:color w:val="000000"/>
                <w:sz w:val="20"/>
              </w:rPr>
            </w:pPr>
          </w:p>
          <w:p w14:paraId="13E1BC27" w14:textId="1A8D332A" w:rsidR="006B4E47" w:rsidRPr="006336B0" w:rsidRDefault="006B4E47" w:rsidP="00856A64">
            <w:pPr>
              <w:rPr>
                <w:rFonts w:ascii="Arial" w:hAnsi="Arial" w:cs="Arial"/>
                <w:color w:val="000000"/>
                <w:szCs w:val="18"/>
              </w:rPr>
            </w:pPr>
            <w:r w:rsidRPr="00C22665">
              <w:rPr>
                <w:rFonts w:ascii="Arial" w:hAnsi="Arial" w:cs="Arial"/>
                <w:color w:val="000000"/>
                <w:szCs w:val="18"/>
              </w:rPr>
              <w:t>Figure 35-24 and 35-25 also shows multiple frame exchanges happening after the initial control frame</w:t>
            </w:r>
            <w:r w:rsidR="00C22665" w:rsidRPr="00C22665">
              <w:rPr>
                <w:rFonts w:ascii="Arial" w:hAnsi="Arial" w:cs="Arial"/>
                <w:color w:val="000000"/>
                <w:szCs w:val="18"/>
              </w:rPr>
              <w:t>.</w:t>
            </w:r>
          </w:p>
        </w:tc>
      </w:tr>
      <w:tr w:rsidR="009706B2" w:rsidRPr="006336B0" w14:paraId="6A53ACFA" w14:textId="77777777" w:rsidTr="00973E2A">
        <w:tc>
          <w:tcPr>
            <w:tcW w:w="750" w:type="dxa"/>
          </w:tcPr>
          <w:p w14:paraId="3C0DA9C6" w14:textId="7FAC924A" w:rsidR="009706B2" w:rsidRPr="003E0B31" w:rsidRDefault="009706B2" w:rsidP="009706B2">
            <w:pPr>
              <w:rPr>
                <w:rFonts w:ascii="Arial" w:hAnsi="Arial" w:cs="Arial"/>
                <w:szCs w:val="18"/>
              </w:rPr>
            </w:pPr>
            <w:r w:rsidRPr="003E0B31">
              <w:rPr>
                <w:rFonts w:ascii="Arial" w:hAnsi="Arial" w:cs="Arial"/>
                <w:szCs w:val="18"/>
              </w:rPr>
              <w:lastRenderedPageBreak/>
              <w:t>10134</w:t>
            </w:r>
          </w:p>
        </w:tc>
        <w:tc>
          <w:tcPr>
            <w:tcW w:w="1135" w:type="dxa"/>
          </w:tcPr>
          <w:p w14:paraId="7336EC0A" w14:textId="1A75231C" w:rsidR="009706B2" w:rsidRPr="003E0B31" w:rsidRDefault="009706B2" w:rsidP="009706B2">
            <w:pPr>
              <w:rPr>
                <w:rFonts w:ascii="Arial" w:hAnsi="Arial" w:cs="Arial"/>
                <w:szCs w:val="18"/>
              </w:rPr>
            </w:pPr>
            <w:r w:rsidRPr="003E0B31">
              <w:rPr>
                <w:rFonts w:ascii="Arial" w:hAnsi="Arial" w:cs="Arial"/>
                <w:szCs w:val="18"/>
              </w:rPr>
              <w:t>Ulrich Sinn</w:t>
            </w:r>
          </w:p>
        </w:tc>
        <w:tc>
          <w:tcPr>
            <w:tcW w:w="810" w:type="dxa"/>
          </w:tcPr>
          <w:p w14:paraId="1D0A370B" w14:textId="6E7F4AE9" w:rsidR="009706B2" w:rsidRPr="003E0B31" w:rsidRDefault="009706B2" w:rsidP="009706B2">
            <w:pPr>
              <w:rPr>
                <w:rFonts w:ascii="Arial" w:hAnsi="Arial" w:cs="Arial"/>
                <w:szCs w:val="18"/>
              </w:rPr>
            </w:pPr>
            <w:r w:rsidRPr="003E0B31">
              <w:rPr>
                <w:rFonts w:ascii="Arial" w:hAnsi="Arial" w:cs="Arial"/>
                <w:szCs w:val="18"/>
              </w:rPr>
              <w:t>35.3.17</w:t>
            </w:r>
          </w:p>
        </w:tc>
        <w:tc>
          <w:tcPr>
            <w:tcW w:w="720" w:type="dxa"/>
          </w:tcPr>
          <w:p w14:paraId="2BEE5AC4" w14:textId="2469C20F" w:rsidR="009706B2" w:rsidRPr="003E0B31" w:rsidRDefault="009706B2" w:rsidP="009706B2">
            <w:pPr>
              <w:rPr>
                <w:rFonts w:ascii="Arial" w:hAnsi="Arial" w:cs="Arial"/>
                <w:szCs w:val="18"/>
              </w:rPr>
            </w:pPr>
            <w:r w:rsidRPr="003E0B31">
              <w:rPr>
                <w:rFonts w:ascii="Arial" w:hAnsi="Arial" w:cs="Arial"/>
                <w:szCs w:val="18"/>
              </w:rPr>
              <w:t>463.30</w:t>
            </w:r>
          </w:p>
        </w:tc>
        <w:tc>
          <w:tcPr>
            <w:tcW w:w="2197" w:type="dxa"/>
          </w:tcPr>
          <w:p w14:paraId="721CECC3" w14:textId="08468535" w:rsidR="009706B2" w:rsidRPr="003E0B31" w:rsidRDefault="009706B2" w:rsidP="009706B2">
            <w:pPr>
              <w:rPr>
                <w:rFonts w:ascii="Arial" w:hAnsi="Arial" w:cs="Arial"/>
                <w:szCs w:val="18"/>
              </w:rPr>
            </w:pPr>
            <w:r w:rsidRPr="003E0B31">
              <w:rPr>
                <w:rFonts w:ascii="Arial" w:hAnsi="Arial" w:cs="Arial"/>
                <w:szCs w:val="18"/>
              </w:rPr>
              <w:t>"Mbps" is not conforming to ANSI standards.</w:t>
            </w:r>
          </w:p>
        </w:tc>
        <w:tc>
          <w:tcPr>
            <w:tcW w:w="2160" w:type="dxa"/>
          </w:tcPr>
          <w:p w14:paraId="5AB3F3B1" w14:textId="1470E7DF" w:rsidR="009706B2" w:rsidRPr="003E0B31" w:rsidRDefault="009706B2" w:rsidP="009706B2">
            <w:pPr>
              <w:rPr>
                <w:rFonts w:ascii="Arial" w:hAnsi="Arial" w:cs="Arial"/>
                <w:szCs w:val="18"/>
              </w:rPr>
            </w:pPr>
            <w:r w:rsidRPr="003E0B31">
              <w:rPr>
                <w:rFonts w:ascii="Arial" w:hAnsi="Arial" w:cs="Arial"/>
                <w:szCs w:val="18"/>
              </w:rPr>
              <w:t>change to "Mbit/s"</w:t>
            </w:r>
          </w:p>
        </w:tc>
        <w:tc>
          <w:tcPr>
            <w:tcW w:w="2432" w:type="dxa"/>
          </w:tcPr>
          <w:p w14:paraId="5D75E5E8" w14:textId="77777777" w:rsidR="009706B2" w:rsidRDefault="005B57DE" w:rsidP="009706B2">
            <w:pPr>
              <w:rPr>
                <w:rFonts w:ascii="Arial" w:hAnsi="Arial" w:cs="Arial"/>
                <w:color w:val="000000"/>
                <w:szCs w:val="18"/>
              </w:rPr>
            </w:pPr>
            <w:r>
              <w:rPr>
                <w:rFonts w:ascii="Arial" w:hAnsi="Arial" w:cs="Arial"/>
                <w:color w:val="000000"/>
                <w:szCs w:val="18"/>
              </w:rPr>
              <w:t>Revised.</w:t>
            </w:r>
          </w:p>
          <w:p w14:paraId="167904E8" w14:textId="77777777" w:rsidR="005B57DE" w:rsidRDefault="005B57DE" w:rsidP="009706B2">
            <w:pPr>
              <w:rPr>
                <w:rFonts w:ascii="Arial" w:hAnsi="Arial" w:cs="Arial"/>
                <w:color w:val="000000"/>
                <w:szCs w:val="18"/>
              </w:rPr>
            </w:pPr>
          </w:p>
          <w:p w14:paraId="1D9362A3" w14:textId="7F56D4AA" w:rsidR="00233E02" w:rsidRDefault="00224FBC" w:rsidP="009706B2">
            <w:pPr>
              <w:rPr>
                <w:rFonts w:ascii="Arial" w:hAnsi="Arial" w:cs="Arial"/>
                <w:color w:val="000000"/>
                <w:szCs w:val="18"/>
              </w:rPr>
            </w:pPr>
            <w:r>
              <w:rPr>
                <w:rFonts w:ascii="Arial" w:hAnsi="Arial" w:cs="Arial"/>
                <w:color w:val="000000"/>
                <w:szCs w:val="18"/>
              </w:rPr>
              <w:t>Mb/s is</w:t>
            </w:r>
            <w:r w:rsidR="00294621">
              <w:rPr>
                <w:rFonts w:ascii="Arial" w:hAnsi="Arial" w:cs="Arial"/>
                <w:color w:val="000000"/>
                <w:szCs w:val="18"/>
              </w:rPr>
              <w:t xml:space="preserve"> the correct term.</w:t>
            </w:r>
          </w:p>
          <w:p w14:paraId="224D54C4" w14:textId="77777777" w:rsidR="00233E02" w:rsidRDefault="00233E02" w:rsidP="009706B2">
            <w:pPr>
              <w:rPr>
                <w:rFonts w:ascii="Arial" w:hAnsi="Arial" w:cs="Arial"/>
                <w:color w:val="000000"/>
                <w:szCs w:val="18"/>
              </w:rPr>
            </w:pPr>
          </w:p>
          <w:p w14:paraId="0C4D24B6" w14:textId="06274B38" w:rsidR="00233E02" w:rsidRPr="0070527E" w:rsidRDefault="00224FBC" w:rsidP="00233E02">
            <w:pPr>
              <w:rPr>
                <w:rFonts w:ascii="Arial-BoldMT" w:hAnsi="Arial-BoldMT" w:hint="eastAsia"/>
                <w:color w:val="000000"/>
                <w:szCs w:val="18"/>
              </w:rPr>
            </w:pPr>
            <w:r>
              <w:rPr>
                <w:rFonts w:ascii="Arial" w:hAnsi="Arial" w:cs="Arial"/>
                <w:color w:val="000000"/>
                <w:szCs w:val="18"/>
              </w:rPr>
              <w:t xml:space="preserve"> </w:t>
            </w:r>
            <w:proofErr w:type="spellStart"/>
            <w:r w:rsidR="00233E02" w:rsidRPr="0070527E">
              <w:rPr>
                <w:rFonts w:ascii="Arial-BoldMT" w:hAnsi="Arial-BoldMT"/>
                <w:color w:val="000000"/>
                <w:szCs w:val="18"/>
              </w:rPr>
              <w:t>TGbe</w:t>
            </w:r>
            <w:proofErr w:type="spellEnd"/>
            <w:r w:rsidR="00233E02" w:rsidRPr="0070527E">
              <w:rPr>
                <w:rFonts w:ascii="Arial-BoldMT" w:hAnsi="Arial-BoldMT"/>
                <w:color w:val="000000"/>
                <w:szCs w:val="18"/>
              </w:rPr>
              <w:t xml:space="preserve"> editor to make the changes with the CID tag (#1</w:t>
            </w:r>
            <w:r w:rsidR="00233E02">
              <w:rPr>
                <w:rFonts w:ascii="Arial-BoldMT" w:hAnsi="Arial-BoldMT"/>
                <w:color w:val="000000"/>
                <w:szCs w:val="18"/>
              </w:rPr>
              <w:t>0134</w:t>
            </w:r>
            <w:r w:rsidR="00233E02" w:rsidRPr="0070527E">
              <w:rPr>
                <w:rFonts w:ascii="Arial-BoldMT" w:hAnsi="Arial-BoldMT"/>
                <w:color w:val="000000"/>
                <w:szCs w:val="18"/>
              </w:rPr>
              <w:t xml:space="preserve">) in </w:t>
            </w:r>
            <w:sdt>
              <w:sdtPr>
                <w:rPr>
                  <w:rFonts w:ascii="Arial-BoldMT" w:hAnsi="Arial-BoldMT"/>
                  <w:color w:val="000000"/>
                  <w:szCs w:val="18"/>
                </w:rPr>
                <w:alias w:val="Title"/>
                <w:tag w:val=""/>
                <w:id w:val="2029989336"/>
                <w:placeholder>
                  <w:docPart w:val="07C5AD26E3C444E7B9D98D30AEB8FFC9"/>
                </w:placeholder>
                <w:dataBinding w:prefixMappings="xmlns:ns0='http://purl.org/dc/elements/1.1/' xmlns:ns1='http://schemas.openxmlformats.org/package/2006/metadata/core-properties' " w:xpath="/ns1:coreProperties[1]/ns0:title[1]" w:storeItemID="{6C3C8BC8-F283-45AE-878A-BAB7291924A1}"/>
                <w:text/>
              </w:sdtPr>
              <w:sdtEndPr/>
              <w:sdtContent>
                <w:r w:rsidR="00233E02">
                  <w:rPr>
                    <w:rFonts w:ascii="Arial-BoldMT" w:hAnsi="Arial-BoldMT"/>
                    <w:color w:val="000000"/>
                    <w:szCs w:val="18"/>
                  </w:rPr>
                  <w:t>doc.: IEEE 802.11-22/1204r0</w:t>
                </w:r>
              </w:sdtContent>
            </w:sdt>
          </w:p>
          <w:p w14:paraId="068604D5" w14:textId="6441A264" w:rsidR="00233E02" w:rsidRPr="0070527E" w:rsidRDefault="007C107E" w:rsidP="00233E02">
            <w:pPr>
              <w:rPr>
                <w:rFonts w:ascii="Arial-BoldMT" w:hAnsi="Arial-BoldMT" w:hint="eastAsia"/>
                <w:color w:val="000000"/>
                <w:szCs w:val="18"/>
              </w:rPr>
            </w:pPr>
            <w:sdt>
              <w:sdtPr>
                <w:rPr>
                  <w:rFonts w:ascii="Arial-BoldMT" w:hAnsi="Arial-BoldMT"/>
                  <w:color w:val="000000"/>
                  <w:szCs w:val="18"/>
                </w:rPr>
                <w:alias w:val="Comments"/>
                <w:tag w:val=""/>
                <w:id w:val="281158127"/>
                <w:placeholder>
                  <w:docPart w:val="A2E6A0BBF4CF4D2A9C345F1AFD109EF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B7D54">
                  <w:rPr>
                    <w:rFonts w:ascii="Arial-BoldMT" w:hAnsi="Arial-BoldMT"/>
                    <w:color w:val="000000"/>
                    <w:szCs w:val="18"/>
                  </w:rPr>
                  <w:t>[https://mentor.ieee.org/802.11/dcn/22/11-22-1204-00-00be-lb266-cr-cl35-emlsr-part2.docx]</w:t>
                </w:r>
              </w:sdtContent>
            </w:sdt>
          </w:p>
          <w:p w14:paraId="4FCC43D9" w14:textId="5E740105" w:rsidR="005B57DE" w:rsidRPr="006336B0" w:rsidRDefault="005B57DE" w:rsidP="009706B2">
            <w:pPr>
              <w:rPr>
                <w:rFonts w:ascii="Arial" w:hAnsi="Arial" w:cs="Arial"/>
                <w:color w:val="000000"/>
                <w:szCs w:val="18"/>
              </w:rPr>
            </w:pPr>
          </w:p>
        </w:tc>
      </w:tr>
      <w:tr w:rsidR="002155C7" w:rsidRPr="006336B0" w14:paraId="4B9EB637" w14:textId="77777777" w:rsidTr="00973E2A">
        <w:tc>
          <w:tcPr>
            <w:tcW w:w="750" w:type="dxa"/>
          </w:tcPr>
          <w:p w14:paraId="271FE829" w14:textId="1D90ACBB" w:rsidR="002155C7" w:rsidRPr="00040D56" w:rsidRDefault="002155C7" w:rsidP="002155C7">
            <w:pPr>
              <w:rPr>
                <w:rFonts w:ascii="Arial" w:hAnsi="Arial" w:cs="Arial"/>
                <w:szCs w:val="18"/>
              </w:rPr>
            </w:pPr>
            <w:r w:rsidRPr="00040D56">
              <w:rPr>
                <w:rFonts w:ascii="Arial" w:hAnsi="Arial" w:cs="Arial"/>
                <w:szCs w:val="18"/>
              </w:rPr>
              <w:t>13418</w:t>
            </w:r>
          </w:p>
        </w:tc>
        <w:tc>
          <w:tcPr>
            <w:tcW w:w="1135" w:type="dxa"/>
          </w:tcPr>
          <w:p w14:paraId="0E1A319B" w14:textId="523F33C3" w:rsidR="002155C7" w:rsidRPr="00040D56" w:rsidRDefault="002155C7" w:rsidP="002155C7">
            <w:pPr>
              <w:rPr>
                <w:rFonts w:ascii="Arial" w:hAnsi="Arial" w:cs="Arial"/>
                <w:szCs w:val="18"/>
              </w:rPr>
            </w:pPr>
            <w:r w:rsidRPr="00040D56">
              <w:rPr>
                <w:rFonts w:ascii="Arial" w:hAnsi="Arial" w:cs="Arial"/>
                <w:szCs w:val="18"/>
              </w:rPr>
              <w:t>Liwen Chu</w:t>
            </w:r>
          </w:p>
        </w:tc>
        <w:tc>
          <w:tcPr>
            <w:tcW w:w="810" w:type="dxa"/>
          </w:tcPr>
          <w:p w14:paraId="1DEDD071" w14:textId="0C42B722" w:rsidR="002155C7" w:rsidRPr="00040D56" w:rsidRDefault="002155C7" w:rsidP="002155C7">
            <w:pPr>
              <w:rPr>
                <w:rFonts w:ascii="Arial" w:hAnsi="Arial" w:cs="Arial"/>
                <w:szCs w:val="18"/>
              </w:rPr>
            </w:pPr>
            <w:r w:rsidRPr="00040D56">
              <w:rPr>
                <w:rFonts w:ascii="Arial" w:hAnsi="Arial" w:cs="Arial"/>
                <w:szCs w:val="18"/>
              </w:rPr>
              <w:t>35.3.17</w:t>
            </w:r>
          </w:p>
        </w:tc>
        <w:tc>
          <w:tcPr>
            <w:tcW w:w="720" w:type="dxa"/>
          </w:tcPr>
          <w:p w14:paraId="47623D51" w14:textId="76783883" w:rsidR="002155C7" w:rsidRPr="00040D56" w:rsidRDefault="002155C7" w:rsidP="002155C7">
            <w:pPr>
              <w:rPr>
                <w:rFonts w:ascii="Arial" w:hAnsi="Arial" w:cs="Arial"/>
                <w:szCs w:val="18"/>
              </w:rPr>
            </w:pPr>
            <w:r w:rsidRPr="00040D56">
              <w:rPr>
                <w:rFonts w:ascii="Arial" w:hAnsi="Arial" w:cs="Arial"/>
                <w:szCs w:val="18"/>
              </w:rPr>
              <w:t>463.30</w:t>
            </w:r>
          </w:p>
        </w:tc>
        <w:tc>
          <w:tcPr>
            <w:tcW w:w="2197" w:type="dxa"/>
          </w:tcPr>
          <w:p w14:paraId="1ED72418" w14:textId="7D1CFD63" w:rsidR="002155C7" w:rsidRPr="00040D56" w:rsidRDefault="002155C7" w:rsidP="002155C7">
            <w:pPr>
              <w:rPr>
                <w:rFonts w:ascii="Arial" w:hAnsi="Arial" w:cs="Arial"/>
                <w:szCs w:val="18"/>
              </w:rPr>
            </w:pPr>
            <w:r w:rsidRPr="00040D56">
              <w:rPr>
                <w:rFonts w:ascii="Arial" w:hAnsi="Arial" w:cs="Arial"/>
                <w:szCs w:val="18"/>
              </w:rPr>
              <w:t>This "shall" requirement should be that the AP "shall" do the padding per the requirement announced by the non-AP MLD.</w:t>
            </w:r>
          </w:p>
        </w:tc>
        <w:tc>
          <w:tcPr>
            <w:tcW w:w="2160" w:type="dxa"/>
          </w:tcPr>
          <w:p w14:paraId="3E907420" w14:textId="5C31AC49" w:rsidR="002155C7" w:rsidRPr="00040D56" w:rsidRDefault="002155C7" w:rsidP="002155C7">
            <w:pPr>
              <w:rPr>
                <w:rFonts w:ascii="Arial" w:hAnsi="Arial" w:cs="Arial"/>
                <w:szCs w:val="18"/>
              </w:rPr>
            </w:pPr>
            <w:r w:rsidRPr="00040D56">
              <w:rPr>
                <w:rFonts w:ascii="Arial" w:hAnsi="Arial" w:cs="Arial"/>
                <w:szCs w:val="18"/>
              </w:rPr>
              <w:t>As in comment.</w:t>
            </w:r>
          </w:p>
        </w:tc>
        <w:tc>
          <w:tcPr>
            <w:tcW w:w="2432" w:type="dxa"/>
          </w:tcPr>
          <w:p w14:paraId="0E3390EF" w14:textId="77777777" w:rsidR="002155C7" w:rsidRDefault="00040D56" w:rsidP="002155C7">
            <w:pPr>
              <w:rPr>
                <w:rFonts w:ascii="Arial" w:hAnsi="Arial" w:cs="Arial"/>
                <w:color w:val="000000"/>
                <w:szCs w:val="18"/>
              </w:rPr>
            </w:pPr>
            <w:r>
              <w:rPr>
                <w:rFonts w:ascii="Arial" w:hAnsi="Arial" w:cs="Arial"/>
                <w:color w:val="000000"/>
                <w:szCs w:val="18"/>
              </w:rPr>
              <w:t>Revised.</w:t>
            </w:r>
          </w:p>
          <w:p w14:paraId="5592915C" w14:textId="77777777" w:rsidR="00040D56" w:rsidRDefault="00040D56" w:rsidP="002155C7">
            <w:pPr>
              <w:rPr>
                <w:rFonts w:ascii="Arial" w:hAnsi="Arial" w:cs="Arial"/>
                <w:color w:val="000000"/>
                <w:szCs w:val="18"/>
              </w:rPr>
            </w:pPr>
          </w:p>
          <w:p w14:paraId="76A0837C" w14:textId="77777777" w:rsidR="00040D56" w:rsidRDefault="009468D9" w:rsidP="002155C7">
            <w:pPr>
              <w:rPr>
                <w:rFonts w:ascii="Arial" w:hAnsi="Arial" w:cs="Arial"/>
                <w:color w:val="000000"/>
                <w:szCs w:val="18"/>
              </w:rPr>
            </w:pPr>
            <w:r>
              <w:rPr>
                <w:rFonts w:ascii="Arial" w:hAnsi="Arial" w:cs="Arial"/>
                <w:color w:val="000000"/>
                <w:szCs w:val="18"/>
              </w:rPr>
              <w:t xml:space="preserve">Added a sentence to clarify that the AP shall set the padding duration of the </w:t>
            </w:r>
            <w:r w:rsidR="00FD35C6">
              <w:rPr>
                <w:rFonts w:ascii="Arial" w:hAnsi="Arial" w:cs="Arial"/>
                <w:color w:val="000000"/>
                <w:szCs w:val="18"/>
              </w:rPr>
              <w:t>Padding field of the initial control frame to be greater than or equal to the duration in the EMLSR Padding Delay.</w:t>
            </w:r>
          </w:p>
          <w:p w14:paraId="0415AB7C" w14:textId="77777777" w:rsidR="00FD35C6" w:rsidRDefault="00FD35C6" w:rsidP="002155C7">
            <w:pPr>
              <w:rPr>
                <w:rFonts w:ascii="Arial" w:hAnsi="Arial" w:cs="Arial"/>
                <w:color w:val="000000"/>
                <w:szCs w:val="18"/>
              </w:rPr>
            </w:pPr>
          </w:p>
          <w:p w14:paraId="2FC981CD" w14:textId="0B510052" w:rsidR="00FD35C6" w:rsidRPr="0070527E" w:rsidRDefault="00FD35C6" w:rsidP="00FD35C6">
            <w:pPr>
              <w:rPr>
                <w:rFonts w:ascii="Arial-BoldMT" w:hAnsi="Arial-BoldMT" w:hint="eastAsia"/>
                <w:color w:val="000000"/>
                <w:szCs w:val="18"/>
              </w:rPr>
            </w:pPr>
            <w:proofErr w:type="spellStart"/>
            <w:r w:rsidRPr="0070527E">
              <w:rPr>
                <w:rFonts w:ascii="Arial-BoldMT" w:hAnsi="Arial-BoldMT"/>
                <w:color w:val="000000"/>
                <w:szCs w:val="18"/>
              </w:rPr>
              <w:t>TGbe</w:t>
            </w:r>
            <w:proofErr w:type="spellEnd"/>
            <w:r w:rsidRPr="0070527E">
              <w:rPr>
                <w:rFonts w:ascii="Arial-BoldMT" w:hAnsi="Arial-BoldMT"/>
                <w:color w:val="000000"/>
                <w:szCs w:val="18"/>
              </w:rPr>
              <w:t xml:space="preserve"> editor to make the changes with the CID tag (#1</w:t>
            </w:r>
            <w:r>
              <w:rPr>
                <w:rFonts w:ascii="Arial-BoldMT" w:hAnsi="Arial-BoldMT"/>
                <w:color w:val="000000"/>
                <w:szCs w:val="18"/>
              </w:rPr>
              <w:t>3418</w:t>
            </w:r>
            <w:r w:rsidRPr="0070527E">
              <w:rPr>
                <w:rFonts w:ascii="Arial-BoldMT" w:hAnsi="Arial-BoldMT"/>
                <w:color w:val="000000"/>
                <w:szCs w:val="18"/>
              </w:rPr>
              <w:t xml:space="preserve">) in </w:t>
            </w:r>
            <w:sdt>
              <w:sdtPr>
                <w:rPr>
                  <w:rFonts w:ascii="Arial-BoldMT" w:hAnsi="Arial-BoldMT"/>
                  <w:color w:val="000000"/>
                  <w:szCs w:val="18"/>
                </w:rPr>
                <w:alias w:val="Title"/>
                <w:tag w:val=""/>
                <w:id w:val="1665655191"/>
                <w:placeholder>
                  <w:docPart w:val="49229B520F334A46A09DE39CB78DF64E"/>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BoldMT" w:hAnsi="Arial-BoldMT"/>
                    <w:color w:val="000000"/>
                    <w:szCs w:val="18"/>
                  </w:rPr>
                  <w:t>doc.: IEEE 802.11-22/1204r0</w:t>
                </w:r>
              </w:sdtContent>
            </w:sdt>
          </w:p>
          <w:p w14:paraId="60855323" w14:textId="2B30B418" w:rsidR="00FD35C6" w:rsidRPr="0070527E" w:rsidRDefault="007C107E" w:rsidP="00FD35C6">
            <w:pPr>
              <w:rPr>
                <w:rFonts w:ascii="Arial-BoldMT" w:hAnsi="Arial-BoldMT" w:hint="eastAsia"/>
                <w:color w:val="000000"/>
                <w:szCs w:val="18"/>
              </w:rPr>
            </w:pPr>
            <w:sdt>
              <w:sdtPr>
                <w:rPr>
                  <w:rFonts w:ascii="Arial-BoldMT" w:hAnsi="Arial-BoldMT"/>
                  <w:color w:val="000000"/>
                  <w:szCs w:val="18"/>
                </w:rPr>
                <w:alias w:val="Comments"/>
                <w:tag w:val=""/>
                <w:id w:val="-949627898"/>
                <w:placeholder>
                  <w:docPart w:val="DF3AF553BFE744FBA0447BBDF020F82F"/>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B7D54">
                  <w:rPr>
                    <w:rFonts w:ascii="Arial-BoldMT" w:hAnsi="Arial-BoldMT"/>
                    <w:color w:val="000000"/>
                    <w:szCs w:val="18"/>
                  </w:rPr>
                  <w:t>[https://mentor.ieee.org/802.11/dcn/22/11-22-1204-00-00be-lb266-cr-cl35-emlsr-part2.docx]</w:t>
                </w:r>
              </w:sdtContent>
            </w:sdt>
          </w:p>
          <w:p w14:paraId="1DE74069" w14:textId="06E11600" w:rsidR="00FD35C6" w:rsidRPr="006336B0" w:rsidRDefault="00FD35C6" w:rsidP="002155C7">
            <w:pPr>
              <w:rPr>
                <w:rFonts w:ascii="Arial" w:hAnsi="Arial" w:cs="Arial"/>
                <w:color w:val="000000"/>
                <w:szCs w:val="18"/>
              </w:rPr>
            </w:pPr>
          </w:p>
        </w:tc>
      </w:tr>
      <w:tr w:rsidR="00B43CD1" w:rsidRPr="006336B0" w14:paraId="6FC9A694" w14:textId="77777777" w:rsidTr="00973E2A">
        <w:tc>
          <w:tcPr>
            <w:tcW w:w="750" w:type="dxa"/>
          </w:tcPr>
          <w:p w14:paraId="22C12D0E" w14:textId="4E4DA984" w:rsidR="00B43CD1" w:rsidRPr="00B43CD1" w:rsidRDefault="00B43CD1" w:rsidP="00B43CD1">
            <w:pPr>
              <w:rPr>
                <w:rFonts w:ascii="Arial" w:hAnsi="Arial" w:cs="Arial"/>
                <w:szCs w:val="18"/>
              </w:rPr>
            </w:pPr>
            <w:r w:rsidRPr="00B43CD1">
              <w:rPr>
                <w:rFonts w:ascii="Arial" w:hAnsi="Arial" w:cs="Arial"/>
                <w:szCs w:val="18"/>
              </w:rPr>
              <w:t>12451</w:t>
            </w:r>
          </w:p>
        </w:tc>
        <w:tc>
          <w:tcPr>
            <w:tcW w:w="1135" w:type="dxa"/>
          </w:tcPr>
          <w:p w14:paraId="67EA3A17" w14:textId="146D1422" w:rsidR="00B43CD1" w:rsidRPr="00B43CD1" w:rsidRDefault="00B43CD1" w:rsidP="00B43CD1">
            <w:pPr>
              <w:rPr>
                <w:rFonts w:ascii="Arial" w:hAnsi="Arial" w:cs="Arial"/>
                <w:szCs w:val="18"/>
              </w:rPr>
            </w:pPr>
            <w:r w:rsidRPr="00B43CD1">
              <w:rPr>
                <w:rFonts w:ascii="Arial" w:hAnsi="Arial" w:cs="Arial"/>
                <w:szCs w:val="18"/>
              </w:rPr>
              <w:t>Ryuichi Hirata</w:t>
            </w:r>
          </w:p>
        </w:tc>
        <w:tc>
          <w:tcPr>
            <w:tcW w:w="810" w:type="dxa"/>
          </w:tcPr>
          <w:p w14:paraId="1FC3738D" w14:textId="66D50CAE" w:rsidR="00B43CD1" w:rsidRPr="00B43CD1" w:rsidRDefault="00B43CD1" w:rsidP="00B43CD1">
            <w:pPr>
              <w:rPr>
                <w:rFonts w:ascii="Arial" w:hAnsi="Arial" w:cs="Arial"/>
                <w:szCs w:val="18"/>
              </w:rPr>
            </w:pPr>
            <w:r w:rsidRPr="00B43CD1">
              <w:rPr>
                <w:rFonts w:ascii="Arial" w:hAnsi="Arial" w:cs="Arial"/>
                <w:szCs w:val="18"/>
              </w:rPr>
              <w:t>35.3.17</w:t>
            </w:r>
          </w:p>
        </w:tc>
        <w:tc>
          <w:tcPr>
            <w:tcW w:w="720" w:type="dxa"/>
          </w:tcPr>
          <w:p w14:paraId="2834B0FB" w14:textId="16544BFA" w:rsidR="00B43CD1" w:rsidRPr="00B43CD1" w:rsidRDefault="00B43CD1" w:rsidP="00B43CD1">
            <w:pPr>
              <w:rPr>
                <w:rFonts w:ascii="Arial" w:hAnsi="Arial" w:cs="Arial"/>
                <w:szCs w:val="18"/>
              </w:rPr>
            </w:pPr>
            <w:r w:rsidRPr="00B43CD1">
              <w:rPr>
                <w:rFonts w:ascii="Arial" w:hAnsi="Arial" w:cs="Arial"/>
                <w:szCs w:val="18"/>
              </w:rPr>
              <w:t>463.31</w:t>
            </w:r>
          </w:p>
        </w:tc>
        <w:tc>
          <w:tcPr>
            <w:tcW w:w="2197" w:type="dxa"/>
          </w:tcPr>
          <w:p w14:paraId="08764EF9" w14:textId="3AF3645A" w:rsidR="00B43CD1" w:rsidRPr="00B43CD1" w:rsidRDefault="00B43CD1" w:rsidP="00B43CD1">
            <w:pPr>
              <w:rPr>
                <w:rFonts w:ascii="Arial" w:hAnsi="Arial" w:cs="Arial"/>
                <w:szCs w:val="18"/>
              </w:rPr>
            </w:pPr>
            <w:r w:rsidRPr="00B43CD1">
              <w:rPr>
                <w:rFonts w:ascii="Arial" w:hAnsi="Arial" w:cs="Arial"/>
                <w:szCs w:val="18"/>
              </w:rPr>
              <w:t>Required time for non-AP MLD in listening operation to be able to transmit or receive frames on the link depends on operating channels of each EMLSR links, etc. Therefore, the non-AP STA may not be capable of receiving a PPDU that is sent using more than one spatial stream within the specified time, if the non-AP MLD indicates only minimum padding duration in common info field.</w:t>
            </w:r>
          </w:p>
        </w:tc>
        <w:tc>
          <w:tcPr>
            <w:tcW w:w="2160" w:type="dxa"/>
          </w:tcPr>
          <w:p w14:paraId="3DC06C5E" w14:textId="265DA2D2" w:rsidR="00B43CD1" w:rsidRPr="00B43CD1" w:rsidRDefault="00B43CD1" w:rsidP="00B43CD1">
            <w:pPr>
              <w:rPr>
                <w:rFonts w:ascii="Arial" w:hAnsi="Arial" w:cs="Arial"/>
                <w:szCs w:val="18"/>
              </w:rPr>
            </w:pPr>
            <w:r w:rsidRPr="00B43CD1">
              <w:rPr>
                <w:rFonts w:ascii="Arial" w:hAnsi="Arial" w:cs="Arial"/>
                <w:szCs w:val="18"/>
              </w:rPr>
              <w:t>Add indication of EMLSR delay for each link pairs.</w:t>
            </w:r>
          </w:p>
        </w:tc>
        <w:tc>
          <w:tcPr>
            <w:tcW w:w="2432" w:type="dxa"/>
          </w:tcPr>
          <w:p w14:paraId="6E49BFDC" w14:textId="77777777" w:rsidR="00B43CD1" w:rsidRDefault="00B43CD1" w:rsidP="00B43CD1">
            <w:pPr>
              <w:rPr>
                <w:rFonts w:ascii="Arial" w:hAnsi="Arial" w:cs="Arial"/>
                <w:color w:val="000000"/>
                <w:szCs w:val="18"/>
              </w:rPr>
            </w:pPr>
            <w:r>
              <w:rPr>
                <w:rFonts w:ascii="Arial" w:hAnsi="Arial" w:cs="Arial"/>
                <w:color w:val="000000"/>
                <w:szCs w:val="18"/>
              </w:rPr>
              <w:t>Rejected.</w:t>
            </w:r>
          </w:p>
          <w:p w14:paraId="53FE004E" w14:textId="77777777" w:rsidR="00B43CD1" w:rsidRDefault="00B43CD1" w:rsidP="00B43CD1">
            <w:pPr>
              <w:rPr>
                <w:rFonts w:ascii="Arial" w:hAnsi="Arial" w:cs="Arial"/>
                <w:color w:val="000000"/>
                <w:szCs w:val="18"/>
              </w:rPr>
            </w:pPr>
          </w:p>
          <w:p w14:paraId="2C310641" w14:textId="7E819823" w:rsidR="00B43CD1" w:rsidRPr="006336B0" w:rsidRDefault="005229FD" w:rsidP="00B43CD1">
            <w:pPr>
              <w:rPr>
                <w:rFonts w:ascii="Arial" w:hAnsi="Arial" w:cs="Arial"/>
                <w:color w:val="000000"/>
                <w:szCs w:val="18"/>
              </w:rPr>
            </w:pPr>
            <w:r>
              <w:rPr>
                <w:rFonts w:ascii="Arial" w:hAnsi="Arial" w:cs="Arial"/>
                <w:color w:val="000000"/>
                <w:szCs w:val="18"/>
              </w:rPr>
              <w:t xml:space="preserve">The minimum padding duration indicates </w:t>
            </w:r>
            <w:r w:rsidR="0076216B">
              <w:rPr>
                <w:rFonts w:ascii="Arial" w:hAnsi="Arial" w:cs="Arial"/>
                <w:color w:val="000000"/>
                <w:szCs w:val="18"/>
              </w:rPr>
              <w:t>the</w:t>
            </w:r>
            <w:r w:rsidR="00744003">
              <w:rPr>
                <w:rFonts w:ascii="Arial" w:hAnsi="Arial" w:cs="Arial"/>
                <w:color w:val="000000"/>
                <w:szCs w:val="18"/>
              </w:rPr>
              <w:t xml:space="preserve"> minimum</w:t>
            </w:r>
            <w:r w:rsidR="0076216B">
              <w:rPr>
                <w:rFonts w:ascii="Arial" w:hAnsi="Arial" w:cs="Arial"/>
                <w:color w:val="000000"/>
                <w:szCs w:val="18"/>
              </w:rPr>
              <w:t xml:space="preserve"> time a non-AP MLD needs</w:t>
            </w:r>
            <w:r w:rsidR="00744003">
              <w:rPr>
                <w:rFonts w:ascii="Arial" w:hAnsi="Arial" w:cs="Arial"/>
                <w:color w:val="000000"/>
                <w:szCs w:val="18"/>
              </w:rPr>
              <w:t xml:space="preserve"> in the Padding field of the initial control frame</w:t>
            </w:r>
            <w:r w:rsidR="0076216B">
              <w:rPr>
                <w:rFonts w:ascii="Arial" w:hAnsi="Arial" w:cs="Arial"/>
                <w:color w:val="000000"/>
                <w:szCs w:val="18"/>
              </w:rPr>
              <w:t xml:space="preserve"> to switch from the listening operation to </w:t>
            </w:r>
            <w:r w:rsidR="003068BF">
              <w:rPr>
                <w:rFonts w:ascii="Arial" w:hAnsi="Arial" w:cs="Arial"/>
                <w:color w:val="000000"/>
                <w:szCs w:val="18"/>
              </w:rPr>
              <w:t xml:space="preserve">transmit/receive operation. </w:t>
            </w:r>
            <w:r w:rsidR="00E129C8">
              <w:rPr>
                <w:rFonts w:ascii="Arial" w:hAnsi="Arial" w:cs="Arial"/>
                <w:color w:val="000000"/>
                <w:szCs w:val="18"/>
              </w:rPr>
              <w:t>A non-AP MLD can choose a value that works for the EMLSR operation</w:t>
            </w:r>
            <w:r w:rsidR="00315AAF">
              <w:rPr>
                <w:rFonts w:ascii="Arial" w:hAnsi="Arial" w:cs="Arial"/>
                <w:color w:val="000000"/>
                <w:szCs w:val="18"/>
              </w:rPr>
              <w:t xml:space="preserve"> across the EMLSR links</w:t>
            </w:r>
            <w:r w:rsidR="00E129C8">
              <w:rPr>
                <w:rFonts w:ascii="Arial" w:hAnsi="Arial" w:cs="Arial"/>
                <w:color w:val="000000"/>
                <w:szCs w:val="18"/>
              </w:rPr>
              <w:t>.</w:t>
            </w:r>
          </w:p>
        </w:tc>
      </w:tr>
      <w:tr w:rsidR="00DA2F25" w:rsidRPr="006336B0" w14:paraId="017B7C03" w14:textId="77777777" w:rsidTr="00973E2A">
        <w:tc>
          <w:tcPr>
            <w:tcW w:w="750" w:type="dxa"/>
          </w:tcPr>
          <w:p w14:paraId="26087A19" w14:textId="2C0628D4" w:rsidR="00DA2F25" w:rsidRPr="00DA2F25" w:rsidRDefault="00DA2F25" w:rsidP="00DA2F25">
            <w:pPr>
              <w:rPr>
                <w:rFonts w:ascii="Arial" w:hAnsi="Arial" w:cs="Arial"/>
                <w:szCs w:val="18"/>
              </w:rPr>
            </w:pPr>
            <w:r w:rsidRPr="00DA2F25">
              <w:rPr>
                <w:rFonts w:ascii="Arial" w:hAnsi="Arial" w:cs="Arial"/>
                <w:szCs w:val="18"/>
              </w:rPr>
              <w:t>11458</w:t>
            </w:r>
          </w:p>
        </w:tc>
        <w:tc>
          <w:tcPr>
            <w:tcW w:w="1135" w:type="dxa"/>
          </w:tcPr>
          <w:p w14:paraId="2E40CE26" w14:textId="035922AA" w:rsidR="00DA2F25" w:rsidRPr="00DA2F25" w:rsidRDefault="00DA2F25" w:rsidP="00DA2F25">
            <w:pPr>
              <w:rPr>
                <w:rFonts w:ascii="Arial" w:hAnsi="Arial" w:cs="Arial"/>
                <w:szCs w:val="18"/>
              </w:rPr>
            </w:pPr>
            <w:r w:rsidRPr="00DA2F25">
              <w:rPr>
                <w:rFonts w:ascii="Arial" w:hAnsi="Arial" w:cs="Arial"/>
                <w:szCs w:val="18"/>
              </w:rPr>
              <w:t>Gaurang Naik</w:t>
            </w:r>
          </w:p>
        </w:tc>
        <w:tc>
          <w:tcPr>
            <w:tcW w:w="810" w:type="dxa"/>
          </w:tcPr>
          <w:p w14:paraId="07316312" w14:textId="6647E8D9" w:rsidR="00DA2F25" w:rsidRPr="00DA2F25" w:rsidRDefault="00DA2F25" w:rsidP="00DA2F25">
            <w:pPr>
              <w:rPr>
                <w:rFonts w:ascii="Arial" w:hAnsi="Arial" w:cs="Arial"/>
                <w:szCs w:val="18"/>
              </w:rPr>
            </w:pPr>
            <w:r w:rsidRPr="00DA2F25">
              <w:rPr>
                <w:rFonts w:ascii="Arial" w:hAnsi="Arial" w:cs="Arial"/>
                <w:szCs w:val="18"/>
              </w:rPr>
              <w:t>35.3.17</w:t>
            </w:r>
          </w:p>
        </w:tc>
        <w:tc>
          <w:tcPr>
            <w:tcW w:w="720" w:type="dxa"/>
          </w:tcPr>
          <w:p w14:paraId="0CB26629" w14:textId="6FBCBF78" w:rsidR="00DA2F25" w:rsidRPr="00DA2F25" w:rsidRDefault="00DA2F25" w:rsidP="00DA2F25">
            <w:pPr>
              <w:rPr>
                <w:rFonts w:ascii="Arial" w:hAnsi="Arial" w:cs="Arial"/>
                <w:szCs w:val="18"/>
              </w:rPr>
            </w:pPr>
            <w:r w:rsidRPr="00DA2F25">
              <w:rPr>
                <w:rFonts w:ascii="Arial" w:hAnsi="Arial" w:cs="Arial"/>
                <w:szCs w:val="18"/>
              </w:rPr>
              <w:t>463.33</w:t>
            </w:r>
          </w:p>
        </w:tc>
        <w:tc>
          <w:tcPr>
            <w:tcW w:w="2197" w:type="dxa"/>
          </w:tcPr>
          <w:p w14:paraId="3305E459" w14:textId="370A5B5A" w:rsidR="00DA2F25" w:rsidRPr="00DA2F25" w:rsidRDefault="00DA2F25" w:rsidP="00DA2F25">
            <w:pPr>
              <w:rPr>
                <w:rFonts w:ascii="Arial" w:hAnsi="Arial" w:cs="Arial"/>
                <w:szCs w:val="18"/>
              </w:rPr>
            </w:pPr>
            <w:r w:rsidRPr="00DA2F25">
              <w:rPr>
                <w:rFonts w:ascii="Arial" w:hAnsi="Arial" w:cs="Arial"/>
                <w:szCs w:val="18"/>
              </w:rPr>
              <w:t>Specify the frame that carries the Basic Multi-Link element.</w:t>
            </w:r>
          </w:p>
        </w:tc>
        <w:tc>
          <w:tcPr>
            <w:tcW w:w="2160" w:type="dxa"/>
          </w:tcPr>
          <w:p w14:paraId="0415FFAE" w14:textId="235F4FCF" w:rsidR="00DA2F25" w:rsidRPr="00DA2F25" w:rsidRDefault="00DA2F25" w:rsidP="00DA2F25">
            <w:pPr>
              <w:rPr>
                <w:rFonts w:ascii="Arial" w:hAnsi="Arial" w:cs="Arial"/>
                <w:szCs w:val="18"/>
              </w:rPr>
            </w:pPr>
            <w:r w:rsidRPr="00DA2F25">
              <w:rPr>
                <w:rFonts w:ascii="Arial" w:hAnsi="Arial" w:cs="Arial"/>
                <w:szCs w:val="18"/>
              </w:rPr>
              <w:t xml:space="preserve">Revise as follows 'in the Common Info field of the Basic Multi-Link element *carried in (Re)Association </w:t>
            </w:r>
            <w:r w:rsidRPr="00DA2F25">
              <w:rPr>
                <w:rFonts w:ascii="Arial" w:hAnsi="Arial" w:cs="Arial"/>
                <w:szCs w:val="18"/>
              </w:rPr>
              <w:lastRenderedPageBreak/>
              <w:t>Request frames it transmits*.'</w:t>
            </w:r>
          </w:p>
        </w:tc>
        <w:tc>
          <w:tcPr>
            <w:tcW w:w="2432" w:type="dxa"/>
          </w:tcPr>
          <w:p w14:paraId="4194BECF" w14:textId="77777777" w:rsidR="00DA2F25" w:rsidRDefault="005D74D8" w:rsidP="00DA2F25">
            <w:pPr>
              <w:rPr>
                <w:rFonts w:ascii="Arial" w:hAnsi="Arial" w:cs="Arial"/>
                <w:color w:val="000000"/>
                <w:szCs w:val="18"/>
              </w:rPr>
            </w:pPr>
            <w:r>
              <w:rPr>
                <w:rFonts w:ascii="Arial" w:hAnsi="Arial" w:cs="Arial"/>
                <w:color w:val="000000"/>
                <w:szCs w:val="18"/>
              </w:rPr>
              <w:lastRenderedPageBreak/>
              <w:t>Revised.</w:t>
            </w:r>
          </w:p>
          <w:p w14:paraId="0BB4B2FE" w14:textId="77777777" w:rsidR="005D74D8" w:rsidRDefault="005D74D8" w:rsidP="00DA2F25">
            <w:pPr>
              <w:rPr>
                <w:rFonts w:ascii="Arial" w:hAnsi="Arial" w:cs="Arial"/>
                <w:color w:val="000000"/>
                <w:szCs w:val="18"/>
              </w:rPr>
            </w:pPr>
          </w:p>
          <w:p w14:paraId="336EEE69" w14:textId="77777777" w:rsidR="005D74D8" w:rsidRDefault="005D74D8" w:rsidP="00DA2F25">
            <w:pPr>
              <w:rPr>
                <w:rFonts w:ascii="Arial" w:hAnsi="Arial" w:cs="Arial"/>
                <w:color w:val="000000"/>
                <w:szCs w:val="18"/>
              </w:rPr>
            </w:pPr>
            <w:r>
              <w:rPr>
                <w:rFonts w:ascii="Arial" w:hAnsi="Arial" w:cs="Arial"/>
                <w:color w:val="000000"/>
                <w:szCs w:val="18"/>
              </w:rPr>
              <w:t>Added the following “</w:t>
            </w:r>
            <w:r w:rsidRPr="005D74D8">
              <w:rPr>
                <w:rFonts w:ascii="Arial" w:hAnsi="Arial" w:cs="Arial"/>
                <w:color w:val="000000"/>
                <w:szCs w:val="18"/>
              </w:rPr>
              <w:t xml:space="preserve">carried in a </w:t>
            </w:r>
            <w:proofErr w:type="gramStart"/>
            <w:r w:rsidRPr="005D74D8">
              <w:rPr>
                <w:rFonts w:ascii="Arial" w:hAnsi="Arial" w:cs="Arial"/>
                <w:color w:val="000000"/>
                <w:szCs w:val="18"/>
              </w:rPr>
              <w:t>Management</w:t>
            </w:r>
            <w:proofErr w:type="gramEnd"/>
            <w:r w:rsidRPr="005D74D8">
              <w:rPr>
                <w:rFonts w:ascii="Arial" w:hAnsi="Arial" w:cs="Arial"/>
                <w:color w:val="000000"/>
                <w:szCs w:val="18"/>
              </w:rPr>
              <w:t xml:space="preserve"> frame it transmits</w:t>
            </w:r>
            <w:r>
              <w:rPr>
                <w:rFonts w:ascii="Arial" w:hAnsi="Arial" w:cs="Arial"/>
                <w:color w:val="000000"/>
                <w:szCs w:val="18"/>
              </w:rPr>
              <w:t>.”</w:t>
            </w:r>
          </w:p>
          <w:p w14:paraId="0D2E0C76" w14:textId="77777777" w:rsidR="0089644F" w:rsidRDefault="0089644F" w:rsidP="00DA2F25">
            <w:pPr>
              <w:rPr>
                <w:rFonts w:ascii="Arial" w:hAnsi="Arial" w:cs="Arial"/>
                <w:color w:val="000000"/>
                <w:szCs w:val="18"/>
              </w:rPr>
            </w:pPr>
          </w:p>
          <w:p w14:paraId="13CEFD20" w14:textId="310295CA" w:rsidR="0089644F" w:rsidRPr="0070527E" w:rsidRDefault="0089644F" w:rsidP="0089644F">
            <w:pPr>
              <w:rPr>
                <w:rFonts w:ascii="Arial-BoldMT" w:hAnsi="Arial-BoldMT" w:hint="eastAsia"/>
                <w:color w:val="000000"/>
                <w:szCs w:val="18"/>
              </w:rPr>
            </w:pPr>
            <w:proofErr w:type="spellStart"/>
            <w:r w:rsidRPr="0070527E">
              <w:rPr>
                <w:rFonts w:ascii="Arial-BoldMT" w:hAnsi="Arial-BoldMT"/>
                <w:color w:val="000000"/>
                <w:szCs w:val="18"/>
              </w:rPr>
              <w:t>TGbe</w:t>
            </w:r>
            <w:proofErr w:type="spellEnd"/>
            <w:r w:rsidRPr="0070527E">
              <w:rPr>
                <w:rFonts w:ascii="Arial-BoldMT" w:hAnsi="Arial-BoldMT"/>
                <w:color w:val="000000"/>
                <w:szCs w:val="18"/>
              </w:rPr>
              <w:t xml:space="preserve"> editor to make the changes with the CID tag (#1</w:t>
            </w:r>
            <w:r w:rsidR="00127608">
              <w:rPr>
                <w:rFonts w:ascii="Arial-BoldMT" w:hAnsi="Arial-BoldMT"/>
                <w:color w:val="000000"/>
                <w:szCs w:val="18"/>
              </w:rPr>
              <w:t>1458</w:t>
            </w:r>
            <w:r w:rsidRPr="0070527E">
              <w:rPr>
                <w:rFonts w:ascii="Arial-BoldMT" w:hAnsi="Arial-BoldMT"/>
                <w:color w:val="000000"/>
                <w:szCs w:val="18"/>
              </w:rPr>
              <w:t xml:space="preserve">) in </w:t>
            </w:r>
            <w:sdt>
              <w:sdtPr>
                <w:rPr>
                  <w:rFonts w:ascii="Arial-BoldMT" w:hAnsi="Arial-BoldMT"/>
                  <w:color w:val="000000"/>
                  <w:szCs w:val="18"/>
                </w:rPr>
                <w:alias w:val="Title"/>
                <w:tag w:val=""/>
                <w:id w:val="1967230371"/>
                <w:placeholder>
                  <w:docPart w:val="14BF7369DED04A019F91B079F4DD51B4"/>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BoldMT" w:hAnsi="Arial-BoldMT"/>
                    <w:color w:val="000000"/>
                    <w:szCs w:val="18"/>
                  </w:rPr>
                  <w:t>doc.: IEEE 802.11-22/1204r0</w:t>
                </w:r>
              </w:sdtContent>
            </w:sdt>
          </w:p>
          <w:p w14:paraId="05615160" w14:textId="254077CE" w:rsidR="0089644F" w:rsidRPr="006336B0" w:rsidRDefault="007C107E" w:rsidP="0089644F">
            <w:pPr>
              <w:rPr>
                <w:rFonts w:ascii="Arial" w:hAnsi="Arial" w:cs="Arial"/>
                <w:color w:val="000000"/>
                <w:szCs w:val="18"/>
              </w:rPr>
            </w:pPr>
            <w:sdt>
              <w:sdtPr>
                <w:rPr>
                  <w:rFonts w:ascii="Arial-BoldMT" w:hAnsi="Arial-BoldMT"/>
                  <w:color w:val="000000"/>
                  <w:szCs w:val="18"/>
                </w:rPr>
                <w:alias w:val="Comments"/>
                <w:tag w:val=""/>
                <w:id w:val="224349913"/>
                <w:placeholder>
                  <w:docPart w:val="4D5F1DFCA5A64632AE6FAD9EC99E7AE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B7D54">
                  <w:rPr>
                    <w:rFonts w:ascii="Arial-BoldMT" w:hAnsi="Arial-BoldMT"/>
                    <w:color w:val="000000"/>
                    <w:szCs w:val="18"/>
                  </w:rPr>
                  <w:t>[https://mentor.ieee.org/802.11/dcn/22/11-22-1204-00-00be-lb266-cr-cl35-emlsr-part2.docx]</w:t>
                </w:r>
              </w:sdtContent>
            </w:sdt>
          </w:p>
        </w:tc>
      </w:tr>
      <w:tr w:rsidR="00111143" w:rsidRPr="006336B0" w14:paraId="3A380BA1" w14:textId="77777777" w:rsidTr="00973E2A">
        <w:tc>
          <w:tcPr>
            <w:tcW w:w="750" w:type="dxa"/>
          </w:tcPr>
          <w:p w14:paraId="08BF559A" w14:textId="4CAA4E8B" w:rsidR="00111143" w:rsidRPr="00DA2F25" w:rsidRDefault="00111143" w:rsidP="00111143">
            <w:pPr>
              <w:rPr>
                <w:rFonts w:ascii="Arial" w:hAnsi="Arial" w:cs="Arial"/>
                <w:szCs w:val="18"/>
              </w:rPr>
            </w:pPr>
            <w:r w:rsidRPr="00272D66">
              <w:rPr>
                <w:rFonts w:ascii="Arial" w:hAnsi="Arial" w:cs="Arial"/>
                <w:szCs w:val="18"/>
              </w:rPr>
              <w:lastRenderedPageBreak/>
              <w:t>13812</w:t>
            </w:r>
          </w:p>
        </w:tc>
        <w:tc>
          <w:tcPr>
            <w:tcW w:w="1135" w:type="dxa"/>
          </w:tcPr>
          <w:p w14:paraId="2F43B097" w14:textId="3C93FDD1" w:rsidR="00111143" w:rsidRPr="00DA2F25" w:rsidRDefault="00111143" w:rsidP="00111143">
            <w:pPr>
              <w:rPr>
                <w:rFonts w:ascii="Arial" w:hAnsi="Arial" w:cs="Arial"/>
                <w:szCs w:val="18"/>
              </w:rPr>
            </w:pPr>
            <w:r w:rsidRPr="00272D66">
              <w:rPr>
                <w:rFonts w:ascii="Arial" w:hAnsi="Arial" w:cs="Arial"/>
                <w:szCs w:val="18"/>
              </w:rPr>
              <w:t>Yuchen Guo</w:t>
            </w:r>
          </w:p>
        </w:tc>
        <w:tc>
          <w:tcPr>
            <w:tcW w:w="810" w:type="dxa"/>
          </w:tcPr>
          <w:p w14:paraId="52DA5ACF" w14:textId="147D142B" w:rsidR="00111143" w:rsidRPr="00DA2F25" w:rsidRDefault="00111143" w:rsidP="00111143">
            <w:pPr>
              <w:rPr>
                <w:rFonts w:ascii="Arial" w:hAnsi="Arial" w:cs="Arial"/>
                <w:szCs w:val="18"/>
              </w:rPr>
            </w:pPr>
            <w:r w:rsidRPr="00272D66">
              <w:rPr>
                <w:rFonts w:ascii="Arial" w:hAnsi="Arial" w:cs="Arial"/>
                <w:szCs w:val="18"/>
              </w:rPr>
              <w:t>35.3.17</w:t>
            </w:r>
          </w:p>
        </w:tc>
        <w:tc>
          <w:tcPr>
            <w:tcW w:w="720" w:type="dxa"/>
          </w:tcPr>
          <w:p w14:paraId="1DDA9BC1" w14:textId="1D7B75E9" w:rsidR="00111143" w:rsidRPr="00DA2F25" w:rsidRDefault="00111143" w:rsidP="00111143">
            <w:pPr>
              <w:rPr>
                <w:rFonts w:ascii="Arial" w:hAnsi="Arial" w:cs="Arial"/>
                <w:szCs w:val="18"/>
              </w:rPr>
            </w:pPr>
            <w:r w:rsidRPr="00272D66">
              <w:rPr>
                <w:rFonts w:ascii="Arial" w:hAnsi="Arial" w:cs="Arial"/>
                <w:szCs w:val="18"/>
              </w:rPr>
              <w:t>463.37</w:t>
            </w:r>
          </w:p>
        </w:tc>
        <w:tc>
          <w:tcPr>
            <w:tcW w:w="2197" w:type="dxa"/>
          </w:tcPr>
          <w:p w14:paraId="66960BCF" w14:textId="24673FA4" w:rsidR="00111143" w:rsidRPr="00DA2F25" w:rsidRDefault="00111143" w:rsidP="00111143">
            <w:pPr>
              <w:rPr>
                <w:rFonts w:ascii="Arial" w:hAnsi="Arial" w:cs="Arial"/>
                <w:szCs w:val="18"/>
              </w:rPr>
            </w:pPr>
            <w:r w:rsidRPr="00272D66">
              <w:rPr>
                <w:rFonts w:ascii="Arial" w:hAnsi="Arial" w:cs="Arial"/>
                <w:szCs w:val="18"/>
              </w:rPr>
              <w:t xml:space="preserve">35.5.2.2 is AP's </w:t>
            </w:r>
            <w:proofErr w:type="spellStart"/>
            <w:proofErr w:type="gramStart"/>
            <w:r w:rsidRPr="00272D66">
              <w:rPr>
                <w:rFonts w:ascii="Arial" w:hAnsi="Arial" w:cs="Arial"/>
                <w:szCs w:val="18"/>
              </w:rPr>
              <w:t>behavior</w:t>
            </w:r>
            <w:proofErr w:type="spellEnd"/>
            <w:r w:rsidRPr="00272D66">
              <w:rPr>
                <w:rFonts w:ascii="Arial" w:hAnsi="Arial" w:cs="Arial"/>
                <w:szCs w:val="18"/>
              </w:rPr>
              <w:t>,</w:t>
            </w:r>
            <w:proofErr w:type="gramEnd"/>
            <w:r w:rsidRPr="00272D66">
              <w:rPr>
                <w:rFonts w:ascii="Arial" w:hAnsi="Arial" w:cs="Arial"/>
                <w:szCs w:val="18"/>
              </w:rPr>
              <w:t xml:space="preserve"> however, this sentence is talking about non-AP MLD's </w:t>
            </w:r>
            <w:proofErr w:type="spellStart"/>
            <w:r w:rsidRPr="00272D66">
              <w:rPr>
                <w:rFonts w:ascii="Arial" w:hAnsi="Arial" w:cs="Arial"/>
                <w:szCs w:val="18"/>
              </w:rPr>
              <w:t>behavior</w:t>
            </w:r>
            <w:proofErr w:type="spellEnd"/>
          </w:p>
        </w:tc>
        <w:tc>
          <w:tcPr>
            <w:tcW w:w="2160" w:type="dxa"/>
          </w:tcPr>
          <w:p w14:paraId="254FF618" w14:textId="280141CF" w:rsidR="00111143" w:rsidRPr="00DA2F25" w:rsidRDefault="00111143" w:rsidP="00111143">
            <w:pPr>
              <w:rPr>
                <w:rFonts w:ascii="Arial" w:hAnsi="Arial" w:cs="Arial"/>
                <w:szCs w:val="18"/>
              </w:rPr>
            </w:pPr>
            <w:r w:rsidRPr="00272D66">
              <w:rPr>
                <w:rFonts w:ascii="Arial" w:hAnsi="Arial" w:cs="Arial"/>
                <w:szCs w:val="18"/>
              </w:rPr>
              <w:t xml:space="preserve">change 35.5.2.2 to 35.5.2.3 and the corresponding title of the subclause for </w:t>
            </w:r>
            <w:proofErr w:type="spellStart"/>
            <w:r w:rsidRPr="00272D66">
              <w:rPr>
                <w:rFonts w:ascii="Arial" w:hAnsi="Arial" w:cs="Arial"/>
                <w:szCs w:val="18"/>
              </w:rPr>
              <w:t>referencce</w:t>
            </w:r>
            <w:proofErr w:type="spellEnd"/>
          </w:p>
        </w:tc>
        <w:tc>
          <w:tcPr>
            <w:tcW w:w="2432" w:type="dxa"/>
          </w:tcPr>
          <w:p w14:paraId="534663C3" w14:textId="77777777" w:rsidR="00111143" w:rsidRDefault="00111143" w:rsidP="00111143">
            <w:pPr>
              <w:rPr>
                <w:rFonts w:ascii="Arial" w:hAnsi="Arial" w:cs="Arial"/>
                <w:color w:val="000000"/>
                <w:szCs w:val="18"/>
              </w:rPr>
            </w:pPr>
            <w:r>
              <w:rPr>
                <w:rFonts w:ascii="Arial" w:hAnsi="Arial" w:cs="Arial"/>
                <w:color w:val="000000"/>
                <w:szCs w:val="18"/>
              </w:rPr>
              <w:t>Revised.</w:t>
            </w:r>
          </w:p>
          <w:p w14:paraId="4E6E0735" w14:textId="77777777" w:rsidR="00111143" w:rsidRDefault="00111143" w:rsidP="00111143">
            <w:pPr>
              <w:rPr>
                <w:rFonts w:ascii="Arial" w:hAnsi="Arial" w:cs="Arial"/>
                <w:color w:val="000000"/>
                <w:szCs w:val="18"/>
              </w:rPr>
            </w:pPr>
          </w:p>
          <w:p w14:paraId="6E174E26" w14:textId="77777777" w:rsidR="00111143" w:rsidRDefault="00111143" w:rsidP="00111143">
            <w:pPr>
              <w:rPr>
                <w:rFonts w:ascii="Arial" w:hAnsi="Arial" w:cs="Arial"/>
                <w:color w:val="000000"/>
                <w:szCs w:val="18"/>
              </w:rPr>
            </w:pPr>
            <w:r>
              <w:rPr>
                <w:rFonts w:ascii="Arial" w:hAnsi="Arial" w:cs="Arial"/>
                <w:color w:val="000000"/>
                <w:szCs w:val="18"/>
              </w:rPr>
              <w:t>Agree with the comment.</w:t>
            </w:r>
          </w:p>
          <w:p w14:paraId="0F1DF61A" w14:textId="77777777" w:rsidR="00111143" w:rsidRDefault="00111143" w:rsidP="00111143">
            <w:pPr>
              <w:rPr>
                <w:rFonts w:ascii="Arial" w:hAnsi="Arial" w:cs="Arial"/>
                <w:color w:val="000000"/>
                <w:szCs w:val="18"/>
              </w:rPr>
            </w:pPr>
          </w:p>
          <w:p w14:paraId="0B770550" w14:textId="77777777" w:rsidR="00111143" w:rsidRPr="0070527E" w:rsidRDefault="00111143" w:rsidP="00111143">
            <w:pPr>
              <w:rPr>
                <w:rFonts w:ascii="Arial-BoldMT" w:hAnsi="Arial-BoldMT" w:hint="eastAsia"/>
                <w:color w:val="000000"/>
                <w:szCs w:val="18"/>
              </w:rPr>
            </w:pPr>
            <w:proofErr w:type="spellStart"/>
            <w:r w:rsidRPr="0070527E">
              <w:rPr>
                <w:rFonts w:ascii="Arial-BoldMT" w:hAnsi="Arial-BoldMT"/>
                <w:color w:val="000000"/>
                <w:szCs w:val="18"/>
              </w:rPr>
              <w:t>TGbe</w:t>
            </w:r>
            <w:proofErr w:type="spellEnd"/>
            <w:r w:rsidRPr="0070527E">
              <w:rPr>
                <w:rFonts w:ascii="Arial-BoldMT" w:hAnsi="Arial-BoldMT"/>
                <w:color w:val="000000"/>
                <w:szCs w:val="18"/>
              </w:rPr>
              <w:t xml:space="preserve"> editor to make the changes with the CID tag (#1</w:t>
            </w:r>
            <w:r>
              <w:rPr>
                <w:rFonts w:ascii="Arial-BoldMT" w:hAnsi="Arial-BoldMT"/>
                <w:color w:val="000000"/>
                <w:szCs w:val="18"/>
              </w:rPr>
              <w:t>3812</w:t>
            </w:r>
            <w:r w:rsidRPr="0070527E">
              <w:rPr>
                <w:rFonts w:ascii="Arial-BoldMT" w:hAnsi="Arial-BoldMT"/>
                <w:color w:val="000000"/>
                <w:szCs w:val="18"/>
              </w:rPr>
              <w:t xml:space="preserve">) in </w:t>
            </w:r>
            <w:sdt>
              <w:sdtPr>
                <w:rPr>
                  <w:rFonts w:ascii="Arial-BoldMT" w:hAnsi="Arial-BoldMT"/>
                  <w:color w:val="000000"/>
                  <w:szCs w:val="18"/>
                </w:rPr>
                <w:alias w:val="Title"/>
                <w:tag w:val=""/>
                <w:id w:val="-783960478"/>
                <w:placeholder>
                  <w:docPart w:val="9F0C6C79D01B4F66A36818F2DB17388A"/>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BoldMT" w:hAnsi="Arial-BoldMT"/>
                    <w:color w:val="000000"/>
                    <w:szCs w:val="18"/>
                  </w:rPr>
                  <w:t>doc.: IEEE 802.11-22/1204r0</w:t>
                </w:r>
              </w:sdtContent>
            </w:sdt>
          </w:p>
          <w:p w14:paraId="70137493" w14:textId="77777777" w:rsidR="00111143" w:rsidRDefault="007C107E" w:rsidP="00111143">
            <w:pPr>
              <w:rPr>
                <w:rFonts w:ascii="Arial" w:hAnsi="Arial" w:cs="Arial"/>
                <w:color w:val="000000"/>
                <w:szCs w:val="18"/>
              </w:rPr>
            </w:pPr>
            <w:sdt>
              <w:sdtPr>
                <w:rPr>
                  <w:rFonts w:ascii="Arial-BoldMT" w:hAnsi="Arial-BoldMT"/>
                  <w:color w:val="000000"/>
                  <w:szCs w:val="18"/>
                </w:rPr>
                <w:alias w:val="Comments"/>
                <w:tag w:val=""/>
                <w:id w:val="659436594"/>
                <w:placeholder>
                  <w:docPart w:val="66A8B59562F74A889FD11871B149C92F"/>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111143">
                  <w:rPr>
                    <w:rFonts w:ascii="Arial-BoldMT" w:hAnsi="Arial-BoldMT"/>
                    <w:color w:val="000000"/>
                    <w:szCs w:val="18"/>
                  </w:rPr>
                  <w:t>[https://mentor.ieee.org/802.11/dcn/22/11-22-1204-00-00be-lb266-cr-cl35-emlsr-part2.docx]</w:t>
                </w:r>
              </w:sdtContent>
            </w:sdt>
          </w:p>
          <w:p w14:paraId="07A0ADCB" w14:textId="77777777" w:rsidR="00111143" w:rsidRDefault="00111143" w:rsidP="00111143">
            <w:pPr>
              <w:rPr>
                <w:rFonts w:ascii="Arial" w:hAnsi="Arial" w:cs="Arial"/>
                <w:color w:val="000000"/>
                <w:szCs w:val="18"/>
              </w:rPr>
            </w:pPr>
          </w:p>
        </w:tc>
      </w:tr>
      <w:tr w:rsidR="00CD1E6A" w:rsidRPr="006336B0" w14:paraId="69ED1AEA" w14:textId="77777777" w:rsidTr="00973E2A">
        <w:tc>
          <w:tcPr>
            <w:tcW w:w="750" w:type="dxa"/>
          </w:tcPr>
          <w:p w14:paraId="1E46EEE8" w14:textId="02FAFB80" w:rsidR="00CD1E6A" w:rsidRPr="00CD1E6A" w:rsidRDefault="00CD1E6A" w:rsidP="00CD1E6A">
            <w:pPr>
              <w:rPr>
                <w:rFonts w:ascii="Arial" w:hAnsi="Arial" w:cs="Arial"/>
                <w:szCs w:val="18"/>
              </w:rPr>
            </w:pPr>
            <w:r w:rsidRPr="00CD1E6A">
              <w:rPr>
                <w:rFonts w:ascii="Arial" w:hAnsi="Arial" w:cs="Arial"/>
                <w:szCs w:val="18"/>
              </w:rPr>
              <w:t>14079</w:t>
            </w:r>
          </w:p>
        </w:tc>
        <w:tc>
          <w:tcPr>
            <w:tcW w:w="1135" w:type="dxa"/>
          </w:tcPr>
          <w:p w14:paraId="2247F5ED" w14:textId="718F04C2" w:rsidR="00CD1E6A" w:rsidRPr="00CD1E6A" w:rsidRDefault="00CD1E6A" w:rsidP="00CD1E6A">
            <w:pPr>
              <w:rPr>
                <w:rFonts w:ascii="Arial" w:hAnsi="Arial" w:cs="Arial"/>
                <w:szCs w:val="18"/>
              </w:rPr>
            </w:pPr>
            <w:r w:rsidRPr="00CD1E6A">
              <w:rPr>
                <w:rFonts w:ascii="Arial" w:hAnsi="Arial" w:cs="Arial"/>
                <w:szCs w:val="18"/>
              </w:rPr>
              <w:t>Ming Gan</w:t>
            </w:r>
          </w:p>
        </w:tc>
        <w:tc>
          <w:tcPr>
            <w:tcW w:w="810" w:type="dxa"/>
          </w:tcPr>
          <w:p w14:paraId="3DB24F0D" w14:textId="244882B3" w:rsidR="00CD1E6A" w:rsidRPr="00CD1E6A" w:rsidRDefault="00CD1E6A" w:rsidP="00CD1E6A">
            <w:pPr>
              <w:rPr>
                <w:rFonts w:ascii="Arial" w:hAnsi="Arial" w:cs="Arial"/>
                <w:szCs w:val="18"/>
              </w:rPr>
            </w:pPr>
            <w:r w:rsidRPr="00CD1E6A">
              <w:rPr>
                <w:rFonts w:ascii="Arial" w:hAnsi="Arial" w:cs="Arial"/>
                <w:szCs w:val="18"/>
              </w:rPr>
              <w:t>35.3.17</w:t>
            </w:r>
          </w:p>
        </w:tc>
        <w:tc>
          <w:tcPr>
            <w:tcW w:w="720" w:type="dxa"/>
          </w:tcPr>
          <w:p w14:paraId="7C8F8A46" w14:textId="0CCACD3F" w:rsidR="00CD1E6A" w:rsidRPr="00CD1E6A" w:rsidRDefault="00CD1E6A" w:rsidP="00CD1E6A">
            <w:pPr>
              <w:rPr>
                <w:rFonts w:ascii="Arial" w:hAnsi="Arial" w:cs="Arial"/>
                <w:szCs w:val="18"/>
              </w:rPr>
            </w:pPr>
            <w:r w:rsidRPr="00CD1E6A">
              <w:rPr>
                <w:rFonts w:ascii="Arial" w:hAnsi="Arial" w:cs="Arial"/>
                <w:szCs w:val="18"/>
              </w:rPr>
              <w:t>463.41</w:t>
            </w:r>
          </w:p>
        </w:tc>
        <w:tc>
          <w:tcPr>
            <w:tcW w:w="2197" w:type="dxa"/>
          </w:tcPr>
          <w:p w14:paraId="29B8967E" w14:textId="5B30908C" w:rsidR="00CD1E6A" w:rsidRPr="00CD1E6A" w:rsidRDefault="00CD1E6A" w:rsidP="00CD1E6A">
            <w:pPr>
              <w:rPr>
                <w:rFonts w:ascii="Arial" w:hAnsi="Arial" w:cs="Arial"/>
                <w:szCs w:val="18"/>
              </w:rPr>
            </w:pPr>
            <w:r w:rsidRPr="00CD1E6A">
              <w:rPr>
                <w:rFonts w:ascii="Arial" w:hAnsi="Arial" w:cs="Arial"/>
                <w:szCs w:val="18"/>
              </w:rPr>
              <w:t>Is there any limitation on the # of ss for the response to MU-RTS Trigger frame</w:t>
            </w:r>
          </w:p>
        </w:tc>
        <w:tc>
          <w:tcPr>
            <w:tcW w:w="2160" w:type="dxa"/>
          </w:tcPr>
          <w:p w14:paraId="29722B61" w14:textId="71264092" w:rsidR="00CD1E6A" w:rsidRPr="00CD1E6A" w:rsidRDefault="00CD1E6A" w:rsidP="00CD1E6A">
            <w:pPr>
              <w:rPr>
                <w:rFonts w:ascii="Arial" w:hAnsi="Arial" w:cs="Arial"/>
                <w:szCs w:val="18"/>
              </w:rPr>
            </w:pPr>
            <w:r w:rsidRPr="00CD1E6A">
              <w:rPr>
                <w:rFonts w:ascii="Arial" w:hAnsi="Arial" w:cs="Arial"/>
                <w:szCs w:val="18"/>
              </w:rPr>
              <w:t>add "or MU-RTS Trigger frame"</w:t>
            </w:r>
          </w:p>
        </w:tc>
        <w:tc>
          <w:tcPr>
            <w:tcW w:w="2432" w:type="dxa"/>
          </w:tcPr>
          <w:p w14:paraId="6FA79F80" w14:textId="77777777" w:rsidR="00CD1E6A" w:rsidRDefault="00E77909" w:rsidP="00CD1E6A">
            <w:pPr>
              <w:rPr>
                <w:rFonts w:ascii="Arial" w:hAnsi="Arial" w:cs="Arial"/>
                <w:color w:val="000000"/>
                <w:szCs w:val="18"/>
              </w:rPr>
            </w:pPr>
            <w:r>
              <w:rPr>
                <w:rFonts w:ascii="Arial" w:hAnsi="Arial" w:cs="Arial"/>
                <w:color w:val="000000"/>
                <w:szCs w:val="18"/>
              </w:rPr>
              <w:t>Rejected.</w:t>
            </w:r>
          </w:p>
          <w:p w14:paraId="47E7E0EE" w14:textId="77777777" w:rsidR="00E77909" w:rsidRDefault="00E77909" w:rsidP="00CD1E6A">
            <w:pPr>
              <w:rPr>
                <w:rFonts w:ascii="Arial" w:hAnsi="Arial" w:cs="Arial"/>
                <w:color w:val="000000"/>
                <w:szCs w:val="18"/>
              </w:rPr>
            </w:pPr>
          </w:p>
          <w:p w14:paraId="1BF6E648" w14:textId="7A0F8FFF" w:rsidR="00E77909" w:rsidRDefault="00E77909" w:rsidP="00CD1E6A">
            <w:pPr>
              <w:rPr>
                <w:rFonts w:ascii="Arial" w:hAnsi="Arial" w:cs="Arial"/>
                <w:color w:val="000000"/>
                <w:szCs w:val="18"/>
              </w:rPr>
            </w:pPr>
            <w:r>
              <w:rPr>
                <w:rFonts w:ascii="Arial" w:hAnsi="Arial" w:cs="Arial"/>
                <w:color w:val="000000"/>
                <w:szCs w:val="18"/>
              </w:rPr>
              <w:t>The response to the MU-RTS Trigger</w:t>
            </w:r>
            <w:r w:rsidR="0042742D">
              <w:rPr>
                <w:rFonts w:ascii="Arial" w:hAnsi="Arial" w:cs="Arial"/>
                <w:color w:val="000000"/>
                <w:szCs w:val="18"/>
              </w:rPr>
              <w:t xml:space="preserve"> frame is the CTS frame and it is transmitted in non-HT PPDU format</w:t>
            </w:r>
            <w:r w:rsidR="007A7FD6">
              <w:rPr>
                <w:rFonts w:ascii="Arial" w:hAnsi="Arial" w:cs="Arial"/>
                <w:color w:val="000000"/>
                <w:szCs w:val="18"/>
              </w:rPr>
              <w:t xml:space="preserve">. </w:t>
            </w:r>
            <w:proofErr w:type="gramStart"/>
            <w:r w:rsidR="007A7FD6">
              <w:rPr>
                <w:rFonts w:ascii="Arial" w:hAnsi="Arial" w:cs="Arial"/>
                <w:color w:val="000000"/>
                <w:szCs w:val="18"/>
              </w:rPr>
              <w:t>Therefore</w:t>
            </w:r>
            <w:proofErr w:type="gramEnd"/>
            <w:r w:rsidR="007A7FD6">
              <w:rPr>
                <w:rFonts w:ascii="Arial" w:hAnsi="Arial" w:cs="Arial"/>
                <w:color w:val="000000"/>
                <w:szCs w:val="18"/>
              </w:rPr>
              <w:t xml:space="preserve"> no need to add MU-RTS.</w:t>
            </w:r>
          </w:p>
        </w:tc>
      </w:tr>
      <w:tr w:rsidR="00301E8E" w:rsidRPr="006336B0" w14:paraId="0ED51E62" w14:textId="77777777" w:rsidTr="00973E2A">
        <w:tc>
          <w:tcPr>
            <w:tcW w:w="750" w:type="dxa"/>
          </w:tcPr>
          <w:p w14:paraId="64151DC7" w14:textId="2B79D751" w:rsidR="00301E8E" w:rsidRPr="00301E8E" w:rsidRDefault="00301E8E" w:rsidP="00301E8E">
            <w:pPr>
              <w:rPr>
                <w:rFonts w:ascii="Arial" w:hAnsi="Arial" w:cs="Arial"/>
                <w:szCs w:val="18"/>
              </w:rPr>
            </w:pPr>
            <w:r w:rsidRPr="00301E8E">
              <w:rPr>
                <w:rFonts w:ascii="Arial" w:hAnsi="Arial" w:cs="Arial"/>
                <w:szCs w:val="18"/>
              </w:rPr>
              <w:t>10163</w:t>
            </w:r>
          </w:p>
        </w:tc>
        <w:tc>
          <w:tcPr>
            <w:tcW w:w="1135" w:type="dxa"/>
          </w:tcPr>
          <w:p w14:paraId="19245701" w14:textId="7C46194F" w:rsidR="00301E8E" w:rsidRPr="00301E8E" w:rsidRDefault="00301E8E" w:rsidP="00301E8E">
            <w:pPr>
              <w:rPr>
                <w:rFonts w:ascii="Arial" w:hAnsi="Arial" w:cs="Arial"/>
                <w:szCs w:val="18"/>
              </w:rPr>
            </w:pPr>
            <w:r w:rsidRPr="00301E8E">
              <w:rPr>
                <w:rFonts w:ascii="Arial" w:hAnsi="Arial" w:cs="Arial"/>
                <w:szCs w:val="18"/>
              </w:rPr>
              <w:t xml:space="preserve">Julien </w:t>
            </w:r>
            <w:proofErr w:type="spellStart"/>
            <w:r w:rsidRPr="00301E8E">
              <w:rPr>
                <w:rFonts w:ascii="Arial" w:hAnsi="Arial" w:cs="Arial"/>
                <w:szCs w:val="18"/>
              </w:rPr>
              <w:t>Sevin</w:t>
            </w:r>
            <w:proofErr w:type="spellEnd"/>
          </w:p>
        </w:tc>
        <w:tc>
          <w:tcPr>
            <w:tcW w:w="810" w:type="dxa"/>
          </w:tcPr>
          <w:p w14:paraId="222A7092" w14:textId="2FDFFBB9" w:rsidR="00301E8E" w:rsidRPr="00301E8E" w:rsidRDefault="00301E8E" w:rsidP="00301E8E">
            <w:pPr>
              <w:rPr>
                <w:rFonts w:ascii="Arial" w:hAnsi="Arial" w:cs="Arial"/>
                <w:szCs w:val="18"/>
              </w:rPr>
            </w:pPr>
            <w:r w:rsidRPr="00301E8E">
              <w:rPr>
                <w:rFonts w:ascii="Arial" w:hAnsi="Arial" w:cs="Arial"/>
                <w:szCs w:val="18"/>
              </w:rPr>
              <w:t>35.3.17</w:t>
            </w:r>
          </w:p>
        </w:tc>
        <w:tc>
          <w:tcPr>
            <w:tcW w:w="720" w:type="dxa"/>
          </w:tcPr>
          <w:p w14:paraId="512D5526" w14:textId="3EC8BBAD" w:rsidR="00301E8E" w:rsidRPr="00301E8E" w:rsidRDefault="00301E8E" w:rsidP="00301E8E">
            <w:pPr>
              <w:rPr>
                <w:rFonts w:ascii="Arial" w:hAnsi="Arial" w:cs="Arial"/>
                <w:szCs w:val="18"/>
              </w:rPr>
            </w:pPr>
            <w:r w:rsidRPr="00301E8E">
              <w:rPr>
                <w:rFonts w:ascii="Arial" w:hAnsi="Arial" w:cs="Arial"/>
                <w:szCs w:val="18"/>
              </w:rPr>
              <w:t>463.47</w:t>
            </w:r>
          </w:p>
        </w:tc>
        <w:tc>
          <w:tcPr>
            <w:tcW w:w="2197" w:type="dxa"/>
          </w:tcPr>
          <w:p w14:paraId="532870EA" w14:textId="35D4C306" w:rsidR="00301E8E" w:rsidRPr="00301E8E" w:rsidRDefault="00301E8E" w:rsidP="00301E8E">
            <w:pPr>
              <w:rPr>
                <w:rFonts w:ascii="Arial" w:hAnsi="Arial" w:cs="Arial"/>
                <w:szCs w:val="18"/>
              </w:rPr>
            </w:pPr>
            <w:r w:rsidRPr="00301E8E">
              <w:rPr>
                <w:rFonts w:ascii="Arial" w:hAnsi="Arial" w:cs="Arial"/>
                <w:szCs w:val="18"/>
              </w:rPr>
              <w:t>When a non-AP MLD received on one of its EMLSR link an initial Control frame for which it is not intended, it can't initiate directly (without initial control frame) a sequence frame exchange on its other EMLSR link</w:t>
            </w:r>
          </w:p>
        </w:tc>
        <w:tc>
          <w:tcPr>
            <w:tcW w:w="2160" w:type="dxa"/>
          </w:tcPr>
          <w:p w14:paraId="5180A03E" w14:textId="3E4A9B97" w:rsidR="00301E8E" w:rsidRPr="00301E8E" w:rsidRDefault="00301E8E" w:rsidP="00301E8E">
            <w:pPr>
              <w:rPr>
                <w:rFonts w:ascii="Arial" w:hAnsi="Arial" w:cs="Arial"/>
                <w:szCs w:val="18"/>
              </w:rPr>
            </w:pPr>
            <w:r w:rsidRPr="00301E8E">
              <w:rPr>
                <w:rFonts w:ascii="Arial" w:hAnsi="Arial" w:cs="Arial"/>
                <w:szCs w:val="18"/>
              </w:rPr>
              <w:t>Indicate that a non-AP MLD may initiate a sequence frame exchange on an EMLSR link without receiving initial Control frame if it has already received an initial Control frame on its other EMLSR link not intended to it</w:t>
            </w:r>
          </w:p>
        </w:tc>
        <w:tc>
          <w:tcPr>
            <w:tcW w:w="2432" w:type="dxa"/>
          </w:tcPr>
          <w:p w14:paraId="3FB8B330" w14:textId="77777777" w:rsidR="00301E8E" w:rsidRDefault="00193EC5" w:rsidP="00301E8E">
            <w:pPr>
              <w:rPr>
                <w:rFonts w:ascii="Arial" w:hAnsi="Arial" w:cs="Arial"/>
                <w:color w:val="000000"/>
                <w:szCs w:val="18"/>
              </w:rPr>
            </w:pPr>
            <w:r>
              <w:rPr>
                <w:rFonts w:ascii="Arial" w:hAnsi="Arial" w:cs="Arial"/>
                <w:color w:val="000000"/>
                <w:szCs w:val="18"/>
              </w:rPr>
              <w:t>Rejected.</w:t>
            </w:r>
          </w:p>
          <w:p w14:paraId="5D831013" w14:textId="77777777" w:rsidR="00193EC5" w:rsidRDefault="00193EC5" w:rsidP="00301E8E">
            <w:pPr>
              <w:rPr>
                <w:rFonts w:ascii="Arial" w:hAnsi="Arial" w:cs="Arial"/>
                <w:color w:val="000000"/>
                <w:szCs w:val="18"/>
              </w:rPr>
            </w:pPr>
          </w:p>
          <w:p w14:paraId="21677149" w14:textId="77777777" w:rsidR="00193EC5" w:rsidRDefault="003C0FD0" w:rsidP="00301E8E">
            <w:pPr>
              <w:rPr>
                <w:rFonts w:ascii="Arial" w:hAnsi="Arial" w:cs="Arial"/>
                <w:color w:val="000000"/>
                <w:szCs w:val="18"/>
              </w:rPr>
            </w:pPr>
            <w:r>
              <w:rPr>
                <w:rFonts w:ascii="Arial" w:hAnsi="Arial" w:cs="Arial"/>
                <w:color w:val="000000"/>
                <w:szCs w:val="18"/>
              </w:rPr>
              <w:t xml:space="preserve">The following defines </w:t>
            </w:r>
            <w:r w:rsidR="00441EF2">
              <w:rPr>
                <w:rFonts w:ascii="Arial" w:hAnsi="Arial" w:cs="Arial"/>
                <w:color w:val="000000"/>
                <w:szCs w:val="18"/>
              </w:rPr>
              <w:t>a non-AP MLD initiating frame exchanges and clarifies that it doesn’t need initial control frame:</w:t>
            </w:r>
          </w:p>
          <w:p w14:paraId="6934808C" w14:textId="77777777" w:rsidR="00A9200F" w:rsidRDefault="00441EF2" w:rsidP="00301E8E">
            <w:pPr>
              <w:rPr>
                <w:rFonts w:ascii="TimesNewRomanPSMT" w:hAnsi="TimesNewRomanPSMT"/>
                <w:color w:val="000000"/>
                <w:sz w:val="20"/>
                <w:szCs w:val="18"/>
              </w:rPr>
            </w:pPr>
            <w:r>
              <w:rPr>
                <w:rFonts w:ascii="Arial" w:hAnsi="Arial" w:cs="Arial"/>
                <w:color w:val="000000"/>
                <w:szCs w:val="18"/>
              </w:rPr>
              <w:t>“</w:t>
            </w:r>
            <w:r w:rsidRPr="00441EF2">
              <w:rPr>
                <w:rFonts w:ascii="TimesNewRomanPSMT" w:hAnsi="TimesNewRomanPSMT"/>
                <w:color w:val="000000"/>
                <w:sz w:val="20"/>
              </w:rPr>
              <w:t>— When a STA of the non-AP MLD initiates a TXOP the following applies:</w:t>
            </w:r>
            <w:r w:rsidRPr="00441EF2">
              <w:rPr>
                <w:rFonts w:ascii="TimesNewRomanPSMT" w:hAnsi="TimesNewRomanPSMT"/>
                <w:color w:val="000000"/>
                <w:sz w:val="20"/>
              </w:rPr>
              <w:br/>
              <w:t>• The non-AP MLD shall switch back to the listening operation on the EMLSR links after the time</w:t>
            </w:r>
            <w:r w:rsidRPr="00441EF2">
              <w:rPr>
                <w:rFonts w:ascii="TimesNewRomanPSMT" w:hAnsi="TimesNewRomanPSMT"/>
                <w:color w:val="000000"/>
                <w:sz w:val="20"/>
              </w:rPr>
              <w:br/>
              <w:t>duration indicated in the EMLSR Transition Delay subfield after the end of the TXOP.</w:t>
            </w:r>
            <w:r w:rsidRPr="00441EF2">
              <w:rPr>
                <w:rFonts w:ascii="TimesNewRomanPSMT" w:hAnsi="TimesNewRomanPSMT"/>
                <w:color w:val="000000"/>
                <w:sz w:val="20"/>
              </w:rPr>
              <w:br/>
              <w:t>— Only one STA affiliated with the non-AP MLD that is operating on one of the EMLSR links may</w:t>
            </w:r>
            <w:r w:rsidRPr="00441EF2">
              <w:rPr>
                <w:rFonts w:ascii="TimesNewRomanPSMT" w:hAnsi="TimesNewRomanPSMT"/>
                <w:color w:val="000000"/>
                <w:sz w:val="20"/>
              </w:rPr>
              <w:br/>
              <w:t>initiate frame exchanges with the AP MLD.</w:t>
            </w:r>
            <w:r w:rsidRPr="00441EF2">
              <w:rPr>
                <w:rFonts w:ascii="TimesNewRomanPSMT" w:hAnsi="TimesNewRomanPSMT"/>
                <w:color w:val="000000"/>
                <w:sz w:val="20"/>
              </w:rPr>
              <w:br/>
            </w:r>
          </w:p>
          <w:p w14:paraId="4E903F31" w14:textId="1D0523A0" w:rsidR="00441EF2" w:rsidRDefault="00441EF2" w:rsidP="00301E8E">
            <w:pPr>
              <w:rPr>
                <w:rFonts w:ascii="Arial" w:hAnsi="Arial" w:cs="Arial"/>
                <w:color w:val="000000"/>
                <w:szCs w:val="18"/>
              </w:rPr>
            </w:pPr>
            <w:r w:rsidRPr="00441EF2">
              <w:rPr>
                <w:rFonts w:ascii="TimesNewRomanPSMT" w:hAnsi="TimesNewRomanPSMT"/>
                <w:color w:val="000000"/>
                <w:sz w:val="20"/>
                <w:szCs w:val="18"/>
              </w:rPr>
              <w:t xml:space="preserve">NOTE 3—A STA affiliated with a non-AP MLD operating in the EMLSR mode </w:t>
            </w:r>
            <w:r w:rsidRPr="00A9200F">
              <w:rPr>
                <w:rFonts w:ascii="TimesNewRomanPSMT" w:hAnsi="TimesNewRomanPSMT"/>
                <w:color w:val="000000"/>
                <w:sz w:val="20"/>
                <w:szCs w:val="18"/>
                <w:highlight w:val="yellow"/>
              </w:rPr>
              <w:t>does not need to transmit an</w:t>
            </w:r>
            <w:r w:rsidRPr="00A9200F">
              <w:rPr>
                <w:rFonts w:ascii="TimesNewRomanPSMT" w:hAnsi="TimesNewRomanPSMT"/>
                <w:color w:val="000000"/>
                <w:szCs w:val="18"/>
                <w:highlight w:val="yellow"/>
              </w:rPr>
              <w:br/>
            </w:r>
            <w:r w:rsidRPr="00A9200F">
              <w:rPr>
                <w:rFonts w:ascii="TimesNewRomanPSMT" w:hAnsi="TimesNewRomanPSMT"/>
                <w:color w:val="000000"/>
                <w:sz w:val="20"/>
                <w:szCs w:val="18"/>
                <w:highlight w:val="yellow"/>
              </w:rPr>
              <w:t xml:space="preserve">initial Control frame to </w:t>
            </w:r>
            <w:r w:rsidRPr="00A9200F">
              <w:rPr>
                <w:rFonts w:ascii="TimesNewRomanPSMT" w:hAnsi="TimesNewRomanPSMT"/>
                <w:color w:val="000000"/>
                <w:sz w:val="20"/>
                <w:szCs w:val="18"/>
                <w:highlight w:val="yellow"/>
              </w:rPr>
              <w:lastRenderedPageBreak/>
              <w:t>initiate frame exchanges with the AP MLD</w:t>
            </w:r>
            <w:r w:rsidRPr="00441EF2">
              <w:rPr>
                <w:rFonts w:ascii="TimesNewRomanPSMT" w:hAnsi="TimesNewRomanPSMT"/>
                <w:color w:val="000000"/>
                <w:sz w:val="20"/>
                <w:szCs w:val="18"/>
              </w:rPr>
              <w:t xml:space="preserve"> and follows the rules defined in</w:t>
            </w:r>
            <w:r w:rsidRPr="00441EF2">
              <w:rPr>
                <w:rFonts w:ascii="TimesNewRomanPSMT" w:hAnsi="TimesNewRomanPSMT"/>
                <w:color w:val="000000"/>
                <w:szCs w:val="18"/>
              </w:rPr>
              <w:br/>
            </w:r>
            <w:r w:rsidRPr="00441EF2">
              <w:rPr>
                <w:rFonts w:ascii="TimesNewRomanPSMT" w:hAnsi="TimesNewRomanPSMT"/>
                <w:color w:val="000000"/>
                <w:sz w:val="20"/>
                <w:szCs w:val="18"/>
              </w:rPr>
              <w:t xml:space="preserve">10.3.2.4 (Setting and resetting the NAV) and in 10.23.2 (HCF </w:t>
            </w:r>
            <w:proofErr w:type="gramStart"/>
            <w:r w:rsidRPr="00441EF2">
              <w:rPr>
                <w:rFonts w:ascii="TimesNewRomanPSMT" w:hAnsi="TimesNewRomanPSMT"/>
                <w:color w:val="000000"/>
                <w:sz w:val="20"/>
                <w:szCs w:val="18"/>
              </w:rPr>
              <w:t>contention based</w:t>
            </w:r>
            <w:proofErr w:type="gramEnd"/>
            <w:r w:rsidRPr="00441EF2">
              <w:rPr>
                <w:rFonts w:ascii="TimesNewRomanPSMT" w:hAnsi="TimesNewRomanPSMT"/>
                <w:color w:val="000000"/>
                <w:sz w:val="20"/>
                <w:szCs w:val="18"/>
              </w:rPr>
              <w:t xml:space="preserve"> channel access (EDCA)) to</w:t>
            </w:r>
            <w:r w:rsidRPr="00441EF2">
              <w:rPr>
                <w:rFonts w:ascii="TimesNewRomanPSMT" w:hAnsi="TimesNewRomanPSMT"/>
                <w:color w:val="000000"/>
                <w:szCs w:val="18"/>
              </w:rPr>
              <w:br/>
            </w:r>
            <w:r w:rsidRPr="00441EF2">
              <w:rPr>
                <w:rFonts w:ascii="TimesNewRomanPSMT" w:hAnsi="TimesNewRomanPSMT"/>
                <w:color w:val="000000"/>
                <w:sz w:val="20"/>
                <w:szCs w:val="18"/>
              </w:rPr>
              <w:t>access the WM.</w:t>
            </w:r>
            <w:r>
              <w:rPr>
                <w:rFonts w:ascii="TimesNewRomanPSMT" w:hAnsi="TimesNewRomanPSMT"/>
                <w:color w:val="000000"/>
                <w:sz w:val="20"/>
                <w:szCs w:val="18"/>
              </w:rPr>
              <w:t>”</w:t>
            </w:r>
          </w:p>
        </w:tc>
      </w:tr>
      <w:tr w:rsidR="00B55BCB" w:rsidRPr="006336B0" w14:paraId="280D1A07" w14:textId="77777777" w:rsidTr="00973E2A">
        <w:tc>
          <w:tcPr>
            <w:tcW w:w="750" w:type="dxa"/>
          </w:tcPr>
          <w:p w14:paraId="67D0A17B" w14:textId="3D38238A" w:rsidR="00B55BCB" w:rsidRPr="00B55BCB" w:rsidRDefault="00B55BCB" w:rsidP="00B55BCB">
            <w:pPr>
              <w:rPr>
                <w:rFonts w:ascii="Arial" w:hAnsi="Arial" w:cs="Arial"/>
                <w:szCs w:val="18"/>
              </w:rPr>
            </w:pPr>
            <w:r w:rsidRPr="00B55BCB">
              <w:rPr>
                <w:rFonts w:ascii="Arial" w:hAnsi="Arial" w:cs="Arial"/>
                <w:szCs w:val="18"/>
              </w:rPr>
              <w:lastRenderedPageBreak/>
              <w:t>13814</w:t>
            </w:r>
          </w:p>
        </w:tc>
        <w:tc>
          <w:tcPr>
            <w:tcW w:w="1135" w:type="dxa"/>
          </w:tcPr>
          <w:p w14:paraId="49CFD8C7" w14:textId="2DB83D40" w:rsidR="00B55BCB" w:rsidRPr="00B55BCB" w:rsidRDefault="00B55BCB" w:rsidP="00B55BCB">
            <w:pPr>
              <w:rPr>
                <w:rFonts w:ascii="Arial" w:hAnsi="Arial" w:cs="Arial"/>
                <w:szCs w:val="18"/>
              </w:rPr>
            </w:pPr>
            <w:r w:rsidRPr="00B55BCB">
              <w:rPr>
                <w:rFonts w:ascii="Arial" w:hAnsi="Arial" w:cs="Arial"/>
                <w:szCs w:val="18"/>
              </w:rPr>
              <w:t>Yuchen Guo</w:t>
            </w:r>
          </w:p>
        </w:tc>
        <w:tc>
          <w:tcPr>
            <w:tcW w:w="810" w:type="dxa"/>
          </w:tcPr>
          <w:p w14:paraId="45BC361D" w14:textId="5829DEEF" w:rsidR="00B55BCB" w:rsidRPr="00B55BCB" w:rsidRDefault="00B55BCB" w:rsidP="00B55BCB">
            <w:pPr>
              <w:rPr>
                <w:rFonts w:ascii="Arial" w:hAnsi="Arial" w:cs="Arial"/>
                <w:szCs w:val="18"/>
              </w:rPr>
            </w:pPr>
            <w:r w:rsidRPr="00B55BCB">
              <w:rPr>
                <w:rFonts w:ascii="Arial" w:hAnsi="Arial" w:cs="Arial"/>
                <w:szCs w:val="18"/>
              </w:rPr>
              <w:t>35.3.17</w:t>
            </w:r>
          </w:p>
        </w:tc>
        <w:tc>
          <w:tcPr>
            <w:tcW w:w="720" w:type="dxa"/>
          </w:tcPr>
          <w:p w14:paraId="6074DEFC" w14:textId="595A4F8A" w:rsidR="00B55BCB" w:rsidRPr="00B55BCB" w:rsidRDefault="00B55BCB" w:rsidP="00B55BCB">
            <w:pPr>
              <w:rPr>
                <w:rFonts w:ascii="Arial" w:hAnsi="Arial" w:cs="Arial"/>
                <w:szCs w:val="18"/>
              </w:rPr>
            </w:pPr>
            <w:r w:rsidRPr="00B55BCB">
              <w:rPr>
                <w:rFonts w:ascii="Arial" w:hAnsi="Arial" w:cs="Arial"/>
                <w:szCs w:val="18"/>
              </w:rPr>
              <w:t>463.49</w:t>
            </w:r>
          </w:p>
        </w:tc>
        <w:tc>
          <w:tcPr>
            <w:tcW w:w="2197" w:type="dxa"/>
          </w:tcPr>
          <w:p w14:paraId="7E9B4B53" w14:textId="78AA3D5E" w:rsidR="00B55BCB" w:rsidRPr="00B55BCB" w:rsidRDefault="00B55BCB" w:rsidP="00B55BCB">
            <w:pPr>
              <w:rPr>
                <w:rFonts w:ascii="Arial" w:hAnsi="Arial" w:cs="Arial"/>
                <w:szCs w:val="18"/>
              </w:rPr>
            </w:pPr>
            <w:r w:rsidRPr="00B55BCB">
              <w:rPr>
                <w:rFonts w:ascii="Arial" w:hAnsi="Arial" w:cs="Arial"/>
                <w:szCs w:val="18"/>
              </w:rPr>
              <w:t>"</w:t>
            </w:r>
            <w:proofErr w:type="gramStart"/>
            <w:r w:rsidRPr="00B55BCB">
              <w:rPr>
                <w:rFonts w:ascii="Arial" w:hAnsi="Arial" w:cs="Arial"/>
                <w:szCs w:val="18"/>
              </w:rPr>
              <w:t>in</w:t>
            </w:r>
            <w:proofErr w:type="gramEnd"/>
            <w:r w:rsidRPr="00B55BCB">
              <w:rPr>
                <w:rFonts w:ascii="Arial" w:hAnsi="Arial" w:cs="Arial"/>
                <w:szCs w:val="18"/>
              </w:rPr>
              <w:t xml:space="preserve"> which" should be "on which" or "where", same for Line 54 of this page</w:t>
            </w:r>
          </w:p>
        </w:tc>
        <w:tc>
          <w:tcPr>
            <w:tcW w:w="2160" w:type="dxa"/>
          </w:tcPr>
          <w:p w14:paraId="26A5B0EE" w14:textId="36012FFE" w:rsidR="00B55BCB" w:rsidRPr="00B55BCB" w:rsidRDefault="00B55BCB" w:rsidP="00B55BCB">
            <w:pPr>
              <w:rPr>
                <w:rFonts w:ascii="Arial" w:hAnsi="Arial" w:cs="Arial"/>
                <w:szCs w:val="18"/>
              </w:rPr>
            </w:pPr>
            <w:r w:rsidRPr="00B55BCB">
              <w:rPr>
                <w:rFonts w:ascii="Arial" w:hAnsi="Arial" w:cs="Arial"/>
                <w:szCs w:val="18"/>
              </w:rPr>
              <w:t>As in the comment</w:t>
            </w:r>
          </w:p>
        </w:tc>
        <w:tc>
          <w:tcPr>
            <w:tcW w:w="2432" w:type="dxa"/>
          </w:tcPr>
          <w:p w14:paraId="2437471C" w14:textId="77777777" w:rsidR="00B55BCB" w:rsidRDefault="00B55BCB" w:rsidP="00B55BCB">
            <w:pPr>
              <w:rPr>
                <w:rFonts w:ascii="Arial" w:hAnsi="Arial" w:cs="Arial"/>
                <w:color w:val="000000"/>
                <w:szCs w:val="18"/>
              </w:rPr>
            </w:pPr>
            <w:r>
              <w:rPr>
                <w:rFonts w:ascii="Arial" w:hAnsi="Arial" w:cs="Arial"/>
                <w:color w:val="000000"/>
                <w:szCs w:val="18"/>
              </w:rPr>
              <w:t>Revised.</w:t>
            </w:r>
          </w:p>
          <w:p w14:paraId="2DC78310" w14:textId="13E203DF" w:rsidR="00B55BCB" w:rsidRDefault="00B55BCB" w:rsidP="00B55BCB">
            <w:pPr>
              <w:rPr>
                <w:rFonts w:ascii="Arial" w:hAnsi="Arial" w:cs="Arial"/>
                <w:color w:val="000000"/>
                <w:szCs w:val="18"/>
              </w:rPr>
            </w:pPr>
          </w:p>
          <w:p w14:paraId="3D18343F" w14:textId="7A6808E0" w:rsidR="00B55BCB" w:rsidRPr="0070527E" w:rsidRDefault="00B55BCB" w:rsidP="00B55BCB">
            <w:pPr>
              <w:rPr>
                <w:rFonts w:ascii="Arial-BoldMT" w:hAnsi="Arial-BoldMT" w:hint="eastAsia"/>
                <w:color w:val="000000"/>
                <w:szCs w:val="18"/>
              </w:rPr>
            </w:pPr>
            <w:proofErr w:type="spellStart"/>
            <w:r w:rsidRPr="0070527E">
              <w:rPr>
                <w:rFonts w:ascii="Arial-BoldMT" w:hAnsi="Arial-BoldMT"/>
                <w:color w:val="000000"/>
                <w:szCs w:val="18"/>
              </w:rPr>
              <w:t>TGbe</w:t>
            </w:r>
            <w:proofErr w:type="spellEnd"/>
            <w:r w:rsidRPr="0070527E">
              <w:rPr>
                <w:rFonts w:ascii="Arial-BoldMT" w:hAnsi="Arial-BoldMT"/>
                <w:color w:val="000000"/>
                <w:szCs w:val="18"/>
              </w:rPr>
              <w:t xml:space="preserve"> editor to make the changes with the CID tag (#1</w:t>
            </w:r>
            <w:r>
              <w:rPr>
                <w:rFonts w:ascii="Arial-BoldMT" w:hAnsi="Arial-BoldMT"/>
                <w:color w:val="000000"/>
                <w:szCs w:val="18"/>
              </w:rPr>
              <w:t>3814</w:t>
            </w:r>
            <w:r w:rsidRPr="0070527E">
              <w:rPr>
                <w:rFonts w:ascii="Arial-BoldMT" w:hAnsi="Arial-BoldMT"/>
                <w:color w:val="000000"/>
                <w:szCs w:val="18"/>
              </w:rPr>
              <w:t xml:space="preserve">) in </w:t>
            </w:r>
            <w:sdt>
              <w:sdtPr>
                <w:rPr>
                  <w:rFonts w:ascii="Arial-BoldMT" w:hAnsi="Arial-BoldMT"/>
                  <w:color w:val="000000"/>
                  <w:szCs w:val="18"/>
                </w:rPr>
                <w:alias w:val="Title"/>
                <w:tag w:val=""/>
                <w:id w:val="316239370"/>
                <w:placeholder>
                  <w:docPart w:val="67C035EAE96D4096AB78F827C31BD7CA"/>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BoldMT" w:hAnsi="Arial-BoldMT"/>
                    <w:color w:val="000000"/>
                    <w:szCs w:val="18"/>
                  </w:rPr>
                  <w:t>doc.: IEEE 802.11-22/1204r0</w:t>
                </w:r>
              </w:sdtContent>
            </w:sdt>
          </w:p>
          <w:p w14:paraId="64993731" w14:textId="77777777" w:rsidR="00B55BCB" w:rsidRDefault="007C107E" w:rsidP="00B55BCB">
            <w:pPr>
              <w:rPr>
                <w:rFonts w:ascii="Arial" w:hAnsi="Arial" w:cs="Arial"/>
                <w:color w:val="000000"/>
                <w:szCs w:val="18"/>
              </w:rPr>
            </w:pPr>
            <w:sdt>
              <w:sdtPr>
                <w:rPr>
                  <w:rFonts w:ascii="Arial-BoldMT" w:hAnsi="Arial-BoldMT"/>
                  <w:color w:val="000000"/>
                  <w:szCs w:val="18"/>
                </w:rPr>
                <w:alias w:val="Comments"/>
                <w:tag w:val=""/>
                <w:id w:val="-705553568"/>
                <w:placeholder>
                  <w:docPart w:val="5D7F7EAEAABB4EC9BDFD45BBC728BBD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55BCB">
                  <w:rPr>
                    <w:rFonts w:ascii="Arial-BoldMT" w:hAnsi="Arial-BoldMT"/>
                    <w:color w:val="000000"/>
                    <w:szCs w:val="18"/>
                  </w:rPr>
                  <w:t>[https://mentor.ieee.org/802.11/dcn/22/11-22-1204-00-00be-lb266-cr-cl35-emlsr-part2.docx]</w:t>
                </w:r>
              </w:sdtContent>
            </w:sdt>
          </w:p>
          <w:p w14:paraId="60BB3855" w14:textId="77777777" w:rsidR="00B55BCB" w:rsidRDefault="00B55BCB" w:rsidP="00B55BCB">
            <w:pPr>
              <w:rPr>
                <w:rFonts w:ascii="Arial" w:hAnsi="Arial" w:cs="Arial"/>
                <w:color w:val="000000"/>
                <w:szCs w:val="18"/>
              </w:rPr>
            </w:pPr>
          </w:p>
          <w:p w14:paraId="3D816504" w14:textId="77AFC939" w:rsidR="00B55BCB" w:rsidRDefault="00B55BCB" w:rsidP="00B55BCB">
            <w:pPr>
              <w:rPr>
                <w:rFonts w:ascii="Arial" w:hAnsi="Arial" w:cs="Arial"/>
                <w:color w:val="000000"/>
                <w:szCs w:val="18"/>
              </w:rPr>
            </w:pPr>
          </w:p>
        </w:tc>
      </w:tr>
      <w:bookmarkEnd w:id="56"/>
    </w:tbl>
    <w:p w14:paraId="2EB7420B" w14:textId="464C314F" w:rsidR="00D320BF" w:rsidRDefault="00D320BF" w:rsidP="001E552C">
      <w:pPr>
        <w:rPr>
          <w:rFonts w:ascii="TimesNewRomanPSMT" w:hAnsi="TimesNewRomanPSMT"/>
          <w:color w:val="000000"/>
          <w:sz w:val="20"/>
        </w:rPr>
      </w:pPr>
    </w:p>
    <w:p w14:paraId="20C576EA" w14:textId="568E8F95" w:rsidR="009F10E5" w:rsidRDefault="009F10E5" w:rsidP="009F10E5">
      <w:pPr>
        <w:rPr>
          <w:rFonts w:ascii="Arial-BoldMT" w:hAnsi="Arial-BoldMT" w:hint="eastAsia"/>
          <w:b/>
          <w:bCs/>
          <w:color w:val="000000"/>
          <w:sz w:val="20"/>
          <w:highlight w:val="yellow"/>
        </w:rPr>
      </w:pP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Editor to make the following changes in </w:t>
      </w:r>
      <w:r>
        <w:rPr>
          <w:rFonts w:ascii="Arial-BoldMT" w:hAnsi="Arial-BoldMT"/>
          <w:b/>
          <w:bCs/>
          <w:color w:val="000000"/>
          <w:sz w:val="20"/>
          <w:highlight w:val="yellow"/>
        </w:rPr>
        <w:t>the paragraph</w:t>
      </w:r>
      <w:r w:rsidR="009212EE">
        <w:rPr>
          <w:rFonts w:ascii="Arial-BoldMT" w:hAnsi="Arial-BoldMT"/>
          <w:b/>
          <w:bCs/>
          <w:color w:val="000000"/>
          <w:sz w:val="20"/>
          <w:highlight w:val="yellow"/>
        </w:rPr>
        <w:t>s</w:t>
      </w:r>
      <w:r>
        <w:rPr>
          <w:rFonts w:ascii="Arial-BoldMT" w:hAnsi="Arial-BoldMT"/>
          <w:b/>
          <w:bCs/>
          <w:color w:val="000000"/>
          <w:sz w:val="20"/>
          <w:highlight w:val="yellow"/>
        </w:rPr>
        <w:t xml:space="preserve"> in P46</w:t>
      </w:r>
      <w:r w:rsidR="00BF654A">
        <w:rPr>
          <w:rFonts w:ascii="Arial-BoldMT" w:hAnsi="Arial-BoldMT"/>
          <w:b/>
          <w:bCs/>
          <w:color w:val="000000"/>
          <w:sz w:val="20"/>
          <w:highlight w:val="yellow"/>
        </w:rPr>
        <w:t>3</w:t>
      </w:r>
      <w:r>
        <w:rPr>
          <w:rFonts w:ascii="Arial-BoldMT" w:hAnsi="Arial-BoldMT"/>
          <w:b/>
          <w:bCs/>
          <w:color w:val="000000"/>
          <w:sz w:val="20"/>
          <w:highlight w:val="yellow"/>
        </w:rPr>
        <w:t>L</w:t>
      </w:r>
      <w:r w:rsidR="00BF654A">
        <w:rPr>
          <w:rFonts w:ascii="Arial-BoldMT" w:hAnsi="Arial-BoldMT"/>
          <w:b/>
          <w:bCs/>
          <w:color w:val="000000"/>
          <w:sz w:val="20"/>
          <w:highlight w:val="yellow"/>
        </w:rPr>
        <w:t>25</w:t>
      </w:r>
      <w:r>
        <w:rPr>
          <w:rFonts w:ascii="Arial-BoldMT" w:hAnsi="Arial-BoldMT"/>
          <w:b/>
          <w:bCs/>
          <w:color w:val="000000"/>
          <w:sz w:val="20"/>
          <w:highlight w:val="yellow"/>
        </w:rPr>
        <w:t xml:space="preserve"> in </w:t>
      </w:r>
      <w:r w:rsidRPr="0073340E">
        <w:rPr>
          <w:rFonts w:ascii="Arial-BoldMT" w:hAnsi="Arial-BoldMT"/>
          <w:b/>
          <w:bCs/>
          <w:color w:val="000000"/>
          <w:sz w:val="20"/>
          <w:highlight w:val="yellow"/>
        </w:rPr>
        <w:t xml:space="preserve">Subclause </w:t>
      </w:r>
      <w:r>
        <w:rPr>
          <w:rFonts w:ascii="Arial-BoldMT" w:hAnsi="Arial-BoldMT"/>
          <w:b/>
          <w:bCs/>
          <w:color w:val="000000"/>
          <w:sz w:val="20"/>
          <w:highlight w:val="yellow"/>
        </w:rPr>
        <w:t>35</w:t>
      </w:r>
      <w:r w:rsidRPr="0073340E">
        <w:rPr>
          <w:rFonts w:ascii="Arial-BoldMT" w:hAnsi="Arial-BoldMT"/>
          <w:b/>
          <w:bCs/>
          <w:color w:val="000000"/>
          <w:sz w:val="20"/>
          <w:highlight w:val="yellow"/>
        </w:rPr>
        <w:t>.</w:t>
      </w:r>
      <w:r>
        <w:rPr>
          <w:rFonts w:ascii="Arial-BoldMT" w:hAnsi="Arial-BoldMT"/>
          <w:b/>
          <w:bCs/>
          <w:color w:val="000000"/>
          <w:sz w:val="20"/>
          <w:highlight w:val="yellow"/>
        </w:rPr>
        <w:t>3</w:t>
      </w:r>
      <w:r w:rsidRPr="0073340E">
        <w:rPr>
          <w:rFonts w:ascii="Arial-BoldMT" w:hAnsi="Arial-BoldMT"/>
          <w:b/>
          <w:bCs/>
          <w:color w:val="000000"/>
          <w:sz w:val="20"/>
          <w:highlight w:val="yellow"/>
        </w:rPr>
        <w:t>.</w:t>
      </w:r>
      <w:r>
        <w:rPr>
          <w:rFonts w:ascii="Arial-BoldMT" w:hAnsi="Arial-BoldMT"/>
          <w:b/>
          <w:bCs/>
          <w:color w:val="000000"/>
          <w:sz w:val="20"/>
          <w:highlight w:val="yellow"/>
        </w:rPr>
        <w:t>1</w:t>
      </w:r>
      <w:r w:rsidRPr="0073340E">
        <w:rPr>
          <w:rFonts w:ascii="Arial-BoldMT" w:hAnsi="Arial-BoldMT"/>
          <w:b/>
          <w:bCs/>
          <w:color w:val="000000"/>
          <w:sz w:val="20"/>
          <w:highlight w:val="yellow"/>
        </w:rPr>
        <w:t xml:space="preserve">7 </w:t>
      </w:r>
      <w:r>
        <w:rPr>
          <w:rFonts w:ascii="Arial-BoldMT" w:hAnsi="Arial-BoldMT"/>
          <w:b/>
          <w:bCs/>
          <w:color w:val="000000"/>
          <w:sz w:val="20"/>
          <w:highlight w:val="yellow"/>
        </w:rPr>
        <w:t>(Enhanced multi-link single radio operation</w:t>
      </w:r>
      <w:r w:rsidRPr="0073340E">
        <w:rPr>
          <w:rFonts w:ascii="Arial-BoldMT" w:hAnsi="Arial-BoldMT"/>
          <w:b/>
          <w:bCs/>
          <w:color w:val="000000"/>
          <w:sz w:val="20"/>
          <w:highlight w:val="yellow"/>
        </w:rPr>
        <w:t xml:space="preserve">) in </w:t>
      </w: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D</w:t>
      </w:r>
      <w:r>
        <w:rPr>
          <w:rFonts w:ascii="Arial-BoldMT" w:hAnsi="Arial-BoldMT"/>
          <w:b/>
          <w:bCs/>
          <w:color w:val="000000"/>
          <w:sz w:val="20"/>
          <w:highlight w:val="yellow"/>
        </w:rPr>
        <w:t>2</w:t>
      </w:r>
      <w:r w:rsidRPr="0073340E">
        <w:rPr>
          <w:rFonts w:ascii="Arial-BoldMT" w:hAnsi="Arial-BoldMT"/>
          <w:b/>
          <w:bCs/>
          <w:color w:val="000000"/>
          <w:sz w:val="20"/>
          <w:highlight w:val="yellow"/>
        </w:rPr>
        <w:t>.</w:t>
      </w:r>
      <w:r>
        <w:rPr>
          <w:rFonts w:ascii="Arial-BoldMT" w:hAnsi="Arial-BoldMT"/>
          <w:b/>
          <w:bCs/>
          <w:color w:val="000000"/>
          <w:sz w:val="20"/>
        </w:rPr>
        <w:t>0:</w:t>
      </w:r>
    </w:p>
    <w:p w14:paraId="526FB1C5" w14:textId="77777777" w:rsidR="009F10E5" w:rsidRDefault="009F10E5" w:rsidP="009F10E5">
      <w:pPr>
        <w:rPr>
          <w:rFonts w:ascii="Arial-BoldMT" w:hAnsi="Arial-BoldMT" w:hint="eastAsia"/>
          <w:b/>
          <w:bCs/>
          <w:color w:val="000000"/>
          <w:sz w:val="20"/>
          <w:highlight w:val="yellow"/>
        </w:rPr>
      </w:pPr>
    </w:p>
    <w:p w14:paraId="740C8E8C" w14:textId="77777777" w:rsidR="009F10E5" w:rsidRDefault="009F10E5" w:rsidP="001E552C">
      <w:pPr>
        <w:rPr>
          <w:rFonts w:ascii="TimesNewRomanPSMT" w:hAnsi="TimesNewRomanPSMT"/>
          <w:color w:val="000000"/>
          <w:sz w:val="20"/>
        </w:rPr>
      </w:pPr>
    </w:p>
    <w:p w14:paraId="59C8A750" w14:textId="2FBC9855" w:rsidR="007E09D7" w:rsidRDefault="007E09D7" w:rsidP="001E552C">
      <w:pPr>
        <w:rPr>
          <w:rFonts w:ascii="TimesNewRomanPSMT" w:hAnsi="TimesNewRomanPSMT"/>
          <w:color w:val="000000"/>
          <w:sz w:val="20"/>
        </w:rPr>
      </w:pPr>
      <w:r w:rsidRPr="007E09D7">
        <w:rPr>
          <w:rFonts w:ascii="TimesNewRomanPSMT" w:hAnsi="TimesNewRomanPSMT"/>
          <w:color w:val="000000"/>
          <w:sz w:val="20"/>
        </w:rPr>
        <w:t>— An AP affiliated with the AP MLD that initiates frame exchanges with the non-AP MLD on one of</w:t>
      </w:r>
      <w:r w:rsidR="00FD35C6">
        <w:rPr>
          <w:rFonts w:ascii="TimesNewRomanPSMT" w:hAnsi="TimesNewRomanPSMT"/>
          <w:color w:val="000000"/>
          <w:sz w:val="20"/>
        </w:rPr>
        <w:t xml:space="preserve"> </w:t>
      </w:r>
      <w:r w:rsidRPr="007E09D7">
        <w:rPr>
          <w:rFonts w:ascii="TimesNewRomanPSMT" w:hAnsi="TimesNewRomanPSMT"/>
          <w:color w:val="000000"/>
          <w:sz w:val="20"/>
        </w:rPr>
        <w:t>the EMLSR links shall begin the frame exchanges by transmitting the initial Control frame to the</w:t>
      </w:r>
      <w:r w:rsidR="00FD35C6">
        <w:rPr>
          <w:rFonts w:ascii="TimesNewRomanPSMT" w:hAnsi="TimesNewRomanPSMT"/>
          <w:color w:val="000000"/>
          <w:sz w:val="20"/>
        </w:rPr>
        <w:t xml:space="preserve"> </w:t>
      </w:r>
      <w:r w:rsidRPr="007E09D7">
        <w:rPr>
          <w:rFonts w:ascii="TimesNewRomanPSMT" w:hAnsi="TimesNewRomanPSMT"/>
          <w:color w:val="000000"/>
          <w:sz w:val="20"/>
        </w:rPr>
        <w:t>non-AP MLD with the limitations specified below.</w:t>
      </w:r>
      <w:r w:rsidRPr="007E09D7">
        <w:rPr>
          <w:rFonts w:ascii="TimesNewRomanPSMT" w:hAnsi="TimesNewRomanPSMT"/>
          <w:color w:val="000000"/>
          <w:sz w:val="20"/>
        </w:rPr>
        <w:br/>
        <w:t>• The initial Control frame of frame exchanges shall be sent in the non-HT PPDU or non-HT</w:t>
      </w:r>
      <w:r w:rsidR="00FD35C6">
        <w:rPr>
          <w:rFonts w:ascii="TimesNewRomanPSMT" w:hAnsi="TimesNewRomanPSMT"/>
          <w:color w:val="000000"/>
          <w:sz w:val="20"/>
        </w:rPr>
        <w:t xml:space="preserve"> </w:t>
      </w:r>
      <w:r w:rsidRPr="007E09D7">
        <w:rPr>
          <w:rFonts w:ascii="TimesNewRomanPSMT" w:hAnsi="TimesNewRomanPSMT"/>
          <w:color w:val="000000"/>
          <w:sz w:val="20"/>
        </w:rPr>
        <w:t xml:space="preserve">duplicate PPDU format using a rate of </w:t>
      </w:r>
      <w:ins w:id="57" w:author="Park, Minyoung" w:date="2022-07-27T14:42:00Z">
        <w:r w:rsidR="00233E02">
          <w:rPr>
            <w:rFonts w:ascii="TimesNewRomanPSMT" w:hAnsi="TimesNewRomanPSMT"/>
            <w:color w:val="000000"/>
            <w:sz w:val="20"/>
          </w:rPr>
          <w:t>(#10134)</w:t>
        </w:r>
      </w:ins>
      <w:r w:rsidRPr="007E09D7">
        <w:rPr>
          <w:rFonts w:ascii="TimesNewRomanPSMT" w:hAnsi="TimesNewRomanPSMT"/>
          <w:color w:val="000000"/>
          <w:sz w:val="20"/>
        </w:rPr>
        <w:t xml:space="preserve">6 </w:t>
      </w:r>
      <w:del w:id="58" w:author="Park, Minyoung" w:date="2022-07-27T14:42:00Z">
        <w:r w:rsidRPr="007E09D7" w:rsidDel="00233E02">
          <w:rPr>
            <w:rFonts w:ascii="TimesNewRomanPSMT" w:hAnsi="TimesNewRomanPSMT"/>
            <w:color w:val="000000"/>
            <w:sz w:val="20"/>
          </w:rPr>
          <w:delText>Mbps</w:delText>
        </w:r>
      </w:del>
      <w:ins w:id="59" w:author="Park, Minyoung" w:date="2022-07-27T14:42:00Z">
        <w:r w:rsidR="00233E02" w:rsidRPr="007E09D7">
          <w:rPr>
            <w:rFonts w:ascii="TimesNewRomanPSMT" w:hAnsi="TimesNewRomanPSMT"/>
            <w:color w:val="000000"/>
            <w:sz w:val="20"/>
          </w:rPr>
          <w:t>Mb</w:t>
        </w:r>
        <w:r w:rsidR="00233E02">
          <w:rPr>
            <w:rFonts w:ascii="TimesNewRomanPSMT" w:hAnsi="TimesNewRomanPSMT"/>
            <w:color w:val="000000"/>
            <w:sz w:val="20"/>
          </w:rPr>
          <w:t>/</w:t>
        </w:r>
        <w:r w:rsidR="00233E02" w:rsidRPr="007E09D7">
          <w:rPr>
            <w:rFonts w:ascii="TimesNewRomanPSMT" w:hAnsi="TimesNewRomanPSMT"/>
            <w:color w:val="000000"/>
            <w:sz w:val="20"/>
          </w:rPr>
          <w:t>s</w:t>
        </w:r>
      </w:ins>
      <w:r w:rsidRPr="007E09D7">
        <w:rPr>
          <w:rFonts w:ascii="TimesNewRomanPSMT" w:hAnsi="TimesNewRomanPSMT"/>
          <w:color w:val="000000"/>
          <w:sz w:val="20"/>
        </w:rPr>
        <w:t xml:space="preserve">, 12 </w:t>
      </w:r>
      <w:del w:id="60" w:author="Park, Minyoung" w:date="2022-07-27T14:42:00Z">
        <w:r w:rsidRPr="007E09D7" w:rsidDel="00233E02">
          <w:rPr>
            <w:rFonts w:ascii="TimesNewRomanPSMT" w:hAnsi="TimesNewRomanPSMT"/>
            <w:color w:val="000000"/>
            <w:sz w:val="20"/>
          </w:rPr>
          <w:delText>Mbps</w:delText>
        </w:r>
      </w:del>
      <w:ins w:id="61" w:author="Park, Minyoung" w:date="2022-07-27T14:42:00Z">
        <w:r w:rsidR="00233E02" w:rsidRPr="007E09D7">
          <w:rPr>
            <w:rFonts w:ascii="TimesNewRomanPSMT" w:hAnsi="TimesNewRomanPSMT"/>
            <w:color w:val="000000"/>
            <w:sz w:val="20"/>
          </w:rPr>
          <w:t>Mb</w:t>
        </w:r>
        <w:r w:rsidR="00233E02">
          <w:rPr>
            <w:rFonts w:ascii="TimesNewRomanPSMT" w:hAnsi="TimesNewRomanPSMT"/>
            <w:color w:val="000000"/>
            <w:sz w:val="20"/>
          </w:rPr>
          <w:t>/</w:t>
        </w:r>
        <w:r w:rsidR="00233E02" w:rsidRPr="007E09D7">
          <w:rPr>
            <w:rFonts w:ascii="TimesNewRomanPSMT" w:hAnsi="TimesNewRomanPSMT"/>
            <w:color w:val="000000"/>
            <w:sz w:val="20"/>
          </w:rPr>
          <w:t>s</w:t>
        </w:r>
      </w:ins>
      <w:r w:rsidRPr="007E09D7">
        <w:rPr>
          <w:rFonts w:ascii="TimesNewRomanPSMT" w:hAnsi="TimesNewRomanPSMT"/>
          <w:color w:val="000000"/>
          <w:sz w:val="20"/>
        </w:rPr>
        <w:t xml:space="preserve">, or 24 </w:t>
      </w:r>
      <w:del w:id="62" w:author="Park, Minyoung" w:date="2022-07-27T14:42:00Z">
        <w:r w:rsidRPr="007E09D7" w:rsidDel="00233E02">
          <w:rPr>
            <w:rFonts w:ascii="TimesNewRomanPSMT" w:hAnsi="TimesNewRomanPSMT"/>
            <w:color w:val="000000"/>
            <w:sz w:val="20"/>
          </w:rPr>
          <w:delText>Mbps</w:delText>
        </w:r>
      </w:del>
      <w:ins w:id="63" w:author="Park, Minyoung" w:date="2022-07-27T14:42:00Z">
        <w:r w:rsidR="00233E02" w:rsidRPr="007E09D7">
          <w:rPr>
            <w:rFonts w:ascii="TimesNewRomanPSMT" w:hAnsi="TimesNewRomanPSMT"/>
            <w:color w:val="000000"/>
            <w:sz w:val="20"/>
          </w:rPr>
          <w:t>Mb</w:t>
        </w:r>
        <w:r w:rsidR="00233E02">
          <w:rPr>
            <w:rFonts w:ascii="TimesNewRomanPSMT" w:hAnsi="TimesNewRomanPSMT"/>
            <w:color w:val="000000"/>
            <w:sz w:val="20"/>
          </w:rPr>
          <w:t>/</w:t>
        </w:r>
        <w:r w:rsidR="00233E02" w:rsidRPr="007E09D7">
          <w:rPr>
            <w:rFonts w:ascii="TimesNewRomanPSMT" w:hAnsi="TimesNewRomanPSMT"/>
            <w:color w:val="000000"/>
            <w:sz w:val="20"/>
          </w:rPr>
          <w:t>s</w:t>
        </w:r>
      </w:ins>
      <w:r w:rsidRPr="007E09D7">
        <w:rPr>
          <w:rFonts w:ascii="TimesNewRomanPSMT" w:hAnsi="TimesNewRomanPSMT"/>
          <w:color w:val="000000"/>
          <w:sz w:val="20"/>
        </w:rPr>
        <w:t>.</w:t>
      </w:r>
    </w:p>
    <w:p w14:paraId="61D7A53F" w14:textId="72DF1914" w:rsidR="00387777" w:rsidRDefault="00387777" w:rsidP="001E552C">
      <w:pPr>
        <w:rPr>
          <w:rFonts w:ascii="TimesNewRomanPSMT" w:hAnsi="TimesNewRomanPSMT"/>
          <w:color w:val="000000"/>
          <w:sz w:val="20"/>
        </w:rPr>
      </w:pPr>
      <w:r w:rsidRPr="00387777">
        <w:rPr>
          <w:rFonts w:ascii="TimesNewRomanPSMT" w:hAnsi="TimesNewRomanPSMT"/>
          <w:color w:val="000000"/>
          <w:sz w:val="20"/>
        </w:rPr>
        <w:t>• The non-AP MLD shall indicate the minimum MAC padding duration of the Padding field of the</w:t>
      </w:r>
      <w:r w:rsidR="00FD35C6">
        <w:rPr>
          <w:rFonts w:ascii="TimesNewRomanPSMT" w:hAnsi="TimesNewRomanPSMT"/>
          <w:color w:val="000000"/>
          <w:sz w:val="20"/>
        </w:rPr>
        <w:t xml:space="preserve"> </w:t>
      </w:r>
      <w:r w:rsidRPr="00387777">
        <w:rPr>
          <w:rFonts w:ascii="TimesNewRomanPSMT" w:hAnsi="TimesNewRomanPSMT"/>
          <w:color w:val="000000"/>
          <w:sz w:val="20"/>
        </w:rPr>
        <w:t>initial Control frame in the EMLSR Padding Delay subfield of the EML Capabilities subfield in</w:t>
      </w:r>
      <w:r w:rsidR="00FD35C6">
        <w:rPr>
          <w:rFonts w:ascii="TimesNewRomanPSMT" w:hAnsi="TimesNewRomanPSMT"/>
          <w:color w:val="000000"/>
          <w:sz w:val="20"/>
        </w:rPr>
        <w:t xml:space="preserve"> </w:t>
      </w:r>
      <w:r w:rsidRPr="00387777">
        <w:rPr>
          <w:rFonts w:ascii="TimesNewRomanPSMT" w:hAnsi="TimesNewRomanPSMT"/>
          <w:color w:val="000000"/>
          <w:sz w:val="20"/>
        </w:rPr>
        <w:t>the Common Info field of the Basic Multi-Link element</w:t>
      </w:r>
      <w:ins w:id="64" w:author="Park, Minyoung" w:date="2022-07-27T15:23:00Z">
        <w:r w:rsidR="009B0C48">
          <w:rPr>
            <w:rFonts w:ascii="TimesNewRomanPSMT" w:hAnsi="TimesNewRomanPSMT"/>
            <w:color w:val="000000"/>
            <w:sz w:val="20"/>
          </w:rPr>
          <w:t xml:space="preserve"> </w:t>
        </w:r>
      </w:ins>
      <w:ins w:id="65" w:author="Park, Minyoung" w:date="2022-07-27T15:26:00Z">
        <w:r w:rsidR="00F04668">
          <w:rPr>
            <w:rFonts w:ascii="TimesNewRomanPSMT" w:hAnsi="TimesNewRomanPSMT"/>
            <w:color w:val="000000"/>
            <w:sz w:val="20"/>
          </w:rPr>
          <w:t>(#</w:t>
        </w:r>
      </w:ins>
      <w:proofErr w:type="gramStart"/>
      <w:ins w:id="66" w:author="Park, Minyoung" w:date="2022-07-27T15:27:00Z">
        <w:r w:rsidR="005D74D8">
          <w:rPr>
            <w:rFonts w:ascii="TimesNewRomanPSMT" w:hAnsi="TimesNewRomanPSMT"/>
            <w:color w:val="000000"/>
            <w:sz w:val="20"/>
          </w:rPr>
          <w:t>11458)</w:t>
        </w:r>
      </w:ins>
      <w:ins w:id="67" w:author="Park, Minyoung" w:date="2022-07-27T15:25:00Z">
        <w:r w:rsidR="00DD319E">
          <w:rPr>
            <w:rFonts w:ascii="TimesNewRomanPSMT" w:hAnsi="TimesNewRomanPSMT"/>
            <w:color w:val="000000"/>
            <w:sz w:val="20"/>
          </w:rPr>
          <w:t>c</w:t>
        </w:r>
      </w:ins>
      <w:ins w:id="68" w:author="Park, Minyoung" w:date="2022-07-27T15:26:00Z">
        <w:r w:rsidR="00DD319E">
          <w:rPr>
            <w:rFonts w:ascii="TimesNewRomanPSMT" w:hAnsi="TimesNewRomanPSMT"/>
            <w:color w:val="000000"/>
            <w:sz w:val="20"/>
          </w:rPr>
          <w:t>arried</w:t>
        </w:r>
        <w:proofErr w:type="gramEnd"/>
        <w:r w:rsidR="00DD319E">
          <w:rPr>
            <w:rFonts w:ascii="TimesNewRomanPSMT" w:hAnsi="TimesNewRomanPSMT"/>
            <w:color w:val="000000"/>
            <w:sz w:val="20"/>
          </w:rPr>
          <w:t xml:space="preserve"> in a Management frame</w:t>
        </w:r>
      </w:ins>
      <w:ins w:id="69" w:author="Park, Minyoung" w:date="2022-08-04T16:21:00Z">
        <w:r w:rsidR="00665553">
          <w:rPr>
            <w:rFonts w:ascii="TimesNewRomanPSMT" w:hAnsi="TimesNewRomanPSMT"/>
            <w:color w:val="000000"/>
            <w:sz w:val="20"/>
          </w:rPr>
          <w:t xml:space="preserve"> that </w:t>
        </w:r>
      </w:ins>
      <w:ins w:id="70" w:author="Park, Minyoung" w:date="2022-07-27T15:23:00Z">
        <w:r w:rsidR="009B0C48">
          <w:rPr>
            <w:rFonts w:ascii="TimesNewRomanPSMT" w:hAnsi="TimesNewRomanPSMT"/>
            <w:color w:val="000000"/>
            <w:sz w:val="20"/>
          </w:rPr>
          <w:t>it transmits</w:t>
        </w:r>
      </w:ins>
      <w:r>
        <w:rPr>
          <w:rFonts w:ascii="TimesNewRomanPSMT" w:hAnsi="TimesNewRomanPSMT"/>
          <w:color w:val="000000"/>
          <w:sz w:val="20"/>
        </w:rPr>
        <w:t>.</w:t>
      </w:r>
      <w:r w:rsidR="00F615A0">
        <w:rPr>
          <w:rFonts w:ascii="TimesNewRomanPSMT" w:hAnsi="TimesNewRomanPSMT"/>
          <w:color w:val="000000"/>
          <w:sz w:val="20"/>
        </w:rPr>
        <w:t xml:space="preserve"> </w:t>
      </w:r>
      <w:ins w:id="71" w:author="Park, Minyoung" w:date="2022-07-27T15:07:00Z">
        <w:r w:rsidR="00040D56">
          <w:rPr>
            <w:rFonts w:ascii="TimesNewRomanPSMT" w:hAnsi="TimesNewRomanPSMT"/>
            <w:color w:val="000000"/>
            <w:sz w:val="20"/>
          </w:rPr>
          <w:t>(#</w:t>
        </w:r>
        <w:proofErr w:type="gramStart"/>
        <w:r w:rsidR="00040D56">
          <w:rPr>
            <w:rFonts w:ascii="TimesNewRomanPSMT" w:hAnsi="TimesNewRomanPSMT"/>
            <w:color w:val="000000"/>
            <w:sz w:val="20"/>
          </w:rPr>
          <w:t>13418)</w:t>
        </w:r>
      </w:ins>
      <w:ins w:id="72" w:author="Park, Minyoung" w:date="2022-07-27T15:03:00Z">
        <w:r w:rsidR="00B70BEF">
          <w:rPr>
            <w:rFonts w:ascii="TimesNewRomanPSMT" w:hAnsi="TimesNewRomanPSMT"/>
            <w:color w:val="000000"/>
            <w:sz w:val="20"/>
          </w:rPr>
          <w:t>The</w:t>
        </w:r>
        <w:proofErr w:type="gramEnd"/>
        <w:r w:rsidR="00B70BEF">
          <w:rPr>
            <w:rFonts w:ascii="TimesNewRomanPSMT" w:hAnsi="TimesNewRomanPSMT"/>
            <w:color w:val="000000"/>
            <w:sz w:val="20"/>
          </w:rPr>
          <w:t xml:space="preserve"> AP affiliated with the AP MLD shall</w:t>
        </w:r>
        <w:r w:rsidR="0053576C">
          <w:rPr>
            <w:rFonts w:ascii="TimesNewRomanPSMT" w:hAnsi="TimesNewRomanPSMT"/>
            <w:color w:val="000000"/>
            <w:sz w:val="20"/>
          </w:rPr>
          <w:t xml:space="preserve"> set the</w:t>
        </w:r>
        <w:r w:rsidR="00027445">
          <w:rPr>
            <w:rFonts w:ascii="TimesNewRomanPSMT" w:hAnsi="TimesNewRomanPSMT"/>
            <w:color w:val="000000"/>
            <w:sz w:val="20"/>
          </w:rPr>
          <w:t xml:space="preserve"> MAC padding duration of the</w:t>
        </w:r>
      </w:ins>
      <w:ins w:id="73" w:author="Park, Minyoung" w:date="2022-07-27T15:04:00Z">
        <w:r w:rsidR="00027445">
          <w:rPr>
            <w:rFonts w:ascii="TimesNewRomanPSMT" w:hAnsi="TimesNewRomanPSMT"/>
            <w:color w:val="000000"/>
            <w:sz w:val="20"/>
          </w:rPr>
          <w:t xml:space="preserve"> Padding field of the initial Control frame</w:t>
        </w:r>
        <w:r w:rsidR="004F1870">
          <w:rPr>
            <w:rFonts w:ascii="TimesNewRomanPSMT" w:hAnsi="TimesNewRomanPSMT"/>
            <w:color w:val="000000"/>
            <w:sz w:val="20"/>
          </w:rPr>
          <w:t xml:space="preserve"> to be greater than or equal to the MAC padding duration </w:t>
        </w:r>
      </w:ins>
      <w:ins w:id="74" w:author="Park, Minyoung" w:date="2022-07-27T15:05:00Z">
        <w:r w:rsidR="004F1870">
          <w:rPr>
            <w:rFonts w:ascii="TimesNewRomanPSMT" w:hAnsi="TimesNewRomanPSMT"/>
            <w:color w:val="000000"/>
            <w:sz w:val="20"/>
          </w:rPr>
          <w:t>in the EMLSR Padding Delay subfield.</w:t>
        </w:r>
      </w:ins>
    </w:p>
    <w:p w14:paraId="35B3DEA8" w14:textId="12E8D2BC" w:rsidR="006A7816" w:rsidRDefault="006A7816" w:rsidP="001E552C">
      <w:pPr>
        <w:rPr>
          <w:rFonts w:ascii="TimesNewRomanPSMT" w:hAnsi="TimesNewRomanPSMT"/>
          <w:color w:val="000000"/>
          <w:sz w:val="20"/>
        </w:rPr>
      </w:pPr>
      <w:r w:rsidRPr="006A7816">
        <w:rPr>
          <w:rFonts w:ascii="TimesNewRomanPSMT" w:hAnsi="TimesNewRomanPSMT"/>
          <w:color w:val="000000"/>
          <w:sz w:val="20"/>
        </w:rPr>
        <w:t>• The initial Control frame shall be an MU-RTS Trigger frame or a BSRP Trigger frame. A STA</w:t>
      </w:r>
      <w:r>
        <w:rPr>
          <w:rFonts w:ascii="TimesNewRomanPSMT" w:hAnsi="TimesNewRomanPSMT"/>
          <w:color w:val="000000"/>
          <w:sz w:val="20"/>
        </w:rPr>
        <w:t xml:space="preserve"> </w:t>
      </w:r>
      <w:r w:rsidRPr="006A7816">
        <w:rPr>
          <w:rFonts w:ascii="TimesNewRomanPSMT" w:hAnsi="TimesNewRomanPSMT"/>
          <w:color w:val="000000"/>
          <w:sz w:val="20"/>
        </w:rPr>
        <w:t>affiliated with a non-AP MLD that is in the listening operation and that receives an MU-RTS</w:t>
      </w:r>
      <w:r>
        <w:rPr>
          <w:rFonts w:ascii="TimesNewRomanPSMT" w:hAnsi="TimesNewRomanPSMT"/>
          <w:color w:val="000000"/>
          <w:sz w:val="20"/>
        </w:rPr>
        <w:t xml:space="preserve"> </w:t>
      </w:r>
      <w:r w:rsidRPr="006A7816">
        <w:rPr>
          <w:rFonts w:ascii="TimesNewRomanPSMT" w:hAnsi="TimesNewRomanPSMT"/>
          <w:color w:val="000000"/>
          <w:sz w:val="20"/>
        </w:rPr>
        <w:t xml:space="preserve">Trigger Frame or BSRP Trigger frame addressed to it shall respond as defined in </w:t>
      </w:r>
      <w:ins w:id="75" w:author="Park, Minyoung" w:date="2022-07-27T16:06:00Z">
        <w:r w:rsidR="00F07A98">
          <w:rPr>
            <w:rFonts w:ascii="TimesNewRomanPSMT" w:hAnsi="TimesNewRomanPSMT"/>
            <w:color w:val="000000"/>
            <w:sz w:val="20"/>
          </w:rPr>
          <w:t>(#13812)</w:t>
        </w:r>
      </w:ins>
      <w:r w:rsidRPr="006A7816">
        <w:rPr>
          <w:rFonts w:ascii="TimesNewRomanPSMT" w:hAnsi="TimesNewRomanPSMT"/>
          <w:color w:val="000000"/>
          <w:sz w:val="20"/>
        </w:rPr>
        <w:t>35.5.2.</w:t>
      </w:r>
      <w:ins w:id="76" w:author="Park, Minyoung" w:date="2022-07-27T16:06:00Z">
        <w:r w:rsidR="00F07A98">
          <w:rPr>
            <w:rFonts w:ascii="TimesNewRomanPSMT" w:hAnsi="TimesNewRomanPSMT"/>
            <w:color w:val="000000"/>
            <w:sz w:val="20"/>
          </w:rPr>
          <w:t>3</w:t>
        </w:r>
      </w:ins>
      <w:del w:id="77" w:author="Park, Minyoung" w:date="2022-07-27T16:06:00Z">
        <w:r w:rsidRPr="006A7816" w:rsidDel="00F07A98">
          <w:rPr>
            <w:rFonts w:ascii="TimesNewRomanPSMT" w:hAnsi="TimesNewRomanPSMT"/>
            <w:color w:val="000000"/>
            <w:sz w:val="20"/>
          </w:rPr>
          <w:delText>2</w:delText>
        </w:r>
      </w:del>
      <w:r w:rsidRPr="006A7816">
        <w:rPr>
          <w:rFonts w:ascii="TimesNewRomanPSMT" w:hAnsi="TimesNewRomanPSMT"/>
          <w:color w:val="000000"/>
          <w:sz w:val="20"/>
        </w:rPr>
        <w:t xml:space="preserve"> (</w:t>
      </w:r>
      <w:ins w:id="78" w:author="Park, Minyoung" w:date="2022-07-27T16:06:00Z">
        <w:r w:rsidR="00F07A98" w:rsidRPr="00F07A98">
          <w:rPr>
            <w:rFonts w:ascii="TimesNewRomanPSMT" w:hAnsi="TimesNewRomanPSMT"/>
            <w:color w:val="000000"/>
            <w:sz w:val="20"/>
          </w:rPr>
          <w:t xml:space="preserve">Non-AP STA </w:t>
        </w:r>
        <w:proofErr w:type="spellStart"/>
        <w:r w:rsidR="00F07A98" w:rsidRPr="00F07A98">
          <w:rPr>
            <w:rFonts w:ascii="TimesNewRomanPSMT" w:hAnsi="TimesNewRomanPSMT"/>
            <w:color w:val="000000"/>
            <w:sz w:val="20"/>
          </w:rPr>
          <w:t>behavior</w:t>
        </w:r>
        <w:proofErr w:type="spellEnd"/>
        <w:r w:rsidR="00F07A98" w:rsidRPr="00F07A98">
          <w:rPr>
            <w:rFonts w:ascii="TimesNewRomanPSMT" w:hAnsi="TimesNewRomanPSMT"/>
            <w:color w:val="000000"/>
            <w:sz w:val="20"/>
          </w:rPr>
          <w:t xml:space="preserve"> for UL MU operation</w:t>
        </w:r>
      </w:ins>
      <w:del w:id="79" w:author="Park, Minyoung" w:date="2022-07-27T16:06:00Z">
        <w:r w:rsidRPr="006A7816" w:rsidDel="00F07A98">
          <w:rPr>
            <w:rFonts w:ascii="TimesNewRomanPSMT" w:hAnsi="TimesNewRomanPSMT"/>
            <w:color w:val="000000"/>
            <w:sz w:val="20"/>
          </w:rPr>
          <w:delText>Rules</w:delText>
        </w:r>
        <w:r w:rsidDel="00F07A98">
          <w:rPr>
            <w:rFonts w:ascii="TimesNewRomanPSMT" w:hAnsi="TimesNewRomanPSMT"/>
            <w:color w:val="000000"/>
            <w:sz w:val="20"/>
          </w:rPr>
          <w:delText xml:space="preserve"> </w:delText>
        </w:r>
        <w:r w:rsidRPr="006A7816" w:rsidDel="00F07A98">
          <w:rPr>
            <w:rFonts w:ascii="TimesNewRomanPSMT" w:hAnsi="TimesNewRomanPSMT"/>
            <w:color w:val="000000"/>
            <w:sz w:val="20"/>
          </w:rPr>
          <w:delText>for soliciting UL MU frames</w:delText>
        </w:r>
      </w:del>
      <w:r w:rsidRPr="006A7816">
        <w:rPr>
          <w:rFonts w:ascii="TimesNewRomanPSMT" w:hAnsi="TimesNewRomanPSMT"/>
          <w:color w:val="000000"/>
          <w:sz w:val="20"/>
        </w:rPr>
        <w:t>) except when the frame exchanges initiated by the initial Control</w:t>
      </w:r>
      <w:r>
        <w:rPr>
          <w:rFonts w:ascii="TimesNewRomanPSMT" w:hAnsi="TimesNewRomanPSMT"/>
          <w:color w:val="000000"/>
          <w:sz w:val="20"/>
        </w:rPr>
        <w:t xml:space="preserve"> </w:t>
      </w:r>
      <w:r w:rsidRPr="006A7816">
        <w:rPr>
          <w:rFonts w:ascii="TimesNewRomanPSMT" w:hAnsi="TimesNewRomanPSMT"/>
          <w:color w:val="000000"/>
          <w:sz w:val="20"/>
        </w:rPr>
        <w:t>frame on one of the EMLSR links overlaps with group addressed frame transmissions on the</w:t>
      </w:r>
      <w:r>
        <w:rPr>
          <w:rFonts w:ascii="TimesNewRomanPSMT" w:hAnsi="TimesNewRomanPSMT"/>
          <w:color w:val="000000"/>
          <w:sz w:val="20"/>
        </w:rPr>
        <w:t xml:space="preserve"> </w:t>
      </w:r>
      <w:r w:rsidRPr="006A7816">
        <w:rPr>
          <w:rFonts w:ascii="TimesNewRomanPSMT" w:hAnsi="TimesNewRomanPSMT"/>
          <w:color w:val="000000"/>
          <w:sz w:val="20"/>
        </w:rPr>
        <w:t>other EMLSR link where the non-AP STA intends to receive the group addressed frames. The</w:t>
      </w:r>
      <w:r>
        <w:rPr>
          <w:rFonts w:ascii="TimesNewRomanPSMT" w:hAnsi="TimesNewRomanPSMT"/>
          <w:color w:val="000000"/>
          <w:sz w:val="20"/>
        </w:rPr>
        <w:t xml:space="preserve"> </w:t>
      </w:r>
      <w:r w:rsidRPr="006A7816">
        <w:rPr>
          <w:rFonts w:ascii="TimesNewRomanPSMT" w:hAnsi="TimesNewRomanPSMT"/>
          <w:color w:val="000000"/>
          <w:sz w:val="20"/>
        </w:rPr>
        <w:t>number of spatial streams for the response to the BSRP Trigger frame shall be limited to one.</w:t>
      </w:r>
    </w:p>
    <w:p w14:paraId="6AFB1794" w14:textId="5693B13A" w:rsidR="00FD332B" w:rsidRDefault="00FD332B" w:rsidP="001E552C">
      <w:pPr>
        <w:rPr>
          <w:rFonts w:ascii="TimesNewRomanPSMT" w:hAnsi="TimesNewRomanPSMT"/>
          <w:color w:val="000000"/>
          <w:sz w:val="20"/>
        </w:rPr>
      </w:pPr>
    </w:p>
    <w:p w14:paraId="7B02EE62" w14:textId="1467A671" w:rsidR="00EF7500" w:rsidRDefault="00EF7500" w:rsidP="001E552C">
      <w:pPr>
        <w:rPr>
          <w:rFonts w:ascii="TimesNewRomanPSMT" w:hAnsi="TimesNewRomanPSMT"/>
          <w:color w:val="000000"/>
          <w:szCs w:val="18"/>
        </w:rPr>
      </w:pPr>
      <w:r w:rsidRPr="00EF7500">
        <w:rPr>
          <w:rFonts w:ascii="TimesNewRomanPSMT" w:hAnsi="TimesNewRomanPSMT"/>
          <w:color w:val="000000"/>
          <w:szCs w:val="18"/>
        </w:rPr>
        <w:t>NOTE 2—Whether to use the MU-RTS Trigger frame or the BSRP Trigger frame as the initial Control frame to initiate</w:t>
      </w:r>
      <w:r>
        <w:rPr>
          <w:rFonts w:ascii="TimesNewRomanPSMT" w:hAnsi="TimesNewRomanPSMT"/>
          <w:color w:val="000000"/>
          <w:szCs w:val="18"/>
        </w:rPr>
        <w:t xml:space="preserve"> </w:t>
      </w:r>
      <w:r w:rsidRPr="00EF7500">
        <w:rPr>
          <w:rFonts w:ascii="TimesNewRomanPSMT" w:hAnsi="TimesNewRomanPSMT"/>
          <w:color w:val="000000"/>
          <w:szCs w:val="18"/>
        </w:rPr>
        <w:t>the frame exchanges is implementation specific and out of scope of this standard.</w:t>
      </w:r>
    </w:p>
    <w:p w14:paraId="60CBA728" w14:textId="77777777" w:rsidR="00EF7500" w:rsidRDefault="00EF7500" w:rsidP="001E552C">
      <w:pPr>
        <w:rPr>
          <w:rFonts w:ascii="TimesNewRomanPSMT" w:hAnsi="TimesNewRomanPSMT"/>
          <w:color w:val="000000"/>
          <w:sz w:val="20"/>
        </w:rPr>
      </w:pPr>
    </w:p>
    <w:p w14:paraId="5C05F7AE" w14:textId="48E9BBED" w:rsidR="00B554BB" w:rsidRDefault="00B554BB" w:rsidP="001E552C">
      <w:pPr>
        <w:rPr>
          <w:rFonts w:ascii="TimesNewRomanPSMT" w:hAnsi="TimesNewRomanPSMT"/>
          <w:color w:val="000000"/>
          <w:sz w:val="20"/>
        </w:rPr>
      </w:pPr>
      <w:r w:rsidRPr="00B554BB">
        <w:rPr>
          <w:rFonts w:ascii="TimesNewRomanPSMT" w:hAnsi="TimesNewRomanPSMT"/>
          <w:color w:val="000000"/>
          <w:sz w:val="20"/>
        </w:rPr>
        <w:t>— After receiving the initial Control frame of frame exchanges and transmitting an immediate response</w:t>
      </w:r>
      <w:r w:rsidR="00EF7500">
        <w:rPr>
          <w:rFonts w:ascii="TimesNewRomanPSMT" w:hAnsi="TimesNewRomanPSMT"/>
          <w:color w:val="000000"/>
          <w:sz w:val="20"/>
        </w:rPr>
        <w:t xml:space="preserve"> </w:t>
      </w:r>
      <w:r w:rsidRPr="00B554BB">
        <w:rPr>
          <w:rFonts w:ascii="TimesNewRomanPSMT" w:hAnsi="TimesNewRomanPSMT"/>
          <w:color w:val="000000"/>
          <w:sz w:val="20"/>
        </w:rPr>
        <w:t>frame as a response to the initial Control frame, a STA affiliated with the non-AP MLD that was</w:t>
      </w:r>
      <w:r w:rsidR="00EF7500">
        <w:rPr>
          <w:rFonts w:ascii="TimesNewRomanPSMT" w:hAnsi="TimesNewRomanPSMT"/>
          <w:color w:val="000000"/>
          <w:sz w:val="20"/>
        </w:rPr>
        <w:t xml:space="preserve"> </w:t>
      </w:r>
      <w:r w:rsidRPr="00B554BB">
        <w:rPr>
          <w:rFonts w:ascii="TimesNewRomanPSMT" w:hAnsi="TimesNewRomanPSMT"/>
          <w:color w:val="000000"/>
          <w:sz w:val="20"/>
        </w:rPr>
        <w:t xml:space="preserve">listening on the corresponding link shall be able to transmit or receive frames on the link </w:t>
      </w:r>
      <w:ins w:id="80" w:author="Park, Minyoung" w:date="2022-07-27T16:21:00Z">
        <w:r w:rsidR="00364FF2">
          <w:rPr>
            <w:rFonts w:ascii="TimesNewRomanPSMT" w:hAnsi="TimesNewRomanPSMT"/>
            <w:color w:val="000000"/>
            <w:sz w:val="20"/>
          </w:rPr>
          <w:t>(#13814)</w:t>
        </w:r>
      </w:ins>
      <w:del w:id="81" w:author="Park, Minyoung" w:date="2022-07-27T16:21:00Z">
        <w:r w:rsidRPr="00B554BB" w:rsidDel="00364FF2">
          <w:rPr>
            <w:rFonts w:ascii="TimesNewRomanPSMT" w:hAnsi="TimesNewRomanPSMT"/>
            <w:color w:val="000000"/>
            <w:sz w:val="20"/>
          </w:rPr>
          <w:delText xml:space="preserve">in </w:delText>
        </w:r>
      </w:del>
      <w:ins w:id="82" w:author="Park, Minyoung" w:date="2022-07-27T16:21:00Z">
        <w:r w:rsidR="00364FF2">
          <w:rPr>
            <w:rFonts w:ascii="TimesNewRomanPSMT" w:hAnsi="TimesNewRomanPSMT"/>
            <w:color w:val="000000"/>
            <w:sz w:val="20"/>
          </w:rPr>
          <w:t>o</w:t>
        </w:r>
        <w:r w:rsidR="00364FF2" w:rsidRPr="00B554BB">
          <w:rPr>
            <w:rFonts w:ascii="TimesNewRomanPSMT" w:hAnsi="TimesNewRomanPSMT"/>
            <w:color w:val="000000"/>
            <w:sz w:val="20"/>
          </w:rPr>
          <w:t xml:space="preserve">n </w:t>
        </w:r>
      </w:ins>
      <w:r w:rsidRPr="00B554BB">
        <w:rPr>
          <w:rFonts w:ascii="TimesNewRomanPSMT" w:hAnsi="TimesNewRomanPSMT"/>
          <w:color w:val="000000"/>
          <w:sz w:val="20"/>
        </w:rPr>
        <w:t>which the</w:t>
      </w:r>
      <w:r w:rsidR="00EF7500">
        <w:rPr>
          <w:rFonts w:ascii="TimesNewRomanPSMT" w:hAnsi="TimesNewRomanPSMT"/>
          <w:color w:val="000000"/>
          <w:sz w:val="20"/>
        </w:rPr>
        <w:t xml:space="preserve"> </w:t>
      </w:r>
      <w:r w:rsidRPr="00B554BB">
        <w:rPr>
          <w:rFonts w:ascii="TimesNewRomanPSMT" w:hAnsi="TimesNewRomanPSMT"/>
          <w:color w:val="000000"/>
          <w:sz w:val="20"/>
        </w:rPr>
        <w:t>initial Control frame was received and shall not transmit or receive on the other EMLSR link(s) until</w:t>
      </w:r>
      <w:r w:rsidR="00EF7500">
        <w:rPr>
          <w:rFonts w:ascii="TimesNewRomanPSMT" w:hAnsi="TimesNewRomanPSMT"/>
          <w:color w:val="000000"/>
          <w:sz w:val="20"/>
        </w:rPr>
        <w:t xml:space="preserve"> </w:t>
      </w:r>
      <w:r w:rsidRPr="00B554BB">
        <w:rPr>
          <w:rFonts w:ascii="TimesNewRomanPSMT" w:hAnsi="TimesNewRomanPSMT"/>
          <w:color w:val="000000"/>
          <w:sz w:val="20"/>
        </w:rPr>
        <w:t>the end of the frame exchanges, and subject to its spatial stream capabilities, operation mode, and</w:t>
      </w:r>
      <w:r w:rsidR="00EF7500">
        <w:rPr>
          <w:rFonts w:ascii="TimesNewRomanPSMT" w:hAnsi="TimesNewRomanPSMT"/>
          <w:color w:val="000000"/>
          <w:sz w:val="20"/>
        </w:rPr>
        <w:t xml:space="preserve"> </w:t>
      </w:r>
      <w:r w:rsidRPr="00B554BB">
        <w:rPr>
          <w:rFonts w:ascii="TimesNewRomanPSMT" w:hAnsi="TimesNewRomanPSMT"/>
          <w:color w:val="000000"/>
          <w:sz w:val="20"/>
        </w:rPr>
        <w:t>link switch delay, the STA affiliated with the non-AP MLD shall be capable of receiving a PPDU</w:t>
      </w:r>
      <w:r w:rsidR="00943D75">
        <w:rPr>
          <w:rFonts w:ascii="TimesNewRomanPSMT" w:hAnsi="TimesNewRomanPSMT"/>
          <w:color w:val="000000"/>
          <w:sz w:val="20"/>
        </w:rPr>
        <w:t xml:space="preserve"> </w:t>
      </w:r>
      <w:r w:rsidRPr="00B554BB">
        <w:rPr>
          <w:rFonts w:ascii="TimesNewRomanPSMT" w:hAnsi="TimesNewRomanPSMT"/>
          <w:color w:val="000000"/>
          <w:sz w:val="20"/>
        </w:rPr>
        <w:t xml:space="preserve">that is sent using more than one spatial stream on the link </w:t>
      </w:r>
      <w:ins w:id="83" w:author="Park, Minyoung" w:date="2022-07-27T16:21:00Z">
        <w:r w:rsidR="00943D75">
          <w:rPr>
            <w:rFonts w:ascii="TimesNewRomanPSMT" w:hAnsi="TimesNewRomanPSMT"/>
            <w:color w:val="000000"/>
            <w:sz w:val="20"/>
          </w:rPr>
          <w:t>(#13814)</w:t>
        </w:r>
      </w:ins>
      <w:del w:id="84" w:author="Park, Minyoung" w:date="2022-07-27T16:21:00Z">
        <w:r w:rsidRPr="00B554BB" w:rsidDel="00943D75">
          <w:rPr>
            <w:rFonts w:ascii="TimesNewRomanPSMT" w:hAnsi="TimesNewRomanPSMT"/>
            <w:color w:val="000000"/>
            <w:sz w:val="20"/>
          </w:rPr>
          <w:delText xml:space="preserve">in </w:delText>
        </w:r>
      </w:del>
      <w:ins w:id="85" w:author="Park, Minyoung" w:date="2022-07-27T16:21:00Z">
        <w:r w:rsidR="00943D75">
          <w:rPr>
            <w:rFonts w:ascii="TimesNewRomanPSMT" w:hAnsi="TimesNewRomanPSMT"/>
            <w:color w:val="000000"/>
            <w:sz w:val="20"/>
          </w:rPr>
          <w:t>o</w:t>
        </w:r>
        <w:r w:rsidR="00943D75" w:rsidRPr="00B554BB">
          <w:rPr>
            <w:rFonts w:ascii="TimesNewRomanPSMT" w:hAnsi="TimesNewRomanPSMT"/>
            <w:color w:val="000000"/>
            <w:sz w:val="20"/>
          </w:rPr>
          <w:t xml:space="preserve">n </w:t>
        </w:r>
      </w:ins>
      <w:r w:rsidRPr="00B554BB">
        <w:rPr>
          <w:rFonts w:ascii="TimesNewRomanPSMT" w:hAnsi="TimesNewRomanPSMT"/>
          <w:color w:val="000000"/>
          <w:sz w:val="20"/>
        </w:rPr>
        <w:t>which the initial Control frame was</w:t>
      </w:r>
      <w:r w:rsidR="00EF7500">
        <w:rPr>
          <w:rFonts w:ascii="TimesNewRomanPSMT" w:hAnsi="TimesNewRomanPSMT"/>
          <w:color w:val="000000"/>
          <w:sz w:val="20"/>
        </w:rPr>
        <w:t xml:space="preserve"> </w:t>
      </w:r>
      <w:r w:rsidRPr="00B554BB">
        <w:rPr>
          <w:rFonts w:ascii="TimesNewRomanPSMT" w:hAnsi="TimesNewRomanPSMT"/>
          <w:color w:val="000000"/>
          <w:sz w:val="20"/>
        </w:rPr>
        <w:t>received a SIFS after the end of its response frame transmission solicited by the initial Control frame.</w:t>
      </w:r>
      <w:r w:rsidR="00C2720C">
        <w:rPr>
          <w:rFonts w:ascii="TimesNewRomanPSMT" w:hAnsi="TimesNewRomanPSMT"/>
          <w:color w:val="000000"/>
          <w:sz w:val="20"/>
        </w:rPr>
        <w:t xml:space="preserve"> </w:t>
      </w:r>
      <w:r w:rsidRPr="00B554BB">
        <w:rPr>
          <w:rFonts w:ascii="TimesNewRomanPSMT" w:hAnsi="TimesNewRomanPSMT"/>
          <w:color w:val="000000"/>
          <w:sz w:val="20"/>
        </w:rPr>
        <w:t>During the frame exchanges, the other AP(s) affiliated with the AP MLD shall not transmit frames to</w:t>
      </w:r>
      <w:r w:rsidR="00C2720C">
        <w:rPr>
          <w:rFonts w:ascii="TimesNewRomanPSMT" w:hAnsi="TimesNewRomanPSMT"/>
          <w:color w:val="000000"/>
          <w:sz w:val="20"/>
        </w:rPr>
        <w:t xml:space="preserve"> </w:t>
      </w:r>
      <w:r w:rsidRPr="00B554BB">
        <w:rPr>
          <w:rFonts w:ascii="TimesNewRomanPSMT" w:hAnsi="TimesNewRomanPSMT"/>
          <w:color w:val="000000"/>
          <w:sz w:val="20"/>
        </w:rPr>
        <w:t>the other STA(s) affiliated with the non-AP MLD on the other EMLSR link(s).</w:t>
      </w:r>
    </w:p>
    <w:p w14:paraId="444CC9FB" w14:textId="50ED7C19" w:rsidR="00B55BCB" w:rsidRDefault="00B55BCB" w:rsidP="001E552C">
      <w:pPr>
        <w:rPr>
          <w:rFonts w:ascii="TimesNewRomanPSMT" w:hAnsi="TimesNewRomanPSMT"/>
          <w:color w:val="000000"/>
          <w:sz w:val="20"/>
        </w:rPr>
      </w:pPr>
    </w:p>
    <w:p w14:paraId="41BEA3B9" w14:textId="77777777" w:rsidR="00B55BCB" w:rsidRDefault="00B55BCB" w:rsidP="001E552C">
      <w:pPr>
        <w:rPr>
          <w:rFonts w:ascii="TimesNewRomanPSMT" w:hAnsi="TimesNewRomanPSMT"/>
          <w:color w:val="000000"/>
          <w:sz w:val="20"/>
        </w:rPr>
      </w:pPr>
    </w:p>
    <w:tbl>
      <w:tblPr>
        <w:tblStyle w:val="TableGrid"/>
        <w:tblW w:w="10204" w:type="dxa"/>
        <w:tblLayout w:type="fixed"/>
        <w:tblLook w:val="04A0" w:firstRow="1" w:lastRow="0" w:firstColumn="1" w:lastColumn="0" w:noHBand="0" w:noVBand="1"/>
      </w:tblPr>
      <w:tblGrid>
        <w:gridCol w:w="750"/>
        <w:gridCol w:w="1135"/>
        <w:gridCol w:w="810"/>
        <w:gridCol w:w="720"/>
        <w:gridCol w:w="2197"/>
        <w:gridCol w:w="2160"/>
        <w:gridCol w:w="2432"/>
      </w:tblGrid>
      <w:tr w:rsidR="00FD332B" w:rsidRPr="006336B0" w14:paraId="5BA439C5" w14:textId="77777777" w:rsidTr="00973E2A">
        <w:tc>
          <w:tcPr>
            <w:tcW w:w="750" w:type="dxa"/>
          </w:tcPr>
          <w:p w14:paraId="71716F61" w14:textId="77777777" w:rsidR="00FD332B" w:rsidRPr="006336B0" w:rsidRDefault="00FD332B" w:rsidP="00973E2A">
            <w:pPr>
              <w:rPr>
                <w:rFonts w:ascii="Arial" w:hAnsi="Arial" w:cs="Arial"/>
                <w:szCs w:val="18"/>
              </w:rPr>
            </w:pPr>
            <w:bookmarkStart w:id="86" w:name="_Hlk109832290"/>
            <w:r w:rsidRPr="006336B0">
              <w:rPr>
                <w:rFonts w:ascii="Arial" w:hAnsi="Arial" w:cs="Arial"/>
                <w:b/>
                <w:bCs/>
                <w:szCs w:val="18"/>
              </w:rPr>
              <w:t>CID</w:t>
            </w:r>
          </w:p>
        </w:tc>
        <w:tc>
          <w:tcPr>
            <w:tcW w:w="1135" w:type="dxa"/>
          </w:tcPr>
          <w:p w14:paraId="27CAD1BA" w14:textId="77777777" w:rsidR="00FD332B" w:rsidRPr="006336B0" w:rsidRDefault="00FD332B" w:rsidP="00973E2A">
            <w:pPr>
              <w:rPr>
                <w:rFonts w:ascii="Arial" w:hAnsi="Arial" w:cs="Arial"/>
                <w:szCs w:val="18"/>
              </w:rPr>
            </w:pPr>
            <w:r w:rsidRPr="006336B0">
              <w:rPr>
                <w:rFonts w:ascii="Arial" w:hAnsi="Arial" w:cs="Arial"/>
                <w:b/>
                <w:bCs/>
                <w:szCs w:val="18"/>
              </w:rPr>
              <w:t>Commenter</w:t>
            </w:r>
          </w:p>
        </w:tc>
        <w:tc>
          <w:tcPr>
            <w:tcW w:w="810" w:type="dxa"/>
          </w:tcPr>
          <w:p w14:paraId="2ADC9F38" w14:textId="77777777" w:rsidR="00FD332B" w:rsidRPr="006336B0" w:rsidRDefault="00FD332B" w:rsidP="00973E2A">
            <w:pPr>
              <w:rPr>
                <w:rFonts w:ascii="Arial" w:hAnsi="Arial" w:cs="Arial"/>
                <w:szCs w:val="18"/>
              </w:rPr>
            </w:pPr>
            <w:r w:rsidRPr="006336B0">
              <w:rPr>
                <w:rFonts w:ascii="Arial" w:hAnsi="Arial" w:cs="Arial"/>
                <w:b/>
                <w:bCs/>
                <w:szCs w:val="18"/>
              </w:rPr>
              <w:t>Clause Number</w:t>
            </w:r>
          </w:p>
        </w:tc>
        <w:tc>
          <w:tcPr>
            <w:tcW w:w="720" w:type="dxa"/>
          </w:tcPr>
          <w:p w14:paraId="6CD4E83B" w14:textId="77777777" w:rsidR="00FD332B" w:rsidRPr="006336B0" w:rsidRDefault="00FD332B" w:rsidP="00973E2A">
            <w:pPr>
              <w:rPr>
                <w:rFonts w:ascii="Arial" w:hAnsi="Arial" w:cs="Arial"/>
                <w:b/>
                <w:bCs/>
                <w:szCs w:val="18"/>
              </w:rPr>
            </w:pPr>
            <w:r w:rsidRPr="006336B0">
              <w:rPr>
                <w:rFonts w:ascii="Arial" w:hAnsi="Arial" w:cs="Arial"/>
                <w:b/>
                <w:bCs/>
                <w:szCs w:val="18"/>
              </w:rPr>
              <w:t>Page.</w:t>
            </w:r>
          </w:p>
          <w:p w14:paraId="3EDE04D0" w14:textId="77777777" w:rsidR="00FD332B" w:rsidRPr="006336B0" w:rsidRDefault="00FD332B" w:rsidP="00973E2A">
            <w:pPr>
              <w:rPr>
                <w:rFonts w:ascii="Arial" w:hAnsi="Arial" w:cs="Arial"/>
                <w:szCs w:val="18"/>
              </w:rPr>
            </w:pPr>
            <w:r w:rsidRPr="006336B0">
              <w:rPr>
                <w:rFonts w:ascii="Arial" w:hAnsi="Arial" w:cs="Arial"/>
                <w:b/>
                <w:bCs/>
                <w:szCs w:val="18"/>
              </w:rPr>
              <w:t>Line</w:t>
            </w:r>
          </w:p>
        </w:tc>
        <w:tc>
          <w:tcPr>
            <w:tcW w:w="2197" w:type="dxa"/>
          </w:tcPr>
          <w:p w14:paraId="666B7042" w14:textId="77777777" w:rsidR="00FD332B" w:rsidRPr="006336B0" w:rsidRDefault="00FD332B" w:rsidP="00973E2A">
            <w:pPr>
              <w:rPr>
                <w:rFonts w:ascii="Arial" w:hAnsi="Arial" w:cs="Arial"/>
                <w:szCs w:val="18"/>
              </w:rPr>
            </w:pPr>
            <w:r w:rsidRPr="006336B0">
              <w:rPr>
                <w:rFonts w:ascii="Arial" w:hAnsi="Arial" w:cs="Arial"/>
                <w:b/>
                <w:bCs/>
                <w:szCs w:val="18"/>
              </w:rPr>
              <w:t>Comment</w:t>
            </w:r>
          </w:p>
        </w:tc>
        <w:tc>
          <w:tcPr>
            <w:tcW w:w="2160" w:type="dxa"/>
          </w:tcPr>
          <w:p w14:paraId="42BE85DE" w14:textId="77777777" w:rsidR="00FD332B" w:rsidRPr="006336B0" w:rsidRDefault="00FD332B" w:rsidP="00973E2A">
            <w:pPr>
              <w:rPr>
                <w:rFonts w:ascii="Arial" w:hAnsi="Arial" w:cs="Arial"/>
                <w:szCs w:val="18"/>
              </w:rPr>
            </w:pPr>
            <w:r w:rsidRPr="006336B0">
              <w:rPr>
                <w:rFonts w:ascii="Arial" w:hAnsi="Arial" w:cs="Arial"/>
                <w:b/>
                <w:bCs/>
                <w:szCs w:val="18"/>
              </w:rPr>
              <w:t>Proposed Change</w:t>
            </w:r>
          </w:p>
        </w:tc>
        <w:tc>
          <w:tcPr>
            <w:tcW w:w="2432" w:type="dxa"/>
          </w:tcPr>
          <w:p w14:paraId="22227316" w14:textId="77777777" w:rsidR="00FD332B" w:rsidRPr="006336B0" w:rsidRDefault="00FD332B" w:rsidP="00973E2A">
            <w:pPr>
              <w:rPr>
                <w:rFonts w:ascii="Arial" w:hAnsi="Arial" w:cs="Arial"/>
                <w:b/>
                <w:bCs/>
                <w:szCs w:val="18"/>
              </w:rPr>
            </w:pPr>
            <w:r w:rsidRPr="006336B0">
              <w:rPr>
                <w:rFonts w:ascii="Arial" w:hAnsi="Arial" w:cs="Arial"/>
                <w:b/>
                <w:bCs/>
                <w:szCs w:val="18"/>
              </w:rPr>
              <w:t>Resolution</w:t>
            </w:r>
          </w:p>
          <w:p w14:paraId="1EA5D9E0" w14:textId="77777777" w:rsidR="00FD332B" w:rsidRPr="006336B0" w:rsidRDefault="00FD332B" w:rsidP="00973E2A">
            <w:pPr>
              <w:rPr>
                <w:rFonts w:ascii="Arial" w:hAnsi="Arial" w:cs="Arial"/>
                <w:color w:val="000000"/>
                <w:szCs w:val="18"/>
              </w:rPr>
            </w:pPr>
          </w:p>
        </w:tc>
      </w:tr>
      <w:tr w:rsidR="005E3CFC" w:rsidRPr="006336B0" w14:paraId="1887702E" w14:textId="77777777" w:rsidTr="00973E2A">
        <w:tc>
          <w:tcPr>
            <w:tcW w:w="750" w:type="dxa"/>
          </w:tcPr>
          <w:p w14:paraId="46491AC6" w14:textId="035F887E" w:rsidR="005E3CFC" w:rsidRPr="005E3CFC" w:rsidRDefault="005E3CFC" w:rsidP="005E3CFC">
            <w:pPr>
              <w:rPr>
                <w:rFonts w:ascii="Arial" w:hAnsi="Arial" w:cs="Arial"/>
                <w:szCs w:val="18"/>
              </w:rPr>
            </w:pPr>
            <w:r w:rsidRPr="005E3CFC">
              <w:rPr>
                <w:rFonts w:ascii="Arial" w:hAnsi="Arial" w:cs="Arial"/>
                <w:szCs w:val="18"/>
              </w:rPr>
              <w:lastRenderedPageBreak/>
              <w:t>12679</w:t>
            </w:r>
          </w:p>
        </w:tc>
        <w:tc>
          <w:tcPr>
            <w:tcW w:w="1135" w:type="dxa"/>
          </w:tcPr>
          <w:p w14:paraId="7D950075" w14:textId="0303EA99" w:rsidR="005E3CFC" w:rsidRPr="005E3CFC" w:rsidRDefault="005E3CFC" w:rsidP="005E3CFC">
            <w:pPr>
              <w:rPr>
                <w:rFonts w:ascii="Arial" w:hAnsi="Arial" w:cs="Arial"/>
                <w:szCs w:val="18"/>
              </w:rPr>
            </w:pPr>
            <w:r w:rsidRPr="005E3CFC">
              <w:rPr>
                <w:rFonts w:ascii="Arial" w:hAnsi="Arial" w:cs="Arial"/>
                <w:szCs w:val="18"/>
              </w:rPr>
              <w:t>Arik Klein</w:t>
            </w:r>
          </w:p>
        </w:tc>
        <w:tc>
          <w:tcPr>
            <w:tcW w:w="810" w:type="dxa"/>
          </w:tcPr>
          <w:p w14:paraId="583F833C" w14:textId="7EA5A13E" w:rsidR="005E3CFC" w:rsidRPr="005E3CFC" w:rsidRDefault="005E3CFC" w:rsidP="005E3CFC">
            <w:pPr>
              <w:rPr>
                <w:rFonts w:ascii="Arial" w:hAnsi="Arial" w:cs="Arial"/>
                <w:szCs w:val="18"/>
              </w:rPr>
            </w:pPr>
            <w:r w:rsidRPr="005E3CFC">
              <w:rPr>
                <w:rFonts w:ascii="Arial" w:hAnsi="Arial" w:cs="Arial"/>
                <w:szCs w:val="18"/>
              </w:rPr>
              <w:t>35.3.17</w:t>
            </w:r>
          </w:p>
        </w:tc>
        <w:tc>
          <w:tcPr>
            <w:tcW w:w="720" w:type="dxa"/>
          </w:tcPr>
          <w:p w14:paraId="179A8305" w14:textId="3327B080" w:rsidR="005E3CFC" w:rsidRPr="005E3CFC" w:rsidRDefault="005E3CFC" w:rsidP="005E3CFC">
            <w:pPr>
              <w:rPr>
                <w:rFonts w:ascii="Arial" w:hAnsi="Arial" w:cs="Arial"/>
                <w:szCs w:val="18"/>
              </w:rPr>
            </w:pPr>
            <w:r w:rsidRPr="005E3CFC">
              <w:rPr>
                <w:rFonts w:ascii="Arial" w:hAnsi="Arial" w:cs="Arial"/>
                <w:szCs w:val="18"/>
              </w:rPr>
              <w:t>463.34</w:t>
            </w:r>
          </w:p>
        </w:tc>
        <w:tc>
          <w:tcPr>
            <w:tcW w:w="2197" w:type="dxa"/>
          </w:tcPr>
          <w:p w14:paraId="1DA111B6" w14:textId="14AAE469" w:rsidR="005E3CFC" w:rsidRPr="005E3CFC" w:rsidRDefault="005E3CFC" w:rsidP="005E3CFC">
            <w:pPr>
              <w:rPr>
                <w:rFonts w:ascii="Arial" w:hAnsi="Arial" w:cs="Arial"/>
                <w:szCs w:val="18"/>
              </w:rPr>
            </w:pPr>
            <w:r w:rsidRPr="005E3CFC">
              <w:rPr>
                <w:rFonts w:ascii="Arial" w:hAnsi="Arial" w:cs="Arial"/>
                <w:szCs w:val="18"/>
              </w:rPr>
              <w:t>According to 26.2.6.3, the MU-RTS Trigger frame can be responded with CTS frame by more than a single STA (following the rules stated in 26.2.6.3). However, according to figures 35-21, 35-23, 35-24 it seems that the MU-RTS is used only to trigger a single STA affiliated with non-AP MLD that is operating in EMLSR mode, while the BSRP trigger frame is used to trigger multiple STA affiliated with non-AP MLDs that are operating in EMLSR mode. Is this the correct distinction? If yes - please clarify it specifically in the text. If not - need to add a note following the figures explaining that MU-RTS can be used to trigger multiple STA affiliated with non-AP MLDs that are operating in EMLSR mode</w:t>
            </w:r>
          </w:p>
        </w:tc>
        <w:tc>
          <w:tcPr>
            <w:tcW w:w="2160" w:type="dxa"/>
          </w:tcPr>
          <w:p w14:paraId="4731441D" w14:textId="7B0955AD" w:rsidR="005E3CFC" w:rsidRPr="005E3CFC" w:rsidRDefault="005E3CFC" w:rsidP="005E3CFC">
            <w:pPr>
              <w:rPr>
                <w:rFonts w:ascii="Arial" w:hAnsi="Arial" w:cs="Arial"/>
                <w:szCs w:val="18"/>
              </w:rPr>
            </w:pPr>
            <w:r w:rsidRPr="005E3CFC">
              <w:rPr>
                <w:rFonts w:ascii="Arial" w:hAnsi="Arial" w:cs="Arial"/>
                <w:szCs w:val="18"/>
              </w:rPr>
              <w:t>Please clarify whether the MU-RTS is used only to  trigger a single STA affiliated with non-AP MLD that is operating in EMLSR mode, while the BSRP trigger frame is used to trigger multiple STA affiliated with non-AP MLDs that are operating in EMLSR mode.</w:t>
            </w:r>
            <w:r w:rsidRPr="005E3CFC">
              <w:rPr>
                <w:rFonts w:ascii="Arial" w:hAnsi="Arial" w:cs="Arial"/>
                <w:szCs w:val="18"/>
              </w:rPr>
              <w:br/>
              <w:t>If yes - add this specifically to the text (i.e. starting at P463L34)</w:t>
            </w:r>
            <w:r w:rsidRPr="005E3CFC">
              <w:rPr>
                <w:rFonts w:ascii="Arial" w:hAnsi="Arial" w:cs="Arial"/>
                <w:szCs w:val="18"/>
              </w:rPr>
              <w:br/>
              <w:t>If no - please add a note following the exemplary figures 35-21, 35-22, 35-24 that not only MU-RTS is used to trigger a single STA affiliated with non-AP MLD that is operating in EMLSR mode</w:t>
            </w:r>
          </w:p>
        </w:tc>
        <w:tc>
          <w:tcPr>
            <w:tcW w:w="2432" w:type="dxa"/>
          </w:tcPr>
          <w:p w14:paraId="37496E9E" w14:textId="77777777" w:rsidR="005E3CFC" w:rsidRDefault="005E3CFC" w:rsidP="005E3CFC">
            <w:pPr>
              <w:rPr>
                <w:rFonts w:ascii="Arial" w:hAnsi="Arial" w:cs="Arial"/>
                <w:color w:val="000000"/>
                <w:szCs w:val="18"/>
              </w:rPr>
            </w:pPr>
            <w:r>
              <w:rPr>
                <w:rFonts w:ascii="Arial" w:hAnsi="Arial" w:cs="Arial"/>
                <w:color w:val="000000"/>
                <w:szCs w:val="18"/>
              </w:rPr>
              <w:t>Revised.</w:t>
            </w:r>
          </w:p>
          <w:p w14:paraId="1265344E" w14:textId="77777777" w:rsidR="005E3CFC" w:rsidRDefault="005E3CFC" w:rsidP="005E3CFC">
            <w:pPr>
              <w:rPr>
                <w:rFonts w:ascii="Arial" w:hAnsi="Arial" w:cs="Arial"/>
                <w:color w:val="000000"/>
                <w:szCs w:val="18"/>
              </w:rPr>
            </w:pPr>
          </w:p>
          <w:p w14:paraId="1ED97687" w14:textId="77777777" w:rsidR="005E3CFC" w:rsidRDefault="005E3CFC" w:rsidP="005E3CFC">
            <w:pPr>
              <w:rPr>
                <w:ins w:id="87" w:author="Park, Minyoung" w:date="2022-07-27T15:46:00Z"/>
                <w:rFonts w:ascii="Arial" w:hAnsi="Arial" w:cs="Arial"/>
                <w:color w:val="000000"/>
                <w:szCs w:val="18"/>
              </w:rPr>
            </w:pPr>
            <w:r>
              <w:rPr>
                <w:rFonts w:ascii="Arial" w:hAnsi="Arial" w:cs="Arial"/>
                <w:color w:val="000000"/>
                <w:szCs w:val="18"/>
              </w:rPr>
              <w:t xml:space="preserve">Clarified </w:t>
            </w:r>
            <w:r w:rsidR="00666ED6">
              <w:rPr>
                <w:rFonts w:ascii="Arial" w:hAnsi="Arial" w:cs="Arial"/>
                <w:color w:val="000000"/>
                <w:szCs w:val="18"/>
              </w:rPr>
              <w:t>by adding a note.</w:t>
            </w:r>
            <w:r w:rsidR="00FA12FE">
              <w:rPr>
                <w:rFonts w:ascii="Arial" w:hAnsi="Arial" w:cs="Arial"/>
                <w:color w:val="000000"/>
                <w:szCs w:val="18"/>
              </w:rPr>
              <w:t xml:space="preserve"> </w:t>
            </w:r>
          </w:p>
          <w:p w14:paraId="2A3DE55C" w14:textId="77777777" w:rsidR="00AE313D" w:rsidRDefault="00AE313D" w:rsidP="005E3CFC">
            <w:pPr>
              <w:rPr>
                <w:ins w:id="88" w:author="Park, Minyoung" w:date="2022-07-27T15:46:00Z"/>
                <w:rFonts w:ascii="Arial" w:hAnsi="Arial" w:cs="Arial"/>
                <w:color w:val="000000"/>
                <w:szCs w:val="18"/>
              </w:rPr>
            </w:pPr>
          </w:p>
          <w:p w14:paraId="16FFB37A" w14:textId="041A8E65" w:rsidR="00AE313D" w:rsidRPr="0070527E" w:rsidRDefault="00AE313D" w:rsidP="00AE313D">
            <w:pPr>
              <w:rPr>
                <w:rFonts w:ascii="Arial-BoldMT" w:hAnsi="Arial-BoldMT" w:hint="eastAsia"/>
                <w:color w:val="000000"/>
                <w:szCs w:val="18"/>
              </w:rPr>
            </w:pPr>
            <w:proofErr w:type="spellStart"/>
            <w:r w:rsidRPr="0070527E">
              <w:rPr>
                <w:rFonts w:ascii="Arial-BoldMT" w:hAnsi="Arial-BoldMT"/>
                <w:color w:val="000000"/>
                <w:szCs w:val="18"/>
              </w:rPr>
              <w:t>TGbe</w:t>
            </w:r>
            <w:proofErr w:type="spellEnd"/>
            <w:r w:rsidRPr="0070527E">
              <w:rPr>
                <w:rFonts w:ascii="Arial-BoldMT" w:hAnsi="Arial-BoldMT"/>
                <w:color w:val="000000"/>
                <w:szCs w:val="18"/>
              </w:rPr>
              <w:t xml:space="preserve"> editor to make the changes with the CID tag (#1</w:t>
            </w:r>
            <w:r>
              <w:rPr>
                <w:rFonts w:ascii="Arial-BoldMT" w:hAnsi="Arial-BoldMT"/>
                <w:color w:val="000000"/>
                <w:szCs w:val="18"/>
              </w:rPr>
              <w:t>2</w:t>
            </w:r>
            <w:r w:rsidR="00B85219">
              <w:rPr>
                <w:rFonts w:ascii="Arial-BoldMT" w:hAnsi="Arial-BoldMT"/>
                <w:color w:val="000000"/>
                <w:szCs w:val="18"/>
              </w:rPr>
              <w:t>679</w:t>
            </w:r>
            <w:r w:rsidRPr="0070527E">
              <w:rPr>
                <w:rFonts w:ascii="Arial-BoldMT" w:hAnsi="Arial-BoldMT"/>
                <w:color w:val="000000"/>
                <w:szCs w:val="18"/>
              </w:rPr>
              <w:t xml:space="preserve">) in </w:t>
            </w:r>
            <w:sdt>
              <w:sdtPr>
                <w:rPr>
                  <w:rFonts w:ascii="Arial-BoldMT" w:hAnsi="Arial-BoldMT"/>
                  <w:color w:val="000000"/>
                  <w:szCs w:val="18"/>
                </w:rPr>
                <w:alias w:val="Title"/>
                <w:tag w:val=""/>
                <w:id w:val="-187526267"/>
                <w:placeholder>
                  <w:docPart w:val="D8A90484884A470D8E654B210F390B10"/>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BoldMT" w:hAnsi="Arial-BoldMT"/>
                    <w:color w:val="000000"/>
                    <w:szCs w:val="18"/>
                  </w:rPr>
                  <w:t>doc.: IEEE 802.11-22/1204r0</w:t>
                </w:r>
              </w:sdtContent>
            </w:sdt>
          </w:p>
          <w:p w14:paraId="23052C76" w14:textId="151F7884" w:rsidR="00AE313D" w:rsidRPr="00FD6CBB" w:rsidRDefault="007C107E" w:rsidP="00AE313D">
            <w:pPr>
              <w:rPr>
                <w:rFonts w:ascii="Arial" w:hAnsi="Arial" w:cs="Arial"/>
                <w:color w:val="000000"/>
                <w:szCs w:val="18"/>
              </w:rPr>
            </w:pPr>
            <w:sdt>
              <w:sdtPr>
                <w:rPr>
                  <w:rFonts w:ascii="Arial-BoldMT" w:hAnsi="Arial-BoldMT"/>
                  <w:color w:val="000000"/>
                  <w:szCs w:val="18"/>
                </w:rPr>
                <w:alias w:val="Comments"/>
                <w:tag w:val=""/>
                <w:id w:val="-1507666392"/>
                <w:placeholder>
                  <w:docPart w:val="02F5928C96894C489B66D593FE84143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B7D54">
                  <w:rPr>
                    <w:rFonts w:ascii="Arial-BoldMT" w:hAnsi="Arial-BoldMT"/>
                    <w:color w:val="000000"/>
                    <w:szCs w:val="18"/>
                  </w:rPr>
                  <w:t>[https://mentor.ieee.org/802.11/dcn/22/11-22-1204-00-00be-lb266-cr-cl35-emlsr-part2.docx]</w:t>
                </w:r>
              </w:sdtContent>
            </w:sdt>
          </w:p>
        </w:tc>
      </w:tr>
      <w:tr w:rsidR="00194B2F" w:rsidRPr="006336B0" w14:paraId="49059612" w14:textId="77777777" w:rsidTr="00973E2A">
        <w:tc>
          <w:tcPr>
            <w:tcW w:w="750" w:type="dxa"/>
          </w:tcPr>
          <w:p w14:paraId="3E21EA83" w14:textId="55288101" w:rsidR="00194B2F" w:rsidRPr="00194B2F" w:rsidRDefault="00194B2F" w:rsidP="00194B2F">
            <w:pPr>
              <w:rPr>
                <w:rFonts w:ascii="Arial" w:hAnsi="Arial" w:cs="Arial"/>
                <w:szCs w:val="18"/>
              </w:rPr>
            </w:pPr>
            <w:r w:rsidRPr="00194B2F">
              <w:rPr>
                <w:rFonts w:ascii="Arial" w:hAnsi="Arial" w:cs="Arial"/>
                <w:szCs w:val="18"/>
              </w:rPr>
              <w:t>10927</w:t>
            </w:r>
          </w:p>
        </w:tc>
        <w:tc>
          <w:tcPr>
            <w:tcW w:w="1135" w:type="dxa"/>
          </w:tcPr>
          <w:p w14:paraId="362E74BD" w14:textId="0DE9DB68" w:rsidR="00194B2F" w:rsidRPr="00194B2F" w:rsidRDefault="00194B2F" w:rsidP="00194B2F">
            <w:pPr>
              <w:rPr>
                <w:rFonts w:ascii="Arial" w:hAnsi="Arial" w:cs="Arial"/>
                <w:szCs w:val="18"/>
              </w:rPr>
            </w:pPr>
            <w:r w:rsidRPr="00194B2F">
              <w:rPr>
                <w:rFonts w:ascii="Arial" w:hAnsi="Arial" w:cs="Arial"/>
                <w:szCs w:val="18"/>
              </w:rPr>
              <w:t xml:space="preserve">Thomas </w:t>
            </w:r>
            <w:proofErr w:type="spellStart"/>
            <w:r w:rsidRPr="00194B2F">
              <w:rPr>
                <w:rFonts w:ascii="Arial" w:hAnsi="Arial" w:cs="Arial"/>
                <w:szCs w:val="18"/>
              </w:rPr>
              <w:t>Handte</w:t>
            </w:r>
            <w:proofErr w:type="spellEnd"/>
          </w:p>
        </w:tc>
        <w:tc>
          <w:tcPr>
            <w:tcW w:w="810" w:type="dxa"/>
          </w:tcPr>
          <w:p w14:paraId="2F4145A3" w14:textId="6FD7B50F" w:rsidR="00194B2F" w:rsidRPr="00194B2F" w:rsidRDefault="00194B2F" w:rsidP="00194B2F">
            <w:pPr>
              <w:rPr>
                <w:rFonts w:ascii="Arial" w:hAnsi="Arial" w:cs="Arial"/>
                <w:szCs w:val="18"/>
              </w:rPr>
            </w:pPr>
            <w:r w:rsidRPr="00194B2F">
              <w:rPr>
                <w:rFonts w:ascii="Arial" w:hAnsi="Arial" w:cs="Arial"/>
                <w:szCs w:val="18"/>
              </w:rPr>
              <w:t>35.3.17</w:t>
            </w:r>
          </w:p>
        </w:tc>
        <w:tc>
          <w:tcPr>
            <w:tcW w:w="720" w:type="dxa"/>
          </w:tcPr>
          <w:p w14:paraId="761942EC" w14:textId="4149EF58" w:rsidR="00194B2F" w:rsidRPr="00194B2F" w:rsidRDefault="00194B2F" w:rsidP="00194B2F">
            <w:pPr>
              <w:rPr>
                <w:rFonts w:ascii="Arial" w:hAnsi="Arial" w:cs="Arial"/>
                <w:szCs w:val="18"/>
              </w:rPr>
            </w:pPr>
            <w:r w:rsidRPr="00194B2F">
              <w:rPr>
                <w:rFonts w:ascii="Arial" w:hAnsi="Arial" w:cs="Arial"/>
                <w:szCs w:val="18"/>
              </w:rPr>
              <w:t>465.01</w:t>
            </w:r>
          </w:p>
        </w:tc>
        <w:tc>
          <w:tcPr>
            <w:tcW w:w="2197" w:type="dxa"/>
          </w:tcPr>
          <w:p w14:paraId="4229473A" w14:textId="4C6FD637" w:rsidR="00194B2F" w:rsidRPr="00194B2F" w:rsidRDefault="00194B2F" w:rsidP="00194B2F">
            <w:pPr>
              <w:rPr>
                <w:rFonts w:ascii="Arial" w:hAnsi="Arial" w:cs="Arial"/>
                <w:szCs w:val="18"/>
              </w:rPr>
            </w:pPr>
            <w:r w:rsidRPr="00194B2F">
              <w:rPr>
                <w:rFonts w:ascii="Arial" w:hAnsi="Arial" w:cs="Arial"/>
                <w:szCs w:val="18"/>
              </w:rPr>
              <w:t>The frame exchange sequences shown in Figs 35-21 to 35-25 show just one link (the one that is selected by AP via MU-RTS or BSRP)</w:t>
            </w:r>
          </w:p>
        </w:tc>
        <w:tc>
          <w:tcPr>
            <w:tcW w:w="2160" w:type="dxa"/>
          </w:tcPr>
          <w:p w14:paraId="449E60B3" w14:textId="7979CE40" w:rsidR="00194B2F" w:rsidRPr="00194B2F" w:rsidRDefault="00194B2F" w:rsidP="00194B2F">
            <w:pPr>
              <w:rPr>
                <w:rFonts w:ascii="Arial" w:hAnsi="Arial" w:cs="Arial"/>
                <w:szCs w:val="18"/>
              </w:rPr>
            </w:pPr>
            <w:r w:rsidRPr="00194B2F">
              <w:rPr>
                <w:rFonts w:ascii="Arial" w:hAnsi="Arial" w:cs="Arial"/>
                <w:szCs w:val="18"/>
              </w:rPr>
              <w:t xml:space="preserve">Suggest </w:t>
            </w:r>
            <w:proofErr w:type="gramStart"/>
            <w:r w:rsidRPr="00194B2F">
              <w:rPr>
                <w:rFonts w:ascii="Arial" w:hAnsi="Arial" w:cs="Arial"/>
                <w:szCs w:val="18"/>
              </w:rPr>
              <w:t>to add</w:t>
            </w:r>
            <w:proofErr w:type="gramEnd"/>
            <w:r w:rsidRPr="00194B2F">
              <w:rPr>
                <w:rFonts w:ascii="Arial" w:hAnsi="Arial" w:cs="Arial"/>
                <w:szCs w:val="18"/>
              </w:rPr>
              <w:t xml:space="preserve"> the following text: "The following examples show the frame exchange on one link of the EMLSR links namely the link in which the initial control frame is sent."</w:t>
            </w:r>
          </w:p>
        </w:tc>
        <w:tc>
          <w:tcPr>
            <w:tcW w:w="2432" w:type="dxa"/>
          </w:tcPr>
          <w:p w14:paraId="15ABA1F1" w14:textId="77777777" w:rsidR="00194B2F" w:rsidRDefault="00F724E4" w:rsidP="00194B2F">
            <w:pPr>
              <w:rPr>
                <w:rFonts w:ascii="Arial" w:hAnsi="Arial" w:cs="Arial"/>
                <w:color w:val="000000"/>
                <w:szCs w:val="18"/>
              </w:rPr>
            </w:pPr>
            <w:r>
              <w:rPr>
                <w:rFonts w:ascii="Arial" w:hAnsi="Arial" w:cs="Arial"/>
                <w:color w:val="000000"/>
                <w:szCs w:val="18"/>
              </w:rPr>
              <w:t>Revised.</w:t>
            </w:r>
          </w:p>
          <w:p w14:paraId="1750C779" w14:textId="77777777" w:rsidR="00F724E4" w:rsidRDefault="00F724E4" w:rsidP="00194B2F">
            <w:pPr>
              <w:rPr>
                <w:rFonts w:ascii="Arial" w:hAnsi="Arial" w:cs="Arial"/>
                <w:color w:val="000000"/>
                <w:szCs w:val="18"/>
              </w:rPr>
            </w:pPr>
          </w:p>
          <w:p w14:paraId="22B91B6F" w14:textId="77777777" w:rsidR="00F724E4" w:rsidRDefault="00413E99" w:rsidP="00194B2F">
            <w:pPr>
              <w:rPr>
                <w:rFonts w:ascii="Arial" w:hAnsi="Arial" w:cs="Arial"/>
                <w:color w:val="000000"/>
                <w:szCs w:val="18"/>
              </w:rPr>
            </w:pPr>
            <w:r>
              <w:rPr>
                <w:rFonts w:ascii="Arial" w:hAnsi="Arial" w:cs="Arial"/>
                <w:color w:val="000000"/>
                <w:szCs w:val="18"/>
              </w:rPr>
              <w:t>Agree with the commenter.</w:t>
            </w:r>
            <w:r w:rsidR="006B274B">
              <w:rPr>
                <w:rFonts w:ascii="Arial" w:hAnsi="Arial" w:cs="Arial"/>
                <w:color w:val="000000"/>
                <w:szCs w:val="18"/>
              </w:rPr>
              <w:t xml:space="preserve"> </w:t>
            </w:r>
          </w:p>
          <w:p w14:paraId="644E74C2" w14:textId="77777777" w:rsidR="006B274B" w:rsidRDefault="006B274B" w:rsidP="00194B2F">
            <w:pPr>
              <w:rPr>
                <w:rFonts w:ascii="Arial" w:hAnsi="Arial" w:cs="Arial"/>
                <w:color w:val="000000"/>
                <w:szCs w:val="18"/>
              </w:rPr>
            </w:pPr>
          </w:p>
          <w:p w14:paraId="6D529520" w14:textId="460E259D" w:rsidR="006B274B" w:rsidRPr="0070527E" w:rsidRDefault="006B274B" w:rsidP="006B274B">
            <w:pPr>
              <w:rPr>
                <w:rFonts w:ascii="Arial-BoldMT" w:hAnsi="Arial-BoldMT" w:hint="eastAsia"/>
                <w:color w:val="000000"/>
                <w:szCs w:val="18"/>
              </w:rPr>
            </w:pPr>
            <w:proofErr w:type="spellStart"/>
            <w:r w:rsidRPr="0070527E">
              <w:rPr>
                <w:rFonts w:ascii="Arial-BoldMT" w:hAnsi="Arial-BoldMT"/>
                <w:color w:val="000000"/>
                <w:szCs w:val="18"/>
              </w:rPr>
              <w:t>TGbe</w:t>
            </w:r>
            <w:proofErr w:type="spellEnd"/>
            <w:r w:rsidRPr="0070527E">
              <w:rPr>
                <w:rFonts w:ascii="Arial-BoldMT" w:hAnsi="Arial-BoldMT"/>
                <w:color w:val="000000"/>
                <w:szCs w:val="18"/>
              </w:rPr>
              <w:t xml:space="preserve"> editor to make the changes with the CID tag (#1</w:t>
            </w:r>
            <w:r>
              <w:rPr>
                <w:rFonts w:ascii="Arial-BoldMT" w:hAnsi="Arial-BoldMT"/>
                <w:color w:val="000000"/>
                <w:szCs w:val="18"/>
              </w:rPr>
              <w:t>0927</w:t>
            </w:r>
            <w:r w:rsidRPr="0070527E">
              <w:rPr>
                <w:rFonts w:ascii="Arial-BoldMT" w:hAnsi="Arial-BoldMT"/>
                <w:color w:val="000000"/>
                <w:szCs w:val="18"/>
              </w:rPr>
              <w:t xml:space="preserve">) in </w:t>
            </w:r>
            <w:sdt>
              <w:sdtPr>
                <w:rPr>
                  <w:rFonts w:ascii="Arial-BoldMT" w:hAnsi="Arial-BoldMT"/>
                  <w:color w:val="000000"/>
                  <w:szCs w:val="18"/>
                </w:rPr>
                <w:alias w:val="Title"/>
                <w:tag w:val=""/>
                <w:id w:val="-2000643189"/>
                <w:placeholder>
                  <w:docPart w:val="C7BC575C12D040BCAD2DC2A8D5BD8A2C"/>
                </w:placeholder>
                <w:dataBinding w:prefixMappings="xmlns:ns0='http://purl.org/dc/elements/1.1/' xmlns:ns1='http://schemas.openxmlformats.org/package/2006/metadata/core-properties' " w:xpath="/ns1:coreProperties[1]/ns0:title[1]" w:storeItemID="{6C3C8BC8-F283-45AE-878A-BAB7291924A1}"/>
                <w:text/>
              </w:sdtPr>
              <w:sdtContent>
                <w:r>
                  <w:rPr>
                    <w:rFonts w:ascii="Arial-BoldMT" w:hAnsi="Arial-BoldMT"/>
                    <w:color w:val="000000"/>
                    <w:szCs w:val="18"/>
                  </w:rPr>
                  <w:t>doc.: IEEE 802.11-22/1204r0</w:t>
                </w:r>
              </w:sdtContent>
            </w:sdt>
          </w:p>
          <w:p w14:paraId="0AF08AB2" w14:textId="142FE423" w:rsidR="006B274B" w:rsidRDefault="006B274B" w:rsidP="006B274B">
            <w:pPr>
              <w:rPr>
                <w:rFonts w:ascii="Arial" w:hAnsi="Arial" w:cs="Arial"/>
                <w:color w:val="000000"/>
                <w:szCs w:val="18"/>
              </w:rPr>
            </w:pPr>
            <w:sdt>
              <w:sdtPr>
                <w:rPr>
                  <w:rFonts w:ascii="Arial-BoldMT" w:hAnsi="Arial-BoldMT"/>
                  <w:color w:val="000000"/>
                  <w:szCs w:val="18"/>
                </w:rPr>
                <w:alias w:val="Comments"/>
                <w:tag w:val=""/>
                <w:id w:val="-1927421878"/>
                <w:placeholder>
                  <w:docPart w:val="90379E900366458D843F73C362E2A957"/>
                </w:placeholder>
                <w:dataBinding w:prefixMappings="xmlns:ns0='http://purl.org/dc/elements/1.1/' xmlns:ns1='http://schemas.openxmlformats.org/package/2006/metadata/core-properties' " w:xpath="/ns1:coreProperties[1]/ns0:description[1]" w:storeItemID="{6C3C8BC8-F283-45AE-878A-BAB7291924A1}"/>
                <w:text w:multiLine="1"/>
              </w:sdtPr>
              <w:sdtContent>
                <w:r>
                  <w:rPr>
                    <w:rFonts w:ascii="Arial-BoldMT" w:hAnsi="Arial-BoldMT"/>
                    <w:color w:val="000000"/>
                    <w:szCs w:val="18"/>
                  </w:rPr>
                  <w:t>[https://mentor.ieee.org/802.11/dcn/22/11-22-1204-00-00be-lb266-cr-cl35-emlsr-part2.docx]</w:t>
                </w:r>
              </w:sdtContent>
            </w:sdt>
          </w:p>
        </w:tc>
      </w:tr>
      <w:bookmarkEnd w:id="86"/>
    </w:tbl>
    <w:p w14:paraId="328EC00E" w14:textId="33ADEF4B" w:rsidR="00FD332B" w:rsidRDefault="00FD332B" w:rsidP="001E552C">
      <w:pPr>
        <w:rPr>
          <w:ins w:id="89" w:author="Park, Minyoung" w:date="2022-07-27T15:51:00Z"/>
          <w:rFonts w:ascii="TimesNewRomanPSMT" w:hAnsi="TimesNewRomanPSMT"/>
          <w:color w:val="000000"/>
          <w:sz w:val="20"/>
        </w:rPr>
      </w:pPr>
    </w:p>
    <w:p w14:paraId="7CFF4B5E" w14:textId="02E5E682" w:rsidR="003E4941" w:rsidRDefault="003E4941" w:rsidP="00EE5CCE">
      <w:pPr>
        <w:rPr>
          <w:rFonts w:ascii="TimesNewRomanPSMT" w:hAnsi="TimesNewRomanPSMT"/>
          <w:color w:val="000000"/>
          <w:sz w:val="20"/>
        </w:rPr>
      </w:pP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Editor to </w:t>
      </w:r>
      <w:r>
        <w:rPr>
          <w:rFonts w:ascii="Arial-BoldMT" w:hAnsi="Arial-BoldMT"/>
          <w:b/>
          <w:bCs/>
          <w:color w:val="000000"/>
          <w:sz w:val="20"/>
          <w:highlight w:val="yellow"/>
        </w:rPr>
        <w:t xml:space="preserve">insert the </w:t>
      </w:r>
      <w:r w:rsidRPr="0073340E">
        <w:rPr>
          <w:rFonts w:ascii="Arial-BoldMT" w:hAnsi="Arial-BoldMT"/>
          <w:b/>
          <w:bCs/>
          <w:color w:val="000000"/>
          <w:sz w:val="20"/>
          <w:highlight w:val="yellow"/>
        </w:rPr>
        <w:t xml:space="preserve">following </w:t>
      </w:r>
      <w:r>
        <w:rPr>
          <w:rFonts w:ascii="Arial-BoldMT" w:hAnsi="Arial-BoldMT"/>
          <w:b/>
          <w:bCs/>
          <w:color w:val="000000"/>
          <w:sz w:val="20"/>
          <w:highlight w:val="yellow"/>
        </w:rPr>
        <w:t>sentence before</w:t>
      </w:r>
      <w:r w:rsidRPr="0073340E">
        <w:rPr>
          <w:rFonts w:ascii="Arial-BoldMT" w:hAnsi="Arial-BoldMT"/>
          <w:b/>
          <w:bCs/>
          <w:color w:val="000000"/>
          <w:sz w:val="20"/>
          <w:highlight w:val="yellow"/>
        </w:rPr>
        <w:t xml:space="preserve"> </w:t>
      </w:r>
      <w:r>
        <w:rPr>
          <w:rFonts w:ascii="Arial-BoldMT" w:hAnsi="Arial-BoldMT"/>
          <w:b/>
          <w:bCs/>
          <w:color w:val="000000"/>
          <w:sz w:val="20"/>
          <w:highlight w:val="yellow"/>
        </w:rPr>
        <w:t xml:space="preserve">the paragraph in P465L1 in </w:t>
      </w:r>
      <w:r w:rsidRPr="0073340E">
        <w:rPr>
          <w:rFonts w:ascii="Arial-BoldMT" w:hAnsi="Arial-BoldMT"/>
          <w:b/>
          <w:bCs/>
          <w:color w:val="000000"/>
          <w:sz w:val="20"/>
          <w:highlight w:val="yellow"/>
        </w:rPr>
        <w:t xml:space="preserve">Subclause </w:t>
      </w:r>
      <w:r>
        <w:rPr>
          <w:rFonts w:ascii="Arial-BoldMT" w:hAnsi="Arial-BoldMT"/>
          <w:b/>
          <w:bCs/>
          <w:color w:val="000000"/>
          <w:sz w:val="20"/>
          <w:highlight w:val="yellow"/>
        </w:rPr>
        <w:t>35</w:t>
      </w:r>
      <w:r w:rsidRPr="0073340E">
        <w:rPr>
          <w:rFonts w:ascii="Arial-BoldMT" w:hAnsi="Arial-BoldMT"/>
          <w:b/>
          <w:bCs/>
          <w:color w:val="000000"/>
          <w:sz w:val="20"/>
          <w:highlight w:val="yellow"/>
        </w:rPr>
        <w:t>.</w:t>
      </w:r>
      <w:r>
        <w:rPr>
          <w:rFonts w:ascii="Arial-BoldMT" w:hAnsi="Arial-BoldMT"/>
          <w:b/>
          <w:bCs/>
          <w:color w:val="000000"/>
          <w:sz w:val="20"/>
          <w:highlight w:val="yellow"/>
        </w:rPr>
        <w:t>3</w:t>
      </w:r>
      <w:r w:rsidRPr="0073340E">
        <w:rPr>
          <w:rFonts w:ascii="Arial-BoldMT" w:hAnsi="Arial-BoldMT"/>
          <w:b/>
          <w:bCs/>
          <w:color w:val="000000"/>
          <w:sz w:val="20"/>
          <w:highlight w:val="yellow"/>
        </w:rPr>
        <w:t>.</w:t>
      </w:r>
      <w:r>
        <w:rPr>
          <w:rFonts w:ascii="Arial-BoldMT" w:hAnsi="Arial-BoldMT"/>
          <w:b/>
          <w:bCs/>
          <w:color w:val="000000"/>
          <w:sz w:val="20"/>
          <w:highlight w:val="yellow"/>
        </w:rPr>
        <w:t>1</w:t>
      </w:r>
      <w:r w:rsidRPr="0073340E">
        <w:rPr>
          <w:rFonts w:ascii="Arial-BoldMT" w:hAnsi="Arial-BoldMT"/>
          <w:b/>
          <w:bCs/>
          <w:color w:val="000000"/>
          <w:sz w:val="20"/>
          <w:highlight w:val="yellow"/>
        </w:rPr>
        <w:t xml:space="preserve">7 </w:t>
      </w:r>
      <w:r>
        <w:rPr>
          <w:rFonts w:ascii="Arial-BoldMT" w:hAnsi="Arial-BoldMT"/>
          <w:b/>
          <w:bCs/>
          <w:color w:val="000000"/>
          <w:sz w:val="20"/>
          <w:highlight w:val="yellow"/>
        </w:rPr>
        <w:t>(Enhanced multi-link single radio operation</w:t>
      </w:r>
      <w:r w:rsidRPr="0073340E">
        <w:rPr>
          <w:rFonts w:ascii="Arial-BoldMT" w:hAnsi="Arial-BoldMT"/>
          <w:b/>
          <w:bCs/>
          <w:color w:val="000000"/>
          <w:sz w:val="20"/>
          <w:highlight w:val="yellow"/>
        </w:rPr>
        <w:t xml:space="preserve">) in </w:t>
      </w: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D</w:t>
      </w:r>
      <w:r>
        <w:rPr>
          <w:rFonts w:ascii="Arial-BoldMT" w:hAnsi="Arial-BoldMT"/>
          <w:b/>
          <w:bCs/>
          <w:color w:val="000000"/>
          <w:sz w:val="20"/>
          <w:highlight w:val="yellow"/>
        </w:rPr>
        <w:t>2</w:t>
      </w:r>
      <w:r w:rsidRPr="0073340E">
        <w:rPr>
          <w:rFonts w:ascii="Arial-BoldMT" w:hAnsi="Arial-BoldMT"/>
          <w:b/>
          <w:bCs/>
          <w:color w:val="000000"/>
          <w:sz w:val="20"/>
          <w:highlight w:val="yellow"/>
        </w:rPr>
        <w:t>.</w:t>
      </w:r>
      <w:r>
        <w:rPr>
          <w:rFonts w:ascii="Arial-BoldMT" w:hAnsi="Arial-BoldMT"/>
          <w:b/>
          <w:bCs/>
          <w:color w:val="000000"/>
          <w:sz w:val="20"/>
        </w:rPr>
        <w:t>0:</w:t>
      </w:r>
    </w:p>
    <w:p w14:paraId="0DC6C6DB" w14:textId="77777777" w:rsidR="003E4941" w:rsidRDefault="003E4941" w:rsidP="00EE5CCE">
      <w:pPr>
        <w:rPr>
          <w:rFonts w:ascii="TimesNewRomanPSMT" w:hAnsi="TimesNewRomanPSMT"/>
          <w:color w:val="000000"/>
          <w:sz w:val="20"/>
        </w:rPr>
      </w:pPr>
    </w:p>
    <w:p w14:paraId="2FC43970" w14:textId="68FB5A5E" w:rsidR="00B400C7" w:rsidRPr="00B400C7" w:rsidRDefault="00337E91" w:rsidP="00EE5CCE">
      <w:pPr>
        <w:rPr>
          <w:rFonts w:ascii="TimesNewRomanPSMT" w:hAnsi="TimesNewRomanPSMT"/>
          <w:color w:val="000000"/>
          <w:sz w:val="20"/>
        </w:rPr>
      </w:pPr>
      <w:ins w:id="90" w:author="Park, Minyoung" w:date="2022-08-04T16:36:00Z">
        <w:r>
          <w:rPr>
            <w:rFonts w:ascii="TimesNewRomanPSMT" w:hAnsi="TimesNewRomanPSMT"/>
            <w:color w:val="000000"/>
            <w:sz w:val="20"/>
          </w:rPr>
          <w:t>(#</w:t>
        </w:r>
        <w:proofErr w:type="gramStart"/>
        <w:r>
          <w:rPr>
            <w:rFonts w:ascii="TimesNewRomanPSMT" w:hAnsi="TimesNewRomanPSMT"/>
            <w:color w:val="000000"/>
            <w:sz w:val="20"/>
          </w:rPr>
          <w:t>10927)</w:t>
        </w:r>
      </w:ins>
      <w:ins w:id="91" w:author="Park, Minyoung" w:date="2022-08-04T16:35:00Z">
        <w:r w:rsidR="00B400C7" w:rsidRPr="00B400C7">
          <w:rPr>
            <w:rFonts w:ascii="TimesNewRomanPSMT" w:hAnsi="TimesNewRomanPSMT"/>
            <w:color w:val="000000"/>
            <w:sz w:val="20"/>
          </w:rPr>
          <w:t>The</w:t>
        </w:r>
        <w:proofErr w:type="gramEnd"/>
        <w:r w:rsidR="00B400C7" w:rsidRPr="00B400C7">
          <w:rPr>
            <w:rFonts w:ascii="TimesNewRomanPSMT" w:hAnsi="TimesNewRomanPSMT"/>
            <w:color w:val="000000"/>
            <w:sz w:val="20"/>
          </w:rPr>
          <w:t xml:space="preserve"> following examples</w:t>
        </w:r>
      </w:ins>
      <w:ins w:id="92" w:author="Park, Minyoung" w:date="2022-08-04T16:37:00Z">
        <w:r>
          <w:rPr>
            <w:rFonts w:ascii="TimesNewRomanPSMT" w:hAnsi="TimesNewRomanPSMT"/>
            <w:color w:val="000000"/>
            <w:sz w:val="20"/>
          </w:rPr>
          <w:t xml:space="preserve"> in F</w:t>
        </w:r>
        <w:r w:rsidR="000E46F6">
          <w:rPr>
            <w:rFonts w:ascii="TimesNewRomanPSMT" w:hAnsi="TimesNewRomanPSMT"/>
            <w:color w:val="000000"/>
            <w:sz w:val="20"/>
          </w:rPr>
          <w:t>igure 35-21, Figure 35-22, Figure 35-23, Figure 35-24</w:t>
        </w:r>
      </w:ins>
      <w:ins w:id="93" w:author="Park, Minyoung" w:date="2022-08-04T16:38:00Z">
        <w:r w:rsidR="000E46F6">
          <w:rPr>
            <w:rFonts w:ascii="TimesNewRomanPSMT" w:hAnsi="TimesNewRomanPSMT"/>
            <w:color w:val="000000"/>
            <w:sz w:val="20"/>
          </w:rPr>
          <w:t>, and Figure 35-25</w:t>
        </w:r>
      </w:ins>
      <w:ins w:id="94" w:author="Park, Minyoung" w:date="2022-08-04T16:35:00Z">
        <w:r w:rsidR="00B400C7" w:rsidRPr="00B400C7">
          <w:rPr>
            <w:rFonts w:ascii="TimesNewRomanPSMT" w:hAnsi="TimesNewRomanPSMT"/>
            <w:color w:val="000000"/>
            <w:sz w:val="20"/>
          </w:rPr>
          <w:t xml:space="preserve"> show the frame exchange</w:t>
        </w:r>
        <w:r w:rsidR="00B400C7">
          <w:rPr>
            <w:rFonts w:ascii="TimesNewRomanPSMT" w:hAnsi="TimesNewRomanPSMT"/>
            <w:color w:val="000000"/>
            <w:sz w:val="20"/>
          </w:rPr>
          <w:t>s</w:t>
        </w:r>
        <w:r w:rsidR="00B400C7" w:rsidRPr="00B400C7">
          <w:rPr>
            <w:rFonts w:ascii="TimesNewRomanPSMT" w:hAnsi="TimesNewRomanPSMT"/>
            <w:color w:val="000000"/>
            <w:sz w:val="20"/>
          </w:rPr>
          <w:t xml:space="preserve"> on one link of the EMLSR links namely the link </w:t>
        </w:r>
      </w:ins>
      <w:ins w:id="95" w:author="Park, Minyoung" w:date="2022-08-04T16:36:00Z">
        <w:r w:rsidR="007D5FB0">
          <w:rPr>
            <w:rFonts w:ascii="TimesNewRomanPSMT" w:hAnsi="TimesNewRomanPSMT"/>
            <w:color w:val="000000"/>
            <w:sz w:val="20"/>
          </w:rPr>
          <w:t>o</w:t>
        </w:r>
      </w:ins>
      <w:ins w:id="96" w:author="Park, Minyoung" w:date="2022-08-04T16:35:00Z">
        <w:r w:rsidR="00B400C7" w:rsidRPr="00B400C7">
          <w:rPr>
            <w:rFonts w:ascii="TimesNewRomanPSMT" w:hAnsi="TimesNewRomanPSMT"/>
            <w:color w:val="000000"/>
            <w:sz w:val="20"/>
          </w:rPr>
          <w:t>n which the initial control frame is sent.</w:t>
        </w:r>
      </w:ins>
    </w:p>
    <w:p w14:paraId="3FDA75F1" w14:textId="77777777" w:rsidR="00B400C7" w:rsidRDefault="00B400C7" w:rsidP="00EE5CCE">
      <w:pPr>
        <w:rPr>
          <w:rFonts w:ascii="Arial-BoldMT" w:hAnsi="Arial-BoldMT"/>
          <w:b/>
          <w:bCs/>
          <w:color w:val="000000"/>
          <w:sz w:val="20"/>
          <w:highlight w:val="yellow"/>
        </w:rPr>
      </w:pPr>
    </w:p>
    <w:p w14:paraId="1866B615" w14:textId="49B3A5A7" w:rsidR="00EE5CCE" w:rsidRDefault="00EE5CCE" w:rsidP="00EE5CCE">
      <w:pPr>
        <w:rPr>
          <w:rFonts w:ascii="Arial-BoldMT" w:hAnsi="Arial-BoldMT" w:hint="eastAsia"/>
          <w:b/>
          <w:bCs/>
          <w:color w:val="000000"/>
          <w:sz w:val="20"/>
          <w:highlight w:val="yellow"/>
        </w:rPr>
      </w:pP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Editor to </w:t>
      </w:r>
      <w:r w:rsidR="00725EC7">
        <w:rPr>
          <w:rFonts w:ascii="Arial-BoldMT" w:hAnsi="Arial-BoldMT"/>
          <w:b/>
          <w:bCs/>
          <w:color w:val="000000"/>
          <w:sz w:val="20"/>
          <w:highlight w:val="yellow"/>
        </w:rPr>
        <w:t>insert</w:t>
      </w:r>
      <w:r w:rsidRPr="0073340E">
        <w:rPr>
          <w:rFonts w:ascii="Arial-BoldMT" w:hAnsi="Arial-BoldMT"/>
          <w:b/>
          <w:bCs/>
          <w:color w:val="000000"/>
          <w:sz w:val="20"/>
          <w:highlight w:val="yellow"/>
        </w:rPr>
        <w:t xml:space="preserve"> the</w:t>
      </w:r>
      <w:r w:rsidR="00725EC7">
        <w:rPr>
          <w:rFonts w:ascii="Arial-BoldMT" w:hAnsi="Arial-BoldMT"/>
          <w:b/>
          <w:bCs/>
          <w:color w:val="000000"/>
          <w:sz w:val="20"/>
          <w:highlight w:val="yellow"/>
        </w:rPr>
        <w:t xml:space="preserve"> NOTE</w:t>
      </w:r>
      <w:r w:rsidRPr="0073340E">
        <w:rPr>
          <w:rFonts w:ascii="Arial-BoldMT" w:hAnsi="Arial-BoldMT"/>
          <w:b/>
          <w:bCs/>
          <w:color w:val="000000"/>
          <w:sz w:val="20"/>
          <w:highlight w:val="yellow"/>
        </w:rPr>
        <w:t xml:space="preserve"> </w:t>
      </w:r>
      <w:r w:rsidR="00DB2F6F">
        <w:rPr>
          <w:rFonts w:ascii="Arial-BoldMT" w:hAnsi="Arial-BoldMT"/>
          <w:b/>
          <w:bCs/>
          <w:color w:val="000000"/>
          <w:sz w:val="20"/>
          <w:highlight w:val="yellow"/>
        </w:rPr>
        <w:t>after</w:t>
      </w:r>
      <w:r w:rsidRPr="0073340E">
        <w:rPr>
          <w:rFonts w:ascii="Arial-BoldMT" w:hAnsi="Arial-BoldMT"/>
          <w:b/>
          <w:bCs/>
          <w:color w:val="000000"/>
          <w:sz w:val="20"/>
          <w:highlight w:val="yellow"/>
        </w:rPr>
        <w:t xml:space="preserve"> </w:t>
      </w:r>
      <w:r>
        <w:rPr>
          <w:rFonts w:ascii="Arial-BoldMT" w:hAnsi="Arial-BoldMT"/>
          <w:b/>
          <w:bCs/>
          <w:color w:val="000000"/>
          <w:sz w:val="20"/>
          <w:highlight w:val="yellow"/>
        </w:rPr>
        <w:t>the paragraph in P46</w:t>
      </w:r>
      <w:r w:rsidR="00DB2F6F">
        <w:rPr>
          <w:rFonts w:ascii="Arial-BoldMT" w:hAnsi="Arial-BoldMT"/>
          <w:b/>
          <w:bCs/>
          <w:color w:val="000000"/>
          <w:sz w:val="20"/>
          <w:highlight w:val="yellow"/>
        </w:rPr>
        <w:t>5</w:t>
      </w:r>
      <w:r>
        <w:rPr>
          <w:rFonts w:ascii="Arial-BoldMT" w:hAnsi="Arial-BoldMT"/>
          <w:b/>
          <w:bCs/>
          <w:color w:val="000000"/>
          <w:sz w:val="20"/>
          <w:highlight w:val="yellow"/>
        </w:rPr>
        <w:t>L</w:t>
      </w:r>
      <w:r w:rsidR="00DB2F6F">
        <w:rPr>
          <w:rFonts w:ascii="Arial-BoldMT" w:hAnsi="Arial-BoldMT"/>
          <w:b/>
          <w:bCs/>
          <w:color w:val="000000"/>
          <w:sz w:val="20"/>
          <w:highlight w:val="yellow"/>
        </w:rPr>
        <w:t>1</w:t>
      </w:r>
      <w:r>
        <w:rPr>
          <w:rFonts w:ascii="Arial-BoldMT" w:hAnsi="Arial-BoldMT"/>
          <w:b/>
          <w:bCs/>
          <w:color w:val="000000"/>
          <w:sz w:val="20"/>
          <w:highlight w:val="yellow"/>
        </w:rPr>
        <w:t xml:space="preserve"> in </w:t>
      </w:r>
      <w:r w:rsidRPr="0073340E">
        <w:rPr>
          <w:rFonts w:ascii="Arial-BoldMT" w:hAnsi="Arial-BoldMT"/>
          <w:b/>
          <w:bCs/>
          <w:color w:val="000000"/>
          <w:sz w:val="20"/>
          <w:highlight w:val="yellow"/>
        </w:rPr>
        <w:t xml:space="preserve">Subclause </w:t>
      </w:r>
      <w:r>
        <w:rPr>
          <w:rFonts w:ascii="Arial-BoldMT" w:hAnsi="Arial-BoldMT"/>
          <w:b/>
          <w:bCs/>
          <w:color w:val="000000"/>
          <w:sz w:val="20"/>
          <w:highlight w:val="yellow"/>
        </w:rPr>
        <w:t>35</w:t>
      </w:r>
      <w:r w:rsidRPr="0073340E">
        <w:rPr>
          <w:rFonts w:ascii="Arial-BoldMT" w:hAnsi="Arial-BoldMT"/>
          <w:b/>
          <w:bCs/>
          <w:color w:val="000000"/>
          <w:sz w:val="20"/>
          <w:highlight w:val="yellow"/>
        </w:rPr>
        <w:t>.</w:t>
      </w:r>
      <w:r>
        <w:rPr>
          <w:rFonts w:ascii="Arial-BoldMT" w:hAnsi="Arial-BoldMT"/>
          <w:b/>
          <w:bCs/>
          <w:color w:val="000000"/>
          <w:sz w:val="20"/>
          <w:highlight w:val="yellow"/>
        </w:rPr>
        <w:t>3</w:t>
      </w:r>
      <w:r w:rsidRPr="0073340E">
        <w:rPr>
          <w:rFonts w:ascii="Arial-BoldMT" w:hAnsi="Arial-BoldMT"/>
          <w:b/>
          <w:bCs/>
          <w:color w:val="000000"/>
          <w:sz w:val="20"/>
          <w:highlight w:val="yellow"/>
        </w:rPr>
        <w:t>.</w:t>
      </w:r>
      <w:r>
        <w:rPr>
          <w:rFonts w:ascii="Arial-BoldMT" w:hAnsi="Arial-BoldMT"/>
          <w:b/>
          <w:bCs/>
          <w:color w:val="000000"/>
          <w:sz w:val="20"/>
          <w:highlight w:val="yellow"/>
        </w:rPr>
        <w:t>1</w:t>
      </w:r>
      <w:r w:rsidRPr="0073340E">
        <w:rPr>
          <w:rFonts w:ascii="Arial-BoldMT" w:hAnsi="Arial-BoldMT"/>
          <w:b/>
          <w:bCs/>
          <w:color w:val="000000"/>
          <w:sz w:val="20"/>
          <w:highlight w:val="yellow"/>
        </w:rPr>
        <w:t xml:space="preserve">7 </w:t>
      </w:r>
      <w:r>
        <w:rPr>
          <w:rFonts w:ascii="Arial-BoldMT" w:hAnsi="Arial-BoldMT"/>
          <w:b/>
          <w:bCs/>
          <w:color w:val="000000"/>
          <w:sz w:val="20"/>
          <w:highlight w:val="yellow"/>
        </w:rPr>
        <w:t>(Enhanced multi-link single radio operation</w:t>
      </w:r>
      <w:r w:rsidRPr="0073340E">
        <w:rPr>
          <w:rFonts w:ascii="Arial-BoldMT" w:hAnsi="Arial-BoldMT"/>
          <w:b/>
          <w:bCs/>
          <w:color w:val="000000"/>
          <w:sz w:val="20"/>
          <w:highlight w:val="yellow"/>
        </w:rPr>
        <w:t xml:space="preserve">) in </w:t>
      </w: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D</w:t>
      </w:r>
      <w:r>
        <w:rPr>
          <w:rFonts w:ascii="Arial-BoldMT" w:hAnsi="Arial-BoldMT"/>
          <w:b/>
          <w:bCs/>
          <w:color w:val="000000"/>
          <w:sz w:val="20"/>
          <w:highlight w:val="yellow"/>
        </w:rPr>
        <w:t>2</w:t>
      </w:r>
      <w:r w:rsidRPr="0073340E">
        <w:rPr>
          <w:rFonts w:ascii="Arial-BoldMT" w:hAnsi="Arial-BoldMT"/>
          <w:b/>
          <w:bCs/>
          <w:color w:val="000000"/>
          <w:sz w:val="20"/>
          <w:highlight w:val="yellow"/>
        </w:rPr>
        <w:t>.</w:t>
      </w:r>
      <w:r>
        <w:rPr>
          <w:rFonts w:ascii="Arial-BoldMT" w:hAnsi="Arial-BoldMT"/>
          <w:b/>
          <w:bCs/>
          <w:color w:val="000000"/>
          <w:sz w:val="20"/>
        </w:rPr>
        <w:t>0:</w:t>
      </w:r>
    </w:p>
    <w:p w14:paraId="46A70283" w14:textId="77777777" w:rsidR="00B400C7" w:rsidRDefault="00B400C7" w:rsidP="001E552C">
      <w:pPr>
        <w:rPr>
          <w:rFonts w:ascii="TimesNewRomanPSMT" w:hAnsi="TimesNewRomanPSMT"/>
          <w:color w:val="000000"/>
          <w:sz w:val="20"/>
        </w:rPr>
      </w:pPr>
    </w:p>
    <w:p w14:paraId="058789B7" w14:textId="154C7C70" w:rsidR="00A02306" w:rsidRDefault="00A02306" w:rsidP="001E552C">
      <w:pPr>
        <w:rPr>
          <w:rFonts w:ascii="TimesNewRomanPSMT" w:hAnsi="TimesNewRomanPSMT"/>
          <w:color w:val="000000"/>
          <w:sz w:val="20"/>
        </w:rPr>
      </w:pPr>
      <w:r w:rsidRPr="00A02306">
        <w:rPr>
          <w:rFonts w:ascii="TimesNewRomanPSMT" w:hAnsi="TimesNewRomanPSMT"/>
          <w:color w:val="000000"/>
          <w:sz w:val="20"/>
        </w:rPr>
        <w:t>An example of a frame exchange sequence that starts with the MU-RTS Trigger frame between an AP</w:t>
      </w:r>
      <w:r w:rsidRPr="00A02306">
        <w:rPr>
          <w:rFonts w:ascii="TimesNewRomanPSMT" w:hAnsi="TimesNewRomanPSMT"/>
          <w:color w:val="000000"/>
          <w:sz w:val="20"/>
        </w:rPr>
        <w:br/>
        <w:t>affiliated with an AP MLD and a STA affiliated with a non-AP MLD that is in the EMLSR mode is shown in</w:t>
      </w:r>
      <w:r w:rsidRPr="00A02306">
        <w:rPr>
          <w:rFonts w:ascii="TimesNewRomanPSMT" w:hAnsi="TimesNewRomanPSMT"/>
          <w:color w:val="000000"/>
          <w:sz w:val="20"/>
        </w:rPr>
        <w:br/>
        <w:t>Figure 35-21 (An example of a frame exchange sequence between an AP affiliated with an AP MLD and a</w:t>
      </w:r>
      <w:r w:rsidRPr="00A02306">
        <w:rPr>
          <w:rFonts w:ascii="TimesNewRomanPSMT" w:hAnsi="TimesNewRomanPSMT"/>
          <w:color w:val="000000"/>
          <w:sz w:val="20"/>
        </w:rPr>
        <w:br/>
        <w:t>STA affiliated with a non-AP MLD that is in the EMLSR mode). An example of a frame exchange sequence</w:t>
      </w:r>
      <w:r w:rsidRPr="00A02306">
        <w:rPr>
          <w:rFonts w:ascii="TimesNewRomanPSMT" w:hAnsi="TimesNewRomanPSMT"/>
          <w:color w:val="000000"/>
          <w:sz w:val="20"/>
        </w:rPr>
        <w:br/>
        <w:t xml:space="preserve">that starts with the BSRP Trigger frame between an AP (AP 1) affiliated with an AP MLD and </w:t>
      </w:r>
      <w:r w:rsidRPr="00A02306">
        <w:rPr>
          <w:rFonts w:ascii="TimesNewRomanPS-ItalicMT" w:hAnsi="TimesNewRomanPS-ItalicMT"/>
          <w:i/>
          <w:iCs/>
          <w:color w:val="000000"/>
          <w:sz w:val="20"/>
        </w:rPr>
        <w:t xml:space="preserve">n </w:t>
      </w:r>
      <w:r w:rsidRPr="00A02306">
        <w:rPr>
          <w:rFonts w:ascii="TimesNewRomanPSMT" w:hAnsi="TimesNewRomanPSMT"/>
          <w:color w:val="000000"/>
          <w:sz w:val="20"/>
        </w:rPr>
        <w:t>STAs</w:t>
      </w:r>
      <w:r w:rsidRPr="00A02306">
        <w:rPr>
          <w:rFonts w:ascii="TimesNewRomanPSMT" w:hAnsi="TimesNewRomanPSMT"/>
          <w:color w:val="000000"/>
          <w:sz w:val="20"/>
        </w:rPr>
        <w:br/>
        <w:t xml:space="preserve">affiliated with </w:t>
      </w:r>
      <w:r w:rsidRPr="00A02306">
        <w:rPr>
          <w:rFonts w:ascii="TimesNewRomanPS-ItalicMT" w:hAnsi="TimesNewRomanPS-ItalicMT"/>
          <w:i/>
          <w:iCs/>
          <w:color w:val="000000"/>
          <w:sz w:val="20"/>
        </w:rPr>
        <w:t xml:space="preserve">n </w:t>
      </w:r>
      <w:r w:rsidRPr="00A02306">
        <w:rPr>
          <w:rFonts w:ascii="TimesNewRomanPSMT" w:hAnsi="TimesNewRomanPSMT"/>
          <w:color w:val="000000"/>
          <w:sz w:val="20"/>
        </w:rPr>
        <w:t>different non-AP MLDs that are in the EMLSR mode is shown in Figure 35-22 (An</w:t>
      </w:r>
      <w:r w:rsidRPr="00A02306">
        <w:rPr>
          <w:rFonts w:ascii="TimesNewRomanPSMT" w:hAnsi="TimesNewRomanPSMT"/>
          <w:color w:val="000000"/>
          <w:sz w:val="20"/>
        </w:rPr>
        <w:br/>
        <w:t>example of a frame exchange sequence between an AP (AP 1) affiliated with an AP MLD and n STAs</w:t>
      </w:r>
      <w:r w:rsidRPr="00A02306">
        <w:rPr>
          <w:rFonts w:ascii="TimesNewRomanPSMT" w:hAnsi="TimesNewRomanPSMT"/>
          <w:color w:val="000000"/>
          <w:sz w:val="20"/>
        </w:rPr>
        <w:br/>
        <w:t>affiliated with n different non-AP MLDs that are in the EMLSR mode).</w:t>
      </w:r>
    </w:p>
    <w:p w14:paraId="324EA2B0" w14:textId="0DC41727" w:rsidR="00FE36B6" w:rsidRDefault="00FE36B6" w:rsidP="001E552C">
      <w:pPr>
        <w:rPr>
          <w:rFonts w:ascii="TimesNewRomanPSMT" w:hAnsi="TimesNewRomanPSMT"/>
          <w:color w:val="000000"/>
          <w:sz w:val="20"/>
        </w:rPr>
      </w:pPr>
    </w:p>
    <w:p w14:paraId="36B8E525" w14:textId="333E954A" w:rsidR="00FE36B6" w:rsidRDefault="00B85219" w:rsidP="001E552C">
      <w:pPr>
        <w:rPr>
          <w:rFonts w:ascii="TimesNewRomanPSMT" w:hAnsi="TimesNewRomanPSMT"/>
          <w:color w:val="000000"/>
          <w:sz w:val="20"/>
        </w:rPr>
      </w:pPr>
      <w:ins w:id="97" w:author="Park, Minyoung" w:date="2022-07-27T15:47:00Z">
        <w:r>
          <w:rPr>
            <w:rFonts w:ascii="TimesNewRomanPSMT" w:hAnsi="TimesNewRomanPSMT"/>
            <w:color w:val="000000"/>
            <w:sz w:val="20"/>
          </w:rPr>
          <w:lastRenderedPageBreak/>
          <w:t>(#</w:t>
        </w:r>
        <w:proofErr w:type="gramStart"/>
        <w:r>
          <w:rPr>
            <w:rFonts w:ascii="TimesNewRomanPSMT" w:hAnsi="TimesNewRomanPSMT"/>
            <w:color w:val="000000"/>
            <w:sz w:val="20"/>
          </w:rPr>
          <w:t>12679)</w:t>
        </w:r>
      </w:ins>
      <w:ins w:id="98" w:author="Park, Minyoung" w:date="2022-07-27T15:40:00Z">
        <w:r w:rsidR="00FE36B6">
          <w:rPr>
            <w:rFonts w:ascii="TimesNewRomanPSMT" w:hAnsi="TimesNewRomanPSMT"/>
            <w:color w:val="000000"/>
            <w:sz w:val="20"/>
          </w:rPr>
          <w:t>NOTE</w:t>
        </w:r>
        <w:proofErr w:type="gramEnd"/>
        <w:r w:rsidR="00FE36B6">
          <w:rPr>
            <w:rFonts w:ascii="TimesNewRomanPSMT" w:hAnsi="TimesNewRomanPSMT"/>
            <w:color w:val="000000"/>
            <w:sz w:val="20"/>
          </w:rPr>
          <w:t xml:space="preserve"> – </w:t>
        </w:r>
      </w:ins>
      <w:ins w:id="99" w:author="Park, Minyoung" w:date="2022-07-27T15:41:00Z">
        <w:r w:rsidR="005B1F53">
          <w:rPr>
            <w:rFonts w:ascii="TimesNewRomanPSMT" w:hAnsi="TimesNewRomanPSMT"/>
            <w:color w:val="000000"/>
            <w:sz w:val="20"/>
          </w:rPr>
          <w:t xml:space="preserve">The </w:t>
        </w:r>
      </w:ins>
      <w:ins w:id="100" w:author="Park, Minyoung" w:date="2022-07-27T15:40:00Z">
        <w:r w:rsidR="00FE36B6">
          <w:rPr>
            <w:rFonts w:ascii="TimesNewRomanPSMT" w:hAnsi="TimesNewRomanPSMT"/>
            <w:color w:val="000000"/>
            <w:sz w:val="20"/>
          </w:rPr>
          <w:t>MU-RTS</w:t>
        </w:r>
        <w:r w:rsidR="005B1F53">
          <w:rPr>
            <w:rFonts w:ascii="TimesNewRomanPSMT" w:hAnsi="TimesNewRomanPSMT"/>
            <w:color w:val="000000"/>
            <w:sz w:val="20"/>
          </w:rPr>
          <w:t xml:space="preserve"> Trigger frame </w:t>
        </w:r>
      </w:ins>
      <w:ins w:id="101" w:author="Park, Minyoung" w:date="2022-07-27T15:41:00Z">
        <w:r w:rsidR="005B1F53">
          <w:rPr>
            <w:rFonts w:ascii="TimesNewRomanPSMT" w:hAnsi="TimesNewRomanPSMT"/>
            <w:color w:val="000000"/>
            <w:sz w:val="20"/>
          </w:rPr>
          <w:t xml:space="preserve">can be used </w:t>
        </w:r>
        <w:r w:rsidR="008864EF">
          <w:rPr>
            <w:rFonts w:ascii="TimesNewRomanPSMT" w:hAnsi="TimesNewRomanPSMT"/>
            <w:color w:val="000000"/>
            <w:sz w:val="20"/>
          </w:rPr>
          <w:t xml:space="preserve">to </w:t>
        </w:r>
      </w:ins>
      <w:ins w:id="102" w:author="Park, Minyoung" w:date="2022-07-27T15:43:00Z">
        <w:r w:rsidR="001428A9">
          <w:rPr>
            <w:rFonts w:ascii="TimesNewRomanPSMT" w:hAnsi="TimesNewRomanPSMT"/>
            <w:color w:val="000000"/>
            <w:sz w:val="20"/>
          </w:rPr>
          <w:t xml:space="preserve">initiate frame exchanges with </w:t>
        </w:r>
      </w:ins>
      <w:ins w:id="103" w:author="Park, Minyoung" w:date="2022-07-27T15:45:00Z">
        <w:r w:rsidR="0024099A">
          <w:rPr>
            <w:rFonts w:ascii="TimesNewRomanPSMT" w:hAnsi="TimesNewRomanPSMT"/>
            <w:color w:val="000000"/>
            <w:sz w:val="20"/>
          </w:rPr>
          <w:t>one</w:t>
        </w:r>
      </w:ins>
      <w:ins w:id="104" w:author="Park, Minyoung" w:date="2022-07-27T15:49:00Z">
        <w:r w:rsidR="0086046F">
          <w:rPr>
            <w:rFonts w:ascii="TimesNewRomanPSMT" w:hAnsi="TimesNewRomanPSMT"/>
            <w:color w:val="000000"/>
            <w:sz w:val="20"/>
          </w:rPr>
          <w:t xml:space="preserve"> or more</w:t>
        </w:r>
      </w:ins>
      <w:ins w:id="105" w:author="Park, Minyoung" w:date="2022-07-27T15:47:00Z">
        <w:r w:rsidR="00567BA0">
          <w:rPr>
            <w:rFonts w:ascii="TimesNewRomanPSMT" w:hAnsi="TimesNewRomanPSMT"/>
            <w:color w:val="000000"/>
            <w:sz w:val="20"/>
          </w:rPr>
          <w:t xml:space="preserve"> STA</w:t>
        </w:r>
      </w:ins>
      <w:ins w:id="106" w:author="Park, Minyoung" w:date="2022-07-27T15:49:00Z">
        <w:r w:rsidR="000B15BA">
          <w:rPr>
            <w:rFonts w:ascii="TimesNewRomanPSMT" w:hAnsi="TimesNewRomanPSMT"/>
            <w:color w:val="000000"/>
            <w:sz w:val="20"/>
          </w:rPr>
          <w:t>s</w:t>
        </w:r>
      </w:ins>
      <w:ins w:id="107" w:author="Park, Minyoung" w:date="2022-07-27T15:47:00Z">
        <w:r w:rsidR="00567BA0">
          <w:rPr>
            <w:rFonts w:ascii="TimesNewRomanPSMT" w:hAnsi="TimesNewRomanPSMT"/>
            <w:color w:val="000000"/>
            <w:sz w:val="20"/>
          </w:rPr>
          <w:t xml:space="preserve"> affiliated with</w:t>
        </w:r>
      </w:ins>
      <w:ins w:id="108" w:author="Park, Minyoung" w:date="2022-07-27T15:45:00Z">
        <w:r w:rsidR="0024099A">
          <w:rPr>
            <w:rFonts w:ascii="TimesNewRomanPSMT" w:hAnsi="TimesNewRomanPSMT"/>
            <w:color w:val="000000"/>
            <w:sz w:val="20"/>
          </w:rPr>
          <w:t xml:space="preserve"> non-</w:t>
        </w:r>
      </w:ins>
      <w:ins w:id="109" w:author="Park, Minyoung" w:date="2022-07-27T15:46:00Z">
        <w:r w:rsidR="0024099A">
          <w:rPr>
            <w:rFonts w:ascii="TimesNewRomanPSMT" w:hAnsi="TimesNewRomanPSMT"/>
            <w:color w:val="000000"/>
            <w:sz w:val="20"/>
          </w:rPr>
          <w:t>AP MLD</w:t>
        </w:r>
      </w:ins>
      <w:ins w:id="110" w:author="Park, Minyoung" w:date="2022-07-27T15:49:00Z">
        <w:r w:rsidR="000B15BA">
          <w:rPr>
            <w:rFonts w:ascii="TimesNewRomanPSMT" w:hAnsi="TimesNewRomanPSMT"/>
            <w:color w:val="000000"/>
            <w:sz w:val="20"/>
          </w:rPr>
          <w:t>s</w:t>
        </w:r>
      </w:ins>
      <w:ins w:id="111" w:author="Park, Minyoung" w:date="2022-07-27T15:43:00Z">
        <w:r w:rsidR="004F3E03">
          <w:rPr>
            <w:rFonts w:ascii="TimesNewRomanPSMT" w:hAnsi="TimesNewRomanPSMT"/>
            <w:color w:val="000000"/>
            <w:sz w:val="20"/>
          </w:rPr>
          <w:t xml:space="preserve"> in the EMLSR mode</w:t>
        </w:r>
      </w:ins>
      <w:ins w:id="112" w:author="Park, Minyoung" w:date="2022-07-27T15:41:00Z">
        <w:r w:rsidR="008864EF">
          <w:rPr>
            <w:rFonts w:ascii="TimesNewRomanPSMT" w:hAnsi="TimesNewRomanPSMT"/>
            <w:color w:val="000000"/>
            <w:sz w:val="20"/>
          </w:rPr>
          <w:t>.</w:t>
        </w:r>
      </w:ins>
    </w:p>
    <w:p w14:paraId="02F1FA20" w14:textId="3B548358" w:rsidR="00E41B1C" w:rsidRDefault="00E41B1C" w:rsidP="001E552C">
      <w:pPr>
        <w:rPr>
          <w:rFonts w:ascii="TimesNewRomanPSMT" w:hAnsi="TimesNewRomanPSMT"/>
          <w:color w:val="000000"/>
          <w:sz w:val="20"/>
        </w:rPr>
      </w:pPr>
    </w:p>
    <w:sectPr w:rsidR="00E41B1C"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4D627" w14:textId="77777777" w:rsidR="0013418A" w:rsidRDefault="0013418A">
      <w:r>
        <w:separator/>
      </w:r>
    </w:p>
  </w:endnote>
  <w:endnote w:type="continuationSeparator" w:id="0">
    <w:p w14:paraId="40C185EB" w14:textId="77777777" w:rsidR="0013418A" w:rsidRDefault="00134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4EB530AD" w:rsidR="00376515" w:rsidRDefault="007C107E">
    <w:pPr>
      <w:pStyle w:val="Footer"/>
      <w:tabs>
        <w:tab w:val="clear" w:pos="6480"/>
        <w:tab w:val="center" w:pos="4680"/>
        <w:tab w:val="right" w:pos="9360"/>
      </w:tabs>
    </w:pPr>
    <w:r>
      <w:fldChar w:fldCharType="begin"/>
    </w:r>
    <w:r>
      <w:instrText xml:space="preserve"> SUBJECT  \* MERGEFORMAT </w:instrText>
    </w:r>
    <w:r>
      <w:fldChar w:fldCharType="separate"/>
    </w:r>
    <w:r w:rsidR="00376515">
      <w:t>Submission</w:t>
    </w:r>
    <w:r>
      <w:fldChar w:fldCharType="end"/>
    </w:r>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9F94E" w14:textId="77777777" w:rsidR="0013418A" w:rsidRDefault="0013418A">
      <w:r>
        <w:separator/>
      </w:r>
    </w:p>
  </w:footnote>
  <w:footnote w:type="continuationSeparator" w:id="0">
    <w:p w14:paraId="4BC4B2B5" w14:textId="77777777" w:rsidR="0013418A" w:rsidRDefault="001341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07030829" w:rsidR="00376515" w:rsidRDefault="00FE3099">
    <w:pPr>
      <w:pStyle w:val="Header"/>
      <w:tabs>
        <w:tab w:val="clear" w:pos="6480"/>
        <w:tab w:val="center" w:pos="4680"/>
        <w:tab w:val="right" w:pos="9360"/>
      </w:tabs>
    </w:pPr>
    <w:r>
      <w:rPr>
        <w:lang w:eastAsia="ko-KR"/>
      </w:rPr>
      <w:t>August</w:t>
    </w:r>
    <w:r w:rsidR="00376515">
      <w:rPr>
        <w:lang w:eastAsia="ko-KR"/>
      </w:rPr>
      <w:t xml:space="preserve"> 20</w:t>
    </w:r>
    <w:r w:rsidR="00CB4B47">
      <w:rPr>
        <w:lang w:eastAsia="ko-KR"/>
      </w:rPr>
      <w:t>2</w:t>
    </w:r>
    <w:r w:rsidR="00944888">
      <w:rPr>
        <w:lang w:eastAsia="ko-KR"/>
      </w:rPr>
      <w:t>2</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665CB5">
          <w:t>doc.: IEEE 802.11-22/1204r0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13"/>
    <w:multiLevelType w:val="multilevel"/>
    <w:tmpl w:val="00000896"/>
    <w:lvl w:ilvl="0">
      <w:start w:val="9"/>
      <w:numFmt w:val="decimal"/>
      <w:lvlText w:val="%1"/>
      <w:lvlJc w:val="left"/>
      <w:pPr>
        <w:ind w:left="1500" w:hanging="501"/>
      </w:pPr>
    </w:lvl>
    <w:lvl w:ilvl="1">
      <w:start w:val="4"/>
      <w:numFmt w:val="decimal"/>
      <w:lvlText w:val="%1.%2"/>
      <w:lvlJc w:val="left"/>
      <w:pPr>
        <w:ind w:left="1500" w:hanging="501"/>
      </w:pPr>
    </w:lvl>
    <w:lvl w:ilvl="2">
      <w:start w:val="1"/>
      <w:numFmt w:val="decimal"/>
      <w:lvlText w:val="%1.%2.%3"/>
      <w:lvlJc w:val="left"/>
      <w:pPr>
        <w:ind w:left="1500" w:hanging="501"/>
      </w:pPr>
      <w:rPr>
        <w:rFonts w:ascii="Arial" w:hAnsi="Arial" w:cs="Arial"/>
        <w:b/>
        <w:bCs/>
        <w:i w:val="0"/>
        <w:iCs w:val="0"/>
        <w:spacing w:val="-1"/>
        <w:w w:val="99"/>
        <w:sz w:val="20"/>
        <w:szCs w:val="20"/>
      </w:rPr>
    </w:lvl>
    <w:lvl w:ilvl="3">
      <w:start w:val="1"/>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4660" w:hanging="668"/>
      </w:pPr>
    </w:lvl>
    <w:lvl w:ilvl="5">
      <w:numFmt w:val="bullet"/>
      <w:lvlText w:val="•"/>
      <w:lvlJc w:val="left"/>
      <w:pPr>
        <w:ind w:left="5660" w:hanging="668"/>
      </w:pPr>
    </w:lvl>
    <w:lvl w:ilvl="6">
      <w:numFmt w:val="bullet"/>
      <w:lvlText w:val="•"/>
      <w:lvlJc w:val="left"/>
      <w:pPr>
        <w:ind w:left="6660" w:hanging="668"/>
      </w:pPr>
    </w:lvl>
    <w:lvl w:ilvl="7">
      <w:numFmt w:val="bullet"/>
      <w:lvlText w:val="•"/>
      <w:lvlJc w:val="left"/>
      <w:pPr>
        <w:ind w:left="7660" w:hanging="668"/>
      </w:pPr>
    </w:lvl>
    <w:lvl w:ilvl="8">
      <w:numFmt w:val="bullet"/>
      <w:lvlText w:val="•"/>
      <w:lvlJc w:val="left"/>
      <w:pPr>
        <w:ind w:left="8660" w:hanging="668"/>
      </w:pPr>
    </w:lvl>
  </w:abstractNum>
  <w:abstractNum w:abstractNumId="2" w15:restartNumberingAfterBreak="0">
    <w:nsid w:val="0000041E"/>
    <w:multiLevelType w:val="multilevel"/>
    <w:tmpl w:val="000008A1"/>
    <w:lvl w:ilvl="0">
      <w:start w:val="9"/>
      <w:numFmt w:val="decimal"/>
      <w:lvlText w:val="%1"/>
      <w:lvlJc w:val="left"/>
      <w:pPr>
        <w:ind w:left="2056" w:hanging="1057"/>
      </w:pPr>
    </w:lvl>
    <w:lvl w:ilvl="1">
      <w:start w:val="4"/>
      <w:numFmt w:val="decimal"/>
      <w:lvlText w:val="%1.%2"/>
      <w:lvlJc w:val="left"/>
      <w:pPr>
        <w:ind w:left="2056" w:hanging="1057"/>
      </w:pPr>
    </w:lvl>
    <w:lvl w:ilvl="2">
      <w:start w:val="2"/>
      <w:numFmt w:val="decimal"/>
      <w:lvlText w:val="%1.%2.%3"/>
      <w:lvlJc w:val="left"/>
      <w:pPr>
        <w:ind w:left="2056" w:hanging="1057"/>
      </w:pPr>
    </w:lvl>
    <w:lvl w:ilvl="3">
      <w:start w:val="312"/>
      <w:numFmt w:val="decimal"/>
      <w:lvlText w:val="%1.%2.%3.%4"/>
      <w:lvlJc w:val="left"/>
      <w:pPr>
        <w:ind w:left="2056" w:hanging="1057"/>
      </w:pPr>
    </w:lvl>
    <w:lvl w:ilvl="4">
      <w:start w:val="2"/>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908" w:hanging="1224"/>
      </w:pPr>
    </w:lvl>
    <w:lvl w:ilvl="7">
      <w:numFmt w:val="bullet"/>
      <w:lvlText w:val="•"/>
      <w:lvlJc w:val="left"/>
      <w:pPr>
        <w:ind w:left="7846" w:hanging="1224"/>
      </w:pPr>
    </w:lvl>
    <w:lvl w:ilvl="8">
      <w:numFmt w:val="bullet"/>
      <w:lvlText w:val="•"/>
      <w:lvlJc w:val="left"/>
      <w:pPr>
        <w:ind w:left="8784" w:hanging="1224"/>
      </w:pPr>
    </w:lvl>
  </w:abstractNum>
  <w:abstractNum w:abstractNumId="3" w15:restartNumberingAfterBreak="0">
    <w:nsid w:val="0C6240FA"/>
    <w:multiLevelType w:val="hybridMultilevel"/>
    <w:tmpl w:val="55E0E394"/>
    <w:lvl w:ilvl="0" w:tplc="82D21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D42E2"/>
    <w:multiLevelType w:val="hybridMultilevel"/>
    <w:tmpl w:val="DD1E463E"/>
    <w:lvl w:ilvl="0" w:tplc="AA2A840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5E4927"/>
    <w:multiLevelType w:val="hybridMultilevel"/>
    <w:tmpl w:val="69E4EBD4"/>
    <w:lvl w:ilvl="0" w:tplc="9912CEA0">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455F0"/>
    <w:multiLevelType w:val="hybridMultilevel"/>
    <w:tmpl w:val="2A067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2907B5"/>
    <w:multiLevelType w:val="hybridMultilevel"/>
    <w:tmpl w:val="EA3ECCB8"/>
    <w:lvl w:ilvl="0" w:tplc="676E58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B01F93"/>
    <w:multiLevelType w:val="hybridMultilevel"/>
    <w:tmpl w:val="51905294"/>
    <w:lvl w:ilvl="0" w:tplc="FF6C6AC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5"/>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3"/>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11"/>
  </w:num>
  <w:num w:numId="14">
    <w:abstractNumId w:val="15"/>
  </w:num>
  <w:num w:numId="15">
    <w:abstractNumId w:val="10"/>
  </w:num>
  <w:num w:numId="16">
    <w:abstractNumId w:val="7"/>
  </w:num>
  <w:num w:numId="17">
    <w:abstractNumId w:val="8"/>
  </w:num>
  <w:num w:numId="18">
    <w:abstractNumId w:val="14"/>
  </w:num>
  <w:num w:numId="19">
    <w:abstractNumId w:val="4"/>
  </w:num>
  <w:num w:numId="20">
    <w:abstractNumId w:val="1"/>
  </w:num>
  <w:num w:numId="21">
    <w:abstractNumId w:val="2"/>
  </w:num>
  <w:num w:numId="22">
    <w:abstractNumId w:val="6"/>
  </w:num>
  <w:num w:numId="23">
    <w:abstractNumId w:val="9"/>
  </w:num>
  <w:num w:numId="24">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1FB8"/>
    <w:rsid w:val="000023C3"/>
    <w:rsid w:val="000023E8"/>
    <w:rsid w:val="000027A5"/>
    <w:rsid w:val="00002955"/>
    <w:rsid w:val="0000298A"/>
    <w:rsid w:val="000045FA"/>
    <w:rsid w:val="000051C9"/>
    <w:rsid w:val="0000602D"/>
    <w:rsid w:val="00006454"/>
    <w:rsid w:val="000067AA"/>
    <w:rsid w:val="000067DD"/>
    <w:rsid w:val="000068FC"/>
    <w:rsid w:val="00006DBB"/>
    <w:rsid w:val="0000743C"/>
    <w:rsid w:val="000100F7"/>
    <w:rsid w:val="0001027F"/>
    <w:rsid w:val="00010953"/>
    <w:rsid w:val="00010C23"/>
    <w:rsid w:val="00010C56"/>
    <w:rsid w:val="00010F98"/>
    <w:rsid w:val="00011764"/>
    <w:rsid w:val="00011C92"/>
    <w:rsid w:val="00012B88"/>
    <w:rsid w:val="00012EC4"/>
    <w:rsid w:val="00013195"/>
    <w:rsid w:val="00013196"/>
    <w:rsid w:val="000137AD"/>
    <w:rsid w:val="00013E57"/>
    <w:rsid w:val="00013F87"/>
    <w:rsid w:val="00014031"/>
    <w:rsid w:val="00015030"/>
    <w:rsid w:val="000157CC"/>
    <w:rsid w:val="0001589F"/>
    <w:rsid w:val="00015B68"/>
    <w:rsid w:val="00016D9C"/>
    <w:rsid w:val="00016F40"/>
    <w:rsid w:val="00017832"/>
    <w:rsid w:val="00017D25"/>
    <w:rsid w:val="0002029E"/>
    <w:rsid w:val="00020A81"/>
    <w:rsid w:val="000216D3"/>
    <w:rsid w:val="00021A27"/>
    <w:rsid w:val="0002312F"/>
    <w:rsid w:val="00023CD8"/>
    <w:rsid w:val="00024344"/>
    <w:rsid w:val="00024487"/>
    <w:rsid w:val="00026E13"/>
    <w:rsid w:val="00026EB7"/>
    <w:rsid w:val="00026F6E"/>
    <w:rsid w:val="00027445"/>
    <w:rsid w:val="0002772E"/>
    <w:rsid w:val="00027A4E"/>
    <w:rsid w:val="00027D05"/>
    <w:rsid w:val="00031DDE"/>
    <w:rsid w:val="00031E68"/>
    <w:rsid w:val="00031EC9"/>
    <w:rsid w:val="000326D8"/>
    <w:rsid w:val="00033380"/>
    <w:rsid w:val="00033847"/>
    <w:rsid w:val="00033B0A"/>
    <w:rsid w:val="0003404C"/>
    <w:rsid w:val="000341CB"/>
    <w:rsid w:val="00034E6F"/>
    <w:rsid w:val="00034F3F"/>
    <w:rsid w:val="0003542F"/>
    <w:rsid w:val="000358B3"/>
    <w:rsid w:val="00035A4D"/>
    <w:rsid w:val="0003602B"/>
    <w:rsid w:val="0003618A"/>
    <w:rsid w:val="00037589"/>
    <w:rsid w:val="00037BB5"/>
    <w:rsid w:val="000405C4"/>
    <w:rsid w:val="00040D56"/>
    <w:rsid w:val="00040FC6"/>
    <w:rsid w:val="00042446"/>
    <w:rsid w:val="0004258F"/>
    <w:rsid w:val="000433D7"/>
    <w:rsid w:val="00043946"/>
    <w:rsid w:val="00044DC0"/>
    <w:rsid w:val="00045458"/>
    <w:rsid w:val="000456D7"/>
    <w:rsid w:val="00045E2A"/>
    <w:rsid w:val="0004631D"/>
    <w:rsid w:val="00046E1F"/>
    <w:rsid w:val="000472AC"/>
    <w:rsid w:val="000478EE"/>
    <w:rsid w:val="00050085"/>
    <w:rsid w:val="000500BA"/>
    <w:rsid w:val="00050DDB"/>
    <w:rsid w:val="0005135E"/>
    <w:rsid w:val="0005195F"/>
    <w:rsid w:val="00051E1B"/>
    <w:rsid w:val="0005207B"/>
    <w:rsid w:val="00052123"/>
    <w:rsid w:val="00053519"/>
    <w:rsid w:val="000548DF"/>
    <w:rsid w:val="00054F34"/>
    <w:rsid w:val="00055942"/>
    <w:rsid w:val="000567DA"/>
    <w:rsid w:val="00057844"/>
    <w:rsid w:val="00061243"/>
    <w:rsid w:val="00061A3C"/>
    <w:rsid w:val="00061B92"/>
    <w:rsid w:val="00062085"/>
    <w:rsid w:val="0006229B"/>
    <w:rsid w:val="00062398"/>
    <w:rsid w:val="000623C2"/>
    <w:rsid w:val="00062915"/>
    <w:rsid w:val="00063867"/>
    <w:rsid w:val="00063CC2"/>
    <w:rsid w:val="0006427B"/>
    <w:rsid w:val="000642FC"/>
    <w:rsid w:val="0006469A"/>
    <w:rsid w:val="00064AEB"/>
    <w:rsid w:val="000651F4"/>
    <w:rsid w:val="000653B8"/>
    <w:rsid w:val="000663AA"/>
    <w:rsid w:val="00066421"/>
    <w:rsid w:val="000664AA"/>
    <w:rsid w:val="00066AFA"/>
    <w:rsid w:val="00066CC0"/>
    <w:rsid w:val="00066D56"/>
    <w:rsid w:val="00067026"/>
    <w:rsid w:val="0006703A"/>
    <w:rsid w:val="0006705C"/>
    <w:rsid w:val="0006732A"/>
    <w:rsid w:val="00067EB8"/>
    <w:rsid w:val="0007125F"/>
    <w:rsid w:val="0007129C"/>
    <w:rsid w:val="00071971"/>
    <w:rsid w:val="00072107"/>
    <w:rsid w:val="0007214C"/>
    <w:rsid w:val="000725E4"/>
    <w:rsid w:val="00073036"/>
    <w:rsid w:val="00073042"/>
    <w:rsid w:val="00073707"/>
    <w:rsid w:val="00073BB4"/>
    <w:rsid w:val="00073D5E"/>
    <w:rsid w:val="00074027"/>
    <w:rsid w:val="00074154"/>
    <w:rsid w:val="00074752"/>
    <w:rsid w:val="00075784"/>
    <w:rsid w:val="000757FB"/>
    <w:rsid w:val="00075C3C"/>
    <w:rsid w:val="00075CB3"/>
    <w:rsid w:val="00075E1E"/>
    <w:rsid w:val="000764CF"/>
    <w:rsid w:val="00076885"/>
    <w:rsid w:val="0007726C"/>
    <w:rsid w:val="00077292"/>
    <w:rsid w:val="0007734A"/>
    <w:rsid w:val="0007742F"/>
    <w:rsid w:val="00077C25"/>
    <w:rsid w:val="00077E68"/>
    <w:rsid w:val="00080551"/>
    <w:rsid w:val="00080ACC"/>
    <w:rsid w:val="00080E1A"/>
    <w:rsid w:val="000810EB"/>
    <w:rsid w:val="000815C7"/>
    <w:rsid w:val="00081CA4"/>
    <w:rsid w:val="00081E62"/>
    <w:rsid w:val="00081FF2"/>
    <w:rsid w:val="0008218B"/>
    <w:rsid w:val="000823C8"/>
    <w:rsid w:val="000829FF"/>
    <w:rsid w:val="00082B8A"/>
    <w:rsid w:val="00082C4E"/>
    <w:rsid w:val="00082F45"/>
    <w:rsid w:val="0008302D"/>
    <w:rsid w:val="000835C1"/>
    <w:rsid w:val="000837D8"/>
    <w:rsid w:val="00083DDF"/>
    <w:rsid w:val="00083EBE"/>
    <w:rsid w:val="00084297"/>
    <w:rsid w:val="00084354"/>
    <w:rsid w:val="00084462"/>
    <w:rsid w:val="000844B1"/>
    <w:rsid w:val="00085114"/>
    <w:rsid w:val="000865AA"/>
    <w:rsid w:val="00086780"/>
    <w:rsid w:val="00086B53"/>
    <w:rsid w:val="0008736D"/>
    <w:rsid w:val="000878D0"/>
    <w:rsid w:val="000879C2"/>
    <w:rsid w:val="0009010C"/>
    <w:rsid w:val="00090640"/>
    <w:rsid w:val="0009116F"/>
    <w:rsid w:val="00091349"/>
    <w:rsid w:val="00092323"/>
    <w:rsid w:val="00092330"/>
    <w:rsid w:val="000926AE"/>
    <w:rsid w:val="00092971"/>
    <w:rsid w:val="00092AC6"/>
    <w:rsid w:val="00092CAE"/>
    <w:rsid w:val="00093202"/>
    <w:rsid w:val="00093AD2"/>
    <w:rsid w:val="000941A9"/>
    <w:rsid w:val="00094FFA"/>
    <w:rsid w:val="00095040"/>
    <w:rsid w:val="000955D2"/>
    <w:rsid w:val="0009568B"/>
    <w:rsid w:val="00095B90"/>
    <w:rsid w:val="00095C80"/>
    <w:rsid w:val="00095E25"/>
    <w:rsid w:val="000960EE"/>
    <w:rsid w:val="0009661D"/>
    <w:rsid w:val="00096EEF"/>
    <w:rsid w:val="0009713F"/>
    <w:rsid w:val="00097398"/>
    <w:rsid w:val="00097CEE"/>
    <w:rsid w:val="000A051F"/>
    <w:rsid w:val="000A1C31"/>
    <w:rsid w:val="000A1F25"/>
    <w:rsid w:val="000A27BC"/>
    <w:rsid w:val="000A2994"/>
    <w:rsid w:val="000A3567"/>
    <w:rsid w:val="000A37FB"/>
    <w:rsid w:val="000A3C85"/>
    <w:rsid w:val="000A3CB1"/>
    <w:rsid w:val="000A4141"/>
    <w:rsid w:val="000A44A2"/>
    <w:rsid w:val="000A4ED4"/>
    <w:rsid w:val="000A57AD"/>
    <w:rsid w:val="000A5F65"/>
    <w:rsid w:val="000A63A9"/>
    <w:rsid w:val="000A671D"/>
    <w:rsid w:val="000A7274"/>
    <w:rsid w:val="000A7680"/>
    <w:rsid w:val="000B01EA"/>
    <w:rsid w:val="000B041A"/>
    <w:rsid w:val="000B083E"/>
    <w:rsid w:val="000B0AA1"/>
    <w:rsid w:val="000B0DAF"/>
    <w:rsid w:val="000B15BA"/>
    <w:rsid w:val="000B2D7A"/>
    <w:rsid w:val="000B3FB9"/>
    <w:rsid w:val="000B47B4"/>
    <w:rsid w:val="000B49FF"/>
    <w:rsid w:val="000B59FE"/>
    <w:rsid w:val="000B5D19"/>
    <w:rsid w:val="000B5EAB"/>
    <w:rsid w:val="000B5F39"/>
    <w:rsid w:val="000B6758"/>
    <w:rsid w:val="000B689A"/>
    <w:rsid w:val="000B758F"/>
    <w:rsid w:val="000C01B0"/>
    <w:rsid w:val="000C048B"/>
    <w:rsid w:val="000C0FBE"/>
    <w:rsid w:val="000C2248"/>
    <w:rsid w:val="000C27D0"/>
    <w:rsid w:val="000C27DB"/>
    <w:rsid w:val="000C345D"/>
    <w:rsid w:val="000C3598"/>
    <w:rsid w:val="000C3C16"/>
    <w:rsid w:val="000C3FAF"/>
    <w:rsid w:val="000C426A"/>
    <w:rsid w:val="000C451D"/>
    <w:rsid w:val="000C4755"/>
    <w:rsid w:val="000C54F3"/>
    <w:rsid w:val="000C5C64"/>
    <w:rsid w:val="000C5DCC"/>
    <w:rsid w:val="000C6032"/>
    <w:rsid w:val="000C60C0"/>
    <w:rsid w:val="000C6306"/>
    <w:rsid w:val="000C64B3"/>
    <w:rsid w:val="000C6996"/>
    <w:rsid w:val="000C6A2F"/>
    <w:rsid w:val="000C6CAE"/>
    <w:rsid w:val="000C6CD2"/>
    <w:rsid w:val="000C7EEF"/>
    <w:rsid w:val="000D174A"/>
    <w:rsid w:val="000D1AD4"/>
    <w:rsid w:val="000D2307"/>
    <w:rsid w:val="000D276A"/>
    <w:rsid w:val="000D2D4F"/>
    <w:rsid w:val="000D2D54"/>
    <w:rsid w:val="000D2E2A"/>
    <w:rsid w:val="000D2EED"/>
    <w:rsid w:val="000D2F1B"/>
    <w:rsid w:val="000D32C1"/>
    <w:rsid w:val="000D3DBC"/>
    <w:rsid w:val="000D3E2F"/>
    <w:rsid w:val="000D427C"/>
    <w:rsid w:val="000D4815"/>
    <w:rsid w:val="000D4A8F"/>
    <w:rsid w:val="000D5587"/>
    <w:rsid w:val="000D567B"/>
    <w:rsid w:val="000D5DF8"/>
    <w:rsid w:val="000D5EBD"/>
    <w:rsid w:val="000D674F"/>
    <w:rsid w:val="000D7714"/>
    <w:rsid w:val="000D7A3C"/>
    <w:rsid w:val="000E00E1"/>
    <w:rsid w:val="000E00E5"/>
    <w:rsid w:val="000E0494"/>
    <w:rsid w:val="000E1C37"/>
    <w:rsid w:val="000E1D7B"/>
    <w:rsid w:val="000E1E45"/>
    <w:rsid w:val="000E3386"/>
    <w:rsid w:val="000E3475"/>
    <w:rsid w:val="000E370E"/>
    <w:rsid w:val="000E4646"/>
    <w:rsid w:val="000E46F6"/>
    <w:rsid w:val="000E4B82"/>
    <w:rsid w:val="000E53D1"/>
    <w:rsid w:val="000E61AA"/>
    <w:rsid w:val="000E6539"/>
    <w:rsid w:val="000E69CC"/>
    <w:rsid w:val="000E720C"/>
    <w:rsid w:val="000E752D"/>
    <w:rsid w:val="000E7644"/>
    <w:rsid w:val="000E7EB3"/>
    <w:rsid w:val="000F2013"/>
    <w:rsid w:val="000F238C"/>
    <w:rsid w:val="000F2B09"/>
    <w:rsid w:val="000F2C69"/>
    <w:rsid w:val="000F46D9"/>
    <w:rsid w:val="000F4937"/>
    <w:rsid w:val="000F4E26"/>
    <w:rsid w:val="000F5088"/>
    <w:rsid w:val="000F573A"/>
    <w:rsid w:val="000F60DB"/>
    <w:rsid w:val="000F685B"/>
    <w:rsid w:val="000F6BB9"/>
    <w:rsid w:val="000F76F6"/>
    <w:rsid w:val="000F79E9"/>
    <w:rsid w:val="000F7D6B"/>
    <w:rsid w:val="00100396"/>
    <w:rsid w:val="0010086F"/>
    <w:rsid w:val="00100CF5"/>
    <w:rsid w:val="00100E3B"/>
    <w:rsid w:val="001015F8"/>
    <w:rsid w:val="00101851"/>
    <w:rsid w:val="001019CA"/>
    <w:rsid w:val="001041FB"/>
    <w:rsid w:val="0010469F"/>
    <w:rsid w:val="001049C5"/>
    <w:rsid w:val="00104C98"/>
    <w:rsid w:val="0010550E"/>
    <w:rsid w:val="001057F2"/>
    <w:rsid w:val="00105918"/>
    <w:rsid w:val="0010594F"/>
    <w:rsid w:val="0010610B"/>
    <w:rsid w:val="00106DB1"/>
    <w:rsid w:val="00106EDD"/>
    <w:rsid w:val="001101C2"/>
    <w:rsid w:val="001109AA"/>
    <w:rsid w:val="00111143"/>
    <w:rsid w:val="00111387"/>
    <w:rsid w:val="0011181A"/>
    <w:rsid w:val="00112C6A"/>
    <w:rsid w:val="0011302D"/>
    <w:rsid w:val="00113408"/>
    <w:rsid w:val="00113B5F"/>
    <w:rsid w:val="001143A0"/>
    <w:rsid w:val="00114FCA"/>
    <w:rsid w:val="00115A75"/>
    <w:rsid w:val="00115B7B"/>
    <w:rsid w:val="00115E5B"/>
    <w:rsid w:val="001165B7"/>
    <w:rsid w:val="001165C6"/>
    <w:rsid w:val="00117299"/>
    <w:rsid w:val="0011776E"/>
    <w:rsid w:val="00117860"/>
    <w:rsid w:val="00120298"/>
    <w:rsid w:val="001208DA"/>
    <w:rsid w:val="00120A84"/>
    <w:rsid w:val="00120BD6"/>
    <w:rsid w:val="00120D2D"/>
    <w:rsid w:val="001215C0"/>
    <w:rsid w:val="00122191"/>
    <w:rsid w:val="001225BE"/>
    <w:rsid w:val="00122747"/>
    <w:rsid w:val="00122D51"/>
    <w:rsid w:val="00123240"/>
    <w:rsid w:val="00124420"/>
    <w:rsid w:val="001250E9"/>
    <w:rsid w:val="00125456"/>
    <w:rsid w:val="00125BDD"/>
    <w:rsid w:val="00125D98"/>
    <w:rsid w:val="00125DC7"/>
    <w:rsid w:val="00126052"/>
    <w:rsid w:val="00127219"/>
    <w:rsid w:val="001274A8"/>
    <w:rsid w:val="001275D7"/>
    <w:rsid w:val="00127608"/>
    <w:rsid w:val="00127723"/>
    <w:rsid w:val="00127DE2"/>
    <w:rsid w:val="001300AB"/>
    <w:rsid w:val="00130101"/>
    <w:rsid w:val="001323DB"/>
    <w:rsid w:val="00132D1A"/>
    <w:rsid w:val="00132E61"/>
    <w:rsid w:val="00132F3D"/>
    <w:rsid w:val="00133F53"/>
    <w:rsid w:val="00134114"/>
    <w:rsid w:val="0013418A"/>
    <w:rsid w:val="001341B2"/>
    <w:rsid w:val="001342F2"/>
    <w:rsid w:val="0013453B"/>
    <w:rsid w:val="00135032"/>
    <w:rsid w:val="00135B4B"/>
    <w:rsid w:val="00135D0D"/>
    <w:rsid w:val="00136993"/>
    <w:rsid w:val="0013699E"/>
    <w:rsid w:val="00136F59"/>
    <w:rsid w:val="00137092"/>
    <w:rsid w:val="00137662"/>
    <w:rsid w:val="0013798E"/>
    <w:rsid w:val="00137BCF"/>
    <w:rsid w:val="00137CD7"/>
    <w:rsid w:val="00141427"/>
    <w:rsid w:val="00141512"/>
    <w:rsid w:val="001415FC"/>
    <w:rsid w:val="0014198F"/>
    <w:rsid w:val="00141C64"/>
    <w:rsid w:val="00141EEF"/>
    <w:rsid w:val="001423A2"/>
    <w:rsid w:val="001428A9"/>
    <w:rsid w:val="00142918"/>
    <w:rsid w:val="001437BE"/>
    <w:rsid w:val="00143833"/>
    <w:rsid w:val="001446D9"/>
    <w:rsid w:val="001448D8"/>
    <w:rsid w:val="001450BB"/>
    <w:rsid w:val="00145730"/>
    <w:rsid w:val="001459E7"/>
    <w:rsid w:val="00145C98"/>
    <w:rsid w:val="00146102"/>
    <w:rsid w:val="00146561"/>
    <w:rsid w:val="00146586"/>
    <w:rsid w:val="00146D19"/>
    <w:rsid w:val="00146EC3"/>
    <w:rsid w:val="00147369"/>
    <w:rsid w:val="001476C7"/>
    <w:rsid w:val="00147794"/>
    <w:rsid w:val="00150449"/>
    <w:rsid w:val="0015046C"/>
    <w:rsid w:val="0015061C"/>
    <w:rsid w:val="00150F68"/>
    <w:rsid w:val="001513F1"/>
    <w:rsid w:val="00151BBE"/>
    <w:rsid w:val="001531DC"/>
    <w:rsid w:val="001542B5"/>
    <w:rsid w:val="00154791"/>
    <w:rsid w:val="00154B26"/>
    <w:rsid w:val="001557CB"/>
    <w:rsid w:val="001559BB"/>
    <w:rsid w:val="00155D05"/>
    <w:rsid w:val="00156022"/>
    <w:rsid w:val="001562AE"/>
    <w:rsid w:val="0015715A"/>
    <w:rsid w:val="001575B4"/>
    <w:rsid w:val="001605F0"/>
    <w:rsid w:val="001613C6"/>
    <w:rsid w:val="00162228"/>
    <w:rsid w:val="0016234C"/>
    <w:rsid w:val="0016428D"/>
    <w:rsid w:val="00164B77"/>
    <w:rsid w:val="00164E44"/>
    <w:rsid w:val="00164F5A"/>
    <w:rsid w:val="00165343"/>
    <w:rsid w:val="001656EC"/>
    <w:rsid w:val="00165ACD"/>
    <w:rsid w:val="00165BE6"/>
    <w:rsid w:val="00166343"/>
    <w:rsid w:val="00167666"/>
    <w:rsid w:val="00170269"/>
    <w:rsid w:val="001702F1"/>
    <w:rsid w:val="00170ADC"/>
    <w:rsid w:val="00171AAF"/>
    <w:rsid w:val="00171C5A"/>
    <w:rsid w:val="00171CA1"/>
    <w:rsid w:val="001721C1"/>
    <w:rsid w:val="00172203"/>
    <w:rsid w:val="00172489"/>
    <w:rsid w:val="00172644"/>
    <w:rsid w:val="00172DD9"/>
    <w:rsid w:val="00172FA3"/>
    <w:rsid w:val="001738FD"/>
    <w:rsid w:val="00173B9B"/>
    <w:rsid w:val="00174003"/>
    <w:rsid w:val="0017453F"/>
    <w:rsid w:val="00174F38"/>
    <w:rsid w:val="0017589A"/>
    <w:rsid w:val="00175B2C"/>
    <w:rsid w:val="00175CDF"/>
    <w:rsid w:val="0017659B"/>
    <w:rsid w:val="00176DC1"/>
    <w:rsid w:val="00177359"/>
    <w:rsid w:val="00177381"/>
    <w:rsid w:val="00177650"/>
    <w:rsid w:val="00177BCE"/>
    <w:rsid w:val="00181014"/>
    <w:rsid w:val="001812B0"/>
    <w:rsid w:val="00181423"/>
    <w:rsid w:val="00181D08"/>
    <w:rsid w:val="001820C3"/>
    <w:rsid w:val="00182813"/>
    <w:rsid w:val="00182814"/>
    <w:rsid w:val="001828A5"/>
    <w:rsid w:val="00182F90"/>
    <w:rsid w:val="00183698"/>
    <w:rsid w:val="0018379B"/>
    <w:rsid w:val="001837CB"/>
    <w:rsid w:val="00183F4C"/>
    <w:rsid w:val="0018418E"/>
    <w:rsid w:val="00184777"/>
    <w:rsid w:val="00185337"/>
    <w:rsid w:val="001856B3"/>
    <w:rsid w:val="00185A95"/>
    <w:rsid w:val="00186096"/>
    <w:rsid w:val="00187129"/>
    <w:rsid w:val="0018736B"/>
    <w:rsid w:val="001876A9"/>
    <w:rsid w:val="00187ACA"/>
    <w:rsid w:val="00187BB4"/>
    <w:rsid w:val="00187E04"/>
    <w:rsid w:val="001903AB"/>
    <w:rsid w:val="00190DD6"/>
    <w:rsid w:val="00190DDD"/>
    <w:rsid w:val="001910A2"/>
    <w:rsid w:val="001912D7"/>
    <w:rsid w:val="0019164F"/>
    <w:rsid w:val="00191D8F"/>
    <w:rsid w:val="00192C6E"/>
    <w:rsid w:val="00193C39"/>
    <w:rsid w:val="00193EC5"/>
    <w:rsid w:val="001943F7"/>
    <w:rsid w:val="00194B2F"/>
    <w:rsid w:val="00195640"/>
    <w:rsid w:val="00195815"/>
    <w:rsid w:val="0019641E"/>
    <w:rsid w:val="001964CE"/>
    <w:rsid w:val="00196662"/>
    <w:rsid w:val="00196EE6"/>
    <w:rsid w:val="00197AED"/>
    <w:rsid w:val="00197B92"/>
    <w:rsid w:val="001A0522"/>
    <w:rsid w:val="001A072D"/>
    <w:rsid w:val="001A0B08"/>
    <w:rsid w:val="001A0CEC"/>
    <w:rsid w:val="001A0EDB"/>
    <w:rsid w:val="001A18E4"/>
    <w:rsid w:val="001A1B7C"/>
    <w:rsid w:val="001A2240"/>
    <w:rsid w:val="001A22DB"/>
    <w:rsid w:val="001A23AD"/>
    <w:rsid w:val="001A26B6"/>
    <w:rsid w:val="001A2AA1"/>
    <w:rsid w:val="001A2CDE"/>
    <w:rsid w:val="001A368B"/>
    <w:rsid w:val="001A3A86"/>
    <w:rsid w:val="001A3BE1"/>
    <w:rsid w:val="001A41FD"/>
    <w:rsid w:val="001A46A0"/>
    <w:rsid w:val="001A5A6E"/>
    <w:rsid w:val="001A637E"/>
    <w:rsid w:val="001A65CE"/>
    <w:rsid w:val="001A6710"/>
    <w:rsid w:val="001A6C5B"/>
    <w:rsid w:val="001A7388"/>
    <w:rsid w:val="001A77FD"/>
    <w:rsid w:val="001A7F57"/>
    <w:rsid w:val="001B0001"/>
    <w:rsid w:val="001B0C7C"/>
    <w:rsid w:val="001B0EE6"/>
    <w:rsid w:val="001B0F86"/>
    <w:rsid w:val="001B194C"/>
    <w:rsid w:val="001B1E98"/>
    <w:rsid w:val="001B2219"/>
    <w:rsid w:val="001B252D"/>
    <w:rsid w:val="001B27A9"/>
    <w:rsid w:val="001B2904"/>
    <w:rsid w:val="001B3D3C"/>
    <w:rsid w:val="001B3E50"/>
    <w:rsid w:val="001B4249"/>
    <w:rsid w:val="001B4387"/>
    <w:rsid w:val="001B4913"/>
    <w:rsid w:val="001B4E65"/>
    <w:rsid w:val="001B5202"/>
    <w:rsid w:val="001B592E"/>
    <w:rsid w:val="001B5F15"/>
    <w:rsid w:val="001B6006"/>
    <w:rsid w:val="001B6370"/>
    <w:rsid w:val="001B63BC"/>
    <w:rsid w:val="001B664B"/>
    <w:rsid w:val="001C0795"/>
    <w:rsid w:val="001C08D0"/>
    <w:rsid w:val="001C1F13"/>
    <w:rsid w:val="001C1F78"/>
    <w:rsid w:val="001C20E9"/>
    <w:rsid w:val="001C276C"/>
    <w:rsid w:val="001C3850"/>
    <w:rsid w:val="001C3F9A"/>
    <w:rsid w:val="001C3FCE"/>
    <w:rsid w:val="001C4460"/>
    <w:rsid w:val="001C45FA"/>
    <w:rsid w:val="001C47A5"/>
    <w:rsid w:val="001C501D"/>
    <w:rsid w:val="001C51C8"/>
    <w:rsid w:val="001C7CCE"/>
    <w:rsid w:val="001D0106"/>
    <w:rsid w:val="001D0FD7"/>
    <w:rsid w:val="001D13A2"/>
    <w:rsid w:val="001D15ED"/>
    <w:rsid w:val="001D19A3"/>
    <w:rsid w:val="001D2A6C"/>
    <w:rsid w:val="001D30D4"/>
    <w:rsid w:val="001D328B"/>
    <w:rsid w:val="001D3CA6"/>
    <w:rsid w:val="001D4A93"/>
    <w:rsid w:val="001D59DB"/>
    <w:rsid w:val="001D5F28"/>
    <w:rsid w:val="001D72EC"/>
    <w:rsid w:val="001D7529"/>
    <w:rsid w:val="001D7948"/>
    <w:rsid w:val="001E0946"/>
    <w:rsid w:val="001E0DC2"/>
    <w:rsid w:val="001E1001"/>
    <w:rsid w:val="001E13D1"/>
    <w:rsid w:val="001E15F8"/>
    <w:rsid w:val="001E1837"/>
    <w:rsid w:val="001E19CB"/>
    <w:rsid w:val="001E1FEA"/>
    <w:rsid w:val="001E349E"/>
    <w:rsid w:val="001E4020"/>
    <w:rsid w:val="001E4945"/>
    <w:rsid w:val="001E4CE9"/>
    <w:rsid w:val="001E5005"/>
    <w:rsid w:val="001E552C"/>
    <w:rsid w:val="001E5FF6"/>
    <w:rsid w:val="001E6267"/>
    <w:rsid w:val="001E632C"/>
    <w:rsid w:val="001E63FA"/>
    <w:rsid w:val="001E649E"/>
    <w:rsid w:val="001E6EE9"/>
    <w:rsid w:val="001E7C32"/>
    <w:rsid w:val="001E7E53"/>
    <w:rsid w:val="001F0210"/>
    <w:rsid w:val="001F030B"/>
    <w:rsid w:val="001F07C0"/>
    <w:rsid w:val="001F10F7"/>
    <w:rsid w:val="001F13CA"/>
    <w:rsid w:val="001F164E"/>
    <w:rsid w:val="001F2895"/>
    <w:rsid w:val="001F32A6"/>
    <w:rsid w:val="001F3684"/>
    <w:rsid w:val="001F3766"/>
    <w:rsid w:val="001F3A52"/>
    <w:rsid w:val="001F3C12"/>
    <w:rsid w:val="001F3DB9"/>
    <w:rsid w:val="001F4282"/>
    <w:rsid w:val="001F45A4"/>
    <w:rsid w:val="001F464A"/>
    <w:rsid w:val="001F4685"/>
    <w:rsid w:val="001F491C"/>
    <w:rsid w:val="001F4A43"/>
    <w:rsid w:val="001F5AE6"/>
    <w:rsid w:val="001F5C29"/>
    <w:rsid w:val="001F5D16"/>
    <w:rsid w:val="001F6135"/>
    <w:rsid w:val="001F61C1"/>
    <w:rsid w:val="001F620B"/>
    <w:rsid w:val="001F66DD"/>
    <w:rsid w:val="001F68A7"/>
    <w:rsid w:val="001F6A6F"/>
    <w:rsid w:val="0020013A"/>
    <w:rsid w:val="002002A6"/>
    <w:rsid w:val="0020058A"/>
    <w:rsid w:val="00200A28"/>
    <w:rsid w:val="0020124D"/>
    <w:rsid w:val="00201A71"/>
    <w:rsid w:val="00202617"/>
    <w:rsid w:val="002030D4"/>
    <w:rsid w:val="002035EE"/>
    <w:rsid w:val="00203C41"/>
    <w:rsid w:val="0020462A"/>
    <w:rsid w:val="002046A1"/>
    <w:rsid w:val="0020501A"/>
    <w:rsid w:val="002052D5"/>
    <w:rsid w:val="00205B37"/>
    <w:rsid w:val="002069EA"/>
    <w:rsid w:val="00206D24"/>
    <w:rsid w:val="00206D95"/>
    <w:rsid w:val="0020779A"/>
    <w:rsid w:val="00207B89"/>
    <w:rsid w:val="00207BA3"/>
    <w:rsid w:val="00207EB6"/>
    <w:rsid w:val="00210A06"/>
    <w:rsid w:val="00210DD1"/>
    <w:rsid w:val="00210DDD"/>
    <w:rsid w:val="00210DF8"/>
    <w:rsid w:val="00210E96"/>
    <w:rsid w:val="00211029"/>
    <w:rsid w:val="002125D6"/>
    <w:rsid w:val="00212D42"/>
    <w:rsid w:val="00212D89"/>
    <w:rsid w:val="00212E2A"/>
    <w:rsid w:val="00213713"/>
    <w:rsid w:val="00213F53"/>
    <w:rsid w:val="0021419E"/>
    <w:rsid w:val="002141B2"/>
    <w:rsid w:val="00214B50"/>
    <w:rsid w:val="00214BA3"/>
    <w:rsid w:val="00215355"/>
    <w:rsid w:val="002155C7"/>
    <w:rsid w:val="002155CE"/>
    <w:rsid w:val="00215A82"/>
    <w:rsid w:val="00215B85"/>
    <w:rsid w:val="00215D83"/>
    <w:rsid w:val="00215DAC"/>
    <w:rsid w:val="00215E32"/>
    <w:rsid w:val="00215F36"/>
    <w:rsid w:val="0021651B"/>
    <w:rsid w:val="00216771"/>
    <w:rsid w:val="002208B9"/>
    <w:rsid w:val="00220C76"/>
    <w:rsid w:val="00221371"/>
    <w:rsid w:val="0022139A"/>
    <w:rsid w:val="00221AAB"/>
    <w:rsid w:val="00221DCA"/>
    <w:rsid w:val="00222261"/>
    <w:rsid w:val="0022292B"/>
    <w:rsid w:val="00223549"/>
    <w:rsid w:val="002237DD"/>
    <w:rsid w:val="002239F2"/>
    <w:rsid w:val="00224133"/>
    <w:rsid w:val="00224586"/>
    <w:rsid w:val="00224CBE"/>
    <w:rsid w:val="00224FBC"/>
    <w:rsid w:val="00225211"/>
    <w:rsid w:val="00225508"/>
    <w:rsid w:val="00225570"/>
    <w:rsid w:val="002263EE"/>
    <w:rsid w:val="002276A5"/>
    <w:rsid w:val="002308A4"/>
    <w:rsid w:val="00231433"/>
    <w:rsid w:val="00231B26"/>
    <w:rsid w:val="00231F3B"/>
    <w:rsid w:val="00232008"/>
    <w:rsid w:val="00232045"/>
    <w:rsid w:val="00232127"/>
    <w:rsid w:val="002323FE"/>
    <w:rsid w:val="002326F8"/>
    <w:rsid w:val="00232ADE"/>
    <w:rsid w:val="00232DEE"/>
    <w:rsid w:val="002332DC"/>
    <w:rsid w:val="002339E5"/>
    <w:rsid w:val="00233E02"/>
    <w:rsid w:val="00234B7E"/>
    <w:rsid w:val="00234C13"/>
    <w:rsid w:val="00235765"/>
    <w:rsid w:val="002369FD"/>
    <w:rsid w:val="00236A00"/>
    <w:rsid w:val="00236A7E"/>
    <w:rsid w:val="0023760F"/>
    <w:rsid w:val="00237985"/>
    <w:rsid w:val="00237A64"/>
    <w:rsid w:val="00240895"/>
    <w:rsid w:val="0024099A"/>
    <w:rsid w:val="00241A1C"/>
    <w:rsid w:val="00241AD7"/>
    <w:rsid w:val="002423C2"/>
    <w:rsid w:val="00243098"/>
    <w:rsid w:val="0024331B"/>
    <w:rsid w:val="002439F3"/>
    <w:rsid w:val="002445AA"/>
    <w:rsid w:val="002445CE"/>
    <w:rsid w:val="00244D76"/>
    <w:rsid w:val="00245097"/>
    <w:rsid w:val="00245628"/>
    <w:rsid w:val="002459F4"/>
    <w:rsid w:val="00245C6E"/>
    <w:rsid w:val="00245D84"/>
    <w:rsid w:val="0024637A"/>
    <w:rsid w:val="002470AC"/>
    <w:rsid w:val="0024720B"/>
    <w:rsid w:val="002478F4"/>
    <w:rsid w:val="00250730"/>
    <w:rsid w:val="0025098F"/>
    <w:rsid w:val="002513FF"/>
    <w:rsid w:val="002515C7"/>
    <w:rsid w:val="002516CB"/>
    <w:rsid w:val="00251A4E"/>
    <w:rsid w:val="00251F3F"/>
    <w:rsid w:val="00252291"/>
    <w:rsid w:val="00252AF6"/>
    <w:rsid w:val="00252D47"/>
    <w:rsid w:val="00252FC1"/>
    <w:rsid w:val="002539AB"/>
    <w:rsid w:val="002545F7"/>
    <w:rsid w:val="0025465C"/>
    <w:rsid w:val="00255A50"/>
    <w:rsid w:val="00255A8B"/>
    <w:rsid w:val="002563CF"/>
    <w:rsid w:val="00257999"/>
    <w:rsid w:val="00257B1E"/>
    <w:rsid w:val="00260F56"/>
    <w:rsid w:val="00261DC6"/>
    <w:rsid w:val="002620ED"/>
    <w:rsid w:val="00262D56"/>
    <w:rsid w:val="00263092"/>
    <w:rsid w:val="00263C77"/>
    <w:rsid w:val="00263EBE"/>
    <w:rsid w:val="00265A95"/>
    <w:rsid w:val="00265BD8"/>
    <w:rsid w:val="002662A5"/>
    <w:rsid w:val="00266884"/>
    <w:rsid w:val="00266D13"/>
    <w:rsid w:val="00266D63"/>
    <w:rsid w:val="00266E8D"/>
    <w:rsid w:val="002674D1"/>
    <w:rsid w:val="002675D3"/>
    <w:rsid w:val="00267A98"/>
    <w:rsid w:val="00267DDE"/>
    <w:rsid w:val="00267F46"/>
    <w:rsid w:val="00270171"/>
    <w:rsid w:val="00270989"/>
    <w:rsid w:val="00270F98"/>
    <w:rsid w:val="0027263F"/>
    <w:rsid w:val="00272A34"/>
    <w:rsid w:val="00272D66"/>
    <w:rsid w:val="00272E48"/>
    <w:rsid w:val="00273257"/>
    <w:rsid w:val="00273469"/>
    <w:rsid w:val="002734CB"/>
    <w:rsid w:val="002739CD"/>
    <w:rsid w:val="00273C30"/>
    <w:rsid w:val="00273FA9"/>
    <w:rsid w:val="002747BE"/>
    <w:rsid w:val="00274A4A"/>
    <w:rsid w:val="00274F2E"/>
    <w:rsid w:val="00275067"/>
    <w:rsid w:val="00276480"/>
    <w:rsid w:val="00276C86"/>
    <w:rsid w:val="00276D77"/>
    <w:rsid w:val="00277266"/>
    <w:rsid w:val="002773F1"/>
    <w:rsid w:val="002803E5"/>
    <w:rsid w:val="0028073E"/>
    <w:rsid w:val="00280E4F"/>
    <w:rsid w:val="00281013"/>
    <w:rsid w:val="002810FD"/>
    <w:rsid w:val="00281100"/>
    <w:rsid w:val="00281A5D"/>
    <w:rsid w:val="00281BFB"/>
    <w:rsid w:val="00281C1D"/>
    <w:rsid w:val="00282053"/>
    <w:rsid w:val="00282337"/>
    <w:rsid w:val="002823DD"/>
    <w:rsid w:val="00282753"/>
    <w:rsid w:val="0028276D"/>
    <w:rsid w:val="00282C52"/>
    <w:rsid w:val="00282E3D"/>
    <w:rsid w:val="00282EFB"/>
    <w:rsid w:val="00282F99"/>
    <w:rsid w:val="00283301"/>
    <w:rsid w:val="002835CB"/>
    <w:rsid w:val="00284C5E"/>
    <w:rsid w:val="00284E10"/>
    <w:rsid w:val="00285465"/>
    <w:rsid w:val="002855B0"/>
    <w:rsid w:val="00285F2D"/>
    <w:rsid w:val="0028613A"/>
    <w:rsid w:val="002862CA"/>
    <w:rsid w:val="002865E3"/>
    <w:rsid w:val="0028728F"/>
    <w:rsid w:val="00287400"/>
    <w:rsid w:val="00287B9F"/>
    <w:rsid w:val="00290A0B"/>
    <w:rsid w:val="00290E2E"/>
    <w:rsid w:val="0029181E"/>
    <w:rsid w:val="00291A10"/>
    <w:rsid w:val="00291D9E"/>
    <w:rsid w:val="002921F9"/>
    <w:rsid w:val="0029309B"/>
    <w:rsid w:val="00293944"/>
    <w:rsid w:val="0029460D"/>
    <w:rsid w:val="00294621"/>
    <w:rsid w:val="0029475C"/>
    <w:rsid w:val="00294B37"/>
    <w:rsid w:val="002964EF"/>
    <w:rsid w:val="00296722"/>
    <w:rsid w:val="00297F3F"/>
    <w:rsid w:val="002A01DE"/>
    <w:rsid w:val="002A0448"/>
    <w:rsid w:val="002A195C"/>
    <w:rsid w:val="002A2000"/>
    <w:rsid w:val="002A251F"/>
    <w:rsid w:val="002A3709"/>
    <w:rsid w:val="002A37B2"/>
    <w:rsid w:val="002A3AAB"/>
    <w:rsid w:val="002A4198"/>
    <w:rsid w:val="002A4463"/>
    <w:rsid w:val="002A45A7"/>
    <w:rsid w:val="002A4A61"/>
    <w:rsid w:val="002A4C48"/>
    <w:rsid w:val="002A55B1"/>
    <w:rsid w:val="002A5D85"/>
    <w:rsid w:val="002A6D71"/>
    <w:rsid w:val="002A750F"/>
    <w:rsid w:val="002A7864"/>
    <w:rsid w:val="002A79D4"/>
    <w:rsid w:val="002B0983"/>
    <w:rsid w:val="002B0B91"/>
    <w:rsid w:val="002B0CF5"/>
    <w:rsid w:val="002B0F98"/>
    <w:rsid w:val="002B1231"/>
    <w:rsid w:val="002B32F2"/>
    <w:rsid w:val="002B379E"/>
    <w:rsid w:val="002B3B5E"/>
    <w:rsid w:val="002B43B3"/>
    <w:rsid w:val="002B4573"/>
    <w:rsid w:val="002B479C"/>
    <w:rsid w:val="002B4F2C"/>
    <w:rsid w:val="002B533D"/>
    <w:rsid w:val="002B53FA"/>
    <w:rsid w:val="002B553E"/>
    <w:rsid w:val="002B571E"/>
    <w:rsid w:val="002B5901"/>
    <w:rsid w:val="002B5973"/>
    <w:rsid w:val="002B63A9"/>
    <w:rsid w:val="002B67BF"/>
    <w:rsid w:val="002B70EF"/>
    <w:rsid w:val="002B71D0"/>
    <w:rsid w:val="002B7D54"/>
    <w:rsid w:val="002C0FA4"/>
    <w:rsid w:val="002C10E7"/>
    <w:rsid w:val="002C12E4"/>
    <w:rsid w:val="002C1B5C"/>
    <w:rsid w:val="002C229D"/>
    <w:rsid w:val="002C22A4"/>
    <w:rsid w:val="002C271D"/>
    <w:rsid w:val="002C2A2B"/>
    <w:rsid w:val="002C2CCB"/>
    <w:rsid w:val="002C2DD6"/>
    <w:rsid w:val="002C2E53"/>
    <w:rsid w:val="002C3253"/>
    <w:rsid w:val="002C3A32"/>
    <w:rsid w:val="002C3CC6"/>
    <w:rsid w:val="002C3ECD"/>
    <w:rsid w:val="002C46CB"/>
    <w:rsid w:val="002C49D8"/>
    <w:rsid w:val="002C4A2E"/>
    <w:rsid w:val="002C61F7"/>
    <w:rsid w:val="002C6B4F"/>
    <w:rsid w:val="002C6CFB"/>
    <w:rsid w:val="002C72E1"/>
    <w:rsid w:val="002C7925"/>
    <w:rsid w:val="002D001B"/>
    <w:rsid w:val="002D058C"/>
    <w:rsid w:val="002D1D40"/>
    <w:rsid w:val="002D1EBA"/>
    <w:rsid w:val="002D2310"/>
    <w:rsid w:val="002D25A9"/>
    <w:rsid w:val="002D271D"/>
    <w:rsid w:val="002D2DB2"/>
    <w:rsid w:val="002D2E10"/>
    <w:rsid w:val="002D2E40"/>
    <w:rsid w:val="002D3073"/>
    <w:rsid w:val="002D3DEF"/>
    <w:rsid w:val="002D4516"/>
    <w:rsid w:val="002D4FEE"/>
    <w:rsid w:val="002D5107"/>
    <w:rsid w:val="002D518F"/>
    <w:rsid w:val="002D55EA"/>
    <w:rsid w:val="002D5D5C"/>
    <w:rsid w:val="002D6F6A"/>
    <w:rsid w:val="002D7250"/>
    <w:rsid w:val="002D7BF5"/>
    <w:rsid w:val="002D7ED5"/>
    <w:rsid w:val="002D7F6A"/>
    <w:rsid w:val="002E0BB7"/>
    <w:rsid w:val="002E1255"/>
    <w:rsid w:val="002E171F"/>
    <w:rsid w:val="002E1B18"/>
    <w:rsid w:val="002E2017"/>
    <w:rsid w:val="002E340A"/>
    <w:rsid w:val="002E5564"/>
    <w:rsid w:val="002E6899"/>
    <w:rsid w:val="002E6FF6"/>
    <w:rsid w:val="002E759A"/>
    <w:rsid w:val="002E7681"/>
    <w:rsid w:val="002F053F"/>
    <w:rsid w:val="002F0915"/>
    <w:rsid w:val="002F1269"/>
    <w:rsid w:val="002F1B3D"/>
    <w:rsid w:val="002F2455"/>
    <w:rsid w:val="002F24AD"/>
    <w:rsid w:val="002F25B2"/>
    <w:rsid w:val="002F29D4"/>
    <w:rsid w:val="002F2BC5"/>
    <w:rsid w:val="002F2F01"/>
    <w:rsid w:val="002F376B"/>
    <w:rsid w:val="002F3FD5"/>
    <w:rsid w:val="002F47F4"/>
    <w:rsid w:val="002F499D"/>
    <w:rsid w:val="002F4A51"/>
    <w:rsid w:val="002F4C12"/>
    <w:rsid w:val="002F50E3"/>
    <w:rsid w:val="002F5693"/>
    <w:rsid w:val="002F57EE"/>
    <w:rsid w:val="002F5B49"/>
    <w:rsid w:val="002F5C8C"/>
    <w:rsid w:val="002F69DE"/>
    <w:rsid w:val="002F6C8E"/>
    <w:rsid w:val="002F7199"/>
    <w:rsid w:val="002F7786"/>
    <w:rsid w:val="002F7D11"/>
    <w:rsid w:val="002F7D9A"/>
    <w:rsid w:val="0030081B"/>
    <w:rsid w:val="00301892"/>
    <w:rsid w:val="00301B20"/>
    <w:rsid w:val="00301CF3"/>
    <w:rsid w:val="00301E8E"/>
    <w:rsid w:val="003024ED"/>
    <w:rsid w:val="0030268D"/>
    <w:rsid w:val="0030319E"/>
    <w:rsid w:val="003034B5"/>
    <w:rsid w:val="003035CC"/>
    <w:rsid w:val="0030382C"/>
    <w:rsid w:val="003044AB"/>
    <w:rsid w:val="00304EC8"/>
    <w:rsid w:val="00304F78"/>
    <w:rsid w:val="00304FF3"/>
    <w:rsid w:val="003051B4"/>
    <w:rsid w:val="003052DB"/>
    <w:rsid w:val="00305D6E"/>
    <w:rsid w:val="003068BF"/>
    <w:rsid w:val="003069AA"/>
    <w:rsid w:val="00306CD1"/>
    <w:rsid w:val="00307343"/>
    <w:rsid w:val="003074DC"/>
    <w:rsid w:val="0030782E"/>
    <w:rsid w:val="00307F5F"/>
    <w:rsid w:val="00310447"/>
    <w:rsid w:val="0031077C"/>
    <w:rsid w:val="003109FD"/>
    <w:rsid w:val="00310DAB"/>
    <w:rsid w:val="00310DE8"/>
    <w:rsid w:val="00311776"/>
    <w:rsid w:val="00311D52"/>
    <w:rsid w:val="00312542"/>
    <w:rsid w:val="00312E87"/>
    <w:rsid w:val="003139E1"/>
    <w:rsid w:val="00314921"/>
    <w:rsid w:val="00314B44"/>
    <w:rsid w:val="0031552D"/>
    <w:rsid w:val="00315AAF"/>
    <w:rsid w:val="00315B52"/>
    <w:rsid w:val="00315B79"/>
    <w:rsid w:val="00315DE7"/>
    <w:rsid w:val="0031627D"/>
    <w:rsid w:val="00317A7D"/>
    <w:rsid w:val="0032070F"/>
    <w:rsid w:val="00320ED2"/>
    <w:rsid w:val="003214E2"/>
    <w:rsid w:val="003218E7"/>
    <w:rsid w:val="00321ACA"/>
    <w:rsid w:val="00321D2E"/>
    <w:rsid w:val="003222DD"/>
    <w:rsid w:val="00322430"/>
    <w:rsid w:val="00322CC3"/>
    <w:rsid w:val="00322F36"/>
    <w:rsid w:val="00324598"/>
    <w:rsid w:val="00324BB2"/>
    <w:rsid w:val="003254A1"/>
    <w:rsid w:val="003255FF"/>
    <w:rsid w:val="00325AB6"/>
    <w:rsid w:val="00325D88"/>
    <w:rsid w:val="00325EB3"/>
    <w:rsid w:val="00325ECA"/>
    <w:rsid w:val="00325F57"/>
    <w:rsid w:val="00326126"/>
    <w:rsid w:val="003266E8"/>
    <w:rsid w:val="00326726"/>
    <w:rsid w:val="003267C0"/>
    <w:rsid w:val="00326E41"/>
    <w:rsid w:val="0032725A"/>
    <w:rsid w:val="00327633"/>
    <w:rsid w:val="0033057A"/>
    <w:rsid w:val="003308A8"/>
    <w:rsid w:val="0033122E"/>
    <w:rsid w:val="0033162D"/>
    <w:rsid w:val="00331749"/>
    <w:rsid w:val="00331890"/>
    <w:rsid w:val="00331C90"/>
    <w:rsid w:val="003320A5"/>
    <w:rsid w:val="00332A81"/>
    <w:rsid w:val="003332C4"/>
    <w:rsid w:val="00334DEA"/>
    <w:rsid w:val="003350F2"/>
    <w:rsid w:val="00335703"/>
    <w:rsid w:val="00336C04"/>
    <w:rsid w:val="00336F5F"/>
    <w:rsid w:val="003371B6"/>
    <w:rsid w:val="00337D53"/>
    <w:rsid w:val="00337E91"/>
    <w:rsid w:val="00340A66"/>
    <w:rsid w:val="003416E7"/>
    <w:rsid w:val="00341BDD"/>
    <w:rsid w:val="00342C68"/>
    <w:rsid w:val="00342C7D"/>
    <w:rsid w:val="00343554"/>
    <w:rsid w:val="0034380D"/>
    <w:rsid w:val="00343E62"/>
    <w:rsid w:val="003449F9"/>
    <w:rsid w:val="00344B2C"/>
    <w:rsid w:val="00344DA5"/>
    <w:rsid w:val="0034581E"/>
    <w:rsid w:val="0034581F"/>
    <w:rsid w:val="0034592B"/>
    <w:rsid w:val="00346B4F"/>
    <w:rsid w:val="003477DF"/>
    <w:rsid w:val="003479E4"/>
    <w:rsid w:val="00347C43"/>
    <w:rsid w:val="00347D19"/>
    <w:rsid w:val="003500EC"/>
    <w:rsid w:val="00350CA7"/>
    <w:rsid w:val="00351A6F"/>
    <w:rsid w:val="00351ED2"/>
    <w:rsid w:val="0035213C"/>
    <w:rsid w:val="00352464"/>
    <w:rsid w:val="00352DC1"/>
    <w:rsid w:val="00353D6E"/>
    <w:rsid w:val="00355189"/>
    <w:rsid w:val="00355254"/>
    <w:rsid w:val="00355802"/>
    <w:rsid w:val="0035591D"/>
    <w:rsid w:val="00355ACC"/>
    <w:rsid w:val="00355F1F"/>
    <w:rsid w:val="00356073"/>
    <w:rsid w:val="00356265"/>
    <w:rsid w:val="00356519"/>
    <w:rsid w:val="00356600"/>
    <w:rsid w:val="0035662A"/>
    <w:rsid w:val="00356696"/>
    <w:rsid w:val="0035669F"/>
    <w:rsid w:val="0035684B"/>
    <w:rsid w:val="00357EA4"/>
    <w:rsid w:val="00357F36"/>
    <w:rsid w:val="00360777"/>
    <w:rsid w:val="00360C87"/>
    <w:rsid w:val="00361580"/>
    <w:rsid w:val="00361C21"/>
    <w:rsid w:val="003622ED"/>
    <w:rsid w:val="00362C5B"/>
    <w:rsid w:val="00363063"/>
    <w:rsid w:val="003631B5"/>
    <w:rsid w:val="00363F49"/>
    <w:rsid w:val="003644FB"/>
    <w:rsid w:val="00364BD3"/>
    <w:rsid w:val="00364FF2"/>
    <w:rsid w:val="00366037"/>
    <w:rsid w:val="003663B1"/>
    <w:rsid w:val="00366437"/>
    <w:rsid w:val="003664AC"/>
    <w:rsid w:val="00366AF0"/>
    <w:rsid w:val="00366B5F"/>
    <w:rsid w:val="0036705A"/>
    <w:rsid w:val="003670F7"/>
    <w:rsid w:val="003671E2"/>
    <w:rsid w:val="003713CA"/>
    <w:rsid w:val="0037201A"/>
    <w:rsid w:val="003729FC"/>
    <w:rsid w:val="00372B02"/>
    <w:rsid w:val="00372FCA"/>
    <w:rsid w:val="0037324A"/>
    <w:rsid w:val="00373DD4"/>
    <w:rsid w:val="00374C87"/>
    <w:rsid w:val="00374CBC"/>
    <w:rsid w:val="00374EA6"/>
    <w:rsid w:val="00375851"/>
    <w:rsid w:val="003759F9"/>
    <w:rsid w:val="00376141"/>
    <w:rsid w:val="00376515"/>
    <w:rsid w:val="003766B9"/>
    <w:rsid w:val="0037672A"/>
    <w:rsid w:val="00377102"/>
    <w:rsid w:val="0037760A"/>
    <w:rsid w:val="00381DD7"/>
    <w:rsid w:val="00381F98"/>
    <w:rsid w:val="0038258D"/>
    <w:rsid w:val="00382A51"/>
    <w:rsid w:val="00382A99"/>
    <w:rsid w:val="00382C54"/>
    <w:rsid w:val="00383766"/>
    <w:rsid w:val="00383B1D"/>
    <w:rsid w:val="00383C03"/>
    <w:rsid w:val="00383C85"/>
    <w:rsid w:val="00384197"/>
    <w:rsid w:val="00384692"/>
    <w:rsid w:val="0038516A"/>
    <w:rsid w:val="003852BA"/>
    <w:rsid w:val="00385654"/>
    <w:rsid w:val="003858B6"/>
    <w:rsid w:val="00385952"/>
    <w:rsid w:val="00385FD6"/>
    <w:rsid w:val="0038601E"/>
    <w:rsid w:val="00386848"/>
    <w:rsid w:val="003868AA"/>
    <w:rsid w:val="00386A97"/>
    <w:rsid w:val="0038736A"/>
    <w:rsid w:val="00387438"/>
    <w:rsid w:val="00387777"/>
    <w:rsid w:val="003906A1"/>
    <w:rsid w:val="00390DCB"/>
    <w:rsid w:val="00390E9C"/>
    <w:rsid w:val="00391221"/>
    <w:rsid w:val="00391845"/>
    <w:rsid w:val="003918B0"/>
    <w:rsid w:val="003924F8"/>
    <w:rsid w:val="003929D6"/>
    <w:rsid w:val="0039397C"/>
    <w:rsid w:val="003945E3"/>
    <w:rsid w:val="00394BF5"/>
    <w:rsid w:val="00395A50"/>
    <w:rsid w:val="00395BE1"/>
    <w:rsid w:val="00395E7C"/>
    <w:rsid w:val="00395F26"/>
    <w:rsid w:val="00395FF7"/>
    <w:rsid w:val="0039787F"/>
    <w:rsid w:val="00397D87"/>
    <w:rsid w:val="003A021C"/>
    <w:rsid w:val="003A07EA"/>
    <w:rsid w:val="003A1217"/>
    <w:rsid w:val="003A1548"/>
    <w:rsid w:val="003A161F"/>
    <w:rsid w:val="003A1693"/>
    <w:rsid w:val="003A16AC"/>
    <w:rsid w:val="003A1CC7"/>
    <w:rsid w:val="003A1CCA"/>
    <w:rsid w:val="003A1FAE"/>
    <w:rsid w:val="003A22E2"/>
    <w:rsid w:val="003A29E6"/>
    <w:rsid w:val="003A2E15"/>
    <w:rsid w:val="003A3196"/>
    <w:rsid w:val="003A31A8"/>
    <w:rsid w:val="003A36DB"/>
    <w:rsid w:val="003A4144"/>
    <w:rsid w:val="003A478D"/>
    <w:rsid w:val="003A4F36"/>
    <w:rsid w:val="003A5606"/>
    <w:rsid w:val="003A5A14"/>
    <w:rsid w:val="003A5A91"/>
    <w:rsid w:val="003A5BFF"/>
    <w:rsid w:val="003A6244"/>
    <w:rsid w:val="003A6975"/>
    <w:rsid w:val="003A6AC1"/>
    <w:rsid w:val="003A702E"/>
    <w:rsid w:val="003A707E"/>
    <w:rsid w:val="003A74EB"/>
    <w:rsid w:val="003A75BE"/>
    <w:rsid w:val="003A7B64"/>
    <w:rsid w:val="003A7C78"/>
    <w:rsid w:val="003A7F8F"/>
    <w:rsid w:val="003B03CE"/>
    <w:rsid w:val="003B04CC"/>
    <w:rsid w:val="003B0DA9"/>
    <w:rsid w:val="003B12AC"/>
    <w:rsid w:val="003B189A"/>
    <w:rsid w:val="003B1F05"/>
    <w:rsid w:val="003B2290"/>
    <w:rsid w:val="003B2B08"/>
    <w:rsid w:val="003B35EC"/>
    <w:rsid w:val="003B4DAD"/>
    <w:rsid w:val="003B52F2"/>
    <w:rsid w:val="003B57AE"/>
    <w:rsid w:val="003B57C2"/>
    <w:rsid w:val="003B6084"/>
    <w:rsid w:val="003B6329"/>
    <w:rsid w:val="003B6988"/>
    <w:rsid w:val="003B6F08"/>
    <w:rsid w:val="003B6F60"/>
    <w:rsid w:val="003B76BD"/>
    <w:rsid w:val="003B7E13"/>
    <w:rsid w:val="003C0DBF"/>
    <w:rsid w:val="003C0DE0"/>
    <w:rsid w:val="003C0E03"/>
    <w:rsid w:val="003C0FD0"/>
    <w:rsid w:val="003C1234"/>
    <w:rsid w:val="003C1FE7"/>
    <w:rsid w:val="003C2017"/>
    <w:rsid w:val="003C2167"/>
    <w:rsid w:val="003C233F"/>
    <w:rsid w:val="003C2887"/>
    <w:rsid w:val="003C2B82"/>
    <w:rsid w:val="003C315D"/>
    <w:rsid w:val="003C31BA"/>
    <w:rsid w:val="003C32E2"/>
    <w:rsid w:val="003C3476"/>
    <w:rsid w:val="003C47A5"/>
    <w:rsid w:val="003C47D1"/>
    <w:rsid w:val="003C48A8"/>
    <w:rsid w:val="003C4BA8"/>
    <w:rsid w:val="003C4BF2"/>
    <w:rsid w:val="003C56D8"/>
    <w:rsid w:val="003C574F"/>
    <w:rsid w:val="003C58AE"/>
    <w:rsid w:val="003C64AB"/>
    <w:rsid w:val="003C64F1"/>
    <w:rsid w:val="003C6EC8"/>
    <w:rsid w:val="003C712B"/>
    <w:rsid w:val="003C74FF"/>
    <w:rsid w:val="003C7B46"/>
    <w:rsid w:val="003D0152"/>
    <w:rsid w:val="003D1A46"/>
    <w:rsid w:val="003D1D90"/>
    <w:rsid w:val="003D26A5"/>
    <w:rsid w:val="003D332F"/>
    <w:rsid w:val="003D355B"/>
    <w:rsid w:val="003D3623"/>
    <w:rsid w:val="003D3634"/>
    <w:rsid w:val="003D382F"/>
    <w:rsid w:val="003D3F93"/>
    <w:rsid w:val="003D4734"/>
    <w:rsid w:val="003D5013"/>
    <w:rsid w:val="003D559C"/>
    <w:rsid w:val="003D5E99"/>
    <w:rsid w:val="003D5F14"/>
    <w:rsid w:val="003D6066"/>
    <w:rsid w:val="003D664E"/>
    <w:rsid w:val="003D668D"/>
    <w:rsid w:val="003D69C3"/>
    <w:rsid w:val="003D7652"/>
    <w:rsid w:val="003D7781"/>
    <w:rsid w:val="003D77A3"/>
    <w:rsid w:val="003D78F7"/>
    <w:rsid w:val="003D79C9"/>
    <w:rsid w:val="003E03AD"/>
    <w:rsid w:val="003E0589"/>
    <w:rsid w:val="003E0B31"/>
    <w:rsid w:val="003E19D0"/>
    <w:rsid w:val="003E19D3"/>
    <w:rsid w:val="003E1B11"/>
    <w:rsid w:val="003E3045"/>
    <w:rsid w:val="003E32DF"/>
    <w:rsid w:val="003E38F6"/>
    <w:rsid w:val="003E3DD5"/>
    <w:rsid w:val="003E3FAD"/>
    <w:rsid w:val="003E416D"/>
    <w:rsid w:val="003E4403"/>
    <w:rsid w:val="003E44E6"/>
    <w:rsid w:val="003E4941"/>
    <w:rsid w:val="003E5916"/>
    <w:rsid w:val="003E5A8F"/>
    <w:rsid w:val="003E5C7F"/>
    <w:rsid w:val="003E5CD9"/>
    <w:rsid w:val="003E5DB2"/>
    <w:rsid w:val="003E5DE7"/>
    <w:rsid w:val="003E667C"/>
    <w:rsid w:val="003E6A25"/>
    <w:rsid w:val="003E73DC"/>
    <w:rsid w:val="003E7414"/>
    <w:rsid w:val="003E7F99"/>
    <w:rsid w:val="003F0C10"/>
    <w:rsid w:val="003F1281"/>
    <w:rsid w:val="003F1B36"/>
    <w:rsid w:val="003F2AEA"/>
    <w:rsid w:val="003F2B7E"/>
    <w:rsid w:val="003F2B96"/>
    <w:rsid w:val="003F2D6C"/>
    <w:rsid w:val="003F394D"/>
    <w:rsid w:val="003F4243"/>
    <w:rsid w:val="003F504C"/>
    <w:rsid w:val="003F577E"/>
    <w:rsid w:val="003F6137"/>
    <w:rsid w:val="003F672A"/>
    <w:rsid w:val="003F6B76"/>
    <w:rsid w:val="004002CB"/>
    <w:rsid w:val="004010D0"/>
    <w:rsid w:val="004014AE"/>
    <w:rsid w:val="004017B5"/>
    <w:rsid w:val="00401E3C"/>
    <w:rsid w:val="00402137"/>
    <w:rsid w:val="00403271"/>
    <w:rsid w:val="00403645"/>
    <w:rsid w:val="00403B13"/>
    <w:rsid w:val="004044BB"/>
    <w:rsid w:val="00404641"/>
    <w:rsid w:val="004046F2"/>
    <w:rsid w:val="004051DF"/>
    <w:rsid w:val="004051EE"/>
    <w:rsid w:val="004064D6"/>
    <w:rsid w:val="0040683A"/>
    <w:rsid w:val="004070C2"/>
    <w:rsid w:val="0040756A"/>
    <w:rsid w:val="004075C6"/>
    <w:rsid w:val="00407C5B"/>
    <w:rsid w:val="00407EE1"/>
    <w:rsid w:val="00407F21"/>
    <w:rsid w:val="00410460"/>
    <w:rsid w:val="004105E7"/>
    <w:rsid w:val="004110BE"/>
    <w:rsid w:val="0041147F"/>
    <w:rsid w:val="00411809"/>
    <w:rsid w:val="00411A99"/>
    <w:rsid w:val="00411C03"/>
    <w:rsid w:val="00411E59"/>
    <w:rsid w:val="0041235C"/>
    <w:rsid w:val="00412685"/>
    <w:rsid w:val="00412CE9"/>
    <w:rsid w:val="004137E0"/>
    <w:rsid w:val="00413E99"/>
    <w:rsid w:val="00414288"/>
    <w:rsid w:val="004145AC"/>
    <w:rsid w:val="00414FF0"/>
    <w:rsid w:val="00415375"/>
    <w:rsid w:val="0041562C"/>
    <w:rsid w:val="00415A80"/>
    <w:rsid w:val="00415C55"/>
    <w:rsid w:val="004174AF"/>
    <w:rsid w:val="0042002A"/>
    <w:rsid w:val="0042058D"/>
    <w:rsid w:val="004205EB"/>
    <w:rsid w:val="00420832"/>
    <w:rsid w:val="004209D5"/>
    <w:rsid w:val="00421018"/>
    <w:rsid w:val="00421159"/>
    <w:rsid w:val="004213A9"/>
    <w:rsid w:val="00421A46"/>
    <w:rsid w:val="00421BF3"/>
    <w:rsid w:val="004220F3"/>
    <w:rsid w:val="0042220B"/>
    <w:rsid w:val="0042246C"/>
    <w:rsid w:val="00422546"/>
    <w:rsid w:val="0042268B"/>
    <w:rsid w:val="00422D5C"/>
    <w:rsid w:val="00423116"/>
    <w:rsid w:val="004234F0"/>
    <w:rsid w:val="00423634"/>
    <w:rsid w:val="00423A77"/>
    <w:rsid w:val="00423E1C"/>
    <w:rsid w:val="00424814"/>
    <w:rsid w:val="0042592F"/>
    <w:rsid w:val="00426FF3"/>
    <w:rsid w:val="0042720A"/>
    <w:rsid w:val="0042742D"/>
    <w:rsid w:val="004274E7"/>
    <w:rsid w:val="0042794A"/>
    <w:rsid w:val="004304A6"/>
    <w:rsid w:val="00430648"/>
    <w:rsid w:val="00430E74"/>
    <w:rsid w:val="0043134F"/>
    <w:rsid w:val="0043178E"/>
    <w:rsid w:val="00431EBF"/>
    <w:rsid w:val="00432069"/>
    <w:rsid w:val="00432117"/>
    <w:rsid w:val="004321CA"/>
    <w:rsid w:val="00432CD0"/>
    <w:rsid w:val="004339CB"/>
    <w:rsid w:val="00433A96"/>
    <w:rsid w:val="004340B1"/>
    <w:rsid w:val="00434E62"/>
    <w:rsid w:val="00435208"/>
    <w:rsid w:val="0043521A"/>
    <w:rsid w:val="004355A0"/>
    <w:rsid w:val="00435F97"/>
    <w:rsid w:val="0043659B"/>
    <w:rsid w:val="0043677F"/>
    <w:rsid w:val="00436C08"/>
    <w:rsid w:val="00437814"/>
    <w:rsid w:val="004402C9"/>
    <w:rsid w:val="00440576"/>
    <w:rsid w:val="00440FF1"/>
    <w:rsid w:val="004417F2"/>
    <w:rsid w:val="004419DD"/>
    <w:rsid w:val="00441C39"/>
    <w:rsid w:val="00441EC5"/>
    <w:rsid w:val="00441EF2"/>
    <w:rsid w:val="00442190"/>
    <w:rsid w:val="004424C6"/>
    <w:rsid w:val="00442799"/>
    <w:rsid w:val="00442A46"/>
    <w:rsid w:val="004432C7"/>
    <w:rsid w:val="00443F09"/>
    <w:rsid w:val="00443F44"/>
    <w:rsid w:val="00443FBF"/>
    <w:rsid w:val="00444415"/>
    <w:rsid w:val="00444549"/>
    <w:rsid w:val="004448C5"/>
    <w:rsid w:val="00444A88"/>
    <w:rsid w:val="004452DF"/>
    <w:rsid w:val="00445573"/>
    <w:rsid w:val="00445B29"/>
    <w:rsid w:val="004463F6"/>
    <w:rsid w:val="00446490"/>
    <w:rsid w:val="0044688E"/>
    <w:rsid w:val="00446973"/>
    <w:rsid w:val="004500BA"/>
    <w:rsid w:val="004507E7"/>
    <w:rsid w:val="00450CC0"/>
    <w:rsid w:val="0045123A"/>
    <w:rsid w:val="004512B3"/>
    <w:rsid w:val="0045288D"/>
    <w:rsid w:val="004528D1"/>
    <w:rsid w:val="004535ED"/>
    <w:rsid w:val="00453A44"/>
    <w:rsid w:val="00453E8C"/>
    <w:rsid w:val="00454A5D"/>
    <w:rsid w:val="00455684"/>
    <w:rsid w:val="0045568E"/>
    <w:rsid w:val="004558F5"/>
    <w:rsid w:val="00457028"/>
    <w:rsid w:val="00457CD3"/>
    <w:rsid w:val="00457E3B"/>
    <w:rsid w:val="00457FA3"/>
    <w:rsid w:val="00461C2E"/>
    <w:rsid w:val="00462172"/>
    <w:rsid w:val="00462989"/>
    <w:rsid w:val="00462A3B"/>
    <w:rsid w:val="0046344D"/>
    <w:rsid w:val="00463D15"/>
    <w:rsid w:val="004654F7"/>
    <w:rsid w:val="0046586B"/>
    <w:rsid w:val="00466549"/>
    <w:rsid w:val="0046699E"/>
    <w:rsid w:val="00466B33"/>
    <w:rsid w:val="00466D1C"/>
    <w:rsid w:val="00466DC9"/>
    <w:rsid w:val="00466EEB"/>
    <w:rsid w:val="00466FD5"/>
    <w:rsid w:val="00467B8B"/>
    <w:rsid w:val="004701D7"/>
    <w:rsid w:val="00470772"/>
    <w:rsid w:val="004709B4"/>
    <w:rsid w:val="00470B7A"/>
    <w:rsid w:val="00470DA2"/>
    <w:rsid w:val="0047104F"/>
    <w:rsid w:val="004721EF"/>
    <w:rsid w:val="00472578"/>
    <w:rsid w:val="0047267B"/>
    <w:rsid w:val="00472EA0"/>
    <w:rsid w:val="0047313E"/>
    <w:rsid w:val="004739B4"/>
    <w:rsid w:val="00473E62"/>
    <w:rsid w:val="004740B3"/>
    <w:rsid w:val="00475A71"/>
    <w:rsid w:val="00475D9E"/>
    <w:rsid w:val="0047639B"/>
    <w:rsid w:val="004769CA"/>
    <w:rsid w:val="00476E92"/>
    <w:rsid w:val="00476F40"/>
    <w:rsid w:val="00480007"/>
    <w:rsid w:val="004804A4"/>
    <w:rsid w:val="00480761"/>
    <w:rsid w:val="00480AA5"/>
    <w:rsid w:val="0048109D"/>
    <w:rsid w:val="00481659"/>
    <w:rsid w:val="00481AA4"/>
    <w:rsid w:val="00481D20"/>
    <w:rsid w:val="00481E06"/>
    <w:rsid w:val="004821A5"/>
    <w:rsid w:val="004828D5"/>
    <w:rsid w:val="00482AD0"/>
    <w:rsid w:val="00482AF6"/>
    <w:rsid w:val="00484034"/>
    <w:rsid w:val="00484651"/>
    <w:rsid w:val="00484AB7"/>
    <w:rsid w:val="00485A35"/>
    <w:rsid w:val="00485C61"/>
    <w:rsid w:val="0048675C"/>
    <w:rsid w:val="00486C5C"/>
    <w:rsid w:val="00486EB3"/>
    <w:rsid w:val="00487778"/>
    <w:rsid w:val="00487816"/>
    <w:rsid w:val="0049103F"/>
    <w:rsid w:val="00491CAF"/>
    <w:rsid w:val="00492A82"/>
    <w:rsid w:val="00492FC6"/>
    <w:rsid w:val="0049331F"/>
    <w:rsid w:val="004945B5"/>
    <w:rsid w:val="0049468A"/>
    <w:rsid w:val="00494BE2"/>
    <w:rsid w:val="00494EBA"/>
    <w:rsid w:val="004951BB"/>
    <w:rsid w:val="004953FA"/>
    <w:rsid w:val="00495DAB"/>
    <w:rsid w:val="0049768C"/>
    <w:rsid w:val="00497A14"/>
    <w:rsid w:val="00497B57"/>
    <w:rsid w:val="00497C64"/>
    <w:rsid w:val="00497C65"/>
    <w:rsid w:val="004A0AF4"/>
    <w:rsid w:val="004A0FC9"/>
    <w:rsid w:val="004A176B"/>
    <w:rsid w:val="004A18FF"/>
    <w:rsid w:val="004A1D90"/>
    <w:rsid w:val="004A281F"/>
    <w:rsid w:val="004A327C"/>
    <w:rsid w:val="004A3396"/>
    <w:rsid w:val="004A5537"/>
    <w:rsid w:val="004A6816"/>
    <w:rsid w:val="004A6871"/>
    <w:rsid w:val="004A6D81"/>
    <w:rsid w:val="004A776B"/>
    <w:rsid w:val="004A7935"/>
    <w:rsid w:val="004B0002"/>
    <w:rsid w:val="004B05C9"/>
    <w:rsid w:val="004B1450"/>
    <w:rsid w:val="004B18F3"/>
    <w:rsid w:val="004B1B06"/>
    <w:rsid w:val="004B2117"/>
    <w:rsid w:val="004B2127"/>
    <w:rsid w:val="004B3448"/>
    <w:rsid w:val="004B48B7"/>
    <w:rsid w:val="004B493F"/>
    <w:rsid w:val="004B50B3"/>
    <w:rsid w:val="004B50D6"/>
    <w:rsid w:val="004B542F"/>
    <w:rsid w:val="004B64CB"/>
    <w:rsid w:val="004B653C"/>
    <w:rsid w:val="004B6B78"/>
    <w:rsid w:val="004B6BB5"/>
    <w:rsid w:val="004B6D8E"/>
    <w:rsid w:val="004B7062"/>
    <w:rsid w:val="004B7780"/>
    <w:rsid w:val="004C0005"/>
    <w:rsid w:val="004C0597"/>
    <w:rsid w:val="004C09D6"/>
    <w:rsid w:val="004C0B11"/>
    <w:rsid w:val="004C0BD8"/>
    <w:rsid w:val="004C0F0A"/>
    <w:rsid w:val="004C1549"/>
    <w:rsid w:val="004C169C"/>
    <w:rsid w:val="004C1E9F"/>
    <w:rsid w:val="004C1F43"/>
    <w:rsid w:val="004C23AB"/>
    <w:rsid w:val="004C2C91"/>
    <w:rsid w:val="004C3411"/>
    <w:rsid w:val="004C37D6"/>
    <w:rsid w:val="004C3C2A"/>
    <w:rsid w:val="004C40E4"/>
    <w:rsid w:val="004C4520"/>
    <w:rsid w:val="004C4A47"/>
    <w:rsid w:val="004C4ABC"/>
    <w:rsid w:val="004C4C9A"/>
    <w:rsid w:val="004C51A8"/>
    <w:rsid w:val="004C76D8"/>
    <w:rsid w:val="004C7953"/>
    <w:rsid w:val="004C7CE0"/>
    <w:rsid w:val="004D03A1"/>
    <w:rsid w:val="004D071D"/>
    <w:rsid w:val="004D0E3E"/>
    <w:rsid w:val="004D0F1C"/>
    <w:rsid w:val="004D149B"/>
    <w:rsid w:val="004D192F"/>
    <w:rsid w:val="004D1BB3"/>
    <w:rsid w:val="004D1E49"/>
    <w:rsid w:val="004D1E7D"/>
    <w:rsid w:val="004D2CE0"/>
    <w:rsid w:val="004D2D75"/>
    <w:rsid w:val="004D377C"/>
    <w:rsid w:val="004D418D"/>
    <w:rsid w:val="004D48B6"/>
    <w:rsid w:val="004D49D5"/>
    <w:rsid w:val="004D4C43"/>
    <w:rsid w:val="004D5F1F"/>
    <w:rsid w:val="004D628D"/>
    <w:rsid w:val="004D65C5"/>
    <w:rsid w:val="004D6784"/>
    <w:rsid w:val="004D6AB7"/>
    <w:rsid w:val="004D6BE8"/>
    <w:rsid w:val="004D7188"/>
    <w:rsid w:val="004D7815"/>
    <w:rsid w:val="004D7AC1"/>
    <w:rsid w:val="004D7FE6"/>
    <w:rsid w:val="004E0097"/>
    <w:rsid w:val="004E0209"/>
    <w:rsid w:val="004E0210"/>
    <w:rsid w:val="004E040B"/>
    <w:rsid w:val="004E19B8"/>
    <w:rsid w:val="004E209A"/>
    <w:rsid w:val="004E2222"/>
    <w:rsid w:val="004E2461"/>
    <w:rsid w:val="004E2A0B"/>
    <w:rsid w:val="004E36C7"/>
    <w:rsid w:val="004E3DEC"/>
    <w:rsid w:val="004E3F58"/>
    <w:rsid w:val="004E4538"/>
    <w:rsid w:val="004E45BE"/>
    <w:rsid w:val="004E46DF"/>
    <w:rsid w:val="004E4B5B"/>
    <w:rsid w:val="004E523F"/>
    <w:rsid w:val="004E52F3"/>
    <w:rsid w:val="004E5638"/>
    <w:rsid w:val="004E5B32"/>
    <w:rsid w:val="004E5F3C"/>
    <w:rsid w:val="004E66C3"/>
    <w:rsid w:val="004E66E3"/>
    <w:rsid w:val="004E6AC0"/>
    <w:rsid w:val="004E6AEE"/>
    <w:rsid w:val="004E70C4"/>
    <w:rsid w:val="004E7B5E"/>
    <w:rsid w:val="004E7E34"/>
    <w:rsid w:val="004F05D3"/>
    <w:rsid w:val="004F065C"/>
    <w:rsid w:val="004F0CB7"/>
    <w:rsid w:val="004F1494"/>
    <w:rsid w:val="004F160F"/>
    <w:rsid w:val="004F17EC"/>
    <w:rsid w:val="004F1870"/>
    <w:rsid w:val="004F1F79"/>
    <w:rsid w:val="004F233D"/>
    <w:rsid w:val="004F2544"/>
    <w:rsid w:val="004F2FDA"/>
    <w:rsid w:val="004F301C"/>
    <w:rsid w:val="004F34A3"/>
    <w:rsid w:val="004F3535"/>
    <w:rsid w:val="004F35EE"/>
    <w:rsid w:val="004F3CF9"/>
    <w:rsid w:val="004F3D75"/>
    <w:rsid w:val="004F3E03"/>
    <w:rsid w:val="004F3F3C"/>
    <w:rsid w:val="004F4564"/>
    <w:rsid w:val="004F4BBB"/>
    <w:rsid w:val="004F4EF0"/>
    <w:rsid w:val="004F5A90"/>
    <w:rsid w:val="004F6033"/>
    <w:rsid w:val="004F60DA"/>
    <w:rsid w:val="004F68E3"/>
    <w:rsid w:val="004F74F8"/>
    <w:rsid w:val="004F7653"/>
    <w:rsid w:val="005004EC"/>
    <w:rsid w:val="00500824"/>
    <w:rsid w:val="00500D2B"/>
    <w:rsid w:val="0050128F"/>
    <w:rsid w:val="00501E52"/>
    <w:rsid w:val="00501FA1"/>
    <w:rsid w:val="005023E3"/>
    <w:rsid w:val="005027BB"/>
    <w:rsid w:val="00502EB9"/>
    <w:rsid w:val="00502F0D"/>
    <w:rsid w:val="00503393"/>
    <w:rsid w:val="00503796"/>
    <w:rsid w:val="005038AE"/>
    <w:rsid w:val="00503BF1"/>
    <w:rsid w:val="00504958"/>
    <w:rsid w:val="005049FC"/>
    <w:rsid w:val="00504A4D"/>
    <w:rsid w:val="00504AA2"/>
    <w:rsid w:val="0050566C"/>
    <w:rsid w:val="005065EB"/>
    <w:rsid w:val="00506863"/>
    <w:rsid w:val="005072B6"/>
    <w:rsid w:val="00507413"/>
    <w:rsid w:val="00507500"/>
    <w:rsid w:val="0050752C"/>
    <w:rsid w:val="00507B1D"/>
    <w:rsid w:val="0051035D"/>
    <w:rsid w:val="0051074F"/>
    <w:rsid w:val="00511A21"/>
    <w:rsid w:val="00511D9F"/>
    <w:rsid w:val="00512024"/>
    <w:rsid w:val="00512749"/>
    <w:rsid w:val="00512CC1"/>
    <w:rsid w:val="005132D4"/>
    <w:rsid w:val="00513528"/>
    <w:rsid w:val="00513675"/>
    <w:rsid w:val="00513F56"/>
    <w:rsid w:val="00514307"/>
    <w:rsid w:val="0051588E"/>
    <w:rsid w:val="005162AC"/>
    <w:rsid w:val="00516A86"/>
    <w:rsid w:val="00516C55"/>
    <w:rsid w:val="00516C78"/>
    <w:rsid w:val="005171E4"/>
    <w:rsid w:val="00517510"/>
    <w:rsid w:val="00517ED6"/>
    <w:rsid w:val="0052000C"/>
    <w:rsid w:val="005201C0"/>
    <w:rsid w:val="005202B4"/>
    <w:rsid w:val="005207D8"/>
    <w:rsid w:val="00520B8C"/>
    <w:rsid w:val="0052151C"/>
    <w:rsid w:val="00521B26"/>
    <w:rsid w:val="00521DEC"/>
    <w:rsid w:val="005229FD"/>
    <w:rsid w:val="00522A49"/>
    <w:rsid w:val="00522EC0"/>
    <w:rsid w:val="005233DD"/>
    <w:rsid w:val="005235B6"/>
    <w:rsid w:val="00524170"/>
    <w:rsid w:val="0052422F"/>
    <w:rsid w:val="005243B4"/>
    <w:rsid w:val="00524AF0"/>
    <w:rsid w:val="00524E10"/>
    <w:rsid w:val="00525B1D"/>
    <w:rsid w:val="005269B0"/>
    <w:rsid w:val="00526D85"/>
    <w:rsid w:val="00527489"/>
    <w:rsid w:val="00527887"/>
    <w:rsid w:val="00527BB3"/>
    <w:rsid w:val="005316B7"/>
    <w:rsid w:val="00531734"/>
    <w:rsid w:val="0053254A"/>
    <w:rsid w:val="00532BE4"/>
    <w:rsid w:val="0053382C"/>
    <w:rsid w:val="00533BAF"/>
    <w:rsid w:val="00534352"/>
    <w:rsid w:val="0053566B"/>
    <w:rsid w:val="0053576C"/>
    <w:rsid w:val="00535C25"/>
    <w:rsid w:val="00535EBE"/>
    <w:rsid w:val="005361BC"/>
    <w:rsid w:val="00536CD6"/>
    <w:rsid w:val="00536DF1"/>
    <w:rsid w:val="00540484"/>
    <w:rsid w:val="005405FB"/>
    <w:rsid w:val="00540605"/>
    <w:rsid w:val="00540657"/>
    <w:rsid w:val="00540A28"/>
    <w:rsid w:val="00541C8F"/>
    <w:rsid w:val="0054235E"/>
    <w:rsid w:val="00542A53"/>
    <w:rsid w:val="00543546"/>
    <w:rsid w:val="00543A07"/>
    <w:rsid w:val="005441C0"/>
    <w:rsid w:val="0054425D"/>
    <w:rsid w:val="005442D3"/>
    <w:rsid w:val="00544B61"/>
    <w:rsid w:val="00544DBD"/>
    <w:rsid w:val="00545A1F"/>
    <w:rsid w:val="00546506"/>
    <w:rsid w:val="0054683D"/>
    <w:rsid w:val="00546EE9"/>
    <w:rsid w:val="00547266"/>
    <w:rsid w:val="00547D0C"/>
    <w:rsid w:val="005501D8"/>
    <w:rsid w:val="005521BF"/>
    <w:rsid w:val="00552505"/>
    <w:rsid w:val="005526ED"/>
    <w:rsid w:val="005533B0"/>
    <w:rsid w:val="005533BE"/>
    <w:rsid w:val="0055380A"/>
    <w:rsid w:val="00553B4F"/>
    <w:rsid w:val="00553C7D"/>
    <w:rsid w:val="0055459B"/>
    <w:rsid w:val="005546A4"/>
    <w:rsid w:val="00554995"/>
    <w:rsid w:val="00554EEF"/>
    <w:rsid w:val="005555B2"/>
    <w:rsid w:val="00555968"/>
    <w:rsid w:val="005559F2"/>
    <w:rsid w:val="00555EAD"/>
    <w:rsid w:val="0055632C"/>
    <w:rsid w:val="00556970"/>
    <w:rsid w:val="00556A7F"/>
    <w:rsid w:val="00557D96"/>
    <w:rsid w:val="005603F0"/>
    <w:rsid w:val="0056081A"/>
    <w:rsid w:val="00560ECE"/>
    <w:rsid w:val="005616C9"/>
    <w:rsid w:val="00561E4A"/>
    <w:rsid w:val="00562627"/>
    <w:rsid w:val="0056327A"/>
    <w:rsid w:val="00563624"/>
    <w:rsid w:val="00563B85"/>
    <w:rsid w:val="005641C8"/>
    <w:rsid w:val="005642BB"/>
    <w:rsid w:val="00564A32"/>
    <w:rsid w:val="00564E6B"/>
    <w:rsid w:val="00564F62"/>
    <w:rsid w:val="00565A19"/>
    <w:rsid w:val="005665DB"/>
    <w:rsid w:val="0056688E"/>
    <w:rsid w:val="00567085"/>
    <w:rsid w:val="00567190"/>
    <w:rsid w:val="00567675"/>
    <w:rsid w:val="0056785D"/>
    <w:rsid w:val="00567934"/>
    <w:rsid w:val="00567BA0"/>
    <w:rsid w:val="00567C8C"/>
    <w:rsid w:val="00567EF5"/>
    <w:rsid w:val="00567F42"/>
    <w:rsid w:val="005702B6"/>
    <w:rsid w:val="005703A1"/>
    <w:rsid w:val="0057046A"/>
    <w:rsid w:val="00570B9C"/>
    <w:rsid w:val="005712BF"/>
    <w:rsid w:val="00571574"/>
    <w:rsid w:val="00571583"/>
    <w:rsid w:val="00572036"/>
    <w:rsid w:val="00572BF3"/>
    <w:rsid w:val="00572E7A"/>
    <w:rsid w:val="00573E27"/>
    <w:rsid w:val="00574533"/>
    <w:rsid w:val="00574757"/>
    <w:rsid w:val="00574F7F"/>
    <w:rsid w:val="005752E0"/>
    <w:rsid w:val="00575A11"/>
    <w:rsid w:val="00575AD0"/>
    <w:rsid w:val="00575CF4"/>
    <w:rsid w:val="00575F59"/>
    <w:rsid w:val="00577239"/>
    <w:rsid w:val="00577261"/>
    <w:rsid w:val="00577A26"/>
    <w:rsid w:val="00577E11"/>
    <w:rsid w:val="00577F18"/>
    <w:rsid w:val="00580BAE"/>
    <w:rsid w:val="00582823"/>
    <w:rsid w:val="00583212"/>
    <w:rsid w:val="005832C2"/>
    <w:rsid w:val="00583473"/>
    <w:rsid w:val="00583F1B"/>
    <w:rsid w:val="00583FA4"/>
    <w:rsid w:val="00584CEC"/>
    <w:rsid w:val="00584D12"/>
    <w:rsid w:val="00585D8F"/>
    <w:rsid w:val="00586072"/>
    <w:rsid w:val="0058644C"/>
    <w:rsid w:val="005864C2"/>
    <w:rsid w:val="005868C2"/>
    <w:rsid w:val="005871A6"/>
    <w:rsid w:val="00587A54"/>
    <w:rsid w:val="00587D14"/>
    <w:rsid w:val="00587F10"/>
    <w:rsid w:val="00590D23"/>
    <w:rsid w:val="00590E42"/>
    <w:rsid w:val="00591351"/>
    <w:rsid w:val="0059187F"/>
    <w:rsid w:val="00591B84"/>
    <w:rsid w:val="00591D41"/>
    <w:rsid w:val="00592D7F"/>
    <w:rsid w:val="00592EEB"/>
    <w:rsid w:val="0059463C"/>
    <w:rsid w:val="00596243"/>
    <w:rsid w:val="00596413"/>
    <w:rsid w:val="00596B6A"/>
    <w:rsid w:val="00597EFB"/>
    <w:rsid w:val="005A16CF"/>
    <w:rsid w:val="005A19C4"/>
    <w:rsid w:val="005A1A3D"/>
    <w:rsid w:val="005A23DB"/>
    <w:rsid w:val="005A2C34"/>
    <w:rsid w:val="005A2ECA"/>
    <w:rsid w:val="005A30C7"/>
    <w:rsid w:val="005A3139"/>
    <w:rsid w:val="005A32D5"/>
    <w:rsid w:val="005A32F8"/>
    <w:rsid w:val="005A3320"/>
    <w:rsid w:val="005A440A"/>
    <w:rsid w:val="005A4504"/>
    <w:rsid w:val="005A47C8"/>
    <w:rsid w:val="005A553E"/>
    <w:rsid w:val="005A5B0B"/>
    <w:rsid w:val="005A6506"/>
    <w:rsid w:val="005A6BC3"/>
    <w:rsid w:val="005A76C7"/>
    <w:rsid w:val="005A7AB7"/>
    <w:rsid w:val="005A7EB4"/>
    <w:rsid w:val="005A7F25"/>
    <w:rsid w:val="005B0480"/>
    <w:rsid w:val="005B151D"/>
    <w:rsid w:val="005B1F53"/>
    <w:rsid w:val="005B2B46"/>
    <w:rsid w:val="005B2B4E"/>
    <w:rsid w:val="005B2BA0"/>
    <w:rsid w:val="005B30DD"/>
    <w:rsid w:val="005B30F9"/>
    <w:rsid w:val="005B31EA"/>
    <w:rsid w:val="005B34A6"/>
    <w:rsid w:val="005B3538"/>
    <w:rsid w:val="005B3AE2"/>
    <w:rsid w:val="005B4166"/>
    <w:rsid w:val="005B53A0"/>
    <w:rsid w:val="005B5487"/>
    <w:rsid w:val="005B55BC"/>
    <w:rsid w:val="005B55FB"/>
    <w:rsid w:val="005B57DE"/>
    <w:rsid w:val="005B6A4C"/>
    <w:rsid w:val="005B6C67"/>
    <w:rsid w:val="005B71F8"/>
    <w:rsid w:val="005B727A"/>
    <w:rsid w:val="005B7904"/>
    <w:rsid w:val="005C0B90"/>
    <w:rsid w:val="005C0CBC"/>
    <w:rsid w:val="005C0FC3"/>
    <w:rsid w:val="005C16FD"/>
    <w:rsid w:val="005C1B1C"/>
    <w:rsid w:val="005C21C4"/>
    <w:rsid w:val="005C312F"/>
    <w:rsid w:val="005C3F98"/>
    <w:rsid w:val="005C419C"/>
    <w:rsid w:val="005C4204"/>
    <w:rsid w:val="005C45E7"/>
    <w:rsid w:val="005C47C7"/>
    <w:rsid w:val="005C5357"/>
    <w:rsid w:val="005C57D8"/>
    <w:rsid w:val="005C600C"/>
    <w:rsid w:val="005C6389"/>
    <w:rsid w:val="005C6823"/>
    <w:rsid w:val="005C6E9D"/>
    <w:rsid w:val="005C6EA9"/>
    <w:rsid w:val="005C6FA0"/>
    <w:rsid w:val="005C7F21"/>
    <w:rsid w:val="005D08EF"/>
    <w:rsid w:val="005D0C43"/>
    <w:rsid w:val="005D1442"/>
    <w:rsid w:val="005D1461"/>
    <w:rsid w:val="005D1C1E"/>
    <w:rsid w:val="005D2805"/>
    <w:rsid w:val="005D33B5"/>
    <w:rsid w:val="005D397D"/>
    <w:rsid w:val="005D3AFF"/>
    <w:rsid w:val="005D3F28"/>
    <w:rsid w:val="005D44BE"/>
    <w:rsid w:val="005D466F"/>
    <w:rsid w:val="005D518F"/>
    <w:rsid w:val="005D5628"/>
    <w:rsid w:val="005D5C6E"/>
    <w:rsid w:val="005D5CEA"/>
    <w:rsid w:val="005D601A"/>
    <w:rsid w:val="005D6240"/>
    <w:rsid w:val="005D6BF5"/>
    <w:rsid w:val="005D739E"/>
    <w:rsid w:val="005D74B0"/>
    <w:rsid w:val="005D74D8"/>
    <w:rsid w:val="005D7951"/>
    <w:rsid w:val="005D7B1F"/>
    <w:rsid w:val="005D7C4F"/>
    <w:rsid w:val="005E02EF"/>
    <w:rsid w:val="005E2305"/>
    <w:rsid w:val="005E267F"/>
    <w:rsid w:val="005E2C38"/>
    <w:rsid w:val="005E3339"/>
    <w:rsid w:val="005E3536"/>
    <w:rsid w:val="005E39B5"/>
    <w:rsid w:val="005E3CFC"/>
    <w:rsid w:val="005E3E49"/>
    <w:rsid w:val="005E3FC7"/>
    <w:rsid w:val="005E4527"/>
    <w:rsid w:val="005E48D1"/>
    <w:rsid w:val="005E49E4"/>
    <w:rsid w:val="005E4CFA"/>
    <w:rsid w:val="005E4E9C"/>
    <w:rsid w:val="005E521F"/>
    <w:rsid w:val="005E5661"/>
    <w:rsid w:val="005E58D3"/>
    <w:rsid w:val="005E5B77"/>
    <w:rsid w:val="005E5C90"/>
    <w:rsid w:val="005E768D"/>
    <w:rsid w:val="005E77F6"/>
    <w:rsid w:val="005E7995"/>
    <w:rsid w:val="005E7B13"/>
    <w:rsid w:val="005F00B1"/>
    <w:rsid w:val="005F00E7"/>
    <w:rsid w:val="005F01EF"/>
    <w:rsid w:val="005F0494"/>
    <w:rsid w:val="005F19DD"/>
    <w:rsid w:val="005F1A43"/>
    <w:rsid w:val="005F22B4"/>
    <w:rsid w:val="005F22C8"/>
    <w:rsid w:val="005F23B2"/>
    <w:rsid w:val="005F29A4"/>
    <w:rsid w:val="005F426B"/>
    <w:rsid w:val="005F476B"/>
    <w:rsid w:val="005F4AD8"/>
    <w:rsid w:val="005F4D35"/>
    <w:rsid w:val="005F5ADA"/>
    <w:rsid w:val="005F621A"/>
    <w:rsid w:val="005F695C"/>
    <w:rsid w:val="005F71B8"/>
    <w:rsid w:val="005F7493"/>
    <w:rsid w:val="005F76EB"/>
    <w:rsid w:val="005F7C51"/>
    <w:rsid w:val="00600A10"/>
    <w:rsid w:val="00600C3B"/>
    <w:rsid w:val="00601ED3"/>
    <w:rsid w:val="0060221B"/>
    <w:rsid w:val="006026AA"/>
    <w:rsid w:val="00602A78"/>
    <w:rsid w:val="006036D9"/>
    <w:rsid w:val="006036FE"/>
    <w:rsid w:val="00603B8D"/>
    <w:rsid w:val="0060497E"/>
    <w:rsid w:val="00605138"/>
    <w:rsid w:val="00605490"/>
    <w:rsid w:val="006069F8"/>
    <w:rsid w:val="00607CAC"/>
    <w:rsid w:val="00610293"/>
    <w:rsid w:val="006104BB"/>
    <w:rsid w:val="006106B9"/>
    <w:rsid w:val="006111B6"/>
    <w:rsid w:val="006112C7"/>
    <w:rsid w:val="00611653"/>
    <w:rsid w:val="006117D4"/>
    <w:rsid w:val="0061191B"/>
    <w:rsid w:val="00611A82"/>
    <w:rsid w:val="00612605"/>
    <w:rsid w:val="00612AC4"/>
    <w:rsid w:val="00613ECA"/>
    <w:rsid w:val="006145ED"/>
    <w:rsid w:val="00615095"/>
    <w:rsid w:val="00615ABC"/>
    <w:rsid w:val="00615E8C"/>
    <w:rsid w:val="00616288"/>
    <w:rsid w:val="00616E74"/>
    <w:rsid w:val="006172CB"/>
    <w:rsid w:val="006179E4"/>
    <w:rsid w:val="00617BC9"/>
    <w:rsid w:val="00620351"/>
    <w:rsid w:val="00620F63"/>
    <w:rsid w:val="00621181"/>
    <w:rsid w:val="006211CC"/>
    <w:rsid w:val="00621286"/>
    <w:rsid w:val="006216B5"/>
    <w:rsid w:val="0062196F"/>
    <w:rsid w:val="00621A0F"/>
    <w:rsid w:val="00621AF2"/>
    <w:rsid w:val="00622056"/>
    <w:rsid w:val="00622517"/>
    <w:rsid w:val="0062254C"/>
    <w:rsid w:val="0062298E"/>
    <w:rsid w:val="00622C88"/>
    <w:rsid w:val="00622E4B"/>
    <w:rsid w:val="00623332"/>
    <w:rsid w:val="0062350A"/>
    <w:rsid w:val="006239FB"/>
    <w:rsid w:val="00623D9D"/>
    <w:rsid w:val="0062440B"/>
    <w:rsid w:val="006247C3"/>
    <w:rsid w:val="006249B6"/>
    <w:rsid w:val="00624C06"/>
    <w:rsid w:val="00624F1A"/>
    <w:rsid w:val="006252EE"/>
    <w:rsid w:val="006254B0"/>
    <w:rsid w:val="00625679"/>
    <w:rsid w:val="00625C33"/>
    <w:rsid w:val="006265FC"/>
    <w:rsid w:val="00626625"/>
    <w:rsid w:val="00626D26"/>
    <w:rsid w:val="00626E5B"/>
    <w:rsid w:val="00626EF1"/>
    <w:rsid w:val="006272FF"/>
    <w:rsid w:val="0062765C"/>
    <w:rsid w:val="006277EE"/>
    <w:rsid w:val="00627D1C"/>
    <w:rsid w:val="006302F7"/>
    <w:rsid w:val="00630341"/>
    <w:rsid w:val="00631D8F"/>
    <w:rsid w:val="00631EB7"/>
    <w:rsid w:val="00632613"/>
    <w:rsid w:val="006327F8"/>
    <w:rsid w:val="006336B0"/>
    <w:rsid w:val="00633A8F"/>
    <w:rsid w:val="006346CB"/>
    <w:rsid w:val="00634D3A"/>
    <w:rsid w:val="00635200"/>
    <w:rsid w:val="006359B0"/>
    <w:rsid w:val="00635DBE"/>
    <w:rsid w:val="00635E5B"/>
    <w:rsid w:val="006362D2"/>
    <w:rsid w:val="00636494"/>
    <w:rsid w:val="00636633"/>
    <w:rsid w:val="00636A64"/>
    <w:rsid w:val="00637017"/>
    <w:rsid w:val="006371C0"/>
    <w:rsid w:val="006372B9"/>
    <w:rsid w:val="0063748C"/>
    <w:rsid w:val="006374C2"/>
    <w:rsid w:val="00637D47"/>
    <w:rsid w:val="006407AF"/>
    <w:rsid w:val="006407D1"/>
    <w:rsid w:val="00640BBA"/>
    <w:rsid w:val="006416E2"/>
    <w:rsid w:val="006416FF"/>
    <w:rsid w:val="00641979"/>
    <w:rsid w:val="00642153"/>
    <w:rsid w:val="0064311D"/>
    <w:rsid w:val="00643C1B"/>
    <w:rsid w:val="00644E29"/>
    <w:rsid w:val="006450FF"/>
    <w:rsid w:val="006452BD"/>
    <w:rsid w:val="00645319"/>
    <w:rsid w:val="0064617E"/>
    <w:rsid w:val="00646871"/>
    <w:rsid w:val="00646DA5"/>
    <w:rsid w:val="00646DEA"/>
    <w:rsid w:val="00647186"/>
    <w:rsid w:val="0064755F"/>
    <w:rsid w:val="0065008D"/>
    <w:rsid w:val="006502DE"/>
    <w:rsid w:val="00650750"/>
    <w:rsid w:val="00650A0C"/>
    <w:rsid w:val="0065127B"/>
    <w:rsid w:val="00651442"/>
    <w:rsid w:val="00651465"/>
    <w:rsid w:val="00651E10"/>
    <w:rsid w:val="00651FCD"/>
    <w:rsid w:val="00652165"/>
    <w:rsid w:val="006548B7"/>
    <w:rsid w:val="006549F5"/>
    <w:rsid w:val="00654B18"/>
    <w:rsid w:val="00654B3B"/>
    <w:rsid w:val="0065575C"/>
    <w:rsid w:val="0065647B"/>
    <w:rsid w:val="0065651F"/>
    <w:rsid w:val="006567FF"/>
    <w:rsid w:val="00656882"/>
    <w:rsid w:val="00657061"/>
    <w:rsid w:val="00657363"/>
    <w:rsid w:val="006575CD"/>
    <w:rsid w:val="00657D18"/>
    <w:rsid w:val="00657DBD"/>
    <w:rsid w:val="006600DD"/>
    <w:rsid w:val="00660ACE"/>
    <w:rsid w:val="00660B10"/>
    <w:rsid w:val="00660C83"/>
    <w:rsid w:val="00660F53"/>
    <w:rsid w:val="00661070"/>
    <w:rsid w:val="0066158B"/>
    <w:rsid w:val="006618CF"/>
    <w:rsid w:val="00662070"/>
    <w:rsid w:val="00662343"/>
    <w:rsid w:val="00662743"/>
    <w:rsid w:val="00663069"/>
    <w:rsid w:val="00663754"/>
    <w:rsid w:val="00663AF9"/>
    <w:rsid w:val="00663C57"/>
    <w:rsid w:val="006640A0"/>
    <w:rsid w:val="0066483B"/>
    <w:rsid w:val="00664B3F"/>
    <w:rsid w:val="00664CCC"/>
    <w:rsid w:val="00665241"/>
    <w:rsid w:val="00665553"/>
    <w:rsid w:val="00665CB5"/>
    <w:rsid w:val="00665FC2"/>
    <w:rsid w:val="006662D1"/>
    <w:rsid w:val="00666B2B"/>
    <w:rsid w:val="00666ED6"/>
    <w:rsid w:val="006672E2"/>
    <w:rsid w:val="00667431"/>
    <w:rsid w:val="00667A90"/>
    <w:rsid w:val="0067069C"/>
    <w:rsid w:val="00670E41"/>
    <w:rsid w:val="00670F64"/>
    <w:rsid w:val="00671F29"/>
    <w:rsid w:val="0067205A"/>
    <w:rsid w:val="00672466"/>
    <w:rsid w:val="00672638"/>
    <w:rsid w:val="00672672"/>
    <w:rsid w:val="0067305F"/>
    <w:rsid w:val="006730AA"/>
    <w:rsid w:val="0067377C"/>
    <w:rsid w:val="00673E73"/>
    <w:rsid w:val="006749B4"/>
    <w:rsid w:val="00674A28"/>
    <w:rsid w:val="00674B89"/>
    <w:rsid w:val="00674F02"/>
    <w:rsid w:val="00675517"/>
    <w:rsid w:val="00675EF1"/>
    <w:rsid w:val="006760C2"/>
    <w:rsid w:val="0067634E"/>
    <w:rsid w:val="00676F8C"/>
    <w:rsid w:val="0067737F"/>
    <w:rsid w:val="00677BD0"/>
    <w:rsid w:val="00677D44"/>
    <w:rsid w:val="00680308"/>
    <w:rsid w:val="006813E4"/>
    <w:rsid w:val="00681924"/>
    <w:rsid w:val="00681A9E"/>
    <w:rsid w:val="00681FBE"/>
    <w:rsid w:val="0068276E"/>
    <w:rsid w:val="00682E0E"/>
    <w:rsid w:val="00683136"/>
    <w:rsid w:val="00683B59"/>
    <w:rsid w:val="00683DBF"/>
    <w:rsid w:val="00683E42"/>
    <w:rsid w:val="0068429C"/>
    <w:rsid w:val="0068504F"/>
    <w:rsid w:val="00685816"/>
    <w:rsid w:val="006860C6"/>
    <w:rsid w:val="006861D2"/>
    <w:rsid w:val="00687474"/>
    <w:rsid w:val="00687476"/>
    <w:rsid w:val="0069038E"/>
    <w:rsid w:val="00690EB5"/>
    <w:rsid w:val="0069173F"/>
    <w:rsid w:val="00692590"/>
    <w:rsid w:val="006925B5"/>
    <w:rsid w:val="0069459B"/>
    <w:rsid w:val="0069501E"/>
    <w:rsid w:val="00695428"/>
    <w:rsid w:val="006976B8"/>
    <w:rsid w:val="00697AF5"/>
    <w:rsid w:val="00697F63"/>
    <w:rsid w:val="00697F7B"/>
    <w:rsid w:val="006A071E"/>
    <w:rsid w:val="006A1523"/>
    <w:rsid w:val="006A1D86"/>
    <w:rsid w:val="006A3117"/>
    <w:rsid w:val="006A33A5"/>
    <w:rsid w:val="006A3A0E"/>
    <w:rsid w:val="006A3EB3"/>
    <w:rsid w:val="006A4550"/>
    <w:rsid w:val="006A4DFB"/>
    <w:rsid w:val="006A4F60"/>
    <w:rsid w:val="006A4FF4"/>
    <w:rsid w:val="006A503E"/>
    <w:rsid w:val="006A59BC"/>
    <w:rsid w:val="006A6531"/>
    <w:rsid w:val="006A67EB"/>
    <w:rsid w:val="006A6869"/>
    <w:rsid w:val="006A6A83"/>
    <w:rsid w:val="006A6DB7"/>
    <w:rsid w:val="006A6ED5"/>
    <w:rsid w:val="006A74E7"/>
    <w:rsid w:val="006A77E6"/>
    <w:rsid w:val="006A7816"/>
    <w:rsid w:val="006A7A77"/>
    <w:rsid w:val="006A7F86"/>
    <w:rsid w:val="006B000F"/>
    <w:rsid w:val="006B0185"/>
    <w:rsid w:val="006B06F0"/>
    <w:rsid w:val="006B0A2C"/>
    <w:rsid w:val="006B0BB2"/>
    <w:rsid w:val="006B0F01"/>
    <w:rsid w:val="006B13CF"/>
    <w:rsid w:val="006B1ECD"/>
    <w:rsid w:val="006B274B"/>
    <w:rsid w:val="006B410C"/>
    <w:rsid w:val="006B48D2"/>
    <w:rsid w:val="006B4E47"/>
    <w:rsid w:val="006B5177"/>
    <w:rsid w:val="006B5DF0"/>
    <w:rsid w:val="006B65F1"/>
    <w:rsid w:val="006B66B5"/>
    <w:rsid w:val="006B67E5"/>
    <w:rsid w:val="006B6CA6"/>
    <w:rsid w:val="006B743E"/>
    <w:rsid w:val="006C0178"/>
    <w:rsid w:val="006C063A"/>
    <w:rsid w:val="006C068D"/>
    <w:rsid w:val="006C06F9"/>
    <w:rsid w:val="006C0776"/>
    <w:rsid w:val="006C1785"/>
    <w:rsid w:val="006C1E0F"/>
    <w:rsid w:val="006C1E3E"/>
    <w:rsid w:val="006C1FA8"/>
    <w:rsid w:val="006C2058"/>
    <w:rsid w:val="006C2A7C"/>
    <w:rsid w:val="006C2C97"/>
    <w:rsid w:val="006C3009"/>
    <w:rsid w:val="006C3360"/>
    <w:rsid w:val="006C3892"/>
    <w:rsid w:val="006C39F0"/>
    <w:rsid w:val="006C3C41"/>
    <w:rsid w:val="006C419C"/>
    <w:rsid w:val="006C4692"/>
    <w:rsid w:val="006C5128"/>
    <w:rsid w:val="006C5695"/>
    <w:rsid w:val="006C59BC"/>
    <w:rsid w:val="006C5EAC"/>
    <w:rsid w:val="006C64AE"/>
    <w:rsid w:val="006C6638"/>
    <w:rsid w:val="006C68B1"/>
    <w:rsid w:val="006C6AB7"/>
    <w:rsid w:val="006C6E5B"/>
    <w:rsid w:val="006C73F6"/>
    <w:rsid w:val="006C78FA"/>
    <w:rsid w:val="006C7F20"/>
    <w:rsid w:val="006D2474"/>
    <w:rsid w:val="006D2D77"/>
    <w:rsid w:val="006D3213"/>
    <w:rsid w:val="006D3377"/>
    <w:rsid w:val="006D38F2"/>
    <w:rsid w:val="006D39D3"/>
    <w:rsid w:val="006D39E2"/>
    <w:rsid w:val="006D3B1F"/>
    <w:rsid w:val="006D3E5E"/>
    <w:rsid w:val="006D4C00"/>
    <w:rsid w:val="006D5093"/>
    <w:rsid w:val="006D5163"/>
    <w:rsid w:val="006D5362"/>
    <w:rsid w:val="006D575F"/>
    <w:rsid w:val="006D59FD"/>
    <w:rsid w:val="006D624D"/>
    <w:rsid w:val="006D6ABF"/>
    <w:rsid w:val="006D6C19"/>
    <w:rsid w:val="006D6D0F"/>
    <w:rsid w:val="006D6DCA"/>
    <w:rsid w:val="006D6E58"/>
    <w:rsid w:val="006D72B4"/>
    <w:rsid w:val="006E013A"/>
    <w:rsid w:val="006E0B97"/>
    <w:rsid w:val="006E0CCF"/>
    <w:rsid w:val="006E122E"/>
    <w:rsid w:val="006E181A"/>
    <w:rsid w:val="006E1D47"/>
    <w:rsid w:val="006E1D7C"/>
    <w:rsid w:val="006E21CA"/>
    <w:rsid w:val="006E253F"/>
    <w:rsid w:val="006E2A5A"/>
    <w:rsid w:val="006E2D44"/>
    <w:rsid w:val="006E3B80"/>
    <w:rsid w:val="006E4000"/>
    <w:rsid w:val="006E404E"/>
    <w:rsid w:val="006E423F"/>
    <w:rsid w:val="006E47CA"/>
    <w:rsid w:val="006E51B1"/>
    <w:rsid w:val="006E56F1"/>
    <w:rsid w:val="006E5BED"/>
    <w:rsid w:val="006E753D"/>
    <w:rsid w:val="006F1015"/>
    <w:rsid w:val="006F137C"/>
    <w:rsid w:val="006F14CD"/>
    <w:rsid w:val="006F1849"/>
    <w:rsid w:val="006F1E6D"/>
    <w:rsid w:val="006F1F29"/>
    <w:rsid w:val="006F2F98"/>
    <w:rsid w:val="006F3471"/>
    <w:rsid w:val="006F36A8"/>
    <w:rsid w:val="006F3CE9"/>
    <w:rsid w:val="006F3DD4"/>
    <w:rsid w:val="006F4D86"/>
    <w:rsid w:val="006F6E4C"/>
    <w:rsid w:val="006F73E8"/>
    <w:rsid w:val="006F7654"/>
    <w:rsid w:val="006F77B2"/>
    <w:rsid w:val="006F7ED7"/>
    <w:rsid w:val="006F7FB4"/>
    <w:rsid w:val="00700354"/>
    <w:rsid w:val="00701E85"/>
    <w:rsid w:val="00702323"/>
    <w:rsid w:val="00702496"/>
    <w:rsid w:val="007027DC"/>
    <w:rsid w:val="00702C30"/>
    <w:rsid w:val="00702CA2"/>
    <w:rsid w:val="007032FC"/>
    <w:rsid w:val="00703C51"/>
    <w:rsid w:val="007045BD"/>
    <w:rsid w:val="0070527E"/>
    <w:rsid w:val="00705766"/>
    <w:rsid w:val="007058A1"/>
    <w:rsid w:val="00705DA5"/>
    <w:rsid w:val="00705ED8"/>
    <w:rsid w:val="00706454"/>
    <w:rsid w:val="00706960"/>
    <w:rsid w:val="007076B4"/>
    <w:rsid w:val="0070785E"/>
    <w:rsid w:val="00707F50"/>
    <w:rsid w:val="0071005E"/>
    <w:rsid w:val="00710791"/>
    <w:rsid w:val="007113EB"/>
    <w:rsid w:val="00711460"/>
    <w:rsid w:val="00711472"/>
    <w:rsid w:val="0071170F"/>
    <w:rsid w:val="007119CB"/>
    <w:rsid w:val="00711E05"/>
    <w:rsid w:val="00711E78"/>
    <w:rsid w:val="007121A6"/>
    <w:rsid w:val="007121E9"/>
    <w:rsid w:val="007122F0"/>
    <w:rsid w:val="0071245A"/>
    <w:rsid w:val="0071493D"/>
    <w:rsid w:val="00714BC0"/>
    <w:rsid w:val="00714DE0"/>
    <w:rsid w:val="00715148"/>
    <w:rsid w:val="007164A7"/>
    <w:rsid w:val="00716DFF"/>
    <w:rsid w:val="007172D2"/>
    <w:rsid w:val="00717740"/>
    <w:rsid w:val="00720C99"/>
    <w:rsid w:val="007215B4"/>
    <w:rsid w:val="00721A60"/>
    <w:rsid w:val="00721AD8"/>
    <w:rsid w:val="007220CF"/>
    <w:rsid w:val="00722994"/>
    <w:rsid w:val="00722D1E"/>
    <w:rsid w:val="00722D21"/>
    <w:rsid w:val="00722E8A"/>
    <w:rsid w:val="00723821"/>
    <w:rsid w:val="00723D4E"/>
    <w:rsid w:val="00724942"/>
    <w:rsid w:val="00724CCA"/>
    <w:rsid w:val="00724DDB"/>
    <w:rsid w:val="00724EBC"/>
    <w:rsid w:val="00725EC7"/>
    <w:rsid w:val="00727341"/>
    <w:rsid w:val="00727B8B"/>
    <w:rsid w:val="00727E1D"/>
    <w:rsid w:val="00727F31"/>
    <w:rsid w:val="00727FFD"/>
    <w:rsid w:val="00730C8D"/>
    <w:rsid w:val="00730CE2"/>
    <w:rsid w:val="00730EF9"/>
    <w:rsid w:val="00732309"/>
    <w:rsid w:val="0073340E"/>
    <w:rsid w:val="00734364"/>
    <w:rsid w:val="00734913"/>
    <w:rsid w:val="00734AC1"/>
    <w:rsid w:val="00734B74"/>
    <w:rsid w:val="00734C35"/>
    <w:rsid w:val="00734F1A"/>
    <w:rsid w:val="00734F47"/>
    <w:rsid w:val="007358F9"/>
    <w:rsid w:val="00736065"/>
    <w:rsid w:val="00736A61"/>
    <w:rsid w:val="00736C8F"/>
    <w:rsid w:val="00737AE1"/>
    <w:rsid w:val="0074006F"/>
    <w:rsid w:val="00740561"/>
    <w:rsid w:val="00740CE5"/>
    <w:rsid w:val="007419E0"/>
    <w:rsid w:val="00741D75"/>
    <w:rsid w:val="007421CA"/>
    <w:rsid w:val="0074252D"/>
    <w:rsid w:val="0074357F"/>
    <w:rsid w:val="00743F9C"/>
    <w:rsid w:val="00744003"/>
    <w:rsid w:val="00744F3E"/>
    <w:rsid w:val="00745DA8"/>
    <w:rsid w:val="0074621F"/>
    <w:rsid w:val="007463FB"/>
    <w:rsid w:val="00746651"/>
    <w:rsid w:val="00746717"/>
    <w:rsid w:val="007479E6"/>
    <w:rsid w:val="00750309"/>
    <w:rsid w:val="007503E1"/>
    <w:rsid w:val="00750751"/>
    <w:rsid w:val="007513CD"/>
    <w:rsid w:val="00751823"/>
    <w:rsid w:val="00751A0E"/>
    <w:rsid w:val="00751B3A"/>
    <w:rsid w:val="00751F14"/>
    <w:rsid w:val="0075206B"/>
    <w:rsid w:val="00752D8F"/>
    <w:rsid w:val="007536AC"/>
    <w:rsid w:val="0075383A"/>
    <w:rsid w:val="00753B45"/>
    <w:rsid w:val="00753E61"/>
    <w:rsid w:val="007546E8"/>
    <w:rsid w:val="00754774"/>
    <w:rsid w:val="007552D9"/>
    <w:rsid w:val="007555B8"/>
    <w:rsid w:val="00755D22"/>
    <w:rsid w:val="00756AEF"/>
    <w:rsid w:val="00756FDB"/>
    <w:rsid w:val="007571C4"/>
    <w:rsid w:val="00760099"/>
    <w:rsid w:val="0076096A"/>
    <w:rsid w:val="00760E8D"/>
    <w:rsid w:val="00761266"/>
    <w:rsid w:val="0076196C"/>
    <w:rsid w:val="00761C68"/>
    <w:rsid w:val="00761DFD"/>
    <w:rsid w:val="0076216B"/>
    <w:rsid w:val="00762C0B"/>
    <w:rsid w:val="00763C7C"/>
    <w:rsid w:val="00763F94"/>
    <w:rsid w:val="00765687"/>
    <w:rsid w:val="007656B4"/>
    <w:rsid w:val="00765785"/>
    <w:rsid w:val="00765B28"/>
    <w:rsid w:val="007667EB"/>
    <w:rsid w:val="00766B1A"/>
    <w:rsid w:val="00766DFE"/>
    <w:rsid w:val="00766F5C"/>
    <w:rsid w:val="00767C65"/>
    <w:rsid w:val="00771390"/>
    <w:rsid w:val="00771B5A"/>
    <w:rsid w:val="00772027"/>
    <w:rsid w:val="0077249C"/>
    <w:rsid w:val="00772A82"/>
    <w:rsid w:val="00772B7A"/>
    <w:rsid w:val="00772C2D"/>
    <w:rsid w:val="0077392B"/>
    <w:rsid w:val="00773A19"/>
    <w:rsid w:val="00773B4B"/>
    <w:rsid w:val="00773DC9"/>
    <w:rsid w:val="007750EC"/>
    <w:rsid w:val="0077584D"/>
    <w:rsid w:val="00775A80"/>
    <w:rsid w:val="0077625C"/>
    <w:rsid w:val="00776796"/>
    <w:rsid w:val="00776E28"/>
    <w:rsid w:val="007773EF"/>
    <w:rsid w:val="007774B1"/>
    <w:rsid w:val="0077797F"/>
    <w:rsid w:val="00777ECC"/>
    <w:rsid w:val="00780608"/>
    <w:rsid w:val="00780F25"/>
    <w:rsid w:val="007811CC"/>
    <w:rsid w:val="00781674"/>
    <w:rsid w:val="007820D3"/>
    <w:rsid w:val="00783453"/>
    <w:rsid w:val="007838CE"/>
    <w:rsid w:val="00783A19"/>
    <w:rsid w:val="00783B46"/>
    <w:rsid w:val="00784800"/>
    <w:rsid w:val="00786002"/>
    <w:rsid w:val="0078625F"/>
    <w:rsid w:val="007865E3"/>
    <w:rsid w:val="0078680C"/>
    <w:rsid w:val="007868A8"/>
    <w:rsid w:val="00786A15"/>
    <w:rsid w:val="0078753F"/>
    <w:rsid w:val="007877B0"/>
    <w:rsid w:val="00787899"/>
    <w:rsid w:val="007901ED"/>
    <w:rsid w:val="007913AA"/>
    <w:rsid w:val="007914E4"/>
    <w:rsid w:val="007914F3"/>
    <w:rsid w:val="00791673"/>
    <w:rsid w:val="0079176A"/>
    <w:rsid w:val="00791F2A"/>
    <w:rsid w:val="0079234B"/>
    <w:rsid w:val="00792549"/>
    <w:rsid w:val="007926D8"/>
    <w:rsid w:val="00792720"/>
    <w:rsid w:val="0079283A"/>
    <w:rsid w:val="00792C44"/>
    <w:rsid w:val="00792EDE"/>
    <w:rsid w:val="00793067"/>
    <w:rsid w:val="0079373D"/>
    <w:rsid w:val="00793EC3"/>
    <w:rsid w:val="0079499D"/>
    <w:rsid w:val="00794BC4"/>
    <w:rsid w:val="00794F1E"/>
    <w:rsid w:val="0079538C"/>
    <w:rsid w:val="007957BC"/>
    <w:rsid w:val="007957FB"/>
    <w:rsid w:val="00795C50"/>
    <w:rsid w:val="007966DD"/>
    <w:rsid w:val="00796F2B"/>
    <w:rsid w:val="0079763D"/>
    <w:rsid w:val="007A098E"/>
    <w:rsid w:val="007A0CF9"/>
    <w:rsid w:val="007A0E6E"/>
    <w:rsid w:val="007A1009"/>
    <w:rsid w:val="007A149D"/>
    <w:rsid w:val="007A15AE"/>
    <w:rsid w:val="007A17C5"/>
    <w:rsid w:val="007A1B4D"/>
    <w:rsid w:val="007A1D80"/>
    <w:rsid w:val="007A22EA"/>
    <w:rsid w:val="007A28A8"/>
    <w:rsid w:val="007A35C1"/>
    <w:rsid w:val="007A39BB"/>
    <w:rsid w:val="007A4135"/>
    <w:rsid w:val="007A436B"/>
    <w:rsid w:val="007A49BD"/>
    <w:rsid w:val="007A5024"/>
    <w:rsid w:val="007A55DA"/>
    <w:rsid w:val="007A5765"/>
    <w:rsid w:val="007A5B89"/>
    <w:rsid w:val="007A74F7"/>
    <w:rsid w:val="007A77FC"/>
    <w:rsid w:val="007A7FD6"/>
    <w:rsid w:val="007B022A"/>
    <w:rsid w:val="007B058E"/>
    <w:rsid w:val="007B0864"/>
    <w:rsid w:val="007B0B7A"/>
    <w:rsid w:val="007B0E05"/>
    <w:rsid w:val="007B10ED"/>
    <w:rsid w:val="007B143B"/>
    <w:rsid w:val="007B1730"/>
    <w:rsid w:val="007B1A34"/>
    <w:rsid w:val="007B1CCF"/>
    <w:rsid w:val="007B1E06"/>
    <w:rsid w:val="007B1E9A"/>
    <w:rsid w:val="007B1EAA"/>
    <w:rsid w:val="007B2BDF"/>
    <w:rsid w:val="007B42A8"/>
    <w:rsid w:val="007B4C75"/>
    <w:rsid w:val="007B4DC2"/>
    <w:rsid w:val="007B53D9"/>
    <w:rsid w:val="007B5DB4"/>
    <w:rsid w:val="007B6790"/>
    <w:rsid w:val="007B785B"/>
    <w:rsid w:val="007C0360"/>
    <w:rsid w:val="007C0795"/>
    <w:rsid w:val="007C0C75"/>
    <w:rsid w:val="007C107E"/>
    <w:rsid w:val="007C10CD"/>
    <w:rsid w:val="007C13AC"/>
    <w:rsid w:val="007C14AD"/>
    <w:rsid w:val="007C172D"/>
    <w:rsid w:val="007C1C9C"/>
    <w:rsid w:val="007C1CCD"/>
    <w:rsid w:val="007C1F34"/>
    <w:rsid w:val="007C272E"/>
    <w:rsid w:val="007C29A6"/>
    <w:rsid w:val="007C2CDE"/>
    <w:rsid w:val="007C3BE7"/>
    <w:rsid w:val="007C40A3"/>
    <w:rsid w:val="007C4476"/>
    <w:rsid w:val="007C4A1E"/>
    <w:rsid w:val="007C4D84"/>
    <w:rsid w:val="007C4E96"/>
    <w:rsid w:val="007C5BF2"/>
    <w:rsid w:val="007C6C61"/>
    <w:rsid w:val="007C7B4E"/>
    <w:rsid w:val="007D0166"/>
    <w:rsid w:val="007D083C"/>
    <w:rsid w:val="007D08BB"/>
    <w:rsid w:val="007D09C8"/>
    <w:rsid w:val="007D0EDD"/>
    <w:rsid w:val="007D1085"/>
    <w:rsid w:val="007D18E1"/>
    <w:rsid w:val="007D1926"/>
    <w:rsid w:val="007D1CA6"/>
    <w:rsid w:val="007D2676"/>
    <w:rsid w:val="007D29BF"/>
    <w:rsid w:val="007D3317"/>
    <w:rsid w:val="007D3C15"/>
    <w:rsid w:val="007D3C28"/>
    <w:rsid w:val="007D4D44"/>
    <w:rsid w:val="007D4D50"/>
    <w:rsid w:val="007D50FF"/>
    <w:rsid w:val="007D58A9"/>
    <w:rsid w:val="007D599E"/>
    <w:rsid w:val="007D5FB0"/>
    <w:rsid w:val="007D62A5"/>
    <w:rsid w:val="007D6B5D"/>
    <w:rsid w:val="007D7183"/>
    <w:rsid w:val="007D78C4"/>
    <w:rsid w:val="007D7970"/>
    <w:rsid w:val="007D7CB2"/>
    <w:rsid w:val="007D7FFC"/>
    <w:rsid w:val="007E078F"/>
    <w:rsid w:val="007E09D7"/>
    <w:rsid w:val="007E0FA1"/>
    <w:rsid w:val="007E16A2"/>
    <w:rsid w:val="007E21DF"/>
    <w:rsid w:val="007E2333"/>
    <w:rsid w:val="007E2920"/>
    <w:rsid w:val="007E301F"/>
    <w:rsid w:val="007E31C2"/>
    <w:rsid w:val="007E3B90"/>
    <w:rsid w:val="007E41CB"/>
    <w:rsid w:val="007E4679"/>
    <w:rsid w:val="007E4B87"/>
    <w:rsid w:val="007E53ED"/>
    <w:rsid w:val="007E5479"/>
    <w:rsid w:val="007E5B6E"/>
    <w:rsid w:val="007E5F8E"/>
    <w:rsid w:val="007E611A"/>
    <w:rsid w:val="007E611D"/>
    <w:rsid w:val="007E63F1"/>
    <w:rsid w:val="007E6F13"/>
    <w:rsid w:val="007E7762"/>
    <w:rsid w:val="007E79A4"/>
    <w:rsid w:val="007E79EE"/>
    <w:rsid w:val="007F072E"/>
    <w:rsid w:val="007F0FE3"/>
    <w:rsid w:val="007F2366"/>
    <w:rsid w:val="007F3201"/>
    <w:rsid w:val="007F3827"/>
    <w:rsid w:val="007F3CCA"/>
    <w:rsid w:val="007F414C"/>
    <w:rsid w:val="007F508C"/>
    <w:rsid w:val="007F59F6"/>
    <w:rsid w:val="007F5C48"/>
    <w:rsid w:val="007F669D"/>
    <w:rsid w:val="007F6790"/>
    <w:rsid w:val="007F6EC7"/>
    <w:rsid w:val="007F6F2A"/>
    <w:rsid w:val="007F75A8"/>
    <w:rsid w:val="007F7EA4"/>
    <w:rsid w:val="007F7EA7"/>
    <w:rsid w:val="00800370"/>
    <w:rsid w:val="008007C7"/>
    <w:rsid w:val="008008B8"/>
    <w:rsid w:val="00801444"/>
    <w:rsid w:val="00801B87"/>
    <w:rsid w:val="00801C31"/>
    <w:rsid w:val="008021CF"/>
    <w:rsid w:val="008029D8"/>
    <w:rsid w:val="00802C13"/>
    <w:rsid w:val="00802FC5"/>
    <w:rsid w:val="008034BE"/>
    <w:rsid w:val="00803A98"/>
    <w:rsid w:val="00803E94"/>
    <w:rsid w:val="00803EFD"/>
    <w:rsid w:val="0080434F"/>
    <w:rsid w:val="0080437A"/>
    <w:rsid w:val="008045A6"/>
    <w:rsid w:val="0080510E"/>
    <w:rsid w:val="0080633C"/>
    <w:rsid w:val="00806590"/>
    <w:rsid w:val="0080711C"/>
    <w:rsid w:val="008077DC"/>
    <w:rsid w:val="008077E5"/>
    <w:rsid w:val="008078F9"/>
    <w:rsid w:val="00807A33"/>
    <w:rsid w:val="00807B3A"/>
    <w:rsid w:val="0081078F"/>
    <w:rsid w:val="008117FD"/>
    <w:rsid w:val="00811AC2"/>
    <w:rsid w:val="00812782"/>
    <w:rsid w:val="00812F09"/>
    <w:rsid w:val="008133E3"/>
    <w:rsid w:val="008138C1"/>
    <w:rsid w:val="00813A1D"/>
    <w:rsid w:val="008143CA"/>
    <w:rsid w:val="00814D58"/>
    <w:rsid w:val="0081504E"/>
    <w:rsid w:val="0081550A"/>
    <w:rsid w:val="00815B03"/>
    <w:rsid w:val="00815DA5"/>
    <w:rsid w:val="00815E1E"/>
    <w:rsid w:val="00816255"/>
    <w:rsid w:val="008164FA"/>
    <w:rsid w:val="008169FA"/>
    <w:rsid w:val="00816B48"/>
    <w:rsid w:val="00816CD6"/>
    <w:rsid w:val="00816D7F"/>
    <w:rsid w:val="008173DB"/>
    <w:rsid w:val="00817906"/>
    <w:rsid w:val="0082042A"/>
    <w:rsid w:val="008204A2"/>
    <w:rsid w:val="008208CB"/>
    <w:rsid w:val="00820B60"/>
    <w:rsid w:val="00820DAA"/>
    <w:rsid w:val="00821363"/>
    <w:rsid w:val="0082169B"/>
    <w:rsid w:val="00821701"/>
    <w:rsid w:val="00821D6F"/>
    <w:rsid w:val="00822070"/>
    <w:rsid w:val="00822101"/>
    <w:rsid w:val="00822142"/>
    <w:rsid w:val="008222FA"/>
    <w:rsid w:val="0082299D"/>
    <w:rsid w:val="00822EA3"/>
    <w:rsid w:val="00823935"/>
    <w:rsid w:val="00823EB1"/>
    <w:rsid w:val="00823EBB"/>
    <w:rsid w:val="0082437A"/>
    <w:rsid w:val="00824443"/>
    <w:rsid w:val="00824AB3"/>
    <w:rsid w:val="00825D60"/>
    <w:rsid w:val="00825FED"/>
    <w:rsid w:val="00826D41"/>
    <w:rsid w:val="008277FA"/>
    <w:rsid w:val="00827B5E"/>
    <w:rsid w:val="008305FA"/>
    <w:rsid w:val="0083069C"/>
    <w:rsid w:val="00830ACB"/>
    <w:rsid w:val="0083127F"/>
    <w:rsid w:val="008312B9"/>
    <w:rsid w:val="008319D2"/>
    <w:rsid w:val="00831EDC"/>
    <w:rsid w:val="00832150"/>
    <w:rsid w:val="00832700"/>
    <w:rsid w:val="00832898"/>
    <w:rsid w:val="00832FBF"/>
    <w:rsid w:val="00833102"/>
    <w:rsid w:val="00833187"/>
    <w:rsid w:val="00833204"/>
    <w:rsid w:val="0083358A"/>
    <w:rsid w:val="00833B78"/>
    <w:rsid w:val="00833E04"/>
    <w:rsid w:val="00834346"/>
    <w:rsid w:val="00835499"/>
    <w:rsid w:val="0083556A"/>
    <w:rsid w:val="0083565F"/>
    <w:rsid w:val="00835A0A"/>
    <w:rsid w:val="00835ECD"/>
    <w:rsid w:val="008369E5"/>
    <w:rsid w:val="00837359"/>
    <w:rsid w:val="008377E3"/>
    <w:rsid w:val="008378AE"/>
    <w:rsid w:val="008378E7"/>
    <w:rsid w:val="0083799F"/>
    <w:rsid w:val="00837F9E"/>
    <w:rsid w:val="00840667"/>
    <w:rsid w:val="00840AD1"/>
    <w:rsid w:val="00840AEE"/>
    <w:rsid w:val="00840F08"/>
    <w:rsid w:val="008419BC"/>
    <w:rsid w:val="00841B07"/>
    <w:rsid w:val="00841BF2"/>
    <w:rsid w:val="00841E06"/>
    <w:rsid w:val="00842B43"/>
    <w:rsid w:val="00842C5E"/>
    <w:rsid w:val="00843754"/>
    <w:rsid w:val="00843CB0"/>
    <w:rsid w:val="00843CFA"/>
    <w:rsid w:val="00843D2C"/>
    <w:rsid w:val="00844345"/>
    <w:rsid w:val="0084449A"/>
    <w:rsid w:val="008448F8"/>
    <w:rsid w:val="008449AF"/>
    <w:rsid w:val="00845426"/>
    <w:rsid w:val="008459EE"/>
    <w:rsid w:val="00845D10"/>
    <w:rsid w:val="0084660B"/>
    <w:rsid w:val="0084664B"/>
    <w:rsid w:val="0084730D"/>
    <w:rsid w:val="00847396"/>
    <w:rsid w:val="00850365"/>
    <w:rsid w:val="00850539"/>
    <w:rsid w:val="00850566"/>
    <w:rsid w:val="008509F8"/>
    <w:rsid w:val="00852B3C"/>
    <w:rsid w:val="00852EF8"/>
    <w:rsid w:val="008531B9"/>
    <w:rsid w:val="008532E6"/>
    <w:rsid w:val="008536D9"/>
    <w:rsid w:val="008537D8"/>
    <w:rsid w:val="00853FF2"/>
    <w:rsid w:val="00854221"/>
    <w:rsid w:val="008549DA"/>
    <w:rsid w:val="00854ECD"/>
    <w:rsid w:val="00855910"/>
    <w:rsid w:val="00855B3D"/>
    <w:rsid w:val="00856A64"/>
    <w:rsid w:val="00856D9C"/>
    <w:rsid w:val="00857598"/>
    <w:rsid w:val="008575B1"/>
    <w:rsid w:val="00857798"/>
    <w:rsid w:val="0085795D"/>
    <w:rsid w:val="00857BD7"/>
    <w:rsid w:val="00857C08"/>
    <w:rsid w:val="0086046F"/>
    <w:rsid w:val="008606F2"/>
    <w:rsid w:val="00860DF1"/>
    <w:rsid w:val="00860F73"/>
    <w:rsid w:val="00861540"/>
    <w:rsid w:val="00861DFF"/>
    <w:rsid w:val="0086233D"/>
    <w:rsid w:val="00862936"/>
    <w:rsid w:val="008629A2"/>
    <w:rsid w:val="008629B3"/>
    <w:rsid w:val="008638F0"/>
    <w:rsid w:val="00863B36"/>
    <w:rsid w:val="0086474C"/>
    <w:rsid w:val="008648AF"/>
    <w:rsid w:val="00865881"/>
    <w:rsid w:val="0086653F"/>
    <w:rsid w:val="00866560"/>
    <w:rsid w:val="00866A1F"/>
    <w:rsid w:val="00866E68"/>
    <w:rsid w:val="00866E7D"/>
    <w:rsid w:val="0086745D"/>
    <w:rsid w:val="00867846"/>
    <w:rsid w:val="0087056A"/>
    <w:rsid w:val="008706E7"/>
    <w:rsid w:val="00870BF0"/>
    <w:rsid w:val="008711A7"/>
    <w:rsid w:val="00871407"/>
    <w:rsid w:val="008716D8"/>
    <w:rsid w:val="008717CE"/>
    <w:rsid w:val="00872AF7"/>
    <w:rsid w:val="00872B63"/>
    <w:rsid w:val="00873575"/>
    <w:rsid w:val="008738AB"/>
    <w:rsid w:val="008738F6"/>
    <w:rsid w:val="00873DBF"/>
    <w:rsid w:val="0087408A"/>
    <w:rsid w:val="008750BD"/>
    <w:rsid w:val="008756A3"/>
    <w:rsid w:val="0087593B"/>
    <w:rsid w:val="00875ABA"/>
    <w:rsid w:val="00875BD1"/>
    <w:rsid w:val="00875C53"/>
    <w:rsid w:val="008771D6"/>
    <w:rsid w:val="008776B0"/>
    <w:rsid w:val="0088012D"/>
    <w:rsid w:val="00880858"/>
    <w:rsid w:val="00880ACE"/>
    <w:rsid w:val="00880D64"/>
    <w:rsid w:val="00880FBB"/>
    <w:rsid w:val="00881403"/>
    <w:rsid w:val="0088191C"/>
    <w:rsid w:val="00881C47"/>
    <w:rsid w:val="00881CC3"/>
    <w:rsid w:val="00882586"/>
    <w:rsid w:val="0088271A"/>
    <w:rsid w:val="008829E3"/>
    <w:rsid w:val="008831D9"/>
    <w:rsid w:val="00883E1F"/>
    <w:rsid w:val="008840C9"/>
    <w:rsid w:val="00884237"/>
    <w:rsid w:val="008843CF"/>
    <w:rsid w:val="008844FE"/>
    <w:rsid w:val="008851AC"/>
    <w:rsid w:val="008852EE"/>
    <w:rsid w:val="008863DB"/>
    <w:rsid w:val="008864EF"/>
    <w:rsid w:val="00886837"/>
    <w:rsid w:val="008868BD"/>
    <w:rsid w:val="00886924"/>
    <w:rsid w:val="00886DEF"/>
    <w:rsid w:val="00887583"/>
    <w:rsid w:val="00887708"/>
    <w:rsid w:val="00887BE4"/>
    <w:rsid w:val="00890453"/>
    <w:rsid w:val="0089072D"/>
    <w:rsid w:val="008912E0"/>
    <w:rsid w:val="00891445"/>
    <w:rsid w:val="0089153D"/>
    <w:rsid w:val="00891B2A"/>
    <w:rsid w:val="00892781"/>
    <w:rsid w:val="00892B4A"/>
    <w:rsid w:val="00893604"/>
    <w:rsid w:val="008937C5"/>
    <w:rsid w:val="008939BF"/>
    <w:rsid w:val="00893C09"/>
    <w:rsid w:val="00893ED4"/>
    <w:rsid w:val="00894ECD"/>
    <w:rsid w:val="00895A28"/>
    <w:rsid w:val="0089617F"/>
    <w:rsid w:val="008961DA"/>
    <w:rsid w:val="0089644F"/>
    <w:rsid w:val="00896745"/>
    <w:rsid w:val="00896A57"/>
    <w:rsid w:val="00896EF4"/>
    <w:rsid w:val="008970CB"/>
    <w:rsid w:val="00897183"/>
    <w:rsid w:val="008A0311"/>
    <w:rsid w:val="008A1706"/>
    <w:rsid w:val="008A1716"/>
    <w:rsid w:val="008A1B17"/>
    <w:rsid w:val="008A1FC9"/>
    <w:rsid w:val="008A2528"/>
    <w:rsid w:val="008A256A"/>
    <w:rsid w:val="008A2992"/>
    <w:rsid w:val="008A2B5D"/>
    <w:rsid w:val="008A2F29"/>
    <w:rsid w:val="008A3EB5"/>
    <w:rsid w:val="008A3ECE"/>
    <w:rsid w:val="008A43AA"/>
    <w:rsid w:val="008A4CB5"/>
    <w:rsid w:val="008A5972"/>
    <w:rsid w:val="008A5AFD"/>
    <w:rsid w:val="008A633D"/>
    <w:rsid w:val="008A6645"/>
    <w:rsid w:val="008A6CD4"/>
    <w:rsid w:val="008A788A"/>
    <w:rsid w:val="008A7AE9"/>
    <w:rsid w:val="008A7E10"/>
    <w:rsid w:val="008B0AD4"/>
    <w:rsid w:val="008B1164"/>
    <w:rsid w:val="008B1DB6"/>
    <w:rsid w:val="008B1E39"/>
    <w:rsid w:val="008B226D"/>
    <w:rsid w:val="008B22BC"/>
    <w:rsid w:val="008B2CA2"/>
    <w:rsid w:val="008B3C88"/>
    <w:rsid w:val="008B47B4"/>
    <w:rsid w:val="008B5307"/>
    <w:rsid w:val="008B5396"/>
    <w:rsid w:val="008B581F"/>
    <w:rsid w:val="008B5AE1"/>
    <w:rsid w:val="008B6663"/>
    <w:rsid w:val="008B74C8"/>
    <w:rsid w:val="008B7949"/>
    <w:rsid w:val="008C0101"/>
    <w:rsid w:val="008C03C0"/>
    <w:rsid w:val="008C0FD0"/>
    <w:rsid w:val="008C1A82"/>
    <w:rsid w:val="008C2F99"/>
    <w:rsid w:val="008C31D7"/>
    <w:rsid w:val="008C3418"/>
    <w:rsid w:val="008C34C1"/>
    <w:rsid w:val="008C3974"/>
    <w:rsid w:val="008C3ED1"/>
    <w:rsid w:val="008C3F45"/>
    <w:rsid w:val="008C4913"/>
    <w:rsid w:val="008C4AB5"/>
    <w:rsid w:val="008C4B46"/>
    <w:rsid w:val="008C5478"/>
    <w:rsid w:val="008C5567"/>
    <w:rsid w:val="008C5623"/>
    <w:rsid w:val="008C57E5"/>
    <w:rsid w:val="008C5AD6"/>
    <w:rsid w:val="008C5D4E"/>
    <w:rsid w:val="008C5DCE"/>
    <w:rsid w:val="008C607E"/>
    <w:rsid w:val="008C68B1"/>
    <w:rsid w:val="008C7A4B"/>
    <w:rsid w:val="008C7BDE"/>
    <w:rsid w:val="008D0C05"/>
    <w:rsid w:val="008D0C20"/>
    <w:rsid w:val="008D1988"/>
    <w:rsid w:val="008D19CB"/>
    <w:rsid w:val="008D3546"/>
    <w:rsid w:val="008D3F29"/>
    <w:rsid w:val="008D4031"/>
    <w:rsid w:val="008D48C0"/>
    <w:rsid w:val="008D4933"/>
    <w:rsid w:val="008D578C"/>
    <w:rsid w:val="008D57AD"/>
    <w:rsid w:val="008D5ADC"/>
    <w:rsid w:val="008D668D"/>
    <w:rsid w:val="008D71CE"/>
    <w:rsid w:val="008D7AA2"/>
    <w:rsid w:val="008E09B2"/>
    <w:rsid w:val="008E09E8"/>
    <w:rsid w:val="008E0BD4"/>
    <w:rsid w:val="008E0E94"/>
    <w:rsid w:val="008E1234"/>
    <w:rsid w:val="008E197A"/>
    <w:rsid w:val="008E235C"/>
    <w:rsid w:val="008E23C6"/>
    <w:rsid w:val="008E373E"/>
    <w:rsid w:val="008E444B"/>
    <w:rsid w:val="008E4C45"/>
    <w:rsid w:val="008E556B"/>
    <w:rsid w:val="008E5787"/>
    <w:rsid w:val="008E677A"/>
    <w:rsid w:val="008E7204"/>
    <w:rsid w:val="008E73D0"/>
    <w:rsid w:val="008E75A3"/>
    <w:rsid w:val="008F039B"/>
    <w:rsid w:val="008F06E8"/>
    <w:rsid w:val="008F1928"/>
    <w:rsid w:val="008F1C67"/>
    <w:rsid w:val="008F203F"/>
    <w:rsid w:val="008F238D"/>
    <w:rsid w:val="008F2611"/>
    <w:rsid w:val="008F2A63"/>
    <w:rsid w:val="008F3544"/>
    <w:rsid w:val="008F42CB"/>
    <w:rsid w:val="008F42E6"/>
    <w:rsid w:val="008F4312"/>
    <w:rsid w:val="008F4581"/>
    <w:rsid w:val="008F4970"/>
    <w:rsid w:val="008F4DB4"/>
    <w:rsid w:val="008F5500"/>
    <w:rsid w:val="008F57B7"/>
    <w:rsid w:val="008F6711"/>
    <w:rsid w:val="008F67B2"/>
    <w:rsid w:val="008F69A2"/>
    <w:rsid w:val="008F6B5A"/>
    <w:rsid w:val="008F731E"/>
    <w:rsid w:val="008F7BB5"/>
    <w:rsid w:val="00900351"/>
    <w:rsid w:val="009009F7"/>
    <w:rsid w:val="00900BB5"/>
    <w:rsid w:val="0090135A"/>
    <w:rsid w:val="009013C1"/>
    <w:rsid w:val="009022F4"/>
    <w:rsid w:val="00902B42"/>
    <w:rsid w:val="0090321B"/>
    <w:rsid w:val="0090334A"/>
    <w:rsid w:val="00903A59"/>
    <w:rsid w:val="00904D91"/>
    <w:rsid w:val="00905004"/>
    <w:rsid w:val="009052C0"/>
    <w:rsid w:val="0090554D"/>
    <w:rsid w:val="009057D2"/>
    <w:rsid w:val="00905A7F"/>
    <w:rsid w:val="00906247"/>
    <w:rsid w:val="00906272"/>
    <w:rsid w:val="009064A2"/>
    <w:rsid w:val="00907599"/>
    <w:rsid w:val="00910F8F"/>
    <w:rsid w:val="0091118D"/>
    <w:rsid w:val="00911747"/>
    <w:rsid w:val="00911AC5"/>
    <w:rsid w:val="0091261A"/>
    <w:rsid w:val="00913733"/>
    <w:rsid w:val="0091385F"/>
    <w:rsid w:val="00913E41"/>
    <w:rsid w:val="0091422A"/>
    <w:rsid w:val="009142A7"/>
    <w:rsid w:val="009142B2"/>
    <w:rsid w:val="009144E9"/>
    <w:rsid w:val="00914600"/>
    <w:rsid w:val="009146C3"/>
    <w:rsid w:val="00914B92"/>
    <w:rsid w:val="00915758"/>
    <w:rsid w:val="00915897"/>
    <w:rsid w:val="00915A9B"/>
    <w:rsid w:val="00915BFD"/>
    <w:rsid w:val="00915DEF"/>
    <w:rsid w:val="009168D7"/>
    <w:rsid w:val="00917E88"/>
    <w:rsid w:val="00920173"/>
    <w:rsid w:val="00920677"/>
    <w:rsid w:val="00920771"/>
    <w:rsid w:val="00920B94"/>
    <w:rsid w:val="00920C8A"/>
    <w:rsid w:val="009212EE"/>
    <w:rsid w:val="00921705"/>
    <w:rsid w:val="00921888"/>
    <w:rsid w:val="009218C5"/>
    <w:rsid w:val="00921E02"/>
    <w:rsid w:val="009225A7"/>
    <w:rsid w:val="00923301"/>
    <w:rsid w:val="0092354F"/>
    <w:rsid w:val="009235F0"/>
    <w:rsid w:val="00924D61"/>
    <w:rsid w:val="00925A39"/>
    <w:rsid w:val="00925AE1"/>
    <w:rsid w:val="00926080"/>
    <w:rsid w:val="00926233"/>
    <w:rsid w:val="009265CB"/>
    <w:rsid w:val="009278D5"/>
    <w:rsid w:val="00927FEB"/>
    <w:rsid w:val="00930B25"/>
    <w:rsid w:val="00931775"/>
    <w:rsid w:val="00932F94"/>
    <w:rsid w:val="00933A31"/>
    <w:rsid w:val="00933E87"/>
    <w:rsid w:val="00933FB4"/>
    <w:rsid w:val="0093413A"/>
    <w:rsid w:val="00934BB2"/>
    <w:rsid w:val="009351A8"/>
    <w:rsid w:val="00935287"/>
    <w:rsid w:val="009355CF"/>
    <w:rsid w:val="00935E86"/>
    <w:rsid w:val="009362D1"/>
    <w:rsid w:val="00936658"/>
    <w:rsid w:val="00936D66"/>
    <w:rsid w:val="00936FEE"/>
    <w:rsid w:val="0094033A"/>
    <w:rsid w:val="0094091B"/>
    <w:rsid w:val="00940978"/>
    <w:rsid w:val="009409CB"/>
    <w:rsid w:val="009409F4"/>
    <w:rsid w:val="00940A7F"/>
    <w:rsid w:val="00940CBF"/>
    <w:rsid w:val="00940E2F"/>
    <w:rsid w:val="00940EA4"/>
    <w:rsid w:val="00941581"/>
    <w:rsid w:val="00941A27"/>
    <w:rsid w:val="009424E1"/>
    <w:rsid w:val="00943027"/>
    <w:rsid w:val="0094348D"/>
    <w:rsid w:val="009437A4"/>
    <w:rsid w:val="00943D75"/>
    <w:rsid w:val="00943D8D"/>
    <w:rsid w:val="009441DB"/>
    <w:rsid w:val="00944473"/>
    <w:rsid w:val="00944591"/>
    <w:rsid w:val="00944888"/>
    <w:rsid w:val="00944CAA"/>
    <w:rsid w:val="00944EF3"/>
    <w:rsid w:val="00945027"/>
    <w:rsid w:val="0094588D"/>
    <w:rsid w:val="009459D6"/>
    <w:rsid w:val="00945D55"/>
    <w:rsid w:val="009460BB"/>
    <w:rsid w:val="00946444"/>
    <w:rsid w:val="009468D9"/>
    <w:rsid w:val="0094736E"/>
    <w:rsid w:val="00947850"/>
    <w:rsid w:val="00947BF2"/>
    <w:rsid w:val="00947FF8"/>
    <w:rsid w:val="00950042"/>
    <w:rsid w:val="00950CA2"/>
    <w:rsid w:val="009510D3"/>
    <w:rsid w:val="0095165A"/>
    <w:rsid w:val="00951CE8"/>
    <w:rsid w:val="0095252E"/>
    <w:rsid w:val="00952D70"/>
    <w:rsid w:val="00953565"/>
    <w:rsid w:val="009536BD"/>
    <w:rsid w:val="009538D6"/>
    <w:rsid w:val="00953B54"/>
    <w:rsid w:val="00953F50"/>
    <w:rsid w:val="00954C90"/>
    <w:rsid w:val="00955A8E"/>
    <w:rsid w:val="00955A95"/>
    <w:rsid w:val="00955CB6"/>
    <w:rsid w:val="0095673A"/>
    <w:rsid w:val="0095758E"/>
    <w:rsid w:val="00957831"/>
    <w:rsid w:val="00957E42"/>
    <w:rsid w:val="0096007C"/>
    <w:rsid w:val="00961265"/>
    <w:rsid w:val="00961347"/>
    <w:rsid w:val="009616BE"/>
    <w:rsid w:val="00961A79"/>
    <w:rsid w:val="00961AE9"/>
    <w:rsid w:val="00962377"/>
    <w:rsid w:val="00962886"/>
    <w:rsid w:val="00963507"/>
    <w:rsid w:val="00963936"/>
    <w:rsid w:val="00963B87"/>
    <w:rsid w:val="00964681"/>
    <w:rsid w:val="00964E40"/>
    <w:rsid w:val="00965366"/>
    <w:rsid w:val="00965416"/>
    <w:rsid w:val="009666C0"/>
    <w:rsid w:val="00966A05"/>
    <w:rsid w:val="00967A84"/>
    <w:rsid w:val="00967FC7"/>
    <w:rsid w:val="00970494"/>
    <w:rsid w:val="009704BC"/>
    <w:rsid w:val="00970512"/>
    <w:rsid w:val="009706B2"/>
    <w:rsid w:val="00971D28"/>
    <w:rsid w:val="009723A1"/>
    <w:rsid w:val="00972E97"/>
    <w:rsid w:val="0097326C"/>
    <w:rsid w:val="00973614"/>
    <w:rsid w:val="00973CC2"/>
    <w:rsid w:val="009742AB"/>
    <w:rsid w:val="0097459E"/>
    <w:rsid w:val="00974826"/>
    <w:rsid w:val="0097499B"/>
    <w:rsid w:val="009749B1"/>
    <w:rsid w:val="00974DF0"/>
    <w:rsid w:val="00975352"/>
    <w:rsid w:val="009753B9"/>
    <w:rsid w:val="00976272"/>
    <w:rsid w:val="009762B1"/>
    <w:rsid w:val="00976654"/>
    <w:rsid w:val="00976C0B"/>
    <w:rsid w:val="0097724C"/>
    <w:rsid w:val="0097799C"/>
    <w:rsid w:val="00977E5A"/>
    <w:rsid w:val="00980253"/>
    <w:rsid w:val="00980866"/>
    <w:rsid w:val="00980D24"/>
    <w:rsid w:val="0098108B"/>
    <w:rsid w:val="009811E5"/>
    <w:rsid w:val="009813BD"/>
    <w:rsid w:val="009818D6"/>
    <w:rsid w:val="00982037"/>
    <w:rsid w:val="00982199"/>
    <w:rsid w:val="009824DF"/>
    <w:rsid w:val="0098335A"/>
    <w:rsid w:val="0098358E"/>
    <w:rsid w:val="0098405A"/>
    <w:rsid w:val="0098426F"/>
    <w:rsid w:val="00984CEE"/>
    <w:rsid w:val="00985D28"/>
    <w:rsid w:val="009870D1"/>
    <w:rsid w:val="009877D2"/>
    <w:rsid w:val="00987802"/>
    <w:rsid w:val="00987845"/>
    <w:rsid w:val="00987CC0"/>
    <w:rsid w:val="00987FDD"/>
    <w:rsid w:val="00990419"/>
    <w:rsid w:val="009917AA"/>
    <w:rsid w:val="00991A93"/>
    <w:rsid w:val="00991AF6"/>
    <w:rsid w:val="00991B4D"/>
    <w:rsid w:val="00993E5A"/>
    <w:rsid w:val="009948C1"/>
    <w:rsid w:val="0099531A"/>
    <w:rsid w:val="009954C9"/>
    <w:rsid w:val="009955DC"/>
    <w:rsid w:val="009957EC"/>
    <w:rsid w:val="00996772"/>
    <w:rsid w:val="009970BF"/>
    <w:rsid w:val="009974E8"/>
    <w:rsid w:val="00997A7D"/>
    <w:rsid w:val="009A0062"/>
    <w:rsid w:val="009A0261"/>
    <w:rsid w:val="009A0E5E"/>
    <w:rsid w:val="009A0F09"/>
    <w:rsid w:val="009A12E8"/>
    <w:rsid w:val="009A12F2"/>
    <w:rsid w:val="009A13B9"/>
    <w:rsid w:val="009A1CF3"/>
    <w:rsid w:val="009A2843"/>
    <w:rsid w:val="009A36A1"/>
    <w:rsid w:val="009A44FA"/>
    <w:rsid w:val="009A4689"/>
    <w:rsid w:val="009A4807"/>
    <w:rsid w:val="009A50CC"/>
    <w:rsid w:val="009A63DA"/>
    <w:rsid w:val="009A7006"/>
    <w:rsid w:val="009A7AB4"/>
    <w:rsid w:val="009A7EC3"/>
    <w:rsid w:val="009B004B"/>
    <w:rsid w:val="009B0261"/>
    <w:rsid w:val="009B09CD"/>
    <w:rsid w:val="009B0C48"/>
    <w:rsid w:val="009B0CA3"/>
    <w:rsid w:val="009B0F01"/>
    <w:rsid w:val="009B1471"/>
    <w:rsid w:val="009B197D"/>
    <w:rsid w:val="009B2153"/>
    <w:rsid w:val="009B2383"/>
    <w:rsid w:val="009B2958"/>
    <w:rsid w:val="009B2B91"/>
    <w:rsid w:val="009B2D53"/>
    <w:rsid w:val="009B3DD4"/>
    <w:rsid w:val="009B3EC3"/>
    <w:rsid w:val="009B425C"/>
    <w:rsid w:val="009B4356"/>
    <w:rsid w:val="009B4EE3"/>
    <w:rsid w:val="009B5A5E"/>
    <w:rsid w:val="009B6BA2"/>
    <w:rsid w:val="009B7255"/>
    <w:rsid w:val="009B7321"/>
    <w:rsid w:val="009B7E42"/>
    <w:rsid w:val="009C0527"/>
    <w:rsid w:val="009C0566"/>
    <w:rsid w:val="009C1327"/>
    <w:rsid w:val="009C1E1E"/>
    <w:rsid w:val="009C23A8"/>
    <w:rsid w:val="009C2AC9"/>
    <w:rsid w:val="009C2CEF"/>
    <w:rsid w:val="009C30AA"/>
    <w:rsid w:val="009C3465"/>
    <w:rsid w:val="009C3AD1"/>
    <w:rsid w:val="009C43D1"/>
    <w:rsid w:val="009C4574"/>
    <w:rsid w:val="009C461E"/>
    <w:rsid w:val="009C46A4"/>
    <w:rsid w:val="009C51D5"/>
    <w:rsid w:val="009C5608"/>
    <w:rsid w:val="009C5965"/>
    <w:rsid w:val="009C59A6"/>
    <w:rsid w:val="009C5D5E"/>
    <w:rsid w:val="009C6766"/>
    <w:rsid w:val="009C69CD"/>
    <w:rsid w:val="009C6A52"/>
    <w:rsid w:val="009C6B6B"/>
    <w:rsid w:val="009C6C4B"/>
    <w:rsid w:val="009C7B4F"/>
    <w:rsid w:val="009D0A30"/>
    <w:rsid w:val="009D0AB2"/>
    <w:rsid w:val="009D0C1F"/>
    <w:rsid w:val="009D21B1"/>
    <w:rsid w:val="009D2464"/>
    <w:rsid w:val="009D3276"/>
    <w:rsid w:val="009D3B52"/>
    <w:rsid w:val="009D3FC3"/>
    <w:rsid w:val="009D444C"/>
    <w:rsid w:val="009D4525"/>
    <w:rsid w:val="009D473A"/>
    <w:rsid w:val="009D4888"/>
    <w:rsid w:val="009D4B14"/>
    <w:rsid w:val="009D5C44"/>
    <w:rsid w:val="009D5F93"/>
    <w:rsid w:val="009E01FE"/>
    <w:rsid w:val="009E03F1"/>
    <w:rsid w:val="009E0636"/>
    <w:rsid w:val="009E1169"/>
    <w:rsid w:val="009E127A"/>
    <w:rsid w:val="009E135E"/>
    <w:rsid w:val="009E1533"/>
    <w:rsid w:val="009E1EFC"/>
    <w:rsid w:val="009E1FD3"/>
    <w:rsid w:val="009E23A0"/>
    <w:rsid w:val="009E2715"/>
    <w:rsid w:val="009E2785"/>
    <w:rsid w:val="009E2910"/>
    <w:rsid w:val="009E2AA0"/>
    <w:rsid w:val="009E3649"/>
    <w:rsid w:val="009E4550"/>
    <w:rsid w:val="009E48CC"/>
    <w:rsid w:val="009E4C7E"/>
    <w:rsid w:val="009E4FF5"/>
    <w:rsid w:val="009E5870"/>
    <w:rsid w:val="009E6A46"/>
    <w:rsid w:val="009E6EF2"/>
    <w:rsid w:val="009E7E77"/>
    <w:rsid w:val="009F08F6"/>
    <w:rsid w:val="009F0BD3"/>
    <w:rsid w:val="009F0CDB"/>
    <w:rsid w:val="009F10E5"/>
    <w:rsid w:val="009F1B7E"/>
    <w:rsid w:val="009F29E6"/>
    <w:rsid w:val="009F3755"/>
    <w:rsid w:val="009F38A2"/>
    <w:rsid w:val="009F39CB"/>
    <w:rsid w:val="009F3F07"/>
    <w:rsid w:val="009F63A6"/>
    <w:rsid w:val="009F6E58"/>
    <w:rsid w:val="009F6F5A"/>
    <w:rsid w:val="009F76CE"/>
    <w:rsid w:val="009F7D60"/>
    <w:rsid w:val="00A00323"/>
    <w:rsid w:val="00A00EE5"/>
    <w:rsid w:val="00A015E4"/>
    <w:rsid w:val="00A01A68"/>
    <w:rsid w:val="00A02306"/>
    <w:rsid w:val="00A02C5F"/>
    <w:rsid w:val="00A03154"/>
    <w:rsid w:val="00A03163"/>
    <w:rsid w:val="00A031AE"/>
    <w:rsid w:val="00A031BA"/>
    <w:rsid w:val="00A03E68"/>
    <w:rsid w:val="00A049C0"/>
    <w:rsid w:val="00A049E2"/>
    <w:rsid w:val="00A049F3"/>
    <w:rsid w:val="00A05382"/>
    <w:rsid w:val="00A054B7"/>
    <w:rsid w:val="00A05AE8"/>
    <w:rsid w:val="00A05B2D"/>
    <w:rsid w:val="00A05EB9"/>
    <w:rsid w:val="00A05FF0"/>
    <w:rsid w:val="00A062D5"/>
    <w:rsid w:val="00A06415"/>
    <w:rsid w:val="00A06AE1"/>
    <w:rsid w:val="00A070C0"/>
    <w:rsid w:val="00A070D0"/>
    <w:rsid w:val="00A077D4"/>
    <w:rsid w:val="00A07975"/>
    <w:rsid w:val="00A079DC"/>
    <w:rsid w:val="00A07A52"/>
    <w:rsid w:val="00A07F1C"/>
    <w:rsid w:val="00A104A5"/>
    <w:rsid w:val="00A11C51"/>
    <w:rsid w:val="00A11D4A"/>
    <w:rsid w:val="00A11EE3"/>
    <w:rsid w:val="00A1219B"/>
    <w:rsid w:val="00A132E6"/>
    <w:rsid w:val="00A13337"/>
    <w:rsid w:val="00A1344B"/>
    <w:rsid w:val="00A13908"/>
    <w:rsid w:val="00A14A15"/>
    <w:rsid w:val="00A14D82"/>
    <w:rsid w:val="00A15029"/>
    <w:rsid w:val="00A16097"/>
    <w:rsid w:val="00A168C3"/>
    <w:rsid w:val="00A16A55"/>
    <w:rsid w:val="00A16D07"/>
    <w:rsid w:val="00A16EC1"/>
    <w:rsid w:val="00A170C6"/>
    <w:rsid w:val="00A17B98"/>
    <w:rsid w:val="00A20076"/>
    <w:rsid w:val="00A2042A"/>
    <w:rsid w:val="00A204E1"/>
    <w:rsid w:val="00A20C1A"/>
    <w:rsid w:val="00A20C37"/>
    <w:rsid w:val="00A21062"/>
    <w:rsid w:val="00A21291"/>
    <w:rsid w:val="00A2131A"/>
    <w:rsid w:val="00A213DA"/>
    <w:rsid w:val="00A214D0"/>
    <w:rsid w:val="00A2184B"/>
    <w:rsid w:val="00A219A9"/>
    <w:rsid w:val="00A219E7"/>
    <w:rsid w:val="00A21D6A"/>
    <w:rsid w:val="00A21FD2"/>
    <w:rsid w:val="00A2290B"/>
    <w:rsid w:val="00A229E4"/>
    <w:rsid w:val="00A23AC0"/>
    <w:rsid w:val="00A2417A"/>
    <w:rsid w:val="00A24252"/>
    <w:rsid w:val="00A246C2"/>
    <w:rsid w:val="00A256BB"/>
    <w:rsid w:val="00A26284"/>
    <w:rsid w:val="00A2693A"/>
    <w:rsid w:val="00A26D8D"/>
    <w:rsid w:val="00A27200"/>
    <w:rsid w:val="00A27692"/>
    <w:rsid w:val="00A277DA"/>
    <w:rsid w:val="00A30171"/>
    <w:rsid w:val="00A304FC"/>
    <w:rsid w:val="00A315C2"/>
    <w:rsid w:val="00A32175"/>
    <w:rsid w:val="00A330AC"/>
    <w:rsid w:val="00A330B0"/>
    <w:rsid w:val="00A339D7"/>
    <w:rsid w:val="00A33FD1"/>
    <w:rsid w:val="00A3452D"/>
    <w:rsid w:val="00A34A89"/>
    <w:rsid w:val="00A34F82"/>
    <w:rsid w:val="00A3560F"/>
    <w:rsid w:val="00A35A47"/>
    <w:rsid w:val="00A35D4E"/>
    <w:rsid w:val="00A35DD1"/>
    <w:rsid w:val="00A36DC1"/>
    <w:rsid w:val="00A3706D"/>
    <w:rsid w:val="00A40884"/>
    <w:rsid w:val="00A411FF"/>
    <w:rsid w:val="00A4243A"/>
    <w:rsid w:val="00A429D8"/>
    <w:rsid w:val="00A42AD3"/>
    <w:rsid w:val="00A42C28"/>
    <w:rsid w:val="00A434B9"/>
    <w:rsid w:val="00A4359C"/>
    <w:rsid w:val="00A43802"/>
    <w:rsid w:val="00A43B6B"/>
    <w:rsid w:val="00A43F4D"/>
    <w:rsid w:val="00A44CED"/>
    <w:rsid w:val="00A45963"/>
    <w:rsid w:val="00A459CC"/>
    <w:rsid w:val="00A45C7E"/>
    <w:rsid w:val="00A464F4"/>
    <w:rsid w:val="00A46AF0"/>
    <w:rsid w:val="00A477CA"/>
    <w:rsid w:val="00A477E6"/>
    <w:rsid w:val="00A4790E"/>
    <w:rsid w:val="00A47C1B"/>
    <w:rsid w:val="00A47E03"/>
    <w:rsid w:val="00A501AE"/>
    <w:rsid w:val="00A515C7"/>
    <w:rsid w:val="00A5181B"/>
    <w:rsid w:val="00A51BD6"/>
    <w:rsid w:val="00A52E96"/>
    <w:rsid w:val="00A5303C"/>
    <w:rsid w:val="00A53077"/>
    <w:rsid w:val="00A530A3"/>
    <w:rsid w:val="00A5337D"/>
    <w:rsid w:val="00A535E1"/>
    <w:rsid w:val="00A53739"/>
    <w:rsid w:val="00A5399A"/>
    <w:rsid w:val="00A55079"/>
    <w:rsid w:val="00A5564B"/>
    <w:rsid w:val="00A562D9"/>
    <w:rsid w:val="00A56F55"/>
    <w:rsid w:val="00A574AA"/>
    <w:rsid w:val="00A5789E"/>
    <w:rsid w:val="00A57C2D"/>
    <w:rsid w:val="00A57C37"/>
    <w:rsid w:val="00A57CE8"/>
    <w:rsid w:val="00A60B92"/>
    <w:rsid w:val="00A60C82"/>
    <w:rsid w:val="00A611B5"/>
    <w:rsid w:val="00A61F48"/>
    <w:rsid w:val="00A62472"/>
    <w:rsid w:val="00A62DE2"/>
    <w:rsid w:val="00A62EA1"/>
    <w:rsid w:val="00A6389A"/>
    <w:rsid w:val="00A638E7"/>
    <w:rsid w:val="00A63D37"/>
    <w:rsid w:val="00A63DC8"/>
    <w:rsid w:val="00A63E36"/>
    <w:rsid w:val="00A63E46"/>
    <w:rsid w:val="00A63F78"/>
    <w:rsid w:val="00A641C6"/>
    <w:rsid w:val="00A642FC"/>
    <w:rsid w:val="00A645E2"/>
    <w:rsid w:val="00A64A71"/>
    <w:rsid w:val="00A64AE1"/>
    <w:rsid w:val="00A66385"/>
    <w:rsid w:val="00A664A1"/>
    <w:rsid w:val="00A66C6D"/>
    <w:rsid w:val="00A66CBC"/>
    <w:rsid w:val="00A675B8"/>
    <w:rsid w:val="00A67A48"/>
    <w:rsid w:val="00A67AB1"/>
    <w:rsid w:val="00A67F5E"/>
    <w:rsid w:val="00A7025D"/>
    <w:rsid w:val="00A70990"/>
    <w:rsid w:val="00A70C5A"/>
    <w:rsid w:val="00A716E5"/>
    <w:rsid w:val="00A71738"/>
    <w:rsid w:val="00A71C22"/>
    <w:rsid w:val="00A72976"/>
    <w:rsid w:val="00A72B72"/>
    <w:rsid w:val="00A72B84"/>
    <w:rsid w:val="00A7345E"/>
    <w:rsid w:val="00A7357D"/>
    <w:rsid w:val="00A74BE6"/>
    <w:rsid w:val="00A74E09"/>
    <w:rsid w:val="00A75655"/>
    <w:rsid w:val="00A75D4D"/>
    <w:rsid w:val="00A76318"/>
    <w:rsid w:val="00A77637"/>
    <w:rsid w:val="00A77968"/>
    <w:rsid w:val="00A77E8E"/>
    <w:rsid w:val="00A809AC"/>
    <w:rsid w:val="00A80A1E"/>
    <w:rsid w:val="00A80BD1"/>
    <w:rsid w:val="00A80D00"/>
    <w:rsid w:val="00A80E2F"/>
    <w:rsid w:val="00A81018"/>
    <w:rsid w:val="00A83026"/>
    <w:rsid w:val="00A841CC"/>
    <w:rsid w:val="00A841EF"/>
    <w:rsid w:val="00A844CE"/>
    <w:rsid w:val="00A84E00"/>
    <w:rsid w:val="00A84FE2"/>
    <w:rsid w:val="00A850B3"/>
    <w:rsid w:val="00A85220"/>
    <w:rsid w:val="00A85618"/>
    <w:rsid w:val="00A85B7D"/>
    <w:rsid w:val="00A85F94"/>
    <w:rsid w:val="00A86810"/>
    <w:rsid w:val="00A869D2"/>
    <w:rsid w:val="00A878E8"/>
    <w:rsid w:val="00A90385"/>
    <w:rsid w:val="00A90738"/>
    <w:rsid w:val="00A90811"/>
    <w:rsid w:val="00A908E5"/>
    <w:rsid w:val="00A911C4"/>
    <w:rsid w:val="00A91EAA"/>
    <w:rsid w:val="00A91EC4"/>
    <w:rsid w:val="00A9200F"/>
    <w:rsid w:val="00A9264B"/>
    <w:rsid w:val="00A92ED2"/>
    <w:rsid w:val="00A93FD4"/>
    <w:rsid w:val="00A9583F"/>
    <w:rsid w:val="00A958D1"/>
    <w:rsid w:val="00A95B37"/>
    <w:rsid w:val="00A95E21"/>
    <w:rsid w:val="00A95E8D"/>
    <w:rsid w:val="00A963A4"/>
    <w:rsid w:val="00A96A5D"/>
    <w:rsid w:val="00A96B0B"/>
    <w:rsid w:val="00A96DCC"/>
    <w:rsid w:val="00AA0740"/>
    <w:rsid w:val="00AA16E8"/>
    <w:rsid w:val="00AA188F"/>
    <w:rsid w:val="00AA2B9C"/>
    <w:rsid w:val="00AA3C3D"/>
    <w:rsid w:val="00AA3F33"/>
    <w:rsid w:val="00AA3F98"/>
    <w:rsid w:val="00AA486A"/>
    <w:rsid w:val="00AA4B4B"/>
    <w:rsid w:val="00AA4B60"/>
    <w:rsid w:val="00AA4C14"/>
    <w:rsid w:val="00AA4F0A"/>
    <w:rsid w:val="00AA53B0"/>
    <w:rsid w:val="00AA5809"/>
    <w:rsid w:val="00AA61CA"/>
    <w:rsid w:val="00AA62BE"/>
    <w:rsid w:val="00AA63A9"/>
    <w:rsid w:val="00AA63BB"/>
    <w:rsid w:val="00AA6965"/>
    <w:rsid w:val="00AA6F19"/>
    <w:rsid w:val="00AA771C"/>
    <w:rsid w:val="00AA781A"/>
    <w:rsid w:val="00AA7E07"/>
    <w:rsid w:val="00AB0AAE"/>
    <w:rsid w:val="00AB0B3D"/>
    <w:rsid w:val="00AB0CD7"/>
    <w:rsid w:val="00AB0FBA"/>
    <w:rsid w:val="00AB1112"/>
    <w:rsid w:val="00AB1607"/>
    <w:rsid w:val="00AB17F6"/>
    <w:rsid w:val="00AB1DAA"/>
    <w:rsid w:val="00AB252B"/>
    <w:rsid w:val="00AB26C8"/>
    <w:rsid w:val="00AB2864"/>
    <w:rsid w:val="00AB32E7"/>
    <w:rsid w:val="00AB337C"/>
    <w:rsid w:val="00AB3570"/>
    <w:rsid w:val="00AB3645"/>
    <w:rsid w:val="00AB3DCB"/>
    <w:rsid w:val="00AB3F09"/>
    <w:rsid w:val="00AB3F55"/>
    <w:rsid w:val="00AB4292"/>
    <w:rsid w:val="00AB4411"/>
    <w:rsid w:val="00AB451A"/>
    <w:rsid w:val="00AB4940"/>
    <w:rsid w:val="00AB4E03"/>
    <w:rsid w:val="00AB4E95"/>
    <w:rsid w:val="00AB4F31"/>
    <w:rsid w:val="00AB606F"/>
    <w:rsid w:val="00AB6DCA"/>
    <w:rsid w:val="00AB6FEE"/>
    <w:rsid w:val="00AB72D2"/>
    <w:rsid w:val="00AC0237"/>
    <w:rsid w:val="00AC025D"/>
    <w:rsid w:val="00AC14B8"/>
    <w:rsid w:val="00AC1AB5"/>
    <w:rsid w:val="00AC1B5C"/>
    <w:rsid w:val="00AC1B7C"/>
    <w:rsid w:val="00AC1FF8"/>
    <w:rsid w:val="00AC2045"/>
    <w:rsid w:val="00AC3706"/>
    <w:rsid w:val="00AC3976"/>
    <w:rsid w:val="00AC3A4B"/>
    <w:rsid w:val="00AC3A66"/>
    <w:rsid w:val="00AC3EC9"/>
    <w:rsid w:val="00AC412D"/>
    <w:rsid w:val="00AC439A"/>
    <w:rsid w:val="00AC4B8B"/>
    <w:rsid w:val="00AC4CE3"/>
    <w:rsid w:val="00AC5152"/>
    <w:rsid w:val="00AC5D30"/>
    <w:rsid w:val="00AC60C2"/>
    <w:rsid w:val="00AC675D"/>
    <w:rsid w:val="00AC6840"/>
    <w:rsid w:val="00AC6CCA"/>
    <w:rsid w:val="00AC74A9"/>
    <w:rsid w:val="00AC76C6"/>
    <w:rsid w:val="00AD00D0"/>
    <w:rsid w:val="00AD0A39"/>
    <w:rsid w:val="00AD1097"/>
    <w:rsid w:val="00AD168F"/>
    <w:rsid w:val="00AD268D"/>
    <w:rsid w:val="00AD3749"/>
    <w:rsid w:val="00AD3F85"/>
    <w:rsid w:val="00AD5720"/>
    <w:rsid w:val="00AD5ABD"/>
    <w:rsid w:val="00AD5F4D"/>
    <w:rsid w:val="00AD644E"/>
    <w:rsid w:val="00AD64D8"/>
    <w:rsid w:val="00AD6723"/>
    <w:rsid w:val="00AD6AE6"/>
    <w:rsid w:val="00AD700C"/>
    <w:rsid w:val="00AD7358"/>
    <w:rsid w:val="00AD74FC"/>
    <w:rsid w:val="00AD7C05"/>
    <w:rsid w:val="00AD7FBD"/>
    <w:rsid w:val="00AE10C7"/>
    <w:rsid w:val="00AE185F"/>
    <w:rsid w:val="00AE1E81"/>
    <w:rsid w:val="00AE23BE"/>
    <w:rsid w:val="00AE313D"/>
    <w:rsid w:val="00AE43E1"/>
    <w:rsid w:val="00AE46BC"/>
    <w:rsid w:val="00AE4740"/>
    <w:rsid w:val="00AE4E8A"/>
    <w:rsid w:val="00AE54EB"/>
    <w:rsid w:val="00AE646A"/>
    <w:rsid w:val="00AE6B31"/>
    <w:rsid w:val="00AE7ACD"/>
    <w:rsid w:val="00AE7BCF"/>
    <w:rsid w:val="00AE7D6D"/>
    <w:rsid w:val="00AF1156"/>
    <w:rsid w:val="00AF1B15"/>
    <w:rsid w:val="00AF1C91"/>
    <w:rsid w:val="00AF1D18"/>
    <w:rsid w:val="00AF205B"/>
    <w:rsid w:val="00AF3928"/>
    <w:rsid w:val="00AF476B"/>
    <w:rsid w:val="00AF56C9"/>
    <w:rsid w:val="00AF5F1D"/>
    <w:rsid w:val="00AF5FF7"/>
    <w:rsid w:val="00AF71D8"/>
    <w:rsid w:val="00AF7679"/>
    <w:rsid w:val="00AF794B"/>
    <w:rsid w:val="00B0051A"/>
    <w:rsid w:val="00B00D6C"/>
    <w:rsid w:val="00B00FF3"/>
    <w:rsid w:val="00B017EA"/>
    <w:rsid w:val="00B01B6B"/>
    <w:rsid w:val="00B023B8"/>
    <w:rsid w:val="00B02952"/>
    <w:rsid w:val="00B02E2C"/>
    <w:rsid w:val="00B02FCB"/>
    <w:rsid w:val="00B03B3C"/>
    <w:rsid w:val="00B03DB7"/>
    <w:rsid w:val="00B04957"/>
    <w:rsid w:val="00B04CB8"/>
    <w:rsid w:val="00B05405"/>
    <w:rsid w:val="00B05435"/>
    <w:rsid w:val="00B05658"/>
    <w:rsid w:val="00B05B3B"/>
    <w:rsid w:val="00B05C4E"/>
    <w:rsid w:val="00B05F15"/>
    <w:rsid w:val="00B0683D"/>
    <w:rsid w:val="00B06ADB"/>
    <w:rsid w:val="00B07787"/>
    <w:rsid w:val="00B07F24"/>
    <w:rsid w:val="00B106B9"/>
    <w:rsid w:val="00B116A0"/>
    <w:rsid w:val="00B11981"/>
    <w:rsid w:val="00B11AF0"/>
    <w:rsid w:val="00B12087"/>
    <w:rsid w:val="00B1276F"/>
    <w:rsid w:val="00B12E1B"/>
    <w:rsid w:val="00B13968"/>
    <w:rsid w:val="00B13997"/>
    <w:rsid w:val="00B13B81"/>
    <w:rsid w:val="00B14163"/>
    <w:rsid w:val="00B14277"/>
    <w:rsid w:val="00B149C0"/>
    <w:rsid w:val="00B14E17"/>
    <w:rsid w:val="00B15372"/>
    <w:rsid w:val="00B1581A"/>
    <w:rsid w:val="00B16515"/>
    <w:rsid w:val="00B16955"/>
    <w:rsid w:val="00B16FC6"/>
    <w:rsid w:val="00B17312"/>
    <w:rsid w:val="00B17E4C"/>
    <w:rsid w:val="00B17F46"/>
    <w:rsid w:val="00B17FA5"/>
    <w:rsid w:val="00B20367"/>
    <w:rsid w:val="00B20519"/>
    <w:rsid w:val="00B205C7"/>
    <w:rsid w:val="00B21C48"/>
    <w:rsid w:val="00B22943"/>
    <w:rsid w:val="00B22C00"/>
    <w:rsid w:val="00B22F18"/>
    <w:rsid w:val="00B2361F"/>
    <w:rsid w:val="00B23C2E"/>
    <w:rsid w:val="00B247FE"/>
    <w:rsid w:val="00B259AF"/>
    <w:rsid w:val="00B25AA7"/>
    <w:rsid w:val="00B26187"/>
    <w:rsid w:val="00B26572"/>
    <w:rsid w:val="00B2692B"/>
    <w:rsid w:val="00B2718B"/>
    <w:rsid w:val="00B27ABA"/>
    <w:rsid w:val="00B27C91"/>
    <w:rsid w:val="00B27D4C"/>
    <w:rsid w:val="00B3030F"/>
    <w:rsid w:val="00B303A0"/>
    <w:rsid w:val="00B3040A"/>
    <w:rsid w:val="00B30799"/>
    <w:rsid w:val="00B314AB"/>
    <w:rsid w:val="00B314CF"/>
    <w:rsid w:val="00B32557"/>
    <w:rsid w:val="00B32A1B"/>
    <w:rsid w:val="00B33120"/>
    <w:rsid w:val="00B33B54"/>
    <w:rsid w:val="00B33DC4"/>
    <w:rsid w:val="00B34059"/>
    <w:rsid w:val="00B3489C"/>
    <w:rsid w:val="00B348D8"/>
    <w:rsid w:val="00B34B5D"/>
    <w:rsid w:val="00B34F09"/>
    <w:rsid w:val="00B34F77"/>
    <w:rsid w:val="00B350FD"/>
    <w:rsid w:val="00B35EB1"/>
    <w:rsid w:val="00B35ECD"/>
    <w:rsid w:val="00B363AF"/>
    <w:rsid w:val="00B364C8"/>
    <w:rsid w:val="00B36EE9"/>
    <w:rsid w:val="00B37585"/>
    <w:rsid w:val="00B400C2"/>
    <w:rsid w:val="00B400C7"/>
    <w:rsid w:val="00B40221"/>
    <w:rsid w:val="00B41ADF"/>
    <w:rsid w:val="00B41C74"/>
    <w:rsid w:val="00B41FC5"/>
    <w:rsid w:val="00B420B9"/>
    <w:rsid w:val="00B422A1"/>
    <w:rsid w:val="00B42A3E"/>
    <w:rsid w:val="00B43A65"/>
    <w:rsid w:val="00B43CD1"/>
    <w:rsid w:val="00B43D45"/>
    <w:rsid w:val="00B447D8"/>
    <w:rsid w:val="00B448BB"/>
    <w:rsid w:val="00B450DA"/>
    <w:rsid w:val="00B45A5E"/>
    <w:rsid w:val="00B4604D"/>
    <w:rsid w:val="00B479CE"/>
    <w:rsid w:val="00B47C50"/>
    <w:rsid w:val="00B47CBD"/>
    <w:rsid w:val="00B51003"/>
    <w:rsid w:val="00B51194"/>
    <w:rsid w:val="00B5142C"/>
    <w:rsid w:val="00B5175C"/>
    <w:rsid w:val="00B51C95"/>
    <w:rsid w:val="00B52374"/>
    <w:rsid w:val="00B5292B"/>
    <w:rsid w:val="00B5300A"/>
    <w:rsid w:val="00B53155"/>
    <w:rsid w:val="00B54904"/>
    <w:rsid w:val="00B5499F"/>
    <w:rsid w:val="00B54B9B"/>
    <w:rsid w:val="00B54BCB"/>
    <w:rsid w:val="00B554BB"/>
    <w:rsid w:val="00B554D4"/>
    <w:rsid w:val="00B55BCB"/>
    <w:rsid w:val="00B56B13"/>
    <w:rsid w:val="00B56B49"/>
    <w:rsid w:val="00B56D5C"/>
    <w:rsid w:val="00B5710E"/>
    <w:rsid w:val="00B5727C"/>
    <w:rsid w:val="00B57536"/>
    <w:rsid w:val="00B5776D"/>
    <w:rsid w:val="00B57968"/>
    <w:rsid w:val="00B579EE"/>
    <w:rsid w:val="00B57C88"/>
    <w:rsid w:val="00B57E9D"/>
    <w:rsid w:val="00B57F3B"/>
    <w:rsid w:val="00B57FDC"/>
    <w:rsid w:val="00B60ACF"/>
    <w:rsid w:val="00B60DD2"/>
    <w:rsid w:val="00B6166F"/>
    <w:rsid w:val="00B618E1"/>
    <w:rsid w:val="00B62067"/>
    <w:rsid w:val="00B626F0"/>
    <w:rsid w:val="00B6295E"/>
    <w:rsid w:val="00B62B65"/>
    <w:rsid w:val="00B63541"/>
    <w:rsid w:val="00B636A7"/>
    <w:rsid w:val="00B637F9"/>
    <w:rsid w:val="00B63974"/>
    <w:rsid w:val="00B63977"/>
    <w:rsid w:val="00B63D2B"/>
    <w:rsid w:val="00B63F1C"/>
    <w:rsid w:val="00B642D5"/>
    <w:rsid w:val="00B64857"/>
    <w:rsid w:val="00B64DAF"/>
    <w:rsid w:val="00B65DF1"/>
    <w:rsid w:val="00B65F8D"/>
    <w:rsid w:val="00B66179"/>
    <w:rsid w:val="00B661D7"/>
    <w:rsid w:val="00B67DB4"/>
    <w:rsid w:val="00B7006B"/>
    <w:rsid w:val="00B70376"/>
    <w:rsid w:val="00B70905"/>
    <w:rsid w:val="00B70BEF"/>
    <w:rsid w:val="00B70F13"/>
    <w:rsid w:val="00B712F4"/>
    <w:rsid w:val="00B714BA"/>
    <w:rsid w:val="00B71596"/>
    <w:rsid w:val="00B71CC1"/>
    <w:rsid w:val="00B7278A"/>
    <w:rsid w:val="00B727DC"/>
    <w:rsid w:val="00B727E4"/>
    <w:rsid w:val="00B7292F"/>
    <w:rsid w:val="00B72BB8"/>
    <w:rsid w:val="00B73C63"/>
    <w:rsid w:val="00B73F19"/>
    <w:rsid w:val="00B74918"/>
    <w:rsid w:val="00B74E3D"/>
    <w:rsid w:val="00B753D1"/>
    <w:rsid w:val="00B7563B"/>
    <w:rsid w:val="00B75A2A"/>
    <w:rsid w:val="00B7620A"/>
    <w:rsid w:val="00B76D16"/>
    <w:rsid w:val="00B76E1B"/>
    <w:rsid w:val="00B7777A"/>
    <w:rsid w:val="00B77939"/>
    <w:rsid w:val="00B779C7"/>
    <w:rsid w:val="00B779E0"/>
    <w:rsid w:val="00B77BB8"/>
    <w:rsid w:val="00B80775"/>
    <w:rsid w:val="00B81146"/>
    <w:rsid w:val="00B81640"/>
    <w:rsid w:val="00B8242B"/>
    <w:rsid w:val="00B82A26"/>
    <w:rsid w:val="00B83455"/>
    <w:rsid w:val="00B834B6"/>
    <w:rsid w:val="00B83E42"/>
    <w:rsid w:val="00B844E8"/>
    <w:rsid w:val="00B84AD3"/>
    <w:rsid w:val="00B850AA"/>
    <w:rsid w:val="00B85219"/>
    <w:rsid w:val="00B853C6"/>
    <w:rsid w:val="00B8559C"/>
    <w:rsid w:val="00B8578C"/>
    <w:rsid w:val="00B86055"/>
    <w:rsid w:val="00B860CC"/>
    <w:rsid w:val="00B864BC"/>
    <w:rsid w:val="00B866C7"/>
    <w:rsid w:val="00B86E78"/>
    <w:rsid w:val="00B86EEF"/>
    <w:rsid w:val="00B8744F"/>
    <w:rsid w:val="00B8773A"/>
    <w:rsid w:val="00B87D8C"/>
    <w:rsid w:val="00B905D1"/>
    <w:rsid w:val="00B90D92"/>
    <w:rsid w:val="00B90E43"/>
    <w:rsid w:val="00B91D8C"/>
    <w:rsid w:val="00B92315"/>
    <w:rsid w:val="00B9272C"/>
    <w:rsid w:val="00B92B88"/>
    <w:rsid w:val="00B936F0"/>
    <w:rsid w:val="00B94B98"/>
    <w:rsid w:val="00B94CAC"/>
    <w:rsid w:val="00B950D3"/>
    <w:rsid w:val="00B957CB"/>
    <w:rsid w:val="00B96C04"/>
    <w:rsid w:val="00B96DA5"/>
    <w:rsid w:val="00B979A3"/>
    <w:rsid w:val="00BA04AB"/>
    <w:rsid w:val="00BA05CE"/>
    <w:rsid w:val="00BA06B3"/>
    <w:rsid w:val="00BA0A7C"/>
    <w:rsid w:val="00BA0E4A"/>
    <w:rsid w:val="00BA106A"/>
    <w:rsid w:val="00BA1EE3"/>
    <w:rsid w:val="00BA32BA"/>
    <w:rsid w:val="00BA32CA"/>
    <w:rsid w:val="00BA3F0A"/>
    <w:rsid w:val="00BA3F2A"/>
    <w:rsid w:val="00BA477A"/>
    <w:rsid w:val="00BA4DDC"/>
    <w:rsid w:val="00BA53D5"/>
    <w:rsid w:val="00BA60CA"/>
    <w:rsid w:val="00BA62F9"/>
    <w:rsid w:val="00BA647E"/>
    <w:rsid w:val="00BA6C7C"/>
    <w:rsid w:val="00BA6C96"/>
    <w:rsid w:val="00BA7016"/>
    <w:rsid w:val="00BA732F"/>
    <w:rsid w:val="00BA7736"/>
    <w:rsid w:val="00BA787B"/>
    <w:rsid w:val="00BA7CE3"/>
    <w:rsid w:val="00BB0E3E"/>
    <w:rsid w:val="00BB0EFB"/>
    <w:rsid w:val="00BB0FDE"/>
    <w:rsid w:val="00BB14F5"/>
    <w:rsid w:val="00BB18C5"/>
    <w:rsid w:val="00BB1D26"/>
    <w:rsid w:val="00BB1E65"/>
    <w:rsid w:val="00BB20CF"/>
    <w:rsid w:val="00BB20F2"/>
    <w:rsid w:val="00BB2903"/>
    <w:rsid w:val="00BB2D42"/>
    <w:rsid w:val="00BB41E5"/>
    <w:rsid w:val="00BB4582"/>
    <w:rsid w:val="00BB4939"/>
    <w:rsid w:val="00BB5178"/>
    <w:rsid w:val="00BB5E8B"/>
    <w:rsid w:val="00BB67AE"/>
    <w:rsid w:val="00BB6BAD"/>
    <w:rsid w:val="00BB6EB3"/>
    <w:rsid w:val="00BB728B"/>
    <w:rsid w:val="00BB7702"/>
    <w:rsid w:val="00BB7718"/>
    <w:rsid w:val="00BB7948"/>
    <w:rsid w:val="00BC049F"/>
    <w:rsid w:val="00BC06B0"/>
    <w:rsid w:val="00BC0CCE"/>
    <w:rsid w:val="00BC11E8"/>
    <w:rsid w:val="00BC12D9"/>
    <w:rsid w:val="00BC1896"/>
    <w:rsid w:val="00BC1B54"/>
    <w:rsid w:val="00BC3609"/>
    <w:rsid w:val="00BC3B17"/>
    <w:rsid w:val="00BC3BC0"/>
    <w:rsid w:val="00BC465F"/>
    <w:rsid w:val="00BC4A7C"/>
    <w:rsid w:val="00BC4B92"/>
    <w:rsid w:val="00BC559F"/>
    <w:rsid w:val="00BC5869"/>
    <w:rsid w:val="00BC5AD7"/>
    <w:rsid w:val="00BC61B5"/>
    <w:rsid w:val="00BC62F7"/>
    <w:rsid w:val="00BC6B01"/>
    <w:rsid w:val="00BC6D83"/>
    <w:rsid w:val="00BC6FAC"/>
    <w:rsid w:val="00BC739D"/>
    <w:rsid w:val="00BC757F"/>
    <w:rsid w:val="00BC791E"/>
    <w:rsid w:val="00BD003A"/>
    <w:rsid w:val="00BD0C6B"/>
    <w:rsid w:val="00BD1CB7"/>
    <w:rsid w:val="00BD1D45"/>
    <w:rsid w:val="00BD29AE"/>
    <w:rsid w:val="00BD3099"/>
    <w:rsid w:val="00BD3E62"/>
    <w:rsid w:val="00BD4185"/>
    <w:rsid w:val="00BD51A9"/>
    <w:rsid w:val="00BD686B"/>
    <w:rsid w:val="00BD6AD7"/>
    <w:rsid w:val="00BD6CB3"/>
    <w:rsid w:val="00BD73E6"/>
    <w:rsid w:val="00BD7C07"/>
    <w:rsid w:val="00BE0021"/>
    <w:rsid w:val="00BE13C2"/>
    <w:rsid w:val="00BE17DA"/>
    <w:rsid w:val="00BE1A8C"/>
    <w:rsid w:val="00BE21A9"/>
    <w:rsid w:val="00BE263E"/>
    <w:rsid w:val="00BE35D4"/>
    <w:rsid w:val="00BE373E"/>
    <w:rsid w:val="00BE3A54"/>
    <w:rsid w:val="00BE3F11"/>
    <w:rsid w:val="00BE438D"/>
    <w:rsid w:val="00BE4B92"/>
    <w:rsid w:val="00BE56AF"/>
    <w:rsid w:val="00BE5CD3"/>
    <w:rsid w:val="00BE603A"/>
    <w:rsid w:val="00BE63E6"/>
    <w:rsid w:val="00BE6ADE"/>
    <w:rsid w:val="00BE6CB3"/>
    <w:rsid w:val="00BE7565"/>
    <w:rsid w:val="00BE7D3E"/>
    <w:rsid w:val="00BF0F36"/>
    <w:rsid w:val="00BF1357"/>
    <w:rsid w:val="00BF162F"/>
    <w:rsid w:val="00BF1750"/>
    <w:rsid w:val="00BF1C0D"/>
    <w:rsid w:val="00BF2292"/>
    <w:rsid w:val="00BF2436"/>
    <w:rsid w:val="00BF2574"/>
    <w:rsid w:val="00BF2592"/>
    <w:rsid w:val="00BF2866"/>
    <w:rsid w:val="00BF2E2B"/>
    <w:rsid w:val="00BF2F67"/>
    <w:rsid w:val="00BF321B"/>
    <w:rsid w:val="00BF32FA"/>
    <w:rsid w:val="00BF336E"/>
    <w:rsid w:val="00BF36A4"/>
    <w:rsid w:val="00BF3773"/>
    <w:rsid w:val="00BF3E14"/>
    <w:rsid w:val="00BF3F70"/>
    <w:rsid w:val="00BF3FC2"/>
    <w:rsid w:val="00BF4644"/>
    <w:rsid w:val="00BF4F27"/>
    <w:rsid w:val="00BF50F7"/>
    <w:rsid w:val="00BF6269"/>
    <w:rsid w:val="00BF63AA"/>
    <w:rsid w:val="00BF654A"/>
    <w:rsid w:val="00BF7802"/>
    <w:rsid w:val="00BF7C35"/>
    <w:rsid w:val="00C00731"/>
    <w:rsid w:val="00C00D18"/>
    <w:rsid w:val="00C021BE"/>
    <w:rsid w:val="00C02E68"/>
    <w:rsid w:val="00C031C1"/>
    <w:rsid w:val="00C03873"/>
    <w:rsid w:val="00C03B8D"/>
    <w:rsid w:val="00C03BB0"/>
    <w:rsid w:val="00C0428C"/>
    <w:rsid w:val="00C04532"/>
    <w:rsid w:val="00C05112"/>
    <w:rsid w:val="00C05E3C"/>
    <w:rsid w:val="00C06D1A"/>
    <w:rsid w:val="00C06FFC"/>
    <w:rsid w:val="00C078F3"/>
    <w:rsid w:val="00C103BF"/>
    <w:rsid w:val="00C11262"/>
    <w:rsid w:val="00C117FE"/>
    <w:rsid w:val="00C11875"/>
    <w:rsid w:val="00C11B12"/>
    <w:rsid w:val="00C11B15"/>
    <w:rsid w:val="00C11CDA"/>
    <w:rsid w:val="00C12A01"/>
    <w:rsid w:val="00C12AEB"/>
    <w:rsid w:val="00C1356B"/>
    <w:rsid w:val="00C1423D"/>
    <w:rsid w:val="00C14E81"/>
    <w:rsid w:val="00C151D0"/>
    <w:rsid w:val="00C1562C"/>
    <w:rsid w:val="00C1581A"/>
    <w:rsid w:val="00C15894"/>
    <w:rsid w:val="00C15F6D"/>
    <w:rsid w:val="00C16388"/>
    <w:rsid w:val="00C16421"/>
    <w:rsid w:val="00C17C1B"/>
    <w:rsid w:val="00C20366"/>
    <w:rsid w:val="00C2064C"/>
    <w:rsid w:val="00C220C2"/>
    <w:rsid w:val="00C22665"/>
    <w:rsid w:val="00C22A2D"/>
    <w:rsid w:val="00C235C1"/>
    <w:rsid w:val="00C237F5"/>
    <w:rsid w:val="00C23B1D"/>
    <w:rsid w:val="00C23D48"/>
    <w:rsid w:val="00C23DC1"/>
    <w:rsid w:val="00C24241"/>
    <w:rsid w:val="00C243CB"/>
    <w:rsid w:val="00C247D2"/>
    <w:rsid w:val="00C24A70"/>
    <w:rsid w:val="00C24AB5"/>
    <w:rsid w:val="00C24B36"/>
    <w:rsid w:val="00C24BC3"/>
    <w:rsid w:val="00C24CF6"/>
    <w:rsid w:val="00C24DA3"/>
    <w:rsid w:val="00C26C88"/>
    <w:rsid w:val="00C2720C"/>
    <w:rsid w:val="00C27401"/>
    <w:rsid w:val="00C3021E"/>
    <w:rsid w:val="00C30B1F"/>
    <w:rsid w:val="00C3100F"/>
    <w:rsid w:val="00C31531"/>
    <w:rsid w:val="00C317AA"/>
    <w:rsid w:val="00C31E36"/>
    <w:rsid w:val="00C31E3D"/>
    <w:rsid w:val="00C31EF2"/>
    <w:rsid w:val="00C325C5"/>
    <w:rsid w:val="00C328F2"/>
    <w:rsid w:val="00C32DFC"/>
    <w:rsid w:val="00C32FD3"/>
    <w:rsid w:val="00C3399E"/>
    <w:rsid w:val="00C34A7D"/>
    <w:rsid w:val="00C34B1A"/>
    <w:rsid w:val="00C35273"/>
    <w:rsid w:val="00C352BA"/>
    <w:rsid w:val="00C35570"/>
    <w:rsid w:val="00C3581E"/>
    <w:rsid w:val="00C3596F"/>
    <w:rsid w:val="00C36247"/>
    <w:rsid w:val="00C3671A"/>
    <w:rsid w:val="00C36797"/>
    <w:rsid w:val="00C373F2"/>
    <w:rsid w:val="00C40424"/>
    <w:rsid w:val="00C40605"/>
    <w:rsid w:val="00C407EB"/>
    <w:rsid w:val="00C40F0A"/>
    <w:rsid w:val="00C4276C"/>
    <w:rsid w:val="00C42969"/>
    <w:rsid w:val="00C4329D"/>
    <w:rsid w:val="00C43374"/>
    <w:rsid w:val="00C43814"/>
    <w:rsid w:val="00C441C9"/>
    <w:rsid w:val="00C44FD5"/>
    <w:rsid w:val="00C45137"/>
    <w:rsid w:val="00C45A69"/>
    <w:rsid w:val="00C45FFF"/>
    <w:rsid w:val="00C462B1"/>
    <w:rsid w:val="00C4630C"/>
    <w:rsid w:val="00C46538"/>
    <w:rsid w:val="00C46AA2"/>
    <w:rsid w:val="00C46B44"/>
    <w:rsid w:val="00C46C48"/>
    <w:rsid w:val="00C47885"/>
    <w:rsid w:val="00C502C3"/>
    <w:rsid w:val="00C50405"/>
    <w:rsid w:val="00C50BCF"/>
    <w:rsid w:val="00C5110F"/>
    <w:rsid w:val="00C515A8"/>
    <w:rsid w:val="00C517B6"/>
    <w:rsid w:val="00C51883"/>
    <w:rsid w:val="00C51A87"/>
    <w:rsid w:val="00C51E3D"/>
    <w:rsid w:val="00C5217A"/>
    <w:rsid w:val="00C542F0"/>
    <w:rsid w:val="00C546BA"/>
    <w:rsid w:val="00C55F0E"/>
    <w:rsid w:val="00C55FBE"/>
    <w:rsid w:val="00C5709A"/>
    <w:rsid w:val="00C5713D"/>
    <w:rsid w:val="00C5750E"/>
    <w:rsid w:val="00C57778"/>
    <w:rsid w:val="00C57CDB"/>
    <w:rsid w:val="00C57F04"/>
    <w:rsid w:val="00C60A9B"/>
    <w:rsid w:val="00C60F8E"/>
    <w:rsid w:val="00C6108B"/>
    <w:rsid w:val="00C62A39"/>
    <w:rsid w:val="00C62C77"/>
    <w:rsid w:val="00C62F58"/>
    <w:rsid w:val="00C633AB"/>
    <w:rsid w:val="00C64768"/>
    <w:rsid w:val="00C64BE8"/>
    <w:rsid w:val="00C64E69"/>
    <w:rsid w:val="00C6522B"/>
    <w:rsid w:val="00C65295"/>
    <w:rsid w:val="00C66B2F"/>
    <w:rsid w:val="00C715E0"/>
    <w:rsid w:val="00C7180B"/>
    <w:rsid w:val="00C71C35"/>
    <w:rsid w:val="00C7233D"/>
    <w:rsid w:val="00C723BC"/>
    <w:rsid w:val="00C72F58"/>
    <w:rsid w:val="00C73810"/>
    <w:rsid w:val="00C73949"/>
    <w:rsid w:val="00C73F85"/>
    <w:rsid w:val="00C7480A"/>
    <w:rsid w:val="00C751E8"/>
    <w:rsid w:val="00C7522B"/>
    <w:rsid w:val="00C76888"/>
    <w:rsid w:val="00C77876"/>
    <w:rsid w:val="00C80C9F"/>
    <w:rsid w:val="00C80D03"/>
    <w:rsid w:val="00C80D37"/>
    <w:rsid w:val="00C81304"/>
    <w:rsid w:val="00C814DF"/>
    <w:rsid w:val="00C8151A"/>
    <w:rsid w:val="00C81770"/>
    <w:rsid w:val="00C8184D"/>
    <w:rsid w:val="00C81BCC"/>
    <w:rsid w:val="00C81C99"/>
    <w:rsid w:val="00C82355"/>
    <w:rsid w:val="00C824CE"/>
    <w:rsid w:val="00C82609"/>
    <w:rsid w:val="00C82804"/>
    <w:rsid w:val="00C836FC"/>
    <w:rsid w:val="00C847FB"/>
    <w:rsid w:val="00C85C0F"/>
    <w:rsid w:val="00C85ED9"/>
    <w:rsid w:val="00C8640E"/>
    <w:rsid w:val="00C86645"/>
    <w:rsid w:val="00C86743"/>
    <w:rsid w:val="00C86FEF"/>
    <w:rsid w:val="00C87821"/>
    <w:rsid w:val="00C8795F"/>
    <w:rsid w:val="00C907B0"/>
    <w:rsid w:val="00C90AB7"/>
    <w:rsid w:val="00C90E4F"/>
    <w:rsid w:val="00C91626"/>
    <w:rsid w:val="00C91D1D"/>
    <w:rsid w:val="00C92412"/>
    <w:rsid w:val="00C925F8"/>
    <w:rsid w:val="00C92726"/>
    <w:rsid w:val="00C9365B"/>
    <w:rsid w:val="00C93894"/>
    <w:rsid w:val="00C93B06"/>
    <w:rsid w:val="00C93BCA"/>
    <w:rsid w:val="00C94642"/>
    <w:rsid w:val="00C94AEE"/>
    <w:rsid w:val="00C94FFA"/>
    <w:rsid w:val="00C95504"/>
    <w:rsid w:val="00C9555D"/>
    <w:rsid w:val="00C958D9"/>
    <w:rsid w:val="00C95BF8"/>
    <w:rsid w:val="00C95FF7"/>
    <w:rsid w:val="00C96AF0"/>
    <w:rsid w:val="00C96E25"/>
    <w:rsid w:val="00C96F0E"/>
    <w:rsid w:val="00C975ED"/>
    <w:rsid w:val="00C9778A"/>
    <w:rsid w:val="00C978F4"/>
    <w:rsid w:val="00C97FEC"/>
    <w:rsid w:val="00CA04C9"/>
    <w:rsid w:val="00CA059B"/>
    <w:rsid w:val="00CA0E07"/>
    <w:rsid w:val="00CA1130"/>
    <w:rsid w:val="00CA1262"/>
    <w:rsid w:val="00CA12E6"/>
    <w:rsid w:val="00CA19CB"/>
    <w:rsid w:val="00CA1B65"/>
    <w:rsid w:val="00CA1C76"/>
    <w:rsid w:val="00CA1F8F"/>
    <w:rsid w:val="00CA2061"/>
    <w:rsid w:val="00CA21AB"/>
    <w:rsid w:val="00CA2213"/>
    <w:rsid w:val="00CA2591"/>
    <w:rsid w:val="00CA2DB1"/>
    <w:rsid w:val="00CA45BB"/>
    <w:rsid w:val="00CA48A3"/>
    <w:rsid w:val="00CA4CDB"/>
    <w:rsid w:val="00CA6689"/>
    <w:rsid w:val="00CA6C7B"/>
    <w:rsid w:val="00CA73A0"/>
    <w:rsid w:val="00CA7751"/>
    <w:rsid w:val="00CA7E6D"/>
    <w:rsid w:val="00CB01A2"/>
    <w:rsid w:val="00CB0AC3"/>
    <w:rsid w:val="00CB147A"/>
    <w:rsid w:val="00CB15D8"/>
    <w:rsid w:val="00CB17C6"/>
    <w:rsid w:val="00CB285C"/>
    <w:rsid w:val="00CB306A"/>
    <w:rsid w:val="00CB316B"/>
    <w:rsid w:val="00CB392A"/>
    <w:rsid w:val="00CB4163"/>
    <w:rsid w:val="00CB47C1"/>
    <w:rsid w:val="00CB4B47"/>
    <w:rsid w:val="00CB4CDB"/>
    <w:rsid w:val="00CB567D"/>
    <w:rsid w:val="00CB595E"/>
    <w:rsid w:val="00CB6234"/>
    <w:rsid w:val="00CB62CB"/>
    <w:rsid w:val="00CB651F"/>
    <w:rsid w:val="00CB689B"/>
    <w:rsid w:val="00CB6E99"/>
    <w:rsid w:val="00CB70F1"/>
    <w:rsid w:val="00CB7A46"/>
    <w:rsid w:val="00CC0458"/>
    <w:rsid w:val="00CC0A9B"/>
    <w:rsid w:val="00CC18CF"/>
    <w:rsid w:val="00CC19BD"/>
    <w:rsid w:val="00CC1CF5"/>
    <w:rsid w:val="00CC251D"/>
    <w:rsid w:val="00CC28B8"/>
    <w:rsid w:val="00CC30A3"/>
    <w:rsid w:val="00CC3806"/>
    <w:rsid w:val="00CC4281"/>
    <w:rsid w:val="00CC42F8"/>
    <w:rsid w:val="00CC46A3"/>
    <w:rsid w:val="00CC4992"/>
    <w:rsid w:val="00CC568A"/>
    <w:rsid w:val="00CC648A"/>
    <w:rsid w:val="00CC6DC4"/>
    <w:rsid w:val="00CC6F06"/>
    <w:rsid w:val="00CC71F9"/>
    <w:rsid w:val="00CC76CE"/>
    <w:rsid w:val="00CD0910"/>
    <w:rsid w:val="00CD0ABD"/>
    <w:rsid w:val="00CD0CDA"/>
    <w:rsid w:val="00CD1176"/>
    <w:rsid w:val="00CD1E1E"/>
    <w:rsid w:val="00CD1E6A"/>
    <w:rsid w:val="00CD2066"/>
    <w:rsid w:val="00CD2111"/>
    <w:rsid w:val="00CD259C"/>
    <w:rsid w:val="00CD4500"/>
    <w:rsid w:val="00CD46F6"/>
    <w:rsid w:val="00CD480B"/>
    <w:rsid w:val="00CD4A93"/>
    <w:rsid w:val="00CD4BAD"/>
    <w:rsid w:val="00CD6677"/>
    <w:rsid w:val="00CD6F45"/>
    <w:rsid w:val="00CE0417"/>
    <w:rsid w:val="00CE0736"/>
    <w:rsid w:val="00CE09AE"/>
    <w:rsid w:val="00CE09BA"/>
    <w:rsid w:val="00CE0B25"/>
    <w:rsid w:val="00CE0BE9"/>
    <w:rsid w:val="00CE11A2"/>
    <w:rsid w:val="00CE2CA5"/>
    <w:rsid w:val="00CE2F4B"/>
    <w:rsid w:val="00CE30F0"/>
    <w:rsid w:val="00CE3B09"/>
    <w:rsid w:val="00CE3DDC"/>
    <w:rsid w:val="00CE3F65"/>
    <w:rsid w:val="00CE3FFA"/>
    <w:rsid w:val="00CE4BAA"/>
    <w:rsid w:val="00CE4F99"/>
    <w:rsid w:val="00CE63EE"/>
    <w:rsid w:val="00CE66F4"/>
    <w:rsid w:val="00CE6E78"/>
    <w:rsid w:val="00CE7285"/>
    <w:rsid w:val="00CE73AE"/>
    <w:rsid w:val="00CE7EE1"/>
    <w:rsid w:val="00CF0118"/>
    <w:rsid w:val="00CF1266"/>
    <w:rsid w:val="00CF16FB"/>
    <w:rsid w:val="00CF1A8D"/>
    <w:rsid w:val="00CF2295"/>
    <w:rsid w:val="00CF2BE1"/>
    <w:rsid w:val="00CF30E7"/>
    <w:rsid w:val="00CF3AC5"/>
    <w:rsid w:val="00CF3BDE"/>
    <w:rsid w:val="00CF40ED"/>
    <w:rsid w:val="00CF434A"/>
    <w:rsid w:val="00CF44BB"/>
    <w:rsid w:val="00CF549F"/>
    <w:rsid w:val="00CF5A13"/>
    <w:rsid w:val="00CF5DA5"/>
    <w:rsid w:val="00CF6654"/>
    <w:rsid w:val="00CF6C9E"/>
    <w:rsid w:val="00CF6D36"/>
    <w:rsid w:val="00CF6F66"/>
    <w:rsid w:val="00CF761B"/>
    <w:rsid w:val="00CF77CF"/>
    <w:rsid w:val="00CF7E12"/>
    <w:rsid w:val="00D00106"/>
    <w:rsid w:val="00D01539"/>
    <w:rsid w:val="00D016FD"/>
    <w:rsid w:val="00D01AD0"/>
    <w:rsid w:val="00D01B3A"/>
    <w:rsid w:val="00D020F4"/>
    <w:rsid w:val="00D028C0"/>
    <w:rsid w:val="00D02A1D"/>
    <w:rsid w:val="00D0306E"/>
    <w:rsid w:val="00D0366F"/>
    <w:rsid w:val="00D04391"/>
    <w:rsid w:val="00D0476D"/>
    <w:rsid w:val="00D047DF"/>
    <w:rsid w:val="00D050C0"/>
    <w:rsid w:val="00D0523C"/>
    <w:rsid w:val="00D05DEB"/>
    <w:rsid w:val="00D05E0D"/>
    <w:rsid w:val="00D05F32"/>
    <w:rsid w:val="00D05F52"/>
    <w:rsid w:val="00D069A6"/>
    <w:rsid w:val="00D0778A"/>
    <w:rsid w:val="00D07ABE"/>
    <w:rsid w:val="00D07B08"/>
    <w:rsid w:val="00D07D5B"/>
    <w:rsid w:val="00D10338"/>
    <w:rsid w:val="00D10F21"/>
    <w:rsid w:val="00D11811"/>
    <w:rsid w:val="00D11C46"/>
    <w:rsid w:val="00D12497"/>
    <w:rsid w:val="00D13941"/>
    <w:rsid w:val="00D13972"/>
    <w:rsid w:val="00D140F8"/>
    <w:rsid w:val="00D152E1"/>
    <w:rsid w:val="00D15DEC"/>
    <w:rsid w:val="00D1629B"/>
    <w:rsid w:val="00D1659D"/>
    <w:rsid w:val="00D166D5"/>
    <w:rsid w:val="00D16E27"/>
    <w:rsid w:val="00D17833"/>
    <w:rsid w:val="00D202C0"/>
    <w:rsid w:val="00D205D6"/>
    <w:rsid w:val="00D20FF5"/>
    <w:rsid w:val="00D212C2"/>
    <w:rsid w:val="00D22352"/>
    <w:rsid w:val="00D223A9"/>
    <w:rsid w:val="00D229A7"/>
    <w:rsid w:val="00D23A0A"/>
    <w:rsid w:val="00D24A0B"/>
    <w:rsid w:val="00D2539A"/>
    <w:rsid w:val="00D26164"/>
    <w:rsid w:val="00D2631F"/>
    <w:rsid w:val="00D264FB"/>
    <w:rsid w:val="00D2694A"/>
    <w:rsid w:val="00D26B31"/>
    <w:rsid w:val="00D277CF"/>
    <w:rsid w:val="00D30761"/>
    <w:rsid w:val="00D3079C"/>
    <w:rsid w:val="00D307A6"/>
    <w:rsid w:val="00D312F2"/>
    <w:rsid w:val="00D3198B"/>
    <w:rsid w:val="00D320BF"/>
    <w:rsid w:val="00D32169"/>
    <w:rsid w:val="00D32A7B"/>
    <w:rsid w:val="00D32FE1"/>
    <w:rsid w:val="00D33692"/>
    <w:rsid w:val="00D33896"/>
    <w:rsid w:val="00D33C85"/>
    <w:rsid w:val="00D343CA"/>
    <w:rsid w:val="00D35E19"/>
    <w:rsid w:val="00D35EFF"/>
    <w:rsid w:val="00D36C35"/>
    <w:rsid w:val="00D36ED0"/>
    <w:rsid w:val="00D37582"/>
    <w:rsid w:val="00D378FA"/>
    <w:rsid w:val="00D37940"/>
    <w:rsid w:val="00D37ADD"/>
    <w:rsid w:val="00D37E5A"/>
    <w:rsid w:val="00D41C47"/>
    <w:rsid w:val="00D41D7E"/>
    <w:rsid w:val="00D42073"/>
    <w:rsid w:val="00D42E5F"/>
    <w:rsid w:val="00D430B1"/>
    <w:rsid w:val="00D436A7"/>
    <w:rsid w:val="00D468A1"/>
    <w:rsid w:val="00D472B8"/>
    <w:rsid w:val="00D4732E"/>
    <w:rsid w:val="00D47692"/>
    <w:rsid w:val="00D4774F"/>
    <w:rsid w:val="00D47A89"/>
    <w:rsid w:val="00D47B0F"/>
    <w:rsid w:val="00D50165"/>
    <w:rsid w:val="00D50618"/>
    <w:rsid w:val="00D50C35"/>
    <w:rsid w:val="00D5195A"/>
    <w:rsid w:val="00D51F0F"/>
    <w:rsid w:val="00D51F93"/>
    <w:rsid w:val="00D52102"/>
    <w:rsid w:val="00D528F4"/>
    <w:rsid w:val="00D52AAA"/>
    <w:rsid w:val="00D52E1D"/>
    <w:rsid w:val="00D53033"/>
    <w:rsid w:val="00D53054"/>
    <w:rsid w:val="00D53161"/>
    <w:rsid w:val="00D54038"/>
    <w:rsid w:val="00D5432B"/>
    <w:rsid w:val="00D5494D"/>
    <w:rsid w:val="00D54971"/>
    <w:rsid w:val="00D54B6B"/>
    <w:rsid w:val="00D54C86"/>
    <w:rsid w:val="00D54F10"/>
    <w:rsid w:val="00D552CD"/>
    <w:rsid w:val="00D55E83"/>
    <w:rsid w:val="00D574CA"/>
    <w:rsid w:val="00D57819"/>
    <w:rsid w:val="00D60332"/>
    <w:rsid w:val="00D606EA"/>
    <w:rsid w:val="00D6072C"/>
    <w:rsid w:val="00D60767"/>
    <w:rsid w:val="00D60B47"/>
    <w:rsid w:val="00D618A3"/>
    <w:rsid w:val="00D62195"/>
    <w:rsid w:val="00D624E5"/>
    <w:rsid w:val="00D62544"/>
    <w:rsid w:val="00D62ABE"/>
    <w:rsid w:val="00D63CA3"/>
    <w:rsid w:val="00D64C6E"/>
    <w:rsid w:val="00D64DBC"/>
    <w:rsid w:val="00D65117"/>
    <w:rsid w:val="00D65620"/>
    <w:rsid w:val="00D65FF8"/>
    <w:rsid w:val="00D6624E"/>
    <w:rsid w:val="00D66650"/>
    <w:rsid w:val="00D6710D"/>
    <w:rsid w:val="00D67523"/>
    <w:rsid w:val="00D67C65"/>
    <w:rsid w:val="00D70191"/>
    <w:rsid w:val="00D70698"/>
    <w:rsid w:val="00D72906"/>
    <w:rsid w:val="00D729B2"/>
    <w:rsid w:val="00D72BC8"/>
    <w:rsid w:val="00D72BCE"/>
    <w:rsid w:val="00D73E07"/>
    <w:rsid w:val="00D740A7"/>
    <w:rsid w:val="00D74501"/>
    <w:rsid w:val="00D74A52"/>
    <w:rsid w:val="00D74DE1"/>
    <w:rsid w:val="00D74DE9"/>
    <w:rsid w:val="00D75056"/>
    <w:rsid w:val="00D755EE"/>
    <w:rsid w:val="00D759D0"/>
    <w:rsid w:val="00D75EA4"/>
    <w:rsid w:val="00D76171"/>
    <w:rsid w:val="00D7707D"/>
    <w:rsid w:val="00D77E65"/>
    <w:rsid w:val="00D8077C"/>
    <w:rsid w:val="00D807EE"/>
    <w:rsid w:val="00D8147A"/>
    <w:rsid w:val="00D81B3D"/>
    <w:rsid w:val="00D826B4"/>
    <w:rsid w:val="00D84566"/>
    <w:rsid w:val="00D853F4"/>
    <w:rsid w:val="00D85AB1"/>
    <w:rsid w:val="00D85C4A"/>
    <w:rsid w:val="00D86197"/>
    <w:rsid w:val="00D86499"/>
    <w:rsid w:val="00D8752F"/>
    <w:rsid w:val="00D87BD6"/>
    <w:rsid w:val="00D87ECB"/>
    <w:rsid w:val="00D90A75"/>
    <w:rsid w:val="00D90CBD"/>
    <w:rsid w:val="00D91970"/>
    <w:rsid w:val="00D91AD1"/>
    <w:rsid w:val="00D91FA4"/>
    <w:rsid w:val="00D923C4"/>
    <w:rsid w:val="00D92951"/>
    <w:rsid w:val="00D929ED"/>
    <w:rsid w:val="00D92C11"/>
    <w:rsid w:val="00D92C5E"/>
    <w:rsid w:val="00D93586"/>
    <w:rsid w:val="00D94684"/>
    <w:rsid w:val="00D9485C"/>
    <w:rsid w:val="00D94AA7"/>
    <w:rsid w:val="00D94B05"/>
    <w:rsid w:val="00D95BF4"/>
    <w:rsid w:val="00D9667F"/>
    <w:rsid w:val="00D96933"/>
    <w:rsid w:val="00D96959"/>
    <w:rsid w:val="00D97318"/>
    <w:rsid w:val="00D97927"/>
    <w:rsid w:val="00D97DF1"/>
    <w:rsid w:val="00DA0047"/>
    <w:rsid w:val="00DA02DD"/>
    <w:rsid w:val="00DA07F0"/>
    <w:rsid w:val="00DA0C84"/>
    <w:rsid w:val="00DA117B"/>
    <w:rsid w:val="00DA122F"/>
    <w:rsid w:val="00DA161E"/>
    <w:rsid w:val="00DA1EAF"/>
    <w:rsid w:val="00DA27C0"/>
    <w:rsid w:val="00DA2A7B"/>
    <w:rsid w:val="00DA2F25"/>
    <w:rsid w:val="00DA3342"/>
    <w:rsid w:val="00DA354F"/>
    <w:rsid w:val="00DA3576"/>
    <w:rsid w:val="00DA35F7"/>
    <w:rsid w:val="00DA3BFB"/>
    <w:rsid w:val="00DA3D06"/>
    <w:rsid w:val="00DA3D0C"/>
    <w:rsid w:val="00DA3E58"/>
    <w:rsid w:val="00DA3EDB"/>
    <w:rsid w:val="00DA4CC8"/>
    <w:rsid w:val="00DA63CC"/>
    <w:rsid w:val="00DA6C4E"/>
    <w:rsid w:val="00DA7177"/>
    <w:rsid w:val="00DA7631"/>
    <w:rsid w:val="00DA7A97"/>
    <w:rsid w:val="00DA7AB3"/>
    <w:rsid w:val="00DA7F0D"/>
    <w:rsid w:val="00DB222D"/>
    <w:rsid w:val="00DB2454"/>
    <w:rsid w:val="00DB2F6F"/>
    <w:rsid w:val="00DB3676"/>
    <w:rsid w:val="00DB3738"/>
    <w:rsid w:val="00DB3ACF"/>
    <w:rsid w:val="00DB40EA"/>
    <w:rsid w:val="00DB4DB4"/>
    <w:rsid w:val="00DB5542"/>
    <w:rsid w:val="00DB58BD"/>
    <w:rsid w:val="00DB5AD9"/>
    <w:rsid w:val="00DB604F"/>
    <w:rsid w:val="00DB6856"/>
    <w:rsid w:val="00DB68BE"/>
    <w:rsid w:val="00DB6B0C"/>
    <w:rsid w:val="00DB6E92"/>
    <w:rsid w:val="00DB7227"/>
    <w:rsid w:val="00DB7868"/>
    <w:rsid w:val="00DB7D1B"/>
    <w:rsid w:val="00DC07B8"/>
    <w:rsid w:val="00DC0CA2"/>
    <w:rsid w:val="00DC1306"/>
    <w:rsid w:val="00DC176F"/>
    <w:rsid w:val="00DC1C04"/>
    <w:rsid w:val="00DC1DF0"/>
    <w:rsid w:val="00DC2192"/>
    <w:rsid w:val="00DC21D3"/>
    <w:rsid w:val="00DC2228"/>
    <w:rsid w:val="00DC2477"/>
    <w:rsid w:val="00DC2B1D"/>
    <w:rsid w:val="00DC34C3"/>
    <w:rsid w:val="00DC40E8"/>
    <w:rsid w:val="00DC4E53"/>
    <w:rsid w:val="00DC5E4C"/>
    <w:rsid w:val="00DC6391"/>
    <w:rsid w:val="00DC6500"/>
    <w:rsid w:val="00DC65DB"/>
    <w:rsid w:val="00DC6658"/>
    <w:rsid w:val="00DC7028"/>
    <w:rsid w:val="00DC77AA"/>
    <w:rsid w:val="00DC7AC7"/>
    <w:rsid w:val="00DD08F5"/>
    <w:rsid w:val="00DD0980"/>
    <w:rsid w:val="00DD125C"/>
    <w:rsid w:val="00DD143B"/>
    <w:rsid w:val="00DD2C2C"/>
    <w:rsid w:val="00DD319E"/>
    <w:rsid w:val="00DD32A6"/>
    <w:rsid w:val="00DD369B"/>
    <w:rsid w:val="00DD3BD5"/>
    <w:rsid w:val="00DD4535"/>
    <w:rsid w:val="00DD4B59"/>
    <w:rsid w:val="00DD50A9"/>
    <w:rsid w:val="00DD51BA"/>
    <w:rsid w:val="00DD569C"/>
    <w:rsid w:val="00DD5907"/>
    <w:rsid w:val="00DD61FE"/>
    <w:rsid w:val="00DD64AA"/>
    <w:rsid w:val="00DD66A9"/>
    <w:rsid w:val="00DD6D84"/>
    <w:rsid w:val="00DD6EB7"/>
    <w:rsid w:val="00DD6F83"/>
    <w:rsid w:val="00DD70FA"/>
    <w:rsid w:val="00DD7768"/>
    <w:rsid w:val="00DE0538"/>
    <w:rsid w:val="00DE07B1"/>
    <w:rsid w:val="00DE0896"/>
    <w:rsid w:val="00DE120D"/>
    <w:rsid w:val="00DE26EB"/>
    <w:rsid w:val="00DE2E19"/>
    <w:rsid w:val="00DE3143"/>
    <w:rsid w:val="00DE35F8"/>
    <w:rsid w:val="00DE385C"/>
    <w:rsid w:val="00DE42DE"/>
    <w:rsid w:val="00DE578E"/>
    <w:rsid w:val="00DE584F"/>
    <w:rsid w:val="00DE6B23"/>
    <w:rsid w:val="00DE6B30"/>
    <w:rsid w:val="00DE6E74"/>
    <w:rsid w:val="00DE710B"/>
    <w:rsid w:val="00DE72EE"/>
    <w:rsid w:val="00DE7362"/>
    <w:rsid w:val="00DE761A"/>
    <w:rsid w:val="00DE780F"/>
    <w:rsid w:val="00DE7CD4"/>
    <w:rsid w:val="00DF0501"/>
    <w:rsid w:val="00DF0D2B"/>
    <w:rsid w:val="00DF15D7"/>
    <w:rsid w:val="00DF1B70"/>
    <w:rsid w:val="00DF1BF2"/>
    <w:rsid w:val="00DF1C0F"/>
    <w:rsid w:val="00DF34D0"/>
    <w:rsid w:val="00DF3527"/>
    <w:rsid w:val="00DF35F2"/>
    <w:rsid w:val="00DF3672"/>
    <w:rsid w:val="00DF394C"/>
    <w:rsid w:val="00DF3A9A"/>
    <w:rsid w:val="00DF3E12"/>
    <w:rsid w:val="00DF4A72"/>
    <w:rsid w:val="00DF50AB"/>
    <w:rsid w:val="00DF524E"/>
    <w:rsid w:val="00DF5D19"/>
    <w:rsid w:val="00DF5DFF"/>
    <w:rsid w:val="00DF5EA4"/>
    <w:rsid w:val="00DF69A3"/>
    <w:rsid w:val="00DF6CC2"/>
    <w:rsid w:val="00DF6FB5"/>
    <w:rsid w:val="00E006E4"/>
    <w:rsid w:val="00E00A98"/>
    <w:rsid w:val="00E0127D"/>
    <w:rsid w:val="00E01781"/>
    <w:rsid w:val="00E017EE"/>
    <w:rsid w:val="00E020F5"/>
    <w:rsid w:val="00E022E2"/>
    <w:rsid w:val="00E02800"/>
    <w:rsid w:val="00E02AAD"/>
    <w:rsid w:val="00E02D4E"/>
    <w:rsid w:val="00E032B9"/>
    <w:rsid w:val="00E03461"/>
    <w:rsid w:val="00E03A4B"/>
    <w:rsid w:val="00E03A50"/>
    <w:rsid w:val="00E03AFA"/>
    <w:rsid w:val="00E03C85"/>
    <w:rsid w:val="00E04052"/>
    <w:rsid w:val="00E04621"/>
    <w:rsid w:val="00E051FD"/>
    <w:rsid w:val="00E05402"/>
    <w:rsid w:val="00E060BA"/>
    <w:rsid w:val="00E0678A"/>
    <w:rsid w:val="00E07540"/>
    <w:rsid w:val="00E0769B"/>
    <w:rsid w:val="00E07E4A"/>
    <w:rsid w:val="00E10812"/>
    <w:rsid w:val="00E1095A"/>
    <w:rsid w:val="00E10B23"/>
    <w:rsid w:val="00E11083"/>
    <w:rsid w:val="00E1143F"/>
    <w:rsid w:val="00E11714"/>
    <w:rsid w:val="00E11C34"/>
    <w:rsid w:val="00E11CBF"/>
    <w:rsid w:val="00E11F7D"/>
    <w:rsid w:val="00E129C8"/>
    <w:rsid w:val="00E13344"/>
    <w:rsid w:val="00E1389D"/>
    <w:rsid w:val="00E13A84"/>
    <w:rsid w:val="00E14AFB"/>
    <w:rsid w:val="00E14C0D"/>
    <w:rsid w:val="00E15F13"/>
    <w:rsid w:val="00E16292"/>
    <w:rsid w:val="00E163C0"/>
    <w:rsid w:val="00E16539"/>
    <w:rsid w:val="00E16650"/>
    <w:rsid w:val="00E17492"/>
    <w:rsid w:val="00E17A61"/>
    <w:rsid w:val="00E200BD"/>
    <w:rsid w:val="00E209CE"/>
    <w:rsid w:val="00E20A57"/>
    <w:rsid w:val="00E20D41"/>
    <w:rsid w:val="00E20FA2"/>
    <w:rsid w:val="00E21950"/>
    <w:rsid w:val="00E21954"/>
    <w:rsid w:val="00E23171"/>
    <w:rsid w:val="00E2376B"/>
    <w:rsid w:val="00E24353"/>
    <w:rsid w:val="00E245D5"/>
    <w:rsid w:val="00E248AB"/>
    <w:rsid w:val="00E25D72"/>
    <w:rsid w:val="00E25E6A"/>
    <w:rsid w:val="00E26238"/>
    <w:rsid w:val="00E266C7"/>
    <w:rsid w:val="00E269F8"/>
    <w:rsid w:val="00E304BA"/>
    <w:rsid w:val="00E318FB"/>
    <w:rsid w:val="00E31C35"/>
    <w:rsid w:val="00E3247C"/>
    <w:rsid w:val="00E328D5"/>
    <w:rsid w:val="00E3319F"/>
    <w:rsid w:val="00E332E8"/>
    <w:rsid w:val="00E33B8F"/>
    <w:rsid w:val="00E33D0D"/>
    <w:rsid w:val="00E34CFD"/>
    <w:rsid w:val="00E36B08"/>
    <w:rsid w:val="00E37786"/>
    <w:rsid w:val="00E400EB"/>
    <w:rsid w:val="00E40624"/>
    <w:rsid w:val="00E408BF"/>
    <w:rsid w:val="00E40B66"/>
    <w:rsid w:val="00E40DBF"/>
    <w:rsid w:val="00E410E9"/>
    <w:rsid w:val="00E41221"/>
    <w:rsid w:val="00E41B1C"/>
    <w:rsid w:val="00E42AAA"/>
    <w:rsid w:val="00E42AAF"/>
    <w:rsid w:val="00E42B81"/>
    <w:rsid w:val="00E42CF1"/>
    <w:rsid w:val="00E42D0E"/>
    <w:rsid w:val="00E4329F"/>
    <w:rsid w:val="00E43532"/>
    <w:rsid w:val="00E435D7"/>
    <w:rsid w:val="00E43E3D"/>
    <w:rsid w:val="00E4432B"/>
    <w:rsid w:val="00E44A0C"/>
    <w:rsid w:val="00E4523D"/>
    <w:rsid w:val="00E454E4"/>
    <w:rsid w:val="00E45578"/>
    <w:rsid w:val="00E4581B"/>
    <w:rsid w:val="00E463B4"/>
    <w:rsid w:val="00E46837"/>
    <w:rsid w:val="00E46D09"/>
    <w:rsid w:val="00E46D15"/>
    <w:rsid w:val="00E46F69"/>
    <w:rsid w:val="00E477FE"/>
    <w:rsid w:val="00E50D2A"/>
    <w:rsid w:val="00E51A1D"/>
    <w:rsid w:val="00E5213A"/>
    <w:rsid w:val="00E522CE"/>
    <w:rsid w:val="00E5242B"/>
    <w:rsid w:val="00E52BE6"/>
    <w:rsid w:val="00E52DC7"/>
    <w:rsid w:val="00E52E2A"/>
    <w:rsid w:val="00E5338D"/>
    <w:rsid w:val="00E5374C"/>
    <w:rsid w:val="00E53C1B"/>
    <w:rsid w:val="00E544C1"/>
    <w:rsid w:val="00E54D26"/>
    <w:rsid w:val="00E55A58"/>
    <w:rsid w:val="00E55BE5"/>
    <w:rsid w:val="00E55DFC"/>
    <w:rsid w:val="00E55FF3"/>
    <w:rsid w:val="00E5635C"/>
    <w:rsid w:val="00E56CF6"/>
    <w:rsid w:val="00E56CF8"/>
    <w:rsid w:val="00E5708C"/>
    <w:rsid w:val="00E57A30"/>
    <w:rsid w:val="00E57F35"/>
    <w:rsid w:val="00E610D6"/>
    <w:rsid w:val="00E612EA"/>
    <w:rsid w:val="00E61693"/>
    <w:rsid w:val="00E620A6"/>
    <w:rsid w:val="00E625F0"/>
    <w:rsid w:val="00E62A4F"/>
    <w:rsid w:val="00E631D5"/>
    <w:rsid w:val="00E63447"/>
    <w:rsid w:val="00E63B78"/>
    <w:rsid w:val="00E64650"/>
    <w:rsid w:val="00E64B2F"/>
    <w:rsid w:val="00E64C35"/>
    <w:rsid w:val="00E65013"/>
    <w:rsid w:val="00E651DE"/>
    <w:rsid w:val="00E654B6"/>
    <w:rsid w:val="00E65B0E"/>
    <w:rsid w:val="00E6637F"/>
    <w:rsid w:val="00E70206"/>
    <w:rsid w:val="00E70E67"/>
    <w:rsid w:val="00E71BBE"/>
    <w:rsid w:val="00E71C91"/>
    <w:rsid w:val="00E7236F"/>
    <w:rsid w:val="00E72A9F"/>
    <w:rsid w:val="00E72D22"/>
    <w:rsid w:val="00E7316D"/>
    <w:rsid w:val="00E73AD0"/>
    <w:rsid w:val="00E73D3A"/>
    <w:rsid w:val="00E74E87"/>
    <w:rsid w:val="00E74F55"/>
    <w:rsid w:val="00E74FAA"/>
    <w:rsid w:val="00E7509D"/>
    <w:rsid w:val="00E754A8"/>
    <w:rsid w:val="00E754F7"/>
    <w:rsid w:val="00E75A72"/>
    <w:rsid w:val="00E77238"/>
    <w:rsid w:val="00E77407"/>
    <w:rsid w:val="00E77707"/>
    <w:rsid w:val="00E77909"/>
    <w:rsid w:val="00E77D6B"/>
    <w:rsid w:val="00E80182"/>
    <w:rsid w:val="00E8027B"/>
    <w:rsid w:val="00E8027E"/>
    <w:rsid w:val="00E806D2"/>
    <w:rsid w:val="00E80D29"/>
    <w:rsid w:val="00E8132C"/>
    <w:rsid w:val="00E81437"/>
    <w:rsid w:val="00E816D2"/>
    <w:rsid w:val="00E819CB"/>
    <w:rsid w:val="00E81D27"/>
    <w:rsid w:val="00E824A4"/>
    <w:rsid w:val="00E82723"/>
    <w:rsid w:val="00E82736"/>
    <w:rsid w:val="00E827EB"/>
    <w:rsid w:val="00E827FE"/>
    <w:rsid w:val="00E82A93"/>
    <w:rsid w:val="00E82AE4"/>
    <w:rsid w:val="00E83067"/>
    <w:rsid w:val="00E83DF3"/>
    <w:rsid w:val="00E840E7"/>
    <w:rsid w:val="00E852CB"/>
    <w:rsid w:val="00E85FDE"/>
    <w:rsid w:val="00E86A5A"/>
    <w:rsid w:val="00E87058"/>
    <w:rsid w:val="00E870F6"/>
    <w:rsid w:val="00E871AF"/>
    <w:rsid w:val="00E873C2"/>
    <w:rsid w:val="00E87BAD"/>
    <w:rsid w:val="00E87C54"/>
    <w:rsid w:val="00E87CE2"/>
    <w:rsid w:val="00E900EA"/>
    <w:rsid w:val="00E90617"/>
    <w:rsid w:val="00E90BD8"/>
    <w:rsid w:val="00E90D5A"/>
    <w:rsid w:val="00E9195F"/>
    <w:rsid w:val="00E920E1"/>
    <w:rsid w:val="00E93E6B"/>
    <w:rsid w:val="00E94720"/>
    <w:rsid w:val="00E94A6B"/>
    <w:rsid w:val="00E94C40"/>
    <w:rsid w:val="00E9535F"/>
    <w:rsid w:val="00E95B0F"/>
    <w:rsid w:val="00E95CC4"/>
    <w:rsid w:val="00E95FA2"/>
    <w:rsid w:val="00E96E8E"/>
    <w:rsid w:val="00EA0A2D"/>
    <w:rsid w:val="00EA0BB5"/>
    <w:rsid w:val="00EA0E7A"/>
    <w:rsid w:val="00EA1F2A"/>
    <w:rsid w:val="00EA2CE4"/>
    <w:rsid w:val="00EA38BD"/>
    <w:rsid w:val="00EA48C1"/>
    <w:rsid w:val="00EA48D0"/>
    <w:rsid w:val="00EA4DBE"/>
    <w:rsid w:val="00EA525E"/>
    <w:rsid w:val="00EA5A74"/>
    <w:rsid w:val="00EA63DC"/>
    <w:rsid w:val="00EA678C"/>
    <w:rsid w:val="00EA6901"/>
    <w:rsid w:val="00EA6A6E"/>
    <w:rsid w:val="00EA6BC7"/>
    <w:rsid w:val="00EA6D3B"/>
    <w:rsid w:val="00EA6DCB"/>
    <w:rsid w:val="00EA6F87"/>
    <w:rsid w:val="00EA6FD7"/>
    <w:rsid w:val="00EA775A"/>
    <w:rsid w:val="00EA7980"/>
    <w:rsid w:val="00EA79DC"/>
    <w:rsid w:val="00EB02F7"/>
    <w:rsid w:val="00EB05F2"/>
    <w:rsid w:val="00EB2E0D"/>
    <w:rsid w:val="00EB30C8"/>
    <w:rsid w:val="00EB3521"/>
    <w:rsid w:val="00EB3E9D"/>
    <w:rsid w:val="00EB41AE"/>
    <w:rsid w:val="00EB4878"/>
    <w:rsid w:val="00EB4A61"/>
    <w:rsid w:val="00EB50D7"/>
    <w:rsid w:val="00EB5ADB"/>
    <w:rsid w:val="00EB5D6D"/>
    <w:rsid w:val="00EB6218"/>
    <w:rsid w:val="00EB6834"/>
    <w:rsid w:val="00EB69E2"/>
    <w:rsid w:val="00EB69EF"/>
    <w:rsid w:val="00EB6BDD"/>
    <w:rsid w:val="00EB75E0"/>
    <w:rsid w:val="00EB7706"/>
    <w:rsid w:val="00EB780F"/>
    <w:rsid w:val="00EB7F8F"/>
    <w:rsid w:val="00EC08AE"/>
    <w:rsid w:val="00EC0A22"/>
    <w:rsid w:val="00EC0C0C"/>
    <w:rsid w:val="00EC185B"/>
    <w:rsid w:val="00EC1F0C"/>
    <w:rsid w:val="00EC220A"/>
    <w:rsid w:val="00EC2502"/>
    <w:rsid w:val="00EC26F0"/>
    <w:rsid w:val="00EC3254"/>
    <w:rsid w:val="00EC32F8"/>
    <w:rsid w:val="00EC3638"/>
    <w:rsid w:val="00EC3DD4"/>
    <w:rsid w:val="00EC40F4"/>
    <w:rsid w:val="00EC4F39"/>
    <w:rsid w:val="00EC5043"/>
    <w:rsid w:val="00EC535E"/>
    <w:rsid w:val="00EC5DFD"/>
    <w:rsid w:val="00EC6022"/>
    <w:rsid w:val="00EC63F1"/>
    <w:rsid w:val="00EC6D13"/>
    <w:rsid w:val="00EC70E0"/>
    <w:rsid w:val="00EC7767"/>
    <w:rsid w:val="00EC7772"/>
    <w:rsid w:val="00EC79C5"/>
    <w:rsid w:val="00EC7F69"/>
    <w:rsid w:val="00ED04CF"/>
    <w:rsid w:val="00ED0747"/>
    <w:rsid w:val="00ED0C9D"/>
    <w:rsid w:val="00ED1C24"/>
    <w:rsid w:val="00ED2FDB"/>
    <w:rsid w:val="00ED37C3"/>
    <w:rsid w:val="00ED3E1B"/>
    <w:rsid w:val="00ED42C7"/>
    <w:rsid w:val="00ED42F3"/>
    <w:rsid w:val="00ED43C7"/>
    <w:rsid w:val="00ED44E1"/>
    <w:rsid w:val="00ED5C81"/>
    <w:rsid w:val="00ED5F52"/>
    <w:rsid w:val="00ED6884"/>
    <w:rsid w:val="00ED6892"/>
    <w:rsid w:val="00ED6FC5"/>
    <w:rsid w:val="00EE020A"/>
    <w:rsid w:val="00EE0244"/>
    <w:rsid w:val="00EE04FA"/>
    <w:rsid w:val="00EE0D31"/>
    <w:rsid w:val="00EE13AE"/>
    <w:rsid w:val="00EE154C"/>
    <w:rsid w:val="00EE25EA"/>
    <w:rsid w:val="00EE276D"/>
    <w:rsid w:val="00EE2AF3"/>
    <w:rsid w:val="00EE2B04"/>
    <w:rsid w:val="00EE34B6"/>
    <w:rsid w:val="00EE3C1E"/>
    <w:rsid w:val="00EE5237"/>
    <w:rsid w:val="00EE55B2"/>
    <w:rsid w:val="00EE56B9"/>
    <w:rsid w:val="00EE5B81"/>
    <w:rsid w:val="00EE5CCE"/>
    <w:rsid w:val="00EE60DC"/>
    <w:rsid w:val="00EE692A"/>
    <w:rsid w:val="00EE6B3C"/>
    <w:rsid w:val="00EE6DD2"/>
    <w:rsid w:val="00EE74D8"/>
    <w:rsid w:val="00EE7841"/>
    <w:rsid w:val="00EE7AA4"/>
    <w:rsid w:val="00EE7AD7"/>
    <w:rsid w:val="00EE7DA9"/>
    <w:rsid w:val="00EF05CB"/>
    <w:rsid w:val="00EF14AF"/>
    <w:rsid w:val="00EF214A"/>
    <w:rsid w:val="00EF2652"/>
    <w:rsid w:val="00EF34D3"/>
    <w:rsid w:val="00EF38CF"/>
    <w:rsid w:val="00EF3C89"/>
    <w:rsid w:val="00EF4A3C"/>
    <w:rsid w:val="00EF5062"/>
    <w:rsid w:val="00EF53FF"/>
    <w:rsid w:val="00EF5BF6"/>
    <w:rsid w:val="00EF6046"/>
    <w:rsid w:val="00EF621C"/>
    <w:rsid w:val="00EF6813"/>
    <w:rsid w:val="00EF6B9E"/>
    <w:rsid w:val="00EF7500"/>
    <w:rsid w:val="00F0009E"/>
    <w:rsid w:val="00F00E38"/>
    <w:rsid w:val="00F01160"/>
    <w:rsid w:val="00F012D4"/>
    <w:rsid w:val="00F01E8C"/>
    <w:rsid w:val="00F02910"/>
    <w:rsid w:val="00F02F18"/>
    <w:rsid w:val="00F0308F"/>
    <w:rsid w:val="00F03A0A"/>
    <w:rsid w:val="00F03ABE"/>
    <w:rsid w:val="00F03E6C"/>
    <w:rsid w:val="00F04598"/>
    <w:rsid w:val="00F04632"/>
    <w:rsid w:val="00F04668"/>
    <w:rsid w:val="00F047A1"/>
    <w:rsid w:val="00F04926"/>
    <w:rsid w:val="00F04FF6"/>
    <w:rsid w:val="00F0504C"/>
    <w:rsid w:val="00F050E0"/>
    <w:rsid w:val="00F05263"/>
    <w:rsid w:val="00F05582"/>
    <w:rsid w:val="00F062FB"/>
    <w:rsid w:val="00F06FF7"/>
    <w:rsid w:val="00F07035"/>
    <w:rsid w:val="00F07277"/>
    <w:rsid w:val="00F072D7"/>
    <w:rsid w:val="00F07A98"/>
    <w:rsid w:val="00F07E3A"/>
    <w:rsid w:val="00F07E48"/>
    <w:rsid w:val="00F100D0"/>
    <w:rsid w:val="00F105DC"/>
    <w:rsid w:val="00F108B5"/>
    <w:rsid w:val="00F109FC"/>
    <w:rsid w:val="00F10C80"/>
    <w:rsid w:val="00F11B2E"/>
    <w:rsid w:val="00F120D0"/>
    <w:rsid w:val="00F13645"/>
    <w:rsid w:val="00F13683"/>
    <w:rsid w:val="00F13775"/>
    <w:rsid w:val="00F13901"/>
    <w:rsid w:val="00F13C2B"/>
    <w:rsid w:val="00F13D95"/>
    <w:rsid w:val="00F15427"/>
    <w:rsid w:val="00F154AA"/>
    <w:rsid w:val="00F15834"/>
    <w:rsid w:val="00F15BA6"/>
    <w:rsid w:val="00F16037"/>
    <w:rsid w:val="00F16057"/>
    <w:rsid w:val="00F1619A"/>
    <w:rsid w:val="00F162AA"/>
    <w:rsid w:val="00F16324"/>
    <w:rsid w:val="00F170DA"/>
    <w:rsid w:val="00F175AB"/>
    <w:rsid w:val="00F1787A"/>
    <w:rsid w:val="00F17BAE"/>
    <w:rsid w:val="00F205EB"/>
    <w:rsid w:val="00F2184F"/>
    <w:rsid w:val="00F22C80"/>
    <w:rsid w:val="00F22EEC"/>
    <w:rsid w:val="00F233C0"/>
    <w:rsid w:val="00F2370D"/>
    <w:rsid w:val="00F2375B"/>
    <w:rsid w:val="00F24F93"/>
    <w:rsid w:val="00F25606"/>
    <w:rsid w:val="00F2561F"/>
    <w:rsid w:val="00F25715"/>
    <w:rsid w:val="00F26044"/>
    <w:rsid w:val="00F261A8"/>
    <w:rsid w:val="00F26308"/>
    <w:rsid w:val="00F2637D"/>
    <w:rsid w:val="00F263CE"/>
    <w:rsid w:val="00F2682D"/>
    <w:rsid w:val="00F26C35"/>
    <w:rsid w:val="00F27D0B"/>
    <w:rsid w:val="00F301F5"/>
    <w:rsid w:val="00F304FF"/>
    <w:rsid w:val="00F30538"/>
    <w:rsid w:val="00F30A64"/>
    <w:rsid w:val="00F30B5D"/>
    <w:rsid w:val="00F30C23"/>
    <w:rsid w:val="00F311C5"/>
    <w:rsid w:val="00F31334"/>
    <w:rsid w:val="00F31EFB"/>
    <w:rsid w:val="00F322F6"/>
    <w:rsid w:val="00F327A8"/>
    <w:rsid w:val="00F33723"/>
    <w:rsid w:val="00F33998"/>
    <w:rsid w:val="00F342FD"/>
    <w:rsid w:val="00F34D79"/>
    <w:rsid w:val="00F34E9E"/>
    <w:rsid w:val="00F35826"/>
    <w:rsid w:val="00F35D76"/>
    <w:rsid w:val="00F3662D"/>
    <w:rsid w:val="00F36C51"/>
    <w:rsid w:val="00F36D46"/>
    <w:rsid w:val="00F36DC0"/>
    <w:rsid w:val="00F36DEA"/>
    <w:rsid w:val="00F3765A"/>
    <w:rsid w:val="00F377F9"/>
    <w:rsid w:val="00F37AE0"/>
    <w:rsid w:val="00F37E60"/>
    <w:rsid w:val="00F37ECD"/>
    <w:rsid w:val="00F400A1"/>
    <w:rsid w:val="00F41684"/>
    <w:rsid w:val="00F418ED"/>
    <w:rsid w:val="00F419E7"/>
    <w:rsid w:val="00F41B1A"/>
    <w:rsid w:val="00F41BF0"/>
    <w:rsid w:val="00F41E41"/>
    <w:rsid w:val="00F42EFD"/>
    <w:rsid w:val="00F44265"/>
    <w:rsid w:val="00F445B8"/>
    <w:rsid w:val="00F44755"/>
    <w:rsid w:val="00F44A96"/>
    <w:rsid w:val="00F451CD"/>
    <w:rsid w:val="00F452C6"/>
    <w:rsid w:val="00F455E0"/>
    <w:rsid w:val="00F45822"/>
    <w:rsid w:val="00F459CA"/>
    <w:rsid w:val="00F45E7C"/>
    <w:rsid w:val="00F46E98"/>
    <w:rsid w:val="00F500C5"/>
    <w:rsid w:val="00F5099D"/>
    <w:rsid w:val="00F50BCD"/>
    <w:rsid w:val="00F51129"/>
    <w:rsid w:val="00F51C5A"/>
    <w:rsid w:val="00F51CCB"/>
    <w:rsid w:val="00F520A7"/>
    <w:rsid w:val="00F5220F"/>
    <w:rsid w:val="00F52E16"/>
    <w:rsid w:val="00F541C1"/>
    <w:rsid w:val="00F5437C"/>
    <w:rsid w:val="00F5458D"/>
    <w:rsid w:val="00F548E5"/>
    <w:rsid w:val="00F54A5F"/>
    <w:rsid w:val="00F54F3A"/>
    <w:rsid w:val="00F55028"/>
    <w:rsid w:val="00F550F8"/>
    <w:rsid w:val="00F5550B"/>
    <w:rsid w:val="00F5565D"/>
    <w:rsid w:val="00F55A5F"/>
    <w:rsid w:val="00F55C25"/>
    <w:rsid w:val="00F5670E"/>
    <w:rsid w:val="00F56B79"/>
    <w:rsid w:val="00F572F6"/>
    <w:rsid w:val="00F57E1C"/>
    <w:rsid w:val="00F6065B"/>
    <w:rsid w:val="00F606AC"/>
    <w:rsid w:val="00F60892"/>
    <w:rsid w:val="00F60B0D"/>
    <w:rsid w:val="00F615A0"/>
    <w:rsid w:val="00F61E6F"/>
    <w:rsid w:val="00F630BF"/>
    <w:rsid w:val="00F6315F"/>
    <w:rsid w:val="00F6431B"/>
    <w:rsid w:val="00F64817"/>
    <w:rsid w:val="00F653A1"/>
    <w:rsid w:val="00F654F7"/>
    <w:rsid w:val="00F659E1"/>
    <w:rsid w:val="00F65D28"/>
    <w:rsid w:val="00F668FF"/>
    <w:rsid w:val="00F670F7"/>
    <w:rsid w:val="00F67F8D"/>
    <w:rsid w:val="00F70036"/>
    <w:rsid w:val="00F70202"/>
    <w:rsid w:val="00F714B6"/>
    <w:rsid w:val="00F719F1"/>
    <w:rsid w:val="00F71BCF"/>
    <w:rsid w:val="00F71FAA"/>
    <w:rsid w:val="00F724E4"/>
    <w:rsid w:val="00F72654"/>
    <w:rsid w:val="00F726D0"/>
    <w:rsid w:val="00F72A19"/>
    <w:rsid w:val="00F72B6D"/>
    <w:rsid w:val="00F73385"/>
    <w:rsid w:val="00F738BC"/>
    <w:rsid w:val="00F73C3F"/>
    <w:rsid w:val="00F74219"/>
    <w:rsid w:val="00F75244"/>
    <w:rsid w:val="00F75FEE"/>
    <w:rsid w:val="00F76061"/>
    <w:rsid w:val="00F76241"/>
    <w:rsid w:val="00F7677E"/>
    <w:rsid w:val="00F768C5"/>
    <w:rsid w:val="00F76F3C"/>
    <w:rsid w:val="00F77A82"/>
    <w:rsid w:val="00F77FA5"/>
    <w:rsid w:val="00F808C5"/>
    <w:rsid w:val="00F80B03"/>
    <w:rsid w:val="00F80D32"/>
    <w:rsid w:val="00F81CB7"/>
    <w:rsid w:val="00F81D0E"/>
    <w:rsid w:val="00F81FFE"/>
    <w:rsid w:val="00F832E1"/>
    <w:rsid w:val="00F8369D"/>
    <w:rsid w:val="00F839EF"/>
    <w:rsid w:val="00F83A5F"/>
    <w:rsid w:val="00F842F9"/>
    <w:rsid w:val="00F84DD8"/>
    <w:rsid w:val="00F85369"/>
    <w:rsid w:val="00F858DD"/>
    <w:rsid w:val="00F873EA"/>
    <w:rsid w:val="00F87C3A"/>
    <w:rsid w:val="00F90068"/>
    <w:rsid w:val="00F905B8"/>
    <w:rsid w:val="00F90873"/>
    <w:rsid w:val="00F914DF"/>
    <w:rsid w:val="00F916DE"/>
    <w:rsid w:val="00F922B5"/>
    <w:rsid w:val="00F9290E"/>
    <w:rsid w:val="00F932CC"/>
    <w:rsid w:val="00F93542"/>
    <w:rsid w:val="00F93DC9"/>
    <w:rsid w:val="00F94872"/>
    <w:rsid w:val="00F94D31"/>
    <w:rsid w:val="00F952BC"/>
    <w:rsid w:val="00F9547F"/>
    <w:rsid w:val="00F96100"/>
    <w:rsid w:val="00F961CB"/>
    <w:rsid w:val="00F967E0"/>
    <w:rsid w:val="00F96A6A"/>
    <w:rsid w:val="00F96EBF"/>
    <w:rsid w:val="00F97C20"/>
    <w:rsid w:val="00F97FC4"/>
    <w:rsid w:val="00FA0362"/>
    <w:rsid w:val="00FA08AC"/>
    <w:rsid w:val="00FA12FE"/>
    <w:rsid w:val="00FA1514"/>
    <w:rsid w:val="00FA156D"/>
    <w:rsid w:val="00FA1C7B"/>
    <w:rsid w:val="00FA2322"/>
    <w:rsid w:val="00FA272F"/>
    <w:rsid w:val="00FA283F"/>
    <w:rsid w:val="00FA287C"/>
    <w:rsid w:val="00FA3D67"/>
    <w:rsid w:val="00FA42D9"/>
    <w:rsid w:val="00FA43B6"/>
    <w:rsid w:val="00FA4C14"/>
    <w:rsid w:val="00FA4DEE"/>
    <w:rsid w:val="00FA4EAE"/>
    <w:rsid w:val="00FA5154"/>
    <w:rsid w:val="00FA5D88"/>
    <w:rsid w:val="00FA6D0A"/>
    <w:rsid w:val="00FA71C2"/>
    <w:rsid w:val="00FA751A"/>
    <w:rsid w:val="00FA7AEE"/>
    <w:rsid w:val="00FB0152"/>
    <w:rsid w:val="00FB0EB0"/>
    <w:rsid w:val="00FB1482"/>
    <w:rsid w:val="00FB1A63"/>
    <w:rsid w:val="00FB2055"/>
    <w:rsid w:val="00FB214A"/>
    <w:rsid w:val="00FB22B7"/>
    <w:rsid w:val="00FB29A4"/>
    <w:rsid w:val="00FB33E4"/>
    <w:rsid w:val="00FB3858"/>
    <w:rsid w:val="00FB38A5"/>
    <w:rsid w:val="00FB3CD9"/>
    <w:rsid w:val="00FB3F48"/>
    <w:rsid w:val="00FB46BD"/>
    <w:rsid w:val="00FB4994"/>
    <w:rsid w:val="00FB5641"/>
    <w:rsid w:val="00FB57BC"/>
    <w:rsid w:val="00FB5E83"/>
    <w:rsid w:val="00FB616A"/>
    <w:rsid w:val="00FB63A1"/>
    <w:rsid w:val="00FB662A"/>
    <w:rsid w:val="00FB6C2B"/>
    <w:rsid w:val="00FB6F0C"/>
    <w:rsid w:val="00FB7393"/>
    <w:rsid w:val="00FB7B34"/>
    <w:rsid w:val="00FB7C2C"/>
    <w:rsid w:val="00FB7D13"/>
    <w:rsid w:val="00FC05B7"/>
    <w:rsid w:val="00FC0874"/>
    <w:rsid w:val="00FC09D0"/>
    <w:rsid w:val="00FC0E7E"/>
    <w:rsid w:val="00FC11FE"/>
    <w:rsid w:val="00FC1498"/>
    <w:rsid w:val="00FC1865"/>
    <w:rsid w:val="00FC18AB"/>
    <w:rsid w:val="00FC18E0"/>
    <w:rsid w:val="00FC19AE"/>
    <w:rsid w:val="00FC1E83"/>
    <w:rsid w:val="00FC20C3"/>
    <w:rsid w:val="00FC29BA"/>
    <w:rsid w:val="00FC3B63"/>
    <w:rsid w:val="00FC3CE3"/>
    <w:rsid w:val="00FC3E02"/>
    <w:rsid w:val="00FC4821"/>
    <w:rsid w:val="00FC4A11"/>
    <w:rsid w:val="00FC4B9D"/>
    <w:rsid w:val="00FC5527"/>
    <w:rsid w:val="00FC562C"/>
    <w:rsid w:val="00FC58AF"/>
    <w:rsid w:val="00FC5A1A"/>
    <w:rsid w:val="00FC5CFA"/>
    <w:rsid w:val="00FC64E4"/>
    <w:rsid w:val="00FC6E0F"/>
    <w:rsid w:val="00FC6FAC"/>
    <w:rsid w:val="00FD0DA1"/>
    <w:rsid w:val="00FD1260"/>
    <w:rsid w:val="00FD159C"/>
    <w:rsid w:val="00FD31AB"/>
    <w:rsid w:val="00FD31D4"/>
    <w:rsid w:val="00FD332B"/>
    <w:rsid w:val="00FD35C6"/>
    <w:rsid w:val="00FD554D"/>
    <w:rsid w:val="00FD56B3"/>
    <w:rsid w:val="00FD5969"/>
    <w:rsid w:val="00FD5B24"/>
    <w:rsid w:val="00FD5E78"/>
    <w:rsid w:val="00FD5ED7"/>
    <w:rsid w:val="00FD5FE4"/>
    <w:rsid w:val="00FD60F7"/>
    <w:rsid w:val="00FD65FE"/>
    <w:rsid w:val="00FD6630"/>
    <w:rsid w:val="00FD6CBB"/>
    <w:rsid w:val="00FD7218"/>
    <w:rsid w:val="00FD78C7"/>
    <w:rsid w:val="00FD79AB"/>
    <w:rsid w:val="00FD7C05"/>
    <w:rsid w:val="00FE04C8"/>
    <w:rsid w:val="00FE0572"/>
    <w:rsid w:val="00FE05E8"/>
    <w:rsid w:val="00FE1231"/>
    <w:rsid w:val="00FE1C68"/>
    <w:rsid w:val="00FE3099"/>
    <w:rsid w:val="00FE30C5"/>
    <w:rsid w:val="00FE31E9"/>
    <w:rsid w:val="00FE362B"/>
    <w:rsid w:val="00FE36B6"/>
    <w:rsid w:val="00FE37EF"/>
    <w:rsid w:val="00FE38BD"/>
    <w:rsid w:val="00FE4237"/>
    <w:rsid w:val="00FE4C63"/>
    <w:rsid w:val="00FE4F0A"/>
    <w:rsid w:val="00FE515B"/>
    <w:rsid w:val="00FE5C16"/>
    <w:rsid w:val="00FE76AC"/>
    <w:rsid w:val="00FE781E"/>
    <w:rsid w:val="00FE7B97"/>
    <w:rsid w:val="00FF08AD"/>
    <w:rsid w:val="00FF0D93"/>
    <w:rsid w:val="00FF0F7D"/>
    <w:rsid w:val="00FF27AF"/>
    <w:rsid w:val="00FF2878"/>
    <w:rsid w:val="00FF2AC8"/>
    <w:rsid w:val="00FF322C"/>
    <w:rsid w:val="00FF32B1"/>
    <w:rsid w:val="00FF373C"/>
    <w:rsid w:val="00FF3EFF"/>
    <w:rsid w:val="00FF42CB"/>
    <w:rsid w:val="00FF430D"/>
    <w:rsid w:val="00FF48F6"/>
    <w:rsid w:val="00FF4A7A"/>
    <w:rsid w:val="00FF4D84"/>
    <w:rsid w:val="00FF4DF8"/>
    <w:rsid w:val="00FF6693"/>
    <w:rsid w:val="00FF68CC"/>
    <w:rsid w:val="00FF713E"/>
    <w:rsid w:val="00FF79EF"/>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4F0A"/>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unhideWhenUsed/>
    <w:rsid w:val="001B664B"/>
    <w:pPr>
      <w:spacing w:after="120"/>
    </w:pPr>
  </w:style>
  <w:style w:type="character" w:customStyle="1" w:styleId="BodyTextChar">
    <w:name w:val="Body Text Char"/>
    <w:basedOn w:val="DefaultParagraphFont"/>
    <w:link w:val="BodyText"/>
    <w:rsid w:val="001B664B"/>
    <w:rPr>
      <w:sz w:val="18"/>
      <w:lang w:val="en-GB" w:eastAsia="en-US"/>
    </w:rPr>
  </w:style>
  <w:style w:type="character" w:customStyle="1" w:styleId="fontstyle21">
    <w:name w:val="fontstyle21"/>
    <w:basedOn w:val="DefaultParagraphFont"/>
    <w:rsid w:val="008575B1"/>
    <w:rPr>
      <w:rFonts w:ascii="TimesNewRomanPS-ItalicMT" w:hAnsi="TimesNewRomanPS-ItalicMT" w:hint="default"/>
      <w:b w:val="0"/>
      <w:bCs w:val="0"/>
      <w:i/>
      <w:iCs/>
      <w:color w:val="000000"/>
      <w:sz w:val="20"/>
      <w:szCs w:val="20"/>
    </w:rPr>
  </w:style>
  <w:style w:type="paragraph" w:customStyle="1" w:styleId="TableParagraph">
    <w:name w:val="Table Paragraph"/>
    <w:basedOn w:val="Normal"/>
    <w:uiPriority w:val="1"/>
    <w:qFormat/>
    <w:rsid w:val="00DC07B8"/>
    <w:pPr>
      <w:widowControl w:val="0"/>
      <w:autoSpaceDE w:val="0"/>
      <w:autoSpaceDN w:val="0"/>
      <w:adjustRightInd w:val="0"/>
    </w:pPr>
    <w:rPr>
      <w:rFonts w:eastAsiaTheme="minorEastAsia"/>
      <w:sz w:val="24"/>
      <w:szCs w:val="24"/>
      <w:lang w:val="en-US" w:eastAsia="ko-KR"/>
    </w:rPr>
  </w:style>
  <w:style w:type="character" w:customStyle="1" w:styleId="fontstyle31">
    <w:name w:val="fontstyle31"/>
    <w:basedOn w:val="DefaultParagraphFont"/>
    <w:rsid w:val="00434E62"/>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59153747">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087270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1112214">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03652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996953297">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50408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092531">
      <w:bodyDiv w:val="1"/>
      <w:marLeft w:val="0"/>
      <w:marRight w:val="0"/>
      <w:marTop w:val="0"/>
      <w:marBottom w:val="0"/>
      <w:divBdr>
        <w:top w:val="none" w:sz="0" w:space="0" w:color="auto"/>
        <w:left w:val="none" w:sz="0" w:space="0" w:color="auto"/>
        <w:bottom w:val="none" w:sz="0" w:space="0" w:color="auto"/>
        <w:right w:val="none" w:sz="0" w:space="0" w:color="auto"/>
      </w:divBdr>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63177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9724138">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620665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573856">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ADD9337663E74CFC93C483D23E1D3A84"/>
        <w:category>
          <w:name w:val="General"/>
          <w:gallery w:val="placeholder"/>
        </w:category>
        <w:types>
          <w:type w:val="bbPlcHdr"/>
        </w:types>
        <w:behaviors>
          <w:behavior w:val="content"/>
        </w:behaviors>
        <w:guid w:val="{EF299294-B56C-41BB-82FF-438BDA4ED695}"/>
      </w:docPartPr>
      <w:docPartBody>
        <w:p w:rsidR="00806E14" w:rsidRDefault="00B17B17" w:rsidP="00B17B17">
          <w:pPr>
            <w:pStyle w:val="ADD9337663E74CFC93C483D23E1D3A84"/>
          </w:pPr>
          <w:r w:rsidRPr="00E87099">
            <w:rPr>
              <w:rStyle w:val="PlaceholderText"/>
            </w:rPr>
            <w:t>[Title]</w:t>
          </w:r>
        </w:p>
      </w:docPartBody>
    </w:docPart>
    <w:docPart>
      <w:docPartPr>
        <w:name w:val="E61A2A7123084C428F60BE2675E69885"/>
        <w:category>
          <w:name w:val="General"/>
          <w:gallery w:val="placeholder"/>
        </w:category>
        <w:types>
          <w:type w:val="bbPlcHdr"/>
        </w:types>
        <w:behaviors>
          <w:behavior w:val="content"/>
        </w:behaviors>
        <w:guid w:val="{FE534DC8-AADD-4710-94AF-84600A4FF0D3}"/>
      </w:docPartPr>
      <w:docPartBody>
        <w:p w:rsidR="00806E14" w:rsidRDefault="00B17B17" w:rsidP="00B17B17">
          <w:pPr>
            <w:pStyle w:val="E61A2A7123084C428F60BE2675E69885"/>
          </w:pPr>
          <w:r w:rsidRPr="00E87099">
            <w:rPr>
              <w:rStyle w:val="PlaceholderText"/>
            </w:rPr>
            <w:t>[Comments]</w:t>
          </w:r>
        </w:p>
      </w:docPartBody>
    </w:docPart>
    <w:docPart>
      <w:docPartPr>
        <w:name w:val="C97D286B83E2402AB3199EB8BDCA162D"/>
        <w:category>
          <w:name w:val="General"/>
          <w:gallery w:val="placeholder"/>
        </w:category>
        <w:types>
          <w:type w:val="bbPlcHdr"/>
        </w:types>
        <w:behaviors>
          <w:behavior w:val="content"/>
        </w:behaviors>
        <w:guid w:val="{EE72F7E6-2AEF-400F-BA19-DE20290ECB80}"/>
      </w:docPartPr>
      <w:docPartBody>
        <w:p w:rsidR="00806E14" w:rsidRDefault="00B17B17" w:rsidP="00B17B17">
          <w:pPr>
            <w:pStyle w:val="C97D286B83E2402AB3199EB8BDCA162D"/>
          </w:pPr>
          <w:r w:rsidRPr="00E87099">
            <w:rPr>
              <w:rStyle w:val="PlaceholderText"/>
            </w:rPr>
            <w:t>[Title]</w:t>
          </w:r>
        </w:p>
      </w:docPartBody>
    </w:docPart>
    <w:docPart>
      <w:docPartPr>
        <w:name w:val="1C1E7F58EF6F4436B1872FA5022824D5"/>
        <w:category>
          <w:name w:val="General"/>
          <w:gallery w:val="placeholder"/>
        </w:category>
        <w:types>
          <w:type w:val="bbPlcHdr"/>
        </w:types>
        <w:behaviors>
          <w:behavior w:val="content"/>
        </w:behaviors>
        <w:guid w:val="{BB64A9F0-59B6-42C7-A8EF-71F183A57968}"/>
      </w:docPartPr>
      <w:docPartBody>
        <w:p w:rsidR="00806E14" w:rsidRDefault="00B17B17" w:rsidP="00B17B17">
          <w:pPr>
            <w:pStyle w:val="1C1E7F58EF6F4436B1872FA5022824D5"/>
          </w:pPr>
          <w:r w:rsidRPr="00E87099">
            <w:rPr>
              <w:rStyle w:val="PlaceholderText"/>
            </w:rPr>
            <w:t>[Comments]</w:t>
          </w:r>
        </w:p>
      </w:docPartBody>
    </w:docPart>
    <w:docPart>
      <w:docPartPr>
        <w:name w:val="D7D14B41A3CB40E39ECFDB02FB7B8682"/>
        <w:category>
          <w:name w:val="General"/>
          <w:gallery w:val="placeholder"/>
        </w:category>
        <w:types>
          <w:type w:val="bbPlcHdr"/>
        </w:types>
        <w:behaviors>
          <w:behavior w:val="content"/>
        </w:behaviors>
        <w:guid w:val="{D62EAE4E-B4C5-493E-B265-0DF6A07EC4C9}"/>
      </w:docPartPr>
      <w:docPartBody>
        <w:p w:rsidR="00806E14" w:rsidRDefault="00B17B17" w:rsidP="00B17B17">
          <w:pPr>
            <w:pStyle w:val="D7D14B41A3CB40E39ECFDB02FB7B8682"/>
          </w:pPr>
          <w:r w:rsidRPr="00E87099">
            <w:rPr>
              <w:rStyle w:val="PlaceholderText"/>
            </w:rPr>
            <w:t>[Title]</w:t>
          </w:r>
        </w:p>
      </w:docPartBody>
    </w:docPart>
    <w:docPart>
      <w:docPartPr>
        <w:name w:val="06BA7429AF8543F3A29EC0B21741118D"/>
        <w:category>
          <w:name w:val="General"/>
          <w:gallery w:val="placeholder"/>
        </w:category>
        <w:types>
          <w:type w:val="bbPlcHdr"/>
        </w:types>
        <w:behaviors>
          <w:behavior w:val="content"/>
        </w:behaviors>
        <w:guid w:val="{93C0FA1D-9A3B-43CF-869A-BF177B2A5012}"/>
      </w:docPartPr>
      <w:docPartBody>
        <w:p w:rsidR="00806E14" w:rsidRDefault="00B17B17" w:rsidP="00B17B17">
          <w:pPr>
            <w:pStyle w:val="06BA7429AF8543F3A29EC0B21741118D"/>
          </w:pPr>
          <w:r w:rsidRPr="00E87099">
            <w:rPr>
              <w:rStyle w:val="PlaceholderText"/>
            </w:rPr>
            <w:t>[Comments]</w:t>
          </w:r>
        </w:p>
      </w:docPartBody>
    </w:docPart>
    <w:docPart>
      <w:docPartPr>
        <w:name w:val="43971181EBF64860AB8E32248356CA0E"/>
        <w:category>
          <w:name w:val="General"/>
          <w:gallery w:val="placeholder"/>
        </w:category>
        <w:types>
          <w:type w:val="bbPlcHdr"/>
        </w:types>
        <w:behaviors>
          <w:behavior w:val="content"/>
        </w:behaviors>
        <w:guid w:val="{1C6E82A8-765B-49F5-974A-961AB30C8720}"/>
      </w:docPartPr>
      <w:docPartBody>
        <w:p w:rsidR="00806E14" w:rsidRDefault="00B17B17" w:rsidP="00B17B17">
          <w:pPr>
            <w:pStyle w:val="43971181EBF64860AB8E32248356CA0E"/>
          </w:pPr>
          <w:r w:rsidRPr="00E87099">
            <w:rPr>
              <w:rStyle w:val="PlaceholderText"/>
            </w:rPr>
            <w:t>[Title]</w:t>
          </w:r>
        </w:p>
      </w:docPartBody>
    </w:docPart>
    <w:docPart>
      <w:docPartPr>
        <w:name w:val="66BE494994E7445FB2D3CEB702EEE042"/>
        <w:category>
          <w:name w:val="General"/>
          <w:gallery w:val="placeholder"/>
        </w:category>
        <w:types>
          <w:type w:val="bbPlcHdr"/>
        </w:types>
        <w:behaviors>
          <w:behavior w:val="content"/>
        </w:behaviors>
        <w:guid w:val="{0D27C478-1F6C-4C3F-A994-0C0C3413BF5B}"/>
      </w:docPartPr>
      <w:docPartBody>
        <w:p w:rsidR="00806E14" w:rsidRDefault="00B17B17" w:rsidP="00B17B17">
          <w:pPr>
            <w:pStyle w:val="66BE494994E7445FB2D3CEB702EEE042"/>
          </w:pPr>
          <w:r w:rsidRPr="00E87099">
            <w:rPr>
              <w:rStyle w:val="PlaceholderText"/>
            </w:rPr>
            <w:t>[Comments]</w:t>
          </w:r>
        </w:p>
      </w:docPartBody>
    </w:docPart>
    <w:docPart>
      <w:docPartPr>
        <w:name w:val="6C9A3B8172074E70BFD6A07C691C5C45"/>
        <w:category>
          <w:name w:val="General"/>
          <w:gallery w:val="placeholder"/>
        </w:category>
        <w:types>
          <w:type w:val="bbPlcHdr"/>
        </w:types>
        <w:behaviors>
          <w:behavior w:val="content"/>
        </w:behaviors>
        <w:guid w:val="{616BBE22-6316-495F-8C8E-4A6025FBC159}"/>
      </w:docPartPr>
      <w:docPartBody>
        <w:p w:rsidR="00806E14" w:rsidRDefault="00B17B17" w:rsidP="00B17B17">
          <w:pPr>
            <w:pStyle w:val="6C9A3B8172074E70BFD6A07C691C5C45"/>
          </w:pPr>
          <w:r w:rsidRPr="00E87099">
            <w:rPr>
              <w:rStyle w:val="PlaceholderText"/>
            </w:rPr>
            <w:t>[Title]</w:t>
          </w:r>
        </w:p>
      </w:docPartBody>
    </w:docPart>
    <w:docPart>
      <w:docPartPr>
        <w:name w:val="EAC43BAF36B3449384576C6AC5C6BD9C"/>
        <w:category>
          <w:name w:val="General"/>
          <w:gallery w:val="placeholder"/>
        </w:category>
        <w:types>
          <w:type w:val="bbPlcHdr"/>
        </w:types>
        <w:behaviors>
          <w:behavior w:val="content"/>
        </w:behaviors>
        <w:guid w:val="{63A69FF8-910D-4389-849F-5AB22110A1AD}"/>
      </w:docPartPr>
      <w:docPartBody>
        <w:p w:rsidR="00806E14" w:rsidRDefault="00B17B17" w:rsidP="00B17B17">
          <w:pPr>
            <w:pStyle w:val="EAC43BAF36B3449384576C6AC5C6BD9C"/>
          </w:pPr>
          <w:r w:rsidRPr="00E87099">
            <w:rPr>
              <w:rStyle w:val="PlaceholderText"/>
            </w:rPr>
            <w:t>[Comments]</w:t>
          </w:r>
        </w:p>
      </w:docPartBody>
    </w:docPart>
    <w:docPart>
      <w:docPartPr>
        <w:name w:val="643B5AD83FD3451A9400F39E25EE9B95"/>
        <w:category>
          <w:name w:val="General"/>
          <w:gallery w:val="placeholder"/>
        </w:category>
        <w:types>
          <w:type w:val="bbPlcHdr"/>
        </w:types>
        <w:behaviors>
          <w:behavior w:val="content"/>
        </w:behaviors>
        <w:guid w:val="{E6F6606B-A7A2-4D6A-A905-42F668604BEC}"/>
      </w:docPartPr>
      <w:docPartBody>
        <w:p w:rsidR="00806E14" w:rsidRDefault="00B17B17" w:rsidP="00B17B17">
          <w:pPr>
            <w:pStyle w:val="643B5AD83FD3451A9400F39E25EE9B95"/>
          </w:pPr>
          <w:r w:rsidRPr="00E87099">
            <w:rPr>
              <w:rStyle w:val="PlaceholderText"/>
            </w:rPr>
            <w:t>[Title]</w:t>
          </w:r>
        </w:p>
      </w:docPartBody>
    </w:docPart>
    <w:docPart>
      <w:docPartPr>
        <w:name w:val="7A9CFACC22A24B5B973BC9064BF95DBF"/>
        <w:category>
          <w:name w:val="General"/>
          <w:gallery w:val="placeholder"/>
        </w:category>
        <w:types>
          <w:type w:val="bbPlcHdr"/>
        </w:types>
        <w:behaviors>
          <w:behavior w:val="content"/>
        </w:behaviors>
        <w:guid w:val="{92EAFA06-D3F8-4B83-8E38-FAB17D49FF02}"/>
      </w:docPartPr>
      <w:docPartBody>
        <w:p w:rsidR="00806E14" w:rsidRDefault="00B17B17" w:rsidP="00B17B17">
          <w:pPr>
            <w:pStyle w:val="7A9CFACC22A24B5B973BC9064BF95DBF"/>
          </w:pPr>
          <w:r w:rsidRPr="00E87099">
            <w:rPr>
              <w:rStyle w:val="PlaceholderText"/>
            </w:rPr>
            <w:t>[Comments]</w:t>
          </w:r>
        </w:p>
      </w:docPartBody>
    </w:docPart>
    <w:docPart>
      <w:docPartPr>
        <w:name w:val="F2F2F543F4ED4F4A87C625DD37D7033B"/>
        <w:category>
          <w:name w:val="General"/>
          <w:gallery w:val="placeholder"/>
        </w:category>
        <w:types>
          <w:type w:val="bbPlcHdr"/>
        </w:types>
        <w:behaviors>
          <w:behavior w:val="content"/>
        </w:behaviors>
        <w:guid w:val="{8ED44166-327A-4D4E-A14B-B19A9C8032DA}"/>
      </w:docPartPr>
      <w:docPartBody>
        <w:p w:rsidR="00806E14" w:rsidRDefault="00B17B17" w:rsidP="00B17B17">
          <w:pPr>
            <w:pStyle w:val="F2F2F543F4ED4F4A87C625DD37D7033B"/>
          </w:pPr>
          <w:r w:rsidRPr="00E87099">
            <w:rPr>
              <w:rStyle w:val="PlaceholderText"/>
            </w:rPr>
            <w:t>[Title]</w:t>
          </w:r>
        </w:p>
      </w:docPartBody>
    </w:docPart>
    <w:docPart>
      <w:docPartPr>
        <w:name w:val="2E0E09C89FA64B8595A5DA667D4D1EB8"/>
        <w:category>
          <w:name w:val="General"/>
          <w:gallery w:val="placeholder"/>
        </w:category>
        <w:types>
          <w:type w:val="bbPlcHdr"/>
        </w:types>
        <w:behaviors>
          <w:behavior w:val="content"/>
        </w:behaviors>
        <w:guid w:val="{FA92B313-B32B-40F8-A68C-7C6F0D039689}"/>
      </w:docPartPr>
      <w:docPartBody>
        <w:p w:rsidR="00806E14" w:rsidRDefault="00B17B17" w:rsidP="00B17B17">
          <w:pPr>
            <w:pStyle w:val="2E0E09C89FA64B8595A5DA667D4D1EB8"/>
          </w:pPr>
          <w:r w:rsidRPr="00E87099">
            <w:rPr>
              <w:rStyle w:val="PlaceholderText"/>
            </w:rPr>
            <w:t>[Comments]</w:t>
          </w:r>
        </w:p>
      </w:docPartBody>
    </w:docPart>
    <w:docPart>
      <w:docPartPr>
        <w:name w:val="75D3FF7E11CB4050A89C7B685FE54646"/>
        <w:category>
          <w:name w:val="General"/>
          <w:gallery w:val="placeholder"/>
        </w:category>
        <w:types>
          <w:type w:val="bbPlcHdr"/>
        </w:types>
        <w:behaviors>
          <w:behavior w:val="content"/>
        </w:behaviors>
        <w:guid w:val="{3B838291-DC67-4F5E-A008-55547995E1C0}"/>
      </w:docPartPr>
      <w:docPartBody>
        <w:p w:rsidR="00806E14" w:rsidRDefault="00B17B17" w:rsidP="00B17B17">
          <w:pPr>
            <w:pStyle w:val="75D3FF7E11CB4050A89C7B685FE54646"/>
          </w:pPr>
          <w:r w:rsidRPr="00E87099">
            <w:rPr>
              <w:rStyle w:val="PlaceholderText"/>
            </w:rPr>
            <w:t>[Title]</w:t>
          </w:r>
        </w:p>
      </w:docPartBody>
    </w:docPart>
    <w:docPart>
      <w:docPartPr>
        <w:name w:val="B49C76FF5A3C4FC8B333E4896C086978"/>
        <w:category>
          <w:name w:val="General"/>
          <w:gallery w:val="placeholder"/>
        </w:category>
        <w:types>
          <w:type w:val="bbPlcHdr"/>
        </w:types>
        <w:behaviors>
          <w:behavior w:val="content"/>
        </w:behaviors>
        <w:guid w:val="{1C976076-EC08-4178-A29A-3843F8E43B43}"/>
      </w:docPartPr>
      <w:docPartBody>
        <w:p w:rsidR="00806E14" w:rsidRDefault="00B17B17" w:rsidP="00B17B17">
          <w:pPr>
            <w:pStyle w:val="B49C76FF5A3C4FC8B333E4896C086978"/>
          </w:pPr>
          <w:r w:rsidRPr="00E87099">
            <w:rPr>
              <w:rStyle w:val="PlaceholderText"/>
            </w:rPr>
            <w:t>[Comments]</w:t>
          </w:r>
        </w:p>
      </w:docPartBody>
    </w:docPart>
    <w:docPart>
      <w:docPartPr>
        <w:name w:val="07C5AD26E3C444E7B9D98D30AEB8FFC9"/>
        <w:category>
          <w:name w:val="General"/>
          <w:gallery w:val="placeholder"/>
        </w:category>
        <w:types>
          <w:type w:val="bbPlcHdr"/>
        </w:types>
        <w:behaviors>
          <w:behavior w:val="content"/>
        </w:behaviors>
        <w:guid w:val="{8E6A2680-625B-47AD-9002-85575655D895}"/>
      </w:docPartPr>
      <w:docPartBody>
        <w:p w:rsidR="002F16EA" w:rsidRDefault="00806E14" w:rsidP="00806E14">
          <w:pPr>
            <w:pStyle w:val="07C5AD26E3C444E7B9D98D30AEB8FFC9"/>
          </w:pPr>
          <w:r w:rsidRPr="00E87099">
            <w:rPr>
              <w:rStyle w:val="PlaceholderText"/>
            </w:rPr>
            <w:t>[Title]</w:t>
          </w:r>
        </w:p>
      </w:docPartBody>
    </w:docPart>
    <w:docPart>
      <w:docPartPr>
        <w:name w:val="A2E6A0BBF4CF4D2A9C345F1AFD109EF1"/>
        <w:category>
          <w:name w:val="General"/>
          <w:gallery w:val="placeholder"/>
        </w:category>
        <w:types>
          <w:type w:val="bbPlcHdr"/>
        </w:types>
        <w:behaviors>
          <w:behavior w:val="content"/>
        </w:behaviors>
        <w:guid w:val="{5253219B-82A3-4A43-910F-A0B790F4922E}"/>
      </w:docPartPr>
      <w:docPartBody>
        <w:p w:rsidR="002F16EA" w:rsidRDefault="00806E14" w:rsidP="00806E14">
          <w:pPr>
            <w:pStyle w:val="A2E6A0BBF4CF4D2A9C345F1AFD109EF1"/>
          </w:pPr>
          <w:r w:rsidRPr="00E87099">
            <w:rPr>
              <w:rStyle w:val="PlaceholderText"/>
            </w:rPr>
            <w:t>[Comments]</w:t>
          </w:r>
        </w:p>
      </w:docPartBody>
    </w:docPart>
    <w:docPart>
      <w:docPartPr>
        <w:name w:val="49229B520F334A46A09DE39CB78DF64E"/>
        <w:category>
          <w:name w:val="General"/>
          <w:gallery w:val="placeholder"/>
        </w:category>
        <w:types>
          <w:type w:val="bbPlcHdr"/>
        </w:types>
        <w:behaviors>
          <w:behavior w:val="content"/>
        </w:behaviors>
        <w:guid w:val="{B16826C4-EEB8-4CE6-A4C7-B661A3E574C8}"/>
      </w:docPartPr>
      <w:docPartBody>
        <w:p w:rsidR="002F16EA" w:rsidRDefault="00806E14" w:rsidP="00806E14">
          <w:pPr>
            <w:pStyle w:val="49229B520F334A46A09DE39CB78DF64E"/>
          </w:pPr>
          <w:r w:rsidRPr="00E87099">
            <w:rPr>
              <w:rStyle w:val="PlaceholderText"/>
            </w:rPr>
            <w:t>[Title]</w:t>
          </w:r>
        </w:p>
      </w:docPartBody>
    </w:docPart>
    <w:docPart>
      <w:docPartPr>
        <w:name w:val="DF3AF553BFE744FBA0447BBDF020F82F"/>
        <w:category>
          <w:name w:val="General"/>
          <w:gallery w:val="placeholder"/>
        </w:category>
        <w:types>
          <w:type w:val="bbPlcHdr"/>
        </w:types>
        <w:behaviors>
          <w:behavior w:val="content"/>
        </w:behaviors>
        <w:guid w:val="{ADB7B5D0-B5FE-4898-A2D0-BC2E5F5450D9}"/>
      </w:docPartPr>
      <w:docPartBody>
        <w:p w:rsidR="002F16EA" w:rsidRDefault="00806E14" w:rsidP="00806E14">
          <w:pPr>
            <w:pStyle w:val="DF3AF553BFE744FBA0447BBDF020F82F"/>
          </w:pPr>
          <w:r w:rsidRPr="00E87099">
            <w:rPr>
              <w:rStyle w:val="PlaceholderText"/>
            </w:rPr>
            <w:t>[Comments]</w:t>
          </w:r>
        </w:p>
      </w:docPartBody>
    </w:docPart>
    <w:docPart>
      <w:docPartPr>
        <w:name w:val="14BF7369DED04A019F91B079F4DD51B4"/>
        <w:category>
          <w:name w:val="General"/>
          <w:gallery w:val="placeholder"/>
        </w:category>
        <w:types>
          <w:type w:val="bbPlcHdr"/>
        </w:types>
        <w:behaviors>
          <w:behavior w:val="content"/>
        </w:behaviors>
        <w:guid w:val="{516925FE-EE0F-4B8D-8198-B479DEF622FF}"/>
      </w:docPartPr>
      <w:docPartBody>
        <w:p w:rsidR="002F16EA" w:rsidRDefault="00806E14" w:rsidP="00806E14">
          <w:pPr>
            <w:pStyle w:val="14BF7369DED04A019F91B079F4DD51B4"/>
          </w:pPr>
          <w:r w:rsidRPr="00E87099">
            <w:rPr>
              <w:rStyle w:val="PlaceholderText"/>
            </w:rPr>
            <w:t>[Title]</w:t>
          </w:r>
        </w:p>
      </w:docPartBody>
    </w:docPart>
    <w:docPart>
      <w:docPartPr>
        <w:name w:val="4D5F1DFCA5A64632AE6FAD9EC99E7AEB"/>
        <w:category>
          <w:name w:val="General"/>
          <w:gallery w:val="placeholder"/>
        </w:category>
        <w:types>
          <w:type w:val="bbPlcHdr"/>
        </w:types>
        <w:behaviors>
          <w:behavior w:val="content"/>
        </w:behaviors>
        <w:guid w:val="{77A1DFC2-CDA8-4662-9AC1-03B850A0A7F1}"/>
      </w:docPartPr>
      <w:docPartBody>
        <w:p w:rsidR="002F16EA" w:rsidRDefault="00806E14" w:rsidP="00806E14">
          <w:pPr>
            <w:pStyle w:val="4D5F1DFCA5A64632AE6FAD9EC99E7AEB"/>
          </w:pPr>
          <w:r w:rsidRPr="00E87099">
            <w:rPr>
              <w:rStyle w:val="PlaceholderText"/>
            </w:rPr>
            <w:t>[Comments]</w:t>
          </w:r>
        </w:p>
      </w:docPartBody>
    </w:docPart>
    <w:docPart>
      <w:docPartPr>
        <w:name w:val="D8A90484884A470D8E654B210F390B10"/>
        <w:category>
          <w:name w:val="General"/>
          <w:gallery w:val="placeholder"/>
        </w:category>
        <w:types>
          <w:type w:val="bbPlcHdr"/>
        </w:types>
        <w:behaviors>
          <w:behavior w:val="content"/>
        </w:behaviors>
        <w:guid w:val="{6EF9A3C1-B0AA-4D51-AB4E-0D1C5C8EEDB8}"/>
      </w:docPartPr>
      <w:docPartBody>
        <w:p w:rsidR="002F16EA" w:rsidRDefault="00806E14" w:rsidP="00806E14">
          <w:pPr>
            <w:pStyle w:val="D8A90484884A470D8E654B210F390B10"/>
          </w:pPr>
          <w:r w:rsidRPr="00E87099">
            <w:rPr>
              <w:rStyle w:val="PlaceholderText"/>
            </w:rPr>
            <w:t>[Title]</w:t>
          </w:r>
        </w:p>
      </w:docPartBody>
    </w:docPart>
    <w:docPart>
      <w:docPartPr>
        <w:name w:val="02F5928C96894C489B66D593FE841439"/>
        <w:category>
          <w:name w:val="General"/>
          <w:gallery w:val="placeholder"/>
        </w:category>
        <w:types>
          <w:type w:val="bbPlcHdr"/>
        </w:types>
        <w:behaviors>
          <w:behavior w:val="content"/>
        </w:behaviors>
        <w:guid w:val="{AE33ADDD-35C3-4615-B990-53657E203DB8}"/>
      </w:docPartPr>
      <w:docPartBody>
        <w:p w:rsidR="002F16EA" w:rsidRDefault="00806E14" w:rsidP="00806E14">
          <w:pPr>
            <w:pStyle w:val="02F5928C96894C489B66D593FE841439"/>
          </w:pPr>
          <w:r w:rsidRPr="00E87099">
            <w:rPr>
              <w:rStyle w:val="PlaceholderText"/>
            </w:rPr>
            <w:t>[Comments]</w:t>
          </w:r>
        </w:p>
      </w:docPartBody>
    </w:docPart>
    <w:docPart>
      <w:docPartPr>
        <w:name w:val="9F0C6C79D01B4F66A36818F2DB17388A"/>
        <w:category>
          <w:name w:val="General"/>
          <w:gallery w:val="placeholder"/>
        </w:category>
        <w:types>
          <w:type w:val="bbPlcHdr"/>
        </w:types>
        <w:behaviors>
          <w:behavior w:val="content"/>
        </w:behaviors>
        <w:guid w:val="{223B9182-D8FD-4483-A7B7-0AA4A649E0B1}"/>
      </w:docPartPr>
      <w:docPartBody>
        <w:p w:rsidR="002F16EA" w:rsidRDefault="00806E14" w:rsidP="00806E14">
          <w:pPr>
            <w:pStyle w:val="9F0C6C79D01B4F66A36818F2DB17388A"/>
          </w:pPr>
          <w:r w:rsidRPr="00E87099">
            <w:rPr>
              <w:rStyle w:val="PlaceholderText"/>
            </w:rPr>
            <w:t>[Title]</w:t>
          </w:r>
        </w:p>
      </w:docPartBody>
    </w:docPart>
    <w:docPart>
      <w:docPartPr>
        <w:name w:val="66A8B59562F74A889FD11871B149C92F"/>
        <w:category>
          <w:name w:val="General"/>
          <w:gallery w:val="placeholder"/>
        </w:category>
        <w:types>
          <w:type w:val="bbPlcHdr"/>
        </w:types>
        <w:behaviors>
          <w:behavior w:val="content"/>
        </w:behaviors>
        <w:guid w:val="{9EE7D527-10C2-40A1-99B5-AF0964BF9AFA}"/>
      </w:docPartPr>
      <w:docPartBody>
        <w:p w:rsidR="002F16EA" w:rsidRDefault="00806E14" w:rsidP="00806E14">
          <w:pPr>
            <w:pStyle w:val="66A8B59562F74A889FD11871B149C92F"/>
          </w:pPr>
          <w:r w:rsidRPr="00E87099">
            <w:rPr>
              <w:rStyle w:val="PlaceholderText"/>
            </w:rPr>
            <w:t>[Comments]</w:t>
          </w:r>
        </w:p>
      </w:docPartBody>
    </w:docPart>
    <w:docPart>
      <w:docPartPr>
        <w:name w:val="67C035EAE96D4096AB78F827C31BD7CA"/>
        <w:category>
          <w:name w:val="General"/>
          <w:gallery w:val="placeholder"/>
        </w:category>
        <w:types>
          <w:type w:val="bbPlcHdr"/>
        </w:types>
        <w:behaviors>
          <w:behavior w:val="content"/>
        </w:behaviors>
        <w:guid w:val="{81E1380C-F105-49F6-96D9-674D33187E75}"/>
      </w:docPartPr>
      <w:docPartBody>
        <w:p w:rsidR="002F16EA" w:rsidRDefault="00806E14" w:rsidP="00806E14">
          <w:pPr>
            <w:pStyle w:val="67C035EAE96D4096AB78F827C31BD7CA"/>
          </w:pPr>
          <w:r w:rsidRPr="00E87099">
            <w:rPr>
              <w:rStyle w:val="PlaceholderText"/>
            </w:rPr>
            <w:t>[Title]</w:t>
          </w:r>
        </w:p>
      </w:docPartBody>
    </w:docPart>
    <w:docPart>
      <w:docPartPr>
        <w:name w:val="5D7F7EAEAABB4EC9BDFD45BBC728BBDE"/>
        <w:category>
          <w:name w:val="General"/>
          <w:gallery w:val="placeholder"/>
        </w:category>
        <w:types>
          <w:type w:val="bbPlcHdr"/>
        </w:types>
        <w:behaviors>
          <w:behavior w:val="content"/>
        </w:behaviors>
        <w:guid w:val="{7B9AAA4B-E28A-4CAB-84D7-D65F3F44077C}"/>
      </w:docPartPr>
      <w:docPartBody>
        <w:p w:rsidR="002F16EA" w:rsidRDefault="00806E14" w:rsidP="00806E14">
          <w:pPr>
            <w:pStyle w:val="5D7F7EAEAABB4EC9BDFD45BBC728BBDE"/>
          </w:pPr>
          <w:r w:rsidRPr="00E87099">
            <w:rPr>
              <w:rStyle w:val="PlaceholderText"/>
            </w:rPr>
            <w:t>[Comments]</w:t>
          </w:r>
        </w:p>
      </w:docPartBody>
    </w:docPart>
    <w:docPart>
      <w:docPartPr>
        <w:name w:val="AF1B15FA8DEA4BED9F2CDC4E4711AB53"/>
        <w:category>
          <w:name w:val="General"/>
          <w:gallery w:val="placeholder"/>
        </w:category>
        <w:types>
          <w:type w:val="bbPlcHdr"/>
        </w:types>
        <w:behaviors>
          <w:behavior w:val="content"/>
        </w:behaviors>
        <w:guid w:val="{A00AD116-C4C3-4256-BEED-EE8D0FEB6D55}"/>
      </w:docPartPr>
      <w:docPartBody>
        <w:p w:rsidR="00000000" w:rsidRDefault="002F16EA" w:rsidP="002F16EA">
          <w:pPr>
            <w:pStyle w:val="AF1B15FA8DEA4BED9F2CDC4E4711AB53"/>
          </w:pPr>
          <w:r w:rsidRPr="00E87099">
            <w:rPr>
              <w:rStyle w:val="PlaceholderText"/>
            </w:rPr>
            <w:t>[Title]</w:t>
          </w:r>
        </w:p>
      </w:docPartBody>
    </w:docPart>
    <w:docPart>
      <w:docPartPr>
        <w:name w:val="E543651C13944E138D9BD9CC93E9D3E5"/>
        <w:category>
          <w:name w:val="General"/>
          <w:gallery w:val="placeholder"/>
        </w:category>
        <w:types>
          <w:type w:val="bbPlcHdr"/>
        </w:types>
        <w:behaviors>
          <w:behavior w:val="content"/>
        </w:behaviors>
        <w:guid w:val="{911C91EE-E339-417C-AD46-DFDD16FE0EA1}"/>
      </w:docPartPr>
      <w:docPartBody>
        <w:p w:rsidR="00000000" w:rsidRDefault="002F16EA" w:rsidP="002F16EA">
          <w:pPr>
            <w:pStyle w:val="E543651C13944E138D9BD9CC93E9D3E5"/>
          </w:pPr>
          <w:r w:rsidRPr="00E87099">
            <w:rPr>
              <w:rStyle w:val="PlaceholderText"/>
            </w:rPr>
            <w:t>[Comments]</w:t>
          </w:r>
        </w:p>
      </w:docPartBody>
    </w:docPart>
    <w:docPart>
      <w:docPartPr>
        <w:name w:val="C7BC575C12D040BCAD2DC2A8D5BD8A2C"/>
        <w:category>
          <w:name w:val="General"/>
          <w:gallery w:val="placeholder"/>
        </w:category>
        <w:types>
          <w:type w:val="bbPlcHdr"/>
        </w:types>
        <w:behaviors>
          <w:behavior w:val="content"/>
        </w:behaviors>
        <w:guid w:val="{606CB280-D2E7-4263-994D-C1880DB7E78E}"/>
      </w:docPartPr>
      <w:docPartBody>
        <w:p w:rsidR="00000000" w:rsidRDefault="002F16EA" w:rsidP="002F16EA">
          <w:pPr>
            <w:pStyle w:val="C7BC575C12D040BCAD2DC2A8D5BD8A2C"/>
          </w:pPr>
          <w:r w:rsidRPr="00E87099">
            <w:rPr>
              <w:rStyle w:val="PlaceholderText"/>
            </w:rPr>
            <w:t>[Title]</w:t>
          </w:r>
        </w:p>
      </w:docPartBody>
    </w:docPart>
    <w:docPart>
      <w:docPartPr>
        <w:name w:val="90379E900366458D843F73C362E2A957"/>
        <w:category>
          <w:name w:val="General"/>
          <w:gallery w:val="placeholder"/>
        </w:category>
        <w:types>
          <w:type w:val="bbPlcHdr"/>
        </w:types>
        <w:behaviors>
          <w:behavior w:val="content"/>
        </w:behaviors>
        <w:guid w:val="{A4B08843-9CCC-4261-9AC0-357B4E248AED}"/>
      </w:docPartPr>
      <w:docPartBody>
        <w:p w:rsidR="00000000" w:rsidRDefault="002F16EA" w:rsidP="002F16EA">
          <w:pPr>
            <w:pStyle w:val="90379E900366458D843F73C362E2A957"/>
          </w:pPr>
          <w:r w:rsidRPr="00E87099">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TimesNew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045E"/>
    <w:rsid w:val="00012417"/>
    <w:rsid w:val="000136DD"/>
    <w:rsid w:val="00033225"/>
    <w:rsid w:val="0006141F"/>
    <w:rsid w:val="00110A08"/>
    <w:rsid w:val="0012602B"/>
    <w:rsid w:val="00171AF2"/>
    <w:rsid w:val="001A0139"/>
    <w:rsid w:val="00272637"/>
    <w:rsid w:val="0028322A"/>
    <w:rsid w:val="002A2C70"/>
    <w:rsid w:val="002F16EA"/>
    <w:rsid w:val="00332318"/>
    <w:rsid w:val="00396534"/>
    <w:rsid w:val="003A124F"/>
    <w:rsid w:val="003B480F"/>
    <w:rsid w:val="003B7896"/>
    <w:rsid w:val="00454D97"/>
    <w:rsid w:val="00481F5D"/>
    <w:rsid w:val="004B3E91"/>
    <w:rsid w:val="004E211E"/>
    <w:rsid w:val="004E479B"/>
    <w:rsid w:val="005A4634"/>
    <w:rsid w:val="006052A1"/>
    <w:rsid w:val="00613E02"/>
    <w:rsid w:val="00653AF0"/>
    <w:rsid w:val="00690277"/>
    <w:rsid w:val="00712490"/>
    <w:rsid w:val="007951BF"/>
    <w:rsid w:val="007B43C1"/>
    <w:rsid w:val="007D31B8"/>
    <w:rsid w:val="007D591A"/>
    <w:rsid w:val="00806E14"/>
    <w:rsid w:val="008561A6"/>
    <w:rsid w:val="00862B13"/>
    <w:rsid w:val="00880C7F"/>
    <w:rsid w:val="0088554B"/>
    <w:rsid w:val="008B33D6"/>
    <w:rsid w:val="008B6277"/>
    <w:rsid w:val="008E3059"/>
    <w:rsid w:val="008F5749"/>
    <w:rsid w:val="009203B1"/>
    <w:rsid w:val="00965608"/>
    <w:rsid w:val="00991F7D"/>
    <w:rsid w:val="009C203A"/>
    <w:rsid w:val="00A22969"/>
    <w:rsid w:val="00A24E6C"/>
    <w:rsid w:val="00A43775"/>
    <w:rsid w:val="00B17B17"/>
    <w:rsid w:val="00B3759C"/>
    <w:rsid w:val="00B51B7F"/>
    <w:rsid w:val="00BB6E70"/>
    <w:rsid w:val="00C21573"/>
    <w:rsid w:val="00C36ADC"/>
    <w:rsid w:val="00C40DA7"/>
    <w:rsid w:val="00C81BE1"/>
    <w:rsid w:val="00CD3A86"/>
    <w:rsid w:val="00D26C5B"/>
    <w:rsid w:val="00DD23CF"/>
    <w:rsid w:val="00DD6C37"/>
    <w:rsid w:val="00DE4343"/>
    <w:rsid w:val="00E438E9"/>
    <w:rsid w:val="00E60AF1"/>
    <w:rsid w:val="00E74829"/>
    <w:rsid w:val="00E82DBD"/>
    <w:rsid w:val="00F35548"/>
    <w:rsid w:val="00F71503"/>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16EA"/>
    <w:rPr>
      <w:color w:val="808080"/>
    </w:rPr>
  </w:style>
  <w:style w:type="paragraph" w:customStyle="1" w:styleId="0EA38F2B08B946B3960C083DBD22FD86">
    <w:name w:val="0EA38F2B08B946B3960C083DBD22FD86"/>
    <w:rsid w:val="002F16EA"/>
  </w:style>
  <w:style w:type="paragraph" w:customStyle="1" w:styleId="C8B1247844874D0B8B1249D983FDFA2D">
    <w:name w:val="C8B1247844874D0B8B1249D983FDFA2D"/>
    <w:rsid w:val="002F16EA"/>
  </w:style>
  <w:style w:type="paragraph" w:customStyle="1" w:styleId="FA5354E61BA640FEA6D6F3CFF35DB554">
    <w:name w:val="FA5354E61BA640FEA6D6F3CFF35DB554"/>
    <w:rsid w:val="002F16EA"/>
  </w:style>
  <w:style w:type="paragraph" w:customStyle="1" w:styleId="B202711329254D9D90538AFD8AC270DF">
    <w:name w:val="B202711329254D9D90538AFD8AC270DF"/>
    <w:rsid w:val="002F16EA"/>
  </w:style>
  <w:style w:type="paragraph" w:customStyle="1" w:styleId="AF1B15FA8DEA4BED9F2CDC4E4711AB53">
    <w:name w:val="AF1B15FA8DEA4BED9F2CDC4E4711AB53"/>
    <w:rsid w:val="002F16EA"/>
  </w:style>
  <w:style w:type="paragraph" w:customStyle="1" w:styleId="E543651C13944E138D9BD9CC93E9D3E5">
    <w:name w:val="E543651C13944E138D9BD9CC93E9D3E5"/>
    <w:rsid w:val="002F16EA"/>
  </w:style>
  <w:style w:type="paragraph" w:customStyle="1" w:styleId="C7BC575C12D040BCAD2DC2A8D5BD8A2C">
    <w:name w:val="C7BC575C12D040BCAD2DC2A8D5BD8A2C"/>
    <w:rsid w:val="002F16EA"/>
  </w:style>
  <w:style w:type="paragraph" w:customStyle="1" w:styleId="90379E900366458D843F73C362E2A957">
    <w:name w:val="90379E900366458D843F73C362E2A957"/>
    <w:rsid w:val="002F16EA"/>
  </w:style>
  <w:style w:type="paragraph" w:customStyle="1" w:styleId="ADD9337663E74CFC93C483D23E1D3A84">
    <w:name w:val="ADD9337663E74CFC93C483D23E1D3A84"/>
    <w:rsid w:val="00B17B17"/>
  </w:style>
  <w:style w:type="paragraph" w:customStyle="1" w:styleId="E61A2A7123084C428F60BE2675E69885">
    <w:name w:val="E61A2A7123084C428F60BE2675E69885"/>
    <w:rsid w:val="00B17B17"/>
  </w:style>
  <w:style w:type="paragraph" w:customStyle="1" w:styleId="C97D286B83E2402AB3199EB8BDCA162D">
    <w:name w:val="C97D286B83E2402AB3199EB8BDCA162D"/>
    <w:rsid w:val="00B17B17"/>
  </w:style>
  <w:style w:type="paragraph" w:customStyle="1" w:styleId="1C1E7F58EF6F4436B1872FA5022824D5">
    <w:name w:val="1C1E7F58EF6F4436B1872FA5022824D5"/>
    <w:rsid w:val="00B17B17"/>
  </w:style>
  <w:style w:type="paragraph" w:customStyle="1" w:styleId="D7D14B41A3CB40E39ECFDB02FB7B8682">
    <w:name w:val="D7D14B41A3CB40E39ECFDB02FB7B8682"/>
    <w:rsid w:val="00B17B17"/>
  </w:style>
  <w:style w:type="paragraph" w:customStyle="1" w:styleId="06BA7429AF8543F3A29EC0B21741118D">
    <w:name w:val="06BA7429AF8543F3A29EC0B21741118D"/>
    <w:rsid w:val="00B17B17"/>
  </w:style>
  <w:style w:type="paragraph" w:customStyle="1" w:styleId="43971181EBF64860AB8E32248356CA0E">
    <w:name w:val="43971181EBF64860AB8E32248356CA0E"/>
    <w:rsid w:val="00B17B17"/>
  </w:style>
  <w:style w:type="paragraph" w:customStyle="1" w:styleId="66BE494994E7445FB2D3CEB702EEE042">
    <w:name w:val="66BE494994E7445FB2D3CEB702EEE042"/>
    <w:rsid w:val="00B17B17"/>
  </w:style>
  <w:style w:type="paragraph" w:customStyle="1" w:styleId="6C9A3B8172074E70BFD6A07C691C5C45">
    <w:name w:val="6C9A3B8172074E70BFD6A07C691C5C45"/>
    <w:rsid w:val="00B17B17"/>
  </w:style>
  <w:style w:type="paragraph" w:customStyle="1" w:styleId="EAC43BAF36B3449384576C6AC5C6BD9C">
    <w:name w:val="EAC43BAF36B3449384576C6AC5C6BD9C"/>
    <w:rsid w:val="00B17B17"/>
  </w:style>
  <w:style w:type="paragraph" w:customStyle="1" w:styleId="643B5AD83FD3451A9400F39E25EE9B95">
    <w:name w:val="643B5AD83FD3451A9400F39E25EE9B95"/>
    <w:rsid w:val="00B17B17"/>
  </w:style>
  <w:style w:type="paragraph" w:customStyle="1" w:styleId="7A9CFACC22A24B5B973BC9064BF95DBF">
    <w:name w:val="7A9CFACC22A24B5B973BC9064BF95DBF"/>
    <w:rsid w:val="00B17B17"/>
  </w:style>
  <w:style w:type="paragraph" w:customStyle="1" w:styleId="F2F2F543F4ED4F4A87C625DD37D7033B">
    <w:name w:val="F2F2F543F4ED4F4A87C625DD37D7033B"/>
    <w:rsid w:val="00B17B17"/>
  </w:style>
  <w:style w:type="paragraph" w:customStyle="1" w:styleId="2E0E09C89FA64B8595A5DA667D4D1EB8">
    <w:name w:val="2E0E09C89FA64B8595A5DA667D4D1EB8"/>
    <w:rsid w:val="00B17B17"/>
  </w:style>
  <w:style w:type="paragraph" w:customStyle="1" w:styleId="75D3FF7E11CB4050A89C7B685FE54646">
    <w:name w:val="75D3FF7E11CB4050A89C7B685FE54646"/>
    <w:rsid w:val="00B17B17"/>
  </w:style>
  <w:style w:type="paragraph" w:customStyle="1" w:styleId="B49C76FF5A3C4FC8B333E4896C086978">
    <w:name w:val="B49C76FF5A3C4FC8B333E4896C086978"/>
    <w:rsid w:val="00B17B17"/>
  </w:style>
  <w:style w:type="paragraph" w:customStyle="1" w:styleId="07C5AD26E3C444E7B9D98D30AEB8FFC9">
    <w:name w:val="07C5AD26E3C444E7B9D98D30AEB8FFC9"/>
    <w:rsid w:val="00806E14"/>
  </w:style>
  <w:style w:type="paragraph" w:customStyle="1" w:styleId="A2E6A0BBF4CF4D2A9C345F1AFD109EF1">
    <w:name w:val="A2E6A0BBF4CF4D2A9C345F1AFD109EF1"/>
    <w:rsid w:val="00806E14"/>
  </w:style>
  <w:style w:type="paragraph" w:customStyle="1" w:styleId="49229B520F334A46A09DE39CB78DF64E">
    <w:name w:val="49229B520F334A46A09DE39CB78DF64E"/>
    <w:rsid w:val="00806E14"/>
  </w:style>
  <w:style w:type="paragraph" w:customStyle="1" w:styleId="DF3AF553BFE744FBA0447BBDF020F82F">
    <w:name w:val="DF3AF553BFE744FBA0447BBDF020F82F"/>
    <w:rsid w:val="00806E14"/>
  </w:style>
  <w:style w:type="paragraph" w:customStyle="1" w:styleId="14BF7369DED04A019F91B079F4DD51B4">
    <w:name w:val="14BF7369DED04A019F91B079F4DD51B4"/>
    <w:rsid w:val="00806E14"/>
  </w:style>
  <w:style w:type="paragraph" w:customStyle="1" w:styleId="4D5F1DFCA5A64632AE6FAD9EC99E7AEB">
    <w:name w:val="4D5F1DFCA5A64632AE6FAD9EC99E7AEB"/>
    <w:rsid w:val="00806E14"/>
  </w:style>
  <w:style w:type="paragraph" w:customStyle="1" w:styleId="D8A90484884A470D8E654B210F390B10">
    <w:name w:val="D8A90484884A470D8E654B210F390B10"/>
    <w:rsid w:val="00806E14"/>
  </w:style>
  <w:style w:type="paragraph" w:customStyle="1" w:styleId="02F5928C96894C489B66D593FE841439">
    <w:name w:val="02F5928C96894C489B66D593FE841439"/>
    <w:rsid w:val="00806E14"/>
  </w:style>
  <w:style w:type="paragraph" w:customStyle="1" w:styleId="9F0C6C79D01B4F66A36818F2DB17388A">
    <w:name w:val="9F0C6C79D01B4F66A36818F2DB17388A"/>
    <w:rsid w:val="00806E14"/>
  </w:style>
  <w:style w:type="paragraph" w:customStyle="1" w:styleId="66A8B59562F74A889FD11871B149C92F">
    <w:name w:val="66A8B59562F74A889FD11871B149C92F"/>
    <w:rsid w:val="00806E14"/>
  </w:style>
  <w:style w:type="paragraph" w:customStyle="1" w:styleId="67C035EAE96D4096AB78F827C31BD7CA">
    <w:name w:val="67C035EAE96D4096AB78F827C31BD7CA"/>
    <w:rsid w:val="00806E14"/>
  </w:style>
  <w:style w:type="paragraph" w:customStyle="1" w:styleId="5D7F7EAEAABB4EC9BDFD45BBC728BBDE">
    <w:name w:val="5D7F7EAEAABB4EC9BDFD45BBC728BBDE"/>
    <w:rsid w:val="00806E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Props1.xml><?xml version="1.0" encoding="utf-8"?>
<ds:datastoreItem xmlns:ds="http://schemas.openxmlformats.org/officeDocument/2006/customXml" ds:itemID="{142D72EB-ED63-4ABD-BC7B-392951E5523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3.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7880</TotalTime>
  <Pages>15</Pages>
  <Words>6101</Words>
  <Characters>31260</Characters>
  <Application>Microsoft Office Word</Application>
  <DocSecurity>0</DocSecurity>
  <Lines>1720</Lines>
  <Paragraphs>404</Paragraphs>
  <ScaleCrop>false</ScaleCrop>
  <HeadingPairs>
    <vt:vector size="2" baseType="variant">
      <vt:variant>
        <vt:lpstr>Title</vt:lpstr>
      </vt:variant>
      <vt:variant>
        <vt:i4>1</vt:i4>
      </vt:variant>
    </vt:vector>
  </HeadingPairs>
  <TitlesOfParts>
    <vt:vector size="1" baseType="lpstr">
      <vt:lpstr>doc.: IEEE 802.11-22/1204r0</vt:lpstr>
    </vt:vector>
  </TitlesOfParts>
  <Company>Intel Corporation</Company>
  <LinksUpToDate>false</LinksUpToDate>
  <CharactersWithSpaces>36982</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802.11-22/1204r0</dc:title>
  <dc:subject>Submission</dc:subject>
  <dc:creator>minyoung.park@intel.com</dc:creator>
  <cp:keywords>CTPClassification=CTP_NT</cp:keywords>
  <dc:description>[https://mentor.ieee.org/802.11/dcn/22/11-22-1204-00-00be-lb266-cr-cl35-emlsr-part2.docx]</dc:description>
  <cp:lastModifiedBy>Park, Minyoung</cp:lastModifiedBy>
  <cp:revision>770</cp:revision>
  <cp:lastPrinted>2010-05-04T02:47:00Z</cp:lastPrinted>
  <dcterms:created xsi:type="dcterms:W3CDTF">2022-07-19T00:07:00Z</dcterms:created>
  <dcterms:modified xsi:type="dcterms:W3CDTF">2022-08-04T23:59:00Z</dcterms:modified>
  <cp:category>EMLSR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