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B875F" w14:textId="08A11892" w:rsidR="004C4BC9" w:rsidRPr="00A36A5F" w:rsidRDefault="004C4BC9" w:rsidP="00C75F57">
      <w:pPr>
        <w:pStyle w:val="T1"/>
        <w:pBdr>
          <w:bottom w:val="single" w:sz="6" w:space="0" w:color="auto"/>
        </w:pBdr>
        <w:suppressAutoHyphens/>
        <w:spacing w:after="240"/>
      </w:pPr>
      <w:r w:rsidRPr="00A36A5F">
        <w:t>IEEE P802.11</w:t>
      </w:r>
      <w:r w:rsidRPr="00A36A5F">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A353D7" w:rsidRPr="00CC2C3C" w14:paraId="11FD21C3" w14:textId="77777777" w:rsidTr="00024E44">
        <w:trPr>
          <w:trHeight w:val="350"/>
          <w:jc w:val="center"/>
        </w:trPr>
        <w:tc>
          <w:tcPr>
            <w:tcW w:w="9576" w:type="dxa"/>
            <w:gridSpan w:val="5"/>
            <w:vAlign w:val="center"/>
          </w:tcPr>
          <w:p w14:paraId="4624EF4C" w14:textId="74503CC5" w:rsidR="00A353D7" w:rsidRPr="00CC2C3C" w:rsidRDefault="004E0589" w:rsidP="00C75F57">
            <w:pPr>
              <w:pStyle w:val="T2"/>
              <w:suppressAutoHyphens/>
              <w:spacing w:before="120" w:after="120"/>
              <w:ind w:left="0"/>
              <w:rPr>
                <w:b w:val="0"/>
              </w:rPr>
            </w:pPr>
            <w:r>
              <w:rPr>
                <w:b w:val="0"/>
              </w:rPr>
              <w:t>LB 266</w:t>
            </w:r>
            <w:r w:rsidR="000D777C">
              <w:rPr>
                <w:b w:val="0"/>
              </w:rPr>
              <w:t xml:space="preserve"> </w:t>
            </w:r>
            <w:r w:rsidR="00C62602" w:rsidRPr="00F22431">
              <w:rPr>
                <w:b w:val="0"/>
              </w:rPr>
              <w:t xml:space="preserve">Resolution for </w:t>
            </w:r>
            <w:r w:rsidR="00E365E3">
              <w:rPr>
                <w:b w:val="0"/>
              </w:rPr>
              <w:t>CID</w:t>
            </w:r>
            <w:r w:rsidR="000D777C">
              <w:rPr>
                <w:b w:val="0"/>
              </w:rPr>
              <w:t>s</w:t>
            </w:r>
            <w:r w:rsidR="00E365E3">
              <w:rPr>
                <w:b w:val="0"/>
              </w:rPr>
              <w:t xml:space="preserve"> </w:t>
            </w:r>
            <w:r w:rsidR="00E5597F">
              <w:rPr>
                <w:b w:val="0"/>
              </w:rPr>
              <w:t>related ML IE rules – Part 2</w:t>
            </w:r>
          </w:p>
        </w:tc>
      </w:tr>
      <w:tr w:rsidR="00A353D7" w:rsidRPr="00CC2C3C" w14:paraId="5101EAE9" w14:textId="77777777" w:rsidTr="007836FF">
        <w:trPr>
          <w:trHeight w:val="269"/>
          <w:jc w:val="center"/>
        </w:trPr>
        <w:tc>
          <w:tcPr>
            <w:tcW w:w="9576" w:type="dxa"/>
            <w:gridSpan w:val="5"/>
            <w:vAlign w:val="center"/>
          </w:tcPr>
          <w:p w14:paraId="3704DF93" w14:textId="656F4981" w:rsidR="00A353D7" w:rsidRPr="00CC2C3C" w:rsidRDefault="00CA0CDA" w:rsidP="00C75F57">
            <w:pPr>
              <w:pStyle w:val="T2"/>
              <w:suppressAutoHyphens/>
              <w:spacing w:before="120" w:after="120"/>
              <w:ind w:left="0"/>
              <w:rPr>
                <w:b w:val="0"/>
                <w:sz w:val="20"/>
              </w:rPr>
            </w:pPr>
            <w:r w:rsidRPr="00C048AF">
              <w:rPr>
                <w:bCs/>
                <w:sz w:val="20"/>
              </w:rPr>
              <w:t>Date</w:t>
            </w:r>
            <w:r w:rsidRPr="00CC2C3C">
              <w:rPr>
                <w:b w:val="0"/>
                <w:sz w:val="20"/>
              </w:rPr>
              <w:t>:</w:t>
            </w:r>
            <w:r>
              <w:rPr>
                <w:b w:val="0"/>
                <w:sz w:val="20"/>
              </w:rPr>
              <w:t xml:space="preserve"> </w:t>
            </w:r>
            <w:r w:rsidR="004E0589">
              <w:rPr>
                <w:b w:val="0"/>
                <w:sz w:val="20"/>
              </w:rPr>
              <w:t>July</w:t>
            </w:r>
            <w:r>
              <w:rPr>
                <w:b w:val="0"/>
                <w:sz w:val="20"/>
              </w:rPr>
              <w:t xml:space="preserve"> </w:t>
            </w:r>
            <w:r w:rsidR="00E5597F">
              <w:rPr>
                <w:b w:val="0"/>
                <w:sz w:val="20"/>
              </w:rPr>
              <w:t>21</w:t>
            </w:r>
            <w:r w:rsidR="00B23AAA">
              <w:rPr>
                <w:b w:val="0"/>
                <w:sz w:val="20"/>
              </w:rPr>
              <w:t>, 20</w:t>
            </w:r>
            <w:r w:rsidR="00D11553">
              <w:rPr>
                <w:b w:val="0"/>
                <w:sz w:val="20"/>
              </w:rPr>
              <w:t>2</w:t>
            </w:r>
            <w:r w:rsidR="00FE0697">
              <w:rPr>
                <w:b w:val="0"/>
                <w:sz w:val="20"/>
              </w:rPr>
              <w:t>2</w:t>
            </w:r>
          </w:p>
        </w:tc>
      </w:tr>
      <w:tr w:rsidR="00A353D7" w:rsidRPr="00CC2C3C" w14:paraId="2C8F57D3" w14:textId="77777777" w:rsidTr="00C6255B">
        <w:trPr>
          <w:cantSplit/>
          <w:jc w:val="center"/>
        </w:trPr>
        <w:tc>
          <w:tcPr>
            <w:tcW w:w="9576" w:type="dxa"/>
            <w:gridSpan w:val="5"/>
            <w:vAlign w:val="center"/>
          </w:tcPr>
          <w:p w14:paraId="519DC4AF" w14:textId="77777777" w:rsidR="00A353D7" w:rsidRPr="00B54532" w:rsidRDefault="00A353D7" w:rsidP="00C75F57">
            <w:pPr>
              <w:pStyle w:val="T2"/>
              <w:suppressAutoHyphens/>
              <w:spacing w:after="0"/>
              <w:ind w:left="0" w:right="0"/>
              <w:jc w:val="left"/>
              <w:rPr>
                <w:sz w:val="20"/>
              </w:rPr>
            </w:pPr>
            <w:r w:rsidRPr="00B54532">
              <w:rPr>
                <w:sz w:val="20"/>
              </w:rPr>
              <w:t>Author(s):</w:t>
            </w:r>
          </w:p>
        </w:tc>
      </w:tr>
      <w:tr w:rsidR="00A353D7" w:rsidRPr="00CC2C3C" w14:paraId="4CA9836C" w14:textId="77777777" w:rsidTr="00E547CE">
        <w:trPr>
          <w:jc w:val="center"/>
        </w:trPr>
        <w:tc>
          <w:tcPr>
            <w:tcW w:w="1705" w:type="dxa"/>
            <w:vAlign w:val="center"/>
          </w:tcPr>
          <w:p w14:paraId="122902DC" w14:textId="77777777" w:rsidR="00A353D7" w:rsidRPr="00B54532" w:rsidRDefault="00A353D7" w:rsidP="00C75F57">
            <w:pPr>
              <w:pStyle w:val="T2"/>
              <w:suppressAutoHyphens/>
              <w:spacing w:after="0"/>
              <w:ind w:left="0" w:right="0"/>
              <w:jc w:val="left"/>
              <w:rPr>
                <w:sz w:val="20"/>
              </w:rPr>
            </w:pPr>
            <w:r w:rsidRPr="00B54532">
              <w:rPr>
                <w:sz w:val="20"/>
              </w:rPr>
              <w:t>Name</w:t>
            </w:r>
          </w:p>
        </w:tc>
        <w:tc>
          <w:tcPr>
            <w:tcW w:w="1695" w:type="dxa"/>
            <w:vAlign w:val="center"/>
          </w:tcPr>
          <w:p w14:paraId="4A5F7728" w14:textId="77777777" w:rsidR="00A353D7" w:rsidRPr="00B54532" w:rsidRDefault="00A353D7" w:rsidP="00C75F57">
            <w:pPr>
              <w:pStyle w:val="T2"/>
              <w:suppressAutoHyphens/>
              <w:spacing w:after="0"/>
              <w:ind w:left="0" w:right="0"/>
              <w:jc w:val="left"/>
              <w:rPr>
                <w:sz w:val="20"/>
              </w:rPr>
            </w:pPr>
            <w:r w:rsidRPr="00B54532">
              <w:rPr>
                <w:sz w:val="20"/>
              </w:rPr>
              <w:t>Affiliation</w:t>
            </w:r>
          </w:p>
        </w:tc>
        <w:tc>
          <w:tcPr>
            <w:tcW w:w="2175" w:type="dxa"/>
            <w:vAlign w:val="center"/>
          </w:tcPr>
          <w:p w14:paraId="4B6B0D13" w14:textId="77777777" w:rsidR="00A353D7" w:rsidRPr="00B54532" w:rsidRDefault="00A353D7" w:rsidP="00C75F57">
            <w:pPr>
              <w:pStyle w:val="T2"/>
              <w:suppressAutoHyphens/>
              <w:spacing w:after="0"/>
              <w:ind w:left="0" w:right="0"/>
              <w:jc w:val="left"/>
              <w:rPr>
                <w:sz w:val="20"/>
              </w:rPr>
            </w:pPr>
            <w:r w:rsidRPr="00B54532">
              <w:rPr>
                <w:sz w:val="20"/>
              </w:rPr>
              <w:t>Address</w:t>
            </w:r>
          </w:p>
        </w:tc>
        <w:tc>
          <w:tcPr>
            <w:tcW w:w="1710" w:type="dxa"/>
            <w:vAlign w:val="center"/>
          </w:tcPr>
          <w:p w14:paraId="64E1800C" w14:textId="77777777" w:rsidR="00A353D7" w:rsidRPr="00B54532" w:rsidRDefault="00A353D7" w:rsidP="00C75F57">
            <w:pPr>
              <w:pStyle w:val="T2"/>
              <w:suppressAutoHyphens/>
              <w:spacing w:after="0"/>
              <w:ind w:left="0" w:right="0"/>
              <w:jc w:val="left"/>
              <w:rPr>
                <w:sz w:val="20"/>
              </w:rPr>
            </w:pPr>
            <w:r w:rsidRPr="00B54532">
              <w:rPr>
                <w:sz w:val="20"/>
              </w:rPr>
              <w:t>Phone</w:t>
            </w:r>
          </w:p>
        </w:tc>
        <w:tc>
          <w:tcPr>
            <w:tcW w:w="2291" w:type="dxa"/>
            <w:vAlign w:val="center"/>
          </w:tcPr>
          <w:p w14:paraId="39FA26A6" w14:textId="77777777" w:rsidR="00A353D7" w:rsidRPr="00B54532" w:rsidRDefault="00A353D7" w:rsidP="00C75F57">
            <w:pPr>
              <w:pStyle w:val="T2"/>
              <w:suppressAutoHyphens/>
              <w:spacing w:after="0"/>
              <w:ind w:left="0" w:right="0"/>
              <w:jc w:val="left"/>
              <w:rPr>
                <w:sz w:val="20"/>
              </w:rPr>
            </w:pPr>
            <w:r w:rsidRPr="00B54532">
              <w:rPr>
                <w:sz w:val="20"/>
              </w:rPr>
              <w:t>email</w:t>
            </w:r>
          </w:p>
        </w:tc>
      </w:tr>
      <w:tr w:rsidR="00126241" w:rsidRPr="00CC2C3C" w14:paraId="19B9B894" w14:textId="77777777" w:rsidTr="00E547CE">
        <w:trPr>
          <w:jc w:val="center"/>
        </w:trPr>
        <w:tc>
          <w:tcPr>
            <w:tcW w:w="1705" w:type="dxa"/>
            <w:vAlign w:val="center"/>
          </w:tcPr>
          <w:p w14:paraId="10B7DA77" w14:textId="3BD1D70C" w:rsidR="00126241" w:rsidRDefault="00126241" w:rsidP="00B16E11">
            <w:pPr>
              <w:pStyle w:val="T2"/>
              <w:suppressAutoHyphens/>
              <w:spacing w:after="0"/>
              <w:ind w:left="0" w:right="0"/>
              <w:jc w:val="left"/>
              <w:rPr>
                <w:b w:val="0"/>
                <w:sz w:val="18"/>
                <w:szCs w:val="18"/>
                <w:lang w:eastAsia="ko-KR"/>
              </w:rPr>
            </w:pPr>
            <w:r>
              <w:rPr>
                <w:b w:val="0"/>
                <w:sz w:val="18"/>
                <w:szCs w:val="18"/>
                <w:lang w:eastAsia="ko-KR"/>
              </w:rPr>
              <w:t>Abhishek Patil</w:t>
            </w:r>
          </w:p>
        </w:tc>
        <w:tc>
          <w:tcPr>
            <w:tcW w:w="1695" w:type="dxa"/>
            <w:vMerge w:val="restart"/>
            <w:vAlign w:val="center"/>
          </w:tcPr>
          <w:p w14:paraId="7844B7EE" w14:textId="0659733C" w:rsidR="00126241" w:rsidRDefault="00126241" w:rsidP="00B16E11">
            <w:pPr>
              <w:pStyle w:val="T2"/>
              <w:suppressAutoHyphens/>
              <w:spacing w:after="0"/>
              <w:ind w:left="0" w:right="0"/>
              <w:jc w:val="left"/>
              <w:rPr>
                <w:b w:val="0"/>
                <w:sz w:val="18"/>
                <w:szCs w:val="18"/>
                <w:lang w:eastAsia="ko-KR"/>
              </w:rPr>
            </w:pPr>
            <w:r>
              <w:rPr>
                <w:b w:val="0"/>
                <w:sz w:val="18"/>
                <w:szCs w:val="18"/>
                <w:lang w:eastAsia="ko-KR"/>
              </w:rPr>
              <w:t>Qualcomm Inc</w:t>
            </w:r>
          </w:p>
        </w:tc>
        <w:tc>
          <w:tcPr>
            <w:tcW w:w="2175" w:type="dxa"/>
            <w:vAlign w:val="center"/>
          </w:tcPr>
          <w:p w14:paraId="7F512835" w14:textId="77777777" w:rsidR="00126241" w:rsidRPr="000A26E7" w:rsidRDefault="00126241" w:rsidP="00B16E11">
            <w:pPr>
              <w:pStyle w:val="T2"/>
              <w:suppressAutoHyphens/>
              <w:spacing w:after="0"/>
              <w:ind w:left="0" w:right="0"/>
              <w:jc w:val="left"/>
              <w:rPr>
                <w:b w:val="0"/>
                <w:sz w:val="18"/>
                <w:szCs w:val="18"/>
                <w:lang w:eastAsia="ko-KR"/>
              </w:rPr>
            </w:pPr>
          </w:p>
        </w:tc>
        <w:tc>
          <w:tcPr>
            <w:tcW w:w="1710" w:type="dxa"/>
            <w:vAlign w:val="center"/>
          </w:tcPr>
          <w:p w14:paraId="6780781B" w14:textId="77777777" w:rsidR="00126241" w:rsidRPr="000A26E7" w:rsidRDefault="00126241" w:rsidP="00B16E11">
            <w:pPr>
              <w:pStyle w:val="T2"/>
              <w:suppressAutoHyphens/>
              <w:spacing w:after="0"/>
              <w:ind w:left="0" w:right="0"/>
              <w:jc w:val="left"/>
              <w:rPr>
                <w:b w:val="0"/>
                <w:sz w:val="18"/>
                <w:szCs w:val="18"/>
                <w:lang w:eastAsia="ko-KR"/>
              </w:rPr>
            </w:pPr>
          </w:p>
        </w:tc>
        <w:tc>
          <w:tcPr>
            <w:tcW w:w="2291" w:type="dxa"/>
            <w:vAlign w:val="center"/>
          </w:tcPr>
          <w:p w14:paraId="468C9194" w14:textId="65B613A8" w:rsidR="00126241" w:rsidRDefault="00126241" w:rsidP="00B16E11">
            <w:pPr>
              <w:pStyle w:val="T2"/>
              <w:suppressAutoHyphens/>
              <w:spacing w:after="0"/>
              <w:ind w:left="0" w:right="0"/>
              <w:jc w:val="left"/>
              <w:rPr>
                <w:b w:val="0"/>
                <w:sz w:val="16"/>
                <w:szCs w:val="18"/>
                <w:lang w:eastAsia="ko-KR"/>
              </w:rPr>
            </w:pPr>
            <w:r>
              <w:rPr>
                <w:b w:val="0"/>
                <w:sz w:val="16"/>
                <w:szCs w:val="18"/>
                <w:lang w:eastAsia="ko-KR"/>
              </w:rPr>
              <w:t>appatil@qti.qualcomm.com</w:t>
            </w:r>
          </w:p>
        </w:tc>
      </w:tr>
      <w:tr w:rsidR="00126241" w:rsidRPr="00CC2C3C" w14:paraId="10D59904" w14:textId="77777777" w:rsidTr="00E547CE">
        <w:trPr>
          <w:jc w:val="center"/>
        </w:trPr>
        <w:tc>
          <w:tcPr>
            <w:tcW w:w="1705" w:type="dxa"/>
            <w:vAlign w:val="center"/>
          </w:tcPr>
          <w:p w14:paraId="5B85B9BF" w14:textId="524CCD0B" w:rsidR="00126241" w:rsidRDefault="00126241" w:rsidP="00126241">
            <w:pPr>
              <w:pStyle w:val="T2"/>
              <w:suppressAutoHyphens/>
              <w:spacing w:after="0"/>
              <w:ind w:left="0" w:right="0"/>
              <w:jc w:val="left"/>
              <w:rPr>
                <w:b w:val="0"/>
                <w:sz w:val="18"/>
                <w:szCs w:val="18"/>
                <w:lang w:eastAsia="ko-KR"/>
              </w:rPr>
            </w:pPr>
            <w:r>
              <w:rPr>
                <w:b w:val="0"/>
                <w:sz w:val="18"/>
                <w:szCs w:val="18"/>
                <w:lang w:eastAsia="ko-KR"/>
              </w:rPr>
              <w:t>Gaurang Naik</w:t>
            </w:r>
          </w:p>
        </w:tc>
        <w:tc>
          <w:tcPr>
            <w:tcW w:w="1695" w:type="dxa"/>
            <w:vMerge/>
            <w:vAlign w:val="center"/>
          </w:tcPr>
          <w:p w14:paraId="3433B040" w14:textId="77777777" w:rsidR="00126241" w:rsidRDefault="00126241" w:rsidP="00126241">
            <w:pPr>
              <w:pStyle w:val="T2"/>
              <w:suppressAutoHyphens/>
              <w:spacing w:after="0"/>
              <w:ind w:left="0" w:right="0"/>
              <w:jc w:val="left"/>
              <w:rPr>
                <w:b w:val="0"/>
                <w:sz w:val="18"/>
                <w:szCs w:val="18"/>
                <w:lang w:eastAsia="ko-KR"/>
              </w:rPr>
            </w:pPr>
          </w:p>
        </w:tc>
        <w:tc>
          <w:tcPr>
            <w:tcW w:w="2175" w:type="dxa"/>
            <w:vAlign w:val="center"/>
          </w:tcPr>
          <w:p w14:paraId="3DFD5540" w14:textId="77777777" w:rsidR="00126241" w:rsidRPr="000A26E7" w:rsidRDefault="00126241" w:rsidP="00126241">
            <w:pPr>
              <w:pStyle w:val="T2"/>
              <w:suppressAutoHyphens/>
              <w:spacing w:after="0"/>
              <w:ind w:left="0" w:right="0"/>
              <w:jc w:val="left"/>
              <w:rPr>
                <w:b w:val="0"/>
                <w:sz w:val="18"/>
                <w:szCs w:val="18"/>
                <w:lang w:eastAsia="ko-KR"/>
              </w:rPr>
            </w:pPr>
          </w:p>
        </w:tc>
        <w:tc>
          <w:tcPr>
            <w:tcW w:w="1710" w:type="dxa"/>
            <w:vAlign w:val="center"/>
          </w:tcPr>
          <w:p w14:paraId="3ABC5576" w14:textId="77777777" w:rsidR="00126241" w:rsidRPr="000A26E7" w:rsidRDefault="00126241" w:rsidP="00126241">
            <w:pPr>
              <w:pStyle w:val="T2"/>
              <w:suppressAutoHyphens/>
              <w:spacing w:after="0"/>
              <w:ind w:left="0" w:right="0"/>
              <w:jc w:val="left"/>
              <w:rPr>
                <w:b w:val="0"/>
                <w:sz w:val="18"/>
                <w:szCs w:val="18"/>
                <w:lang w:eastAsia="ko-KR"/>
              </w:rPr>
            </w:pPr>
          </w:p>
        </w:tc>
        <w:tc>
          <w:tcPr>
            <w:tcW w:w="2291" w:type="dxa"/>
            <w:vAlign w:val="center"/>
          </w:tcPr>
          <w:p w14:paraId="66276835" w14:textId="5F8FAEC3" w:rsidR="00126241" w:rsidRDefault="00126241" w:rsidP="00126241">
            <w:pPr>
              <w:pStyle w:val="T2"/>
              <w:suppressAutoHyphens/>
              <w:spacing w:after="0"/>
              <w:ind w:left="0" w:right="0"/>
              <w:jc w:val="left"/>
              <w:rPr>
                <w:b w:val="0"/>
                <w:sz w:val="16"/>
                <w:szCs w:val="18"/>
                <w:lang w:eastAsia="ko-KR"/>
              </w:rPr>
            </w:pPr>
          </w:p>
        </w:tc>
      </w:tr>
      <w:tr w:rsidR="00126241" w:rsidRPr="00CC2C3C" w14:paraId="1F4D4BB8" w14:textId="77777777" w:rsidTr="004C0D53">
        <w:trPr>
          <w:jc w:val="center"/>
        </w:trPr>
        <w:tc>
          <w:tcPr>
            <w:tcW w:w="1705" w:type="dxa"/>
            <w:vAlign w:val="center"/>
          </w:tcPr>
          <w:p w14:paraId="50F7D6F7" w14:textId="77777777" w:rsidR="00126241" w:rsidRPr="00CC2C3C" w:rsidRDefault="00126241" w:rsidP="00126241">
            <w:pPr>
              <w:pStyle w:val="T2"/>
              <w:suppressAutoHyphens/>
              <w:spacing w:after="0"/>
              <w:ind w:left="0" w:right="0"/>
              <w:jc w:val="left"/>
              <w:rPr>
                <w:b w:val="0"/>
                <w:sz w:val="20"/>
              </w:rPr>
            </w:pPr>
            <w:r>
              <w:rPr>
                <w:b w:val="0"/>
                <w:sz w:val="18"/>
                <w:szCs w:val="18"/>
                <w:lang w:eastAsia="ko-KR"/>
              </w:rPr>
              <w:t>George Cherian</w:t>
            </w:r>
          </w:p>
        </w:tc>
        <w:tc>
          <w:tcPr>
            <w:tcW w:w="1695" w:type="dxa"/>
            <w:vMerge/>
            <w:vAlign w:val="center"/>
          </w:tcPr>
          <w:p w14:paraId="4EFE9919" w14:textId="351F79EB" w:rsidR="00126241" w:rsidRPr="00CC2C3C" w:rsidRDefault="00126241" w:rsidP="00126241">
            <w:pPr>
              <w:pStyle w:val="T2"/>
              <w:suppressAutoHyphens/>
              <w:spacing w:after="0"/>
              <w:ind w:left="0" w:right="0"/>
              <w:jc w:val="left"/>
              <w:rPr>
                <w:b w:val="0"/>
                <w:sz w:val="20"/>
              </w:rPr>
            </w:pPr>
          </w:p>
        </w:tc>
        <w:tc>
          <w:tcPr>
            <w:tcW w:w="2175" w:type="dxa"/>
          </w:tcPr>
          <w:p w14:paraId="184425FB" w14:textId="77777777" w:rsidR="00126241" w:rsidRPr="00CC2C3C" w:rsidRDefault="00126241" w:rsidP="00126241">
            <w:pPr>
              <w:pStyle w:val="T2"/>
              <w:suppressAutoHyphens/>
              <w:spacing w:after="0"/>
              <w:ind w:left="0" w:right="0"/>
              <w:jc w:val="left"/>
              <w:rPr>
                <w:b w:val="0"/>
                <w:sz w:val="20"/>
              </w:rPr>
            </w:pPr>
          </w:p>
        </w:tc>
        <w:tc>
          <w:tcPr>
            <w:tcW w:w="1710" w:type="dxa"/>
            <w:vAlign w:val="center"/>
          </w:tcPr>
          <w:p w14:paraId="0971D61E" w14:textId="77777777" w:rsidR="00126241" w:rsidRPr="00CC2C3C" w:rsidRDefault="00126241" w:rsidP="00126241">
            <w:pPr>
              <w:pStyle w:val="T2"/>
              <w:suppressAutoHyphens/>
              <w:spacing w:after="0"/>
              <w:ind w:left="0" w:right="0"/>
              <w:jc w:val="left"/>
              <w:rPr>
                <w:b w:val="0"/>
                <w:sz w:val="20"/>
              </w:rPr>
            </w:pPr>
          </w:p>
        </w:tc>
        <w:tc>
          <w:tcPr>
            <w:tcW w:w="2291" w:type="dxa"/>
            <w:vAlign w:val="center"/>
          </w:tcPr>
          <w:p w14:paraId="6F2FFEC2" w14:textId="56792407" w:rsidR="00126241" w:rsidRPr="000A26E7" w:rsidRDefault="00126241" w:rsidP="00126241">
            <w:pPr>
              <w:pStyle w:val="T2"/>
              <w:suppressAutoHyphens/>
              <w:spacing w:after="0"/>
              <w:ind w:left="0" w:right="0"/>
              <w:jc w:val="left"/>
              <w:rPr>
                <w:b w:val="0"/>
                <w:sz w:val="16"/>
              </w:rPr>
            </w:pPr>
          </w:p>
        </w:tc>
      </w:tr>
      <w:tr w:rsidR="00126241" w:rsidRPr="00CC2C3C" w14:paraId="7B80356F" w14:textId="77777777" w:rsidTr="00E547CE">
        <w:trPr>
          <w:jc w:val="center"/>
        </w:trPr>
        <w:tc>
          <w:tcPr>
            <w:tcW w:w="1705" w:type="dxa"/>
            <w:vAlign w:val="center"/>
          </w:tcPr>
          <w:p w14:paraId="1E23AD43" w14:textId="26C80B3F" w:rsidR="00126241" w:rsidRPr="000A26E7" w:rsidRDefault="00126241" w:rsidP="00126241">
            <w:pPr>
              <w:pStyle w:val="T2"/>
              <w:suppressAutoHyphens/>
              <w:spacing w:after="0"/>
              <w:ind w:left="0" w:right="0"/>
              <w:jc w:val="left"/>
              <w:rPr>
                <w:b w:val="0"/>
                <w:sz w:val="18"/>
                <w:szCs w:val="18"/>
                <w:lang w:eastAsia="ko-KR"/>
              </w:rPr>
            </w:pPr>
            <w:r>
              <w:rPr>
                <w:b w:val="0"/>
                <w:sz w:val="18"/>
                <w:szCs w:val="18"/>
                <w:lang w:eastAsia="ko-KR"/>
              </w:rPr>
              <w:t>Alfred Asterjadhi</w:t>
            </w:r>
          </w:p>
        </w:tc>
        <w:tc>
          <w:tcPr>
            <w:tcW w:w="1695" w:type="dxa"/>
            <w:vMerge/>
            <w:vAlign w:val="center"/>
          </w:tcPr>
          <w:p w14:paraId="59BAB3D0" w14:textId="13950816" w:rsidR="00126241" w:rsidRPr="000A26E7" w:rsidRDefault="00126241" w:rsidP="00126241">
            <w:pPr>
              <w:pStyle w:val="T2"/>
              <w:suppressAutoHyphens/>
              <w:spacing w:after="0"/>
              <w:ind w:left="0" w:right="0"/>
              <w:jc w:val="left"/>
              <w:rPr>
                <w:b w:val="0"/>
                <w:sz w:val="18"/>
                <w:szCs w:val="18"/>
                <w:lang w:eastAsia="ko-KR"/>
              </w:rPr>
            </w:pPr>
          </w:p>
        </w:tc>
        <w:tc>
          <w:tcPr>
            <w:tcW w:w="2175" w:type="dxa"/>
            <w:vAlign w:val="center"/>
          </w:tcPr>
          <w:p w14:paraId="5A0E57A8" w14:textId="26CE0BAD" w:rsidR="00126241" w:rsidRPr="000A26E7" w:rsidRDefault="00126241" w:rsidP="00126241">
            <w:pPr>
              <w:pStyle w:val="T2"/>
              <w:suppressAutoHyphens/>
              <w:spacing w:after="0"/>
              <w:ind w:left="0" w:right="0"/>
              <w:jc w:val="left"/>
              <w:rPr>
                <w:b w:val="0"/>
                <w:sz w:val="18"/>
                <w:szCs w:val="18"/>
                <w:lang w:eastAsia="ko-KR"/>
              </w:rPr>
            </w:pPr>
          </w:p>
        </w:tc>
        <w:tc>
          <w:tcPr>
            <w:tcW w:w="1710" w:type="dxa"/>
            <w:vAlign w:val="center"/>
          </w:tcPr>
          <w:p w14:paraId="7345B426" w14:textId="2362F7ED" w:rsidR="00126241" w:rsidRPr="000A26E7" w:rsidRDefault="00126241" w:rsidP="00126241">
            <w:pPr>
              <w:pStyle w:val="T2"/>
              <w:suppressAutoHyphens/>
              <w:spacing w:after="0"/>
              <w:ind w:left="0" w:right="0"/>
              <w:jc w:val="left"/>
              <w:rPr>
                <w:b w:val="0"/>
                <w:sz w:val="18"/>
                <w:szCs w:val="18"/>
                <w:lang w:eastAsia="ko-KR"/>
              </w:rPr>
            </w:pPr>
          </w:p>
        </w:tc>
        <w:tc>
          <w:tcPr>
            <w:tcW w:w="2291" w:type="dxa"/>
            <w:vAlign w:val="center"/>
          </w:tcPr>
          <w:p w14:paraId="541D1A21" w14:textId="00680660" w:rsidR="00126241" w:rsidRPr="000A26E7" w:rsidRDefault="00126241" w:rsidP="00126241">
            <w:pPr>
              <w:pStyle w:val="T2"/>
              <w:suppressAutoHyphens/>
              <w:spacing w:after="0"/>
              <w:ind w:left="0" w:right="0"/>
              <w:jc w:val="left"/>
              <w:rPr>
                <w:b w:val="0"/>
                <w:sz w:val="16"/>
                <w:szCs w:val="18"/>
                <w:lang w:eastAsia="ko-KR"/>
              </w:rPr>
            </w:pPr>
          </w:p>
        </w:tc>
      </w:tr>
      <w:tr w:rsidR="00126241" w:rsidRPr="00CC2C3C" w14:paraId="7F6F11AA" w14:textId="77777777" w:rsidTr="00E547CE">
        <w:trPr>
          <w:jc w:val="center"/>
        </w:trPr>
        <w:tc>
          <w:tcPr>
            <w:tcW w:w="1705" w:type="dxa"/>
            <w:vAlign w:val="center"/>
          </w:tcPr>
          <w:p w14:paraId="0B03292B" w14:textId="0D84CE2E" w:rsidR="00126241" w:rsidRDefault="00126241" w:rsidP="00126241">
            <w:pPr>
              <w:pStyle w:val="T2"/>
              <w:suppressAutoHyphens/>
              <w:spacing w:after="0"/>
              <w:ind w:left="0" w:right="0"/>
              <w:jc w:val="left"/>
              <w:rPr>
                <w:b w:val="0"/>
                <w:sz w:val="18"/>
                <w:szCs w:val="18"/>
                <w:lang w:eastAsia="ko-KR"/>
              </w:rPr>
            </w:pPr>
            <w:r>
              <w:rPr>
                <w:b w:val="0"/>
                <w:sz w:val="18"/>
                <w:szCs w:val="18"/>
                <w:lang w:eastAsia="ko-KR"/>
              </w:rPr>
              <w:t>Duncan Ho</w:t>
            </w:r>
          </w:p>
        </w:tc>
        <w:tc>
          <w:tcPr>
            <w:tcW w:w="1695" w:type="dxa"/>
            <w:vMerge/>
            <w:vAlign w:val="center"/>
          </w:tcPr>
          <w:p w14:paraId="134F01DC" w14:textId="5763F40E" w:rsidR="00126241" w:rsidRDefault="00126241" w:rsidP="00126241">
            <w:pPr>
              <w:pStyle w:val="T2"/>
              <w:suppressAutoHyphens/>
              <w:spacing w:after="0"/>
              <w:ind w:left="0" w:right="0"/>
              <w:jc w:val="left"/>
              <w:rPr>
                <w:b w:val="0"/>
                <w:sz w:val="18"/>
                <w:szCs w:val="18"/>
                <w:lang w:eastAsia="ko-KR"/>
              </w:rPr>
            </w:pPr>
          </w:p>
        </w:tc>
        <w:tc>
          <w:tcPr>
            <w:tcW w:w="2175" w:type="dxa"/>
          </w:tcPr>
          <w:p w14:paraId="590700FA" w14:textId="77777777" w:rsidR="00126241" w:rsidRPr="000A26E7" w:rsidRDefault="00126241" w:rsidP="00126241">
            <w:pPr>
              <w:pStyle w:val="T2"/>
              <w:suppressAutoHyphens/>
              <w:spacing w:after="0"/>
              <w:ind w:left="0" w:right="0"/>
              <w:jc w:val="left"/>
              <w:rPr>
                <w:b w:val="0"/>
                <w:sz w:val="18"/>
                <w:szCs w:val="18"/>
                <w:lang w:eastAsia="ko-KR"/>
              </w:rPr>
            </w:pPr>
          </w:p>
        </w:tc>
        <w:tc>
          <w:tcPr>
            <w:tcW w:w="1710" w:type="dxa"/>
            <w:vAlign w:val="center"/>
          </w:tcPr>
          <w:p w14:paraId="7CBD6F87" w14:textId="77777777" w:rsidR="00126241" w:rsidRPr="00BF7A21" w:rsidRDefault="00126241" w:rsidP="00126241">
            <w:pPr>
              <w:pStyle w:val="T2"/>
              <w:suppressAutoHyphens/>
              <w:spacing w:after="0"/>
              <w:ind w:left="0" w:right="0"/>
              <w:jc w:val="left"/>
              <w:rPr>
                <w:b w:val="0"/>
                <w:sz w:val="18"/>
                <w:szCs w:val="18"/>
                <w:lang w:eastAsia="ko-KR"/>
              </w:rPr>
            </w:pPr>
          </w:p>
        </w:tc>
        <w:tc>
          <w:tcPr>
            <w:tcW w:w="2291" w:type="dxa"/>
            <w:vAlign w:val="center"/>
          </w:tcPr>
          <w:p w14:paraId="0A6C7FCA" w14:textId="31C93E95" w:rsidR="00126241" w:rsidRDefault="00126241" w:rsidP="00126241">
            <w:pPr>
              <w:pStyle w:val="T2"/>
              <w:suppressAutoHyphens/>
              <w:spacing w:after="0"/>
              <w:ind w:left="0" w:right="0"/>
              <w:jc w:val="left"/>
              <w:rPr>
                <w:b w:val="0"/>
                <w:sz w:val="16"/>
                <w:szCs w:val="18"/>
                <w:lang w:eastAsia="ko-KR"/>
              </w:rPr>
            </w:pPr>
          </w:p>
        </w:tc>
      </w:tr>
      <w:tr w:rsidR="00126241" w:rsidRPr="00CC2C3C" w14:paraId="67D5F356" w14:textId="77777777" w:rsidTr="00E547CE">
        <w:trPr>
          <w:jc w:val="center"/>
        </w:trPr>
        <w:tc>
          <w:tcPr>
            <w:tcW w:w="1705" w:type="dxa"/>
            <w:vAlign w:val="center"/>
          </w:tcPr>
          <w:p w14:paraId="1223B253" w14:textId="34867C6C" w:rsidR="00126241" w:rsidRDefault="00126241" w:rsidP="00126241">
            <w:pPr>
              <w:pStyle w:val="T2"/>
              <w:suppressAutoHyphens/>
              <w:spacing w:after="0"/>
              <w:ind w:left="0" w:right="0"/>
              <w:jc w:val="left"/>
              <w:rPr>
                <w:b w:val="0"/>
                <w:sz w:val="18"/>
                <w:szCs w:val="18"/>
                <w:lang w:eastAsia="ko-KR"/>
              </w:rPr>
            </w:pPr>
            <w:r>
              <w:rPr>
                <w:b w:val="0"/>
                <w:sz w:val="18"/>
                <w:szCs w:val="18"/>
                <w:lang w:eastAsia="ko-KR"/>
              </w:rPr>
              <w:t>Yanjun Sun</w:t>
            </w:r>
          </w:p>
        </w:tc>
        <w:tc>
          <w:tcPr>
            <w:tcW w:w="1695" w:type="dxa"/>
            <w:vMerge/>
            <w:vAlign w:val="center"/>
          </w:tcPr>
          <w:p w14:paraId="7E7CE12E" w14:textId="3096A28A" w:rsidR="00126241" w:rsidRDefault="00126241" w:rsidP="00126241">
            <w:pPr>
              <w:pStyle w:val="T2"/>
              <w:suppressAutoHyphens/>
              <w:spacing w:after="0"/>
              <w:ind w:left="0" w:right="0"/>
              <w:jc w:val="left"/>
              <w:rPr>
                <w:b w:val="0"/>
                <w:sz w:val="18"/>
                <w:szCs w:val="18"/>
                <w:lang w:eastAsia="ko-KR"/>
              </w:rPr>
            </w:pPr>
          </w:p>
        </w:tc>
        <w:tc>
          <w:tcPr>
            <w:tcW w:w="2175" w:type="dxa"/>
          </w:tcPr>
          <w:p w14:paraId="17D7A969" w14:textId="77777777" w:rsidR="00126241" w:rsidRPr="000A26E7" w:rsidRDefault="00126241" w:rsidP="00126241">
            <w:pPr>
              <w:pStyle w:val="T2"/>
              <w:suppressAutoHyphens/>
              <w:spacing w:after="0"/>
              <w:ind w:left="0" w:right="0"/>
              <w:jc w:val="left"/>
              <w:rPr>
                <w:b w:val="0"/>
                <w:sz w:val="18"/>
                <w:szCs w:val="18"/>
                <w:lang w:eastAsia="ko-KR"/>
              </w:rPr>
            </w:pPr>
          </w:p>
        </w:tc>
        <w:tc>
          <w:tcPr>
            <w:tcW w:w="1710" w:type="dxa"/>
            <w:vAlign w:val="center"/>
          </w:tcPr>
          <w:p w14:paraId="478AD2D2" w14:textId="77777777" w:rsidR="00126241" w:rsidRPr="00BF7A21" w:rsidRDefault="00126241" w:rsidP="00126241">
            <w:pPr>
              <w:pStyle w:val="T2"/>
              <w:suppressAutoHyphens/>
              <w:spacing w:after="0"/>
              <w:ind w:left="0" w:right="0"/>
              <w:jc w:val="left"/>
              <w:rPr>
                <w:b w:val="0"/>
                <w:sz w:val="18"/>
                <w:szCs w:val="18"/>
                <w:lang w:eastAsia="ko-KR"/>
              </w:rPr>
            </w:pPr>
          </w:p>
        </w:tc>
        <w:tc>
          <w:tcPr>
            <w:tcW w:w="2291" w:type="dxa"/>
            <w:vAlign w:val="center"/>
          </w:tcPr>
          <w:p w14:paraId="33C6AC8A" w14:textId="1072AC54" w:rsidR="00126241" w:rsidRDefault="00126241" w:rsidP="00126241">
            <w:pPr>
              <w:pStyle w:val="T2"/>
              <w:suppressAutoHyphens/>
              <w:spacing w:after="0"/>
              <w:ind w:left="0" w:right="0"/>
              <w:jc w:val="left"/>
              <w:rPr>
                <w:b w:val="0"/>
                <w:sz w:val="16"/>
                <w:szCs w:val="18"/>
                <w:lang w:eastAsia="ko-KR"/>
              </w:rPr>
            </w:pPr>
          </w:p>
        </w:tc>
      </w:tr>
      <w:tr w:rsidR="00126241" w:rsidRPr="00CC2C3C" w14:paraId="5AC206C8" w14:textId="77777777" w:rsidTr="00E547CE">
        <w:trPr>
          <w:jc w:val="center"/>
        </w:trPr>
        <w:tc>
          <w:tcPr>
            <w:tcW w:w="1705" w:type="dxa"/>
            <w:vAlign w:val="center"/>
          </w:tcPr>
          <w:p w14:paraId="4FDB5AA4" w14:textId="630DA555" w:rsidR="00126241" w:rsidRDefault="00126241" w:rsidP="00126241">
            <w:pPr>
              <w:pStyle w:val="T2"/>
              <w:suppressAutoHyphens/>
              <w:spacing w:after="0"/>
              <w:ind w:left="0" w:right="0"/>
              <w:jc w:val="left"/>
              <w:rPr>
                <w:b w:val="0"/>
                <w:sz w:val="18"/>
                <w:szCs w:val="18"/>
                <w:lang w:eastAsia="ko-KR"/>
              </w:rPr>
            </w:pPr>
            <w:r>
              <w:rPr>
                <w:b w:val="0"/>
                <w:sz w:val="18"/>
                <w:szCs w:val="18"/>
                <w:lang w:eastAsia="ko-KR"/>
              </w:rPr>
              <w:t>Abdel Karim</w:t>
            </w:r>
          </w:p>
        </w:tc>
        <w:tc>
          <w:tcPr>
            <w:tcW w:w="1695" w:type="dxa"/>
            <w:vMerge/>
            <w:vAlign w:val="center"/>
          </w:tcPr>
          <w:p w14:paraId="2D312C28" w14:textId="77777777" w:rsidR="00126241" w:rsidRDefault="00126241" w:rsidP="00126241">
            <w:pPr>
              <w:pStyle w:val="T2"/>
              <w:suppressAutoHyphens/>
              <w:spacing w:after="0"/>
              <w:ind w:left="0" w:right="0"/>
              <w:jc w:val="left"/>
              <w:rPr>
                <w:b w:val="0"/>
                <w:sz w:val="18"/>
                <w:szCs w:val="18"/>
                <w:lang w:eastAsia="ko-KR"/>
              </w:rPr>
            </w:pPr>
          </w:p>
        </w:tc>
        <w:tc>
          <w:tcPr>
            <w:tcW w:w="2175" w:type="dxa"/>
          </w:tcPr>
          <w:p w14:paraId="5277C78F" w14:textId="77777777" w:rsidR="00126241" w:rsidRPr="000A26E7" w:rsidRDefault="00126241" w:rsidP="00126241">
            <w:pPr>
              <w:pStyle w:val="T2"/>
              <w:suppressAutoHyphens/>
              <w:spacing w:after="0"/>
              <w:ind w:left="0" w:right="0"/>
              <w:jc w:val="left"/>
              <w:rPr>
                <w:b w:val="0"/>
                <w:sz w:val="18"/>
                <w:szCs w:val="18"/>
                <w:lang w:eastAsia="ko-KR"/>
              </w:rPr>
            </w:pPr>
          </w:p>
        </w:tc>
        <w:tc>
          <w:tcPr>
            <w:tcW w:w="1710" w:type="dxa"/>
            <w:vAlign w:val="center"/>
          </w:tcPr>
          <w:p w14:paraId="582F884C" w14:textId="77777777" w:rsidR="00126241" w:rsidRPr="00BF7A21" w:rsidRDefault="00126241" w:rsidP="00126241">
            <w:pPr>
              <w:pStyle w:val="T2"/>
              <w:suppressAutoHyphens/>
              <w:spacing w:after="0"/>
              <w:ind w:left="0" w:right="0"/>
              <w:jc w:val="left"/>
              <w:rPr>
                <w:b w:val="0"/>
                <w:sz w:val="18"/>
                <w:szCs w:val="18"/>
                <w:lang w:eastAsia="ko-KR"/>
              </w:rPr>
            </w:pPr>
          </w:p>
        </w:tc>
        <w:tc>
          <w:tcPr>
            <w:tcW w:w="2291" w:type="dxa"/>
            <w:vAlign w:val="center"/>
          </w:tcPr>
          <w:p w14:paraId="328CB329" w14:textId="77777777" w:rsidR="00126241" w:rsidRDefault="00126241" w:rsidP="00126241">
            <w:pPr>
              <w:pStyle w:val="T2"/>
              <w:suppressAutoHyphens/>
              <w:spacing w:after="0"/>
              <w:ind w:left="0" w:right="0"/>
              <w:jc w:val="left"/>
              <w:rPr>
                <w:b w:val="0"/>
                <w:sz w:val="16"/>
                <w:szCs w:val="18"/>
                <w:lang w:eastAsia="ko-KR"/>
              </w:rPr>
            </w:pPr>
          </w:p>
        </w:tc>
      </w:tr>
    </w:tbl>
    <w:p w14:paraId="2D8503D2" w14:textId="77777777" w:rsidR="00A353D7" w:rsidRDefault="00A353D7" w:rsidP="00C75F57">
      <w:pPr>
        <w:pStyle w:val="T1"/>
        <w:suppressAutoHyphens/>
        <w:spacing w:after="120"/>
        <w:rPr>
          <w:b w:val="0"/>
          <w:bCs/>
          <w:iCs/>
          <w:color w:val="000000"/>
          <w:sz w:val="20"/>
        </w:rPr>
      </w:pPr>
      <w:r>
        <w:rPr>
          <w:b w:val="0"/>
          <w:bCs/>
          <w:iCs/>
          <w:color w:val="000000"/>
          <w:sz w:val="20"/>
        </w:rPr>
        <w:br/>
      </w:r>
    </w:p>
    <w:p w14:paraId="62F05A71" w14:textId="22A5B4B8" w:rsidR="00A353D7" w:rsidRDefault="0024297C" w:rsidP="0024297C">
      <w:pPr>
        <w:pStyle w:val="T1"/>
        <w:tabs>
          <w:tab w:val="center" w:pos="4320"/>
          <w:tab w:val="left" w:pos="6490"/>
        </w:tabs>
        <w:suppressAutoHyphens/>
        <w:spacing w:after="120"/>
        <w:jc w:val="left"/>
      </w:pPr>
      <w:r>
        <w:tab/>
      </w:r>
      <w:r w:rsidR="00A353D7">
        <w:t>Abstract</w:t>
      </w:r>
      <w:r>
        <w:tab/>
      </w:r>
    </w:p>
    <w:p w14:paraId="1511ECB6" w14:textId="2643C9F6" w:rsidR="00532160" w:rsidRDefault="00467E8A" w:rsidP="004C6CD4">
      <w:pPr>
        <w:suppressAutoHyphens/>
        <w:jc w:val="both"/>
        <w:rPr>
          <w:rFonts w:cs="Times New Roman"/>
          <w:sz w:val="18"/>
          <w:szCs w:val="18"/>
          <w:lang w:eastAsia="ko-KR"/>
        </w:rPr>
      </w:pPr>
      <w:bookmarkStart w:id="0" w:name="_Hlk13974497"/>
      <w:r w:rsidRPr="00D140D7">
        <w:rPr>
          <w:rFonts w:cs="Times New Roman"/>
          <w:sz w:val="18"/>
          <w:szCs w:val="18"/>
          <w:lang w:eastAsia="ko-KR"/>
        </w:rPr>
        <w:t xml:space="preserve">This submission proposes resolutions for </w:t>
      </w:r>
      <w:r>
        <w:rPr>
          <w:rFonts w:cs="Times New Roman"/>
          <w:sz w:val="18"/>
          <w:szCs w:val="18"/>
          <w:lang w:eastAsia="ko-KR"/>
        </w:rPr>
        <w:t>following</w:t>
      </w:r>
      <w:r w:rsidR="00607318">
        <w:rPr>
          <w:rFonts w:cs="Times New Roman"/>
          <w:sz w:val="18"/>
          <w:szCs w:val="18"/>
          <w:lang w:eastAsia="ko-KR"/>
        </w:rPr>
        <w:t xml:space="preserve"> </w:t>
      </w:r>
      <w:r w:rsidR="00AB5823">
        <w:rPr>
          <w:rFonts w:cs="Times New Roman"/>
          <w:color w:val="FF0000"/>
          <w:sz w:val="18"/>
          <w:szCs w:val="18"/>
          <w:lang w:eastAsia="ko-KR"/>
        </w:rPr>
        <w:t>3</w:t>
      </w:r>
      <w:r w:rsidR="0016436B">
        <w:rPr>
          <w:rFonts w:cs="Times New Roman"/>
          <w:color w:val="FF0000"/>
          <w:sz w:val="18"/>
          <w:szCs w:val="18"/>
          <w:lang w:eastAsia="ko-KR"/>
        </w:rPr>
        <w:t>3</w:t>
      </w:r>
      <w:r w:rsidR="00B50785">
        <w:rPr>
          <w:rFonts w:cs="Times New Roman"/>
          <w:sz w:val="18"/>
          <w:szCs w:val="18"/>
          <w:lang w:eastAsia="ko-KR"/>
        </w:rPr>
        <w:t xml:space="preserve"> </w:t>
      </w:r>
      <w:r>
        <w:rPr>
          <w:rFonts w:cs="Times New Roman"/>
          <w:sz w:val="18"/>
          <w:szCs w:val="18"/>
          <w:lang w:eastAsia="ko-KR"/>
        </w:rPr>
        <w:t>CID</w:t>
      </w:r>
      <w:r w:rsidR="00DD667C">
        <w:rPr>
          <w:rFonts w:cs="Times New Roman"/>
          <w:sz w:val="18"/>
          <w:szCs w:val="18"/>
          <w:lang w:eastAsia="ko-KR"/>
        </w:rPr>
        <w:t>s</w:t>
      </w:r>
      <w:r>
        <w:rPr>
          <w:rFonts w:cs="Times New Roman"/>
          <w:sz w:val="18"/>
          <w:szCs w:val="18"/>
          <w:lang w:eastAsia="ko-KR"/>
        </w:rPr>
        <w:t xml:space="preserve"> </w:t>
      </w:r>
      <w:r w:rsidRPr="00D140D7">
        <w:rPr>
          <w:rFonts w:cs="Times New Roman"/>
          <w:sz w:val="18"/>
          <w:szCs w:val="18"/>
          <w:lang w:eastAsia="ko-KR"/>
        </w:rPr>
        <w:t xml:space="preserve">received for </w:t>
      </w:r>
      <w:proofErr w:type="spellStart"/>
      <w:r w:rsidRPr="00D140D7">
        <w:rPr>
          <w:rFonts w:cs="Times New Roman"/>
          <w:sz w:val="18"/>
          <w:szCs w:val="18"/>
          <w:lang w:eastAsia="ko-KR"/>
        </w:rPr>
        <w:t>TG</w:t>
      </w:r>
      <w:r w:rsidR="00EB5BC1">
        <w:rPr>
          <w:rFonts w:cs="Times New Roman"/>
          <w:sz w:val="18"/>
          <w:szCs w:val="18"/>
          <w:lang w:eastAsia="ko-KR"/>
        </w:rPr>
        <w:t>be</w:t>
      </w:r>
      <w:proofErr w:type="spellEnd"/>
      <w:r w:rsidR="00EB5BC1">
        <w:rPr>
          <w:rFonts w:cs="Times New Roman"/>
          <w:sz w:val="18"/>
          <w:szCs w:val="18"/>
          <w:lang w:eastAsia="ko-KR"/>
        </w:rPr>
        <w:t xml:space="preserve"> </w:t>
      </w:r>
      <w:r w:rsidR="004E0589">
        <w:rPr>
          <w:rFonts w:cs="Times New Roman"/>
          <w:sz w:val="18"/>
          <w:szCs w:val="18"/>
          <w:lang w:eastAsia="ko-KR"/>
        </w:rPr>
        <w:t>LB266</w:t>
      </w:r>
      <w:r>
        <w:rPr>
          <w:rFonts w:cs="Times New Roman"/>
          <w:sz w:val="18"/>
          <w:szCs w:val="18"/>
          <w:lang w:eastAsia="ko-KR"/>
        </w:rPr>
        <w:t>:</w:t>
      </w:r>
      <w:bookmarkEnd w:id="0"/>
      <w:r w:rsidR="00AB2689">
        <w:rPr>
          <w:rFonts w:cs="Times New Roman"/>
          <w:sz w:val="18"/>
          <w:szCs w:val="18"/>
          <w:lang w:eastAsia="ko-KR"/>
        </w:rPr>
        <w:t xml:space="preserve"> </w:t>
      </w:r>
    </w:p>
    <w:p w14:paraId="1FFC2920" w14:textId="3E4157E1" w:rsidR="003E2434" w:rsidRDefault="003E2434" w:rsidP="00C75F57">
      <w:pPr>
        <w:suppressAutoHyphens/>
        <w:spacing w:after="0" w:line="240" w:lineRule="auto"/>
        <w:rPr>
          <w:rFonts w:ascii="Times New Roman" w:eastAsia="Malgun Gothic" w:hAnsi="Times New Roman" w:cs="Times New Roman"/>
          <w:sz w:val="18"/>
          <w:szCs w:val="20"/>
          <w:lang w:val="en-GB"/>
        </w:rPr>
      </w:pPr>
      <w:r w:rsidRPr="003E2434">
        <w:rPr>
          <w:rFonts w:ascii="Times New Roman" w:eastAsia="Malgun Gothic" w:hAnsi="Times New Roman" w:cs="Times New Roman"/>
          <w:sz w:val="18"/>
          <w:szCs w:val="20"/>
          <w:lang w:val="en-GB"/>
        </w:rPr>
        <w:t>14081 11182 12229 13978 11714 10942 10304 11715 10598 10736 11717 10915 13604 12795 13258 12794 10306 13603 14107 13730 13731 13259 12796 14063 13346 13892 13614 13260 11258 12375 14106 10562 11504</w:t>
      </w:r>
    </w:p>
    <w:p w14:paraId="26BD6EA7" w14:textId="77777777" w:rsidR="00AB5823" w:rsidRDefault="00AB5823" w:rsidP="00C75F57">
      <w:pPr>
        <w:suppressAutoHyphens/>
        <w:spacing w:after="0" w:line="240" w:lineRule="auto"/>
        <w:rPr>
          <w:rFonts w:ascii="Times New Roman" w:eastAsia="Malgun Gothic" w:hAnsi="Times New Roman" w:cs="Times New Roman"/>
          <w:sz w:val="18"/>
          <w:szCs w:val="20"/>
          <w:lang w:val="en-GB"/>
        </w:rPr>
      </w:pPr>
    </w:p>
    <w:p w14:paraId="04F3F2B6" w14:textId="77777777" w:rsidR="00361EF6" w:rsidRPr="00CE1ADE" w:rsidRDefault="00361EF6" w:rsidP="00C75F57">
      <w:pPr>
        <w:suppressAutoHyphens/>
        <w:spacing w:after="0" w:line="240" w:lineRule="auto"/>
        <w:rPr>
          <w:rFonts w:ascii="Times New Roman" w:eastAsia="Malgun Gothic" w:hAnsi="Times New Roman" w:cs="Times New Roman"/>
          <w:sz w:val="18"/>
          <w:szCs w:val="20"/>
          <w:lang w:val="en-GB"/>
        </w:rPr>
      </w:pPr>
    </w:p>
    <w:p w14:paraId="147227D9" w14:textId="77777777" w:rsidR="0067472C" w:rsidRPr="009C1B79" w:rsidRDefault="0067472C" w:rsidP="00C75F57">
      <w:pPr>
        <w:suppressAutoHyphens/>
        <w:spacing w:after="0" w:line="240" w:lineRule="auto"/>
        <w:rPr>
          <w:rFonts w:ascii="Times New Roman" w:eastAsia="Malgun Gothic" w:hAnsi="Times New Roman" w:cs="Times New Roman"/>
          <w:b/>
          <w:bCs/>
          <w:sz w:val="18"/>
          <w:szCs w:val="20"/>
          <w:lang w:val="en-GB"/>
        </w:rPr>
      </w:pPr>
      <w:r w:rsidRPr="009C1B79">
        <w:rPr>
          <w:rFonts w:ascii="Times New Roman" w:eastAsia="Malgun Gothic" w:hAnsi="Times New Roman" w:cs="Times New Roman"/>
          <w:b/>
          <w:bCs/>
          <w:sz w:val="18"/>
          <w:szCs w:val="20"/>
          <w:lang w:val="en-GB"/>
        </w:rPr>
        <w:t>Revisions:</w:t>
      </w:r>
    </w:p>
    <w:p w14:paraId="7838625F" w14:textId="3DDBEEF9" w:rsidR="00034CE8" w:rsidRPr="00A35254" w:rsidRDefault="0067472C" w:rsidP="001C0F8C">
      <w:pPr>
        <w:pStyle w:val="ListParagraph"/>
        <w:numPr>
          <w:ilvl w:val="0"/>
          <w:numId w:val="4"/>
        </w:numPr>
        <w:suppressAutoHyphens/>
        <w:spacing w:after="0" w:line="240" w:lineRule="auto"/>
        <w:ind w:left="360"/>
        <w:rPr>
          <w:rFonts w:ascii="Times New Roman" w:eastAsia="Malgun Gothic" w:hAnsi="Times New Roman" w:cs="Times New Roman"/>
          <w:sz w:val="16"/>
          <w:szCs w:val="16"/>
          <w:lang w:val="en-GB"/>
        </w:rPr>
      </w:pPr>
      <w:r w:rsidRPr="00A35254">
        <w:rPr>
          <w:rFonts w:ascii="Times New Roman" w:eastAsia="Malgun Gothic" w:hAnsi="Times New Roman" w:cs="Times New Roman"/>
          <w:sz w:val="16"/>
          <w:szCs w:val="16"/>
          <w:lang w:val="en-GB"/>
        </w:rPr>
        <w:t>Rev 0: Initial version of the document.</w:t>
      </w:r>
    </w:p>
    <w:p w14:paraId="396BA6AA" w14:textId="732D1D2A" w:rsidR="00545631" w:rsidRPr="00A35254" w:rsidRDefault="00545631" w:rsidP="001C0F8C">
      <w:pPr>
        <w:pStyle w:val="ListParagraph"/>
        <w:numPr>
          <w:ilvl w:val="0"/>
          <w:numId w:val="4"/>
        </w:numPr>
        <w:suppressAutoHyphens/>
        <w:spacing w:after="0" w:line="240" w:lineRule="auto"/>
        <w:ind w:left="360"/>
        <w:rPr>
          <w:rFonts w:ascii="Times New Roman" w:eastAsia="Malgun Gothic" w:hAnsi="Times New Roman" w:cs="Times New Roman"/>
          <w:sz w:val="16"/>
          <w:szCs w:val="16"/>
          <w:lang w:val="en-GB"/>
        </w:rPr>
      </w:pPr>
      <w:r w:rsidRPr="00A35254">
        <w:rPr>
          <w:rFonts w:ascii="Times New Roman" w:eastAsia="Malgun Gothic" w:hAnsi="Times New Roman" w:cs="Times New Roman"/>
          <w:sz w:val="16"/>
          <w:szCs w:val="16"/>
          <w:lang w:val="en-GB"/>
        </w:rPr>
        <w:t>Rev 1: Revised based on feedback</w:t>
      </w:r>
      <w:r w:rsidR="000C2582" w:rsidRPr="00A35254">
        <w:rPr>
          <w:rFonts w:ascii="Times New Roman" w:eastAsia="Malgun Gothic" w:hAnsi="Times New Roman" w:cs="Times New Roman"/>
          <w:sz w:val="16"/>
          <w:szCs w:val="16"/>
          <w:lang w:val="en-GB"/>
        </w:rPr>
        <w:t xml:space="preserve"> various TTT members</w:t>
      </w:r>
    </w:p>
    <w:p w14:paraId="24C4C819" w14:textId="50A2FEFC" w:rsidR="00352B3C" w:rsidRPr="00A35254" w:rsidRDefault="00352B3C" w:rsidP="001C0F8C">
      <w:pPr>
        <w:pStyle w:val="ListParagraph"/>
        <w:numPr>
          <w:ilvl w:val="0"/>
          <w:numId w:val="4"/>
        </w:numPr>
        <w:suppressAutoHyphens/>
        <w:spacing w:after="0" w:line="240" w:lineRule="auto"/>
        <w:ind w:left="360"/>
        <w:rPr>
          <w:rFonts w:ascii="Times New Roman" w:eastAsia="Malgun Gothic" w:hAnsi="Times New Roman" w:cs="Times New Roman"/>
          <w:sz w:val="16"/>
          <w:szCs w:val="16"/>
          <w:lang w:val="en-GB"/>
        </w:rPr>
      </w:pPr>
      <w:r w:rsidRPr="00A35254">
        <w:rPr>
          <w:rFonts w:ascii="Times New Roman" w:eastAsia="Malgun Gothic" w:hAnsi="Times New Roman" w:cs="Times New Roman"/>
          <w:sz w:val="16"/>
          <w:szCs w:val="16"/>
          <w:lang w:val="en-GB"/>
        </w:rPr>
        <w:t>Rev 2: Revised based on feedback from Rojan</w:t>
      </w:r>
    </w:p>
    <w:p w14:paraId="181CE70F" w14:textId="6702D74F" w:rsidR="00B113D4" w:rsidRPr="00A35254" w:rsidRDefault="00B113D4" w:rsidP="001C0F8C">
      <w:pPr>
        <w:pStyle w:val="ListParagraph"/>
        <w:numPr>
          <w:ilvl w:val="0"/>
          <w:numId w:val="4"/>
        </w:numPr>
        <w:suppressAutoHyphens/>
        <w:spacing w:after="0" w:line="240" w:lineRule="auto"/>
        <w:ind w:left="360"/>
        <w:rPr>
          <w:rFonts w:ascii="Times New Roman" w:eastAsia="Malgun Gothic" w:hAnsi="Times New Roman" w:cs="Times New Roman"/>
          <w:sz w:val="16"/>
          <w:szCs w:val="16"/>
          <w:lang w:val="en-GB"/>
        </w:rPr>
      </w:pPr>
      <w:r w:rsidRPr="00A35254">
        <w:rPr>
          <w:rFonts w:ascii="Times New Roman" w:eastAsia="Malgun Gothic" w:hAnsi="Times New Roman" w:cs="Times New Roman"/>
          <w:sz w:val="16"/>
          <w:szCs w:val="16"/>
          <w:lang w:val="en-GB"/>
        </w:rPr>
        <w:t xml:space="preserve">Rev 3: </w:t>
      </w:r>
      <w:r w:rsidR="00A26C27" w:rsidRPr="00A35254">
        <w:rPr>
          <w:rFonts w:ascii="Times New Roman" w:eastAsia="Malgun Gothic" w:hAnsi="Times New Roman" w:cs="Times New Roman"/>
          <w:sz w:val="16"/>
          <w:szCs w:val="16"/>
          <w:lang w:val="en-GB"/>
        </w:rPr>
        <w:t>Additional changes based on feedback from a couple of TTT members</w:t>
      </w:r>
    </w:p>
    <w:p w14:paraId="730ACF48" w14:textId="78E9874D" w:rsidR="00E745C2" w:rsidRPr="00A35254" w:rsidRDefault="00E745C2" w:rsidP="001C0F8C">
      <w:pPr>
        <w:pStyle w:val="ListParagraph"/>
        <w:numPr>
          <w:ilvl w:val="0"/>
          <w:numId w:val="4"/>
        </w:numPr>
        <w:suppressAutoHyphens/>
        <w:spacing w:after="0" w:line="240" w:lineRule="auto"/>
        <w:ind w:left="360"/>
        <w:rPr>
          <w:rFonts w:ascii="Times New Roman" w:eastAsia="Malgun Gothic" w:hAnsi="Times New Roman" w:cs="Times New Roman"/>
          <w:sz w:val="16"/>
          <w:szCs w:val="16"/>
          <w:lang w:val="en-GB"/>
        </w:rPr>
      </w:pPr>
      <w:r w:rsidRPr="00A35254">
        <w:rPr>
          <w:rFonts w:ascii="Times New Roman" w:eastAsia="Malgun Gothic" w:hAnsi="Times New Roman" w:cs="Times New Roman"/>
          <w:sz w:val="16"/>
          <w:szCs w:val="16"/>
          <w:lang w:val="en-GB"/>
        </w:rPr>
        <w:t xml:space="preserve">Rev 4: Changes made during </w:t>
      </w:r>
      <w:proofErr w:type="spellStart"/>
      <w:r w:rsidRPr="00A35254">
        <w:rPr>
          <w:rFonts w:ascii="Times New Roman" w:eastAsia="Malgun Gothic" w:hAnsi="Times New Roman" w:cs="Times New Roman"/>
          <w:sz w:val="16"/>
          <w:szCs w:val="16"/>
          <w:lang w:val="en-GB"/>
        </w:rPr>
        <w:t>TGbe</w:t>
      </w:r>
      <w:proofErr w:type="spellEnd"/>
      <w:r w:rsidRPr="00A35254">
        <w:rPr>
          <w:rFonts w:ascii="Times New Roman" w:eastAsia="Malgun Gothic" w:hAnsi="Times New Roman" w:cs="Times New Roman"/>
          <w:sz w:val="16"/>
          <w:szCs w:val="16"/>
          <w:lang w:val="en-GB"/>
        </w:rPr>
        <w:t xml:space="preserve"> MAC call on 8/11</w:t>
      </w:r>
    </w:p>
    <w:p w14:paraId="31F89BD8" w14:textId="2A2F437E" w:rsidR="00E745C2" w:rsidRPr="00A35254" w:rsidRDefault="00E745C2" w:rsidP="001C0F8C">
      <w:pPr>
        <w:pStyle w:val="ListParagraph"/>
        <w:numPr>
          <w:ilvl w:val="1"/>
          <w:numId w:val="4"/>
        </w:numPr>
        <w:suppressAutoHyphens/>
        <w:spacing w:after="0" w:line="240" w:lineRule="auto"/>
        <w:rPr>
          <w:rFonts w:ascii="Times New Roman" w:eastAsia="Malgun Gothic" w:hAnsi="Times New Roman" w:cs="Times New Roman"/>
          <w:sz w:val="16"/>
          <w:szCs w:val="16"/>
          <w:lang w:val="en-GB"/>
        </w:rPr>
      </w:pPr>
      <w:r w:rsidRPr="00A35254">
        <w:rPr>
          <w:rFonts w:ascii="Times New Roman" w:eastAsia="Malgun Gothic" w:hAnsi="Times New Roman" w:cs="Times New Roman"/>
          <w:sz w:val="16"/>
          <w:szCs w:val="16"/>
          <w:lang w:val="en-GB"/>
        </w:rPr>
        <w:t xml:space="preserve">- </w:t>
      </w:r>
      <w:r w:rsidR="00FE3F3A" w:rsidRPr="00A35254">
        <w:rPr>
          <w:rFonts w:ascii="Times New Roman" w:eastAsia="Malgun Gothic" w:hAnsi="Times New Roman" w:cs="Times New Roman"/>
          <w:sz w:val="16"/>
          <w:szCs w:val="16"/>
          <w:lang w:val="en-GB"/>
        </w:rPr>
        <w:t xml:space="preserve">CIDs </w:t>
      </w:r>
      <w:r w:rsidR="00FE3F3A" w:rsidRPr="00A35254">
        <w:rPr>
          <w:rFonts w:ascii="Times New Roman" w:eastAsia="Malgun Gothic" w:hAnsi="Times New Roman" w:cs="Times New Roman"/>
          <w:sz w:val="16"/>
          <w:szCs w:val="16"/>
          <w:highlight w:val="yellow"/>
          <w:lang w:val="en-GB"/>
        </w:rPr>
        <w:t>11714 10942</w:t>
      </w:r>
      <w:r w:rsidR="00FE3F3A" w:rsidRPr="00A35254">
        <w:rPr>
          <w:rFonts w:ascii="Times New Roman" w:eastAsia="Malgun Gothic" w:hAnsi="Times New Roman" w:cs="Times New Roman"/>
          <w:sz w:val="16"/>
          <w:szCs w:val="16"/>
          <w:lang w:val="en-GB"/>
        </w:rPr>
        <w:t xml:space="preserve"> are deferred for offline discussion</w:t>
      </w:r>
    </w:p>
    <w:p w14:paraId="723D0B87" w14:textId="38FDCE63" w:rsidR="00FE3F3A" w:rsidRPr="00A35254" w:rsidRDefault="00FE3F3A" w:rsidP="001C0F8C">
      <w:pPr>
        <w:pStyle w:val="ListParagraph"/>
        <w:numPr>
          <w:ilvl w:val="1"/>
          <w:numId w:val="4"/>
        </w:numPr>
        <w:suppressAutoHyphens/>
        <w:spacing w:after="0" w:line="240" w:lineRule="auto"/>
        <w:rPr>
          <w:rFonts w:ascii="Times New Roman" w:eastAsia="Malgun Gothic" w:hAnsi="Times New Roman" w:cs="Times New Roman"/>
          <w:sz w:val="16"/>
          <w:szCs w:val="16"/>
          <w:lang w:val="en-GB"/>
        </w:rPr>
      </w:pPr>
      <w:r w:rsidRPr="00A35254">
        <w:rPr>
          <w:rFonts w:ascii="Times New Roman" w:eastAsia="Malgun Gothic" w:hAnsi="Times New Roman" w:cs="Times New Roman"/>
          <w:sz w:val="16"/>
          <w:szCs w:val="16"/>
          <w:lang w:val="en-GB"/>
        </w:rPr>
        <w:t>- Resolution for CID 11182 is slightly modified (removed the term ‘general’)</w:t>
      </w:r>
    </w:p>
    <w:p w14:paraId="7BE37A09" w14:textId="1A5EBBC0" w:rsidR="001665E4" w:rsidRPr="00A35254" w:rsidRDefault="001665E4" w:rsidP="001C0F8C">
      <w:pPr>
        <w:pStyle w:val="ListParagraph"/>
        <w:numPr>
          <w:ilvl w:val="1"/>
          <w:numId w:val="4"/>
        </w:numPr>
        <w:suppressAutoHyphens/>
        <w:spacing w:after="0" w:line="240" w:lineRule="auto"/>
        <w:rPr>
          <w:rFonts w:ascii="Times New Roman" w:eastAsia="Malgun Gothic" w:hAnsi="Times New Roman" w:cs="Times New Roman"/>
          <w:sz w:val="16"/>
          <w:szCs w:val="16"/>
          <w:lang w:val="en-GB"/>
        </w:rPr>
      </w:pPr>
      <w:r w:rsidRPr="00A35254">
        <w:rPr>
          <w:rFonts w:ascii="Times New Roman" w:eastAsia="Malgun Gothic" w:hAnsi="Times New Roman" w:cs="Times New Roman"/>
          <w:sz w:val="16"/>
          <w:szCs w:val="16"/>
          <w:lang w:val="en-GB"/>
        </w:rPr>
        <w:t>- Resolution for CID 10304 is updated to include the subclause title in the new references that were added in other subclauses.</w:t>
      </w:r>
    </w:p>
    <w:p w14:paraId="3F5562D5" w14:textId="28CAB67F" w:rsidR="00F9605C" w:rsidRPr="00A35254" w:rsidRDefault="00F9605C" w:rsidP="001C0F8C">
      <w:pPr>
        <w:pStyle w:val="ListParagraph"/>
        <w:numPr>
          <w:ilvl w:val="1"/>
          <w:numId w:val="4"/>
        </w:numPr>
        <w:suppressAutoHyphens/>
        <w:spacing w:after="0" w:line="240" w:lineRule="auto"/>
        <w:rPr>
          <w:rFonts w:ascii="Times New Roman" w:eastAsia="Malgun Gothic" w:hAnsi="Times New Roman" w:cs="Times New Roman"/>
          <w:sz w:val="16"/>
          <w:szCs w:val="16"/>
          <w:lang w:val="en-GB"/>
        </w:rPr>
      </w:pPr>
      <w:r w:rsidRPr="00A35254">
        <w:rPr>
          <w:rFonts w:ascii="Times New Roman" w:eastAsia="Malgun Gothic" w:hAnsi="Times New Roman" w:cs="Times New Roman"/>
          <w:sz w:val="16"/>
          <w:szCs w:val="16"/>
          <w:lang w:val="en-GB"/>
        </w:rPr>
        <w:t xml:space="preserve">- Resolution for CID 10736 was slightly modified </w:t>
      </w:r>
      <w:r w:rsidRPr="00A35254">
        <w:rPr>
          <w:rFonts w:ascii="Times New Roman" w:eastAsia="Malgun Gothic" w:hAnsi="Times New Roman" w:cs="Times New Roman"/>
          <w:sz w:val="16"/>
          <w:szCs w:val="16"/>
          <w:lang w:val="en-GB"/>
        </w:rPr>
        <w:sym w:font="Wingdings" w:char="F0E0"/>
      </w:r>
      <w:r w:rsidRPr="00A35254">
        <w:rPr>
          <w:rFonts w:ascii="Times New Roman" w:eastAsia="Malgun Gothic" w:hAnsi="Times New Roman" w:cs="Times New Roman"/>
          <w:sz w:val="16"/>
          <w:szCs w:val="16"/>
          <w:lang w:val="en-GB"/>
        </w:rPr>
        <w:t xml:space="preserve"> removed ‘can’ from NOTE 4</w:t>
      </w:r>
    </w:p>
    <w:p w14:paraId="03C7FA5C" w14:textId="5468BB89" w:rsidR="00944B89" w:rsidRPr="00A35254" w:rsidRDefault="00944B89" w:rsidP="001C0F8C">
      <w:pPr>
        <w:pStyle w:val="ListParagraph"/>
        <w:numPr>
          <w:ilvl w:val="1"/>
          <w:numId w:val="4"/>
        </w:numPr>
        <w:suppressAutoHyphens/>
        <w:spacing w:after="0" w:line="240" w:lineRule="auto"/>
        <w:rPr>
          <w:rFonts w:ascii="Times New Roman" w:eastAsia="Malgun Gothic" w:hAnsi="Times New Roman" w:cs="Times New Roman"/>
          <w:sz w:val="16"/>
          <w:szCs w:val="16"/>
          <w:lang w:val="en-GB"/>
        </w:rPr>
      </w:pPr>
      <w:r w:rsidRPr="00A35254">
        <w:rPr>
          <w:rFonts w:ascii="Times New Roman" w:eastAsia="Malgun Gothic" w:hAnsi="Times New Roman" w:cs="Times New Roman"/>
          <w:sz w:val="16"/>
          <w:szCs w:val="16"/>
          <w:lang w:val="en-GB"/>
        </w:rPr>
        <w:t xml:space="preserve">- </w:t>
      </w:r>
      <w:r w:rsidR="00BE5964" w:rsidRPr="00A35254">
        <w:rPr>
          <w:rFonts w:ascii="Times New Roman" w:eastAsia="Malgun Gothic" w:hAnsi="Times New Roman" w:cs="Times New Roman"/>
          <w:sz w:val="16"/>
          <w:szCs w:val="16"/>
          <w:lang w:val="en-GB"/>
        </w:rPr>
        <w:t>Discussed until CID 13731</w:t>
      </w:r>
    </w:p>
    <w:p w14:paraId="50EF5F85" w14:textId="3B34B1E5" w:rsidR="00BB1A40" w:rsidRPr="00A35254" w:rsidRDefault="00BB1A40" w:rsidP="001C0F8C">
      <w:pPr>
        <w:pStyle w:val="ListParagraph"/>
        <w:numPr>
          <w:ilvl w:val="0"/>
          <w:numId w:val="4"/>
        </w:numPr>
        <w:suppressAutoHyphens/>
        <w:spacing w:after="0" w:line="240" w:lineRule="auto"/>
        <w:ind w:left="360"/>
        <w:rPr>
          <w:rFonts w:ascii="Times New Roman" w:eastAsia="Malgun Gothic" w:hAnsi="Times New Roman" w:cs="Times New Roman"/>
          <w:sz w:val="16"/>
          <w:szCs w:val="16"/>
          <w:lang w:val="en-GB"/>
        </w:rPr>
      </w:pPr>
      <w:r w:rsidRPr="00A35254">
        <w:rPr>
          <w:rFonts w:ascii="Times New Roman" w:eastAsia="Malgun Gothic" w:hAnsi="Times New Roman" w:cs="Times New Roman"/>
          <w:sz w:val="16"/>
          <w:szCs w:val="16"/>
          <w:lang w:val="en-GB"/>
        </w:rPr>
        <w:t>Rev 5: Revised resolution for CID 14107 based on discussion with Po-Kai and Duncan.</w:t>
      </w:r>
    </w:p>
    <w:p w14:paraId="6F996479" w14:textId="68A1B639" w:rsidR="00737620" w:rsidRPr="00A35254" w:rsidRDefault="00737620" w:rsidP="001C0F8C">
      <w:pPr>
        <w:pStyle w:val="ListParagraph"/>
        <w:numPr>
          <w:ilvl w:val="1"/>
          <w:numId w:val="4"/>
        </w:numPr>
        <w:suppressAutoHyphens/>
        <w:spacing w:after="0" w:line="240" w:lineRule="auto"/>
        <w:rPr>
          <w:rFonts w:ascii="Times New Roman" w:eastAsia="Malgun Gothic" w:hAnsi="Times New Roman" w:cs="Times New Roman"/>
          <w:sz w:val="16"/>
          <w:szCs w:val="16"/>
          <w:lang w:val="en-GB"/>
        </w:rPr>
      </w:pPr>
      <w:r w:rsidRPr="00A35254">
        <w:rPr>
          <w:rFonts w:ascii="Times New Roman" w:eastAsia="Malgun Gothic" w:hAnsi="Times New Roman" w:cs="Times New Roman"/>
          <w:sz w:val="16"/>
          <w:szCs w:val="16"/>
          <w:lang w:val="en-GB"/>
        </w:rPr>
        <w:t>- includes ‘green’ tagged CIDs per chair’s guidance</w:t>
      </w:r>
    </w:p>
    <w:p w14:paraId="1ED8A5B1" w14:textId="7871B573" w:rsidR="00841562" w:rsidRPr="00A35254" w:rsidRDefault="004B274D" w:rsidP="001C0F8C">
      <w:pPr>
        <w:pStyle w:val="ListParagraph"/>
        <w:numPr>
          <w:ilvl w:val="0"/>
          <w:numId w:val="4"/>
        </w:numPr>
        <w:suppressAutoHyphens/>
        <w:spacing w:after="0" w:line="240" w:lineRule="auto"/>
        <w:ind w:left="360"/>
        <w:rPr>
          <w:rFonts w:ascii="Times New Roman" w:eastAsia="Malgun Gothic" w:hAnsi="Times New Roman" w:cs="Times New Roman"/>
          <w:sz w:val="16"/>
          <w:szCs w:val="16"/>
          <w:lang w:val="en-GB"/>
        </w:rPr>
      </w:pPr>
      <w:r w:rsidRPr="00A35254">
        <w:rPr>
          <w:rFonts w:ascii="Times New Roman" w:eastAsia="Malgun Gothic" w:hAnsi="Times New Roman" w:cs="Times New Roman"/>
          <w:sz w:val="16"/>
          <w:szCs w:val="16"/>
          <w:lang w:val="en-GB"/>
        </w:rPr>
        <w:t xml:space="preserve">Rev 6: </w:t>
      </w:r>
      <w:r w:rsidR="00F75C5C" w:rsidRPr="00A35254">
        <w:rPr>
          <w:rFonts w:ascii="Times New Roman" w:eastAsia="Malgun Gothic" w:hAnsi="Times New Roman" w:cs="Times New Roman"/>
          <w:sz w:val="16"/>
          <w:szCs w:val="16"/>
          <w:lang w:val="en-GB"/>
        </w:rPr>
        <w:t>Minor update to the proposed text in 35.3.3.1a (Link ID)</w:t>
      </w:r>
    </w:p>
    <w:p w14:paraId="3D4B06B9" w14:textId="22F89E58" w:rsidR="001C0F8C" w:rsidRPr="00A35254" w:rsidRDefault="001C0F8C" w:rsidP="001C0F8C">
      <w:pPr>
        <w:pStyle w:val="ListParagraph"/>
        <w:numPr>
          <w:ilvl w:val="0"/>
          <w:numId w:val="5"/>
        </w:numPr>
        <w:suppressAutoHyphens/>
        <w:spacing w:after="0" w:line="240" w:lineRule="auto"/>
        <w:rPr>
          <w:rFonts w:ascii="Times New Roman" w:eastAsia="Malgun Gothic" w:hAnsi="Times New Roman" w:cs="Times New Roman"/>
          <w:sz w:val="16"/>
          <w:szCs w:val="16"/>
          <w:lang w:val="en-GB"/>
        </w:rPr>
      </w:pPr>
      <w:r w:rsidRPr="00A35254">
        <w:rPr>
          <w:rFonts w:ascii="Times New Roman" w:eastAsia="Malgun Gothic" w:hAnsi="Times New Roman" w:cs="Times New Roman"/>
          <w:sz w:val="16"/>
          <w:szCs w:val="16"/>
          <w:lang w:val="en-GB"/>
        </w:rPr>
        <w:t xml:space="preserve">CID </w:t>
      </w:r>
      <w:r w:rsidRPr="00A35254">
        <w:rPr>
          <w:rFonts w:ascii="Times New Roman" w:hAnsi="Times New Roman" w:cs="Times New Roman"/>
          <w:sz w:val="16"/>
          <w:szCs w:val="16"/>
          <w:highlight w:val="yellow"/>
        </w:rPr>
        <w:t>12796</w:t>
      </w:r>
      <w:r w:rsidRPr="00A35254">
        <w:rPr>
          <w:rFonts w:ascii="Times New Roman" w:hAnsi="Times New Roman" w:cs="Times New Roman"/>
          <w:sz w:val="16"/>
          <w:szCs w:val="16"/>
        </w:rPr>
        <w:t xml:space="preserve"> is deferred for further discussion</w:t>
      </w:r>
    </w:p>
    <w:p w14:paraId="3C6041C6" w14:textId="3D036B7C" w:rsidR="00A31C1A" w:rsidRPr="00A35254" w:rsidRDefault="005F0925" w:rsidP="009D16B3">
      <w:pPr>
        <w:pStyle w:val="ListParagraph"/>
        <w:numPr>
          <w:ilvl w:val="0"/>
          <w:numId w:val="4"/>
        </w:numPr>
        <w:suppressAutoHyphens/>
        <w:spacing w:after="0" w:line="240" w:lineRule="auto"/>
        <w:ind w:left="360"/>
        <w:rPr>
          <w:rFonts w:ascii="Times New Roman" w:eastAsia="Malgun Gothic" w:hAnsi="Times New Roman" w:cs="Times New Roman"/>
          <w:sz w:val="16"/>
          <w:szCs w:val="16"/>
          <w:lang w:val="en-GB"/>
        </w:rPr>
      </w:pPr>
      <w:r w:rsidRPr="00A35254">
        <w:rPr>
          <w:rFonts w:ascii="Times New Roman" w:eastAsia="Malgun Gothic" w:hAnsi="Times New Roman" w:cs="Times New Roman"/>
          <w:sz w:val="16"/>
          <w:szCs w:val="16"/>
          <w:lang w:val="en-GB"/>
        </w:rPr>
        <w:t xml:space="preserve">Rev 7: Minor update to the </w:t>
      </w:r>
      <w:r w:rsidR="009D16B3" w:rsidRPr="00A35254">
        <w:rPr>
          <w:rFonts w:ascii="Times New Roman" w:eastAsia="Malgun Gothic" w:hAnsi="Times New Roman" w:cs="Times New Roman"/>
          <w:sz w:val="16"/>
          <w:szCs w:val="16"/>
          <w:lang w:val="en-GB"/>
        </w:rPr>
        <w:t>text in the resolution column</w:t>
      </w:r>
    </w:p>
    <w:p w14:paraId="36DF53A3" w14:textId="5EE9137C" w:rsidR="005172AA" w:rsidRPr="00A35254" w:rsidRDefault="005F0925" w:rsidP="005172AA">
      <w:pPr>
        <w:pStyle w:val="ListParagraph"/>
        <w:numPr>
          <w:ilvl w:val="0"/>
          <w:numId w:val="5"/>
        </w:numPr>
        <w:suppressAutoHyphens/>
        <w:spacing w:after="0" w:line="240" w:lineRule="auto"/>
        <w:rPr>
          <w:rFonts w:ascii="Times New Roman" w:eastAsia="Malgun Gothic" w:hAnsi="Times New Roman" w:cs="Times New Roman"/>
          <w:sz w:val="16"/>
          <w:szCs w:val="16"/>
          <w:lang w:val="en-GB"/>
        </w:rPr>
      </w:pPr>
      <w:r w:rsidRPr="00A35254">
        <w:rPr>
          <w:rFonts w:ascii="Times New Roman" w:eastAsia="Malgun Gothic" w:hAnsi="Times New Roman" w:cs="Times New Roman"/>
          <w:sz w:val="16"/>
          <w:szCs w:val="16"/>
          <w:lang w:val="en-GB"/>
        </w:rPr>
        <w:t xml:space="preserve">CID </w:t>
      </w:r>
      <w:r w:rsidRPr="00A35254">
        <w:rPr>
          <w:rFonts w:ascii="Times New Roman" w:hAnsi="Times New Roman" w:cs="Times New Roman"/>
          <w:sz w:val="16"/>
          <w:szCs w:val="16"/>
          <w:highlight w:val="yellow"/>
        </w:rPr>
        <w:t>13346</w:t>
      </w:r>
      <w:r w:rsidRPr="00A35254">
        <w:rPr>
          <w:rFonts w:ascii="Times New Roman" w:hAnsi="Times New Roman" w:cs="Times New Roman"/>
          <w:sz w:val="16"/>
          <w:szCs w:val="16"/>
        </w:rPr>
        <w:t xml:space="preserve"> is deferred</w:t>
      </w:r>
    </w:p>
    <w:p w14:paraId="2E9D7429" w14:textId="6DBE50B8" w:rsidR="00C26804" w:rsidRDefault="00C26804" w:rsidP="00A35254">
      <w:pPr>
        <w:pStyle w:val="ListParagraph"/>
        <w:numPr>
          <w:ilvl w:val="0"/>
          <w:numId w:val="4"/>
        </w:numPr>
        <w:suppressAutoHyphens/>
        <w:spacing w:after="0" w:line="240" w:lineRule="auto"/>
        <w:ind w:left="360"/>
        <w:rPr>
          <w:rFonts w:ascii="Times New Roman" w:eastAsia="Malgun Gothic" w:hAnsi="Times New Roman" w:cs="Times New Roman"/>
          <w:sz w:val="16"/>
          <w:szCs w:val="16"/>
          <w:lang w:val="en-GB"/>
        </w:rPr>
      </w:pPr>
      <w:r w:rsidRPr="00A35254">
        <w:rPr>
          <w:rFonts w:ascii="Times New Roman" w:eastAsia="Malgun Gothic" w:hAnsi="Times New Roman" w:cs="Times New Roman"/>
          <w:sz w:val="16"/>
          <w:szCs w:val="16"/>
          <w:lang w:val="en-GB"/>
        </w:rPr>
        <w:t>Rev 8 – updated resolution for CID 12796</w:t>
      </w:r>
    </w:p>
    <w:p w14:paraId="392B8719" w14:textId="413BD959" w:rsidR="00C522F2" w:rsidRDefault="00C522F2" w:rsidP="00A35254">
      <w:pPr>
        <w:pStyle w:val="ListParagraph"/>
        <w:numPr>
          <w:ilvl w:val="0"/>
          <w:numId w:val="4"/>
        </w:numPr>
        <w:suppressAutoHyphens/>
        <w:spacing w:after="0" w:line="240" w:lineRule="auto"/>
        <w:ind w:left="360"/>
        <w:rPr>
          <w:rFonts w:ascii="Times New Roman" w:eastAsia="Malgun Gothic" w:hAnsi="Times New Roman" w:cs="Times New Roman"/>
          <w:sz w:val="16"/>
          <w:szCs w:val="16"/>
          <w:lang w:val="en-GB"/>
        </w:rPr>
      </w:pPr>
      <w:r>
        <w:rPr>
          <w:rFonts w:ascii="Times New Roman" w:eastAsia="Malgun Gothic" w:hAnsi="Times New Roman" w:cs="Times New Roman"/>
          <w:sz w:val="16"/>
          <w:szCs w:val="16"/>
          <w:lang w:val="en-GB"/>
        </w:rPr>
        <w:t>Rev 9: Minor update to the NOTE in 35.3.4 based on offline feedback</w:t>
      </w:r>
    </w:p>
    <w:p w14:paraId="300E10A3" w14:textId="1F77F4A8" w:rsidR="008E0B1A" w:rsidRDefault="008E0B1A" w:rsidP="00A35254">
      <w:pPr>
        <w:pStyle w:val="ListParagraph"/>
        <w:numPr>
          <w:ilvl w:val="0"/>
          <w:numId w:val="4"/>
        </w:numPr>
        <w:suppressAutoHyphens/>
        <w:spacing w:after="0" w:line="240" w:lineRule="auto"/>
        <w:ind w:left="360"/>
        <w:rPr>
          <w:rFonts w:ascii="Times New Roman" w:eastAsia="Malgun Gothic" w:hAnsi="Times New Roman" w:cs="Times New Roman"/>
          <w:sz w:val="16"/>
          <w:szCs w:val="16"/>
          <w:lang w:val="en-GB"/>
        </w:rPr>
      </w:pPr>
      <w:r>
        <w:rPr>
          <w:rFonts w:ascii="Times New Roman" w:eastAsia="Malgun Gothic" w:hAnsi="Times New Roman" w:cs="Times New Roman"/>
          <w:sz w:val="16"/>
          <w:szCs w:val="16"/>
          <w:lang w:val="en-GB"/>
        </w:rPr>
        <w:t>Rev 10: Editorial updates when the doc was presented 8/29</w:t>
      </w:r>
    </w:p>
    <w:p w14:paraId="57F1979D" w14:textId="044580F4" w:rsidR="0033491C" w:rsidRPr="00A35254" w:rsidRDefault="0033491C" w:rsidP="00A35254">
      <w:pPr>
        <w:pStyle w:val="ListParagraph"/>
        <w:numPr>
          <w:ilvl w:val="0"/>
          <w:numId w:val="4"/>
        </w:numPr>
        <w:suppressAutoHyphens/>
        <w:spacing w:after="0" w:line="240" w:lineRule="auto"/>
        <w:ind w:left="360"/>
        <w:rPr>
          <w:rFonts w:ascii="Times New Roman" w:eastAsia="Malgun Gothic" w:hAnsi="Times New Roman" w:cs="Times New Roman"/>
          <w:sz w:val="16"/>
          <w:szCs w:val="16"/>
          <w:lang w:val="en-GB"/>
        </w:rPr>
      </w:pPr>
      <w:r>
        <w:rPr>
          <w:rFonts w:ascii="Times New Roman" w:eastAsia="Malgun Gothic" w:hAnsi="Times New Roman" w:cs="Times New Roman"/>
          <w:sz w:val="16"/>
          <w:szCs w:val="16"/>
          <w:lang w:val="en-GB"/>
        </w:rPr>
        <w:t>Rev 11: Resolution for CI</w:t>
      </w:r>
      <w:r w:rsidRPr="0033491C">
        <w:rPr>
          <w:rFonts w:ascii="Times New Roman" w:eastAsia="Malgun Gothic" w:hAnsi="Times New Roman" w:cs="Times New Roman"/>
          <w:sz w:val="16"/>
          <w:szCs w:val="16"/>
          <w:lang w:val="en-GB"/>
        </w:rPr>
        <w:t xml:space="preserve">D </w:t>
      </w:r>
      <w:r w:rsidRPr="0033491C">
        <w:rPr>
          <w:rFonts w:ascii="Times New Roman" w:hAnsi="Times New Roman" w:cs="Times New Roman"/>
          <w:sz w:val="16"/>
          <w:szCs w:val="16"/>
        </w:rPr>
        <w:t>13259</w:t>
      </w:r>
      <w:r>
        <w:rPr>
          <w:rFonts w:ascii="Times New Roman" w:hAnsi="Times New Roman" w:cs="Times New Roman"/>
          <w:sz w:val="16"/>
          <w:szCs w:val="16"/>
        </w:rPr>
        <w:t xml:space="preserve"> is revised based on offline discussion with Po-Kai and Binita.</w:t>
      </w:r>
      <w:r w:rsidR="00C6346E">
        <w:rPr>
          <w:rFonts w:ascii="Times New Roman" w:hAnsi="Times New Roman" w:cs="Times New Roman"/>
          <w:sz w:val="16"/>
          <w:szCs w:val="16"/>
        </w:rPr>
        <w:t xml:space="preserve"> Changes highlighted in </w:t>
      </w:r>
      <w:r w:rsidR="00C6346E" w:rsidRPr="00C6346E">
        <w:rPr>
          <w:rFonts w:ascii="Times New Roman" w:hAnsi="Times New Roman" w:cs="Times New Roman"/>
          <w:sz w:val="16"/>
          <w:szCs w:val="16"/>
          <w:highlight w:val="cyan"/>
        </w:rPr>
        <w:t>blue</w:t>
      </w:r>
      <w:r w:rsidR="00C6346E">
        <w:rPr>
          <w:rFonts w:ascii="Times New Roman" w:hAnsi="Times New Roman" w:cs="Times New Roman"/>
          <w:sz w:val="16"/>
          <w:szCs w:val="16"/>
        </w:rPr>
        <w:t>.</w:t>
      </w:r>
    </w:p>
    <w:p w14:paraId="219D81B6" w14:textId="77777777" w:rsidR="00F75C5C" w:rsidRPr="00F75C5C" w:rsidRDefault="00F75C5C" w:rsidP="00F75C5C">
      <w:pPr>
        <w:suppressAutoHyphens/>
        <w:spacing w:after="0" w:line="240" w:lineRule="auto"/>
        <w:rPr>
          <w:rFonts w:ascii="Times New Roman" w:eastAsia="Malgun Gothic" w:hAnsi="Times New Roman" w:cs="Times New Roman"/>
          <w:sz w:val="18"/>
          <w:szCs w:val="20"/>
          <w:lang w:val="en-GB"/>
        </w:rPr>
      </w:pPr>
    </w:p>
    <w:p w14:paraId="269A8BF4" w14:textId="77777777" w:rsidR="001665E4" w:rsidRDefault="001665E4" w:rsidP="001C0F8C">
      <w:pPr>
        <w:pStyle w:val="ListParagraph"/>
        <w:numPr>
          <w:ilvl w:val="1"/>
          <w:numId w:val="4"/>
        </w:numPr>
        <w:suppressAutoHyphens/>
        <w:spacing w:after="0" w:line="240" w:lineRule="auto"/>
        <w:rPr>
          <w:rFonts w:ascii="Times New Roman" w:eastAsia="Malgun Gothic" w:hAnsi="Times New Roman" w:cs="Times New Roman"/>
          <w:sz w:val="18"/>
          <w:szCs w:val="20"/>
          <w:lang w:val="en-GB"/>
        </w:rPr>
      </w:pPr>
    </w:p>
    <w:p w14:paraId="40B4CC5F" w14:textId="77777777" w:rsidR="00797351" w:rsidRDefault="00797351" w:rsidP="00797351">
      <w:pPr>
        <w:suppressAutoHyphens/>
        <w:spacing w:after="0" w:line="240" w:lineRule="auto"/>
        <w:rPr>
          <w:rFonts w:ascii="Times New Roman" w:eastAsia="Malgun Gothic" w:hAnsi="Times New Roman" w:cs="Times New Roman"/>
          <w:sz w:val="18"/>
          <w:szCs w:val="20"/>
          <w:lang w:val="en-GB"/>
        </w:rPr>
      </w:pPr>
    </w:p>
    <w:p w14:paraId="505F625B" w14:textId="77777777" w:rsidR="00797351" w:rsidRPr="00797351" w:rsidRDefault="00797351" w:rsidP="00797351">
      <w:pPr>
        <w:suppressAutoHyphens/>
        <w:spacing w:after="0" w:line="240" w:lineRule="auto"/>
        <w:rPr>
          <w:rFonts w:ascii="Times New Roman" w:eastAsia="Malgun Gothic" w:hAnsi="Times New Roman" w:cs="Times New Roman"/>
          <w:sz w:val="18"/>
          <w:szCs w:val="20"/>
          <w:lang w:val="en-GB"/>
        </w:rPr>
      </w:pPr>
    </w:p>
    <w:p w14:paraId="3A4D4BCB" w14:textId="77777777" w:rsidR="003835EF" w:rsidRDefault="003835EF" w:rsidP="007B38C1">
      <w:pPr>
        <w:suppressAutoHyphens/>
        <w:spacing w:after="0" w:line="240" w:lineRule="auto"/>
        <w:rPr>
          <w:rFonts w:ascii="Times New Roman" w:eastAsia="Malgun Gothic" w:hAnsi="Times New Roman" w:cs="Times New Roman"/>
          <w:sz w:val="18"/>
          <w:szCs w:val="20"/>
          <w:lang w:val="en-GB"/>
        </w:rPr>
      </w:pPr>
    </w:p>
    <w:p w14:paraId="42618C74" w14:textId="6C35B147" w:rsidR="003835EF" w:rsidRDefault="003835EF" w:rsidP="003835EF">
      <w:pPr>
        <w:pStyle w:val="T"/>
        <w:spacing w:after="0" w:line="240" w:lineRule="auto"/>
        <w:rPr>
          <w:b/>
          <w:i/>
          <w:iCs/>
        </w:rPr>
      </w:pPr>
      <w:proofErr w:type="spellStart"/>
      <w:r>
        <w:rPr>
          <w:b/>
          <w:i/>
          <w:iCs/>
          <w:highlight w:val="yellow"/>
        </w:rPr>
        <w:t>TGbe</w:t>
      </w:r>
      <w:proofErr w:type="spellEnd"/>
      <w:r>
        <w:rPr>
          <w:b/>
          <w:i/>
          <w:iCs/>
          <w:highlight w:val="yellow"/>
        </w:rPr>
        <w:t xml:space="preserve"> editor: The baseline for this document </w:t>
      </w:r>
      <w:r w:rsidRPr="009C7AC4">
        <w:rPr>
          <w:b/>
          <w:i/>
          <w:iCs/>
          <w:highlight w:val="yellow"/>
        </w:rPr>
        <w:t xml:space="preserve">is </w:t>
      </w:r>
      <w:r w:rsidR="00C058FF">
        <w:rPr>
          <w:b/>
          <w:i/>
          <w:iCs/>
          <w:highlight w:val="yellow"/>
        </w:rPr>
        <w:t xml:space="preserve">REVme D1.3 and </w:t>
      </w:r>
      <w:r w:rsidRPr="009C7AC4">
        <w:rPr>
          <w:b/>
          <w:i/>
          <w:iCs/>
          <w:highlight w:val="yellow"/>
        </w:rPr>
        <w:t>11be D</w:t>
      </w:r>
      <w:r>
        <w:rPr>
          <w:b/>
          <w:i/>
          <w:iCs/>
          <w:highlight w:val="yellow"/>
        </w:rPr>
        <w:t>2.</w:t>
      </w:r>
      <w:r w:rsidR="00D353AE">
        <w:rPr>
          <w:b/>
          <w:i/>
          <w:iCs/>
          <w:highlight w:val="yellow"/>
        </w:rPr>
        <w:t>1</w:t>
      </w:r>
    </w:p>
    <w:p w14:paraId="58F9FE32" w14:textId="33901A4A" w:rsidR="00A353D7" w:rsidRPr="007B38C1" w:rsidRDefault="00A353D7" w:rsidP="007B38C1">
      <w:pPr>
        <w:suppressAutoHyphens/>
        <w:spacing w:after="0" w:line="240" w:lineRule="auto"/>
        <w:rPr>
          <w:rFonts w:ascii="Times New Roman" w:eastAsia="Malgun Gothic" w:hAnsi="Times New Roman" w:cs="Times New Roman"/>
          <w:sz w:val="18"/>
          <w:szCs w:val="20"/>
          <w:lang w:val="en-GB"/>
        </w:rPr>
      </w:pPr>
      <w:r w:rsidRPr="007B38C1">
        <w:rPr>
          <w:rFonts w:ascii="Times New Roman" w:eastAsia="Malgun Gothic" w:hAnsi="Times New Roman" w:cs="Times New Roman"/>
          <w:sz w:val="18"/>
          <w:szCs w:val="20"/>
          <w:lang w:val="en-GB"/>
        </w:rPr>
        <w:br w:type="page"/>
      </w:r>
    </w:p>
    <w:p w14:paraId="0999973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lastRenderedPageBreak/>
        <w:t>Interpretation of a Motion to Adopt</w:t>
      </w:r>
    </w:p>
    <w:p w14:paraId="6449C9CD"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DCFB49B" w14:textId="1D54C35A"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 xml:space="preserve">A motion to approve this submission means that the editing instructions and any changed or added material are actioned in the </w:t>
      </w:r>
      <w:proofErr w:type="spellStart"/>
      <w:r w:rsidRPr="00CE1ADE">
        <w:rPr>
          <w:rFonts w:ascii="Times New Roman" w:eastAsia="Malgun Gothic" w:hAnsi="Times New Roman" w:cs="Times New Roman"/>
          <w:sz w:val="18"/>
          <w:szCs w:val="20"/>
          <w:lang w:val="en-GB" w:eastAsia="ko-KR"/>
        </w:rPr>
        <w:t>TG</w:t>
      </w:r>
      <w:r w:rsidR="00B039D1">
        <w:rPr>
          <w:rFonts w:ascii="Times New Roman" w:eastAsia="Malgun Gothic" w:hAnsi="Times New Roman" w:cs="Times New Roman"/>
          <w:sz w:val="18"/>
          <w:szCs w:val="20"/>
          <w:lang w:val="en-GB" w:eastAsia="ko-KR"/>
        </w:rPr>
        <w:t>be</w:t>
      </w:r>
      <w:proofErr w:type="spellEnd"/>
      <w:r w:rsidRPr="00CE1ADE">
        <w:rPr>
          <w:rFonts w:ascii="Times New Roman" w:eastAsia="Malgun Gothic" w:hAnsi="Times New Roman" w:cs="Times New Roman"/>
          <w:sz w:val="18"/>
          <w:szCs w:val="20"/>
          <w:lang w:val="en-GB" w:eastAsia="ko-KR"/>
        </w:rPr>
        <w:t xml:space="preserve"> Draft. This introduction is not part of the adopted material.</w:t>
      </w:r>
    </w:p>
    <w:p w14:paraId="2450972C"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42C42603" w14:textId="4B9DE5D5"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 xml:space="preserve">Editing instructions formatted like this are intended to be copied into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 (i.e.</w:t>
      </w:r>
      <w:r w:rsidR="008258EB">
        <w:rPr>
          <w:rFonts w:ascii="Times New Roman" w:eastAsia="Malgun Gothic" w:hAnsi="Times New Roman" w:cs="Times New Roman"/>
          <w:b/>
          <w:bCs/>
          <w:i/>
          <w:iCs/>
          <w:sz w:val="18"/>
          <w:szCs w:val="20"/>
          <w:lang w:val="en-GB" w:eastAsia="ko-KR"/>
        </w:rPr>
        <w:t>,</w:t>
      </w:r>
      <w:r w:rsidRPr="00CE1ADE">
        <w:rPr>
          <w:rFonts w:ascii="Times New Roman" w:eastAsia="Malgun Gothic" w:hAnsi="Times New Roman" w:cs="Times New Roman"/>
          <w:b/>
          <w:bCs/>
          <w:i/>
          <w:iCs/>
          <w:sz w:val="18"/>
          <w:szCs w:val="20"/>
          <w:lang w:val="en-GB" w:eastAsia="ko-KR"/>
        </w:rPr>
        <w:t xml:space="preserve"> they are instructions to the 802.11 editor on how to merge the text with the baseline documents).</w:t>
      </w:r>
    </w:p>
    <w:p w14:paraId="79F30F5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C9F622D" w14:textId="3C6287EB"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Editing instructions preceded by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are instructions to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to modify existing material in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 As a result of adopting the changes,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w:t>
      </w:r>
    </w:p>
    <w:p w14:paraId="173A95F7" w14:textId="7C741A20" w:rsidR="001344C7" w:rsidRDefault="001344C7">
      <w:pPr>
        <w:rPr>
          <w:rFonts w:ascii="Arial" w:hAnsi="Arial" w:cs="Arial"/>
          <w:b/>
          <w:bCs/>
          <w:color w:val="000000"/>
          <w:sz w:val="20"/>
          <w:szCs w:val="20"/>
        </w:rPr>
      </w:pPr>
    </w:p>
    <w:tbl>
      <w:tblPr>
        <w:tblW w:w="11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900"/>
        <w:gridCol w:w="720"/>
        <w:gridCol w:w="2250"/>
        <w:gridCol w:w="2250"/>
        <w:gridCol w:w="3510"/>
      </w:tblGrid>
      <w:tr w:rsidR="00EE4BBB" w:rsidRPr="007E587A" w14:paraId="31FE4390" w14:textId="77777777" w:rsidTr="00223AEC">
        <w:trPr>
          <w:trHeight w:val="220"/>
          <w:jc w:val="center"/>
        </w:trPr>
        <w:tc>
          <w:tcPr>
            <w:tcW w:w="625" w:type="dxa"/>
            <w:shd w:val="clear" w:color="auto" w:fill="BFBFBF" w:themeFill="background1" w:themeFillShade="BF"/>
            <w:noWrap/>
            <w:vAlign w:val="center"/>
            <w:hideMark/>
          </w:tcPr>
          <w:p w14:paraId="2D4F374C" w14:textId="77777777" w:rsidR="001344C7" w:rsidRPr="007E587A" w:rsidRDefault="001344C7" w:rsidP="00543FFE">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CID</w:t>
            </w:r>
          </w:p>
        </w:tc>
        <w:tc>
          <w:tcPr>
            <w:tcW w:w="1080" w:type="dxa"/>
            <w:shd w:val="clear" w:color="auto" w:fill="BFBFBF" w:themeFill="background1" w:themeFillShade="BF"/>
          </w:tcPr>
          <w:p w14:paraId="53091D53" w14:textId="77777777" w:rsidR="001344C7" w:rsidRPr="007E587A" w:rsidRDefault="001344C7" w:rsidP="00543FFE">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Commenter</w:t>
            </w:r>
          </w:p>
        </w:tc>
        <w:tc>
          <w:tcPr>
            <w:tcW w:w="900" w:type="dxa"/>
            <w:shd w:val="clear" w:color="auto" w:fill="BFBFBF" w:themeFill="background1" w:themeFillShade="BF"/>
            <w:noWrap/>
            <w:vAlign w:val="center"/>
          </w:tcPr>
          <w:p w14:paraId="1FB6D444" w14:textId="66A1EACA" w:rsidR="001344C7" w:rsidRPr="007E587A" w:rsidRDefault="002A59FE" w:rsidP="00543FFE">
            <w:pPr>
              <w:suppressAutoHyphens/>
              <w:spacing w:after="0"/>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Clause</w:t>
            </w:r>
          </w:p>
        </w:tc>
        <w:tc>
          <w:tcPr>
            <w:tcW w:w="720" w:type="dxa"/>
            <w:shd w:val="clear" w:color="auto" w:fill="BFBFBF" w:themeFill="background1" w:themeFillShade="BF"/>
            <w:vAlign w:val="center"/>
          </w:tcPr>
          <w:p w14:paraId="43FA09BF" w14:textId="14760878" w:rsidR="001344C7" w:rsidRPr="007E587A" w:rsidRDefault="002A59FE" w:rsidP="00543FFE">
            <w:pPr>
              <w:suppressAutoHyphens/>
              <w:spacing w:after="0"/>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Pg/Ln</w:t>
            </w:r>
          </w:p>
        </w:tc>
        <w:tc>
          <w:tcPr>
            <w:tcW w:w="2250" w:type="dxa"/>
            <w:shd w:val="clear" w:color="auto" w:fill="BFBFBF" w:themeFill="background1" w:themeFillShade="BF"/>
            <w:noWrap/>
            <w:vAlign w:val="bottom"/>
            <w:hideMark/>
          </w:tcPr>
          <w:p w14:paraId="6A54C471" w14:textId="77777777" w:rsidR="001344C7" w:rsidRPr="007E587A" w:rsidRDefault="001344C7" w:rsidP="00543FFE">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w:t>
            </w:r>
          </w:p>
        </w:tc>
        <w:tc>
          <w:tcPr>
            <w:tcW w:w="2250" w:type="dxa"/>
            <w:shd w:val="clear" w:color="auto" w:fill="BFBFBF" w:themeFill="background1" w:themeFillShade="BF"/>
            <w:noWrap/>
            <w:vAlign w:val="bottom"/>
            <w:hideMark/>
          </w:tcPr>
          <w:p w14:paraId="51011E02" w14:textId="77777777" w:rsidR="001344C7" w:rsidRPr="007E587A" w:rsidRDefault="001344C7" w:rsidP="00543FFE">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Proposed Change</w:t>
            </w:r>
          </w:p>
        </w:tc>
        <w:tc>
          <w:tcPr>
            <w:tcW w:w="3510" w:type="dxa"/>
            <w:shd w:val="clear" w:color="auto" w:fill="BFBFBF" w:themeFill="background1" w:themeFillShade="BF"/>
            <w:vAlign w:val="center"/>
            <w:hideMark/>
          </w:tcPr>
          <w:p w14:paraId="32E90F57" w14:textId="77777777" w:rsidR="001344C7" w:rsidRPr="007E587A" w:rsidRDefault="001344C7" w:rsidP="00543FFE">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Resolution</w:t>
            </w:r>
          </w:p>
        </w:tc>
      </w:tr>
      <w:tr w:rsidR="00AB5823" w:rsidRPr="008B0293" w14:paraId="1E242291" w14:textId="77777777" w:rsidTr="00223AEC">
        <w:trPr>
          <w:trHeight w:val="220"/>
          <w:jc w:val="center"/>
        </w:trPr>
        <w:tc>
          <w:tcPr>
            <w:tcW w:w="625" w:type="dxa"/>
            <w:shd w:val="clear" w:color="auto" w:fill="auto"/>
            <w:noWrap/>
          </w:tcPr>
          <w:p w14:paraId="76ABE4CA" w14:textId="2A392CC9"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14081</w:t>
            </w:r>
          </w:p>
        </w:tc>
        <w:tc>
          <w:tcPr>
            <w:tcW w:w="1080" w:type="dxa"/>
          </w:tcPr>
          <w:p w14:paraId="3B7516F7" w14:textId="6E77D649"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Ming Gan</w:t>
            </w:r>
          </w:p>
        </w:tc>
        <w:tc>
          <w:tcPr>
            <w:tcW w:w="900" w:type="dxa"/>
            <w:shd w:val="clear" w:color="auto" w:fill="auto"/>
            <w:noWrap/>
          </w:tcPr>
          <w:p w14:paraId="15FEC5B1" w14:textId="0664A25D"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 </w:t>
            </w:r>
          </w:p>
        </w:tc>
        <w:tc>
          <w:tcPr>
            <w:tcW w:w="720" w:type="dxa"/>
          </w:tcPr>
          <w:p w14:paraId="69F2E779" w14:textId="5DB5765E"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0.00</w:t>
            </w:r>
          </w:p>
        </w:tc>
        <w:tc>
          <w:tcPr>
            <w:tcW w:w="2250" w:type="dxa"/>
            <w:shd w:val="clear" w:color="auto" w:fill="auto"/>
            <w:noWrap/>
          </w:tcPr>
          <w:p w14:paraId="26A6F46F" w14:textId="158AD0EA"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The case of TDLS direct link over a single link is missing</w:t>
            </w:r>
          </w:p>
        </w:tc>
        <w:tc>
          <w:tcPr>
            <w:tcW w:w="2250" w:type="dxa"/>
            <w:shd w:val="clear" w:color="auto" w:fill="auto"/>
            <w:noWrap/>
          </w:tcPr>
          <w:p w14:paraId="6DFC1A3E" w14:textId="097D4F8B"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Please complete the missing case</w:t>
            </w:r>
          </w:p>
        </w:tc>
        <w:tc>
          <w:tcPr>
            <w:tcW w:w="3510" w:type="dxa"/>
            <w:shd w:val="clear" w:color="auto" w:fill="auto"/>
          </w:tcPr>
          <w:p w14:paraId="7785C3C9" w14:textId="77777777" w:rsidR="00AB5823" w:rsidRDefault="00F37323" w:rsidP="00AB5823">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7279FDDE" w14:textId="77777777" w:rsidR="00F37323" w:rsidRDefault="00F37323" w:rsidP="00AB5823">
            <w:pPr>
              <w:suppressAutoHyphens/>
              <w:spacing w:after="0"/>
              <w:rPr>
                <w:rFonts w:ascii="Times New Roman" w:hAnsi="Times New Roman" w:cs="Times New Roman"/>
                <w:b/>
                <w:sz w:val="16"/>
                <w:szCs w:val="16"/>
              </w:rPr>
            </w:pPr>
          </w:p>
          <w:p w14:paraId="6CF5DF49" w14:textId="2614E120" w:rsidR="00F37323" w:rsidRPr="008B63D1" w:rsidRDefault="00B865B1" w:rsidP="00AB5823">
            <w:pPr>
              <w:suppressAutoHyphens/>
              <w:spacing w:after="0"/>
              <w:rPr>
                <w:rFonts w:ascii="Times New Roman" w:hAnsi="Times New Roman" w:cs="Times New Roman"/>
                <w:bCs/>
                <w:sz w:val="16"/>
                <w:szCs w:val="16"/>
              </w:rPr>
            </w:pPr>
            <w:r w:rsidRPr="008B63D1">
              <w:rPr>
                <w:rFonts w:ascii="Times New Roman" w:hAnsi="Times New Roman" w:cs="Times New Roman"/>
                <w:bCs/>
                <w:sz w:val="16"/>
                <w:szCs w:val="16"/>
              </w:rPr>
              <w:t xml:space="preserve">The issue pointed out </w:t>
            </w:r>
            <w:r w:rsidR="008C7ADA" w:rsidRPr="008B63D1">
              <w:rPr>
                <w:rFonts w:ascii="Times New Roman" w:hAnsi="Times New Roman" w:cs="Times New Roman"/>
                <w:bCs/>
                <w:sz w:val="16"/>
                <w:szCs w:val="16"/>
              </w:rPr>
              <w:t>by this</w:t>
            </w:r>
            <w:r w:rsidRPr="008B63D1">
              <w:rPr>
                <w:rFonts w:ascii="Times New Roman" w:hAnsi="Times New Roman" w:cs="Times New Roman"/>
                <w:bCs/>
                <w:sz w:val="16"/>
                <w:szCs w:val="16"/>
              </w:rPr>
              <w:t xml:space="preserve"> comment is already addressed </w:t>
            </w:r>
            <w:r w:rsidR="00067CD2" w:rsidRPr="008B63D1">
              <w:rPr>
                <w:rFonts w:ascii="Times New Roman" w:hAnsi="Times New Roman" w:cs="Times New Roman"/>
                <w:bCs/>
                <w:sz w:val="16"/>
                <w:szCs w:val="16"/>
              </w:rPr>
              <w:t xml:space="preserve">in doc 11-22/1003r4 </w:t>
            </w:r>
            <w:r w:rsidR="008C7ADA" w:rsidRPr="008B63D1">
              <w:rPr>
                <w:rFonts w:ascii="Times New Roman" w:hAnsi="Times New Roman" w:cs="Times New Roman"/>
                <w:bCs/>
                <w:sz w:val="16"/>
                <w:szCs w:val="16"/>
              </w:rPr>
              <w:t xml:space="preserve">as a resolution to CID 10298 </w:t>
            </w:r>
            <w:r w:rsidR="00067CD2" w:rsidRPr="008B63D1">
              <w:rPr>
                <w:rFonts w:ascii="Times New Roman" w:hAnsi="Times New Roman" w:cs="Times New Roman"/>
                <w:bCs/>
                <w:sz w:val="16"/>
                <w:szCs w:val="16"/>
              </w:rPr>
              <w:t>and the changes appear in</w:t>
            </w:r>
            <w:r w:rsidR="009C6CB7" w:rsidRPr="008B63D1">
              <w:rPr>
                <w:rFonts w:ascii="Times New Roman" w:hAnsi="Times New Roman" w:cs="Times New Roman"/>
                <w:bCs/>
                <w:sz w:val="16"/>
                <w:szCs w:val="16"/>
              </w:rPr>
              <w:t xml:space="preserve"> </w:t>
            </w:r>
            <w:proofErr w:type="spellStart"/>
            <w:r w:rsidR="009C6CB7" w:rsidRPr="008B63D1">
              <w:rPr>
                <w:rFonts w:ascii="Times New Roman" w:hAnsi="Times New Roman" w:cs="Times New Roman"/>
                <w:bCs/>
                <w:sz w:val="16"/>
                <w:szCs w:val="16"/>
              </w:rPr>
              <w:t>TGbe</w:t>
            </w:r>
            <w:proofErr w:type="spellEnd"/>
            <w:r w:rsidR="00067CD2" w:rsidRPr="008B63D1">
              <w:rPr>
                <w:rFonts w:ascii="Times New Roman" w:hAnsi="Times New Roman" w:cs="Times New Roman"/>
                <w:bCs/>
                <w:sz w:val="16"/>
                <w:szCs w:val="16"/>
              </w:rPr>
              <w:t xml:space="preserve"> D2.1</w:t>
            </w:r>
          </w:p>
          <w:p w14:paraId="72BCC24D" w14:textId="77777777" w:rsidR="00067CD2" w:rsidRDefault="00067CD2" w:rsidP="00AB5823">
            <w:pPr>
              <w:suppressAutoHyphens/>
              <w:spacing w:after="0"/>
              <w:rPr>
                <w:rFonts w:ascii="Times New Roman" w:hAnsi="Times New Roman" w:cs="Times New Roman"/>
                <w:b/>
                <w:sz w:val="16"/>
                <w:szCs w:val="16"/>
              </w:rPr>
            </w:pPr>
          </w:p>
          <w:p w14:paraId="7B87A725" w14:textId="2F27E9B5" w:rsidR="00067CD2" w:rsidRPr="003C48EC" w:rsidRDefault="00067CD2" w:rsidP="00AB5823">
            <w:pPr>
              <w:suppressAutoHyphens/>
              <w:spacing w:after="0"/>
              <w:rPr>
                <w:rFonts w:ascii="Times New Roman" w:hAnsi="Times New Roman" w:cs="Times New Roman"/>
                <w:b/>
                <w:sz w:val="16"/>
                <w:szCs w:val="16"/>
              </w:rPr>
            </w:pPr>
            <w:proofErr w:type="spellStart"/>
            <w:r w:rsidRPr="5806ECDF">
              <w:rPr>
                <w:rFonts w:ascii="Times New Roman" w:hAnsi="Times New Roman" w:cs="Times New Roman"/>
                <w:b/>
                <w:bCs/>
                <w:sz w:val="16"/>
                <w:szCs w:val="16"/>
              </w:rPr>
              <w:t>TGbe</w:t>
            </w:r>
            <w:proofErr w:type="spellEnd"/>
            <w:r w:rsidRPr="5806ECDF">
              <w:rPr>
                <w:rFonts w:ascii="Times New Roman" w:hAnsi="Times New Roman" w:cs="Times New Roman"/>
                <w:b/>
                <w:bCs/>
                <w:sz w:val="16"/>
                <w:szCs w:val="16"/>
              </w:rPr>
              <w:t xml:space="preserve"> editor: please implement changes as shown in 11-22/1003r4 tagged 10298</w:t>
            </w:r>
          </w:p>
        </w:tc>
      </w:tr>
      <w:tr w:rsidR="00AB5823" w:rsidRPr="008B0293" w14:paraId="3F6B6B81" w14:textId="77777777" w:rsidTr="00223AEC">
        <w:trPr>
          <w:trHeight w:val="220"/>
          <w:jc w:val="center"/>
        </w:trPr>
        <w:tc>
          <w:tcPr>
            <w:tcW w:w="625" w:type="dxa"/>
            <w:shd w:val="clear" w:color="auto" w:fill="auto"/>
            <w:noWrap/>
          </w:tcPr>
          <w:p w14:paraId="291BF477" w14:textId="27613342"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11182</w:t>
            </w:r>
          </w:p>
        </w:tc>
        <w:tc>
          <w:tcPr>
            <w:tcW w:w="1080" w:type="dxa"/>
          </w:tcPr>
          <w:p w14:paraId="307E3ED7" w14:textId="56F82173"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Joseph Levy</w:t>
            </w:r>
          </w:p>
        </w:tc>
        <w:tc>
          <w:tcPr>
            <w:tcW w:w="900" w:type="dxa"/>
            <w:shd w:val="clear" w:color="auto" w:fill="auto"/>
            <w:noWrap/>
          </w:tcPr>
          <w:p w14:paraId="763D8E20" w14:textId="082814A5"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9.2.2.312.2</w:t>
            </w:r>
          </w:p>
        </w:tc>
        <w:tc>
          <w:tcPr>
            <w:tcW w:w="720" w:type="dxa"/>
          </w:tcPr>
          <w:p w14:paraId="32826187" w14:textId="04ACA595"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214.02</w:t>
            </w:r>
          </w:p>
        </w:tc>
        <w:tc>
          <w:tcPr>
            <w:tcW w:w="2250" w:type="dxa"/>
            <w:shd w:val="clear" w:color="auto" w:fill="auto"/>
            <w:noWrap/>
          </w:tcPr>
          <w:p w14:paraId="4EE45447" w14:textId="6E58FBF9"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The Basic Multi-Link element is referred to throughout the specification but there is no format for the Basic Multi-Link element, there is a format for the Multi-Link element and one of the types of the Multi-Link element is Basic (type 0). However, it is not stated that the Basic Multi-Link element is a Multi-Link element with of Type subfield equal to 0 and with the Multi-Line Control field, the Common Info field, and the Link Info field as defined in 9.4.2.312.2. The Basic Multi-Link element should be clearly defined.</w:t>
            </w:r>
          </w:p>
        </w:tc>
        <w:tc>
          <w:tcPr>
            <w:tcW w:w="2250" w:type="dxa"/>
            <w:shd w:val="clear" w:color="auto" w:fill="auto"/>
            <w:noWrap/>
          </w:tcPr>
          <w:p w14:paraId="288218A3" w14:textId="66C77E29"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Add the following under 9.4.2.312.2:</w:t>
            </w:r>
            <w:r w:rsidRPr="00AB5823">
              <w:rPr>
                <w:rFonts w:ascii="Times New Roman" w:hAnsi="Times New Roman" w:cs="Times New Roman"/>
                <w:sz w:val="16"/>
                <w:szCs w:val="16"/>
              </w:rPr>
              <w:br/>
              <w:t>"The Basic Multi-Link element is a Multi-Link element with of Type subfield equal to 0 and with the Presence Bitmap subfield of the Multi-Link Control field, the Common Info field, and the Link Info field as defined in 9.4.2.312.2.1, 9.4.2.312.2.2, 9.4.2.312.2.3, respectively."</w:t>
            </w:r>
            <w:r w:rsidRPr="00AB5823">
              <w:rPr>
                <w:rFonts w:ascii="Times New Roman" w:hAnsi="Times New Roman" w:cs="Times New Roman"/>
                <w:sz w:val="16"/>
                <w:szCs w:val="16"/>
              </w:rPr>
              <w:br/>
              <w:t>Also move the first paragraph from 9.4.2.312.2.1 to follow the above paragraph and also modify the second paragraph in 9.4.2.312.2.1 to clearly state that the Presence Bitmap is in the Multi-Link Control field as follows:</w:t>
            </w:r>
            <w:r w:rsidRPr="00AB5823">
              <w:rPr>
                <w:rFonts w:ascii="Times New Roman" w:hAnsi="Times New Roman" w:cs="Times New Roman"/>
                <w:sz w:val="16"/>
                <w:szCs w:val="16"/>
              </w:rPr>
              <w:br/>
              <w:t>"The format of the Presence Bitmap subfield of the Multi-Link Control field of the Basic Multi-Link element is defined in Figure 9-1002g (Presence Bitmap subfield of the Basic Multi-Link element format)."</w:t>
            </w:r>
            <w:r w:rsidRPr="00AB5823">
              <w:rPr>
                <w:rFonts w:ascii="Times New Roman" w:hAnsi="Times New Roman" w:cs="Times New Roman"/>
                <w:sz w:val="16"/>
                <w:szCs w:val="16"/>
              </w:rPr>
              <w:br/>
              <w:t>Also rename Figure 9-1002g to be: "Figure 9-1002g--Presence Bitmap subfield of the Multi-Link Control field of the Basic Multi-Link element format"</w:t>
            </w:r>
          </w:p>
        </w:tc>
        <w:tc>
          <w:tcPr>
            <w:tcW w:w="3510" w:type="dxa"/>
            <w:shd w:val="clear" w:color="auto" w:fill="auto"/>
          </w:tcPr>
          <w:p w14:paraId="0B2A6DAB" w14:textId="64DD2E26" w:rsidR="00AB5823" w:rsidRDefault="00F37323" w:rsidP="00AB5823">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14405AD3" w14:textId="77777777" w:rsidR="006D0E19" w:rsidRPr="006D0E19" w:rsidRDefault="006D0E19" w:rsidP="00AB5823">
            <w:pPr>
              <w:suppressAutoHyphens/>
              <w:spacing w:after="0"/>
              <w:rPr>
                <w:rFonts w:ascii="Times New Roman" w:hAnsi="Times New Roman" w:cs="Times New Roman"/>
                <w:bCs/>
                <w:sz w:val="16"/>
                <w:szCs w:val="16"/>
              </w:rPr>
            </w:pPr>
          </w:p>
          <w:p w14:paraId="7745B71B" w14:textId="77777777" w:rsidR="00F37323" w:rsidRDefault="006D0E19" w:rsidP="00AB5823">
            <w:pPr>
              <w:suppressAutoHyphens/>
              <w:spacing w:after="0"/>
              <w:rPr>
                <w:rFonts w:ascii="Times New Roman" w:hAnsi="Times New Roman" w:cs="Times New Roman"/>
                <w:bCs/>
                <w:sz w:val="16"/>
                <w:szCs w:val="16"/>
              </w:rPr>
            </w:pPr>
            <w:r w:rsidRPr="006D0E19">
              <w:rPr>
                <w:rFonts w:ascii="Times New Roman" w:hAnsi="Times New Roman" w:cs="Times New Roman"/>
                <w:bCs/>
                <w:sz w:val="16"/>
                <w:szCs w:val="16"/>
              </w:rPr>
              <w:t>Agree in principle</w:t>
            </w:r>
            <w:r>
              <w:rPr>
                <w:rFonts w:ascii="Times New Roman" w:hAnsi="Times New Roman" w:cs="Times New Roman"/>
                <w:bCs/>
                <w:sz w:val="16"/>
                <w:szCs w:val="16"/>
              </w:rPr>
              <w:t>.</w:t>
            </w:r>
            <w:r w:rsidR="00853DDD">
              <w:rPr>
                <w:rFonts w:ascii="Times New Roman" w:hAnsi="Times New Roman" w:cs="Times New Roman"/>
                <w:bCs/>
                <w:sz w:val="16"/>
                <w:szCs w:val="16"/>
              </w:rPr>
              <w:t xml:space="preserve"> The text in 9.4.2.312.1 is revised to clarify that the format shown </w:t>
            </w:r>
            <w:r w:rsidR="00D439C7">
              <w:rPr>
                <w:rFonts w:ascii="Times New Roman" w:hAnsi="Times New Roman" w:cs="Times New Roman"/>
                <w:bCs/>
                <w:sz w:val="16"/>
                <w:szCs w:val="16"/>
              </w:rPr>
              <w:t xml:space="preserve">in that clause </w:t>
            </w:r>
            <w:r w:rsidR="00853DDD">
              <w:rPr>
                <w:rFonts w:ascii="Times New Roman" w:hAnsi="Times New Roman" w:cs="Times New Roman"/>
                <w:bCs/>
                <w:sz w:val="16"/>
                <w:szCs w:val="16"/>
              </w:rPr>
              <w:t xml:space="preserve">is the general </w:t>
            </w:r>
            <w:r w:rsidR="00D439C7">
              <w:rPr>
                <w:rFonts w:ascii="Times New Roman" w:hAnsi="Times New Roman" w:cs="Times New Roman"/>
                <w:bCs/>
                <w:sz w:val="16"/>
                <w:szCs w:val="16"/>
              </w:rPr>
              <w:t>form for Multi-Link element and that variant specific format is covered in subclauses specific to each type.</w:t>
            </w:r>
            <w:r w:rsidR="00D250EC">
              <w:rPr>
                <w:rFonts w:ascii="Times New Roman" w:hAnsi="Times New Roman" w:cs="Times New Roman"/>
                <w:bCs/>
                <w:sz w:val="16"/>
                <w:szCs w:val="16"/>
              </w:rPr>
              <w:t xml:space="preserve"> Furthermore, the text in </w:t>
            </w:r>
            <w:r w:rsidR="00AA3565">
              <w:rPr>
                <w:rFonts w:ascii="Times New Roman" w:hAnsi="Times New Roman" w:cs="Times New Roman"/>
                <w:bCs/>
                <w:sz w:val="16"/>
                <w:szCs w:val="16"/>
              </w:rPr>
              <w:t xml:space="preserve">other subclauses is updated </w:t>
            </w:r>
            <w:r w:rsidR="0006492F">
              <w:rPr>
                <w:rFonts w:ascii="Times New Roman" w:hAnsi="Times New Roman" w:cs="Times New Roman"/>
                <w:bCs/>
                <w:sz w:val="16"/>
                <w:szCs w:val="16"/>
              </w:rPr>
              <w:t>to provide additional clarification.</w:t>
            </w:r>
          </w:p>
          <w:p w14:paraId="1DBEDCC6" w14:textId="77777777" w:rsidR="0006492F" w:rsidRDefault="0006492F" w:rsidP="00AB5823">
            <w:pPr>
              <w:suppressAutoHyphens/>
              <w:spacing w:after="0"/>
              <w:rPr>
                <w:rFonts w:ascii="Times New Roman" w:hAnsi="Times New Roman" w:cs="Times New Roman"/>
                <w:bCs/>
                <w:sz w:val="16"/>
                <w:szCs w:val="16"/>
              </w:rPr>
            </w:pPr>
          </w:p>
          <w:p w14:paraId="21F7EDD3" w14:textId="6D7B6BE0" w:rsidR="0006492F" w:rsidRPr="008648E7" w:rsidRDefault="0006492F" w:rsidP="00AB5823">
            <w:pPr>
              <w:suppressAutoHyphens/>
              <w:spacing w:after="0"/>
              <w:rPr>
                <w:rFonts w:ascii="Times New Roman" w:hAnsi="Times New Roman" w:cs="Times New Roman"/>
                <w:b/>
                <w:sz w:val="16"/>
                <w:szCs w:val="16"/>
              </w:rPr>
            </w:pPr>
            <w:proofErr w:type="spellStart"/>
            <w:r w:rsidRPr="008648E7">
              <w:rPr>
                <w:rFonts w:ascii="Times New Roman" w:hAnsi="Times New Roman" w:cs="Times New Roman"/>
                <w:b/>
                <w:sz w:val="16"/>
                <w:szCs w:val="16"/>
              </w:rPr>
              <w:t>TGbe</w:t>
            </w:r>
            <w:proofErr w:type="spellEnd"/>
            <w:r w:rsidRPr="008648E7">
              <w:rPr>
                <w:rFonts w:ascii="Times New Roman" w:hAnsi="Times New Roman" w:cs="Times New Roman"/>
                <w:b/>
                <w:sz w:val="16"/>
                <w:szCs w:val="16"/>
              </w:rPr>
              <w:t xml:space="preserve"> editor, please implement changes as shown in doc 11-22/</w:t>
            </w:r>
            <w:r w:rsidR="009E25F9">
              <w:rPr>
                <w:rFonts w:ascii="Times New Roman" w:hAnsi="Times New Roman" w:cs="Times New Roman"/>
                <w:b/>
                <w:sz w:val="16"/>
                <w:szCs w:val="16"/>
              </w:rPr>
              <w:t>1182r7</w:t>
            </w:r>
            <w:r w:rsidR="008648E7" w:rsidRPr="008648E7">
              <w:rPr>
                <w:rFonts w:ascii="Times New Roman" w:hAnsi="Times New Roman" w:cs="Times New Roman"/>
                <w:b/>
                <w:sz w:val="16"/>
                <w:szCs w:val="16"/>
              </w:rPr>
              <w:t xml:space="preserve"> tagged 11182</w:t>
            </w:r>
          </w:p>
        </w:tc>
      </w:tr>
      <w:tr w:rsidR="00AB5823" w:rsidRPr="008B0293" w14:paraId="74A0A3B3" w14:textId="77777777" w:rsidTr="00223AEC">
        <w:trPr>
          <w:trHeight w:val="220"/>
          <w:jc w:val="center"/>
        </w:trPr>
        <w:tc>
          <w:tcPr>
            <w:tcW w:w="625" w:type="dxa"/>
            <w:shd w:val="clear" w:color="auto" w:fill="auto"/>
            <w:noWrap/>
          </w:tcPr>
          <w:p w14:paraId="15ED053C" w14:textId="0E3FCABB"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12229</w:t>
            </w:r>
          </w:p>
        </w:tc>
        <w:tc>
          <w:tcPr>
            <w:tcW w:w="1080" w:type="dxa"/>
          </w:tcPr>
          <w:p w14:paraId="40EE8379" w14:textId="4051279F"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Stephen McCann</w:t>
            </w:r>
          </w:p>
        </w:tc>
        <w:tc>
          <w:tcPr>
            <w:tcW w:w="900" w:type="dxa"/>
            <w:shd w:val="clear" w:color="auto" w:fill="auto"/>
            <w:noWrap/>
          </w:tcPr>
          <w:p w14:paraId="19368709" w14:textId="0469E7BD"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9.4.2.312.5</w:t>
            </w:r>
          </w:p>
        </w:tc>
        <w:tc>
          <w:tcPr>
            <w:tcW w:w="720" w:type="dxa"/>
          </w:tcPr>
          <w:p w14:paraId="5BE72216" w14:textId="6DEC037E"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226.47</w:t>
            </w:r>
          </w:p>
        </w:tc>
        <w:tc>
          <w:tcPr>
            <w:tcW w:w="2250" w:type="dxa"/>
            <w:shd w:val="clear" w:color="auto" w:fill="auto"/>
            <w:noWrap/>
          </w:tcPr>
          <w:p w14:paraId="4D137A36" w14:textId="124EDDB4"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Missing articles in this clause</w:t>
            </w:r>
          </w:p>
        </w:tc>
        <w:tc>
          <w:tcPr>
            <w:tcW w:w="2250" w:type="dxa"/>
            <w:shd w:val="clear" w:color="auto" w:fill="auto"/>
            <w:noWrap/>
          </w:tcPr>
          <w:p w14:paraId="7F4449BF" w14:textId="769C0FA4"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Change "The usage of TDLS Multi-Link element" to "The usage of the TDLS Multi-Link element".</w:t>
            </w:r>
            <w:r w:rsidRPr="00AB5823">
              <w:rPr>
                <w:rFonts w:ascii="Times New Roman" w:hAnsi="Times New Roman" w:cs="Times New Roman"/>
                <w:sz w:val="16"/>
                <w:szCs w:val="16"/>
              </w:rPr>
              <w:br/>
              <w:t>At P226L52 change "is reserved in TDLS Multi-link element" to "is reserved in a TDLS Multi-link element".</w:t>
            </w:r>
            <w:r w:rsidRPr="00AB5823">
              <w:rPr>
                <w:rFonts w:ascii="Times New Roman" w:hAnsi="Times New Roman" w:cs="Times New Roman"/>
                <w:sz w:val="16"/>
                <w:szCs w:val="16"/>
              </w:rPr>
              <w:br/>
              <w:t>At P227L7 change "Link Info field" to "The Link Info field".</w:t>
            </w:r>
          </w:p>
        </w:tc>
        <w:tc>
          <w:tcPr>
            <w:tcW w:w="3510" w:type="dxa"/>
            <w:shd w:val="clear" w:color="auto" w:fill="auto"/>
          </w:tcPr>
          <w:p w14:paraId="79CE264F" w14:textId="72C963D1" w:rsidR="00AB5823" w:rsidRPr="00305217" w:rsidRDefault="00F37323" w:rsidP="00AB5823">
            <w:pPr>
              <w:suppressAutoHyphens/>
              <w:spacing w:after="0"/>
              <w:rPr>
                <w:rFonts w:ascii="Times New Roman" w:hAnsi="Times New Roman" w:cs="Times New Roman"/>
                <w:b/>
                <w:bCs/>
                <w:sz w:val="16"/>
                <w:szCs w:val="16"/>
              </w:rPr>
            </w:pPr>
            <w:r>
              <w:rPr>
                <w:rFonts w:ascii="Times New Roman" w:hAnsi="Times New Roman" w:cs="Times New Roman"/>
                <w:b/>
                <w:bCs/>
                <w:sz w:val="16"/>
                <w:szCs w:val="16"/>
              </w:rPr>
              <w:t>Accepted</w:t>
            </w:r>
          </w:p>
        </w:tc>
      </w:tr>
      <w:tr w:rsidR="00AB5823" w:rsidRPr="008B0293" w14:paraId="5FDA722A" w14:textId="77777777" w:rsidTr="00223AEC">
        <w:trPr>
          <w:trHeight w:val="220"/>
          <w:jc w:val="center"/>
        </w:trPr>
        <w:tc>
          <w:tcPr>
            <w:tcW w:w="625" w:type="dxa"/>
            <w:shd w:val="clear" w:color="auto" w:fill="auto"/>
            <w:noWrap/>
          </w:tcPr>
          <w:p w14:paraId="51B505BC" w14:textId="5C10EAD5"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13978</w:t>
            </w:r>
          </w:p>
        </w:tc>
        <w:tc>
          <w:tcPr>
            <w:tcW w:w="1080" w:type="dxa"/>
          </w:tcPr>
          <w:p w14:paraId="28A9D2F1" w14:textId="100DC8B8"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Geonjung Ko</w:t>
            </w:r>
          </w:p>
        </w:tc>
        <w:tc>
          <w:tcPr>
            <w:tcW w:w="900" w:type="dxa"/>
            <w:shd w:val="clear" w:color="auto" w:fill="auto"/>
            <w:noWrap/>
          </w:tcPr>
          <w:p w14:paraId="160E32A2" w14:textId="7BD9FE6D"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35.3.1</w:t>
            </w:r>
          </w:p>
        </w:tc>
        <w:tc>
          <w:tcPr>
            <w:tcW w:w="720" w:type="dxa"/>
          </w:tcPr>
          <w:p w14:paraId="39B9247A" w14:textId="750295A7"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404.54</w:t>
            </w:r>
          </w:p>
        </w:tc>
        <w:tc>
          <w:tcPr>
            <w:tcW w:w="2250" w:type="dxa"/>
            <w:shd w:val="clear" w:color="auto" w:fill="auto"/>
            <w:noWrap/>
          </w:tcPr>
          <w:p w14:paraId="0EB93BEF" w14:textId="7F3423D2"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MLO is defined in 3.2 and 3.4. Therefore, it does not need to unravel the abbreviation.</w:t>
            </w:r>
          </w:p>
        </w:tc>
        <w:tc>
          <w:tcPr>
            <w:tcW w:w="2250" w:type="dxa"/>
            <w:shd w:val="clear" w:color="auto" w:fill="auto"/>
            <w:noWrap/>
          </w:tcPr>
          <w:p w14:paraId="733CEA9B" w14:textId="0E4F2EBF"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As in comment</w:t>
            </w:r>
          </w:p>
        </w:tc>
        <w:tc>
          <w:tcPr>
            <w:tcW w:w="3510" w:type="dxa"/>
            <w:shd w:val="clear" w:color="auto" w:fill="auto"/>
          </w:tcPr>
          <w:p w14:paraId="2A2DA077" w14:textId="77777777" w:rsidR="00AB5823" w:rsidRDefault="00193C96" w:rsidP="00AB5823">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47D638B5" w14:textId="77777777" w:rsidR="00193C96" w:rsidRDefault="00193C96" w:rsidP="00AB5823">
            <w:pPr>
              <w:suppressAutoHyphens/>
              <w:spacing w:after="0"/>
              <w:rPr>
                <w:rFonts w:ascii="Times New Roman" w:hAnsi="Times New Roman" w:cs="Times New Roman"/>
                <w:b/>
                <w:sz w:val="16"/>
                <w:szCs w:val="16"/>
              </w:rPr>
            </w:pPr>
          </w:p>
          <w:p w14:paraId="5A17A06A" w14:textId="055D4BDA" w:rsidR="00C53DCA" w:rsidRDefault="00C53DCA" w:rsidP="00AB5823">
            <w:pPr>
              <w:suppressAutoHyphens/>
              <w:spacing w:after="0"/>
              <w:rPr>
                <w:rFonts w:ascii="Times New Roman" w:hAnsi="Times New Roman" w:cs="Times New Roman"/>
                <w:bCs/>
                <w:sz w:val="16"/>
                <w:szCs w:val="16"/>
              </w:rPr>
            </w:pPr>
            <w:r w:rsidRPr="00C53DCA">
              <w:rPr>
                <w:rFonts w:ascii="Times New Roman" w:hAnsi="Times New Roman" w:cs="Times New Roman"/>
                <w:bCs/>
                <w:sz w:val="16"/>
                <w:szCs w:val="16"/>
              </w:rPr>
              <w:t>Agree in principle</w:t>
            </w:r>
            <w:r>
              <w:rPr>
                <w:rFonts w:ascii="Times New Roman" w:hAnsi="Times New Roman" w:cs="Times New Roman"/>
                <w:bCs/>
                <w:sz w:val="16"/>
                <w:szCs w:val="16"/>
              </w:rPr>
              <w:t xml:space="preserve">. The sentence is updated to remove </w:t>
            </w:r>
            <w:r w:rsidR="00A962A8">
              <w:rPr>
                <w:rFonts w:ascii="Times New Roman" w:hAnsi="Times New Roman" w:cs="Times New Roman"/>
                <w:bCs/>
                <w:sz w:val="16"/>
                <w:szCs w:val="16"/>
              </w:rPr>
              <w:t>multi-link operation.</w:t>
            </w:r>
          </w:p>
          <w:p w14:paraId="490D5240" w14:textId="77777777" w:rsidR="00506C19" w:rsidRDefault="00506C19" w:rsidP="00AB5823">
            <w:pPr>
              <w:suppressAutoHyphens/>
              <w:spacing w:after="0"/>
              <w:rPr>
                <w:rFonts w:ascii="Times New Roman" w:hAnsi="Times New Roman" w:cs="Times New Roman"/>
                <w:bCs/>
                <w:sz w:val="16"/>
                <w:szCs w:val="16"/>
              </w:rPr>
            </w:pPr>
          </w:p>
          <w:p w14:paraId="030131A6" w14:textId="069D7F21" w:rsidR="00506C19" w:rsidRPr="00C53DCA" w:rsidRDefault="00506C19" w:rsidP="00AB5823">
            <w:pPr>
              <w:suppressAutoHyphens/>
              <w:spacing w:after="0"/>
              <w:rPr>
                <w:rFonts w:ascii="Times New Roman" w:hAnsi="Times New Roman" w:cs="Times New Roman"/>
                <w:bCs/>
                <w:sz w:val="16"/>
                <w:szCs w:val="16"/>
              </w:rPr>
            </w:pPr>
            <w:proofErr w:type="spellStart"/>
            <w:r w:rsidRPr="008648E7">
              <w:rPr>
                <w:rFonts w:ascii="Times New Roman" w:hAnsi="Times New Roman" w:cs="Times New Roman"/>
                <w:b/>
                <w:sz w:val="16"/>
                <w:szCs w:val="16"/>
              </w:rPr>
              <w:t>TGbe</w:t>
            </w:r>
            <w:proofErr w:type="spellEnd"/>
            <w:r w:rsidRPr="008648E7">
              <w:rPr>
                <w:rFonts w:ascii="Times New Roman" w:hAnsi="Times New Roman" w:cs="Times New Roman"/>
                <w:b/>
                <w:sz w:val="16"/>
                <w:szCs w:val="16"/>
              </w:rPr>
              <w:t xml:space="preserve"> editor, please implement changes as shown in doc 11-22/</w:t>
            </w:r>
            <w:r w:rsidR="009E25F9">
              <w:rPr>
                <w:rFonts w:ascii="Times New Roman" w:hAnsi="Times New Roman" w:cs="Times New Roman"/>
                <w:b/>
                <w:sz w:val="16"/>
                <w:szCs w:val="16"/>
              </w:rPr>
              <w:t>1182r7</w:t>
            </w:r>
            <w:r w:rsidRPr="008648E7">
              <w:rPr>
                <w:rFonts w:ascii="Times New Roman" w:hAnsi="Times New Roman" w:cs="Times New Roman"/>
                <w:b/>
                <w:sz w:val="16"/>
                <w:szCs w:val="16"/>
              </w:rPr>
              <w:t xml:space="preserve"> tagged </w:t>
            </w:r>
            <w:r>
              <w:rPr>
                <w:rFonts w:ascii="Times New Roman" w:hAnsi="Times New Roman" w:cs="Times New Roman"/>
                <w:b/>
                <w:sz w:val="16"/>
                <w:szCs w:val="16"/>
              </w:rPr>
              <w:t>13978</w:t>
            </w:r>
          </w:p>
        </w:tc>
      </w:tr>
      <w:tr w:rsidR="00AB5823" w:rsidRPr="008B0293" w14:paraId="1A7C0459" w14:textId="77777777" w:rsidTr="00223AEC">
        <w:trPr>
          <w:trHeight w:val="220"/>
          <w:jc w:val="center"/>
        </w:trPr>
        <w:tc>
          <w:tcPr>
            <w:tcW w:w="625" w:type="dxa"/>
            <w:shd w:val="clear" w:color="auto" w:fill="auto"/>
            <w:noWrap/>
          </w:tcPr>
          <w:p w14:paraId="0763D041" w14:textId="6F91D389" w:rsidR="00AB5823" w:rsidRPr="0068411E" w:rsidRDefault="00AB5823" w:rsidP="00AB5823">
            <w:pPr>
              <w:suppressAutoHyphens/>
              <w:spacing w:after="0"/>
              <w:rPr>
                <w:rFonts w:ascii="Times New Roman" w:hAnsi="Times New Roman" w:cs="Times New Roman"/>
                <w:sz w:val="16"/>
                <w:szCs w:val="16"/>
                <w:highlight w:val="yellow"/>
              </w:rPr>
            </w:pPr>
            <w:r w:rsidRPr="0068411E">
              <w:rPr>
                <w:rFonts w:ascii="Times New Roman" w:hAnsi="Times New Roman" w:cs="Times New Roman"/>
                <w:sz w:val="16"/>
                <w:szCs w:val="16"/>
                <w:highlight w:val="yellow"/>
              </w:rPr>
              <w:lastRenderedPageBreak/>
              <w:t>11714</w:t>
            </w:r>
          </w:p>
        </w:tc>
        <w:tc>
          <w:tcPr>
            <w:tcW w:w="1080" w:type="dxa"/>
          </w:tcPr>
          <w:p w14:paraId="1B38F7A7" w14:textId="486D0F80"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Gaurav Patwardhan</w:t>
            </w:r>
          </w:p>
        </w:tc>
        <w:tc>
          <w:tcPr>
            <w:tcW w:w="900" w:type="dxa"/>
            <w:shd w:val="clear" w:color="auto" w:fill="auto"/>
            <w:noWrap/>
          </w:tcPr>
          <w:p w14:paraId="73817152" w14:textId="1AF88E86"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35.3.2.1</w:t>
            </w:r>
          </w:p>
        </w:tc>
        <w:tc>
          <w:tcPr>
            <w:tcW w:w="720" w:type="dxa"/>
          </w:tcPr>
          <w:p w14:paraId="47E544B5" w14:textId="4C80692B"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406.01</w:t>
            </w:r>
          </w:p>
        </w:tc>
        <w:tc>
          <w:tcPr>
            <w:tcW w:w="2250" w:type="dxa"/>
            <w:shd w:val="clear" w:color="auto" w:fill="auto"/>
            <w:noWrap/>
          </w:tcPr>
          <w:p w14:paraId="4189BF93" w14:textId="754F8330"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 xml:space="preserve">"A STA" and "A non-AP STA" is used interchangeably many times during Clause 35. Need to replace all the relevant </w:t>
            </w:r>
            <w:proofErr w:type="spellStart"/>
            <w:r w:rsidRPr="00AB5823">
              <w:rPr>
                <w:rFonts w:ascii="Times New Roman" w:hAnsi="Times New Roman" w:cs="Times New Roman"/>
                <w:sz w:val="16"/>
                <w:szCs w:val="16"/>
              </w:rPr>
              <w:t>occurences</w:t>
            </w:r>
            <w:proofErr w:type="spellEnd"/>
            <w:r w:rsidRPr="00AB5823">
              <w:rPr>
                <w:rFonts w:ascii="Times New Roman" w:hAnsi="Times New Roman" w:cs="Times New Roman"/>
                <w:sz w:val="16"/>
                <w:szCs w:val="16"/>
              </w:rPr>
              <w:t xml:space="preserve"> of "A STA" with "A non-AP STA". Commenting on this particular line as a placeholder.</w:t>
            </w:r>
          </w:p>
        </w:tc>
        <w:tc>
          <w:tcPr>
            <w:tcW w:w="2250" w:type="dxa"/>
            <w:shd w:val="clear" w:color="auto" w:fill="auto"/>
            <w:noWrap/>
          </w:tcPr>
          <w:p w14:paraId="5C8752DA" w14:textId="0668D036"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as in comment</w:t>
            </w:r>
          </w:p>
        </w:tc>
        <w:tc>
          <w:tcPr>
            <w:tcW w:w="3510" w:type="dxa"/>
            <w:shd w:val="clear" w:color="auto" w:fill="auto"/>
          </w:tcPr>
          <w:p w14:paraId="6AC154C1" w14:textId="77777777" w:rsidR="00364515" w:rsidRPr="00364515" w:rsidRDefault="00364515" w:rsidP="00364515">
            <w:pPr>
              <w:suppressAutoHyphens/>
              <w:spacing w:after="0"/>
              <w:rPr>
                <w:rFonts w:ascii="Times New Roman" w:hAnsi="Times New Roman" w:cs="Times New Roman"/>
                <w:b/>
                <w:sz w:val="16"/>
                <w:szCs w:val="16"/>
              </w:rPr>
            </w:pPr>
            <w:r w:rsidRPr="00364515">
              <w:rPr>
                <w:rFonts w:ascii="Times New Roman" w:hAnsi="Times New Roman" w:cs="Times New Roman"/>
                <w:b/>
                <w:sz w:val="16"/>
                <w:szCs w:val="16"/>
              </w:rPr>
              <w:t>Rejected</w:t>
            </w:r>
          </w:p>
          <w:p w14:paraId="15DD5A4A" w14:textId="77777777" w:rsidR="00364515" w:rsidRPr="00364515" w:rsidRDefault="00364515" w:rsidP="00364515">
            <w:pPr>
              <w:suppressAutoHyphens/>
              <w:spacing w:after="0"/>
              <w:rPr>
                <w:rFonts w:ascii="Times New Roman" w:hAnsi="Times New Roman" w:cs="Times New Roman"/>
                <w:b/>
                <w:sz w:val="16"/>
                <w:szCs w:val="16"/>
              </w:rPr>
            </w:pPr>
          </w:p>
          <w:p w14:paraId="7C5D1859" w14:textId="50C366E0" w:rsidR="005730DB" w:rsidRPr="00D6080D" w:rsidRDefault="00364515" w:rsidP="00364515">
            <w:pPr>
              <w:suppressAutoHyphens/>
              <w:spacing w:after="0"/>
              <w:rPr>
                <w:rFonts w:ascii="Times New Roman" w:hAnsi="Times New Roman" w:cs="Times New Roman"/>
                <w:bCs/>
                <w:sz w:val="16"/>
                <w:szCs w:val="16"/>
              </w:rPr>
            </w:pPr>
            <w:r w:rsidRPr="00D6080D">
              <w:rPr>
                <w:rFonts w:ascii="Times New Roman" w:hAnsi="Times New Roman" w:cs="Times New Roman"/>
                <w:bCs/>
                <w:sz w:val="16"/>
                <w:szCs w:val="16"/>
              </w:rPr>
              <w:t xml:space="preserve">The group discussed the CIDs and decided to keep the current terminology. The affiliated ‘STA’ and affiliated ‘AP’ on a setup link </w:t>
            </w:r>
            <w:r w:rsidR="00D6080D" w:rsidRPr="00D6080D">
              <w:rPr>
                <w:rFonts w:ascii="Times New Roman" w:hAnsi="Times New Roman" w:cs="Times New Roman"/>
                <w:bCs/>
                <w:sz w:val="16"/>
                <w:szCs w:val="16"/>
              </w:rPr>
              <w:t>do not introduce any ambiguity.</w:t>
            </w:r>
          </w:p>
        </w:tc>
      </w:tr>
      <w:tr w:rsidR="00FA6401" w:rsidRPr="008B0293" w14:paraId="2142D1F7" w14:textId="77777777" w:rsidTr="00223AEC">
        <w:trPr>
          <w:trHeight w:val="220"/>
          <w:jc w:val="center"/>
        </w:trPr>
        <w:tc>
          <w:tcPr>
            <w:tcW w:w="625" w:type="dxa"/>
            <w:shd w:val="clear" w:color="auto" w:fill="auto"/>
            <w:noWrap/>
          </w:tcPr>
          <w:p w14:paraId="348AD8AD" w14:textId="77777777" w:rsidR="00FA6401" w:rsidRPr="0068411E" w:rsidRDefault="00FA6401" w:rsidP="0042136C">
            <w:pPr>
              <w:suppressAutoHyphens/>
              <w:spacing w:after="0"/>
              <w:rPr>
                <w:rFonts w:ascii="Times New Roman" w:hAnsi="Times New Roman" w:cs="Times New Roman"/>
                <w:sz w:val="16"/>
                <w:szCs w:val="16"/>
                <w:highlight w:val="yellow"/>
              </w:rPr>
            </w:pPr>
            <w:r w:rsidRPr="0068411E">
              <w:rPr>
                <w:rFonts w:ascii="Times New Roman" w:hAnsi="Times New Roman" w:cs="Times New Roman"/>
                <w:sz w:val="16"/>
                <w:szCs w:val="16"/>
                <w:highlight w:val="yellow"/>
              </w:rPr>
              <w:t>10942</w:t>
            </w:r>
          </w:p>
        </w:tc>
        <w:tc>
          <w:tcPr>
            <w:tcW w:w="1080" w:type="dxa"/>
          </w:tcPr>
          <w:p w14:paraId="4DA73445" w14:textId="77777777" w:rsidR="00FA6401" w:rsidRPr="00AB5823" w:rsidRDefault="00FA6401" w:rsidP="0042136C">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Graham Smith</w:t>
            </w:r>
          </w:p>
        </w:tc>
        <w:tc>
          <w:tcPr>
            <w:tcW w:w="900" w:type="dxa"/>
            <w:shd w:val="clear" w:color="auto" w:fill="auto"/>
            <w:noWrap/>
          </w:tcPr>
          <w:p w14:paraId="228D2996" w14:textId="77777777" w:rsidR="00FA6401" w:rsidRPr="00AB5823" w:rsidRDefault="00FA6401" w:rsidP="0042136C">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35.3.2.1</w:t>
            </w:r>
          </w:p>
        </w:tc>
        <w:tc>
          <w:tcPr>
            <w:tcW w:w="720" w:type="dxa"/>
          </w:tcPr>
          <w:p w14:paraId="1C813643" w14:textId="77777777" w:rsidR="00FA6401" w:rsidRPr="00AB5823" w:rsidRDefault="00FA6401" w:rsidP="0042136C">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406.38</w:t>
            </w:r>
          </w:p>
        </w:tc>
        <w:tc>
          <w:tcPr>
            <w:tcW w:w="2250" w:type="dxa"/>
            <w:shd w:val="clear" w:color="auto" w:fill="auto"/>
            <w:noWrap/>
          </w:tcPr>
          <w:p w14:paraId="240B68DB" w14:textId="77777777" w:rsidR="00FA6401" w:rsidRPr="00AB5823" w:rsidRDefault="00FA6401" w:rsidP="0042136C">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 xml:space="preserve">I see many instances of "STA </w:t>
            </w:r>
            <w:proofErr w:type="spellStart"/>
            <w:r w:rsidRPr="00AB5823">
              <w:rPr>
                <w:rFonts w:ascii="Times New Roman" w:hAnsi="Times New Roman" w:cs="Times New Roman"/>
                <w:sz w:val="16"/>
                <w:szCs w:val="16"/>
              </w:rPr>
              <w:t>affilicted</w:t>
            </w:r>
            <w:proofErr w:type="spellEnd"/>
            <w:r w:rsidRPr="00AB5823">
              <w:rPr>
                <w:rFonts w:ascii="Times New Roman" w:hAnsi="Times New Roman" w:cs="Times New Roman"/>
                <w:sz w:val="16"/>
                <w:szCs w:val="16"/>
              </w:rPr>
              <w:t xml:space="preserve"> with a non-AP MLD".  Is this really also for an AP with a non-AP MLD?  Just checking. Should it be" non-AP STA affiliated with a non-AP MLD"?</w:t>
            </w:r>
          </w:p>
        </w:tc>
        <w:tc>
          <w:tcPr>
            <w:tcW w:w="2250" w:type="dxa"/>
            <w:shd w:val="clear" w:color="auto" w:fill="auto"/>
            <w:noWrap/>
          </w:tcPr>
          <w:p w14:paraId="64C25C18" w14:textId="77777777" w:rsidR="00FA6401" w:rsidRPr="00AB5823" w:rsidRDefault="00FA6401" w:rsidP="0042136C">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 xml:space="preserve">Just check if this is for both a "non AP STA </w:t>
            </w:r>
            <w:proofErr w:type="spellStart"/>
            <w:r w:rsidRPr="00AB5823">
              <w:rPr>
                <w:rFonts w:ascii="Times New Roman" w:hAnsi="Times New Roman" w:cs="Times New Roman"/>
                <w:sz w:val="16"/>
                <w:szCs w:val="16"/>
              </w:rPr>
              <w:t>affililiated</w:t>
            </w:r>
            <w:proofErr w:type="spellEnd"/>
            <w:r w:rsidRPr="00AB5823">
              <w:rPr>
                <w:rFonts w:ascii="Times New Roman" w:hAnsi="Times New Roman" w:cs="Times New Roman"/>
                <w:sz w:val="16"/>
                <w:szCs w:val="16"/>
              </w:rPr>
              <w:t xml:space="preserve"> with a non-AP MLD" AND a "AP </w:t>
            </w:r>
            <w:proofErr w:type="spellStart"/>
            <w:r w:rsidRPr="00AB5823">
              <w:rPr>
                <w:rFonts w:ascii="Times New Roman" w:hAnsi="Times New Roman" w:cs="Times New Roman"/>
                <w:sz w:val="16"/>
                <w:szCs w:val="16"/>
              </w:rPr>
              <w:t>affililiated</w:t>
            </w:r>
            <w:proofErr w:type="spellEnd"/>
            <w:r w:rsidRPr="00AB5823">
              <w:rPr>
                <w:rFonts w:ascii="Times New Roman" w:hAnsi="Times New Roman" w:cs="Times New Roman"/>
                <w:sz w:val="16"/>
                <w:szCs w:val="16"/>
              </w:rPr>
              <w:t xml:space="preserve"> with a non-AP MLD"?</w:t>
            </w:r>
          </w:p>
        </w:tc>
        <w:tc>
          <w:tcPr>
            <w:tcW w:w="3510" w:type="dxa"/>
            <w:shd w:val="clear" w:color="auto" w:fill="auto"/>
          </w:tcPr>
          <w:p w14:paraId="1B809AAC" w14:textId="77777777" w:rsidR="00364515" w:rsidRPr="00364515" w:rsidRDefault="00364515" w:rsidP="00364515">
            <w:pPr>
              <w:suppressAutoHyphens/>
              <w:spacing w:after="0"/>
              <w:rPr>
                <w:rFonts w:ascii="Times New Roman" w:hAnsi="Times New Roman" w:cs="Times New Roman"/>
                <w:b/>
                <w:sz w:val="16"/>
                <w:szCs w:val="16"/>
              </w:rPr>
            </w:pPr>
            <w:r w:rsidRPr="00364515">
              <w:rPr>
                <w:rFonts w:ascii="Times New Roman" w:hAnsi="Times New Roman" w:cs="Times New Roman"/>
                <w:b/>
                <w:sz w:val="16"/>
                <w:szCs w:val="16"/>
              </w:rPr>
              <w:t>Rejected</w:t>
            </w:r>
          </w:p>
          <w:p w14:paraId="2FBA7BC5" w14:textId="77777777" w:rsidR="00364515" w:rsidRPr="00364515" w:rsidRDefault="00364515" w:rsidP="00364515">
            <w:pPr>
              <w:suppressAutoHyphens/>
              <w:spacing w:after="0"/>
              <w:rPr>
                <w:rFonts w:ascii="Times New Roman" w:hAnsi="Times New Roman" w:cs="Times New Roman"/>
                <w:b/>
                <w:sz w:val="16"/>
                <w:szCs w:val="16"/>
              </w:rPr>
            </w:pPr>
          </w:p>
          <w:p w14:paraId="0F53E9F3" w14:textId="0A2F73CA" w:rsidR="00F86BE6" w:rsidRPr="00D6080D" w:rsidRDefault="00D6080D" w:rsidP="00364515">
            <w:pPr>
              <w:suppressAutoHyphens/>
              <w:spacing w:after="0"/>
              <w:rPr>
                <w:rFonts w:ascii="Times New Roman" w:hAnsi="Times New Roman" w:cs="Times New Roman"/>
                <w:bCs/>
                <w:sz w:val="16"/>
                <w:szCs w:val="16"/>
              </w:rPr>
            </w:pPr>
            <w:r w:rsidRPr="00D6080D">
              <w:rPr>
                <w:rFonts w:ascii="Times New Roman" w:hAnsi="Times New Roman" w:cs="Times New Roman"/>
                <w:bCs/>
                <w:sz w:val="16"/>
                <w:szCs w:val="16"/>
              </w:rPr>
              <w:t>The group discussed the CIDs and decided to keep the current terminology. The affiliated ‘STA’ and affiliated ‘AP’ on a setup link do not introduce any ambiguity</w:t>
            </w:r>
            <w:r w:rsidR="00654919">
              <w:rPr>
                <w:rFonts w:ascii="Times New Roman" w:hAnsi="Times New Roman" w:cs="Times New Roman"/>
                <w:bCs/>
                <w:sz w:val="16"/>
                <w:szCs w:val="16"/>
              </w:rPr>
              <w:t xml:space="preserve">. </w:t>
            </w:r>
          </w:p>
        </w:tc>
      </w:tr>
      <w:tr w:rsidR="0037365B" w:rsidRPr="0037365B" w14:paraId="648D1E23" w14:textId="77777777" w:rsidTr="00223AEC">
        <w:trPr>
          <w:trHeight w:val="220"/>
          <w:jc w:val="center"/>
        </w:trPr>
        <w:tc>
          <w:tcPr>
            <w:tcW w:w="625" w:type="dxa"/>
            <w:shd w:val="clear" w:color="auto" w:fill="auto"/>
            <w:noWrap/>
          </w:tcPr>
          <w:p w14:paraId="5A4FCAB6" w14:textId="7E08602F" w:rsidR="00AB5823" w:rsidRPr="004014E8" w:rsidRDefault="00AB5823" w:rsidP="00AB5823">
            <w:pPr>
              <w:suppressAutoHyphens/>
              <w:spacing w:after="0"/>
              <w:rPr>
                <w:rFonts w:ascii="Times New Roman" w:hAnsi="Times New Roman" w:cs="Times New Roman"/>
                <w:sz w:val="16"/>
                <w:szCs w:val="16"/>
              </w:rPr>
            </w:pPr>
            <w:r w:rsidRPr="004014E8">
              <w:rPr>
                <w:rFonts w:ascii="Times New Roman" w:hAnsi="Times New Roman" w:cs="Times New Roman"/>
                <w:sz w:val="16"/>
                <w:szCs w:val="16"/>
              </w:rPr>
              <w:t>10304</w:t>
            </w:r>
          </w:p>
        </w:tc>
        <w:tc>
          <w:tcPr>
            <w:tcW w:w="1080" w:type="dxa"/>
          </w:tcPr>
          <w:p w14:paraId="42208EFE" w14:textId="225EF099" w:rsidR="00AB5823" w:rsidRPr="004014E8" w:rsidRDefault="00AB5823" w:rsidP="00AB5823">
            <w:pPr>
              <w:suppressAutoHyphens/>
              <w:spacing w:after="0"/>
              <w:rPr>
                <w:rFonts w:ascii="Times New Roman" w:hAnsi="Times New Roman" w:cs="Times New Roman"/>
                <w:sz w:val="16"/>
                <w:szCs w:val="16"/>
              </w:rPr>
            </w:pPr>
            <w:r w:rsidRPr="004014E8">
              <w:rPr>
                <w:rFonts w:ascii="Times New Roman" w:hAnsi="Times New Roman" w:cs="Times New Roman"/>
                <w:sz w:val="16"/>
                <w:szCs w:val="16"/>
              </w:rPr>
              <w:t>Michael Montemurro</w:t>
            </w:r>
          </w:p>
        </w:tc>
        <w:tc>
          <w:tcPr>
            <w:tcW w:w="900" w:type="dxa"/>
            <w:shd w:val="clear" w:color="auto" w:fill="auto"/>
            <w:noWrap/>
          </w:tcPr>
          <w:p w14:paraId="761A8F2C" w14:textId="2F40EB6F" w:rsidR="00AB5823" w:rsidRPr="004014E8" w:rsidRDefault="00AB5823" w:rsidP="00AB5823">
            <w:pPr>
              <w:suppressAutoHyphens/>
              <w:spacing w:after="0"/>
              <w:rPr>
                <w:rFonts w:ascii="Times New Roman" w:hAnsi="Times New Roman" w:cs="Times New Roman"/>
                <w:sz w:val="16"/>
                <w:szCs w:val="16"/>
              </w:rPr>
            </w:pPr>
            <w:r w:rsidRPr="004014E8">
              <w:rPr>
                <w:rFonts w:ascii="Times New Roman" w:hAnsi="Times New Roman" w:cs="Times New Roman"/>
                <w:sz w:val="16"/>
                <w:szCs w:val="16"/>
              </w:rPr>
              <w:t>35.3.2.1</w:t>
            </w:r>
          </w:p>
        </w:tc>
        <w:tc>
          <w:tcPr>
            <w:tcW w:w="720" w:type="dxa"/>
          </w:tcPr>
          <w:p w14:paraId="73F37036" w14:textId="6894D099" w:rsidR="00AB5823" w:rsidRPr="004014E8" w:rsidRDefault="00AB5823" w:rsidP="00AB5823">
            <w:pPr>
              <w:suppressAutoHyphens/>
              <w:spacing w:after="0"/>
              <w:rPr>
                <w:rFonts w:ascii="Times New Roman" w:hAnsi="Times New Roman" w:cs="Times New Roman"/>
                <w:sz w:val="16"/>
                <w:szCs w:val="16"/>
              </w:rPr>
            </w:pPr>
            <w:r w:rsidRPr="004014E8">
              <w:rPr>
                <w:rFonts w:ascii="Times New Roman" w:hAnsi="Times New Roman" w:cs="Times New Roman"/>
                <w:sz w:val="16"/>
                <w:szCs w:val="16"/>
              </w:rPr>
              <w:t>406.11</w:t>
            </w:r>
          </w:p>
        </w:tc>
        <w:tc>
          <w:tcPr>
            <w:tcW w:w="2250" w:type="dxa"/>
            <w:shd w:val="clear" w:color="auto" w:fill="auto"/>
            <w:noWrap/>
          </w:tcPr>
          <w:p w14:paraId="5D24B0BD" w14:textId="30135E2A" w:rsidR="00AB5823" w:rsidRPr="004014E8" w:rsidRDefault="00AB5823" w:rsidP="00AB5823">
            <w:pPr>
              <w:suppressAutoHyphens/>
              <w:spacing w:after="0"/>
              <w:rPr>
                <w:rFonts w:ascii="Times New Roman" w:hAnsi="Times New Roman" w:cs="Times New Roman"/>
                <w:sz w:val="16"/>
                <w:szCs w:val="16"/>
              </w:rPr>
            </w:pPr>
            <w:r w:rsidRPr="004014E8">
              <w:rPr>
                <w:rFonts w:ascii="Times New Roman" w:hAnsi="Times New Roman" w:cs="Times New Roman"/>
                <w:sz w:val="16"/>
                <w:szCs w:val="16"/>
              </w:rPr>
              <w:t>Wording could be improved</w:t>
            </w:r>
          </w:p>
        </w:tc>
        <w:tc>
          <w:tcPr>
            <w:tcW w:w="2250" w:type="dxa"/>
            <w:shd w:val="clear" w:color="auto" w:fill="auto"/>
            <w:noWrap/>
          </w:tcPr>
          <w:p w14:paraId="639D3CDE" w14:textId="72105044" w:rsidR="00AB5823" w:rsidRPr="004014E8" w:rsidRDefault="00AB5823" w:rsidP="00AB5823">
            <w:pPr>
              <w:suppressAutoHyphens/>
              <w:spacing w:after="0"/>
              <w:rPr>
                <w:rFonts w:ascii="Times New Roman" w:hAnsi="Times New Roman" w:cs="Times New Roman"/>
                <w:sz w:val="16"/>
                <w:szCs w:val="16"/>
              </w:rPr>
            </w:pPr>
            <w:r w:rsidRPr="004014E8">
              <w:rPr>
                <w:rFonts w:ascii="Times New Roman" w:hAnsi="Times New Roman" w:cs="Times New Roman"/>
                <w:sz w:val="16"/>
                <w:szCs w:val="16"/>
              </w:rPr>
              <w:t>Change "to every" to "for each"</w:t>
            </w:r>
          </w:p>
        </w:tc>
        <w:tc>
          <w:tcPr>
            <w:tcW w:w="3510" w:type="dxa"/>
            <w:shd w:val="clear" w:color="auto" w:fill="auto"/>
          </w:tcPr>
          <w:p w14:paraId="0824F3D0" w14:textId="77777777" w:rsidR="00571A5F" w:rsidRPr="00F86BE6" w:rsidRDefault="00571A5F" w:rsidP="00571A5F">
            <w:pPr>
              <w:suppressAutoHyphens/>
              <w:spacing w:after="0"/>
              <w:rPr>
                <w:rFonts w:ascii="Times New Roman" w:hAnsi="Times New Roman" w:cs="Times New Roman"/>
                <w:b/>
                <w:sz w:val="16"/>
                <w:szCs w:val="16"/>
              </w:rPr>
            </w:pPr>
            <w:r w:rsidRPr="00F86BE6">
              <w:rPr>
                <w:rFonts w:ascii="Times New Roman" w:hAnsi="Times New Roman" w:cs="Times New Roman"/>
                <w:b/>
                <w:sz w:val="16"/>
                <w:szCs w:val="16"/>
              </w:rPr>
              <w:t>Revised</w:t>
            </w:r>
          </w:p>
          <w:p w14:paraId="0CAA2524" w14:textId="77777777" w:rsidR="00571A5F" w:rsidRDefault="00571A5F" w:rsidP="00571A5F">
            <w:pPr>
              <w:suppressAutoHyphens/>
              <w:spacing w:after="0"/>
              <w:rPr>
                <w:rFonts w:ascii="Times New Roman" w:hAnsi="Times New Roman" w:cs="Times New Roman"/>
                <w:bCs/>
                <w:sz w:val="16"/>
                <w:szCs w:val="16"/>
              </w:rPr>
            </w:pPr>
          </w:p>
          <w:p w14:paraId="765FA0DB" w14:textId="457542C7" w:rsidR="00571A5F" w:rsidRDefault="00571A5F" w:rsidP="00571A5F">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Agree in principle. The cited text is updated </w:t>
            </w:r>
            <w:r w:rsidR="00365F23">
              <w:rPr>
                <w:rFonts w:ascii="Times New Roman" w:hAnsi="Times New Roman" w:cs="Times New Roman"/>
                <w:bCs/>
                <w:sz w:val="16"/>
                <w:szCs w:val="16"/>
              </w:rPr>
              <w:t xml:space="preserve">to say ‘each AP’ is assigned a unique link ID. </w:t>
            </w:r>
            <w:r w:rsidR="002B2E34">
              <w:rPr>
                <w:rFonts w:ascii="Times New Roman" w:hAnsi="Times New Roman" w:cs="Times New Roman"/>
                <w:bCs/>
                <w:sz w:val="16"/>
                <w:szCs w:val="16"/>
              </w:rPr>
              <w:t>Also</w:t>
            </w:r>
            <w:r w:rsidR="00C118FB">
              <w:rPr>
                <w:rFonts w:ascii="Times New Roman" w:hAnsi="Times New Roman" w:cs="Times New Roman"/>
                <w:bCs/>
                <w:sz w:val="16"/>
                <w:szCs w:val="16"/>
              </w:rPr>
              <w:t xml:space="preserve">, </w:t>
            </w:r>
            <w:r w:rsidR="00A52F7D">
              <w:rPr>
                <w:rFonts w:ascii="Times New Roman" w:hAnsi="Times New Roman" w:cs="Times New Roman"/>
                <w:bCs/>
                <w:sz w:val="16"/>
                <w:szCs w:val="16"/>
              </w:rPr>
              <w:t xml:space="preserve">since </w:t>
            </w:r>
            <w:r w:rsidR="00C118FB">
              <w:rPr>
                <w:rFonts w:ascii="Times New Roman" w:hAnsi="Times New Roman" w:cs="Times New Roman"/>
                <w:bCs/>
                <w:sz w:val="16"/>
                <w:szCs w:val="16"/>
              </w:rPr>
              <w:t>the usage of link ID is not limited to Basic ML IE</w:t>
            </w:r>
            <w:r w:rsidR="00A52F7D">
              <w:rPr>
                <w:rFonts w:ascii="Times New Roman" w:hAnsi="Times New Roman" w:cs="Times New Roman"/>
                <w:bCs/>
                <w:sz w:val="16"/>
                <w:szCs w:val="16"/>
              </w:rPr>
              <w:t>, cite</w:t>
            </w:r>
            <w:r w:rsidR="002B2E34">
              <w:rPr>
                <w:rFonts w:ascii="Times New Roman" w:hAnsi="Times New Roman" w:cs="Times New Roman"/>
                <w:bCs/>
                <w:sz w:val="16"/>
                <w:szCs w:val="16"/>
              </w:rPr>
              <w:t>d</w:t>
            </w:r>
            <w:r w:rsidR="00A52F7D">
              <w:rPr>
                <w:rFonts w:ascii="Times New Roman" w:hAnsi="Times New Roman" w:cs="Times New Roman"/>
                <w:bCs/>
                <w:sz w:val="16"/>
                <w:szCs w:val="16"/>
              </w:rPr>
              <w:t xml:space="preserve"> text was updated to include Reconfiguration and Priority Access variants</w:t>
            </w:r>
            <w:r w:rsidR="00C118FB">
              <w:rPr>
                <w:rFonts w:ascii="Times New Roman" w:hAnsi="Times New Roman" w:cs="Times New Roman"/>
                <w:bCs/>
                <w:sz w:val="16"/>
                <w:szCs w:val="16"/>
              </w:rPr>
              <w:t xml:space="preserve">. </w:t>
            </w:r>
            <w:r w:rsidR="00365F23">
              <w:rPr>
                <w:rFonts w:ascii="Times New Roman" w:hAnsi="Times New Roman" w:cs="Times New Roman"/>
                <w:bCs/>
                <w:sz w:val="16"/>
                <w:szCs w:val="16"/>
              </w:rPr>
              <w:t xml:space="preserve">Furthermore, </w:t>
            </w:r>
            <w:r w:rsidR="00E23101">
              <w:rPr>
                <w:rFonts w:ascii="Times New Roman" w:hAnsi="Times New Roman" w:cs="Times New Roman"/>
                <w:bCs/>
                <w:sz w:val="16"/>
                <w:szCs w:val="16"/>
              </w:rPr>
              <w:t xml:space="preserve">since the concept of link ID is important </w:t>
            </w:r>
            <w:r w:rsidR="002B62F0">
              <w:rPr>
                <w:rFonts w:ascii="Times New Roman" w:hAnsi="Times New Roman" w:cs="Times New Roman"/>
                <w:bCs/>
                <w:sz w:val="16"/>
                <w:szCs w:val="16"/>
              </w:rPr>
              <w:t xml:space="preserve">for MLO </w:t>
            </w:r>
            <w:r w:rsidR="00E23101">
              <w:rPr>
                <w:rFonts w:ascii="Times New Roman" w:hAnsi="Times New Roman" w:cs="Times New Roman"/>
                <w:bCs/>
                <w:sz w:val="16"/>
                <w:szCs w:val="16"/>
              </w:rPr>
              <w:t xml:space="preserve">and is </w:t>
            </w:r>
            <w:r w:rsidR="00940A27">
              <w:rPr>
                <w:rFonts w:ascii="Times New Roman" w:hAnsi="Times New Roman" w:cs="Times New Roman"/>
                <w:bCs/>
                <w:sz w:val="16"/>
                <w:szCs w:val="16"/>
              </w:rPr>
              <w:t>called out in several</w:t>
            </w:r>
            <w:r w:rsidR="00E23101">
              <w:rPr>
                <w:rFonts w:ascii="Times New Roman" w:hAnsi="Times New Roman" w:cs="Times New Roman"/>
                <w:bCs/>
                <w:sz w:val="16"/>
                <w:szCs w:val="16"/>
              </w:rPr>
              <w:t xml:space="preserve"> subclauses, </w:t>
            </w:r>
            <w:r w:rsidR="00940A27">
              <w:rPr>
                <w:rFonts w:ascii="Times New Roman" w:hAnsi="Times New Roman" w:cs="Times New Roman"/>
                <w:bCs/>
                <w:sz w:val="16"/>
                <w:szCs w:val="16"/>
              </w:rPr>
              <w:t>the cited paragraph</w:t>
            </w:r>
            <w:r w:rsidR="00E23101">
              <w:rPr>
                <w:rFonts w:ascii="Times New Roman" w:hAnsi="Times New Roman" w:cs="Times New Roman"/>
                <w:bCs/>
                <w:sz w:val="16"/>
                <w:szCs w:val="16"/>
              </w:rPr>
              <w:t xml:space="preserve"> is moved to a subclause of its own</w:t>
            </w:r>
            <w:r w:rsidR="00740943">
              <w:rPr>
                <w:rFonts w:ascii="Times New Roman" w:hAnsi="Times New Roman" w:cs="Times New Roman"/>
                <w:bCs/>
                <w:sz w:val="16"/>
                <w:szCs w:val="16"/>
              </w:rPr>
              <w:t>. Appropriate changes and references are made to other subclauses</w:t>
            </w:r>
            <w:r w:rsidR="004817DE">
              <w:rPr>
                <w:rFonts w:ascii="Times New Roman" w:hAnsi="Times New Roman" w:cs="Times New Roman"/>
                <w:bCs/>
                <w:sz w:val="16"/>
                <w:szCs w:val="16"/>
              </w:rPr>
              <w:t xml:space="preserve"> to point to the new subclause</w:t>
            </w:r>
            <w:r w:rsidR="00740943">
              <w:rPr>
                <w:rFonts w:ascii="Times New Roman" w:hAnsi="Times New Roman" w:cs="Times New Roman"/>
                <w:bCs/>
                <w:sz w:val="16"/>
                <w:szCs w:val="16"/>
              </w:rPr>
              <w:t>.</w:t>
            </w:r>
          </w:p>
          <w:p w14:paraId="2234F44E" w14:textId="460FEA52" w:rsidR="00571A5F" w:rsidRPr="0037365B" w:rsidRDefault="00571A5F" w:rsidP="00571A5F">
            <w:pPr>
              <w:suppressAutoHyphens/>
              <w:spacing w:after="0"/>
              <w:rPr>
                <w:rFonts w:ascii="Times New Roman" w:hAnsi="Times New Roman" w:cs="Times New Roman"/>
                <w:b/>
                <w:sz w:val="16"/>
                <w:szCs w:val="16"/>
              </w:rPr>
            </w:pPr>
            <w:r>
              <w:br/>
            </w:r>
            <w:proofErr w:type="spellStart"/>
            <w:r w:rsidRPr="00F86BE6">
              <w:rPr>
                <w:rFonts w:ascii="Times New Roman" w:hAnsi="Times New Roman" w:cs="Times New Roman"/>
                <w:b/>
                <w:sz w:val="16"/>
                <w:szCs w:val="16"/>
              </w:rPr>
              <w:t>TGbe</w:t>
            </w:r>
            <w:proofErr w:type="spellEnd"/>
            <w:r w:rsidRPr="00F86BE6">
              <w:rPr>
                <w:rFonts w:ascii="Times New Roman" w:hAnsi="Times New Roman" w:cs="Times New Roman"/>
                <w:b/>
                <w:sz w:val="16"/>
                <w:szCs w:val="16"/>
              </w:rPr>
              <w:t xml:space="preserve"> editor, please apply changes as proposed for CID </w:t>
            </w:r>
            <w:r>
              <w:rPr>
                <w:rFonts w:ascii="Times New Roman" w:hAnsi="Times New Roman" w:cs="Times New Roman"/>
                <w:b/>
                <w:sz w:val="16"/>
                <w:szCs w:val="16"/>
              </w:rPr>
              <w:t>10304</w:t>
            </w:r>
            <w:r w:rsidRPr="5237996D">
              <w:rPr>
                <w:rFonts w:ascii="Times New Roman" w:hAnsi="Times New Roman" w:cs="Times New Roman"/>
                <w:b/>
                <w:bCs/>
                <w:sz w:val="16"/>
                <w:szCs w:val="16"/>
              </w:rPr>
              <w:t xml:space="preserve"> in d</w:t>
            </w:r>
            <w:r w:rsidR="00506C19" w:rsidRPr="5237996D">
              <w:rPr>
                <w:rFonts w:ascii="Times New Roman" w:hAnsi="Times New Roman" w:cs="Times New Roman"/>
                <w:b/>
                <w:bCs/>
                <w:sz w:val="16"/>
                <w:szCs w:val="16"/>
              </w:rPr>
              <w:t>oc 11-22/</w:t>
            </w:r>
            <w:r w:rsidR="009E25F9">
              <w:rPr>
                <w:rFonts w:ascii="Times New Roman" w:hAnsi="Times New Roman" w:cs="Times New Roman"/>
                <w:b/>
                <w:bCs/>
                <w:sz w:val="16"/>
                <w:szCs w:val="16"/>
              </w:rPr>
              <w:t>1182r7</w:t>
            </w:r>
          </w:p>
        </w:tc>
      </w:tr>
      <w:tr w:rsidR="00C87772" w:rsidRPr="0037365B" w14:paraId="666F5A31" w14:textId="77777777" w:rsidTr="00223AEC">
        <w:trPr>
          <w:trHeight w:val="220"/>
          <w:jc w:val="center"/>
        </w:trPr>
        <w:tc>
          <w:tcPr>
            <w:tcW w:w="625" w:type="dxa"/>
            <w:shd w:val="clear" w:color="auto" w:fill="auto"/>
            <w:noWrap/>
          </w:tcPr>
          <w:p w14:paraId="5774ACC7" w14:textId="77777777" w:rsidR="00C87772" w:rsidRPr="004014E8" w:rsidRDefault="00C87772" w:rsidP="0042136C">
            <w:pPr>
              <w:suppressAutoHyphens/>
              <w:spacing w:after="0"/>
              <w:rPr>
                <w:rFonts w:ascii="Times New Roman" w:hAnsi="Times New Roman" w:cs="Times New Roman"/>
                <w:sz w:val="16"/>
                <w:szCs w:val="16"/>
              </w:rPr>
            </w:pPr>
            <w:r w:rsidRPr="004014E8">
              <w:rPr>
                <w:rFonts w:ascii="Times New Roman" w:hAnsi="Times New Roman" w:cs="Times New Roman"/>
                <w:sz w:val="16"/>
                <w:szCs w:val="16"/>
              </w:rPr>
              <w:t>11715</w:t>
            </w:r>
          </w:p>
        </w:tc>
        <w:tc>
          <w:tcPr>
            <w:tcW w:w="1080" w:type="dxa"/>
          </w:tcPr>
          <w:p w14:paraId="3215237D" w14:textId="77777777" w:rsidR="00C87772" w:rsidRPr="004014E8" w:rsidRDefault="00C87772" w:rsidP="0042136C">
            <w:pPr>
              <w:suppressAutoHyphens/>
              <w:spacing w:after="0"/>
              <w:rPr>
                <w:rFonts w:ascii="Times New Roman" w:hAnsi="Times New Roman" w:cs="Times New Roman"/>
                <w:sz w:val="16"/>
                <w:szCs w:val="16"/>
              </w:rPr>
            </w:pPr>
            <w:r w:rsidRPr="004014E8">
              <w:rPr>
                <w:rFonts w:ascii="Times New Roman" w:hAnsi="Times New Roman" w:cs="Times New Roman"/>
                <w:sz w:val="16"/>
                <w:szCs w:val="16"/>
              </w:rPr>
              <w:t>Gaurav Patwardhan</w:t>
            </w:r>
          </w:p>
        </w:tc>
        <w:tc>
          <w:tcPr>
            <w:tcW w:w="900" w:type="dxa"/>
            <w:shd w:val="clear" w:color="auto" w:fill="auto"/>
            <w:noWrap/>
          </w:tcPr>
          <w:p w14:paraId="6FFF3A0A" w14:textId="77777777" w:rsidR="00C87772" w:rsidRPr="004014E8" w:rsidRDefault="00C87772" w:rsidP="0042136C">
            <w:pPr>
              <w:suppressAutoHyphens/>
              <w:spacing w:after="0"/>
              <w:rPr>
                <w:rFonts w:ascii="Times New Roman" w:hAnsi="Times New Roman" w:cs="Times New Roman"/>
                <w:sz w:val="16"/>
                <w:szCs w:val="16"/>
              </w:rPr>
            </w:pPr>
            <w:r w:rsidRPr="004014E8">
              <w:rPr>
                <w:rFonts w:ascii="Times New Roman" w:hAnsi="Times New Roman" w:cs="Times New Roman"/>
                <w:sz w:val="16"/>
                <w:szCs w:val="16"/>
              </w:rPr>
              <w:t>35.3.2.1</w:t>
            </w:r>
          </w:p>
        </w:tc>
        <w:tc>
          <w:tcPr>
            <w:tcW w:w="720" w:type="dxa"/>
          </w:tcPr>
          <w:p w14:paraId="2D628459" w14:textId="77777777" w:rsidR="00C87772" w:rsidRPr="004014E8" w:rsidRDefault="00C87772" w:rsidP="0042136C">
            <w:pPr>
              <w:suppressAutoHyphens/>
              <w:spacing w:after="0"/>
              <w:rPr>
                <w:rFonts w:ascii="Times New Roman" w:hAnsi="Times New Roman" w:cs="Times New Roman"/>
                <w:sz w:val="16"/>
                <w:szCs w:val="16"/>
              </w:rPr>
            </w:pPr>
            <w:r w:rsidRPr="004014E8">
              <w:rPr>
                <w:rFonts w:ascii="Times New Roman" w:hAnsi="Times New Roman" w:cs="Times New Roman"/>
                <w:sz w:val="16"/>
                <w:szCs w:val="16"/>
              </w:rPr>
              <w:t>406.12</w:t>
            </w:r>
          </w:p>
        </w:tc>
        <w:tc>
          <w:tcPr>
            <w:tcW w:w="2250" w:type="dxa"/>
            <w:shd w:val="clear" w:color="auto" w:fill="auto"/>
            <w:noWrap/>
          </w:tcPr>
          <w:p w14:paraId="377C27C5" w14:textId="77777777" w:rsidR="00C87772" w:rsidRPr="004014E8" w:rsidRDefault="00C87772" w:rsidP="0042136C">
            <w:pPr>
              <w:suppressAutoHyphens/>
              <w:spacing w:after="0"/>
              <w:rPr>
                <w:rFonts w:ascii="Times New Roman" w:hAnsi="Times New Roman" w:cs="Times New Roman"/>
                <w:sz w:val="16"/>
                <w:szCs w:val="16"/>
              </w:rPr>
            </w:pPr>
            <w:r w:rsidRPr="004014E8">
              <w:rPr>
                <w:rFonts w:ascii="Times New Roman" w:hAnsi="Times New Roman" w:cs="Times New Roman"/>
                <w:sz w:val="16"/>
                <w:szCs w:val="16"/>
              </w:rPr>
              <w:t>Add "that" to make the sentence ".... of that AP affiliated with... "</w:t>
            </w:r>
          </w:p>
        </w:tc>
        <w:tc>
          <w:tcPr>
            <w:tcW w:w="2250" w:type="dxa"/>
            <w:shd w:val="clear" w:color="auto" w:fill="auto"/>
            <w:noWrap/>
          </w:tcPr>
          <w:p w14:paraId="310E7773" w14:textId="77777777" w:rsidR="00C87772" w:rsidRPr="004014E8" w:rsidRDefault="00C87772" w:rsidP="0042136C">
            <w:pPr>
              <w:suppressAutoHyphens/>
              <w:spacing w:after="0"/>
              <w:rPr>
                <w:rFonts w:ascii="Times New Roman" w:hAnsi="Times New Roman" w:cs="Times New Roman"/>
                <w:sz w:val="16"/>
                <w:szCs w:val="16"/>
              </w:rPr>
            </w:pPr>
            <w:r w:rsidRPr="004014E8">
              <w:rPr>
                <w:rFonts w:ascii="Times New Roman" w:hAnsi="Times New Roman" w:cs="Times New Roman"/>
                <w:sz w:val="16"/>
                <w:szCs w:val="16"/>
              </w:rPr>
              <w:t>as in comment</w:t>
            </w:r>
          </w:p>
        </w:tc>
        <w:tc>
          <w:tcPr>
            <w:tcW w:w="3510" w:type="dxa"/>
            <w:shd w:val="clear" w:color="auto" w:fill="auto"/>
          </w:tcPr>
          <w:p w14:paraId="504A2C62" w14:textId="77777777" w:rsidR="00462815" w:rsidRPr="00F86BE6" w:rsidRDefault="00462815" w:rsidP="00462815">
            <w:pPr>
              <w:suppressAutoHyphens/>
              <w:spacing w:after="0"/>
              <w:rPr>
                <w:rFonts w:ascii="Times New Roman" w:hAnsi="Times New Roman" w:cs="Times New Roman"/>
                <w:b/>
                <w:sz w:val="16"/>
                <w:szCs w:val="16"/>
              </w:rPr>
            </w:pPr>
            <w:r w:rsidRPr="00F86BE6">
              <w:rPr>
                <w:rFonts w:ascii="Times New Roman" w:hAnsi="Times New Roman" w:cs="Times New Roman"/>
                <w:b/>
                <w:sz w:val="16"/>
                <w:szCs w:val="16"/>
              </w:rPr>
              <w:t>Revised</w:t>
            </w:r>
          </w:p>
          <w:p w14:paraId="4895855E" w14:textId="77777777" w:rsidR="00462815" w:rsidRDefault="00462815" w:rsidP="00462815">
            <w:pPr>
              <w:suppressAutoHyphens/>
              <w:spacing w:after="0"/>
              <w:rPr>
                <w:rFonts w:ascii="Times New Roman" w:hAnsi="Times New Roman" w:cs="Times New Roman"/>
                <w:bCs/>
                <w:sz w:val="16"/>
                <w:szCs w:val="16"/>
              </w:rPr>
            </w:pPr>
          </w:p>
          <w:p w14:paraId="2B2A31DB" w14:textId="750808FE" w:rsidR="00462815" w:rsidRDefault="00462815" w:rsidP="00462815">
            <w:pPr>
              <w:suppressAutoHyphens/>
              <w:spacing w:after="0"/>
              <w:rPr>
                <w:rFonts w:ascii="Times New Roman" w:hAnsi="Times New Roman" w:cs="Times New Roman"/>
                <w:bCs/>
                <w:sz w:val="16"/>
                <w:szCs w:val="16"/>
              </w:rPr>
            </w:pPr>
            <w:r>
              <w:rPr>
                <w:rFonts w:ascii="Times New Roman" w:hAnsi="Times New Roman" w:cs="Times New Roman"/>
                <w:bCs/>
                <w:sz w:val="16"/>
                <w:szCs w:val="16"/>
              </w:rPr>
              <w:t>Agree with the comment. The cited location is updated as suggested by the comment. Note, the cited paragraph has undergone changes as a resolution to CID 10304.</w:t>
            </w:r>
          </w:p>
          <w:p w14:paraId="13094A2D" w14:textId="055AB2F1" w:rsidR="00C87772" w:rsidRPr="0037365B" w:rsidRDefault="00462815" w:rsidP="00462815">
            <w:pPr>
              <w:suppressAutoHyphens/>
              <w:spacing w:after="0"/>
              <w:rPr>
                <w:rFonts w:ascii="Times New Roman" w:hAnsi="Times New Roman" w:cs="Times New Roman"/>
                <w:b/>
                <w:sz w:val="16"/>
                <w:szCs w:val="16"/>
              </w:rPr>
            </w:pPr>
            <w:r>
              <w:br/>
            </w:r>
            <w:proofErr w:type="spellStart"/>
            <w:r w:rsidRPr="00F86BE6">
              <w:rPr>
                <w:rFonts w:ascii="Times New Roman" w:hAnsi="Times New Roman" w:cs="Times New Roman"/>
                <w:b/>
                <w:sz w:val="16"/>
                <w:szCs w:val="16"/>
              </w:rPr>
              <w:t>TGbe</w:t>
            </w:r>
            <w:proofErr w:type="spellEnd"/>
            <w:r w:rsidRPr="00F86BE6">
              <w:rPr>
                <w:rFonts w:ascii="Times New Roman" w:hAnsi="Times New Roman" w:cs="Times New Roman"/>
                <w:b/>
                <w:sz w:val="16"/>
                <w:szCs w:val="16"/>
              </w:rPr>
              <w:t xml:space="preserve"> editor, please apply changes as proposed for CID 1171</w:t>
            </w:r>
            <w:r>
              <w:rPr>
                <w:rFonts w:ascii="Times New Roman" w:hAnsi="Times New Roman" w:cs="Times New Roman"/>
                <w:b/>
                <w:sz w:val="16"/>
                <w:szCs w:val="16"/>
              </w:rPr>
              <w:t>5</w:t>
            </w:r>
            <w:r w:rsidR="00571A5F" w:rsidRPr="511F5DF6">
              <w:rPr>
                <w:rFonts w:ascii="Times New Roman" w:hAnsi="Times New Roman" w:cs="Times New Roman"/>
                <w:b/>
                <w:bCs/>
                <w:sz w:val="16"/>
                <w:szCs w:val="16"/>
              </w:rPr>
              <w:t xml:space="preserve"> in d</w:t>
            </w:r>
            <w:r w:rsidR="00506C19" w:rsidRPr="511F5DF6">
              <w:rPr>
                <w:rFonts w:ascii="Times New Roman" w:hAnsi="Times New Roman" w:cs="Times New Roman"/>
                <w:b/>
                <w:bCs/>
                <w:sz w:val="16"/>
                <w:szCs w:val="16"/>
              </w:rPr>
              <w:t>oc 11-22/</w:t>
            </w:r>
            <w:r w:rsidR="009E25F9">
              <w:rPr>
                <w:rFonts w:ascii="Times New Roman" w:hAnsi="Times New Roman" w:cs="Times New Roman"/>
                <w:b/>
                <w:bCs/>
                <w:sz w:val="16"/>
                <w:szCs w:val="16"/>
              </w:rPr>
              <w:t>1182r7</w:t>
            </w:r>
          </w:p>
        </w:tc>
      </w:tr>
      <w:tr w:rsidR="006D1EB0" w:rsidRPr="0037365B" w14:paraId="004C108F" w14:textId="77777777" w:rsidTr="00223AEC">
        <w:trPr>
          <w:trHeight w:val="220"/>
          <w:jc w:val="center"/>
        </w:trPr>
        <w:tc>
          <w:tcPr>
            <w:tcW w:w="625" w:type="dxa"/>
            <w:shd w:val="clear" w:color="auto" w:fill="auto"/>
            <w:noWrap/>
          </w:tcPr>
          <w:p w14:paraId="5D02EB25" w14:textId="77777777" w:rsidR="006D1EB0" w:rsidRPr="008F6AFD" w:rsidRDefault="006D1EB0" w:rsidP="0042136C">
            <w:pPr>
              <w:suppressAutoHyphens/>
              <w:spacing w:after="0"/>
              <w:rPr>
                <w:rFonts w:ascii="Times New Roman" w:hAnsi="Times New Roman" w:cs="Times New Roman"/>
                <w:sz w:val="16"/>
                <w:szCs w:val="16"/>
              </w:rPr>
            </w:pPr>
            <w:r w:rsidRPr="008F6AFD">
              <w:rPr>
                <w:rFonts w:ascii="Times New Roman" w:hAnsi="Times New Roman" w:cs="Times New Roman"/>
                <w:sz w:val="16"/>
                <w:szCs w:val="16"/>
              </w:rPr>
              <w:t>10598</w:t>
            </w:r>
          </w:p>
        </w:tc>
        <w:tc>
          <w:tcPr>
            <w:tcW w:w="1080" w:type="dxa"/>
          </w:tcPr>
          <w:p w14:paraId="5403D417" w14:textId="77777777" w:rsidR="006D1EB0" w:rsidRPr="008F6AFD" w:rsidRDefault="006D1EB0" w:rsidP="0042136C">
            <w:pPr>
              <w:suppressAutoHyphens/>
              <w:spacing w:after="0"/>
              <w:rPr>
                <w:rFonts w:ascii="Times New Roman" w:hAnsi="Times New Roman" w:cs="Times New Roman"/>
                <w:sz w:val="16"/>
                <w:szCs w:val="16"/>
              </w:rPr>
            </w:pPr>
            <w:r w:rsidRPr="008F6AFD">
              <w:rPr>
                <w:rFonts w:ascii="Times New Roman" w:hAnsi="Times New Roman" w:cs="Times New Roman"/>
                <w:sz w:val="16"/>
                <w:szCs w:val="16"/>
              </w:rPr>
              <w:t>Abhishek Patil</w:t>
            </w:r>
          </w:p>
        </w:tc>
        <w:tc>
          <w:tcPr>
            <w:tcW w:w="900" w:type="dxa"/>
            <w:shd w:val="clear" w:color="auto" w:fill="auto"/>
            <w:noWrap/>
          </w:tcPr>
          <w:p w14:paraId="31EC6001" w14:textId="77777777" w:rsidR="006D1EB0" w:rsidRPr="008F6AFD" w:rsidRDefault="006D1EB0" w:rsidP="0042136C">
            <w:pPr>
              <w:suppressAutoHyphens/>
              <w:spacing w:after="0"/>
              <w:rPr>
                <w:rFonts w:ascii="Times New Roman" w:hAnsi="Times New Roman" w:cs="Times New Roman"/>
                <w:sz w:val="16"/>
                <w:szCs w:val="16"/>
              </w:rPr>
            </w:pPr>
            <w:r w:rsidRPr="008F6AFD">
              <w:rPr>
                <w:rFonts w:ascii="Times New Roman" w:hAnsi="Times New Roman" w:cs="Times New Roman"/>
                <w:sz w:val="16"/>
                <w:szCs w:val="16"/>
              </w:rPr>
              <w:t>35.3.2.1</w:t>
            </w:r>
          </w:p>
        </w:tc>
        <w:tc>
          <w:tcPr>
            <w:tcW w:w="720" w:type="dxa"/>
          </w:tcPr>
          <w:p w14:paraId="542BE48C" w14:textId="77777777" w:rsidR="006D1EB0" w:rsidRPr="008F6AFD" w:rsidRDefault="006D1EB0" w:rsidP="0042136C">
            <w:pPr>
              <w:suppressAutoHyphens/>
              <w:spacing w:after="0"/>
              <w:rPr>
                <w:rFonts w:ascii="Times New Roman" w:hAnsi="Times New Roman" w:cs="Times New Roman"/>
                <w:sz w:val="16"/>
                <w:szCs w:val="16"/>
              </w:rPr>
            </w:pPr>
            <w:r w:rsidRPr="008F6AFD">
              <w:rPr>
                <w:rFonts w:ascii="Times New Roman" w:hAnsi="Times New Roman" w:cs="Times New Roman"/>
                <w:sz w:val="16"/>
                <w:szCs w:val="16"/>
              </w:rPr>
              <w:t>406.14</w:t>
            </w:r>
          </w:p>
        </w:tc>
        <w:tc>
          <w:tcPr>
            <w:tcW w:w="2250" w:type="dxa"/>
            <w:shd w:val="clear" w:color="auto" w:fill="auto"/>
            <w:noWrap/>
          </w:tcPr>
          <w:p w14:paraId="32EBB510" w14:textId="77777777" w:rsidR="006D1EB0" w:rsidRPr="008F6AFD" w:rsidRDefault="006D1EB0" w:rsidP="0042136C">
            <w:pPr>
              <w:suppressAutoHyphens/>
              <w:spacing w:after="0"/>
              <w:rPr>
                <w:rFonts w:ascii="Times New Roman" w:hAnsi="Times New Roman" w:cs="Times New Roman"/>
                <w:sz w:val="16"/>
                <w:szCs w:val="16"/>
              </w:rPr>
            </w:pPr>
            <w:r w:rsidRPr="008F6AFD">
              <w:rPr>
                <w:rFonts w:ascii="Times New Roman" w:hAnsi="Times New Roman" w:cs="Times New Roman"/>
                <w:sz w:val="16"/>
                <w:szCs w:val="16"/>
              </w:rPr>
              <w:t>Clarify that the link ID value for a link operated by an AP affiliated with the AP MLD is the same across all non-AP MLDs (i.e., the value is assigned by an AP MLD) and that a non-AP MLD uses the link id value it gathers during discovery procedure to identify the link for ML setup and other operations.</w:t>
            </w:r>
          </w:p>
        </w:tc>
        <w:tc>
          <w:tcPr>
            <w:tcW w:w="2250" w:type="dxa"/>
            <w:shd w:val="clear" w:color="auto" w:fill="auto"/>
            <w:noWrap/>
          </w:tcPr>
          <w:p w14:paraId="178DF75D" w14:textId="77777777" w:rsidR="006D1EB0" w:rsidRPr="008F6AFD" w:rsidRDefault="006D1EB0" w:rsidP="0042136C">
            <w:pPr>
              <w:suppressAutoHyphens/>
              <w:spacing w:after="0"/>
              <w:rPr>
                <w:rFonts w:ascii="Times New Roman" w:hAnsi="Times New Roman" w:cs="Times New Roman"/>
                <w:sz w:val="16"/>
                <w:szCs w:val="16"/>
              </w:rPr>
            </w:pPr>
            <w:r w:rsidRPr="008F6AFD">
              <w:rPr>
                <w:rFonts w:ascii="Times New Roman" w:hAnsi="Times New Roman" w:cs="Times New Roman"/>
                <w:sz w:val="16"/>
                <w:szCs w:val="16"/>
              </w:rPr>
              <w:t>As in comment</w:t>
            </w:r>
          </w:p>
        </w:tc>
        <w:tc>
          <w:tcPr>
            <w:tcW w:w="3510" w:type="dxa"/>
            <w:shd w:val="clear" w:color="auto" w:fill="auto"/>
          </w:tcPr>
          <w:p w14:paraId="18226A8D" w14:textId="77777777" w:rsidR="006D1EB0" w:rsidRPr="008F6AFD" w:rsidRDefault="006138D7" w:rsidP="0042136C">
            <w:pPr>
              <w:suppressAutoHyphens/>
              <w:spacing w:after="0"/>
              <w:rPr>
                <w:rFonts w:ascii="Times New Roman" w:hAnsi="Times New Roman" w:cs="Times New Roman"/>
                <w:b/>
                <w:sz w:val="16"/>
                <w:szCs w:val="16"/>
              </w:rPr>
            </w:pPr>
            <w:r w:rsidRPr="008F6AFD">
              <w:rPr>
                <w:rFonts w:ascii="Times New Roman" w:hAnsi="Times New Roman" w:cs="Times New Roman"/>
                <w:b/>
                <w:sz w:val="16"/>
                <w:szCs w:val="16"/>
              </w:rPr>
              <w:t>Revised</w:t>
            </w:r>
          </w:p>
          <w:p w14:paraId="028030A4" w14:textId="77777777" w:rsidR="006138D7" w:rsidRPr="008F6AFD" w:rsidRDefault="006138D7" w:rsidP="0042136C">
            <w:pPr>
              <w:suppressAutoHyphens/>
              <w:spacing w:after="0"/>
              <w:rPr>
                <w:rFonts w:ascii="Times New Roman" w:hAnsi="Times New Roman" w:cs="Times New Roman"/>
                <w:bCs/>
                <w:sz w:val="16"/>
                <w:szCs w:val="16"/>
              </w:rPr>
            </w:pPr>
          </w:p>
          <w:p w14:paraId="52A5DB62" w14:textId="77777777" w:rsidR="006138D7" w:rsidRPr="008F6AFD" w:rsidRDefault="006138D7" w:rsidP="0042136C">
            <w:pPr>
              <w:suppressAutoHyphens/>
              <w:spacing w:after="0"/>
              <w:rPr>
                <w:rFonts w:ascii="Times New Roman" w:hAnsi="Times New Roman" w:cs="Times New Roman"/>
                <w:bCs/>
                <w:sz w:val="16"/>
                <w:szCs w:val="16"/>
              </w:rPr>
            </w:pPr>
            <w:r w:rsidRPr="008F6AFD">
              <w:rPr>
                <w:rFonts w:ascii="Times New Roman" w:hAnsi="Times New Roman" w:cs="Times New Roman"/>
                <w:bCs/>
                <w:sz w:val="16"/>
                <w:szCs w:val="16"/>
              </w:rPr>
              <w:t>Agree in principle. A NOTE was added to clarify this behavior.</w:t>
            </w:r>
          </w:p>
          <w:p w14:paraId="45C6FF73" w14:textId="3048319F" w:rsidR="006138D7" w:rsidRPr="008F6AFD" w:rsidRDefault="006138D7" w:rsidP="0042136C">
            <w:pPr>
              <w:suppressAutoHyphens/>
              <w:spacing w:after="0"/>
              <w:rPr>
                <w:rFonts w:ascii="Times New Roman" w:hAnsi="Times New Roman" w:cs="Times New Roman"/>
                <w:bCs/>
                <w:sz w:val="16"/>
                <w:szCs w:val="16"/>
              </w:rPr>
            </w:pPr>
          </w:p>
          <w:p w14:paraId="5D49635A" w14:textId="32F98702" w:rsidR="006138D7" w:rsidRDefault="008F6AFD" w:rsidP="0042136C">
            <w:pPr>
              <w:suppressAutoHyphens/>
              <w:spacing w:after="0"/>
              <w:rPr>
                <w:rFonts w:ascii="Times New Roman" w:hAnsi="Times New Roman" w:cs="Times New Roman"/>
                <w:b/>
                <w:bCs/>
                <w:sz w:val="16"/>
                <w:szCs w:val="16"/>
              </w:rPr>
            </w:pPr>
            <w:proofErr w:type="spellStart"/>
            <w:r w:rsidRPr="008F6AFD">
              <w:rPr>
                <w:rFonts w:ascii="Times New Roman" w:hAnsi="Times New Roman" w:cs="Times New Roman"/>
                <w:b/>
                <w:sz w:val="16"/>
                <w:szCs w:val="16"/>
              </w:rPr>
              <w:t>TGbe</w:t>
            </w:r>
            <w:proofErr w:type="spellEnd"/>
            <w:r w:rsidRPr="008F6AFD">
              <w:rPr>
                <w:rFonts w:ascii="Times New Roman" w:hAnsi="Times New Roman" w:cs="Times New Roman"/>
                <w:b/>
                <w:sz w:val="16"/>
                <w:szCs w:val="16"/>
              </w:rPr>
              <w:t xml:space="preserve"> editor, please apply changes as proposed for CID 1</w:t>
            </w:r>
            <w:r w:rsidR="00691F58">
              <w:rPr>
                <w:rFonts w:ascii="Times New Roman" w:hAnsi="Times New Roman" w:cs="Times New Roman"/>
                <w:b/>
                <w:sz w:val="16"/>
                <w:szCs w:val="16"/>
              </w:rPr>
              <w:t>0598</w:t>
            </w:r>
            <w:r w:rsidR="00571A5F" w:rsidRPr="0D6D4443">
              <w:rPr>
                <w:rFonts w:ascii="Times New Roman" w:hAnsi="Times New Roman" w:cs="Times New Roman"/>
                <w:b/>
                <w:bCs/>
                <w:sz w:val="16"/>
                <w:szCs w:val="16"/>
              </w:rPr>
              <w:t xml:space="preserve"> in d</w:t>
            </w:r>
            <w:r w:rsidR="00506C19" w:rsidRPr="0D6D4443">
              <w:rPr>
                <w:rFonts w:ascii="Times New Roman" w:hAnsi="Times New Roman" w:cs="Times New Roman"/>
                <w:b/>
                <w:bCs/>
                <w:sz w:val="16"/>
                <w:szCs w:val="16"/>
              </w:rPr>
              <w:t>oc 11-22/</w:t>
            </w:r>
            <w:r w:rsidR="009E25F9">
              <w:rPr>
                <w:rFonts w:ascii="Times New Roman" w:hAnsi="Times New Roman" w:cs="Times New Roman"/>
                <w:b/>
                <w:bCs/>
                <w:sz w:val="16"/>
                <w:szCs w:val="16"/>
              </w:rPr>
              <w:t>1182r7</w:t>
            </w:r>
          </w:p>
          <w:p w14:paraId="3C576860" w14:textId="63755493" w:rsidR="002D033A" w:rsidRPr="002D033A" w:rsidRDefault="002D033A" w:rsidP="002D033A">
            <w:pPr>
              <w:tabs>
                <w:tab w:val="left" w:pos="1131"/>
              </w:tabs>
              <w:rPr>
                <w:rFonts w:ascii="Times New Roman" w:hAnsi="Times New Roman" w:cs="Times New Roman"/>
                <w:sz w:val="16"/>
                <w:szCs w:val="16"/>
              </w:rPr>
            </w:pPr>
            <w:r>
              <w:rPr>
                <w:rFonts w:ascii="Times New Roman" w:hAnsi="Times New Roman" w:cs="Times New Roman"/>
                <w:sz w:val="16"/>
                <w:szCs w:val="16"/>
              </w:rPr>
              <w:tab/>
            </w:r>
          </w:p>
        </w:tc>
      </w:tr>
      <w:tr w:rsidR="00AB5823" w:rsidRPr="008B0293" w14:paraId="7D9A0A71" w14:textId="77777777" w:rsidTr="00223AEC">
        <w:trPr>
          <w:trHeight w:val="220"/>
          <w:jc w:val="center"/>
        </w:trPr>
        <w:tc>
          <w:tcPr>
            <w:tcW w:w="625" w:type="dxa"/>
            <w:shd w:val="clear" w:color="auto" w:fill="auto"/>
            <w:noWrap/>
          </w:tcPr>
          <w:p w14:paraId="5B5A1566" w14:textId="78F0075D"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10736</w:t>
            </w:r>
          </w:p>
        </w:tc>
        <w:tc>
          <w:tcPr>
            <w:tcW w:w="1080" w:type="dxa"/>
          </w:tcPr>
          <w:p w14:paraId="29F3CC10" w14:textId="2B5775BE" w:rsidR="00AB5823" w:rsidRPr="00AB5823" w:rsidRDefault="00AB5823" w:rsidP="00AB5823">
            <w:pPr>
              <w:suppressAutoHyphens/>
              <w:spacing w:after="0"/>
              <w:rPr>
                <w:rFonts w:ascii="Times New Roman" w:hAnsi="Times New Roman" w:cs="Times New Roman"/>
                <w:sz w:val="16"/>
                <w:szCs w:val="16"/>
              </w:rPr>
            </w:pPr>
            <w:proofErr w:type="spellStart"/>
            <w:r w:rsidRPr="00AB5823">
              <w:rPr>
                <w:rFonts w:ascii="Times New Roman" w:hAnsi="Times New Roman" w:cs="Times New Roman"/>
                <w:sz w:val="16"/>
                <w:szCs w:val="16"/>
              </w:rPr>
              <w:t>Insun</w:t>
            </w:r>
            <w:proofErr w:type="spellEnd"/>
            <w:r w:rsidRPr="00AB5823">
              <w:rPr>
                <w:rFonts w:ascii="Times New Roman" w:hAnsi="Times New Roman" w:cs="Times New Roman"/>
                <w:sz w:val="16"/>
                <w:szCs w:val="16"/>
              </w:rPr>
              <w:t xml:space="preserve"> Jang</w:t>
            </w:r>
          </w:p>
        </w:tc>
        <w:tc>
          <w:tcPr>
            <w:tcW w:w="900" w:type="dxa"/>
            <w:shd w:val="clear" w:color="auto" w:fill="auto"/>
            <w:noWrap/>
          </w:tcPr>
          <w:p w14:paraId="08E84BC5" w14:textId="554CD6B5"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35.3.2.1</w:t>
            </w:r>
          </w:p>
        </w:tc>
        <w:tc>
          <w:tcPr>
            <w:tcW w:w="720" w:type="dxa"/>
          </w:tcPr>
          <w:p w14:paraId="52AF82C2" w14:textId="7FD5D20A"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406.21</w:t>
            </w:r>
          </w:p>
        </w:tc>
        <w:tc>
          <w:tcPr>
            <w:tcW w:w="2250" w:type="dxa"/>
            <w:shd w:val="clear" w:color="auto" w:fill="auto"/>
            <w:noWrap/>
          </w:tcPr>
          <w:p w14:paraId="32381D2D" w14:textId="48E7C63D"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 xml:space="preserve">In addition to this case, in Basic ML IE a STA affiliated with an MLD (corresponding to </w:t>
            </w:r>
            <w:proofErr w:type="spellStart"/>
            <w:r w:rsidRPr="00AB5823">
              <w:rPr>
                <w:rFonts w:ascii="Times New Roman" w:hAnsi="Times New Roman" w:cs="Times New Roman"/>
                <w:sz w:val="16"/>
                <w:szCs w:val="16"/>
              </w:rPr>
              <w:t>TxBSSID</w:t>
            </w:r>
            <w:proofErr w:type="spellEnd"/>
            <w:r w:rsidRPr="00AB5823">
              <w:rPr>
                <w:rFonts w:ascii="Times New Roman" w:hAnsi="Times New Roman" w:cs="Times New Roman"/>
                <w:sz w:val="16"/>
                <w:szCs w:val="16"/>
              </w:rPr>
              <w:t xml:space="preserve">) may include a complete or partial profile of a STA affiliated with the same MLD as a </w:t>
            </w:r>
            <w:proofErr w:type="spellStart"/>
            <w:r w:rsidRPr="00AB5823">
              <w:rPr>
                <w:rFonts w:ascii="Times New Roman" w:hAnsi="Times New Roman" w:cs="Times New Roman"/>
                <w:sz w:val="16"/>
                <w:szCs w:val="16"/>
              </w:rPr>
              <w:t>nonTXBSSID</w:t>
            </w:r>
            <w:proofErr w:type="spellEnd"/>
            <w:r w:rsidRPr="00AB5823">
              <w:rPr>
                <w:rFonts w:ascii="Times New Roman" w:hAnsi="Times New Roman" w:cs="Times New Roman"/>
                <w:sz w:val="16"/>
                <w:szCs w:val="16"/>
              </w:rPr>
              <w:t xml:space="preserve"> (in the same MBSSID set as the </w:t>
            </w:r>
            <w:proofErr w:type="spellStart"/>
            <w:r w:rsidRPr="00AB5823">
              <w:rPr>
                <w:rFonts w:ascii="Times New Roman" w:hAnsi="Times New Roman" w:cs="Times New Roman"/>
                <w:sz w:val="16"/>
                <w:szCs w:val="16"/>
              </w:rPr>
              <w:t>TxBSSID</w:t>
            </w:r>
            <w:proofErr w:type="spellEnd"/>
            <w:r w:rsidRPr="00AB5823">
              <w:rPr>
                <w:rFonts w:ascii="Times New Roman" w:hAnsi="Times New Roman" w:cs="Times New Roman"/>
                <w:sz w:val="16"/>
                <w:szCs w:val="16"/>
              </w:rPr>
              <w:t>).</w:t>
            </w:r>
          </w:p>
        </w:tc>
        <w:tc>
          <w:tcPr>
            <w:tcW w:w="2250" w:type="dxa"/>
            <w:shd w:val="clear" w:color="auto" w:fill="auto"/>
            <w:noWrap/>
          </w:tcPr>
          <w:p w14:paraId="2DC412E0" w14:textId="7EACEEB1"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 xml:space="preserve">As in the comment, we need to add the case of ML probe request/response for </w:t>
            </w:r>
            <w:proofErr w:type="spellStart"/>
            <w:r w:rsidRPr="00AB5823">
              <w:rPr>
                <w:rFonts w:ascii="Times New Roman" w:hAnsi="Times New Roman" w:cs="Times New Roman"/>
                <w:sz w:val="16"/>
                <w:szCs w:val="16"/>
              </w:rPr>
              <w:t>NonTxBSSID</w:t>
            </w:r>
            <w:proofErr w:type="spellEnd"/>
            <w:r w:rsidRPr="00AB5823">
              <w:rPr>
                <w:rFonts w:ascii="Times New Roman" w:hAnsi="Times New Roman" w:cs="Times New Roman"/>
                <w:sz w:val="16"/>
                <w:szCs w:val="16"/>
              </w:rPr>
              <w:t xml:space="preserve"> throughout 35.3.2</w:t>
            </w:r>
          </w:p>
        </w:tc>
        <w:tc>
          <w:tcPr>
            <w:tcW w:w="3510" w:type="dxa"/>
            <w:shd w:val="clear" w:color="auto" w:fill="auto"/>
          </w:tcPr>
          <w:p w14:paraId="63F45E4A" w14:textId="77777777" w:rsidR="00F64F20" w:rsidRPr="008F6AFD" w:rsidRDefault="00F64F20" w:rsidP="00F64F20">
            <w:pPr>
              <w:suppressAutoHyphens/>
              <w:spacing w:after="0"/>
              <w:rPr>
                <w:rFonts w:ascii="Times New Roman" w:hAnsi="Times New Roman" w:cs="Times New Roman"/>
                <w:b/>
                <w:sz w:val="16"/>
                <w:szCs w:val="16"/>
              </w:rPr>
            </w:pPr>
            <w:r w:rsidRPr="008F6AFD">
              <w:rPr>
                <w:rFonts w:ascii="Times New Roman" w:hAnsi="Times New Roman" w:cs="Times New Roman"/>
                <w:b/>
                <w:sz w:val="16"/>
                <w:szCs w:val="16"/>
              </w:rPr>
              <w:t>Revised</w:t>
            </w:r>
          </w:p>
          <w:p w14:paraId="30D22F00" w14:textId="77777777" w:rsidR="00F64F20" w:rsidRPr="008F6AFD" w:rsidRDefault="00F64F20" w:rsidP="00F64F20">
            <w:pPr>
              <w:suppressAutoHyphens/>
              <w:spacing w:after="0"/>
              <w:rPr>
                <w:rFonts w:ascii="Times New Roman" w:hAnsi="Times New Roman" w:cs="Times New Roman"/>
                <w:bCs/>
                <w:sz w:val="16"/>
                <w:szCs w:val="16"/>
              </w:rPr>
            </w:pPr>
          </w:p>
          <w:p w14:paraId="0A61DEFB" w14:textId="670BD837" w:rsidR="00F64F20" w:rsidRPr="008F6AFD" w:rsidRDefault="00F64F20" w:rsidP="00F64F20">
            <w:pPr>
              <w:suppressAutoHyphens/>
              <w:spacing w:after="0"/>
              <w:rPr>
                <w:rFonts w:ascii="Times New Roman" w:hAnsi="Times New Roman" w:cs="Times New Roman"/>
                <w:bCs/>
                <w:sz w:val="16"/>
                <w:szCs w:val="16"/>
              </w:rPr>
            </w:pPr>
            <w:r w:rsidRPr="008F6AFD">
              <w:rPr>
                <w:rFonts w:ascii="Times New Roman" w:hAnsi="Times New Roman" w:cs="Times New Roman"/>
                <w:bCs/>
                <w:sz w:val="16"/>
                <w:szCs w:val="16"/>
              </w:rPr>
              <w:t xml:space="preserve">Agree in principle. </w:t>
            </w:r>
            <w:r w:rsidR="003B52A4">
              <w:rPr>
                <w:rFonts w:ascii="Times New Roman" w:hAnsi="Times New Roman" w:cs="Times New Roman"/>
                <w:bCs/>
                <w:sz w:val="16"/>
                <w:szCs w:val="16"/>
              </w:rPr>
              <w:t xml:space="preserve">The cited paragraph was split to cover the AP MLD and non-AP MLD case separate. </w:t>
            </w:r>
            <w:r w:rsidR="00F35E9F">
              <w:rPr>
                <w:rFonts w:ascii="Times New Roman" w:hAnsi="Times New Roman" w:cs="Times New Roman"/>
                <w:bCs/>
                <w:sz w:val="16"/>
                <w:szCs w:val="16"/>
              </w:rPr>
              <w:t xml:space="preserve">A new sentence is added to cover the case of </w:t>
            </w:r>
            <w:proofErr w:type="spellStart"/>
            <w:r w:rsidR="00F35E9F">
              <w:rPr>
                <w:rFonts w:ascii="Times New Roman" w:hAnsi="Times New Roman" w:cs="Times New Roman"/>
                <w:bCs/>
                <w:sz w:val="16"/>
                <w:szCs w:val="16"/>
              </w:rPr>
              <w:t>TxBSSID</w:t>
            </w:r>
            <w:proofErr w:type="spellEnd"/>
            <w:r w:rsidR="00F35E9F">
              <w:rPr>
                <w:rFonts w:ascii="Times New Roman" w:hAnsi="Times New Roman" w:cs="Times New Roman"/>
                <w:bCs/>
                <w:sz w:val="16"/>
                <w:szCs w:val="16"/>
              </w:rPr>
              <w:t xml:space="preserve"> </w:t>
            </w:r>
            <w:r w:rsidR="00642ABA">
              <w:rPr>
                <w:rFonts w:ascii="Times New Roman" w:hAnsi="Times New Roman" w:cs="Times New Roman"/>
                <w:bCs/>
                <w:sz w:val="16"/>
                <w:szCs w:val="16"/>
              </w:rPr>
              <w:t xml:space="preserve">providing information of AP MLD of the AP corresponding to the </w:t>
            </w:r>
            <w:proofErr w:type="spellStart"/>
            <w:r w:rsidR="00642ABA">
              <w:rPr>
                <w:rFonts w:ascii="Times New Roman" w:hAnsi="Times New Roman" w:cs="Times New Roman"/>
                <w:bCs/>
                <w:sz w:val="16"/>
                <w:szCs w:val="16"/>
              </w:rPr>
              <w:t>nonTxBSSID</w:t>
            </w:r>
            <w:proofErr w:type="spellEnd"/>
            <w:r w:rsidR="00642ABA">
              <w:rPr>
                <w:rFonts w:ascii="Times New Roman" w:hAnsi="Times New Roman" w:cs="Times New Roman"/>
                <w:bCs/>
                <w:sz w:val="16"/>
                <w:szCs w:val="16"/>
              </w:rPr>
              <w:t xml:space="preserve"> and the affiliated APs of that MLD</w:t>
            </w:r>
            <w:r w:rsidRPr="008F6AFD">
              <w:rPr>
                <w:rFonts w:ascii="Times New Roman" w:hAnsi="Times New Roman" w:cs="Times New Roman"/>
                <w:bCs/>
                <w:sz w:val="16"/>
                <w:szCs w:val="16"/>
              </w:rPr>
              <w:t>.</w:t>
            </w:r>
            <w:r w:rsidR="004A20F9">
              <w:rPr>
                <w:rFonts w:ascii="Times New Roman" w:hAnsi="Times New Roman" w:cs="Times New Roman"/>
                <w:bCs/>
                <w:sz w:val="16"/>
                <w:szCs w:val="16"/>
              </w:rPr>
              <w:t xml:space="preserve"> In addition, </w:t>
            </w:r>
            <w:r w:rsidR="00D728C3">
              <w:rPr>
                <w:rFonts w:ascii="Times New Roman" w:hAnsi="Times New Roman" w:cs="Times New Roman"/>
                <w:bCs/>
                <w:sz w:val="16"/>
                <w:szCs w:val="16"/>
              </w:rPr>
              <w:t xml:space="preserve">the text in ML Reconfiguration clause is updated to cover the case where the AP MLD corresponding to </w:t>
            </w:r>
            <w:proofErr w:type="spellStart"/>
            <w:r w:rsidR="00D728C3">
              <w:rPr>
                <w:rFonts w:ascii="Times New Roman" w:hAnsi="Times New Roman" w:cs="Times New Roman"/>
                <w:bCs/>
                <w:sz w:val="16"/>
                <w:szCs w:val="16"/>
              </w:rPr>
              <w:t>nonTxBSSID</w:t>
            </w:r>
            <w:proofErr w:type="spellEnd"/>
            <w:r w:rsidR="00D728C3">
              <w:rPr>
                <w:rFonts w:ascii="Times New Roman" w:hAnsi="Times New Roman" w:cs="Times New Roman"/>
                <w:bCs/>
                <w:sz w:val="16"/>
                <w:szCs w:val="16"/>
              </w:rPr>
              <w:t xml:space="preserve"> </w:t>
            </w:r>
            <w:r w:rsidR="00D926DF">
              <w:rPr>
                <w:rFonts w:ascii="Times New Roman" w:hAnsi="Times New Roman" w:cs="Times New Roman"/>
                <w:bCs/>
                <w:sz w:val="16"/>
                <w:szCs w:val="16"/>
              </w:rPr>
              <w:t xml:space="preserve">either </w:t>
            </w:r>
            <w:r w:rsidR="00D728C3">
              <w:rPr>
                <w:rFonts w:ascii="Times New Roman" w:hAnsi="Times New Roman" w:cs="Times New Roman"/>
                <w:bCs/>
                <w:sz w:val="16"/>
                <w:szCs w:val="16"/>
              </w:rPr>
              <w:t xml:space="preserve">adds or removes affiliated AP(s). </w:t>
            </w:r>
            <w:r w:rsidR="000D2AEE">
              <w:rPr>
                <w:rFonts w:ascii="Times New Roman" w:hAnsi="Times New Roman" w:cs="Times New Roman"/>
                <w:bCs/>
                <w:sz w:val="16"/>
                <w:szCs w:val="16"/>
              </w:rPr>
              <w:t>Similarly</w:t>
            </w:r>
            <w:r w:rsidR="000177DA">
              <w:rPr>
                <w:rFonts w:ascii="Times New Roman" w:hAnsi="Times New Roman" w:cs="Times New Roman"/>
                <w:bCs/>
                <w:sz w:val="16"/>
                <w:szCs w:val="16"/>
              </w:rPr>
              <w:t>,</w:t>
            </w:r>
            <w:r w:rsidR="000D2AEE">
              <w:rPr>
                <w:rFonts w:ascii="Times New Roman" w:hAnsi="Times New Roman" w:cs="Times New Roman"/>
                <w:bCs/>
                <w:sz w:val="16"/>
                <w:szCs w:val="16"/>
              </w:rPr>
              <w:t xml:space="preserve"> text in E</w:t>
            </w:r>
            <w:r w:rsidR="000177DA">
              <w:rPr>
                <w:rFonts w:ascii="Times New Roman" w:hAnsi="Times New Roman" w:cs="Times New Roman"/>
                <w:bCs/>
                <w:sz w:val="16"/>
                <w:szCs w:val="16"/>
              </w:rPr>
              <w:t xml:space="preserve">PCS (35.17.2) is updated to clarify that the frame exchange is between the </w:t>
            </w:r>
            <w:r w:rsidR="000177DA">
              <w:rPr>
                <w:rFonts w:ascii="Times New Roman" w:hAnsi="Times New Roman" w:cs="Times New Roman"/>
                <w:bCs/>
                <w:sz w:val="16"/>
                <w:szCs w:val="16"/>
              </w:rPr>
              <w:lastRenderedPageBreak/>
              <w:t>intended AP and the non-AP STA operating on the link when the AP belongs to a multiple BSSID set.</w:t>
            </w:r>
          </w:p>
          <w:p w14:paraId="67B3FDB3" w14:textId="77777777" w:rsidR="00F64F20" w:rsidRPr="008F6AFD" w:rsidRDefault="00F64F20" w:rsidP="00F64F20">
            <w:pPr>
              <w:suppressAutoHyphens/>
              <w:spacing w:after="0"/>
              <w:rPr>
                <w:rFonts w:ascii="Times New Roman" w:hAnsi="Times New Roman" w:cs="Times New Roman"/>
                <w:bCs/>
                <w:sz w:val="16"/>
                <w:szCs w:val="16"/>
              </w:rPr>
            </w:pPr>
          </w:p>
          <w:p w14:paraId="5614F8CF" w14:textId="592C2478" w:rsidR="00AB5823" w:rsidRPr="003C48EC" w:rsidRDefault="00F64F20" w:rsidP="00F64F20">
            <w:pPr>
              <w:suppressAutoHyphens/>
              <w:spacing w:after="0"/>
              <w:rPr>
                <w:rFonts w:ascii="Times New Roman" w:hAnsi="Times New Roman" w:cs="Times New Roman"/>
                <w:bCs/>
                <w:sz w:val="16"/>
                <w:szCs w:val="16"/>
              </w:rPr>
            </w:pPr>
            <w:proofErr w:type="spellStart"/>
            <w:r w:rsidRPr="008F6AFD">
              <w:rPr>
                <w:rFonts w:ascii="Times New Roman" w:hAnsi="Times New Roman" w:cs="Times New Roman"/>
                <w:b/>
                <w:sz w:val="16"/>
                <w:szCs w:val="16"/>
              </w:rPr>
              <w:t>TGbe</w:t>
            </w:r>
            <w:proofErr w:type="spellEnd"/>
            <w:r w:rsidRPr="008F6AFD">
              <w:rPr>
                <w:rFonts w:ascii="Times New Roman" w:hAnsi="Times New Roman" w:cs="Times New Roman"/>
                <w:b/>
                <w:sz w:val="16"/>
                <w:szCs w:val="16"/>
              </w:rPr>
              <w:t xml:space="preserve"> editor, please apply changes as </w:t>
            </w:r>
            <w:r w:rsidR="004403CF">
              <w:rPr>
                <w:rFonts w:ascii="Times New Roman" w:hAnsi="Times New Roman" w:cs="Times New Roman"/>
                <w:b/>
                <w:sz w:val="16"/>
                <w:szCs w:val="16"/>
              </w:rPr>
              <w:t>shown in 11-22/</w:t>
            </w:r>
            <w:r w:rsidR="009E25F9">
              <w:rPr>
                <w:rFonts w:ascii="Times New Roman" w:hAnsi="Times New Roman" w:cs="Times New Roman"/>
                <w:b/>
                <w:sz w:val="16"/>
                <w:szCs w:val="16"/>
              </w:rPr>
              <w:t>1182r7</w:t>
            </w:r>
            <w:r w:rsidR="004403CF">
              <w:rPr>
                <w:rFonts w:ascii="Times New Roman" w:hAnsi="Times New Roman" w:cs="Times New Roman"/>
                <w:b/>
                <w:sz w:val="16"/>
                <w:szCs w:val="16"/>
              </w:rPr>
              <w:t xml:space="preserve"> tagged </w:t>
            </w:r>
            <w:r w:rsidRPr="008F6AFD">
              <w:rPr>
                <w:rFonts w:ascii="Times New Roman" w:hAnsi="Times New Roman" w:cs="Times New Roman"/>
                <w:b/>
                <w:sz w:val="16"/>
                <w:szCs w:val="16"/>
              </w:rPr>
              <w:t>1</w:t>
            </w:r>
            <w:r>
              <w:rPr>
                <w:rFonts w:ascii="Times New Roman" w:hAnsi="Times New Roman" w:cs="Times New Roman"/>
                <w:b/>
                <w:sz w:val="16"/>
                <w:szCs w:val="16"/>
              </w:rPr>
              <w:t>0736</w:t>
            </w:r>
          </w:p>
        </w:tc>
      </w:tr>
      <w:tr w:rsidR="00AB5823" w:rsidRPr="008B0293" w14:paraId="21E3CCA8" w14:textId="77777777" w:rsidTr="00223AEC">
        <w:trPr>
          <w:trHeight w:val="220"/>
          <w:jc w:val="center"/>
        </w:trPr>
        <w:tc>
          <w:tcPr>
            <w:tcW w:w="625" w:type="dxa"/>
            <w:shd w:val="clear" w:color="auto" w:fill="auto"/>
            <w:noWrap/>
          </w:tcPr>
          <w:p w14:paraId="0B98F0AA" w14:textId="39F46073"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lastRenderedPageBreak/>
              <w:t>11717</w:t>
            </w:r>
          </w:p>
        </w:tc>
        <w:tc>
          <w:tcPr>
            <w:tcW w:w="1080" w:type="dxa"/>
          </w:tcPr>
          <w:p w14:paraId="05557165" w14:textId="6F250174"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Gaurav Patwardhan</w:t>
            </w:r>
          </w:p>
        </w:tc>
        <w:tc>
          <w:tcPr>
            <w:tcW w:w="900" w:type="dxa"/>
            <w:shd w:val="clear" w:color="auto" w:fill="auto"/>
            <w:noWrap/>
          </w:tcPr>
          <w:p w14:paraId="39EBD5AE" w14:textId="79B5C2A3"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35.3.2.1</w:t>
            </w:r>
          </w:p>
        </w:tc>
        <w:tc>
          <w:tcPr>
            <w:tcW w:w="720" w:type="dxa"/>
          </w:tcPr>
          <w:p w14:paraId="27715193" w14:textId="4CF8DF06"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406.40</w:t>
            </w:r>
          </w:p>
        </w:tc>
        <w:tc>
          <w:tcPr>
            <w:tcW w:w="2250" w:type="dxa"/>
            <w:shd w:val="clear" w:color="auto" w:fill="auto"/>
            <w:noWrap/>
          </w:tcPr>
          <w:p w14:paraId="41533451" w14:textId="0290D41B"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The verb "associate" is used to mean different things within clause 35.3. For example, here we have: "... as if it had received that field in the corresponding frame transmitted by its associated AP...". There is no association between AP and non-AP STA, but there is one between non-AP MLD and AP MLD. This confusion is due to overloading of the verb "associate". Need to fix it throughout clause 35.3. Commenting on this particular line as a place holder.</w:t>
            </w:r>
          </w:p>
        </w:tc>
        <w:tc>
          <w:tcPr>
            <w:tcW w:w="2250" w:type="dxa"/>
            <w:shd w:val="clear" w:color="auto" w:fill="auto"/>
            <w:noWrap/>
          </w:tcPr>
          <w:p w14:paraId="300ADEF1" w14:textId="0925CB01"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as in comment</w:t>
            </w:r>
          </w:p>
        </w:tc>
        <w:tc>
          <w:tcPr>
            <w:tcW w:w="3510" w:type="dxa"/>
            <w:shd w:val="clear" w:color="auto" w:fill="auto"/>
          </w:tcPr>
          <w:p w14:paraId="1B146125" w14:textId="77777777" w:rsidR="008B63D1" w:rsidRDefault="008B63D1" w:rsidP="008B63D1">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77DF78C4" w14:textId="77777777" w:rsidR="008B63D1" w:rsidRDefault="008B63D1" w:rsidP="008B63D1">
            <w:pPr>
              <w:suppressAutoHyphens/>
              <w:spacing w:after="0"/>
              <w:rPr>
                <w:rFonts w:ascii="Times New Roman" w:hAnsi="Times New Roman" w:cs="Times New Roman"/>
                <w:b/>
                <w:sz w:val="16"/>
                <w:szCs w:val="16"/>
              </w:rPr>
            </w:pPr>
          </w:p>
          <w:p w14:paraId="5328FD79" w14:textId="66258D1D" w:rsidR="008B63D1" w:rsidRPr="008B63D1" w:rsidRDefault="008B63D1" w:rsidP="008B63D1">
            <w:pPr>
              <w:suppressAutoHyphens/>
              <w:spacing w:after="0"/>
              <w:rPr>
                <w:rFonts w:ascii="Times New Roman" w:hAnsi="Times New Roman" w:cs="Times New Roman"/>
                <w:bCs/>
                <w:sz w:val="16"/>
                <w:szCs w:val="16"/>
              </w:rPr>
            </w:pPr>
            <w:r w:rsidRPr="008B63D1">
              <w:rPr>
                <w:rFonts w:ascii="Times New Roman" w:hAnsi="Times New Roman" w:cs="Times New Roman"/>
                <w:bCs/>
                <w:sz w:val="16"/>
                <w:szCs w:val="16"/>
              </w:rPr>
              <w:t xml:space="preserve">The issue pointed out by this comment is already addressed in doc 11-22/1003r4 as a resolution to CID </w:t>
            </w:r>
            <w:r w:rsidR="00E520CD">
              <w:rPr>
                <w:rFonts w:ascii="Times New Roman" w:hAnsi="Times New Roman" w:cs="Times New Roman"/>
                <w:bCs/>
                <w:sz w:val="16"/>
                <w:szCs w:val="16"/>
              </w:rPr>
              <w:t>13979</w:t>
            </w:r>
            <w:r w:rsidRPr="008B63D1">
              <w:rPr>
                <w:rFonts w:ascii="Times New Roman" w:hAnsi="Times New Roman" w:cs="Times New Roman"/>
                <w:bCs/>
                <w:sz w:val="16"/>
                <w:szCs w:val="16"/>
              </w:rPr>
              <w:t xml:space="preserve"> and the changes appear in </w:t>
            </w:r>
            <w:proofErr w:type="spellStart"/>
            <w:r w:rsidRPr="008B63D1">
              <w:rPr>
                <w:rFonts w:ascii="Times New Roman" w:hAnsi="Times New Roman" w:cs="Times New Roman"/>
                <w:bCs/>
                <w:sz w:val="16"/>
                <w:szCs w:val="16"/>
              </w:rPr>
              <w:t>TGbe</w:t>
            </w:r>
            <w:proofErr w:type="spellEnd"/>
            <w:r w:rsidRPr="008B63D1">
              <w:rPr>
                <w:rFonts w:ascii="Times New Roman" w:hAnsi="Times New Roman" w:cs="Times New Roman"/>
                <w:bCs/>
                <w:sz w:val="16"/>
                <w:szCs w:val="16"/>
              </w:rPr>
              <w:t xml:space="preserve"> D2.1</w:t>
            </w:r>
          </w:p>
          <w:p w14:paraId="6690F7FA" w14:textId="77777777" w:rsidR="008B63D1" w:rsidRDefault="008B63D1" w:rsidP="008B63D1">
            <w:pPr>
              <w:suppressAutoHyphens/>
              <w:spacing w:after="0"/>
              <w:rPr>
                <w:rFonts w:ascii="Times New Roman" w:hAnsi="Times New Roman" w:cs="Times New Roman"/>
                <w:b/>
                <w:sz w:val="16"/>
                <w:szCs w:val="16"/>
              </w:rPr>
            </w:pPr>
          </w:p>
          <w:p w14:paraId="2C17A363" w14:textId="4A398A51" w:rsidR="00AB5823" w:rsidRPr="003C48EC" w:rsidRDefault="008B63D1" w:rsidP="008B63D1">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w:t>
            </w:r>
            <w:r w:rsidR="00067CD2" w:rsidRPr="7D47AB0E">
              <w:rPr>
                <w:rFonts w:ascii="Times New Roman" w:hAnsi="Times New Roman" w:cs="Times New Roman"/>
                <w:b/>
                <w:bCs/>
                <w:sz w:val="16"/>
                <w:szCs w:val="16"/>
              </w:rPr>
              <w:t xml:space="preserve">please implement changes as shown in 11-22/1003r4 tagged </w:t>
            </w:r>
            <w:r w:rsidR="00067CD2" w:rsidRPr="7C2F6F97">
              <w:rPr>
                <w:rFonts w:ascii="Times New Roman" w:hAnsi="Times New Roman" w:cs="Times New Roman"/>
                <w:b/>
                <w:bCs/>
                <w:sz w:val="16"/>
                <w:szCs w:val="16"/>
              </w:rPr>
              <w:t>13979</w:t>
            </w:r>
          </w:p>
        </w:tc>
      </w:tr>
      <w:tr w:rsidR="00AB5823" w:rsidRPr="008B0293" w14:paraId="6F5CD538" w14:textId="77777777" w:rsidTr="00223AEC">
        <w:trPr>
          <w:trHeight w:val="220"/>
          <w:jc w:val="center"/>
        </w:trPr>
        <w:tc>
          <w:tcPr>
            <w:tcW w:w="625" w:type="dxa"/>
            <w:shd w:val="clear" w:color="auto" w:fill="auto"/>
            <w:noWrap/>
          </w:tcPr>
          <w:p w14:paraId="6E5CE8F0" w14:textId="09E9ABE0"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10915</w:t>
            </w:r>
          </w:p>
        </w:tc>
        <w:tc>
          <w:tcPr>
            <w:tcW w:w="1080" w:type="dxa"/>
          </w:tcPr>
          <w:p w14:paraId="7D6122B0" w14:textId="647377EC"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Kiseon Ryu</w:t>
            </w:r>
          </w:p>
        </w:tc>
        <w:tc>
          <w:tcPr>
            <w:tcW w:w="900" w:type="dxa"/>
            <w:shd w:val="clear" w:color="auto" w:fill="auto"/>
            <w:noWrap/>
          </w:tcPr>
          <w:p w14:paraId="127CC289" w14:textId="3CCC7539"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35.3.2.2</w:t>
            </w:r>
          </w:p>
        </w:tc>
        <w:tc>
          <w:tcPr>
            <w:tcW w:w="720" w:type="dxa"/>
          </w:tcPr>
          <w:p w14:paraId="573FBA57" w14:textId="0AB9F283"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406.63</w:t>
            </w:r>
          </w:p>
        </w:tc>
        <w:tc>
          <w:tcPr>
            <w:tcW w:w="2250" w:type="dxa"/>
            <w:shd w:val="clear" w:color="auto" w:fill="auto"/>
            <w:noWrap/>
          </w:tcPr>
          <w:p w14:paraId="42DC7AC4" w14:textId="1A994729"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Text "(subject to exceptions discussed later in this subclause)" is not clear.</w:t>
            </w:r>
          </w:p>
        </w:tc>
        <w:tc>
          <w:tcPr>
            <w:tcW w:w="2250" w:type="dxa"/>
            <w:shd w:val="clear" w:color="auto" w:fill="auto"/>
            <w:noWrap/>
          </w:tcPr>
          <w:p w14:paraId="1F5E7EE8" w14:textId="054BB2E2"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Clarify the text.</w:t>
            </w:r>
          </w:p>
        </w:tc>
        <w:tc>
          <w:tcPr>
            <w:tcW w:w="3510" w:type="dxa"/>
            <w:shd w:val="clear" w:color="auto" w:fill="auto"/>
          </w:tcPr>
          <w:p w14:paraId="5D2C27A1" w14:textId="77777777" w:rsidR="00AB5823" w:rsidRPr="004403CF" w:rsidRDefault="00E304E7" w:rsidP="00AB5823">
            <w:pPr>
              <w:suppressAutoHyphens/>
              <w:spacing w:after="0"/>
              <w:rPr>
                <w:rFonts w:ascii="Times New Roman" w:hAnsi="Times New Roman" w:cs="Times New Roman"/>
                <w:b/>
                <w:sz w:val="16"/>
                <w:szCs w:val="16"/>
              </w:rPr>
            </w:pPr>
            <w:r w:rsidRPr="004403CF">
              <w:rPr>
                <w:rFonts w:ascii="Times New Roman" w:hAnsi="Times New Roman" w:cs="Times New Roman"/>
                <w:b/>
                <w:sz w:val="16"/>
                <w:szCs w:val="16"/>
              </w:rPr>
              <w:t>Revised</w:t>
            </w:r>
          </w:p>
          <w:p w14:paraId="50EE3899" w14:textId="77777777" w:rsidR="00E73FF1" w:rsidRDefault="00E73FF1" w:rsidP="00AB5823">
            <w:pPr>
              <w:suppressAutoHyphens/>
              <w:spacing w:after="0"/>
              <w:rPr>
                <w:rFonts w:ascii="Times New Roman" w:hAnsi="Times New Roman" w:cs="Times New Roman"/>
                <w:bCs/>
                <w:sz w:val="16"/>
                <w:szCs w:val="16"/>
              </w:rPr>
            </w:pPr>
          </w:p>
          <w:p w14:paraId="7CDC43F8" w14:textId="77777777" w:rsidR="00E73FF1" w:rsidRDefault="004403CF" w:rsidP="00AB5823">
            <w:pPr>
              <w:suppressAutoHyphens/>
              <w:spacing w:after="0"/>
              <w:rPr>
                <w:rFonts w:ascii="Times New Roman" w:hAnsi="Times New Roman" w:cs="Times New Roman"/>
                <w:bCs/>
                <w:sz w:val="16"/>
                <w:szCs w:val="16"/>
              </w:rPr>
            </w:pPr>
            <w:r>
              <w:rPr>
                <w:rFonts w:ascii="Times New Roman" w:hAnsi="Times New Roman" w:cs="Times New Roman"/>
                <w:bCs/>
                <w:sz w:val="16"/>
                <w:szCs w:val="16"/>
              </w:rPr>
              <w:t>Agree with the comment. The sentence was updated to include references to inheritance and exception subclauses.</w:t>
            </w:r>
          </w:p>
          <w:p w14:paraId="124B4E7B" w14:textId="77777777" w:rsidR="004403CF" w:rsidRDefault="004403CF" w:rsidP="00AB5823">
            <w:pPr>
              <w:suppressAutoHyphens/>
              <w:spacing w:after="0"/>
              <w:rPr>
                <w:rFonts w:ascii="Times New Roman" w:hAnsi="Times New Roman" w:cs="Times New Roman"/>
                <w:bCs/>
                <w:sz w:val="16"/>
                <w:szCs w:val="16"/>
              </w:rPr>
            </w:pPr>
          </w:p>
          <w:p w14:paraId="07374B9F" w14:textId="00788A00" w:rsidR="004403CF" w:rsidRPr="004403CF" w:rsidRDefault="004403CF" w:rsidP="00AB5823">
            <w:pPr>
              <w:suppressAutoHyphens/>
              <w:spacing w:after="0"/>
              <w:rPr>
                <w:rFonts w:ascii="Times New Roman" w:hAnsi="Times New Roman" w:cs="Times New Roman"/>
                <w:b/>
                <w:sz w:val="16"/>
                <w:szCs w:val="16"/>
              </w:rPr>
            </w:pPr>
            <w:proofErr w:type="spellStart"/>
            <w:r w:rsidRPr="004403CF">
              <w:rPr>
                <w:rFonts w:ascii="Times New Roman" w:hAnsi="Times New Roman" w:cs="Times New Roman"/>
                <w:b/>
                <w:sz w:val="16"/>
                <w:szCs w:val="16"/>
              </w:rPr>
              <w:t>TGbe</w:t>
            </w:r>
            <w:proofErr w:type="spellEnd"/>
            <w:r w:rsidRPr="004403CF">
              <w:rPr>
                <w:rFonts w:ascii="Times New Roman" w:hAnsi="Times New Roman" w:cs="Times New Roman"/>
                <w:b/>
                <w:sz w:val="16"/>
                <w:szCs w:val="16"/>
              </w:rPr>
              <w:t xml:space="preserve"> editor, please implement changes as shown in 11-22/</w:t>
            </w:r>
            <w:r w:rsidR="009E25F9">
              <w:rPr>
                <w:rFonts w:ascii="Times New Roman" w:hAnsi="Times New Roman" w:cs="Times New Roman"/>
                <w:b/>
                <w:sz w:val="16"/>
                <w:szCs w:val="16"/>
              </w:rPr>
              <w:t>1182r7</w:t>
            </w:r>
            <w:r w:rsidRPr="004403CF">
              <w:rPr>
                <w:rFonts w:ascii="Times New Roman" w:hAnsi="Times New Roman" w:cs="Times New Roman"/>
                <w:b/>
                <w:sz w:val="16"/>
                <w:szCs w:val="16"/>
              </w:rPr>
              <w:t xml:space="preserve"> tagged as 10915</w:t>
            </w:r>
          </w:p>
        </w:tc>
      </w:tr>
      <w:tr w:rsidR="00AB5823" w:rsidRPr="008B0293" w14:paraId="765BEFE1" w14:textId="77777777" w:rsidTr="00223AEC">
        <w:trPr>
          <w:trHeight w:val="220"/>
          <w:jc w:val="center"/>
        </w:trPr>
        <w:tc>
          <w:tcPr>
            <w:tcW w:w="625" w:type="dxa"/>
            <w:shd w:val="clear" w:color="auto" w:fill="auto"/>
            <w:noWrap/>
          </w:tcPr>
          <w:p w14:paraId="125CE982" w14:textId="441A4A6A"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13604</w:t>
            </w:r>
          </w:p>
        </w:tc>
        <w:tc>
          <w:tcPr>
            <w:tcW w:w="1080" w:type="dxa"/>
          </w:tcPr>
          <w:p w14:paraId="1176D14F" w14:textId="3FA594D5"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Rubayet Shafin</w:t>
            </w:r>
          </w:p>
        </w:tc>
        <w:tc>
          <w:tcPr>
            <w:tcW w:w="900" w:type="dxa"/>
            <w:shd w:val="clear" w:color="auto" w:fill="auto"/>
            <w:noWrap/>
          </w:tcPr>
          <w:p w14:paraId="16487634" w14:textId="4E4B7E6D"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35.3.2.2</w:t>
            </w:r>
          </w:p>
        </w:tc>
        <w:tc>
          <w:tcPr>
            <w:tcW w:w="720" w:type="dxa"/>
          </w:tcPr>
          <w:p w14:paraId="74EB6CB3" w14:textId="413E0DA4"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406.63</w:t>
            </w:r>
          </w:p>
        </w:tc>
        <w:tc>
          <w:tcPr>
            <w:tcW w:w="2250" w:type="dxa"/>
            <w:shd w:val="clear" w:color="auto" w:fill="auto"/>
            <w:noWrap/>
          </w:tcPr>
          <w:p w14:paraId="06B5F7A2" w14:textId="049E1197"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The definition of "complete profile" still does not read well and has some vagueness.</w:t>
            </w:r>
          </w:p>
        </w:tc>
        <w:tc>
          <w:tcPr>
            <w:tcW w:w="2250" w:type="dxa"/>
            <w:shd w:val="clear" w:color="auto" w:fill="auto"/>
            <w:noWrap/>
          </w:tcPr>
          <w:p w14:paraId="0DE9A4D9" w14:textId="3F158C7F"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Please try to work on improving the clarity of this sentence.</w:t>
            </w:r>
          </w:p>
        </w:tc>
        <w:tc>
          <w:tcPr>
            <w:tcW w:w="3510" w:type="dxa"/>
            <w:shd w:val="clear" w:color="auto" w:fill="auto"/>
          </w:tcPr>
          <w:p w14:paraId="2794DE74" w14:textId="77777777" w:rsidR="00AB5823" w:rsidRPr="00935A53" w:rsidRDefault="008C69A1" w:rsidP="00AB5823">
            <w:pPr>
              <w:suppressAutoHyphens/>
              <w:spacing w:after="0"/>
              <w:rPr>
                <w:rFonts w:ascii="Times New Roman" w:hAnsi="Times New Roman" w:cs="Times New Roman"/>
                <w:b/>
                <w:sz w:val="16"/>
                <w:szCs w:val="16"/>
              </w:rPr>
            </w:pPr>
            <w:r w:rsidRPr="00935A53">
              <w:rPr>
                <w:rFonts w:ascii="Times New Roman" w:hAnsi="Times New Roman" w:cs="Times New Roman"/>
                <w:b/>
                <w:sz w:val="16"/>
                <w:szCs w:val="16"/>
              </w:rPr>
              <w:t>Rejected</w:t>
            </w:r>
          </w:p>
          <w:p w14:paraId="0C3FF3D2" w14:textId="77777777" w:rsidR="00EA7515" w:rsidRDefault="00EA7515" w:rsidP="00AB5823">
            <w:pPr>
              <w:suppressAutoHyphens/>
              <w:spacing w:after="0"/>
              <w:rPr>
                <w:rFonts w:ascii="Times New Roman" w:hAnsi="Times New Roman" w:cs="Times New Roman"/>
                <w:bCs/>
                <w:sz w:val="16"/>
                <w:szCs w:val="16"/>
              </w:rPr>
            </w:pPr>
          </w:p>
          <w:p w14:paraId="5765C5A3" w14:textId="09CAB4D8" w:rsidR="00EA7515" w:rsidRPr="003C48EC" w:rsidRDefault="00EA7515" w:rsidP="00AB5823">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The comment fails to </w:t>
            </w:r>
            <w:r w:rsidR="00617614">
              <w:rPr>
                <w:rFonts w:ascii="Times New Roman" w:hAnsi="Times New Roman" w:cs="Times New Roman"/>
                <w:bCs/>
                <w:sz w:val="16"/>
                <w:szCs w:val="16"/>
              </w:rPr>
              <w:t xml:space="preserve">identify the exact issue or </w:t>
            </w:r>
            <w:r>
              <w:rPr>
                <w:rFonts w:ascii="Times New Roman" w:hAnsi="Times New Roman" w:cs="Times New Roman"/>
                <w:bCs/>
                <w:sz w:val="16"/>
                <w:szCs w:val="16"/>
              </w:rPr>
              <w:t xml:space="preserve">provide </w:t>
            </w:r>
            <w:r w:rsidRPr="17D85B49">
              <w:rPr>
                <w:rFonts w:ascii="Times New Roman" w:hAnsi="Times New Roman" w:cs="Times New Roman"/>
                <w:sz w:val="16"/>
                <w:szCs w:val="16"/>
              </w:rPr>
              <w:t xml:space="preserve">specific </w:t>
            </w:r>
            <w:r w:rsidR="00935A53">
              <w:rPr>
                <w:rFonts w:ascii="Times New Roman" w:hAnsi="Times New Roman" w:cs="Times New Roman"/>
                <w:bCs/>
                <w:sz w:val="16"/>
                <w:szCs w:val="16"/>
              </w:rPr>
              <w:t xml:space="preserve">changes </w:t>
            </w:r>
            <w:r w:rsidR="00935A53" w:rsidRPr="5E7C8757">
              <w:rPr>
                <w:rFonts w:ascii="Times New Roman" w:hAnsi="Times New Roman" w:cs="Times New Roman"/>
                <w:sz w:val="16"/>
                <w:szCs w:val="16"/>
              </w:rPr>
              <w:t>that are needed</w:t>
            </w:r>
            <w:r w:rsidR="00935A53">
              <w:rPr>
                <w:rFonts w:ascii="Times New Roman" w:hAnsi="Times New Roman" w:cs="Times New Roman"/>
                <w:bCs/>
                <w:sz w:val="16"/>
                <w:szCs w:val="16"/>
              </w:rPr>
              <w:t xml:space="preserve"> to address the comment.</w:t>
            </w:r>
          </w:p>
        </w:tc>
      </w:tr>
      <w:tr w:rsidR="004149C9" w:rsidRPr="008B0293" w14:paraId="657BD639" w14:textId="77777777" w:rsidTr="00223AEC">
        <w:trPr>
          <w:trHeight w:val="220"/>
          <w:jc w:val="center"/>
        </w:trPr>
        <w:tc>
          <w:tcPr>
            <w:tcW w:w="625" w:type="dxa"/>
            <w:shd w:val="clear" w:color="auto" w:fill="auto"/>
            <w:noWrap/>
          </w:tcPr>
          <w:p w14:paraId="5C06EE71" w14:textId="77777777" w:rsidR="004149C9" w:rsidRPr="00AB5823" w:rsidRDefault="004149C9" w:rsidP="0042136C">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12795</w:t>
            </w:r>
          </w:p>
        </w:tc>
        <w:tc>
          <w:tcPr>
            <w:tcW w:w="1080" w:type="dxa"/>
          </w:tcPr>
          <w:p w14:paraId="10F64988" w14:textId="77777777" w:rsidR="004149C9" w:rsidRPr="00AB5823" w:rsidRDefault="004149C9" w:rsidP="0042136C">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Laurent Cariou</w:t>
            </w:r>
          </w:p>
        </w:tc>
        <w:tc>
          <w:tcPr>
            <w:tcW w:w="900" w:type="dxa"/>
            <w:shd w:val="clear" w:color="auto" w:fill="auto"/>
            <w:noWrap/>
          </w:tcPr>
          <w:p w14:paraId="536FB023" w14:textId="77777777" w:rsidR="004149C9" w:rsidRPr="00AB5823" w:rsidRDefault="004149C9" w:rsidP="0042136C">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35.3.2.2</w:t>
            </w:r>
          </w:p>
        </w:tc>
        <w:tc>
          <w:tcPr>
            <w:tcW w:w="720" w:type="dxa"/>
          </w:tcPr>
          <w:p w14:paraId="7EC4FE5C" w14:textId="77777777" w:rsidR="004149C9" w:rsidRPr="00AB5823" w:rsidRDefault="004149C9" w:rsidP="0042136C">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407.29</w:t>
            </w:r>
          </w:p>
        </w:tc>
        <w:tc>
          <w:tcPr>
            <w:tcW w:w="2250" w:type="dxa"/>
            <w:shd w:val="clear" w:color="auto" w:fill="auto"/>
            <w:noWrap/>
          </w:tcPr>
          <w:p w14:paraId="665F12D8" w14:textId="77777777" w:rsidR="004149C9" w:rsidRPr="00AB5823" w:rsidRDefault="004149C9" w:rsidP="0042136C">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Isn't the mandatory statement described in this paragraph already described in 35.3.5?</w:t>
            </w:r>
          </w:p>
        </w:tc>
        <w:tc>
          <w:tcPr>
            <w:tcW w:w="2250" w:type="dxa"/>
            <w:shd w:val="clear" w:color="auto" w:fill="auto"/>
            <w:noWrap/>
          </w:tcPr>
          <w:p w14:paraId="6862D962" w14:textId="77777777" w:rsidR="004149C9" w:rsidRPr="00AB5823" w:rsidRDefault="004149C9" w:rsidP="0042136C">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If it is already described, then point to the reference and remove the duplication of same mandatory statement</w:t>
            </w:r>
          </w:p>
        </w:tc>
        <w:tc>
          <w:tcPr>
            <w:tcW w:w="3510" w:type="dxa"/>
            <w:shd w:val="clear" w:color="auto" w:fill="auto"/>
          </w:tcPr>
          <w:p w14:paraId="3F756E65" w14:textId="77777777" w:rsidR="004149C9" w:rsidRPr="00090956" w:rsidRDefault="004149C9" w:rsidP="004149C9">
            <w:pPr>
              <w:suppressAutoHyphens/>
              <w:spacing w:after="0"/>
              <w:rPr>
                <w:rFonts w:ascii="Times New Roman" w:hAnsi="Times New Roman" w:cs="Times New Roman"/>
                <w:b/>
                <w:sz w:val="16"/>
                <w:szCs w:val="16"/>
              </w:rPr>
            </w:pPr>
            <w:r w:rsidRPr="00090956">
              <w:rPr>
                <w:rFonts w:ascii="Times New Roman" w:hAnsi="Times New Roman" w:cs="Times New Roman"/>
                <w:b/>
                <w:sz w:val="16"/>
                <w:szCs w:val="16"/>
              </w:rPr>
              <w:t>Revised</w:t>
            </w:r>
          </w:p>
          <w:p w14:paraId="4EA1A5F2" w14:textId="77777777" w:rsidR="004149C9" w:rsidRDefault="004149C9" w:rsidP="004149C9">
            <w:pPr>
              <w:suppressAutoHyphens/>
              <w:spacing w:after="0"/>
              <w:rPr>
                <w:rFonts w:ascii="Times New Roman" w:hAnsi="Times New Roman" w:cs="Times New Roman"/>
                <w:bCs/>
                <w:sz w:val="16"/>
                <w:szCs w:val="16"/>
              </w:rPr>
            </w:pPr>
          </w:p>
          <w:p w14:paraId="26E036B8" w14:textId="029FFC60" w:rsidR="004149C9" w:rsidRPr="00090956" w:rsidRDefault="004149C9" w:rsidP="004149C9">
            <w:pPr>
              <w:suppressAutoHyphens/>
              <w:spacing w:after="0"/>
              <w:rPr>
                <w:rFonts w:ascii="Times New Roman" w:hAnsi="Times New Roman" w:cs="Times New Roman"/>
                <w:bCs/>
                <w:sz w:val="16"/>
                <w:szCs w:val="16"/>
              </w:rPr>
            </w:pPr>
            <w:r w:rsidRPr="00090956">
              <w:rPr>
                <w:rFonts w:ascii="Times New Roman" w:hAnsi="Times New Roman" w:cs="Times New Roman"/>
                <w:bCs/>
                <w:sz w:val="16"/>
                <w:szCs w:val="16"/>
              </w:rPr>
              <w:t>Agree with comment. The cited paragraph is deleted along with the paragraph (and NOTE) describing inclusion of Basic ML IE in Beacon and non-ML probe response. The reference in clause 35.3.3.1 is updated to cover all subclauses under 35.3.4 and 35.3.5 since they cover the rules and exceptions for inclusion of Basic ML IE in various mgmt. frames.</w:t>
            </w:r>
          </w:p>
          <w:p w14:paraId="2E2B3D94" w14:textId="77777777" w:rsidR="004149C9" w:rsidRDefault="004149C9" w:rsidP="0042136C">
            <w:pPr>
              <w:suppressAutoHyphens/>
              <w:spacing w:after="0"/>
              <w:rPr>
                <w:rFonts w:ascii="Times New Roman" w:hAnsi="Times New Roman" w:cs="Times New Roman"/>
                <w:bCs/>
                <w:color w:val="FF0000"/>
                <w:sz w:val="16"/>
                <w:szCs w:val="16"/>
              </w:rPr>
            </w:pPr>
          </w:p>
          <w:p w14:paraId="333A7A8A" w14:textId="211CDA4B" w:rsidR="004149C9" w:rsidRPr="0025026B" w:rsidRDefault="004149C9" w:rsidP="0042136C">
            <w:pPr>
              <w:suppressAutoHyphens/>
              <w:spacing w:after="0"/>
              <w:rPr>
                <w:rFonts w:ascii="Times New Roman" w:hAnsi="Times New Roman" w:cs="Times New Roman"/>
                <w:bCs/>
                <w:color w:val="FF0000"/>
                <w:sz w:val="16"/>
                <w:szCs w:val="16"/>
              </w:rPr>
            </w:pPr>
            <w:proofErr w:type="spellStart"/>
            <w:r w:rsidRPr="00090956">
              <w:rPr>
                <w:rFonts w:ascii="Times New Roman" w:hAnsi="Times New Roman" w:cs="Times New Roman"/>
                <w:b/>
                <w:sz w:val="16"/>
                <w:szCs w:val="16"/>
              </w:rPr>
              <w:t>TGbe</w:t>
            </w:r>
            <w:proofErr w:type="spellEnd"/>
            <w:r w:rsidRPr="00090956">
              <w:rPr>
                <w:rFonts w:ascii="Times New Roman" w:hAnsi="Times New Roman" w:cs="Times New Roman"/>
                <w:b/>
                <w:sz w:val="16"/>
                <w:szCs w:val="16"/>
              </w:rPr>
              <w:t xml:space="preserve"> editor, please apply changes as shown in 11-22/</w:t>
            </w:r>
            <w:r w:rsidR="009E25F9">
              <w:rPr>
                <w:rFonts w:ascii="Times New Roman" w:hAnsi="Times New Roman" w:cs="Times New Roman"/>
                <w:b/>
                <w:sz w:val="16"/>
                <w:szCs w:val="16"/>
              </w:rPr>
              <w:t>1182r7</w:t>
            </w:r>
            <w:r w:rsidRPr="00090956">
              <w:rPr>
                <w:rFonts w:ascii="Times New Roman" w:hAnsi="Times New Roman" w:cs="Times New Roman"/>
                <w:b/>
                <w:sz w:val="16"/>
                <w:szCs w:val="16"/>
              </w:rPr>
              <w:t xml:space="preserve"> tagged 1279</w:t>
            </w:r>
            <w:r>
              <w:rPr>
                <w:rFonts w:ascii="Times New Roman" w:hAnsi="Times New Roman" w:cs="Times New Roman"/>
                <w:b/>
                <w:sz w:val="16"/>
                <w:szCs w:val="16"/>
              </w:rPr>
              <w:t>5</w:t>
            </w:r>
          </w:p>
        </w:tc>
      </w:tr>
      <w:tr w:rsidR="004149C9" w:rsidRPr="008B0293" w14:paraId="6D451B98" w14:textId="77777777" w:rsidTr="00223AEC">
        <w:trPr>
          <w:trHeight w:val="220"/>
          <w:jc w:val="center"/>
        </w:trPr>
        <w:tc>
          <w:tcPr>
            <w:tcW w:w="625" w:type="dxa"/>
            <w:shd w:val="clear" w:color="auto" w:fill="auto"/>
            <w:noWrap/>
          </w:tcPr>
          <w:p w14:paraId="5AD63D98" w14:textId="77777777" w:rsidR="004149C9" w:rsidRPr="00AB5823" w:rsidRDefault="004149C9" w:rsidP="0042136C">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13258</w:t>
            </w:r>
          </w:p>
        </w:tc>
        <w:tc>
          <w:tcPr>
            <w:tcW w:w="1080" w:type="dxa"/>
          </w:tcPr>
          <w:p w14:paraId="6805D7D8" w14:textId="77777777" w:rsidR="004149C9" w:rsidRPr="00AB5823" w:rsidRDefault="004149C9" w:rsidP="0042136C">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Binita Gupta</w:t>
            </w:r>
          </w:p>
        </w:tc>
        <w:tc>
          <w:tcPr>
            <w:tcW w:w="900" w:type="dxa"/>
            <w:shd w:val="clear" w:color="auto" w:fill="auto"/>
            <w:noWrap/>
          </w:tcPr>
          <w:p w14:paraId="43365B53" w14:textId="77777777" w:rsidR="004149C9" w:rsidRPr="00AB5823" w:rsidRDefault="004149C9" w:rsidP="0042136C">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35.3.2.2</w:t>
            </w:r>
          </w:p>
        </w:tc>
        <w:tc>
          <w:tcPr>
            <w:tcW w:w="720" w:type="dxa"/>
          </w:tcPr>
          <w:p w14:paraId="175A6189" w14:textId="77777777" w:rsidR="004149C9" w:rsidRPr="00AB5823" w:rsidRDefault="004149C9" w:rsidP="0042136C">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409.29</w:t>
            </w:r>
          </w:p>
        </w:tc>
        <w:tc>
          <w:tcPr>
            <w:tcW w:w="2250" w:type="dxa"/>
            <w:shd w:val="clear" w:color="auto" w:fill="auto"/>
            <w:noWrap/>
          </w:tcPr>
          <w:p w14:paraId="015C8B35" w14:textId="77777777" w:rsidR="004149C9" w:rsidRPr="00AB5823" w:rsidRDefault="004149C9" w:rsidP="0042136C">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In the (Re)Association Response frame, an AP shall  include complete profile(s) of other APs affiliated with the same AP MLD as the transmitting AP only for links which were requested in the corresponding (Re)Association Request frame. Update text to clarify this.</w:t>
            </w:r>
          </w:p>
        </w:tc>
        <w:tc>
          <w:tcPr>
            <w:tcW w:w="2250" w:type="dxa"/>
            <w:shd w:val="clear" w:color="auto" w:fill="auto"/>
            <w:noWrap/>
          </w:tcPr>
          <w:p w14:paraId="565519D7" w14:textId="77777777" w:rsidR="004149C9" w:rsidRPr="00AB5823" w:rsidRDefault="004149C9" w:rsidP="0042136C">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Update as follows "When an AP affiliated with an AP MLD transmits a (Re)Association Response frame, it shall include complete profile(s) of other APs affiliated with the same AP MLD as the transmitting AP, that are operating on the links which were requested as part of a multi-link setup (also see 35.3.5.4 (Usage and rules of Basic Multi-Link element in the context of multi-link (re)setup)) in the corresponding (Re)Association Request frame.</w:t>
            </w:r>
          </w:p>
        </w:tc>
        <w:tc>
          <w:tcPr>
            <w:tcW w:w="3510" w:type="dxa"/>
            <w:shd w:val="clear" w:color="auto" w:fill="auto"/>
          </w:tcPr>
          <w:p w14:paraId="06141572" w14:textId="77777777" w:rsidR="004149C9" w:rsidRPr="002F3EA6" w:rsidRDefault="004149C9" w:rsidP="0042136C">
            <w:pPr>
              <w:suppressAutoHyphens/>
              <w:spacing w:after="0"/>
              <w:rPr>
                <w:rFonts w:ascii="Times New Roman" w:hAnsi="Times New Roman" w:cs="Times New Roman"/>
                <w:b/>
                <w:sz w:val="16"/>
                <w:szCs w:val="16"/>
              </w:rPr>
            </w:pPr>
            <w:r w:rsidRPr="002F3EA6">
              <w:rPr>
                <w:rFonts w:ascii="Times New Roman" w:hAnsi="Times New Roman" w:cs="Times New Roman"/>
                <w:b/>
                <w:sz w:val="16"/>
                <w:szCs w:val="16"/>
              </w:rPr>
              <w:t>Revised</w:t>
            </w:r>
          </w:p>
          <w:p w14:paraId="2304D7E0" w14:textId="77777777" w:rsidR="002F3EA6" w:rsidRPr="002F3EA6" w:rsidRDefault="002F3EA6" w:rsidP="0042136C">
            <w:pPr>
              <w:suppressAutoHyphens/>
              <w:spacing w:after="0"/>
              <w:rPr>
                <w:rFonts w:ascii="Times New Roman" w:hAnsi="Times New Roman" w:cs="Times New Roman"/>
                <w:bCs/>
                <w:sz w:val="16"/>
                <w:szCs w:val="16"/>
              </w:rPr>
            </w:pPr>
          </w:p>
          <w:p w14:paraId="6EC90943" w14:textId="7145DD99" w:rsidR="002F3EA6" w:rsidRDefault="002F3EA6" w:rsidP="002F3EA6">
            <w:pPr>
              <w:suppressAutoHyphens/>
              <w:spacing w:after="0"/>
              <w:rPr>
                <w:rFonts w:ascii="Times New Roman" w:hAnsi="Times New Roman" w:cs="Times New Roman"/>
                <w:bCs/>
                <w:color w:val="FF0000"/>
                <w:sz w:val="16"/>
                <w:szCs w:val="16"/>
              </w:rPr>
            </w:pPr>
            <w:r w:rsidRPr="002F3EA6">
              <w:rPr>
                <w:rFonts w:ascii="Times New Roman" w:hAnsi="Times New Roman" w:cs="Times New Roman"/>
                <w:bCs/>
                <w:sz w:val="16"/>
                <w:szCs w:val="16"/>
              </w:rPr>
              <w:t xml:space="preserve">Agree with the comment. However, the cited </w:t>
            </w:r>
            <w:r w:rsidRPr="00630CFE">
              <w:rPr>
                <w:rFonts w:ascii="Times New Roman" w:hAnsi="Times New Roman" w:cs="Times New Roman"/>
                <w:bCs/>
                <w:sz w:val="16"/>
                <w:szCs w:val="16"/>
              </w:rPr>
              <w:t>paragraph is being deleted as a resolution to CID 1279</w:t>
            </w:r>
            <w:r>
              <w:rPr>
                <w:rFonts w:ascii="Times New Roman" w:hAnsi="Times New Roman" w:cs="Times New Roman"/>
                <w:bCs/>
                <w:sz w:val="16"/>
                <w:szCs w:val="16"/>
              </w:rPr>
              <w:t>5</w:t>
            </w:r>
            <w:r w:rsidRPr="00630CFE">
              <w:rPr>
                <w:rFonts w:ascii="Times New Roman" w:hAnsi="Times New Roman" w:cs="Times New Roman"/>
                <w:bCs/>
                <w:sz w:val="16"/>
                <w:szCs w:val="16"/>
              </w:rPr>
              <w:t>. Therefore</w:t>
            </w:r>
            <w:r>
              <w:rPr>
                <w:rFonts w:ascii="Times New Roman" w:hAnsi="Times New Roman" w:cs="Times New Roman"/>
                <w:bCs/>
                <w:sz w:val="16"/>
                <w:szCs w:val="16"/>
              </w:rPr>
              <w:t>,</w:t>
            </w:r>
            <w:r w:rsidRPr="00630CFE">
              <w:rPr>
                <w:rFonts w:ascii="Times New Roman" w:hAnsi="Times New Roman" w:cs="Times New Roman"/>
                <w:bCs/>
                <w:sz w:val="16"/>
                <w:szCs w:val="16"/>
              </w:rPr>
              <w:t xml:space="preserve"> no further changes are needed to resolve this comment.</w:t>
            </w:r>
          </w:p>
          <w:p w14:paraId="1D795C9D" w14:textId="77777777" w:rsidR="002F3EA6" w:rsidRDefault="002F3EA6" w:rsidP="0042136C">
            <w:pPr>
              <w:suppressAutoHyphens/>
              <w:spacing w:after="0"/>
              <w:rPr>
                <w:rFonts w:ascii="Times New Roman" w:hAnsi="Times New Roman" w:cs="Times New Roman"/>
                <w:bCs/>
                <w:color w:val="FF0000"/>
                <w:sz w:val="16"/>
                <w:szCs w:val="16"/>
              </w:rPr>
            </w:pPr>
          </w:p>
          <w:p w14:paraId="19CD1FAE" w14:textId="74B6220F" w:rsidR="002F3EA6" w:rsidRPr="0025026B" w:rsidRDefault="002F3EA6" w:rsidP="0042136C">
            <w:pPr>
              <w:suppressAutoHyphens/>
              <w:spacing w:after="0"/>
              <w:rPr>
                <w:rFonts w:ascii="Times New Roman" w:hAnsi="Times New Roman" w:cs="Times New Roman"/>
                <w:bCs/>
                <w:color w:val="FF0000"/>
                <w:sz w:val="16"/>
                <w:szCs w:val="16"/>
              </w:rPr>
            </w:pPr>
            <w:proofErr w:type="spellStart"/>
            <w:r w:rsidRPr="00090956">
              <w:rPr>
                <w:rFonts w:ascii="Times New Roman" w:hAnsi="Times New Roman" w:cs="Times New Roman"/>
                <w:b/>
                <w:sz w:val="16"/>
                <w:szCs w:val="16"/>
              </w:rPr>
              <w:t>TGbe</w:t>
            </w:r>
            <w:proofErr w:type="spellEnd"/>
            <w:r w:rsidRPr="00090956">
              <w:rPr>
                <w:rFonts w:ascii="Times New Roman" w:hAnsi="Times New Roman" w:cs="Times New Roman"/>
                <w:b/>
                <w:sz w:val="16"/>
                <w:szCs w:val="16"/>
              </w:rPr>
              <w:t xml:space="preserve"> editor, please apply changes as shown in 11-22/</w:t>
            </w:r>
            <w:r w:rsidR="009E25F9">
              <w:rPr>
                <w:rFonts w:ascii="Times New Roman" w:hAnsi="Times New Roman" w:cs="Times New Roman"/>
                <w:b/>
                <w:sz w:val="16"/>
                <w:szCs w:val="16"/>
              </w:rPr>
              <w:t>1182r7</w:t>
            </w:r>
            <w:r w:rsidRPr="00090956">
              <w:rPr>
                <w:rFonts w:ascii="Times New Roman" w:hAnsi="Times New Roman" w:cs="Times New Roman"/>
                <w:b/>
                <w:sz w:val="16"/>
                <w:szCs w:val="16"/>
              </w:rPr>
              <w:t xml:space="preserve"> tagged 1279</w:t>
            </w:r>
            <w:r>
              <w:rPr>
                <w:rFonts w:ascii="Times New Roman" w:hAnsi="Times New Roman" w:cs="Times New Roman"/>
                <w:b/>
                <w:sz w:val="16"/>
                <w:szCs w:val="16"/>
              </w:rPr>
              <w:t>5</w:t>
            </w:r>
          </w:p>
        </w:tc>
      </w:tr>
      <w:tr w:rsidR="00787CC0" w:rsidRPr="008B0293" w14:paraId="377B103D" w14:textId="77777777" w:rsidTr="00223AEC">
        <w:trPr>
          <w:trHeight w:val="220"/>
          <w:jc w:val="center"/>
        </w:trPr>
        <w:tc>
          <w:tcPr>
            <w:tcW w:w="625" w:type="dxa"/>
            <w:shd w:val="clear" w:color="auto" w:fill="auto"/>
            <w:noWrap/>
          </w:tcPr>
          <w:p w14:paraId="49C29B6E" w14:textId="77777777" w:rsidR="00787CC0" w:rsidRPr="00AB5823" w:rsidRDefault="00787CC0" w:rsidP="0042136C">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12794</w:t>
            </w:r>
          </w:p>
        </w:tc>
        <w:tc>
          <w:tcPr>
            <w:tcW w:w="1080" w:type="dxa"/>
          </w:tcPr>
          <w:p w14:paraId="49D1B44F" w14:textId="77777777" w:rsidR="00787CC0" w:rsidRPr="00AB5823" w:rsidRDefault="00787CC0" w:rsidP="0042136C">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Laurent Cariou</w:t>
            </w:r>
          </w:p>
        </w:tc>
        <w:tc>
          <w:tcPr>
            <w:tcW w:w="900" w:type="dxa"/>
            <w:shd w:val="clear" w:color="auto" w:fill="auto"/>
            <w:noWrap/>
          </w:tcPr>
          <w:p w14:paraId="0CFF2361" w14:textId="77777777" w:rsidR="00787CC0" w:rsidRPr="00AB5823" w:rsidRDefault="00787CC0" w:rsidP="0042136C">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35.3.2.1</w:t>
            </w:r>
          </w:p>
        </w:tc>
        <w:tc>
          <w:tcPr>
            <w:tcW w:w="720" w:type="dxa"/>
          </w:tcPr>
          <w:p w14:paraId="32FCEA33" w14:textId="77777777" w:rsidR="00787CC0" w:rsidRPr="00AB5823" w:rsidRDefault="00787CC0" w:rsidP="0042136C">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407.23</w:t>
            </w:r>
          </w:p>
        </w:tc>
        <w:tc>
          <w:tcPr>
            <w:tcW w:w="2250" w:type="dxa"/>
            <w:shd w:val="clear" w:color="auto" w:fill="auto"/>
            <w:noWrap/>
          </w:tcPr>
          <w:p w14:paraId="2BB17594" w14:textId="77777777" w:rsidR="00787CC0" w:rsidRPr="00AB5823" w:rsidRDefault="00787CC0" w:rsidP="0042136C">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Isn't the mandatory statement described in this paragraph already described in 35.3.5?</w:t>
            </w:r>
          </w:p>
        </w:tc>
        <w:tc>
          <w:tcPr>
            <w:tcW w:w="2250" w:type="dxa"/>
            <w:shd w:val="clear" w:color="auto" w:fill="auto"/>
            <w:noWrap/>
          </w:tcPr>
          <w:p w14:paraId="51F87A71" w14:textId="77777777" w:rsidR="00787CC0" w:rsidRPr="00AB5823" w:rsidRDefault="00787CC0" w:rsidP="0042136C">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If it is already described, then point to the reference and remove the duplication of same mandatory statement</w:t>
            </w:r>
          </w:p>
        </w:tc>
        <w:tc>
          <w:tcPr>
            <w:tcW w:w="3510" w:type="dxa"/>
            <w:shd w:val="clear" w:color="auto" w:fill="auto"/>
          </w:tcPr>
          <w:p w14:paraId="3EE0270E" w14:textId="77777777" w:rsidR="00787CC0" w:rsidRPr="00090956" w:rsidRDefault="00787CC0" w:rsidP="0042136C">
            <w:pPr>
              <w:suppressAutoHyphens/>
              <w:spacing w:after="0"/>
              <w:rPr>
                <w:rFonts w:ascii="Times New Roman" w:hAnsi="Times New Roman" w:cs="Times New Roman"/>
                <w:b/>
                <w:sz w:val="16"/>
                <w:szCs w:val="16"/>
              </w:rPr>
            </w:pPr>
            <w:r w:rsidRPr="00090956">
              <w:rPr>
                <w:rFonts w:ascii="Times New Roman" w:hAnsi="Times New Roman" w:cs="Times New Roman"/>
                <w:b/>
                <w:sz w:val="16"/>
                <w:szCs w:val="16"/>
              </w:rPr>
              <w:t>Revised</w:t>
            </w:r>
          </w:p>
          <w:p w14:paraId="1D59477E" w14:textId="77777777" w:rsidR="00A87202" w:rsidRPr="00090956" w:rsidRDefault="00A87202" w:rsidP="0042136C">
            <w:pPr>
              <w:suppressAutoHyphens/>
              <w:spacing w:after="0"/>
              <w:rPr>
                <w:rFonts w:ascii="Times New Roman" w:hAnsi="Times New Roman" w:cs="Times New Roman"/>
                <w:bCs/>
                <w:sz w:val="16"/>
                <w:szCs w:val="16"/>
              </w:rPr>
            </w:pPr>
          </w:p>
          <w:p w14:paraId="7418AD2B" w14:textId="473C7186" w:rsidR="00090956" w:rsidRDefault="008A0875" w:rsidP="0042136C">
            <w:pPr>
              <w:suppressAutoHyphens/>
              <w:spacing w:after="0"/>
              <w:rPr>
                <w:rFonts w:ascii="Times New Roman" w:hAnsi="Times New Roman" w:cs="Times New Roman"/>
                <w:bCs/>
                <w:sz w:val="16"/>
                <w:szCs w:val="16"/>
              </w:rPr>
            </w:pPr>
            <w:r w:rsidRPr="00090956">
              <w:rPr>
                <w:rFonts w:ascii="Times New Roman" w:hAnsi="Times New Roman" w:cs="Times New Roman"/>
                <w:bCs/>
                <w:sz w:val="16"/>
                <w:szCs w:val="16"/>
              </w:rPr>
              <w:t>Agree with comment. The cited paragraph is</w:t>
            </w:r>
            <w:r>
              <w:rPr>
                <w:rFonts w:ascii="Times New Roman" w:hAnsi="Times New Roman" w:cs="Times New Roman"/>
                <w:bCs/>
                <w:sz w:val="16"/>
                <w:szCs w:val="16"/>
              </w:rPr>
              <w:t xml:space="preserve"> deleted as suggested by the comment.</w:t>
            </w:r>
            <w:r w:rsidR="00E33169">
              <w:rPr>
                <w:rFonts w:ascii="Times New Roman" w:hAnsi="Times New Roman" w:cs="Times New Roman"/>
                <w:bCs/>
                <w:sz w:val="16"/>
                <w:szCs w:val="16"/>
              </w:rPr>
              <w:t xml:space="preserve"> </w:t>
            </w:r>
            <w:r w:rsidR="00E33169" w:rsidRPr="00090956">
              <w:rPr>
                <w:rFonts w:ascii="Times New Roman" w:hAnsi="Times New Roman" w:cs="Times New Roman"/>
                <w:bCs/>
                <w:sz w:val="16"/>
                <w:szCs w:val="16"/>
              </w:rPr>
              <w:t xml:space="preserve">The </w:t>
            </w:r>
            <w:r w:rsidR="00E33169" w:rsidRPr="00090956">
              <w:rPr>
                <w:rFonts w:ascii="Times New Roman" w:hAnsi="Times New Roman" w:cs="Times New Roman"/>
                <w:bCs/>
                <w:sz w:val="16"/>
                <w:szCs w:val="16"/>
              </w:rPr>
              <w:lastRenderedPageBreak/>
              <w:t xml:space="preserve">reference in clause 35.3.3.1 is updated to cover all subclauses under 35.3.5 since they cover the rules and exceptions for inclusion of Basic ML IE in </w:t>
            </w:r>
            <w:r w:rsidR="001509E9">
              <w:rPr>
                <w:rFonts w:ascii="Times New Roman" w:hAnsi="Times New Roman" w:cs="Times New Roman"/>
                <w:bCs/>
                <w:sz w:val="16"/>
                <w:szCs w:val="16"/>
              </w:rPr>
              <w:t>(Re)Association Request</w:t>
            </w:r>
            <w:r w:rsidR="00E33169" w:rsidRPr="00090956">
              <w:rPr>
                <w:rFonts w:ascii="Times New Roman" w:hAnsi="Times New Roman" w:cs="Times New Roman"/>
                <w:bCs/>
                <w:sz w:val="16"/>
                <w:szCs w:val="16"/>
              </w:rPr>
              <w:t xml:space="preserve"> frame.</w:t>
            </w:r>
          </w:p>
          <w:p w14:paraId="74299BB7" w14:textId="77777777" w:rsidR="008A0875" w:rsidRPr="00090956" w:rsidRDefault="008A0875" w:rsidP="0042136C">
            <w:pPr>
              <w:suppressAutoHyphens/>
              <w:spacing w:after="0"/>
              <w:rPr>
                <w:rFonts w:ascii="Times New Roman" w:hAnsi="Times New Roman" w:cs="Times New Roman"/>
                <w:bCs/>
                <w:sz w:val="16"/>
                <w:szCs w:val="16"/>
              </w:rPr>
            </w:pPr>
          </w:p>
          <w:p w14:paraId="447E2C6C" w14:textId="2A5576BA" w:rsidR="00090956" w:rsidRPr="0025026B" w:rsidRDefault="00090956" w:rsidP="0042136C">
            <w:pPr>
              <w:suppressAutoHyphens/>
              <w:spacing w:after="0"/>
              <w:rPr>
                <w:rFonts w:ascii="Times New Roman" w:hAnsi="Times New Roman" w:cs="Times New Roman"/>
                <w:bCs/>
                <w:color w:val="FF0000"/>
                <w:sz w:val="16"/>
                <w:szCs w:val="16"/>
              </w:rPr>
            </w:pPr>
            <w:proofErr w:type="spellStart"/>
            <w:r w:rsidRPr="00090956">
              <w:rPr>
                <w:rFonts w:ascii="Times New Roman" w:hAnsi="Times New Roman" w:cs="Times New Roman"/>
                <w:b/>
                <w:sz w:val="16"/>
                <w:szCs w:val="16"/>
              </w:rPr>
              <w:t>TGbe</w:t>
            </w:r>
            <w:proofErr w:type="spellEnd"/>
            <w:r w:rsidRPr="00090956">
              <w:rPr>
                <w:rFonts w:ascii="Times New Roman" w:hAnsi="Times New Roman" w:cs="Times New Roman"/>
                <w:b/>
                <w:sz w:val="16"/>
                <w:szCs w:val="16"/>
              </w:rPr>
              <w:t xml:space="preserve"> editor, please apply changes as shown in 11-22/</w:t>
            </w:r>
            <w:r w:rsidR="009E25F9">
              <w:rPr>
                <w:rFonts w:ascii="Times New Roman" w:hAnsi="Times New Roman" w:cs="Times New Roman"/>
                <w:b/>
                <w:sz w:val="16"/>
                <w:szCs w:val="16"/>
              </w:rPr>
              <w:t>1182r7</w:t>
            </w:r>
            <w:r w:rsidRPr="00090956">
              <w:rPr>
                <w:rFonts w:ascii="Times New Roman" w:hAnsi="Times New Roman" w:cs="Times New Roman"/>
                <w:b/>
                <w:sz w:val="16"/>
                <w:szCs w:val="16"/>
              </w:rPr>
              <w:t xml:space="preserve"> tagged 12794</w:t>
            </w:r>
          </w:p>
        </w:tc>
      </w:tr>
      <w:tr w:rsidR="00C15B4C" w:rsidRPr="008B0293" w14:paraId="6C9C1C96" w14:textId="77777777" w:rsidTr="00223AEC">
        <w:trPr>
          <w:trHeight w:val="220"/>
          <w:jc w:val="center"/>
        </w:trPr>
        <w:tc>
          <w:tcPr>
            <w:tcW w:w="625" w:type="dxa"/>
            <w:shd w:val="clear" w:color="auto" w:fill="auto"/>
            <w:noWrap/>
          </w:tcPr>
          <w:p w14:paraId="2E7D8872" w14:textId="77777777" w:rsidR="00C15B4C" w:rsidRPr="00AB5823" w:rsidRDefault="00C15B4C" w:rsidP="0042136C">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lastRenderedPageBreak/>
              <w:t>10306</w:t>
            </w:r>
          </w:p>
        </w:tc>
        <w:tc>
          <w:tcPr>
            <w:tcW w:w="1080" w:type="dxa"/>
          </w:tcPr>
          <w:p w14:paraId="20E856BB" w14:textId="77777777" w:rsidR="00C15B4C" w:rsidRPr="00AB5823" w:rsidRDefault="00C15B4C" w:rsidP="0042136C">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Michael Montemurro</w:t>
            </w:r>
          </w:p>
        </w:tc>
        <w:tc>
          <w:tcPr>
            <w:tcW w:w="900" w:type="dxa"/>
            <w:shd w:val="clear" w:color="auto" w:fill="auto"/>
            <w:noWrap/>
          </w:tcPr>
          <w:p w14:paraId="0C540B32" w14:textId="77777777" w:rsidR="00C15B4C" w:rsidRPr="00AB5823" w:rsidRDefault="00C15B4C" w:rsidP="0042136C">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35.3.2.2</w:t>
            </w:r>
          </w:p>
        </w:tc>
        <w:tc>
          <w:tcPr>
            <w:tcW w:w="720" w:type="dxa"/>
          </w:tcPr>
          <w:p w14:paraId="0F3E26AD" w14:textId="77777777" w:rsidR="00C15B4C" w:rsidRPr="00AB5823" w:rsidRDefault="00C15B4C" w:rsidP="0042136C">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407.09</w:t>
            </w:r>
          </w:p>
        </w:tc>
        <w:tc>
          <w:tcPr>
            <w:tcW w:w="2250" w:type="dxa"/>
            <w:shd w:val="clear" w:color="auto" w:fill="auto"/>
            <w:noWrap/>
          </w:tcPr>
          <w:p w14:paraId="5E5E8673" w14:textId="77777777" w:rsidR="00C15B4C" w:rsidRPr="00AB5823" w:rsidRDefault="00C15B4C" w:rsidP="0042136C">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This requirement is difficult to parse and understand. Please consider re-wording to make the requirement clearer.</w:t>
            </w:r>
          </w:p>
        </w:tc>
        <w:tc>
          <w:tcPr>
            <w:tcW w:w="2250" w:type="dxa"/>
            <w:shd w:val="clear" w:color="auto" w:fill="auto"/>
            <w:noWrap/>
          </w:tcPr>
          <w:p w14:paraId="6B58CE2E" w14:textId="77777777" w:rsidR="00C15B4C" w:rsidRPr="00AB5823" w:rsidRDefault="00C15B4C" w:rsidP="0042136C">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Commenter is willing to collaborate on a submission with a set of changes.</w:t>
            </w:r>
          </w:p>
        </w:tc>
        <w:tc>
          <w:tcPr>
            <w:tcW w:w="3510" w:type="dxa"/>
            <w:shd w:val="clear" w:color="auto" w:fill="auto"/>
          </w:tcPr>
          <w:p w14:paraId="114DCEA7" w14:textId="77777777" w:rsidR="00C15B4C" w:rsidRPr="00630CFE" w:rsidRDefault="00C15B4C" w:rsidP="0042136C">
            <w:pPr>
              <w:suppressAutoHyphens/>
              <w:spacing w:after="0"/>
              <w:rPr>
                <w:rFonts w:ascii="Times New Roman" w:hAnsi="Times New Roman" w:cs="Times New Roman"/>
                <w:b/>
                <w:sz w:val="16"/>
                <w:szCs w:val="16"/>
              </w:rPr>
            </w:pPr>
            <w:r w:rsidRPr="00630CFE">
              <w:rPr>
                <w:rFonts w:ascii="Times New Roman" w:hAnsi="Times New Roman" w:cs="Times New Roman"/>
                <w:b/>
                <w:sz w:val="16"/>
                <w:szCs w:val="16"/>
              </w:rPr>
              <w:t>Revised</w:t>
            </w:r>
          </w:p>
          <w:p w14:paraId="4E21C3FD" w14:textId="77777777" w:rsidR="00630CFE" w:rsidRPr="00630CFE" w:rsidRDefault="00630CFE" w:rsidP="0042136C">
            <w:pPr>
              <w:suppressAutoHyphens/>
              <w:spacing w:after="0"/>
              <w:rPr>
                <w:rFonts w:ascii="Times New Roman" w:hAnsi="Times New Roman" w:cs="Times New Roman"/>
                <w:bCs/>
                <w:sz w:val="16"/>
                <w:szCs w:val="16"/>
              </w:rPr>
            </w:pPr>
          </w:p>
          <w:p w14:paraId="2B689974" w14:textId="4E4F862A" w:rsidR="00630CFE" w:rsidRDefault="00630CFE" w:rsidP="0042136C">
            <w:pPr>
              <w:suppressAutoHyphens/>
              <w:spacing w:after="0"/>
              <w:rPr>
                <w:rFonts w:ascii="Times New Roman" w:hAnsi="Times New Roman" w:cs="Times New Roman"/>
                <w:bCs/>
                <w:color w:val="FF0000"/>
                <w:sz w:val="16"/>
                <w:szCs w:val="16"/>
              </w:rPr>
            </w:pPr>
            <w:r w:rsidRPr="00630CFE">
              <w:rPr>
                <w:rFonts w:ascii="Times New Roman" w:hAnsi="Times New Roman" w:cs="Times New Roman"/>
                <w:bCs/>
                <w:sz w:val="16"/>
                <w:szCs w:val="16"/>
              </w:rPr>
              <w:t>The cited paragraph is being deleted as a resolution to CID 12794. Therefore</w:t>
            </w:r>
            <w:r>
              <w:rPr>
                <w:rFonts w:ascii="Times New Roman" w:hAnsi="Times New Roman" w:cs="Times New Roman"/>
                <w:bCs/>
                <w:sz w:val="16"/>
                <w:szCs w:val="16"/>
              </w:rPr>
              <w:t>,</w:t>
            </w:r>
            <w:r w:rsidRPr="00630CFE">
              <w:rPr>
                <w:rFonts w:ascii="Times New Roman" w:hAnsi="Times New Roman" w:cs="Times New Roman"/>
                <w:bCs/>
                <w:sz w:val="16"/>
                <w:szCs w:val="16"/>
              </w:rPr>
              <w:t xml:space="preserve"> no further changes are needed to resolve this comment.</w:t>
            </w:r>
          </w:p>
          <w:p w14:paraId="2E81E8DD" w14:textId="77777777" w:rsidR="00630CFE" w:rsidRDefault="00630CFE" w:rsidP="0042136C">
            <w:pPr>
              <w:suppressAutoHyphens/>
              <w:spacing w:after="0"/>
              <w:rPr>
                <w:rFonts w:ascii="Times New Roman" w:hAnsi="Times New Roman" w:cs="Times New Roman"/>
                <w:bCs/>
                <w:color w:val="FF0000"/>
                <w:sz w:val="16"/>
                <w:szCs w:val="16"/>
              </w:rPr>
            </w:pPr>
          </w:p>
          <w:p w14:paraId="48EAA3D6" w14:textId="63088F27" w:rsidR="00630CFE" w:rsidRPr="0025026B" w:rsidRDefault="00630CFE" w:rsidP="0042136C">
            <w:pPr>
              <w:suppressAutoHyphens/>
              <w:spacing w:after="0"/>
              <w:rPr>
                <w:rFonts w:ascii="Times New Roman" w:hAnsi="Times New Roman" w:cs="Times New Roman"/>
                <w:bCs/>
                <w:color w:val="FF0000"/>
                <w:sz w:val="16"/>
                <w:szCs w:val="16"/>
              </w:rPr>
            </w:pPr>
            <w:proofErr w:type="spellStart"/>
            <w:r w:rsidRPr="00090956">
              <w:rPr>
                <w:rFonts w:ascii="Times New Roman" w:hAnsi="Times New Roman" w:cs="Times New Roman"/>
                <w:b/>
                <w:sz w:val="16"/>
                <w:szCs w:val="16"/>
              </w:rPr>
              <w:t>TGbe</w:t>
            </w:r>
            <w:proofErr w:type="spellEnd"/>
            <w:r w:rsidRPr="00090956">
              <w:rPr>
                <w:rFonts w:ascii="Times New Roman" w:hAnsi="Times New Roman" w:cs="Times New Roman"/>
                <w:b/>
                <w:sz w:val="16"/>
                <w:szCs w:val="16"/>
              </w:rPr>
              <w:t xml:space="preserve"> editor, please apply changes as shown in 11-22/</w:t>
            </w:r>
            <w:r w:rsidR="009E25F9">
              <w:rPr>
                <w:rFonts w:ascii="Times New Roman" w:hAnsi="Times New Roman" w:cs="Times New Roman"/>
                <w:b/>
                <w:sz w:val="16"/>
                <w:szCs w:val="16"/>
              </w:rPr>
              <w:t>1182r7</w:t>
            </w:r>
            <w:r w:rsidRPr="00090956">
              <w:rPr>
                <w:rFonts w:ascii="Times New Roman" w:hAnsi="Times New Roman" w:cs="Times New Roman"/>
                <w:b/>
                <w:sz w:val="16"/>
                <w:szCs w:val="16"/>
              </w:rPr>
              <w:t xml:space="preserve"> tagged 12794</w:t>
            </w:r>
          </w:p>
        </w:tc>
      </w:tr>
      <w:tr w:rsidR="00117C17" w:rsidRPr="008B0293" w14:paraId="45C38ABC" w14:textId="77777777" w:rsidTr="00223AEC">
        <w:trPr>
          <w:trHeight w:val="220"/>
          <w:jc w:val="center"/>
        </w:trPr>
        <w:tc>
          <w:tcPr>
            <w:tcW w:w="625" w:type="dxa"/>
            <w:shd w:val="clear" w:color="auto" w:fill="auto"/>
            <w:noWrap/>
          </w:tcPr>
          <w:p w14:paraId="22637523" w14:textId="77777777" w:rsidR="00117C17" w:rsidRPr="00AB5823" w:rsidRDefault="00117C17" w:rsidP="0042136C">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13603</w:t>
            </w:r>
          </w:p>
        </w:tc>
        <w:tc>
          <w:tcPr>
            <w:tcW w:w="1080" w:type="dxa"/>
          </w:tcPr>
          <w:p w14:paraId="5C918698" w14:textId="77777777" w:rsidR="00117C17" w:rsidRPr="00AB5823" w:rsidRDefault="00117C17" w:rsidP="0042136C">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Rubayet Shafin</w:t>
            </w:r>
          </w:p>
        </w:tc>
        <w:tc>
          <w:tcPr>
            <w:tcW w:w="900" w:type="dxa"/>
            <w:shd w:val="clear" w:color="auto" w:fill="auto"/>
            <w:noWrap/>
          </w:tcPr>
          <w:p w14:paraId="55E56EFA" w14:textId="77777777" w:rsidR="00117C17" w:rsidRPr="00AB5823" w:rsidRDefault="00117C17" w:rsidP="0042136C">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35.3.2.2</w:t>
            </w:r>
          </w:p>
        </w:tc>
        <w:tc>
          <w:tcPr>
            <w:tcW w:w="720" w:type="dxa"/>
          </w:tcPr>
          <w:p w14:paraId="5DDF4D07" w14:textId="77777777" w:rsidR="00117C17" w:rsidRPr="00AB5823" w:rsidRDefault="00117C17" w:rsidP="0042136C">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408.12</w:t>
            </w:r>
          </w:p>
        </w:tc>
        <w:tc>
          <w:tcPr>
            <w:tcW w:w="2250" w:type="dxa"/>
            <w:shd w:val="clear" w:color="auto" w:fill="auto"/>
            <w:noWrap/>
          </w:tcPr>
          <w:p w14:paraId="5A9AE813" w14:textId="77777777" w:rsidR="00117C17" w:rsidRPr="00AB5823" w:rsidRDefault="00117C17" w:rsidP="0042136C">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 xml:space="preserve">It is not clear how a STA </w:t>
            </w:r>
            <w:proofErr w:type="spellStart"/>
            <w:r w:rsidRPr="00AB5823">
              <w:rPr>
                <w:rFonts w:ascii="Times New Roman" w:hAnsi="Times New Roman" w:cs="Times New Roman"/>
                <w:sz w:val="16"/>
                <w:szCs w:val="16"/>
              </w:rPr>
              <w:t>affliated</w:t>
            </w:r>
            <w:proofErr w:type="spellEnd"/>
            <w:r w:rsidRPr="00AB5823">
              <w:rPr>
                <w:rFonts w:ascii="Times New Roman" w:hAnsi="Times New Roman" w:cs="Times New Roman"/>
                <w:sz w:val="16"/>
                <w:szCs w:val="16"/>
              </w:rPr>
              <w:t xml:space="preserve"> with a non-AP MLD and operating on a non-primary link of an NSTR Mobile AP MLD would retrieve the information pertaining to these field and element.</w:t>
            </w:r>
          </w:p>
        </w:tc>
        <w:tc>
          <w:tcPr>
            <w:tcW w:w="2250" w:type="dxa"/>
            <w:shd w:val="clear" w:color="auto" w:fill="auto"/>
            <w:noWrap/>
          </w:tcPr>
          <w:p w14:paraId="03C5F547" w14:textId="77777777" w:rsidR="00117C17" w:rsidRPr="00AB5823" w:rsidRDefault="00117C17" w:rsidP="0042136C">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Please clarify how the STA operating on the non-primary link would deal with the absence of the information on that link since there is no beaconing on the non-primary link.</w:t>
            </w:r>
          </w:p>
        </w:tc>
        <w:tc>
          <w:tcPr>
            <w:tcW w:w="3510" w:type="dxa"/>
            <w:shd w:val="clear" w:color="auto" w:fill="auto"/>
          </w:tcPr>
          <w:p w14:paraId="5C5F4622" w14:textId="77777777" w:rsidR="00117C17" w:rsidRPr="00EA0BBA" w:rsidRDefault="00117C17" w:rsidP="0042136C">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4E128009" w14:textId="77777777" w:rsidR="00117C17" w:rsidRDefault="00117C17" w:rsidP="0042136C">
            <w:pPr>
              <w:suppressAutoHyphens/>
              <w:spacing w:after="0"/>
              <w:rPr>
                <w:rFonts w:ascii="Times New Roman" w:hAnsi="Times New Roman" w:cs="Times New Roman"/>
                <w:bCs/>
                <w:sz w:val="16"/>
                <w:szCs w:val="16"/>
              </w:rPr>
            </w:pPr>
          </w:p>
          <w:p w14:paraId="36C6B283" w14:textId="73347E63" w:rsidR="00117C17" w:rsidRDefault="00117C17" w:rsidP="0042136C">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Agree with the comment. The NOTE </w:t>
            </w:r>
            <w:r w:rsidR="00293EFF">
              <w:rPr>
                <w:rFonts w:ascii="Times New Roman" w:hAnsi="Times New Roman" w:cs="Times New Roman"/>
                <w:bCs/>
                <w:sz w:val="16"/>
                <w:szCs w:val="16"/>
              </w:rPr>
              <w:t>in 35.3.</w:t>
            </w:r>
            <w:r w:rsidR="009E3C55">
              <w:rPr>
                <w:rFonts w:ascii="Times New Roman" w:hAnsi="Times New Roman" w:cs="Times New Roman"/>
                <w:bCs/>
                <w:sz w:val="16"/>
                <w:szCs w:val="16"/>
              </w:rPr>
              <w:t xml:space="preserve">3.3 </w:t>
            </w:r>
            <w:r>
              <w:rPr>
                <w:rFonts w:ascii="Times New Roman" w:hAnsi="Times New Roman" w:cs="Times New Roman"/>
                <w:bCs/>
                <w:sz w:val="16"/>
                <w:szCs w:val="16"/>
              </w:rPr>
              <w:t xml:space="preserve">is updated to clarify the behavior for </w:t>
            </w:r>
            <w:proofErr w:type="spellStart"/>
            <w:r>
              <w:rPr>
                <w:rFonts w:ascii="Times New Roman" w:hAnsi="Times New Roman" w:cs="Times New Roman"/>
                <w:bCs/>
                <w:sz w:val="16"/>
                <w:szCs w:val="16"/>
              </w:rPr>
              <w:t>nSTR</w:t>
            </w:r>
            <w:proofErr w:type="spellEnd"/>
            <w:r>
              <w:rPr>
                <w:rFonts w:ascii="Times New Roman" w:hAnsi="Times New Roman" w:cs="Times New Roman"/>
                <w:bCs/>
                <w:sz w:val="16"/>
                <w:szCs w:val="16"/>
              </w:rPr>
              <w:t xml:space="preserve"> mobile AP MLD.</w:t>
            </w:r>
            <w:r w:rsidR="00D30633">
              <w:rPr>
                <w:rFonts w:ascii="Times New Roman" w:hAnsi="Times New Roman" w:cs="Times New Roman"/>
                <w:bCs/>
                <w:sz w:val="16"/>
                <w:szCs w:val="16"/>
              </w:rPr>
              <w:t xml:space="preserve"> </w:t>
            </w:r>
            <w:r w:rsidR="00CC38AD">
              <w:rPr>
                <w:rFonts w:ascii="Times New Roman" w:hAnsi="Times New Roman" w:cs="Times New Roman"/>
                <w:bCs/>
                <w:sz w:val="16"/>
                <w:szCs w:val="16"/>
              </w:rPr>
              <w:t xml:space="preserve">Additional </w:t>
            </w:r>
            <w:r w:rsidR="00C779D9">
              <w:rPr>
                <w:rFonts w:ascii="Times New Roman" w:hAnsi="Times New Roman" w:cs="Times New Roman"/>
                <w:bCs/>
                <w:sz w:val="16"/>
                <w:szCs w:val="16"/>
              </w:rPr>
              <w:t>modifications</w:t>
            </w:r>
            <w:r w:rsidR="00CC38AD">
              <w:rPr>
                <w:rFonts w:ascii="Times New Roman" w:hAnsi="Times New Roman" w:cs="Times New Roman"/>
                <w:bCs/>
                <w:sz w:val="16"/>
                <w:szCs w:val="16"/>
              </w:rPr>
              <w:t xml:space="preserve"> were made to the (same) NOTE to remove the term </w:t>
            </w:r>
            <w:r w:rsidR="0071635D">
              <w:rPr>
                <w:rFonts w:ascii="Times New Roman" w:hAnsi="Times New Roman" w:cs="Times New Roman"/>
                <w:bCs/>
                <w:sz w:val="16"/>
                <w:szCs w:val="16"/>
              </w:rPr>
              <w:t xml:space="preserve">‘reported link’ </w:t>
            </w:r>
            <w:r w:rsidR="00CC38AD">
              <w:rPr>
                <w:rFonts w:ascii="Times New Roman" w:hAnsi="Times New Roman" w:cs="Times New Roman"/>
                <w:bCs/>
                <w:sz w:val="16"/>
                <w:szCs w:val="16"/>
              </w:rPr>
              <w:t>since we do not have a definition for it.</w:t>
            </w:r>
          </w:p>
          <w:p w14:paraId="7FBB0BE0" w14:textId="7D01DEB6" w:rsidR="00117C17" w:rsidRPr="00727983" w:rsidRDefault="00117C17" w:rsidP="0042136C">
            <w:pPr>
              <w:suppressAutoHyphens/>
              <w:spacing w:after="0"/>
              <w:rPr>
                <w:rFonts w:ascii="Times New Roman" w:hAnsi="Times New Roman" w:cs="Times New Roman"/>
                <w:b/>
                <w:sz w:val="16"/>
                <w:szCs w:val="16"/>
              </w:rPr>
            </w:pPr>
            <w:r>
              <w:rPr>
                <w:rFonts w:ascii="Times New Roman" w:hAnsi="Times New Roman" w:cs="Times New Roman"/>
                <w:bCs/>
                <w:sz w:val="16"/>
                <w:szCs w:val="16"/>
              </w:rPr>
              <w:br/>
            </w:r>
            <w:proofErr w:type="spellStart"/>
            <w:r w:rsidRPr="00727983">
              <w:rPr>
                <w:rFonts w:ascii="Times New Roman" w:hAnsi="Times New Roman" w:cs="Times New Roman"/>
                <w:b/>
                <w:sz w:val="16"/>
                <w:szCs w:val="16"/>
              </w:rPr>
              <w:t>TGbe</w:t>
            </w:r>
            <w:proofErr w:type="spellEnd"/>
            <w:r w:rsidRPr="00727983">
              <w:rPr>
                <w:rFonts w:ascii="Times New Roman" w:hAnsi="Times New Roman" w:cs="Times New Roman"/>
                <w:b/>
                <w:sz w:val="16"/>
                <w:szCs w:val="16"/>
              </w:rPr>
              <w:t xml:space="preserve"> editor, please apply changes as shown in 11-22/</w:t>
            </w:r>
            <w:r w:rsidR="009E25F9">
              <w:rPr>
                <w:rFonts w:ascii="Times New Roman" w:hAnsi="Times New Roman" w:cs="Times New Roman"/>
                <w:b/>
                <w:sz w:val="16"/>
                <w:szCs w:val="16"/>
              </w:rPr>
              <w:t>1182r7</w:t>
            </w:r>
            <w:r w:rsidRPr="00727983">
              <w:rPr>
                <w:rFonts w:ascii="Times New Roman" w:hAnsi="Times New Roman" w:cs="Times New Roman"/>
                <w:b/>
                <w:sz w:val="16"/>
                <w:szCs w:val="16"/>
              </w:rPr>
              <w:t xml:space="preserve"> tagged 13603</w:t>
            </w:r>
          </w:p>
        </w:tc>
      </w:tr>
      <w:tr w:rsidR="00557287" w:rsidRPr="008B0293" w14:paraId="18BBFD04" w14:textId="77777777" w:rsidTr="00223AEC">
        <w:trPr>
          <w:trHeight w:val="220"/>
          <w:jc w:val="center"/>
        </w:trPr>
        <w:tc>
          <w:tcPr>
            <w:tcW w:w="625" w:type="dxa"/>
            <w:shd w:val="clear" w:color="auto" w:fill="auto"/>
            <w:noWrap/>
          </w:tcPr>
          <w:p w14:paraId="005F3670" w14:textId="77777777" w:rsidR="00557287" w:rsidRPr="00AB5823" w:rsidRDefault="00557287" w:rsidP="00C126F7">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13730</w:t>
            </w:r>
          </w:p>
        </w:tc>
        <w:tc>
          <w:tcPr>
            <w:tcW w:w="1080" w:type="dxa"/>
          </w:tcPr>
          <w:p w14:paraId="5FB8203B" w14:textId="77777777" w:rsidR="00557287" w:rsidRPr="00AB5823" w:rsidRDefault="00557287" w:rsidP="00C126F7">
            <w:pPr>
              <w:suppressAutoHyphens/>
              <w:spacing w:after="0"/>
              <w:rPr>
                <w:rFonts w:ascii="Times New Roman" w:hAnsi="Times New Roman" w:cs="Times New Roman"/>
                <w:sz w:val="16"/>
                <w:szCs w:val="16"/>
              </w:rPr>
            </w:pPr>
            <w:proofErr w:type="spellStart"/>
            <w:r w:rsidRPr="00AB5823">
              <w:rPr>
                <w:rFonts w:ascii="Times New Roman" w:hAnsi="Times New Roman" w:cs="Times New Roman"/>
                <w:sz w:val="16"/>
                <w:szCs w:val="16"/>
              </w:rPr>
              <w:t>Yunbo</w:t>
            </w:r>
            <w:proofErr w:type="spellEnd"/>
            <w:r w:rsidRPr="00AB5823">
              <w:rPr>
                <w:rFonts w:ascii="Times New Roman" w:hAnsi="Times New Roman" w:cs="Times New Roman"/>
                <w:sz w:val="16"/>
                <w:szCs w:val="16"/>
              </w:rPr>
              <w:t xml:space="preserve"> Li</w:t>
            </w:r>
          </w:p>
        </w:tc>
        <w:tc>
          <w:tcPr>
            <w:tcW w:w="900" w:type="dxa"/>
            <w:shd w:val="clear" w:color="auto" w:fill="auto"/>
            <w:noWrap/>
          </w:tcPr>
          <w:p w14:paraId="35B96475" w14:textId="77777777" w:rsidR="00557287" w:rsidRPr="00AB5823" w:rsidRDefault="00557287" w:rsidP="00C126F7">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35.3.2.3</w:t>
            </w:r>
          </w:p>
        </w:tc>
        <w:tc>
          <w:tcPr>
            <w:tcW w:w="720" w:type="dxa"/>
          </w:tcPr>
          <w:p w14:paraId="244FA962" w14:textId="77777777" w:rsidR="00557287" w:rsidRPr="00AB5823" w:rsidRDefault="00557287" w:rsidP="00C126F7">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409.12</w:t>
            </w:r>
          </w:p>
        </w:tc>
        <w:tc>
          <w:tcPr>
            <w:tcW w:w="2250" w:type="dxa"/>
            <w:shd w:val="clear" w:color="auto" w:fill="auto"/>
            <w:noWrap/>
          </w:tcPr>
          <w:p w14:paraId="1F21D604" w14:textId="77777777" w:rsidR="00557287" w:rsidRPr="00AB5823" w:rsidRDefault="00557287" w:rsidP="00C126F7">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 xml:space="preserve">"for a reported AP" is </w:t>
            </w:r>
            <w:proofErr w:type="spellStart"/>
            <w:r w:rsidRPr="00AB5823">
              <w:rPr>
                <w:rFonts w:ascii="Times New Roman" w:hAnsi="Times New Roman" w:cs="Times New Roman"/>
                <w:sz w:val="16"/>
                <w:szCs w:val="16"/>
              </w:rPr>
              <w:t>redudant</w:t>
            </w:r>
            <w:proofErr w:type="spellEnd"/>
            <w:r w:rsidRPr="00AB5823">
              <w:rPr>
                <w:rFonts w:ascii="Times New Roman" w:hAnsi="Times New Roman" w:cs="Times New Roman"/>
                <w:sz w:val="16"/>
                <w:szCs w:val="16"/>
              </w:rPr>
              <w:t xml:space="preserve">, because all the Per-STA Profile </w:t>
            </w:r>
            <w:proofErr w:type="spellStart"/>
            <w:r w:rsidRPr="00AB5823">
              <w:rPr>
                <w:rFonts w:ascii="Times New Roman" w:hAnsi="Times New Roman" w:cs="Times New Roman"/>
                <w:sz w:val="16"/>
                <w:szCs w:val="16"/>
              </w:rPr>
              <w:t>subelement</w:t>
            </w:r>
            <w:proofErr w:type="spellEnd"/>
            <w:r w:rsidRPr="00AB5823">
              <w:rPr>
                <w:rFonts w:ascii="Times New Roman" w:hAnsi="Times New Roman" w:cs="Times New Roman"/>
                <w:sz w:val="16"/>
                <w:szCs w:val="16"/>
              </w:rPr>
              <w:t xml:space="preserve"> of a Basic Multi-Link element are for reported Aps.</w:t>
            </w:r>
          </w:p>
        </w:tc>
        <w:tc>
          <w:tcPr>
            <w:tcW w:w="2250" w:type="dxa"/>
            <w:shd w:val="clear" w:color="auto" w:fill="auto"/>
            <w:noWrap/>
          </w:tcPr>
          <w:p w14:paraId="701C20E1" w14:textId="77777777" w:rsidR="00557287" w:rsidRPr="00AB5823" w:rsidRDefault="00557287" w:rsidP="00C126F7">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remove "for a reported AP"</w:t>
            </w:r>
          </w:p>
        </w:tc>
        <w:tc>
          <w:tcPr>
            <w:tcW w:w="3510" w:type="dxa"/>
            <w:shd w:val="clear" w:color="auto" w:fill="auto"/>
          </w:tcPr>
          <w:p w14:paraId="0226583F" w14:textId="77777777" w:rsidR="00557287" w:rsidRDefault="00557287" w:rsidP="00C126F7">
            <w:pPr>
              <w:suppressAutoHyphens/>
              <w:spacing w:after="0"/>
              <w:rPr>
                <w:rFonts w:ascii="Times New Roman" w:hAnsi="Times New Roman" w:cs="Times New Roman"/>
                <w:b/>
                <w:sz w:val="16"/>
                <w:szCs w:val="16"/>
              </w:rPr>
            </w:pPr>
            <w:r w:rsidRPr="00380904">
              <w:rPr>
                <w:rFonts w:ascii="Times New Roman" w:hAnsi="Times New Roman" w:cs="Times New Roman"/>
                <w:b/>
                <w:sz w:val="16"/>
                <w:szCs w:val="16"/>
              </w:rPr>
              <w:t>Accepted</w:t>
            </w:r>
          </w:p>
          <w:p w14:paraId="141409C9" w14:textId="77777777" w:rsidR="00557287" w:rsidRDefault="00557287" w:rsidP="00C126F7">
            <w:pPr>
              <w:suppressAutoHyphens/>
              <w:spacing w:after="0"/>
              <w:rPr>
                <w:rFonts w:ascii="Times New Roman" w:hAnsi="Times New Roman" w:cs="Times New Roman"/>
                <w:b/>
                <w:sz w:val="16"/>
                <w:szCs w:val="16"/>
              </w:rPr>
            </w:pPr>
          </w:p>
          <w:p w14:paraId="5FC80D88" w14:textId="1D3C6EF3" w:rsidR="00557287" w:rsidRPr="00380904" w:rsidRDefault="00557287" w:rsidP="00C126F7">
            <w:pPr>
              <w:suppressAutoHyphens/>
              <w:spacing w:after="0"/>
              <w:rPr>
                <w:rFonts w:ascii="Times New Roman" w:hAnsi="Times New Roman" w:cs="Times New Roman"/>
                <w:b/>
                <w:sz w:val="16"/>
                <w:szCs w:val="16"/>
              </w:rPr>
            </w:pPr>
            <w:r>
              <w:rPr>
                <w:rFonts w:ascii="Times New Roman" w:hAnsi="Times New Roman" w:cs="Times New Roman"/>
                <w:b/>
                <w:sz w:val="16"/>
                <w:szCs w:val="16"/>
              </w:rPr>
              <w:t xml:space="preserve">Note to </w:t>
            </w: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Since there are other changes being made to this paragraph, the proposed changes are shown in 11-22/</w:t>
            </w:r>
            <w:r w:rsidR="009E25F9">
              <w:rPr>
                <w:rFonts w:ascii="Times New Roman" w:hAnsi="Times New Roman" w:cs="Times New Roman"/>
                <w:b/>
                <w:sz w:val="16"/>
                <w:szCs w:val="16"/>
              </w:rPr>
              <w:t>1182r7</w:t>
            </w:r>
          </w:p>
        </w:tc>
      </w:tr>
      <w:tr w:rsidR="005A65AD" w:rsidRPr="008B0293" w14:paraId="77EB73BF" w14:textId="77777777" w:rsidTr="00223AEC">
        <w:trPr>
          <w:trHeight w:val="220"/>
          <w:jc w:val="center"/>
        </w:trPr>
        <w:tc>
          <w:tcPr>
            <w:tcW w:w="625" w:type="dxa"/>
            <w:shd w:val="clear" w:color="auto" w:fill="auto"/>
            <w:noWrap/>
          </w:tcPr>
          <w:p w14:paraId="0BF5D238" w14:textId="77777777" w:rsidR="005A65AD" w:rsidRPr="00AB5823" w:rsidRDefault="005A65AD" w:rsidP="00462E71">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13892</w:t>
            </w:r>
          </w:p>
        </w:tc>
        <w:tc>
          <w:tcPr>
            <w:tcW w:w="1080" w:type="dxa"/>
          </w:tcPr>
          <w:p w14:paraId="708E5A53" w14:textId="77777777" w:rsidR="005A65AD" w:rsidRPr="00AB5823" w:rsidRDefault="005A65AD" w:rsidP="00462E71">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Ming Gan</w:t>
            </w:r>
          </w:p>
        </w:tc>
        <w:tc>
          <w:tcPr>
            <w:tcW w:w="900" w:type="dxa"/>
            <w:shd w:val="clear" w:color="auto" w:fill="auto"/>
            <w:noWrap/>
          </w:tcPr>
          <w:p w14:paraId="202C13E5" w14:textId="77777777" w:rsidR="005A65AD" w:rsidRPr="00AB5823" w:rsidRDefault="005A65AD" w:rsidP="00462E71">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35.3.2.4.1</w:t>
            </w:r>
          </w:p>
        </w:tc>
        <w:tc>
          <w:tcPr>
            <w:tcW w:w="720" w:type="dxa"/>
          </w:tcPr>
          <w:p w14:paraId="560407D7" w14:textId="77777777" w:rsidR="005A65AD" w:rsidRPr="00AB5823" w:rsidRDefault="005A65AD" w:rsidP="00462E71">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410.07</w:t>
            </w:r>
          </w:p>
        </w:tc>
        <w:tc>
          <w:tcPr>
            <w:tcW w:w="2250" w:type="dxa"/>
            <w:shd w:val="clear" w:color="auto" w:fill="auto"/>
            <w:noWrap/>
          </w:tcPr>
          <w:p w14:paraId="73ADA02A" w14:textId="77777777" w:rsidR="005A65AD" w:rsidRPr="00AB5823" w:rsidRDefault="005A65AD" w:rsidP="00462E71">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this part is not clear and make contradicting meaning. For the excluded elements, like SSID element and BSS Max Idle Period element, please list the corresponding elements here</w:t>
            </w:r>
          </w:p>
        </w:tc>
        <w:tc>
          <w:tcPr>
            <w:tcW w:w="2250" w:type="dxa"/>
            <w:shd w:val="clear" w:color="auto" w:fill="auto"/>
            <w:noWrap/>
          </w:tcPr>
          <w:p w14:paraId="66E65C06" w14:textId="77777777" w:rsidR="005A65AD" w:rsidRPr="00AB5823" w:rsidRDefault="005A65AD" w:rsidP="00462E71">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please update this bullet</w:t>
            </w:r>
          </w:p>
        </w:tc>
        <w:tc>
          <w:tcPr>
            <w:tcW w:w="3510" w:type="dxa"/>
            <w:shd w:val="clear" w:color="auto" w:fill="auto"/>
          </w:tcPr>
          <w:p w14:paraId="2E653A42" w14:textId="77777777" w:rsidR="005A65AD" w:rsidRPr="00BA3A3C" w:rsidRDefault="005A65AD" w:rsidP="00462E71">
            <w:pPr>
              <w:suppressAutoHyphens/>
              <w:spacing w:after="0"/>
              <w:rPr>
                <w:rFonts w:ascii="Times New Roman" w:hAnsi="Times New Roman" w:cs="Times New Roman"/>
                <w:b/>
                <w:sz w:val="16"/>
                <w:szCs w:val="16"/>
              </w:rPr>
            </w:pPr>
            <w:r w:rsidRPr="00BA3A3C">
              <w:rPr>
                <w:rFonts w:ascii="Times New Roman" w:hAnsi="Times New Roman" w:cs="Times New Roman"/>
                <w:b/>
                <w:sz w:val="16"/>
                <w:szCs w:val="16"/>
              </w:rPr>
              <w:t>Revised</w:t>
            </w:r>
          </w:p>
          <w:p w14:paraId="7C78B4EA" w14:textId="77777777" w:rsidR="005A65AD" w:rsidRDefault="005A65AD" w:rsidP="00462E71">
            <w:pPr>
              <w:suppressAutoHyphens/>
              <w:spacing w:after="0"/>
              <w:rPr>
                <w:rFonts w:ascii="Times New Roman" w:hAnsi="Times New Roman" w:cs="Times New Roman"/>
                <w:bCs/>
                <w:sz w:val="16"/>
                <w:szCs w:val="16"/>
              </w:rPr>
            </w:pPr>
          </w:p>
          <w:p w14:paraId="3DC16507" w14:textId="77777777" w:rsidR="005A65AD" w:rsidRDefault="005A65AD" w:rsidP="00462E71">
            <w:pPr>
              <w:suppressAutoHyphens/>
              <w:spacing w:after="0"/>
              <w:rPr>
                <w:rFonts w:ascii="Times New Roman" w:hAnsi="Times New Roman" w:cs="Times New Roman"/>
                <w:bCs/>
                <w:sz w:val="16"/>
                <w:szCs w:val="16"/>
              </w:rPr>
            </w:pPr>
            <w:r>
              <w:rPr>
                <w:rFonts w:ascii="Times New Roman" w:hAnsi="Times New Roman" w:cs="Times New Roman"/>
                <w:bCs/>
                <w:sz w:val="16"/>
                <w:szCs w:val="16"/>
              </w:rPr>
              <w:t>Agree in principle. The paragraph containing the cited bullet and subclause 35.3.3.3 were updated as a resolution to several CIDs and to provide clarification on the excluded elements. Clarification related to SSID element was missing and provided as a resolution to this CID.</w:t>
            </w:r>
          </w:p>
          <w:p w14:paraId="3F4D864C" w14:textId="77777777" w:rsidR="005A65AD" w:rsidRDefault="005A65AD" w:rsidP="00462E71">
            <w:pPr>
              <w:suppressAutoHyphens/>
              <w:spacing w:after="0"/>
              <w:rPr>
                <w:rFonts w:ascii="Times New Roman" w:hAnsi="Times New Roman" w:cs="Times New Roman"/>
                <w:bCs/>
                <w:sz w:val="16"/>
                <w:szCs w:val="16"/>
              </w:rPr>
            </w:pPr>
          </w:p>
          <w:p w14:paraId="1C25F9C3" w14:textId="6ADABA91" w:rsidR="005A65AD" w:rsidRPr="003C48EC" w:rsidRDefault="005A65AD" w:rsidP="00462E71">
            <w:pPr>
              <w:suppressAutoHyphens/>
              <w:spacing w:after="0"/>
              <w:rPr>
                <w:rFonts w:ascii="Times New Roman" w:hAnsi="Times New Roman" w:cs="Times New Roman"/>
                <w:bCs/>
                <w:sz w:val="16"/>
                <w:szCs w:val="16"/>
              </w:rPr>
            </w:pPr>
            <w:proofErr w:type="spellStart"/>
            <w:r w:rsidRPr="00727983">
              <w:rPr>
                <w:rFonts w:ascii="Times New Roman" w:hAnsi="Times New Roman" w:cs="Times New Roman"/>
                <w:b/>
                <w:sz w:val="16"/>
                <w:szCs w:val="16"/>
              </w:rPr>
              <w:t>TGbe</w:t>
            </w:r>
            <w:proofErr w:type="spellEnd"/>
            <w:r w:rsidRPr="00727983">
              <w:rPr>
                <w:rFonts w:ascii="Times New Roman" w:hAnsi="Times New Roman" w:cs="Times New Roman"/>
                <w:b/>
                <w:sz w:val="16"/>
                <w:szCs w:val="16"/>
              </w:rPr>
              <w:t xml:space="preserve"> editor, please apply changes as shown in 11-22/</w:t>
            </w:r>
            <w:r w:rsidR="009E25F9">
              <w:rPr>
                <w:rFonts w:ascii="Times New Roman" w:hAnsi="Times New Roman" w:cs="Times New Roman"/>
                <w:b/>
                <w:sz w:val="16"/>
                <w:szCs w:val="16"/>
              </w:rPr>
              <w:t>1182r7</w:t>
            </w:r>
            <w:r w:rsidRPr="00727983">
              <w:rPr>
                <w:rFonts w:ascii="Times New Roman" w:hAnsi="Times New Roman" w:cs="Times New Roman"/>
                <w:b/>
                <w:sz w:val="16"/>
                <w:szCs w:val="16"/>
              </w:rPr>
              <w:t xml:space="preserve"> tagged 1</w:t>
            </w:r>
            <w:r>
              <w:rPr>
                <w:rFonts w:ascii="Times New Roman" w:hAnsi="Times New Roman" w:cs="Times New Roman"/>
                <w:b/>
                <w:sz w:val="16"/>
                <w:szCs w:val="16"/>
              </w:rPr>
              <w:t>3892</w:t>
            </w:r>
          </w:p>
        </w:tc>
      </w:tr>
      <w:tr w:rsidR="008F1DFA" w:rsidRPr="008B0293" w14:paraId="5263212D" w14:textId="77777777" w:rsidTr="00223AEC">
        <w:trPr>
          <w:trHeight w:val="220"/>
          <w:jc w:val="center"/>
        </w:trPr>
        <w:tc>
          <w:tcPr>
            <w:tcW w:w="625" w:type="dxa"/>
            <w:shd w:val="clear" w:color="auto" w:fill="auto"/>
            <w:noWrap/>
          </w:tcPr>
          <w:p w14:paraId="3CB17174" w14:textId="77777777" w:rsidR="008F1DFA" w:rsidRPr="00AB5823" w:rsidRDefault="008F1DFA" w:rsidP="00462E71">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13614</w:t>
            </w:r>
          </w:p>
        </w:tc>
        <w:tc>
          <w:tcPr>
            <w:tcW w:w="1080" w:type="dxa"/>
          </w:tcPr>
          <w:p w14:paraId="7E5A3A4A" w14:textId="77777777" w:rsidR="008F1DFA" w:rsidRPr="00AB5823" w:rsidRDefault="008F1DFA" w:rsidP="00462E71">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Rubayet Shafin</w:t>
            </w:r>
          </w:p>
        </w:tc>
        <w:tc>
          <w:tcPr>
            <w:tcW w:w="900" w:type="dxa"/>
            <w:shd w:val="clear" w:color="auto" w:fill="auto"/>
            <w:noWrap/>
          </w:tcPr>
          <w:p w14:paraId="667B3034" w14:textId="77777777" w:rsidR="008F1DFA" w:rsidRPr="00AB5823" w:rsidRDefault="008F1DFA" w:rsidP="00462E71">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35.3.2.4.1</w:t>
            </w:r>
          </w:p>
        </w:tc>
        <w:tc>
          <w:tcPr>
            <w:tcW w:w="720" w:type="dxa"/>
          </w:tcPr>
          <w:p w14:paraId="1EF51688" w14:textId="77777777" w:rsidR="008F1DFA" w:rsidRPr="00AB5823" w:rsidRDefault="008F1DFA" w:rsidP="00462E71">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410.07</w:t>
            </w:r>
          </w:p>
        </w:tc>
        <w:tc>
          <w:tcPr>
            <w:tcW w:w="2250" w:type="dxa"/>
            <w:shd w:val="clear" w:color="auto" w:fill="auto"/>
            <w:noWrap/>
          </w:tcPr>
          <w:p w14:paraId="3B6E1881" w14:textId="77777777" w:rsidR="008F1DFA" w:rsidRPr="00AB5823" w:rsidRDefault="008F1DFA" w:rsidP="00462E71">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Citation of clause 35.3.2.3 is missing here for exclusion from inheritance consideration.</w:t>
            </w:r>
          </w:p>
        </w:tc>
        <w:tc>
          <w:tcPr>
            <w:tcW w:w="2250" w:type="dxa"/>
            <w:shd w:val="clear" w:color="auto" w:fill="auto"/>
            <w:noWrap/>
          </w:tcPr>
          <w:p w14:paraId="09AED014" w14:textId="77777777" w:rsidR="008F1DFA" w:rsidRPr="00AB5823" w:rsidRDefault="008F1DFA" w:rsidP="00462E71">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Please include the citation of clause 35.3.2.4.1</w:t>
            </w:r>
          </w:p>
        </w:tc>
        <w:tc>
          <w:tcPr>
            <w:tcW w:w="3510" w:type="dxa"/>
            <w:shd w:val="clear" w:color="auto" w:fill="auto"/>
          </w:tcPr>
          <w:p w14:paraId="1271401F" w14:textId="77777777" w:rsidR="008F1DFA" w:rsidRDefault="008F1DFA" w:rsidP="00462E71">
            <w:pPr>
              <w:suppressAutoHyphens/>
              <w:spacing w:after="0"/>
              <w:rPr>
                <w:rFonts w:ascii="Times New Roman" w:hAnsi="Times New Roman" w:cs="Times New Roman"/>
                <w:b/>
                <w:sz w:val="16"/>
                <w:szCs w:val="16"/>
              </w:rPr>
            </w:pPr>
            <w:r w:rsidRPr="0032379E">
              <w:rPr>
                <w:rFonts w:ascii="Times New Roman" w:hAnsi="Times New Roman" w:cs="Times New Roman"/>
                <w:b/>
                <w:sz w:val="16"/>
                <w:szCs w:val="16"/>
              </w:rPr>
              <w:t>Revised</w:t>
            </w:r>
          </w:p>
          <w:p w14:paraId="1DB5A939" w14:textId="77777777" w:rsidR="008F1DFA" w:rsidRDefault="008F1DFA" w:rsidP="00462E71">
            <w:pPr>
              <w:suppressAutoHyphens/>
              <w:spacing w:after="0"/>
              <w:rPr>
                <w:rFonts w:ascii="Times New Roman" w:hAnsi="Times New Roman" w:cs="Times New Roman"/>
                <w:b/>
                <w:sz w:val="16"/>
                <w:szCs w:val="16"/>
              </w:rPr>
            </w:pPr>
          </w:p>
          <w:p w14:paraId="5D29BFE1" w14:textId="77777777" w:rsidR="008F1DFA" w:rsidRPr="0032379E" w:rsidRDefault="008F1DFA" w:rsidP="00462E71">
            <w:pPr>
              <w:suppressAutoHyphens/>
              <w:spacing w:after="0"/>
              <w:rPr>
                <w:rFonts w:ascii="Times New Roman" w:hAnsi="Times New Roman" w:cs="Times New Roman"/>
                <w:bCs/>
                <w:sz w:val="16"/>
                <w:szCs w:val="16"/>
              </w:rPr>
            </w:pPr>
            <w:r>
              <w:rPr>
                <w:rFonts w:ascii="Times New Roman" w:hAnsi="Times New Roman" w:cs="Times New Roman"/>
                <w:bCs/>
                <w:sz w:val="16"/>
                <w:szCs w:val="16"/>
              </w:rPr>
              <w:t>Same resolution as CID 13892.</w:t>
            </w:r>
          </w:p>
          <w:p w14:paraId="25B30237" w14:textId="77777777" w:rsidR="008F1DFA" w:rsidRDefault="008F1DFA" w:rsidP="00462E71">
            <w:pPr>
              <w:suppressAutoHyphens/>
              <w:spacing w:after="0"/>
              <w:rPr>
                <w:rFonts w:ascii="Times New Roman" w:hAnsi="Times New Roman" w:cs="Times New Roman"/>
                <w:b/>
                <w:sz w:val="16"/>
                <w:szCs w:val="16"/>
              </w:rPr>
            </w:pPr>
          </w:p>
          <w:p w14:paraId="5F68CBE6" w14:textId="42992663" w:rsidR="008F1DFA" w:rsidRPr="0032379E" w:rsidRDefault="008F1DFA" w:rsidP="00462E71">
            <w:pPr>
              <w:suppressAutoHyphens/>
              <w:spacing w:after="0"/>
              <w:rPr>
                <w:rFonts w:ascii="Times New Roman" w:hAnsi="Times New Roman" w:cs="Times New Roman"/>
                <w:b/>
                <w:sz w:val="16"/>
                <w:szCs w:val="16"/>
              </w:rPr>
            </w:pPr>
            <w:proofErr w:type="spellStart"/>
            <w:r w:rsidRPr="00727983">
              <w:rPr>
                <w:rFonts w:ascii="Times New Roman" w:hAnsi="Times New Roman" w:cs="Times New Roman"/>
                <w:b/>
                <w:sz w:val="16"/>
                <w:szCs w:val="16"/>
              </w:rPr>
              <w:t>TGbe</w:t>
            </w:r>
            <w:proofErr w:type="spellEnd"/>
            <w:r w:rsidRPr="00727983">
              <w:rPr>
                <w:rFonts w:ascii="Times New Roman" w:hAnsi="Times New Roman" w:cs="Times New Roman"/>
                <w:b/>
                <w:sz w:val="16"/>
                <w:szCs w:val="16"/>
              </w:rPr>
              <w:t xml:space="preserve"> editor, please apply changes as shown in 11-22/</w:t>
            </w:r>
            <w:r w:rsidR="009E25F9">
              <w:rPr>
                <w:rFonts w:ascii="Times New Roman" w:hAnsi="Times New Roman" w:cs="Times New Roman"/>
                <w:b/>
                <w:sz w:val="16"/>
                <w:szCs w:val="16"/>
              </w:rPr>
              <w:t>1182r7</w:t>
            </w:r>
            <w:r w:rsidRPr="00727983">
              <w:rPr>
                <w:rFonts w:ascii="Times New Roman" w:hAnsi="Times New Roman" w:cs="Times New Roman"/>
                <w:b/>
                <w:sz w:val="16"/>
                <w:szCs w:val="16"/>
              </w:rPr>
              <w:t xml:space="preserve"> tagged 1</w:t>
            </w:r>
            <w:r>
              <w:rPr>
                <w:rFonts w:ascii="Times New Roman" w:hAnsi="Times New Roman" w:cs="Times New Roman"/>
                <w:b/>
                <w:sz w:val="16"/>
                <w:szCs w:val="16"/>
              </w:rPr>
              <w:t>3892</w:t>
            </w:r>
          </w:p>
        </w:tc>
      </w:tr>
      <w:tr w:rsidR="000A4448" w:rsidRPr="008B0293" w14:paraId="6110739A" w14:textId="77777777" w:rsidTr="00223AEC">
        <w:trPr>
          <w:trHeight w:val="220"/>
          <w:jc w:val="center"/>
        </w:trPr>
        <w:tc>
          <w:tcPr>
            <w:tcW w:w="625" w:type="dxa"/>
            <w:shd w:val="clear" w:color="auto" w:fill="auto"/>
            <w:noWrap/>
          </w:tcPr>
          <w:p w14:paraId="2BF22B9C" w14:textId="77777777" w:rsidR="000A4448" w:rsidRPr="00AB5823" w:rsidRDefault="000A4448" w:rsidP="00C126F7">
            <w:pPr>
              <w:suppressAutoHyphens/>
              <w:spacing w:after="0"/>
              <w:rPr>
                <w:rFonts w:ascii="Times New Roman" w:hAnsi="Times New Roman" w:cs="Times New Roman"/>
                <w:sz w:val="16"/>
                <w:szCs w:val="16"/>
              </w:rPr>
            </w:pPr>
            <w:r w:rsidRPr="001B5B3F">
              <w:rPr>
                <w:rFonts w:ascii="Times New Roman" w:hAnsi="Times New Roman" w:cs="Times New Roman"/>
                <w:sz w:val="16"/>
                <w:szCs w:val="16"/>
                <w:highlight w:val="green"/>
              </w:rPr>
              <w:t>13731</w:t>
            </w:r>
          </w:p>
        </w:tc>
        <w:tc>
          <w:tcPr>
            <w:tcW w:w="1080" w:type="dxa"/>
          </w:tcPr>
          <w:p w14:paraId="047FBE2B" w14:textId="77777777" w:rsidR="000A4448" w:rsidRPr="00AB5823" w:rsidRDefault="000A4448" w:rsidP="00C126F7">
            <w:pPr>
              <w:suppressAutoHyphens/>
              <w:spacing w:after="0"/>
              <w:rPr>
                <w:rFonts w:ascii="Times New Roman" w:hAnsi="Times New Roman" w:cs="Times New Roman"/>
                <w:sz w:val="16"/>
                <w:szCs w:val="16"/>
              </w:rPr>
            </w:pPr>
            <w:proofErr w:type="spellStart"/>
            <w:r w:rsidRPr="00AB5823">
              <w:rPr>
                <w:rFonts w:ascii="Times New Roman" w:hAnsi="Times New Roman" w:cs="Times New Roman"/>
                <w:sz w:val="16"/>
                <w:szCs w:val="16"/>
              </w:rPr>
              <w:t>Yunbo</w:t>
            </w:r>
            <w:proofErr w:type="spellEnd"/>
            <w:r w:rsidRPr="00AB5823">
              <w:rPr>
                <w:rFonts w:ascii="Times New Roman" w:hAnsi="Times New Roman" w:cs="Times New Roman"/>
                <w:sz w:val="16"/>
                <w:szCs w:val="16"/>
              </w:rPr>
              <w:t xml:space="preserve"> Li</w:t>
            </w:r>
          </w:p>
        </w:tc>
        <w:tc>
          <w:tcPr>
            <w:tcW w:w="900" w:type="dxa"/>
            <w:shd w:val="clear" w:color="auto" w:fill="auto"/>
            <w:noWrap/>
          </w:tcPr>
          <w:p w14:paraId="33AF1777" w14:textId="77777777" w:rsidR="000A4448" w:rsidRPr="00AB5823" w:rsidRDefault="000A4448" w:rsidP="00C126F7">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35.3.2ã‚3</w:t>
            </w:r>
          </w:p>
        </w:tc>
        <w:tc>
          <w:tcPr>
            <w:tcW w:w="720" w:type="dxa"/>
          </w:tcPr>
          <w:p w14:paraId="5F2411A3" w14:textId="77777777" w:rsidR="000A4448" w:rsidRPr="00AB5823" w:rsidRDefault="000A4448" w:rsidP="00C126F7">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409.16</w:t>
            </w:r>
          </w:p>
        </w:tc>
        <w:tc>
          <w:tcPr>
            <w:tcW w:w="2250" w:type="dxa"/>
            <w:shd w:val="clear" w:color="auto" w:fill="auto"/>
            <w:noWrap/>
          </w:tcPr>
          <w:p w14:paraId="05C57927" w14:textId="77777777" w:rsidR="000A4448" w:rsidRPr="00AB5823" w:rsidRDefault="000A4448" w:rsidP="00C126F7">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 xml:space="preserve">"corresponding to a reported STA" is </w:t>
            </w:r>
            <w:proofErr w:type="spellStart"/>
            <w:r w:rsidRPr="00AB5823">
              <w:rPr>
                <w:rFonts w:ascii="Times New Roman" w:hAnsi="Times New Roman" w:cs="Times New Roman"/>
                <w:sz w:val="16"/>
                <w:szCs w:val="16"/>
              </w:rPr>
              <w:t>redudant</w:t>
            </w:r>
            <w:proofErr w:type="spellEnd"/>
            <w:r w:rsidRPr="00AB5823">
              <w:rPr>
                <w:rFonts w:ascii="Times New Roman" w:hAnsi="Times New Roman" w:cs="Times New Roman"/>
                <w:sz w:val="16"/>
                <w:szCs w:val="16"/>
              </w:rPr>
              <w:t xml:space="preserve">, because all the Per-STA Profile </w:t>
            </w:r>
            <w:proofErr w:type="spellStart"/>
            <w:r w:rsidRPr="00AB5823">
              <w:rPr>
                <w:rFonts w:ascii="Times New Roman" w:hAnsi="Times New Roman" w:cs="Times New Roman"/>
                <w:sz w:val="16"/>
                <w:szCs w:val="16"/>
              </w:rPr>
              <w:t>subelement</w:t>
            </w:r>
            <w:proofErr w:type="spellEnd"/>
            <w:r w:rsidRPr="00AB5823">
              <w:rPr>
                <w:rFonts w:ascii="Times New Roman" w:hAnsi="Times New Roman" w:cs="Times New Roman"/>
                <w:sz w:val="16"/>
                <w:szCs w:val="16"/>
              </w:rPr>
              <w:t xml:space="preserve"> of a Basic Multi-Link element are corresponding to reported STAs.</w:t>
            </w:r>
          </w:p>
        </w:tc>
        <w:tc>
          <w:tcPr>
            <w:tcW w:w="2250" w:type="dxa"/>
            <w:shd w:val="clear" w:color="auto" w:fill="auto"/>
            <w:noWrap/>
          </w:tcPr>
          <w:p w14:paraId="03C585F8" w14:textId="77777777" w:rsidR="000A4448" w:rsidRPr="00AB5823" w:rsidRDefault="000A4448" w:rsidP="00C126F7">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remove "corresponding to a reported STA"</w:t>
            </w:r>
          </w:p>
        </w:tc>
        <w:tc>
          <w:tcPr>
            <w:tcW w:w="3510" w:type="dxa"/>
            <w:shd w:val="clear" w:color="auto" w:fill="auto"/>
          </w:tcPr>
          <w:p w14:paraId="4BB1226E" w14:textId="77777777" w:rsidR="000A4448" w:rsidRDefault="000A4448" w:rsidP="00C126F7">
            <w:pPr>
              <w:suppressAutoHyphens/>
              <w:spacing w:after="0"/>
              <w:rPr>
                <w:rFonts w:ascii="Times New Roman" w:hAnsi="Times New Roman" w:cs="Times New Roman"/>
                <w:b/>
                <w:sz w:val="16"/>
                <w:szCs w:val="16"/>
              </w:rPr>
            </w:pPr>
            <w:r w:rsidRPr="00380904">
              <w:rPr>
                <w:rFonts w:ascii="Times New Roman" w:hAnsi="Times New Roman" w:cs="Times New Roman"/>
                <w:b/>
                <w:sz w:val="16"/>
                <w:szCs w:val="16"/>
              </w:rPr>
              <w:t>Accepted</w:t>
            </w:r>
          </w:p>
          <w:p w14:paraId="6582BDA9" w14:textId="77777777" w:rsidR="000A4448" w:rsidRDefault="000A4448" w:rsidP="00C126F7">
            <w:pPr>
              <w:suppressAutoHyphens/>
              <w:spacing w:after="0"/>
              <w:rPr>
                <w:rFonts w:ascii="Times New Roman" w:hAnsi="Times New Roman" w:cs="Times New Roman"/>
                <w:b/>
                <w:sz w:val="16"/>
                <w:szCs w:val="16"/>
              </w:rPr>
            </w:pPr>
          </w:p>
          <w:p w14:paraId="63B2E538" w14:textId="47B1A04A" w:rsidR="000A4448" w:rsidRPr="00380904" w:rsidRDefault="000A4448" w:rsidP="00C126F7">
            <w:pPr>
              <w:suppressAutoHyphens/>
              <w:spacing w:after="0"/>
              <w:rPr>
                <w:rFonts w:ascii="Times New Roman" w:hAnsi="Times New Roman" w:cs="Times New Roman"/>
                <w:b/>
                <w:sz w:val="16"/>
                <w:szCs w:val="16"/>
              </w:rPr>
            </w:pPr>
            <w:r>
              <w:rPr>
                <w:rFonts w:ascii="Times New Roman" w:hAnsi="Times New Roman" w:cs="Times New Roman"/>
                <w:b/>
                <w:sz w:val="16"/>
                <w:szCs w:val="16"/>
              </w:rPr>
              <w:t xml:space="preserve">Note to </w:t>
            </w: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Since there are other changes being made to this paragraph, the proposed changes are shown in 11-22/</w:t>
            </w:r>
            <w:r w:rsidR="009E25F9">
              <w:rPr>
                <w:rFonts w:ascii="Times New Roman" w:hAnsi="Times New Roman" w:cs="Times New Roman"/>
                <w:b/>
                <w:sz w:val="16"/>
                <w:szCs w:val="16"/>
              </w:rPr>
              <w:t>1182r7</w:t>
            </w:r>
          </w:p>
        </w:tc>
      </w:tr>
      <w:tr w:rsidR="00AB5823" w:rsidRPr="008B0293" w14:paraId="644EDFCB" w14:textId="77777777" w:rsidTr="00223AEC">
        <w:trPr>
          <w:trHeight w:val="220"/>
          <w:jc w:val="center"/>
        </w:trPr>
        <w:tc>
          <w:tcPr>
            <w:tcW w:w="625" w:type="dxa"/>
            <w:shd w:val="clear" w:color="auto" w:fill="auto"/>
            <w:noWrap/>
          </w:tcPr>
          <w:p w14:paraId="27D7600C" w14:textId="1D918E75"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14107</w:t>
            </w:r>
          </w:p>
        </w:tc>
        <w:tc>
          <w:tcPr>
            <w:tcW w:w="1080" w:type="dxa"/>
          </w:tcPr>
          <w:p w14:paraId="0C8C68C1" w14:textId="7412E037"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Li-Hsiang Sun</w:t>
            </w:r>
          </w:p>
        </w:tc>
        <w:tc>
          <w:tcPr>
            <w:tcW w:w="900" w:type="dxa"/>
            <w:shd w:val="clear" w:color="auto" w:fill="auto"/>
            <w:noWrap/>
          </w:tcPr>
          <w:p w14:paraId="019B7707" w14:textId="13308349"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35.3.2.2</w:t>
            </w:r>
          </w:p>
        </w:tc>
        <w:tc>
          <w:tcPr>
            <w:tcW w:w="720" w:type="dxa"/>
          </w:tcPr>
          <w:p w14:paraId="443202E3" w14:textId="4729512D"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407.53</w:t>
            </w:r>
          </w:p>
        </w:tc>
        <w:tc>
          <w:tcPr>
            <w:tcW w:w="2250" w:type="dxa"/>
            <w:shd w:val="clear" w:color="auto" w:fill="auto"/>
            <w:noWrap/>
          </w:tcPr>
          <w:p w14:paraId="4DA592E9" w14:textId="171BF408"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"does not include the Timestamp field, Beacon Interval field, AID field, SSID element, and BSS</w:t>
            </w:r>
            <w:r w:rsidRPr="00AB5823">
              <w:rPr>
                <w:rFonts w:ascii="Times New Roman" w:hAnsi="Times New Roman" w:cs="Times New Roman"/>
                <w:sz w:val="16"/>
                <w:szCs w:val="16"/>
              </w:rPr>
              <w:br/>
              <w:t>Max Idle Period element."</w:t>
            </w:r>
            <w:r w:rsidRPr="00AB5823">
              <w:rPr>
                <w:rFonts w:ascii="Times New Roman" w:hAnsi="Times New Roman" w:cs="Times New Roman"/>
                <w:sz w:val="16"/>
                <w:szCs w:val="16"/>
              </w:rPr>
              <w:br/>
            </w:r>
            <w:r w:rsidRPr="00AB5823">
              <w:rPr>
                <w:rFonts w:ascii="Times New Roman" w:hAnsi="Times New Roman" w:cs="Times New Roman"/>
                <w:sz w:val="16"/>
                <w:szCs w:val="16"/>
              </w:rPr>
              <w:br/>
              <w:t>Should also add RSNE, RSNXE, FTE as not included in case of  (re)association request or response</w:t>
            </w:r>
          </w:p>
        </w:tc>
        <w:tc>
          <w:tcPr>
            <w:tcW w:w="2250" w:type="dxa"/>
            <w:shd w:val="clear" w:color="auto" w:fill="auto"/>
            <w:noWrap/>
          </w:tcPr>
          <w:p w14:paraId="6401CEC8" w14:textId="266D91BA"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As in comment</w:t>
            </w:r>
          </w:p>
        </w:tc>
        <w:tc>
          <w:tcPr>
            <w:tcW w:w="3510" w:type="dxa"/>
            <w:shd w:val="clear" w:color="auto" w:fill="auto"/>
          </w:tcPr>
          <w:p w14:paraId="1131D87B" w14:textId="77777777" w:rsidR="00AB5823" w:rsidRDefault="00564C99" w:rsidP="00AB5823">
            <w:pPr>
              <w:suppressAutoHyphens/>
              <w:spacing w:after="0"/>
              <w:rPr>
                <w:rFonts w:ascii="Times New Roman" w:hAnsi="Times New Roman" w:cs="Times New Roman"/>
                <w:b/>
                <w:sz w:val="16"/>
                <w:szCs w:val="16"/>
              </w:rPr>
            </w:pPr>
            <w:r w:rsidRPr="002A2621">
              <w:rPr>
                <w:rFonts w:ascii="Times New Roman" w:hAnsi="Times New Roman" w:cs="Times New Roman"/>
                <w:b/>
                <w:sz w:val="16"/>
                <w:szCs w:val="16"/>
              </w:rPr>
              <w:t>Revised</w:t>
            </w:r>
          </w:p>
          <w:p w14:paraId="09848302" w14:textId="77777777" w:rsidR="002A2621" w:rsidRDefault="002A2621" w:rsidP="00AB5823">
            <w:pPr>
              <w:suppressAutoHyphens/>
              <w:spacing w:after="0"/>
              <w:rPr>
                <w:rFonts w:ascii="Times New Roman" w:hAnsi="Times New Roman" w:cs="Times New Roman"/>
                <w:bCs/>
                <w:sz w:val="16"/>
                <w:szCs w:val="16"/>
              </w:rPr>
            </w:pPr>
          </w:p>
          <w:p w14:paraId="41536A87" w14:textId="0506E841" w:rsidR="002A2621" w:rsidRDefault="002A2621" w:rsidP="00AB5823">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Agree </w:t>
            </w:r>
            <w:r w:rsidR="003B358A">
              <w:rPr>
                <w:rFonts w:ascii="Times New Roman" w:hAnsi="Times New Roman" w:cs="Times New Roman"/>
                <w:bCs/>
                <w:sz w:val="16"/>
                <w:szCs w:val="16"/>
              </w:rPr>
              <w:t>in principle</w:t>
            </w:r>
            <w:r>
              <w:rPr>
                <w:rFonts w:ascii="Times New Roman" w:hAnsi="Times New Roman" w:cs="Times New Roman"/>
                <w:bCs/>
                <w:sz w:val="16"/>
                <w:szCs w:val="16"/>
              </w:rPr>
              <w:t xml:space="preserve">. A new paragraph and a NOTE were added to </w:t>
            </w:r>
            <w:r w:rsidR="00C36E91">
              <w:rPr>
                <w:rFonts w:ascii="Times New Roman" w:hAnsi="Times New Roman" w:cs="Times New Roman"/>
                <w:bCs/>
                <w:sz w:val="16"/>
                <w:szCs w:val="16"/>
              </w:rPr>
              <w:t>provide guidance on the inclusion/exclusion of FTE, MDE, RSNE and RSNXE in (Re)Association Request/Response frames.</w:t>
            </w:r>
          </w:p>
          <w:p w14:paraId="556F67D3" w14:textId="77777777" w:rsidR="004B7503" w:rsidRDefault="004B7503" w:rsidP="00AB5823">
            <w:pPr>
              <w:suppressAutoHyphens/>
              <w:spacing w:after="0"/>
              <w:rPr>
                <w:rFonts w:ascii="Times New Roman" w:hAnsi="Times New Roman" w:cs="Times New Roman"/>
                <w:bCs/>
                <w:sz w:val="16"/>
                <w:szCs w:val="16"/>
              </w:rPr>
            </w:pPr>
          </w:p>
          <w:p w14:paraId="3466BC34" w14:textId="4E4DB82A" w:rsidR="004B7503" w:rsidRPr="002A2621" w:rsidRDefault="004B7503" w:rsidP="00AB5823">
            <w:pPr>
              <w:suppressAutoHyphens/>
              <w:spacing w:after="0"/>
              <w:rPr>
                <w:rFonts w:ascii="Times New Roman" w:hAnsi="Times New Roman" w:cs="Times New Roman"/>
                <w:bCs/>
                <w:sz w:val="16"/>
                <w:szCs w:val="16"/>
              </w:rPr>
            </w:pPr>
            <w:proofErr w:type="spellStart"/>
            <w:r w:rsidRPr="00727983">
              <w:rPr>
                <w:rFonts w:ascii="Times New Roman" w:hAnsi="Times New Roman" w:cs="Times New Roman"/>
                <w:b/>
                <w:sz w:val="16"/>
                <w:szCs w:val="16"/>
              </w:rPr>
              <w:t>TGbe</w:t>
            </w:r>
            <w:proofErr w:type="spellEnd"/>
            <w:r w:rsidRPr="00727983">
              <w:rPr>
                <w:rFonts w:ascii="Times New Roman" w:hAnsi="Times New Roman" w:cs="Times New Roman"/>
                <w:b/>
                <w:sz w:val="16"/>
                <w:szCs w:val="16"/>
              </w:rPr>
              <w:t xml:space="preserve"> editor, please apply changes as shown in 11-22/</w:t>
            </w:r>
            <w:r w:rsidR="009E25F9">
              <w:rPr>
                <w:rFonts w:ascii="Times New Roman" w:hAnsi="Times New Roman" w:cs="Times New Roman"/>
                <w:b/>
                <w:sz w:val="16"/>
                <w:szCs w:val="16"/>
              </w:rPr>
              <w:t>1182r7</w:t>
            </w:r>
            <w:r w:rsidRPr="00727983">
              <w:rPr>
                <w:rFonts w:ascii="Times New Roman" w:hAnsi="Times New Roman" w:cs="Times New Roman"/>
                <w:b/>
                <w:sz w:val="16"/>
                <w:szCs w:val="16"/>
              </w:rPr>
              <w:t xml:space="preserve"> tagged 1</w:t>
            </w:r>
            <w:r>
              <w:rPr>
                <w:rFonts w:ascii="Times New Roman" w:hAnsi="Times New Roman" w:cs="Times New Roman"/>
                <w:b/>
                <w:sz w:val="16"/>
                <w:szCs w:val="16"/>
              </w:rPr>
              <w:t>4107</w:t>
            </w:r>
          </w:p>
        </w:tc>
      </w:tr>
      <w:tr w:rsidR="00F64C68" w:rsidRPr="008B0293" w14:paraId="0B7E4669" w14:textId="77777777" w:rsidTr="00223AEC">
        <w:trPr>
          <w:trHeight w:val="220"/>
          <w:jc w:val="center"/>
        </w:trPr>
        <w:tc>
          <w:tcPr>
            <w:tcW w:w="625" w:type="dxa"/>
            <w:shd w:val="clear" w:color="auto" w:fill="auto"/>
            <w:noWrap/>
          </w:tcPr>
          <w:p w14:paraId="364D3D13" w14:textId="77777777" w:rsidR="00F64C68" w:rsidRPr="00AB5823" w:rsidRDefault="00F64C68" w:rsidP="00C126F7">
            <w:pPr>
              <w:suppressAutoHyphens/>
              <w:spacing w:after="0"/>
              <w:rPr>
                <w:rFonts w:ascii="Times New Roman" w:hAnsi="Times New Roman" w:cs="Times New Roman"/>
                <w:sz w:val="16"/>
                <w:szCs w:val="16"/>
              </w:rPr>
            </w:pPr>
            <w:r w:rsidRPr="00F115BF">
              <w:rPr>
                <w:rFonts w:ascii="Times New Roman" w:hAnsi="Times New Roman" w:cs="Times New Roman"/>
                <w:color w:val="00B050"/>
                <w:sz w:val="16"/>
                <w:szCs w:val="16"/>
              </w:rPr>
              <w:t>14063</w:t>
            </w:r>
          </w:p>
        </w:tc>
        <w:tc>
          <w:tcPr>
            <w:tcW w:w="1080" w:type="dxa"/>
          </w:tcPr>
          <w:p w14:paraId="4C2CCC4F" w14:textId="77777777" w:rsidR="00F64C68" w:rsidRPr="00AB5823" w:rsidRDefault="00F64C68" w:rsidP="00C126F7">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Pooya Monajemi</w:t>
            </w:r>
          </w:p>
        </w:tc>
        <w:tc>
          <w:tcPr>
            <w:tcW w:w="900" w:type="dxa"/>
            <w:shd w:val="clear" w:color="auto" w:fill="auto"/>
            <w:noWrap/>
          </w:tcPr>
          <w:p w14:paraId="6DA6CB56" w14:textId="77777777" w:rsidR="00F64C68" w:rsidRPr="00AB5823" w:rsidRDefault="00F64C68" w:rsidP="00C126F7">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35.3.2.4.1</w:t>
            </w:r>
          </w:p>
        </w:tc>
        <w:tc>
          <w:tcPr>
            <w:tcW w:w="720" w:type="dxa"/>
          </w:tcPr>
          <w:p w14:paraId="32D39DE0" w14:textId="77777777" w:rsidR="00F64C68" w:rsidRPr="00AB5823" w:rsidRDefault="00F64C68" w:rsidP="00C126F7">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409.62</w:t>
            </w:r>
          </w:p>
        </w:tc>
        <w:tc>
          <w:tcPr>
            <w:tcW w:w="2250" w:type="dxa"/>
            <w:shd w:val="clear" w:color="auto" w:fill="auto"/>
            <w:noWrap/>
          </w:tcPr>
          <w:p w14:paraId="7B5C691F" w14:textId="77777777" w:rsidR="00F64C68" w:rsidRPr="00AB5823" w:rsidRDefault="00F64C68" w:rsidP="00C126F7">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 xml:space="preserve">Elements carried inside the Basic Multi-Link element of a Management frame are still technically carried in that </w:t>
            </w:r>
            <w:r w:rsidRPr="00AB5823">
              <w:rPr>
                <w:rFonts w:ascii="Times New Roman" w:hAnsi="Times New Roman" w:cs="Times New Roman"/>
                <w:sz w:val="16"/>
                <w:szCs w:val="16"/>
              </w:rPr>
              <w:lastRenderedPageBreak/>
              <w:t>Management frame but should not be considered for inheritance.</w:t>
            </w:r>
          </w:p>
        </w:tc>
        <w:tc>
          <w:tcPr>
            <w:tcW w:w="2250" w:type="dxa"/>
            <w:shd w:val="clear" w:color="auto" w:fill="auto"/>
            <w:noWrap/>
          </w:tcPr>
          <w:p w14:paraId="2339C6CB" w14:textId="77777777" w:rsidR="00F64C68" w:rsidRPr="00AB5823" w:rsidRDefault="00F64C68" w:rsidP="00C126F7">
            <w:pPr>
              <w:suppressAutoHyphens/>
              <w:spacing w:after="0"/>
              <w:rPr>
                <w:rFonts w:ascii="Times New Roman" w:hAnsi="Times New Roman" w:cs="Times New Roman"/>
                <w:sz w:val="16"/>
                <w:szCs w:val="16"/>
              </w:rPr>
            </w:pPr>
            <w:proofErr w:type="spellStart"/>
            <w:r w:rsidRPr="00AB5823">
              <w:rPr>
                <w:rFonts w:ascii="Times New Roman" w:hAnsi="Times New Roman" w:cs="Times New Roman"/>
                <w:sz w:val="16"/>
                <w:szCs w:val="16"/>
              </w:rPr>
              <w:lastRenderedPageBreak/>
              <w:t>Ammend</w:t>
            </w:r>
            <w:proofErr w:type="spellEnd"/>
            <w:r w:rsidRPr="00AB5823">
              <w:rPr>
                <w:rFonts w:ascii="Times New Roman" w:hAnsi="Times New Roman" w:cs="Times New Roman"/>
                <w:sz w:val="16"/>
                <w:szCs w:val="16"/>
              </w:rPr>
              <w:t xml:space="preserve"> to "...is carried in a Management frame transmitted by the reporting STA, is not inside a Basic Multi-Link </w:t>
            </w:r>
            <w:r w:rsidRPr="00AB5823">
              <w:rPr>
                <w:rFonts w:ascii="Times New Roman" w:hAnsi="Times New Roman" w:cs="Times New Roman"/>
                <w:sz w:val="16"/>
                <w:szCs w:val="16"/>
              </w:rPr>
              <w:lastRenderedPageBreak/>
              <w:t>element, and there is no element ..."</w:t>
            </w:r>
          </w:p>
        </w:tc>
        <w:tc>
          <w:tcPr>
            <w:tcW w:w="3510" w:type="dxa"/>
            <w:shd w:val="clear" w:color="auto" w:fill="auto"/>
          </w:tcPr>
          <w:p w14:paraId="7A8C2F63" w14:textId="77777777" w:rsidR="00F64C68" w:rsidRDefault="00F64C68" w:rsidP="00C126F7">
            <w:pPr>
              <w:suppressAutoHyphens/>
              <w:spacing w:after="0"/>
              <w:rPr>
                <w:rFonts w:ascii="Times New Roman" w:hAnsi="Times New Roman" w:cs="Times New Roman"/>
                <w:b/>
                <w:sz w:val="16"/>
                <w:szCs w:val="16"/>
              </w:rPr>
            </w:pPr>
            <w:r w:rsidRPr="00937CA9">
              <w:rPr>
                <w:rFonts w:ascii="Times New Roman" w:hAnsi="Times New Roman" w:cs="Times New Roman"/>
                <w:b/>
                <w:sz w:val="16"/>
                <w:szCs w:val="16"/>
              </w:rPr>
              <w:lastRenderedPageBreak/>
              <w:t>Revised</w:t>
            </w:r>
          </w:p>
          <w:p w14:paraId="6F02DA67" w14:textId="77777777" w:rsidR="00F64C68" w:rsidRDefault="00F64C68" w:rsidP="00C126F7">
            <w:pPr>
              <w:suppressAutoHyphens/>
              <w:spacing w:after="0"/>
              <w:rPr>
                <w:rFonts w:ascii="Times New Roman" w:hAnsi="Times New Roman" w:cs="Times New Roman"/>
                <w:b/>
                <w:sz w:val="16"/>
                <w:szCs w:val="16"/>
              </w:rPr>
            </w:pPr>
          </w:p>
          <w:p w14:paraId="5B81A1EB" w14:textId="77777777" w:rsidR="00F64C68" w:rsidRPr="00922CF3" w:rsidRDefault="00F64C68" w:rsidP="00C126F7">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Agree in principle. The cited sentence was updated to clarify that the inherited elements are not carried </w:t>
            </w:r>
            <w:r>
              <w:rPr>
                <w:rFonts w:ascii="Times New Roman" w:hAnsi="Times New Roman" w:cs="Times New Roman"/>
                <w:bCs/>
                <w:sz w:val="16"/>
                <w:szCs w:val="16"/>
              </w:rPr>
              <w:lastRenderedPageBreak/>
              <w:t>in Basic ML IE. In addition, since the text on exclusion of elements is moved to a dedicated subclause, the second bullet is updated to point to the subclause on exclusion.</w:t>
            </w:r>
          </w:p>
          <w:p w14:paraId="172DA1FE" w14:textId="77777777" w:rsidR="00F64C68" w:rsidRDefault="00F64C68" w:rsidP="00C126F7">
            <w:pPr>
              <w:suppressAutoHyphens/>
              <w:spacing w:after="0"/>
              <w:rPr>
                <w:rFonts w:ascii="Times New Roman" w:hAnsi="Times New Roman" w:cs="Times New Roman"/>
                <w:b/>
                <w:sz w:val="16"/>
                <w:szCs w:val="16"/>
              </w:rPr>
            </w:pPr>
          </w:p>
          <w:p w14:paraId="4CAC5D26" w14:textId="6AD6AB78" w:rsidR="00F64C68" w:rsidRPr="003C48EC" w:rsidRDefault="00F64C68" w:rsidP="00C126F7">
            <w:pPr>
              <w:suppressAutoHyphens/>
              <w:spacing w:after="0"/>
              <w:rPr>
                <w:rFonts w:ascii="Times New Roman" w:hAnsi="Times New Roman" w:cs="Times New Roman"/>
                <w:bCs/>
                <w:sz w:val="16"/>
                <w:szCs w:val="16"/>
              </w:rPr>
            </w:pPr>
            <w:proofErr w:type="spellStart"/>
            <w:r w:rsidRPr="00727983">
              <w:rPr>
                <w:rFonts w:ascii="Times New Roman" w:hAnsi="Times New Roman" w:cs="Times New Roman"/>
                <w:b/>
                <w:sz w:val="16"/>
                <w:szCs w:val="16"/>
              </w:rPr>
              <w:t>TGbe</w:t>
            </w:r>
            <w:proofErr w:type="spellEnd"/>
            <w:r w:rsidRPr="00727983">
              <w:rPr>
                <w:rFonts w:ascii="Times New Roman" w:hAnsi="Times New Roman" w:cs="Times New Roman"/>
                <w:b/>
                <w:sz w:val="16"/>
                <w:szCs w:val="16"/>
              </w:rPr>
              <w:t xml:space="preserve"> editor, please apply changes as shown in 11-22/</w:t>
            </w:r>
            <w:r w:rsidR="009E25F9">
              <w:rPr>
                <w:rFonts w:ascii="Times New Roman" w:hAnsi="Times New Roman" w:cs="Times New Roman"/>
                <w:b/>
                <w:sz w:val="16"/>
                <w:szCs w:val="16"/>
              </w:rPr>
              <w:t>1182r7</w:t>
            </w:r>
            <w:r w:rsidRPr="00727983">
              <w:rPr>
                <w:rFonts w:ascii="Times New Roman" w:hAnsi="Times New Roman" w:cs="Times New Roman"/>
                <w:b/>
                <w:sz w:val="16"/>
                <w:szCs w:val="16"/>
              </w:rPr>
              <w:t xml:space="preserve"> tagged 1</w:t>
            </w:r>
            <w:r>
              <w:rPr>
                <w:rFonts w:ascii="Times New Roman" w:hAnsi="Times New Roman" w:cs="Times New Roman"/>
                <w:b/>
                <w:sz w:val="16"/>
                <w:szCs w:val="16"/>
              </w:rPr>
              <w:t>4063</w:t>
            </w:r>
          </w:p>
        </w:tc>
      </w:tr>
      <w:tr w:rsidR="005F727D" w:rsidRPr="008B0293" w14:paraId="6170A6C2" w14:textId="77777777" w:rsidTr="00223AEC">
        <w:trPr>
          <w:trHeight w:val="1313"/>
          <w:jc w:val="center"/>
        </w:trPr>
        <w:tc>
          <w:tcPr>
            <w:tcW w:w="625" w:type="dxa"/>
            <w:shd w:val="clear" w:color="auto" w:fill="auto"/>
            <w:noWrap/>
          </w:tcPr>
          <w:p w14:paraId="0EBED57A" w14:textId="77777777" w:rsidR="005F727D" w:rsidRPr="00AB5823" w:rsidRDefault="005F727D" w:rsidP="0042136C">
            <w:pPr>
              <w:suppressAutoHyphens/>
              <w:spacing w:after="0"/>
              <w:rPr>
                <w:rFonts w:ascii="Times New Roman" w:hAnsi="Times New Roman" w:cs="Times New Roman"/>
                <w:sz w:val="16"/>
                <w:szCs w:val="16"/>
              </w:rPr>
            </w:pPr>
            <w:bookmarkStart w:id="1" w:name="_Hlk111473890"/>
            <w:r w:rsidRPr="00F115BF">
              <w:rPr>
                <w:rFonts w:ascii="Times New Roman" w:hAnsi="Times New Roman" w:cs="Times New Roman"/>
                <w:color w:val="00B050"/>
                <w:sz w:val="16"/>
                <w:szCs w:val="16"/>
              </w:rPr>
              <w:lastRenderedPageBreak/>
              <w:t>13259</w:t>
            </w:r>
            <w:bookmarkEnd w:id="1"/>
          </w:p>
        </w:tc>
        <w:tc>
          <w:tcPr>
            <w:tcW w:w="1080" w:type="dxa"/>
          </w:tcPr>
          <w:p w14:paraId="4A106A6F" w14:textId="77777777" w:rsidR="005F727D" w:rsidRPr="00AB5823" w:rsidRDefault="005F727D" w:rsidP="0042136C">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Binita Gupta</w:t>
            </w:r>
          </w:p>
        </w:tc>
        <w:tc>
          <w:tcPr>
            <w:tcW w:w="900" w:type="dxa"/>
            <w:shd w:val="clear" w:color="auto" w:fill="auto"/>
            <w:noWrap/>
          </w:tcPr>
          <w:p w14:paraId="72CFF83E" w14:textId="77777777" w:rsidR="005F727D" w:rsidRPr="00AB5823" w:rsidRDefault="005F727D" w:rsidP="0042136C">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35.3.2.4.1</w:t>
            </w:r>
          </w:p>
        </w:tc>
        <w:tc>
          <w:tcPr>
            <w:tcW w:w="720" w:type="dxa"/>
          </w:tcPr>
          <w:p w14:paraId="2F734D26" w14:textId="77777777" w:rsidR="005F727D" w:rsidRPr="00AB5823" w:rsidRDefault="005F727D" w:rsidP="0042136C">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410.10</w:t>
            </w:r>
          </w:p>
        </w:tc>
        <w:tc>
          <w:tcPr>
            <w:tcW w:w="2250" w:type="dxa"/>
            <w:shd w:val="clear" w:color="auto" w:fill="auto"/>
            <w:noWrap/>
          </w:tcPr>
          <w:p w14:paraId="7563708F" w14:textId="77777777" w:rsidR="005F727D" w:rsidRPr="00AB5823" w:rsidRDefault="005F727D" w:rsidP="0042136C">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It is not clear what aspect this otherwise text is describing "Otherwise, the STA receiving the Management frame shall not consider the element to be part of the reported STA's profile", since the previous two sub bullets already describe otherwise conditions when the element is not considered part of the reported STAs profile. Either remove this text or clarify what case this covers.</w:t>
            </w:r>
          </w:p>
        </w:tc>
        <w:tc>
          <w:tcPr>
            <w:tcW w:w="2250" w:type="dxa"/>
            <w:shd w:val="clear" w:color="auto" w:fill="auto"/>
            <w:noWrap/>
          </w:tcPr>
          <w:p w14:paraId="02E22247" w14:textId="77777777" w:rsidR="005F727D" w:rsidRPr="00AB5823" w:rsidRDefault="005F727D" w:rsidP="0042136C">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As in comment</w:t>
            </w:r>
          </w:p>
        </w:tc>
        <w:tc>
          <w:tcPr>
            <w:tcW w:w="3510" w:type="dxa"/>
            <w:shd w:val="clear" w:color="auto" w:fill="auto"/>
          </w:tcPr>
          <w:p w14:paraId="3849A8E1" w14:textId="77777777" w:rsidR="005F727D" w:rsidRDefault="005F727D" w:rsidP="0042136C">
            <w:pPr>
              <w:suppressAutoHyphens/>
              <w:spacing w:after="0"/>
              <w:rPr>
                <w:rFonts w:ascii="Times New Roman" w:hAnsi="Times New Roman" w:cs="Times New Roman"/>
                <w:b/>
                <w:sz w:val="16"/>
                <w:szCs w:val="16"/>
              </w:rPr>
            </w:pPr>
            <w:r w:rsidRPr="00937CA9">
              <w:rPr>
                <w:rFonts w:ascii="Times New Roman" w:hAnsi="Times New Roman" w:cs="Times New Roman"/>
                <w:b/>
                <w:sz w:val="16"/>
                <w:szCs w:val="16"/>
              </w:rPr>
              <w:t>Revised</w:t>
            </w:r>
          </w:p>
          <w:p w14:paraId="7CE08439" w14:textId="77777777" w:rsidR="005F727D" w:rsidRDefault="005F727D" w:rsidP="0042136C">
            <w:pPr>
              <w:suppressAutoHyphens/>
              <w:spacing w:after="0"/>
              <w:rPr>
                <w:rFonts w:ascii="Times New Roman" w:hAnsi="Times New Roman" w:cs="Times New Roman"/>
                <w:b/>
                <w:sz w:val="16"/>
                <w:szCs w:val="16"/>
              </w:rPr>
            </w:pPr>
          </w:p>
          <w:p w14:paraId="4C3D704C" w14:textId="6A5E23CC" w:rsidR="005F727D" w:rsidRPr="00922CF3" w:rsidRDefault="001D3323" w:rsidP="0042136C">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Agree in principle. </w:t>
            </w:r>
            <w:r w:rsidR="005F727D" w:rsidRPr="00922CF3">
              <w:rPr>
                <w:rFonts w:ascii="Times New Roman" w:hAnsi="Times New Roman" w:cs="Times New Roman"/>
                <w:bCs/>
                <w:sz w:val="16"/>
                <w:szCs w:val="16"/>
              </w:rPr>
              <w:t>A NOTE is added to clarify the intention of the otherwise clause.</w:t>
            </w:r>
            <w:r w:rsidR="00736C22">
              <w:rPr>
                <w:rFonts w:ascii="Times New Roman" w:hAnsi="Times New Roman" w:cs="Times New Roman"/>
                <w:bCs/>
                <w:sz w:val="16"/>
                <w:szCs w:val="16"/>
              </w:rPr>
              <w:t xml:space="preserve"> In addition, as a resolution to this CID, Figure 35-4 was updated to </w:t>
            </w:r>
            <w:r w:rsidR="002A2BA2">
              <w:rPr>
                <w:rFonts w:ascii="Times New Roman" w:hAnsi="Times New Roman" w:cs="Times New Roman"/>
                <w:bCs/>
                <w:sz w:val="16"/>
                <w:szCs w:val="16"/>
              </w:rPr>
              <w:t xml:space="preserve">fix the text on the side to say “STA(s)” instead of “AP(s)” so that the figure applies to both AP and non-AP STA </w:t>
            </w:r>
            <w:r w:rsidR="00643AB6">
              <w:rPr>
                <w:rFonts w:ascii="Times New Roman" w:hAnsi="Times New Roman" w:cs="Times New Roman"/>
                <w:bCs/>
                <w:sz w:val="16"/>
                <w:szCs w:val="16"/>
              </w:rPr>
              <w:t>as the reported STA</w:t>
            </w:r>
            <w:r w:rsidR="002A2BA2">
              <w:rPr>
                <w:rFonts w:ascii="Times New Roman" w:hAnsi="Times New Roman" w:cs="Times New Roman"/>
                <w:bCs/>
                <w:sz w:val="16"/>
                <w:szCs w:val="16"/>
              </w:rPr>
              <w:t>.</w:t>
            </w:r>
            <w:r w:rsidR="00762C2F">
              <w:rPr>
                <w:rFonts w:ascii="Times New Roman" w:hAnsi="Times New Roman" w:cs="Times New Roman"/>
                <w:bCs/>
                <w:sz w:val="16"/>
                <w:szCs w:val="16"/>
              </w:rPr>
              <w:t xml:space="preserve"> Resolution includes additional bug fixes in 35.3.3.4.</w:t>
            </w:r>
          </w:p>
          <w:p w14:paraId="6C09FB88" w14:textId="77777777" w:rsidR="005F727D" w:rsidRDefault="005F727D" w:rsidP="0042136C">
            <w:pPr>
              <w:suppressAutoHyphens/>
              <w:spacing w:after="0"/>
              <w:rPr>
                <w:rFonts w:ascii="Times New Roman" w:hAnsi="Times New Roman" w:cs="Times New Roman"/>
                <w:b/>
                <w:sz w:val="16"/>
                <w:szCs w:val="16"/>
              </w:rPr>
            </w:pPr>
          </w:p>
          <w:p w14:paraId="56038E23" w14:textId="37527FA6" w:rsidR="005F727D" w:rsidRPr="00937CA9" w:rsidRDefault="005F727D" w:rsidP="0042136C">
            <w:pPr>
              <w:suppressAutoHyphens/>
              <w:spacing w:after="0"/>
              <w:rPr>
                <w:rFonts w:ascii="Times New Roman" w:hAnsi="Times New Roman" w:cs="Times New Roman"/>
                <w:b/>
                <w:sz w:val="16"/>
                <w:szCs w:val="16"/>
              </w:rPr>
            </w:pPr>
            <w:proofErr w:type="spellStart"/>
            <w:r w:rsidRPr="00727983">
              <w:rPr>
                <w:rFonts w:ascii="Times New Roman" w:hAnsi="Times New Roman" w:cs="Times New Roman"/>
                <w:b/>
                <w:sz w:val="16"/>
                <w:szCs w:val="16"/>
              </w:rPr>
              <w:t>TGbe</w:t>
            </w:r>
            <w:proofErr w:type="spellEnd"/>
            <w:r w:rsidRPr="00727983">
              <w:rPr>
                <w:rFonts w:ascii="Times New Roman" w:hAnsi="Times New Roman" w:cs="Times New Roman"/>
                <w:b/>
                <w:sz w:val="16"/>
                <w:szCs w:val="16"/>
              </w:rPr>
              <w:t xml:space="preserve"> editor, please apply changes as shown in 11-22/</w:t>
            </w:r>
            <w:r w:rsidR="009E25F9">
              <w:rPr>
                <w:rFonts w:ascii="Times New Roman" w:hAnsi="Times New Roman" w:cs="Times New Roman"/>
                <w:b/>
                <w:sz w:val="16"/>
                <w:szCs w:val="16"/>
              </w:rPr>
              <w:t>1182r</w:t>
            </w:r>
            <w:r w:rsidR="00B365E7">
              <w:rPr>
                <w:rFonts w:ascii="Times New Roman" w:hAnsi="Times New Roman" w:cs="Times New Roman"/>
                <w:b/>
                <w:sz w:val="16"/>
                <w:szCs w:val="16"/>
              </w:rPr>
              <w:t>11</w:t>
            </w:r>
            <w:r w:rsidRPr="00727983">
              <w:rPr>
                <w:rFonts w:ascii="Times New Roman" w:hAnsi="Times New Roman" w:cs="Times New Roman"/>
                <w:b/>
                <w:sz w:val="16"/>
                <w:szCs w:val="16"/>
              </w:rPr>
              <w:t xml:space="preserve"> tagged 1</w:t>
            </w:r>
            <w:r>
              <w:rPr>
                <w:rFonts w:ascii="Times New Roman" w:hAnsi="Times New Roman" w:cs="Times New Roman"/>
                <w:b/>
                <w:sz w:val="16"/>
                <w:szCs w:val="16"/>
              </w:rPr>
              <w:t>3259</w:t>
            </w:r>
          </w:p>
        </w:tc>
      </w:tr>
      <w:tr w:rsidR="00EC20E5" w:rsidRPr="00EC20E5" w14:paraId="1DAF8DF6" w14:textId="77777777" w:rsidTr="00223AEC">
        <w:trPr>
          <w:trHeight w:val="220"/>
          <w:jc w:val="center"/>
        </w:trPr>
        <w:tc>
          <w:tcPr>
            <w:tcW w:w="625" w:type="dxa"/>
            <w:shd w:val="clear" w:color="auto" w:fill="auto"/>
            <w:noWrap/>
          </w:tcPr>
          <w:p w14:paraId="250D265F" w14:textId="71174ABA" w:rsidR="00AB5823" w:rsidRPr="007E780A" w:rsidRDefault="00AB5823" w:rsidP="00AB5823">
            <w:pPr>
              <w:suppressAutoHyphens/>
              <w:spacing w:after="0"/>
              <w:rPr>
                <w:rFonts w:ascii="Times New Roman" w:hAnsi="Times New Roman" w:cs="Times New Roman"/>
                <w:sz w:val="16"/>
                <w:szCs w:val="16"/>
              </w:rPr>
            </w:pPr>
            <w:r w:rsidRPr="007E780A">
              <w:rPr>
                <w:rFonts w:ascii="Times New Roman" w:hAnsi="Times New Roman" w:cs="Times New Roman"/>
                <w:sz w:val="16"/>
                <w:szCs w:val="16"/>
              </w:rPr>
              <w:t>12796</w:t>
            </w:r>
          </w:p>
        </w:tc>
        <w:tc>
          <w:tcPr>
            <w:tcW w:w="1080" w:type="dxa"/>
          </w:tcPr>
          <w:p w14:paraId="0485D166" w14:textId="259AA2C1" w:rsidR="00AB5823" w:rsidRPr="00EC20E5" w:rsidRDefault="00AB5823" w:rsidP="00AB5823">
            <w:pPr>
              <w:suppressAutoHyphens/>
              <w:spacing w:after="0"/>
              <w:rPr>
                <w:rFonts w:ascii="Times New Roman" w:hAnsi="Times New Roman" w:cs="Times New Roman"/>
                <w:sz w:val="16"/>
                <w:szCs w:val="16"/>
              </w:rPr>
            </w:pPr>
            <w:r w:rsidRPr="00EC20E5">
              <w:rPr>
                <w:rFonts w:ascii="Times New Roman" w:hAnsi="Times New Roman" w:cs="Times New Roman"/>
                <w:sz w:val="16"/>
                <w:szCs w:val="16"/>
              </w:rPr>
              <w:t>Laurent Cariou</w:t>
            </w:r>
          </w:p>
        </w:tc>
        <w:tc>
          <w:tcPr>
            <w:tcW w:w="900" w:type="dxa"/>
            <w:shd w:val="clear" w:color="auto" w:fill="auto"/>
            <w:noWrap/>
          </w:tcPr>
          <w:p w14:paraId="1CBEE317" w14:textId="38629038" w:rsidR="00AB5823" w:rsidRPr="00EC20E5" w:rsidRDefault="00AB5823" w:rsidP="00AB5823">
            <w:pPr>
              <w:suppressAutoHyphens/>
              <w:spacing w:after="0"/>
              <w:rPr>
                <w:rFonts w:ascii="Times New Roman" w:hAnsi="Times New Roman" w:cs="Times New Roman"/>
                <w:sz w:val="16"/>
                <w:szCs w:val="16"/>
              </w:rPr>
            </w:pPr>
            <w:r w:rsidRPr="00EC20E5">
              <w:rPr>
                <w:rFonts w:ascii="Times New Roman" w:hAnsi="Times New Roman" w:cs="Times New Roman"/>
                <w:sz w:val="16"/>
                <w:szCs w:val="16"/>
              </w:rPr>
              <w:t>35.3.2.4.1</w:t>
            </w:r>
          </w:p>
        </w:tc>
        <w:tc>
          <w:tcPr>
            <w:tcW w:w="720" w:type="dxa"/>
          </w:tcPr>
          <w:p w14:paraId="621AA333" w14:textId="38438079" w:rsidR="00AB5823" w:rsidRPr="00EC20E5" w:rsidRDefault="00AB5823" w:rsidP="00AB5823">
            <w:pPr>
              <w:suppressAutoHyphens/>
              <w:spacing w:after="0"/>
              <w:rPr>
                <w:rFonts w:ascii="Times New Roman" w:hAnsi="Times New Roman" w:cs="Times New Roman"/>
                <w:sz w:val="16"/>
                <w:szCs w:val="16"/>
              </w:rPr>
            </w:pPr>
            <w:r w:rsidRPr="00EC20E5">
              <w:rPr>
                <w:rFonts w:ascii="Times New Roman" w:hAnsi="Times New Roman" w:cs="Times New Roman"/>
                <w:sz w:val="16"/>
                <w:szCs w:val="16"/>
              </w:rPr>
              <w:t>409.62</w:t>
            </w:r>
          </w:p>
        </w:tc>
        <w:tc>
          <w:tcPr>
            <w:tcW w:w="2250" w:type="dxa"/>
            <w:shd w:val="clear" w:color="auto" w:fill="auto"/>
            <w:noWrap/>
          </w:tcPr>
          <w:p w14:paraId="32F3BE0F" w14:textId="10A46A6A" w:rsidR="00AB5823" w:rsidRPr="00EC20E5" w:rsidRDefault="00AB5823" w:rsidP="00AB5823">
            <w:pPr>
              <w:suppressAutoHyphens/>
              <w:spacing w:after="0"/>
              <w:rPr>
                <w:rFonts w:ascii="Times New Roman" w:hAnsi="Times New Roman" w:cs="Times New Roman"/>
                <w:sz w:val="16"/>
                <w:szCs w:val="16"/>
              </w:rPr>
            </w:pPr>
            <w:r w:rsidRPr="00EC20E5">
              <w:rPr>
                <w:rFonts w:ascii="Times New Roman" w:hAnsi="Times New Roman" w:cs="Times New Roman"/>
                <w:sz w:val="16"/>
                <w:szCs w:val="16"/>
              </w:rPr>
              <w:t xml:space="preserve">An ML Probe response describing a non-transmitted BSSID is sent by the transmitted BSSID. In such case, the non-transmitted BSS is described in the Multiple BSSID element, and the APs affiliated with the same AP MLD as the non-transmitted BSSID are described in a User Info field in the ML element in the core of the ML probe response. How is the </w:t>
            </w:r>
            <w:proofErr w:type="spellStart"/>
            <w:r w:rsidRPr="00EC20E5">
              <w:rPr>
                <w:rFonts w:ascii="Times New Roman" w:hAnsi="Times New Roman" w:cs="Times New Roman"/>
                <w:sz w:val="16"/>
                <w:szCs w:val="16"/>
              </w:rPr>
              <w:t>inheritence</w:t>
            </w:r>
            <w:proofErr w:type="spellEnd"/>
            <w:r w:rsidRPr="00EC20E5">
              <w:rPr>
                <w:rFonts w:ascii="Times New Roman" w:hAnsi="Times New Roman" w:cs="Times New Roman"/>
                <w:sz w:val="16"/>
                <w:szCs w:val="16"/>
              </w:rPr>
              <w:t xml:space="preserve"> of the user info field of the ML element done. Is it in reference to the transmitted BSSID (reporting AP), or is it in reference to the non-transmitted BSSID (AP reported in the M-BSSID element)?</w:t>
            </w:r>
          </w:p>
        </w:tc>
        <w:tc>
          <w:tcPr>
            <w:tcW w:w="2250" w:type="dxa"/>
            <w:shd w:val="clear" w:color="auto" w:fill="auto"/>
            <w:noWrap/>
          </w:tcPr>
          <w:p w14:paraId="4BCF19D1" w14:textId="0E9330CA" w:rsidR="00AB5823" w:rsidRPr="00EC20E5" w:rsidRDefault="00AB5823" w:rsidP="00AB5823">
            <w:pPr>
              <w:suppressAutoHyphens/>
              <w:spacing w:after="0"/>
              <w:rPr>
                <w:rFonts w:ascii="Times New Roman" w:hAnsi="Times New Roman" w:cs="Times New Roman"/>
                <w:sz w:val="16"/>
                <w:szCs w:val="16"/>
              </w:rPr>
            </w:pPr>
            <w:r w:rsidRPr="00EC20E5">
              <w:rPr>
                <w:rFonts w:ascii="Times New Roman" w:hAnsi="Times New Roman" w:cs="Times New Roman"/>
                <w:sz w:val="16"/>
                <w:szCs w:val="16"/>
              </w:rPr>
              <w:t xml:space="preserve">Please define clear </w:t>
            </w:r>
            <w:proofErr w:type="spellStart"/>
            <w:r w:rsidRPr="00EC20E5">
              <w:rPr>
                <w:rFonts w:ascii="Times New Roman" w:hAnsi="Times New Roman" w:cs="Times New Roman"/>
                <w:sz w:val="16"/>
                <w:szCs w:val="16"/>
              </w:rPr>
              <w:t>inheritence</w:t>
            </w:r>
            <w:proofErr w:type="spellEnd"/>
            <w:r w:rsidRPr="00EC20E5">
              <w:rPr>
                <w:rFonts w:ascii="Times New Roman" w:hAnsi="Times New Roman" w:cs="Times New Roman"/>
                <w:sz w:val="16"/>
                <w:szCs w:val="16"/>
              </w:rPr>
              <w:t xml:space="preserve"> procedure for this specific case.</w:t>
            </w:r>
          </w:p>
        </w:tc>
        <w:tc>
          <w:tcPr>
            <w:tcW w:w="3510" w:type="dxa"/>
            <w:shd w:val="clear" w:color="auto" w:fill="auto"/>
          </w:tcPr>
          <w:p w14:paraId="3896C12D" w14:textId="77777777" w:rsidR="001D3323" w:rsidRPr="00572ACB" w:rsidRDefault="001D3323" w:rsidP="001D3323">
            <w:pPr>
              <w:suppressAutoHyphens/>
              <w:spacing w:after="0"/>
              <w:rPr>
                <w:rFonts w:ascii="Times New Roman" w:hAnsi="Times New Roman" w:cs="Times New Roman"/>
                <w:b/>
                <w:sz w:val="16"/>
                <w:szCs w:val="16"/>
              </w:rPr>
            </w:pPr>
            <w:r w:rsidRPr="00572ACB">
              <w:rPr>
                <w:rFonts w:ascii="Times New Roman" w:hAnsi="Times New Roman" w:cs="Times New Roman"/>
                <w:b/>
                <w:sz w:val="16"/>
                <w:szCs w:val="16"/>
              </w:rPr>
              <w:t>Revised</w:t>
            </w:r>
          </w:p>
          <w:p w14:paraId="0A7DB005" w14:textId="5B83597F" w:rsidR="001D3323" w:rsidRPr="00572ACB" w:rsidRDefault="001D3323" w:rsidP="001D3323">
            <w:pPr>
              <w:suppressAutoHyphens/>
              <w:spacing w:after="0"/>
              <w:rPr>
                <w:rFonts w:ascii="Times New Roman" w:hAnsi="Times New Roman" w:cs="Times New Roman"/>
                <w:bCs/>
                <w:sz w:val="16"/>
                <w:szCs w:val="16"/>
              </w:rPr>
            </w:pPr>
          </w:p>
          <w:p w14:paraId="590D4762" w14:textId="6ED2F1E8" w:rsidR="0011362F" w:rsidRPr="00572ACB" w:rsidRDefault="0011362F" w:rsidP="001D3323">
            <w:pPr>
              <w:suppressAutoHyphens/>
              <w:spacing w:after="0"/>
              <w:rPr>
                <w:rFonts w:ascii="Times New Roman" w:hAnsi="Times New Roman" w:cs="Times New Roman"/>
                <w:bCs/>
                <w:sz w:val="16"/>
                <w:szCs w:val="16"/>
              </w:rPr>
            </w:pPr>
            <w:r w:rsidRPr="00572ACB">
              <w:rPr>
                <w:rFonts w:ascii="Times New Roman" w:hAnsi="Times New Roman" w:cs="Times New Roman"/>
                <w:bCs/>
                <w:sz w:val="16"/>
                <w:szCs w:val="16"/>
              </w:rPr>
              <w:t xml:space="preserve">Agree with the comment. </w:t>
            </w:r>
            <w:r w:rsidR="00626F11" w:rsidRPr="00572ACB">
              <w:rPr>
                <w:rFonts w:ascii="Times New Roman" w:hAnsi="Times New Roman" w:cs="Times New Roman"/>
                <w:bCs/>
                <w:sz w:val="16"/>
                <w:szCs w:val="16"/>
              </w:rPr>
              <w:t>Added a p</w:t>
            </w:r>
            <w:r w:rsidR="001557DD" w:rsidRPr="00572ACB">
              <w:rPr>
                <w:rFonts w:ascii="Times New Roman" w:hAnsi="Times New Roman" w:cs="Times New Roman"/>
                <w:bCs/>
                <w:sz w:val="16"/>
                <w:szCs w:val="16"/>
              </w:rPr>
              <w:t xml:space="preserve">aragraph to clarify the inheritance behavior for </w:t>
            </w:r>
            <w:r w:rsidR="007B353B">
              <w:rPr>
                <w:rFonts w:ascii="Times New Roman" w:hAnsi="Times New Roman" w:cs="Times New Roman"/>
                <w:bCs/>
                <w:sz w:val="16"/>
                <w:szCs w:val="16"/>
              </w:rPr>
              <w:t xml:space="preserve">the case when ML probe response is sent on behalf of a </w:t>
            </w:r>
            <w:proofErr w:type="spellStart"/>
            <w:r w:rsidR="007B353B">
              <w:rPr>
                <w:rFonts w:ascii="Times New Roman" w:hAnsi="Times New Roman" w:cs="Times New Roman"/>
                <w:bCs/>
                <w:sz w:val="16"/>
                <w:szCs w:val="16"/>
              </w:rPr>
              <w:t>nonTxBSSID</w:t>
            </w:r>
            <w:proofErr w:type="spellEnd"/>
            <w:r w:rsidR="007B353B">
              <w:rPr>
                <w:rFonts w:ascii="Times New Roman" w:hAnsi="Times New Roman" w:cs="Times New Roman"/>
                <w:bCs/>
                <w:sz w:val="16"/>
                <w:szCs w:val="16"/>
              </w:rPr>
              <w:t xml:space="preserve"> by the AP corresponding to the </w:t>
            </w:r>
            <w:proofErr w:type="spellStart"/>
            <w:r w:rsidR="007B353B">
              <w:rPr>
                <w:rFonts w:ascii="Times New Roman" w:hAnsi="Times New Roman" w:cs="Times New Roman"/>
                <w:bCs/>
                <w:sz w:val="16"/>
                <w:szCs w:val="16"/>
              </w:rPr>
              <w:t>TxBSSID</w:t>
            </w:r>
            <w:proofErr w:type="spellEnd"/>
            <w:r w:rsidR="007B353B">
              <w:rPr>
                <w:rFonts w:ascii="Times New Roman" w:hAnsi="Times New Roman" w:cs="Times New Roman"/>
                <w:bCs/>
                <w:sz w:val="16"/>
                <w:szCs w:val="16"/>
              </w:rPr>
              <w:t>.</w:t>
            </w:r>
            <w:r w:rsidR="00CC5E05">
              <w:rPr>
                <w:rFonts w:ascii="Times New Roman" w:hAnsi="Times New Roman" w:cs="Times New Roman"/>
                <w:bCs/>
                <w:sz w:val="16"/>
                <w:szCs w:val="16"/>
              </w:rPr>
              <w:t xml:space="preserve"> In </w:t>
            </w:r>
            <w:r w:rsidR="00AD09F5">
              <w:rPr>
                <w:rFonts w:ascii="Times New Roman" w:hAnsi="Times New Roman" w:cs="Times New Roman"/>
                <w:bCs/>
                <w:sz w:val="16"/>
                <w:szCs w:val="16"/>
              </w:rPr>
              <w:t>addition,</w:t>
            </w:r>
            <w:r w:rsidR="00CC5E05">
              <w:rPr>
                <w:rFonts w:ascii="Times New Roman" w:hAnsi="Times New Roman" w:cs="Times New Roman"/>
                <w:bCs/>
                <w:sz w:val="16"/>
                <w:szCs w:val="16"/>
              </w:rPr>
              <w:t xml:space="preserve"> the text </w:t>
            </w:r>
            <w:r w:rsidR="00817F9D">
              <w:rPr>
                <w:rFonts w:ascii="Times New Roman" w:hAnsi="Times New Roman" w:cs="Times New Roman"/>
                <w:bCs/>
                <w:sz w:val="16"/>
                <w:szCs w:val="16"/>
              </w:rPr>
              <w:t>in 35.3.3.3 (ex</w:t>
            </w:r>
            <w:r w:rsidR="006C40CE">
              <w:rPr>
                <w:rFonts w:ascii="Times New Roman" w:hAnsi="Times New Roman" w:cs="Times New Roman"/>
                <w:bCs/>
                <w:sz w:val="16"/>
                <w:szCs w:val="16"/>
              </w:rPr>
              <w:t>cluded fields and elements) is updated to clarify the scenario when SSID is carried in the profile</w:t>
            </w:r>
            <w:r w:rsidR="00AD09F5">
              <w:rPr>
                <w:rFonts w:ascii="Times New Roman" w:hAnsi="Times New Roman" w:cs="Times New Roman"/>
                <w:bCs/>
                <w:sz w:val="16"/>
                <w:szCs w:val="16"/>
              </w:rPr>
              <w:t xml:space="preserve"> if it is an ML probe response on behalf of a </w:t>
            </w:r>
            <w:proofErr w:type="spellStart"/>
            <w:r w:rsidR="00AD09F5">
              <w:rPr>
                <w:rFonts w:ascii="Times New Roman" w:hAnsi="Times New Roman" w:cs="Times New Roman"/>
                <w:bCs/>
                <w:sz w:val="16"/>
                <w:szCs w:val="16"/>
              </w:rPr>
              <w:t>nonTxBSSID</w:t>
            </w:r>
            <w:proofErr w:type="spellEnd"/>
            <w:r w:rsidR="00AD09F5">
              <w:rPr>
                <w:rFonts w:ascii="Times New Roman" w:hAnsi="Times New Roman" w:cs="Times New Roman"/>
                <w:bCs/>
                <w:sz w:val="16"/>
                <w:szCs w:val="16"/>
              </w:rPr>
              <w:t xml:space="preserve">. In such case, the SSID element will have different value as that for the </w:t>
            </w:r>
            <w:proofErr w:type="spellStart"/>
            <w:r w:rsidR="00AD09F5">
              <w:rPr>
                <w:rFonts w:ascii="Times New Roman" w:hAnsi="Times New Roman" w:cs="Times New Roman"/>
                <w:bCs/>
                <w:sz w:val="16"/>
                <w:szCs w:val="16"/>
              </w:rPr>
              <w:t>TxBSSID</w:t>
            </w:r>
            <w:proofErr w:type="spellEnd"/>
            <w:r w:rsidR="00AD09F5">
              <w:rPr>
                <w:rFonts w:ascii="Times New Roman" w:hAnsi="Times New Roman" w:cs="Times New Roman"/>
                <w:bCs/>
                <w:sz w:val="16"/>
                <w:szCs w:val="16"/>
              </w:rPr>
              <w:t>.</w:t>
            </w:r>
            <w:r w:rsidR="00543670">
              <w:rPr>
                <w:rFonts w:ascii="Times New Roman" w:hAnsi="Times New Roman" w:cs="Times New Roman"/>
                <w:bCs/>
                <w:sz w:val="16"/>
                <w:szCs w:val="16"/>
              </w:rPr>
              <w:t xml:space="preserve"> Furthermore, </w:t>
            </w:r>
            <w:r w:rsidR="00C86D81">
              <w:rPr>
                <w:rFonts w:ascii="Times New Roman" w:hAnsi="Times New Roman" w:cs="Times New Roman"/>
                <w:bCs/>
                <w:sz w:val="16"/>
                <w:szCs w:val="16"/>
              </w:rPr>
              <w:t>a</w:t>
            </w:r>
            <w:r w:rsidR="00C611F1">
              <w:rPr>
                <w:rFonts w:ascii="Times New Roman" w:hAnsi="Times New Roman" w:cs="Times New Roman"/>
                <w:bCs/>
                <w:sz w:val="16"/>
                <w:szCs w:val="16"/>
              </w:rPr>
              <w:t xml:space="preserve"> NOTE</w:t>
            </w:r>
            <w:r w:rsidR="00C86D81">
              <w:rPr>
                <w:rFonts w:ascii="Times New Roman" w:hAnsi="Times New Roman" w:cs="Times New Roman"/>
                <w:bCs/>
                <w:sz w:val="16"/>
                <w:szCs w:val="16"/>
              </w:rPr>
              <w:t xml:space="preserve"> is</w:t>
            </w:r>
            <w:r w:rsidR="00C611F1">
              <w:rPr>
                <w:rFonts w:ascii="Times New Roman" w:hAnsi="Times New Roman" w:cs="Times New Roman"/>
                <w:bCs/>
                <w:sz w:val="16"/>
                <w:szCs w:val="16"/>
              </w:rPr>
              <w:t xml:space="preserve"> added to </w:t>
            </w:r>
            <w:r w:rsidR="00543670">
              <w:rPr>
                <w:rFonts w:ascii="Times New Roman" w:hAnsi="Times New Roman" w:cs="Times New Roman"/>
                <w:bCs/>
                <w:sz w:val="16"/>
                <w:szCs w:val="16"/>
              </w:rPr>
              <w:t xml:space="preserve">35.3.4.2 </w:t>
            </w:r>
            <w:r w:rsidR="00C611F1">
              <w:rPr>
                <w:rFonts w:ascii="Times New Roman" w:hAnsi="Times New Roman" w:cs="Times New Roman"/>
                <w:bCs/>
                <w:sz w:val="16"/>
                <w:szCs w:val="16"/>
              </w:rPr>
              <w:t xml:space="preserve">to clarify that </w:t>
            </w:r>
            <w:r w:rsidR="00C64F26">
              <w:rPr>
                <w:rFonts w:ascii="Times New Roman" w:hAnsi="Times New Roman" w:cs="Times New Roman"/>
                <w:bCs/>
                <w:sz w:val="16"/>
                <w:szCs w:val="16"/>
              </w:rPr>
              <w:t xml:space="preserve">how a non-AP MLD can determine which MLD the contents of the Basic ML IE </w:t>
            </w:r>
            <w:r w:rsidR="00C46B59">
              <w:rPr>
                <w:rFonts w:ascii="Times New Roman" w:hAnsi="Times New Roman" w:cs="Times New Roman"/>
                <w:bCs/>
                <w:sz w:val="16"/>
                <w:szCs w:val="16"/>
              </w:rPr>
              <w:t>correspond</w:t>
            </w:r>
            <w:r w:rsidR="00C64F26">
              <w:rPr>
                <w:rFonts w:ascii="Times New Roman" w:hAnsi="Times New Roman" w:cs="Times New Roman"/>
                <w:bCs/>
                <w:sz w:val="16"/>
                <w:szCs w:val="16"/>
              </w:rPr>
              <w:t xml:space="preserve"> to.</w:t>
            </w:r>
            <w:r w:rsidR="00792AB0">
              <w:rPr>
                <w:rFonts w:ascii="Times New Roman" w:hAnsi="Times New Roman" w:cs="Times New Roman"/>
                <w:bCs/>
                <w:sz w:val="16"/>
                <w:szCs w:val="16"/>
              </w:rPr>
              <w:t xml:space="preserve"> In addition, 35.3.20 is updated to clarify the contents of the Probe Response frame </w:t>
            </w:r>
            <w:r w:rsidR="00B671DE">
              <w:rPr>
                <w:rFonts w:ascii="Times New Roman" w:hAnsi="Times New Roman" w:cs="Times New Roman"/>
                <w:bCs/>
                <w:sz w:val="16"/>
                <w:szCs w:val="16"/>
              </w:rPr>
              <w:t>sent in response to</w:t>
            </w:r>
            <w:r w:rsidR="00792AB0">
              <w:rPr>
                <w:rFonts w:ascii="Times New Roman" w:hAnsi="Times New Roman" w:cs="Times New Roman"/>
                <w:bCs/>
                <w:sz w:val="16"/>
                <w:szCs w:val="16"/>
              </w:rPr>
              <w:t xml:space="preserve"> ML probe </w:t>
            </w:r>
            <w:r w:rsidR="00B671DE">
              <w:rPr>
                <w:rFonts w:ascii="Times New Roman" w:hAnsi="Times New Roman" w:cs="Times New Roman"/>
                <w:bCs/>
                <w:sz w:val="16"/>
                <w:szCs w:val="16"/>
              </w:rPr>
              <w:t xml:space="preserve">request directed to </w:t>
            </w:r>
            <w:proofErr w:type="spellStart"/>
            <w:r w:rsidR="00B671DE">
              <w:rPr>
                <w:rFonts w:ascii="Times New Roman" w:hAnsi="Times New Roman" w:cs="Times New Roman"/>
                <w:bCs/>
                <w:sz w:val="16"/>
                <w:szCs w:val="16"/>
              </w:rPr>
              <w:t>nonTxBSSID</w:t>
            </w:r>
            <w:proofErr w:type="spellEnd"/>
            <w:r w:rsidR="00B671DE">
              <w:rPr>
                <w:rFonts w:ascii="Times New Roman" w:hAnsi="Times New Roman" w:cs="Times New Roman"/>
                <w:bCs/>
                <w:sz w:val="16"/>
                <w:szCs w:val="16"/>
              </w:rPr>
              <w:t>.</w:t>
            </w:r>
          </w:p>
          <w:p w14:paraId="4721B51B" w14:textId="77777777" w:rsidR="001D3323" w:rsidRPr="00572ACB" w:rsidRDefault="001D3323" w:rsidP="001D3323">
            <w:pPr>
              <w:suppressAutoHyphens/>
              <w:spacing w:after="0"/>
              <w:rPr>
                <w:rFonts w:ascii="Times New Roman" w:hAnsi="Times New Roman" w:cs="Times New Roman"/>
                <w:bCs/>
                <w:sz w:val="16"/>
                <w:szCs w:val="16"/>
              </w:rPr>
            </w:pPr>
          </w:p>
          <w:p w14:paraId="631E54FE" w14:textId="51BC55FE" w:rsidR="00AB5823" w:rsidRPr="00572ACB" w:rsidRDefault="001D3323" w:rsidP="001D3323">
            <w:pPr>
              <w:suppressAutoHyphens/>
              <w:spacing w:after="0"/>
              <w:rPr>
                <w:rFonts w:ascii="Times New Roman" w:hAnsi="Times New Roman" w:cs="Times New Roman"/>
                <w:bCs/>
                <w:sz w:val="16"/>
                <w:szCs w:val="16"/>
              </w:rPr>
            </w:pPr>
            <w:proofErr w:type="spellStart"/>
            <w:r w:rsidRPr="00572ACB">
              <w:rPr>
                <w:rFonts w:ascii="Times New Roman" w:hAnsi="Times New Roman" w:cs="Times New Roman"/>
                <w:b/>
                <w:sz w:val="16"/>
                <w:szCs w:val="16"/>
              </w:rPr>
              <w:t>TGbe</w:t>
            </w:r>
            <w:proofErr w:type="spellEnd"/>
            <w:r w:rsidRPr="00572ACB">
              <w:rPr>
                <w:rFonts w:ascii="Times New Roman" w:hAnsi="Times New Roman" w:cs="Times New Roman"/>
                <w:b/>
                <w:sz w:val="16"/>
                <w:szCs w:val="16"/>
              </w:rPr>
              <w:t xml:space="preserve"> editor, please apply changes as shown in 11-22/</w:t>
            </w:r>
            <w:r w:rsidR="009E25F9">
              <w:rPr>
                <w:rFonts w:ascii="Times New Roman" w:hAnsi="Times New Roman" w:cs="Times New Roman"/>
                <w:b/>
                <w:sz w:val="16"/>
                <w:szCs w:val="16"/>
              </w:rPr>
              <w:t>1182r</w:t>
            </w:r>
            <w:r w:rsidR="008E0B1A">
              <w:rPr>
                <w:rFonts w:ascii="Times New Roman" w:hAnsi="Times New Roman" w:cs="Times New Roman"/>
                <w:b/>
                <w:sz w:val="16"/>
                <w:szCs w:val="16"/>
              </w:rPr>
              <w:t>10</w:t>
            </w:r>
            <w:r w:rsidRPr="00572ACB">
              <w:rPr>
                <w:rFonts w:ascii="Times New Roman" w:hAnsi="Times New Roman" w:cs="Times New Roman"/>
                <w:b/>
                <w:sz w:val="16"/>
                <w:szCs w:val="16"/>
              </w:rPr>
              <w:t xml:space="preserve"> tagged 12796</w:t>
            </w:r>
          </w:p>
        </w:tc>
      </w:tr>
      <w:tr w:rsidR="00AB5823" w:rsidRPr="008B0293" w14:paraId="591D2553" w14:textId="77777777" w:rsidTr="00223AEC">
        <w:trPr>
          <w:trHeight w:val="220"/>
          <w:jc w:val="center"/>
        </w:trPr>
        <w:tc>
          <w:tcPr>
            <w:tcW w:w="625" w:type="dxa"/>
            <w:shd w:val="clear" w:color="auto" w:fill="auto"/>
            <w:noWrap/>
          </w:tcPr>
          <w:p w14:paraId="2DFE46F3" w14:textId="57AC7EA0" w:rsidR="00AB5823" w:rsidRPr="00AB5823" w:rsidRDefault="00AB5823" w:rsidP="00AB5823">
            <w:pPr>
              <w:suppressAutoHyphens/>
              <w:spacing w:after="0"/>
              <w:rPr>
                <w:rFonts w:ascii="Times New Roman" w:hAnsi="Times New Roman" w:cs="Times New Roman"/>
                <w:sz w:val="16"/>
                <w:szCs w:val="16"/>
              </w:rPr>
            </w:pPr>
            <w:r w:rsidRPr="00BD4326">
              <w:rPr>
                <w:rFonts w:ascii="Times New Roman" w:hAnsi="Times New Roman" w:cs="Times New Roman"/>
                <w:sz w:val="16"/>
                <w:szCs w:val="16"/>
                <w:highlight w:val="yellow"/>
              </w:rPr>
              <w:t>13346</w:t>
            </w:r>
          </w:p>
        </w:tc>
        <w:tc>
          <w:tcPr>
            <w:tcW w:w="1080" w:type="dxa"/>
          </w:tcPr>
          <w:p w14:paraId="0EF49ECA" w14:textId="0F8298FE"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Liwen Chu</w:t>
            </w:r>
          </w:p>
        </w:tc>
        <w:tc>
          <w:tcPr>
            <w:tcW w:w="900" w:type="dxa"/>
            <w:shd w:val="clear" w:color="auto" w:fill="auto"/>
            <w:noWrap/>
          </w:tcPr>
          <w:p w14:paraId="597C5BEF" w14:textId="20340C16"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35.3.2.4.1</w:t>
            </w:r>
          </w:p>
        </w:tc>
        <w:tc>
          <w:tcPr>
            <w:tcW w:w="720" w:type="dxa"/>
          </w:tcPr>
          <w:p w14:paraId="12DFD4A4" w14:textId="07C06A3C"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410.04</w:t>
            </w:r>
          </w:p>
        </w:tc>
        <w:tc>
          <w:tcPr>
            <w:tcW w:w="2250" w:type="dxa"/>
            <w:shd w:val="clear" w:color="auto" w:fill="auto"/>
            <w:noWrap/>
          </w:tcPr>
          <w:p w14:paraId="2FED51E0" w14:textId="7BB822C9"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another exception should be added, i.e. the element identified by the element ID is not applicable in reported link (6GHz related Capabilities element in 6GHz reporting link, or VHT, HT Capabilities element in 5GHz reporting link).</w:t>
            </w:r>
          </w:p>
        </w:tc>
        <w:tc>
          <w:tcPr>
            <w:tcW w:w="2250" w:type="dxa"/>
            <w:shd w:val="clear" w:color="auto" w:fill="auto"/>
            <w:noWrap/>
          </w:tcPr>
          <w:p w14:paraId="3E6ABDFD" w14:textId="621B728D"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As in comment</w:t>
            </w:r>
          </w:p>
        </w:tc>
        <w:tc>
          <w:tcPr>
            <w:tcW w:w="3510" w:type="dxa"/>
            <w:shd w:val="clear" w:color="auto" w:fill="auto"/>
          </w:tcPr>
          <w:p w14:paraId="0FACE743" w14:textId="77777777" w:rsidR="00AB5823" w:rsidRPr="00C7345E" w:rsidRDefault="000659D5" w:rsidP="00AB5823">
            <w:pPr>
              <w:suppressAutoHyphens/>
              <w:spacing w:after="0"/>
              <w:rPr>
                <w:rFonts w:ascii="Times New Roman" w:hAnsi="Times New Roman" w:cs="Times New Roman"/>
                <w:b/>
                <w:sz w:val="16"/>
                <w:szCs w:val="16"/>
              </w:rPr>
            </w:pPr>
            <w:r w:rsidRPr="00C7345E">
              <w:rPr>
                <w:rFonts w:ascii="Times New Roman" w:hAnsi="Times New Roman" w:cs="Times New Roman"/>
                <w:b/>
                <w:sz w:val="16"/>
                <w:szCs w:val="16"/>
              </w:rPr>
              <w:t>Revised</w:t>
            </w:r>
          </w:p>
          <w:p w14:paraId="23C5C933" w14:textId="44339DE1" w:rsidR="000659D5" w:rsidRDefault="000659D5" w:rsidP="00AB5823">
            <w:pPr>
              <w:suppressAutoHyphens/>
              <w:spacing w:after="0"/>
              <w:rPr>
                <w:rFonts w:ascii="Times New Roman" w:hAnsi="Times New Roman" w:cs="Times New Roman"/>
                <w:bCs/>
                <w:sz w:val="16"/>
                <w:szCs w:val="16"/>
              </w:rPr>
            </w:pPr>
          </w:p>
          <w:p w14:paraId="0B3C9470" w14:textId="2BF2F88A" w:rsidR="0018198C" w:rsidRDefault="0018198C" w:rsidP="00AB5823">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The inheritance mechanism is designed </w:t>
            </w:r>
            <w:r w:rsidR="002C28B7">
              <w:rPr>
                <w:rFonts w:ascii="Times New Roman" w:hAnsi="Times New Roman" w:cs="Times New Roman"/>
                <w:bCs/>
                <w:sz w:val="16"/>
                <w:szCs w:val="16"/>
              </w:rPr>
              <w:t>for this very purpose</w:t>
            </w:r>
            <w:r>
              <w:rPr>
                <w:rFonts w:ascii="Times New Roman" w:hAnsi="Times New Roman" w:cs="Times New Roman"/>
                <w:bCs/>
                <w:sz w:val="16"/>
                <w:szCs w:val="16"/>
              </w:rPr>
              <w:t xml:space="preserve">. Therefore, </w:t>
            </w:r>
            <w:r w:rsidR="009A58F7">
              <w:rPr>
                <w:rFonts w:ascii="Times New Roman" w:hAnsi="Times New Roman" w:cs="Times New Roman"/>
                <w:bCs/>
                <w:sz w:val="16"/>
                <w:szCs w:val="16"/>
              </w:rPr>
              <w:t xml:space="preserve">the standard does not need to define additional procedures to handle scenarios where </w:t>
            </w:r>
            <w:r w:rsidR="00AB3660">
              <w:rPr>
                <w:rFonts w:ascii="Times New Roman" w:hAnsi="Times New Roman" w:cs="Times New Roman"/>
                <w:bCs/>
                <w:sz w:val="16"/>
                <w:szCs w:val="16"/>
              </w:rPr>
              <w:t>certain elements apply to the reporting STA (and appear in the reporting STA’s frame outside the Basic ML IE) and do not apply to a reported STA.</w:t>
            </w:r>
            <w:r w:rsidR="00EF0B3E">
              <w:rPr>
                <w:rFonts w:ascii="Times New Roman" w:hAnsi="Times New Roman" w:cs="Times New Roman"/>
                <w:bCs/>
                <w:sz w:val="16"/>
                <w:szCs w:val="16"/>
              </w:rPr>
              <w:t xml:space="preserve"> A NOTE is added to clarify the non-inheritance behavior </w:t>
            </w:r>
            <w:r w:rsidR="00AA4A64">
              <w:rPr>
                <w:rFonts w:ascii="Times New Roman" w:hAnsi="Times New Roman" w:cs="Times New Roman"/>
                <w:bCs/>
                <w:sz w:val="16"/>
                <w:szCs w:val="16"/>
              </w:rPr>
              <w:t xml:space="preserve">when the reporting STA is operating on 6 GHz and </w:t>
            </w:r>
            <w:r w:rsidR="00BE1652">
              <w:rPr>
                <w:rFonts w:ascii="Times New Roman" w:hAnsi="Times New Roman" w:cs="Times New Roman"/>
                <w:bCs/>
                <w:sz w:val="16"/>
                <w:szCs w:val="16"/>
              </w:rPr>
              <w:t>a</w:t>
            </w:r>
            <w:r w:rsidR="00AA4A64">
              <w:rPr>
                <w:rFonts w:ascii="Times New Roman" w:hAnsi="Times New Roman" w:cs="Times New Roman"/>
                <w:bCs/>
                <w:sz w:val="16"/>
                <w:szCs w:val="16"/>
              </w:rPr>
              <w:t xml:space="preserve"> reported STA</w:t>
            </w:r>
            <w:r w:rsidR="00BE1652">
              <w:rPr>
                <w:rFonts w:ascii="Times New Roman" w:hAnsi="Times New Roman" w:cs="Times New Roman"/>
                <w:bCs/>
                <w:sz w:val="16"/>
                <w:szCs w:val="16"/>
              </w:rPr>
              <w:t xml:space="preserve"> is </w:t>
            </w:r>
            <w:r w:rsidR="00265F60">
              <w:rPr>
                <w:rFonts w:ascii="Times New Roman" w:hAnsi="Times New Roman" w:cs="Times New Roman"/>
                <w:bCs/>
                <w:sz w:val="16"/>
                <w:szCs w:val="16"/>
              </w:rPr>
              <w:t>operating on</w:t>
            </w:r>
            <w:r w:rsidR="00AA4A64">
              <w:rPr>
                <w:rFonts w:ascii="Times New Roman" w:hAnsi="Times New Roman" w:cs="Times New Roman"/>
                <w:bCs/>
                <w:sz w:val="16"/>
                <w:szCs w:val="16"/>
              </w:rPr>
              <w:t xml:space="preserve"> a sub-6 GHz band.</w:t>
            </w:r>
          </w:p>
          <w:p w14:paraId="78D53ABA" w14:textId="77777777" w:rsidR="000F2BB8" w:rsidRDefault="000F2BB8" w:rsidP="00AB5823">
            <w:pPr>
              <w:suppressAutoHyphens/>
              <w:spacing w:after="0"/>
              <w:rPr>
                <w:rFonts w:ascii="Times New Roman" w:hAnsi="Times New Roman" w:cs="Times New Roman"/>
                <w:bCs/>
                <w:sz w:val="16"/>
                <w:szCs w:val="16"/>
              </w:rPr>
            </w:pPr>
          </w:p>
          <w:p w14:paraId="200774EB" w14:textId="616282B7" w:rsidR="000659D5" w:rsidRPr="00497D60" w:rsidRDefault="000F2BB8" w:rsidP="00AB5823">
            <w:pPr>
              <w:suppressAutoHyphens/>
              <w:spacing w:after="0"/>
              <w:rPr>
                <w:rFonts w:ascii="Times New Roman" w:hAnsi="Times New Roman" w:cs="Times New Roman"/>
                <w:b/>
                <w:sz w:val="16"/>
                <w:szCs w:val="16"/>
              </w:rPr>
            </w:pPr>
            <w:proofErr w:type="spellStart"/>
            <w:r w:rsidRPr="00497D60">
              <w:rPr>
                <w:rFonts w:ascii="Times New Roman" w:hAnsi="Times New Roman" w:cs="Times New Roman"/>
                <w:b/>
                <w:sz w:val="16"/>
                <w:szCs w:val="16"/>
              </w:rPr>
              <w:t>TGbe</w:t>
            </w:r>
            <w:proofErr w:type="spellEnd"/>
            <w:r w:rsidRPr="00497D60">
              <w:rPr>
                <w:rFonts w:ascii="Times New Roman" w:hAnsi="Times New Roman" w:cs="Times New Roman"/>
                <w:b/>
                <w:sz w:val="16"/>
                <w:szCs w:val="16"/>
              </w:rPr>
              <w:t xml:space="preserve"> Editor, please a</w:t>
            </w:r>
            <w:r w:rsidR="000659D5" w:rsidRPr="00497D60">
              <w:rPr>
                <w:rFonts w:ascii="Times New Roman" w:hAnsi="Times New Roman" w:cs="Times New Roman"/>
                <w:b/>
                <w:sz w:val="16"/>
                <w:szCs w:val="16"/>
              </w:rPr>
              <w:t xml:space="preserve">dd the following NOTE after the </w:t>
            </w:r>
            <w:r w:rsidR="00EC4A81" w:rsidRPr="00497D60">
              <w:rPr>
                <w:rFonts w:ascii="Times New Roman" w:hAnsi="Times New Roman" w:cs="Times New Roman"/>
                <w:b/>
                <w:sz w:val="16"/>
                <w:szCs w:val="16"/>
              </w:rPr>
              <w:t>paragraph</w:t>
            </w:r>
            <w:r w:rsidR="00BF54F4" w:rsidRPr="00497D60">
              <w:rPr>
                <w:rFonts w:ascii="Times New Roman" w:hAnsi="Times New Roman" w:cs="Times New Roman"/>
                <w:b/>
                <w:sz w:val="16"/>
                <w:szCs w:val="16"/>
              </w:rPr>
              <w:t xml:space="preserve"> </w:t>
            </w:r>
            <w:r w:rsidR="00EC4A81" w:rsidRPr="00497D60">
              <w:rPr>
                <w:rFonts w:ascii="Times New Roman" w:hAnsi="Times New Roman" w:cs="Times New Roman"/>
                <w:b/>
                <w:sz w:val="16"/>
                <w:szCs w:val="16"/>
              </w:rPr>
              <w:t xml:space="preserve">starting </w:t>
            </w:r>
            <w:r w:rsidR="00BF54F4" w:rsidRPr="00497D60">
              <w:rPr>
                <w:rFonts w:ascii="Times New Roman" w:hAnsi="Times New Roman" w:cs="Times New Roman"/>
                <w:b/>
                <w:sz w:val="16"/>
                <w:szCs w:val="16"/>
              </w:rPr>
              <w:t>P</w:t>
            </w:r>
            <w:r w:rsidR="00AE6B0C" w:rsidRPr="00497D60">
              <w:rPr>
                <w:rFonts w:ascii="Times New Roman" w:hAnsi="Times New Roman" w:cs="Times New Roman"/>
                <w:b/>
                <w:sz w:val="16"/>
                <w:szCs w:val="16"/>
              </w:rPr>
              <w:t>2</w:t>
            </w:r>
            <w:r w:rsidR="00BF54F4" w:rsidRPr="00497D60">
              <w:rPr>
                <w:rFonts w:ascii="Times New Roman" w:hAnsi="Times New Roman" w:cs="Times New Roman"/>
                <w:b/>
                <w:sz w:val="16"/>
                <w:szCs w:val="16"/>
              </w:rPr>
              <w:t>10 L</w:t>
            </w:r>
            <w:r w:rsidR="00AE6B0C" w:rsidRPr="00497D60">
              <w:rPr>
                <w:rFonts w:ascii="Times New Roman" w:hAnsi="Times New Roman" w:cs="Times New Roman"/>
                <w:b/>
                <w:sz w:val="16"/>
                <w:szCs w:val="16"/>
              </w:rPr>
              <w:t>59</w:t>
            </w:r>
            <w:r w:rsidR="00EC4A81" w:rsidRPr="00497D60">
              <w:rPr>
                <w:rFonts w:ascii="Times New Roman" w:hAnsi="Times New Roman" w:cs="Times New Roman"/>
                <w:b/>
                <w:sz w:val="16"/>
                <w:szCs w:val="16"/>
              </w:rPr>
              <w:t xml:space="preserve"> of D2.1</w:t>
            </w:r>
            <w:r w:rsidR="00BF54F4" w:rsidRPr="00497D60">
              <w:rPr>
                <w:rFonts w:ascii="Times New Roman" w:hAnsi="Times New Roman" w:cs="Times New Roman"/>
                <w:b/>
                <w:sz w:val="16"/>
                <w:szCs w:val="16"/>
              </w:rPr>
              <w:t xml:space="preserve">: “NOTE </w:t>
            </w:r>
            <w:r w:rsidR="009C144F" w:rsidRPr="00497D60">
              <w:rPr>
                <w:rFonts w:ascii="Times New Roman" w:hAnsi="Times New Roman" w:cs="Times New Roman"/>
                <w:b/>
                <w:sz w:val="16"/>
                <w:szCs w:val="16"/>
              </w:rPr>
              <w:t>–</w:t>
            </w:r>
            <w:r w:rsidR="00BF54F4" w:rsidRPr="00497D60">
              <w:rPr>
                <w:rFonts w:ascii="Times New Roman" w:hAnsi="Times New Roman" w:cs="Times New Roman"/>
                <w:b/>
                <w:sz w:val="16"/>
                <w:szCs w:val="16"/>
              </w:rPr>
              <w:t xml:space="preserve"> </w:t>
            </w:r>
            <w:r w:rsidR="00AE6B0C" w:rsidRPr="00497D60">
              <w:rPr>
                <w:rFonts w:ascii="Times New Roman" w:hAnsi="Times New Roman" w:cs="Times New Roman"/>
                <w:b/>
                <w:sz w:val="16"/>
                <w:szCs w:val="16"/>
              </w:rPr>
              <w:t xml:space="preserve">For example, if the reporting STA is operating on 6 GHz, then the 6 GHz </w:t>
            </w:r>
            <w:r w:rsidR="00BC23A5" w:rsidRPr="00497D60">
              <w:rPr>
                <w:rFonts w:ascii="Times New Roman" w:hAnsi="Times New Roman" w:cs="Times New Roman"/>
                <w:b/>
                <w:sz w:val="16"/>
                <w:szCs w:val="16"/>
              </w:rPr>
              <w:t xml:space="preserve">specific elements (such as HE 6 GHz </w:t>
            </w:r>
            <w:r w:rsidR="00A744F4" w:rsidRPr="00497D60">
              <w:rPr>
                <w:rFonts w:ascii="Times New Roman" w:hAnsi="Times New Roman" w:cs="Times New Roman"/>
                <w:b/>
                <w:sz w:val="16"/>
                <w:szCs w:val="16"/>
              </w:rPr>
              <w:t xml:space="preserve">Band </w:t>
            </w:r>
            <w:r w:rsidR="00BC23A5" w:rsidRPr="00497D60">
              <w:rPr>
                <w:rFonts w:ascii="Times New Roman" w:hAnsi="Times New Roman" w:cs="Times New Roman"/>
                <w:b/>
                <w:sz w:val="16"/>
                <w:szCs w:val="16"/>
              </w:rPr>
              <w:t>Capabilities element) do not apply to a reported STA that operates on 2.4 GHz or 5 GHz</w:t>
            </w:r>
            <w:r w:rsidR="009E3E73" w:rsidRPr="00497D60">
              <w:rPr>
                <w:rFonts w:ascii="Times New Roman" w:hAnsi="Times New Roman" w:cs="Times New Roman"/>
                <w:b/>
                <w:sz w:val="16"/>
                <w:szCs w:val="16"/>
              </w:rPr>
              <w:t>. Therefore,</w:t>
            </w:r>
            <w:r w:rsidR="00BC23A5" w:rsidRPr="00497D60">
              <w:rPr>
                <w:rFonts w:ascii="Times New Roman" w:hAnsi="Times New Roman" w:cs="Times New Roman"/>
                <w:b/>
                <w:sz w:val="16"/>
                <w:szCs w:val="16"/>
              </w:rPr>
              <w:t xml:space="preserve"> the Element ID or Element ID Extension (if present) </w:t>
            </w:r>
            <w:r w:rsidR="009E3E73" w:rsidRPr="00497D60">
              <w:rPr>
                <w:rFonts w:ascii="Times New Roman" w:hAnsi="Times New Roman" w:cs="Times New Roman"/>
                <w:b/>
                <w:sz w:val="16"/>
                <w:szCs w:val="16"/>
              </w:rPr>
              <w:t xml:space="preserve">for such elements </w:t>
            </w:r>
            <w:r w:rsidR="00BC23A5" w:rsidRPr="00497D60">
              <w:rPr>
                <w:rFonts w:ascii="Times New Roman" w:hAnsi="Times New Roman" w:cs="Times New Roman"/>
                <w:b/>
                <w:sz w:val="16"/>
                <w:szCs w:val="16"/>
              </w:rPr>
              <w:t>is included in the Non-Inheritance element carried in the profile of the reported STA”.</w:t>
            </w:r>
          </w:p>
        </w:tc>
      </w:tr>
      <w:tr w:rsidR="00AB5823" w:rsidRPr="008B0293" w14:paraId="3752014F" w14:textId="77777777" w:rsidTr="00223AEC">
        <w:trPr>
          <w:trHeight w:val="220"/>
          <w:jc w:val="center"/>
        </w:trPr>
        <w:tc>
          <w:tcPr>
            <w:tcW w:w="625" w:type="dxa"/>
            <w:shd w:val="clear" w:color="auto" w:fill="auto"/>
            <w:noWrap/>
          </w:tcPr>
          <w:p w14:paraId="275D3A3E" w14:textId="44B437F6"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13260</w:t>
            </w:r>
          </w:p>
        </w:tc>
        <w:tc>
          <w:tcPr>
            <w:tcW w:w="1080" w:type="dxa"/>
          </w:tcPr>
          <w:p w14:paraId="3E902EA5" w14:textId="50D3B906"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Binita Gupta</w:t>
            </w:r>
          </w:p>
        </w:tc>
        <w:tc>
          <w:tcPr>
            <w:tcW w:w="900" w:type="dxa"/>
            <w:shd w:val="clear" w:color="auto" w:fill="auto"/>
            <w:noWrap/>
          </w:tcPr>
          <w:p w14:paraId="3C5A4CC7" w14:textId="656E0128"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35.3.2.4.1</w:t>
            </w:r>
          </w:p>
        </w:tc>
        <w:tc>
          <w:tcPr>
            <w:tcW w:w="720" w:type="dxa"/>
          </w:tcPr>
          <w:p w14:paraId="6F404A27" w14:textId="482F3D8A"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410.20</w:t>
            </w:r>
          </w:p>
        </w:tc>
        <w:tc>
          <w:tcPr>
            <w:tcW w:w="2250" w:type="dxa"/>
            <w:shd w:val="clear" w:color="auto" w:fill="auto"/>
            <w:noWrap/>
          </w:tcPr>
          <w:p w14:paraId="1069AE89" w14:textId="5758A116"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 xml:space="preserve">Is it possible that for a reported STA exact same set of </w:t>
            </w:r>
            <w:r w:rsidRPr="00AB5823">
              <w:rPr>
                <w:rFonts w:ascii="Times New Roman" w:hAnsi="Times New Roman" w:cs="Times New Roman"/>
                <w:sz w:val="16"/>
                <w:szCs w:val="16"/>
              </w:rPr>
              <w:lastRenderedPageBreak/>
              <w:t>elements are applicable as for the reporting STA? Clarify if this is possible in the text and if yes, then indicate how is this signaled in the Basic Multi-Link element.</w:t>
            </w:r>
          </w:p>
        </w:tc>
        <w:tc>
          <w:tcPr>
            <w:tcW w:w="2250" w:type="dxa"/>
            <w:shd w:val="clear" w:color="auto" w:fill="auto"/>
            <w:noWrap/>
          </w:tcPr>
          <w:p w14:paraId="415974B1" w14:textId="7E28AD8B"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lastRenderedPageBreak/>
              <w:t>As in comment</w:t>
            </w:r>
          </w:p>
        </w:tc>
        <w:tc>
          <w:tcPr>
            <w:tcW w:w="3510" w:type="dxa"/>
            <w:shd w:val="clear" w:color="auto" w:fill="auto"/>
          </w:tcPr>
          <w:p w14:paraId="7F5F5DC0" w14:textId="63230685" w:rsidR="00AB5823" w:rsidRPr="00FE3AF5" w:rsidRDefault="00321A95" w:rsidP="00AB5823">
            <w:pPr>
              <w:suppressAutoHyphens/>
              <w:spacing w:after="0"/>
              <w:rPr>
                <w:rFonts w:ascii="Times New Roman" w:hAnsi="Times New Roman" w:cs="Times New Roman"/>
                <w:b/>
                <w:sz w:val="16"/>
                <w:szCs w:val="16"/>
              </w:rPr>
            </w:pPr>
            <w:r w:rsidRPr="00FE3AF5">
              <w:rPr>
                <w:rFonts w:ascii="Times New Roman" w:hAnsi="Times New Roman" w:cs="Times New Roman"/>
                <w:b/>
                <w:sz w:val="16"/>
                <w:szCs w:val="16"/>
              </w:rPr>
              <w:t>R</w:t>
            </w:r>
            <w:r w:rsidR="000A6FE7" w:rsidRPr="00FE3AF5">
              <w:rPr>
                <w:rFonts w:ascii="Times New Roman" w:hAnsi="Times New Roman" w:cs="Times New Roman"/>
                <w:b/>
                <w:sz w:val="16"/>
                <w:szCs w:val="16"/>
              </w:rPr>
              <w:t>ejected</w:t>
            </w:r>
          </w:p>
          <w:p w14:paraId="77842B36" w14:textId="77777777" w:rsidR="00321A95" w:rsidRDefault="00321A95" w:rsidP="00AB5823">
            <w:pPr>
              <w:suppressAutoHyphens/>
              <w:spacing w:after="0"/>
              <w:rPr>
                <w:rFonts w:ascii="Times New Roman" w:hAnsi="Times New Roman" w:cs="Times New Roman"/>
                <w:bCs/>
                <w:sz w:val="16"/>
                <w:szCs w:val="16"/>
              </w:rPr>
            </w:pPr>
          </w:p>
          <w:p w14:paraId="1FDE899D" w14:textId="75CAD38E" w:rsidR="009851C3" w:rsidRPr="009851C3" w:rsidRDefault="00F31DE8" w:rsidP="00AB5823">
            <w:pPr>
              <w:suppressAutoHyphens/>
              <w:spacing w:after="0"/>
              <w:rPr>
                <w:rFonts w:ascii="Times New Roman" w:hAnsi="Times New Roman" w:cs="Times New Roman"/>
                <w:b/>
                <w:sz w:val="16"/>
                <w:szCs w:val="16"/>
              </w:rPr>
            </w:pPr>
            <w:r w:rsidRPr="00FE3AF5">
              <w:rPr>
                <w:rFonts w:ascii="Times New Roman" w:hAnsi="Times New Roman" w:cs="Times New Roman"/>
                <w:sz w:val="16"/>
                <w:szCs w:val="16"/>
              </w:rPr>
              <w:lastRenderedPageBreak/>
              <w:t>It is possible, although unlikely, that a</w:t>
            </w:r>
            <w:r w:rsidR="007904DF" w:rsidRPr="00FE3AF5">
              <w:rPr>
                <w:rFonts w:ascii="Times New Roman" w:hAnsi="Times New Roman" w:cs="Times New Roman"/>
                <w:sz w:val="16"/>
                <w:szCs w:val="16"/>
              </w:rPr>
              <w:t xml:space="preserve"> reported STA affiliated with the same MLD has the exact same set of elements</w:t>
            </w:r>
            <w:r w:rsidR="00115D03" w:rsidRPr="00FE3AF5">
              <w:rPr>
                <w:rFonts w:ascii="Times New Roman" w:hAnsi="Times New Roman" w:cs="Times New Roman"/>
                <w:sz w:val="16"/>
                <w:szCs w:val="16"/>
              </w:rPr>
              <w:t>.</w:t>
            </w:r>
            <w:r w:rsidR="00115D03">
              <w:rPr>
                <w:rFonts w:ascii="Times New Roman" w:hAnsi="Times New Roman" w:cs="Times New Roman"/>
                <w:bCs/>
                <w:sz w:val="16"/>
                <w:szCs w:val="16"/>
              </w:rPr>
              <w:t xml:space="preserve"> </w:t>
            </w:r>
            <w:r w:rsidR="0079787B">
              <w:rPr>
                <w:rFonts w:ascii="Times New Roman" w:hAnsi="Times New Roman" w:cs="Times New Roman"/>
                <w:bCs/>
                <w:sz w:val="16"/>
                <w:szCs w:val="16"/>
              </w:rPr>
              <w:t>Even i</w:t>
            </w:r>
            <w:r w:rsidR="00115D03">
              <w:rPr>
                <w:rFonts w:ascii="Times New Roman" w:hAnsi="Times New Roman" w:cs="Times New Roman"/>
                <w:bCs/>
                <w:sz w:val="16"/>
                <w:szCs w:val="16"/>
              </w:rPr>
              <w:t>n such case, the Complete Profile subfield of the STA Control field will be set to 1</w:t>
            </w:r>
            <w:r w:rsidR="00AF7233">
              <w:rPr>
                <w:rFonts w:ascii="Times New Roman" w:hAnsi="Times New Roman" w:cs="Times New Roman"/>
                <w:bCs/>
                <w:sz w:val="16"/>
                <w:szCs w:val="16"/>
              </w:rPr>
              <w:t>,</w:t>
            </w:r>
            <w:r w:rsidR="00115D03">
              <w:rPr>
                <w:rFonts w:ascii="Times New Roman" w:hAnsi="Times New Roman" w:cs="Times New Roman"/>
                <w:bCs/>
                <w:sz w:val="16"/>
                <w:szCs w:val="16"/>
              </w:rPr>
              <w:t xml:space="preserve"> the STA Info field will include subfields </w:t>
            </w:r>
            <w:r w:rsidR="00AF7233">
              <w:rPr>
                <w:rFonts w:ascii="Times New Roman" w:hAnsi="Times New Roman" w:cs="Times New Roman"/>
                <w:bCs/>
                <w:sz w:val="16"/>
                <w:szCs w:val="16"/>
              </w:rPr>
              <w:t xml:space="preserve">related </w:t>
            </w:r>
            <w:r w:rsidR="00115D03">
              <w:rPr>
                <w:rFonts w:ascii="Times New Roman" w:hAnsi="Times New Roman" w:cs="Times New Roman"/>
                <w:bCs/>
                <w:sz w:val="16"/>
                <w:szCs w:val="16"/>
              </w:rPr>
              <w:t xml:space="preserve">to the </w:t>
            </w:r>
            <w:r w:rsidR="00AF7233">
              <w:rPr>
                <w:rFonts w:ascii="Times New Roman" w:hAnsi="Times New Roman" w:cs="Times New Roman"/>
                <w:bCs/>
                <w:sz w:val="16"/>
                <w:szCs w:val="16"/>
              </w:rPr>
              <w:t xml:space="preserve">reported STA while the STA Profile field will carry only the Capability Information field and any other field </w:t>
            </w:r>
            <w:r w:rsidR="001D14E6">
              <w:rPr>
                <w:rFonts w:ascii="Times New Roman" w:hAnsi="Times New Roman" w:cs="Times New Roman"/>
                <w:bCs/>
                <w:sz w:val="16"/>
                <w:szCs w:val="16"/>
              </w:rPr>
              <w:t xml:space="preserve">that would be </w:t>
            </w:r>
            <w:r w:rsidR="00AE7A48">
              <w:rPr>
                <w:rFonts w:ascii="Times New Roman" w:hAnsi="Times New Roman" w:cs="Times New Roman"/>
                <w:bCs/>
                <w:sz w:val="16"/>
                <w:szCs w:val="16"/>
              </w:rPr>
              <w:t xml:space="preserve">present as </w:t>
            </w:r>
            <w:r w:rsidR="0045341D">
              <w:rPr>
                <w:rFonts w:ascii="Times New Roman" w:hAnsi="Times New Roman" w:cs="Times New Roman"/>
                <w:bCs/>
                <w:sz w:val="16"/>
                <w:szCs w:val="16"/>
              </w:rPr>
              <w:t xml:space="preserve">if the reported STA were to transmit </w:t>
            </w:r>
            <w:r w:rsidR="001D14E6">
              <w:rPr>
                <w:rFonts w:ascii="Times New Roman" w:hAnsi="Times New Roman" w:cs="Times New Roman"/>
                <w:bCs/>
                <w:sz w:val="16"/>
                <w:szCs w:val="16"/>
              </w:rPr>
              <w:t>the frame</w:t>
            </w:r>
            <w:r w:rsidR="0045341D">
              <w:rPr>
                <w:rFonts w:ascii="Times New Roman" w:hAnsi="Times New Roman" w:cs="Times New Roman"/>
                <w:bCs/>
                <w:sz w:val="16"/>
                <w:szCs w:val="16"/>
              </w:rPr>
              <w:t xml:space="preserve">. </w:t>
            </w:r>
            <w:r w:rsidR="00E815F8">
              <w:rPr>
                <w:rFonts w:ascii="Times New Roman" w:hAnsi="Times New Roman" w:cs="Times New Roman"/>
                <w:bCs/>
                <w:sz w:val="16"/>
                <w:szCs w:val="16"/>
              </w:rPr>
              <w:t>T</w:t>
            </w:r>
            <w:r w:rsidR="0045341D">
              <w:rPr>
                <w:rFonts w:ascii="Times New Roman" w:hAnsi="Times New Roman" w:cs="Times New Roman"/>
                <w:bCs/>
                <w:sz w:val="16"/>
                <w:szCs w:val="16"/>
              </w:rPr>
              <w:t xml:space="preserve">his behavior is </w:t>
            </w:r>
            <w:r w:rsidR="00DA1877">
              <w:rPr>
                <w:rFonts w:ascii="Times New Roman" w:hAnsi="Times New Roman" w:cs="Times New Roman"/>
                <w:bCs/>
                <w:sz w:val="16"/>
                <w:szCs w:val="16"/>
              </w:rPr>
              <w:t xml:space="preserve">consistent </w:t>
            </w:r>
            <w:r w:rsidR="0045341D">
              <w:rPr>
                <w:rFonts w:ascii="Times New Roman" w:hAnsi="Times New Roman" w:cs="Times New Roman"/>
                <w:bCs/>
                <w:sz w:val="16"/>
                <w:szCs w:val="16"/>
              </w:rPr>
              <w:t xml:space="preserve">with the inheritance </w:t>
            </w:r>
            <w:r w:rsidR="00DA1877">
              <w:rPr>
                <w:rFonts w:ascii="Times New Roman" w:hAnsi="Times New Roman" w:cs="Times New Roman"/>
                <w:bCs/>
                <w:sz w:val="16"/>
                <w:szCs w:val="16"/>
              </w:rPr>
              <w:t>rules described in 35.3.3</w:t>
            </w:r>
            <w:r w:rsidR="009851C3">
              <w:rPr>
                <w:rFonts w:ascii="Times New Roman" w:hAnsi="Times New Roman" w:cs="Times New Roman"/>
                <w:bCs/>
                <w:sz w:val="16"/>
                <w:szCs w:val="16"/>
              </w:rPr>
              <w:t xml:space="preserve">.5. </w:t>
            </w:r>
            <w:r w:rsidR="009851C3" w:rsidRPr="00FE3AF5">
              <w:rPr>
                <w:rFonts w:ascii="Times New Roman" w:hAnsi="Times New Roman" w:cs="Times New Roman"/>
                <w:sz w:val="16"/>
                <w:szCs w:val="16"/>
              </w:rPr>
              <w:t>Therefore,</w:t>
            </w:r>
            <w:r w:rsidR="00E815F8" w:rsidRPr="00FE3AF5">
              <w:rPr>
                <w:rFonts w:ascii="Times New Roman" w:hAnsi="Times New Roman" w:cs="Times New Roman"/>
                <w:sz w:val="16"/>
                <w:szCs w:val="16"/>
              </w:rPr>
              <w:t xml:space="preserve"> no additional clarification is needed in the standard.</w:t>
            </w:r>
          </w:p>
        </w:tc>
      </w:tr>
      <w:tr w:rsidR="00AB5823" w:rsidRPr="008B0293" w14:paraId="0EA8F5E4" w14:textId="77777777" w:rsidTr="00223AEC">
        <w:trPr>
          <w:trHeight w:val="220"/>
          <w:jc w:val="center"/>
        </w:trPr>
        <w:tc>
          <w:tcPr>
            <w:tcW w:w="625" w:type="dxa"/>
            <w:shd w:val="clear" w:color="auto" w:fill="auto"/>
            <w:noWrap/>
          </w:tcPr>
          <w:p w14:paraId="0D5E0B18" w14:textId="7996A48E" w:rsidR="00AB5823" w:rsidRPr="00F115BF" w:rsidRDefault="00AB5823" w:rsidP="00AB5823">
            <w:pPr>
              <w:suppressAutoHyphens/>
              <w:spacing w:after="0"/>
              <w:rPr>
                <w:rFonts w:ascii="Times New Roman" w:hAnsi="Times New Roman" w:cs="Times New Roman"/>
                <w:color w:val="00B050"/>
                <w:sz w:val="16"/>
                <w:szCs w:val="16"/>
              </w:rPr>
            </w:pPr>
            <w:r w:rsidRPr="00F115BF">
              <w:rPr>
                <w:rFonts w:ascii="Times New Roman" w:hAnsi="Times New Roman" w:cs="Times New Roman"/>
                <w:color w:val="00B050"/>
                <w:sz w:val="16"/>
                <w:szCs w:val="16"/>
              </w:rPr>
              <w:lastRenderedPageBreak/>
              <w:t>11258</w:t>
            </w:r>
          </w:p>
        </w:tc>
        <w:tc>
          <w:tcPr>
            <w:tcW w:w="1080" w:type="dxa"/>
          </w:tcPr>
          <w:p w14:paraId="6BDC5CCD" w14:textId="2333CD8E"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Sigurd Schelstraete</w:t>
            </w:r>
          </w:p>
        </w:tc>
        <w:tc>
          <w:tcPr>
            <w:tcW w:w="900" w:type="dxa"/>
            <w:shd w:val="clear" w:color="auto" w:fill="auto"/>
            <w:noWrap/>
          </w:tcPr>
          <w:p w14:paraId="7FE11071" w14:textId="15617EB4"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35.3.2.4.1</w:t>
            </w:r>
          </w:p>
        </w:tc>
        <w:tc>
          <w:tcPr>
            <w:tcW w:w="720" w:type="dxa"/>
          </w:tcPr>
          <w:p w14:paraId="7840B582" w14:textId="5846891E"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410.23</w:t>
            </w:r>
          </w:p>
        </w:tc>
        <w:tc>
          <w:tcPr>
            <w:tcW w:w="2250" w:type="dxa"/>
            <w:shd w:val="clear" w:color="auto" w:fill="auto"/>
            <w:noWrap/>
          </w:tcPr>
          <w:p w14:paraId="6580432C" w14:textId="250739EA"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"parenthesis" should be plural</w:t>
            </w:r>
          </w:p>
        </w:tc>
        <w:tc>
          <w:tcPr>
            <w:tcW w:w="2250" w:type="dxa"/>
            <w:shd w:val="clear" w:color="auto" w:fill="auto"/>
            <w:noWrap/>
          </w:tcPr>
          <w:p w14:paraId="049DCE13" w14:textId="21457CB5"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Change "parenthesis" to "parentheses"</w:t>
            </w:r>
          </w:p>
        </w:tc>
        <w:tc>
          <w:tcPr>
            <w:tcW w:w="3510" w:type="dxa"/>
            <w:shd w:val="clear" w:color="auto" w:fill="auto"/>
          </w:tcPr>
          <w:p w14:paraId="34F74F46" w14:textId="07D7A765" w:rsidR="00AB5823" w:rsidRPr="002645BF" w:rsidRDefault="00646F72" w:rsidP="00AB5823">
            <w:pPr>
              <w:suppressAutoHyphens/>
              <w:spacing w:after="0"/>
              <w:rPr>
                <w:rFonts w:ascii="Times New Roman" w:hAnsi="Times New Roman" w:cs="Times New Roman"/>
                <w:b/>
                <w:sz w:val="16"/>
                <w:szCs w:val="16"/>
              </w:rPr>
            </w:pPr>
            <w:r w:rsidRPr="002645BF">
              <w:rPr>
                <w:rFonts w:ascii="Times New Roman" w:hAnsi="Times New Roman" w:cs="Times New Roman"/>
                <w:b/>
                <w:sz w:val="16"/>
                <w:szCs w:val="16"/>
              </w:rPr>
              <w:t>Accepted</w:t>
            </w:r>
          </w:p>
        </w:tc>
      </w:tr>
      <w:tr w:rsidR="00AB5823" w:rsidRPr="008B0293" w14:paraId="3127C0FB" w14:textId="77777777" w:rsidTr="00223AEC">
        <w:trPr>
          <w:trHeight w:val="220"/>
          <w:jc w:val="center"/>
        </w:trPr>
        <w:tc>
          <w:tcPr>
            <w:tcW w:w="625" w:type="dxa"/>
            <w:shd w:val="clear" w:color="auto" w:fill="auto"/>
            <w:noWrap/>
          </w:tcPr>
          <w:p w14:paraId="6146A00D" w14:textId="01CDF629" w:rsidR="00AB5823" w:rsidRPr="00F115BF" w:rsidRDefault="00AB5823" w:rsidP="00AB5823">
            <w:pPr>
              <w:suppressAutoHyphens/>
              <w:spacing w:after="0"/>
              <w:rPr>
                <w:rFonts w:ascii="Times New Roman" w:hAnsi="Times New Roman" w:cs="Times New Roman"/>
                <w:color w:val="00B050"/>
                <w:sz w:val="16"/>
                <w:szCs w:val="16"/>
              </w:rPr>
            </w:pPr>
            <w:r w:rsidRPr="00F115BF">
              <w:rPr>
                <w:rFonts w:ascii="Times New Roman" w:hAnsi="Times New Roman" w:cs="Times New Roman"/>
                <w:color w:val="00B050"/>
                <w:sz w:val="16"/>
                <w:szCs w:val="16"/>
              </w:rPr>
              <w:t>12375</w:t>
            </w:r>
          </w:p>
        </w:tc>
        <w:tc>
          <w:tcPr>
            <w:tcW w:w="1080" w:type="dxa"/>
          </w:tcPr>
          <w:p w14:paraId="6D76F45A" w14:textId="55694488"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Rojan Chitrakar</w:t>
            </w:r>
          </w:p>
        </w:tc>
        <w:tc>
          <w:tcPr>
            <w:tcW w:w="900" w:type="dxa"/>
            <w:shd w:val="clear" w:color="auto" w:fill="auto"/>
            <w:noWrap/>
          </w:tcPr>
          <w:p w14:paraId="0789148A" w14:textId="4276F3BE"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35.3.2.5</w:t>
            </w:r>
          </w:p>
        </w:tc>
        <w:tc>
          <w:tcPr>
            <w:tcW w:w="720" w:type="dxa"/>
          </w:tcPr>
          <w:p w14:paraId="30E59EB7" w14:textId="6871A4CD"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411.60</w:t>
            </w:r>
          </w:p>
        </w:tc>
        <w:tc>
          <w:tcPr>
            <w:tcW w:w="2250" w:type="dxa"/>
            <w:shd w:val="clear" w:color="auto" w:fill="auto"/>
            <w:noWrap/>
          </w:tcPr>
          <w:p w14:paraId="7406AF3D" w14:textId="6ACC3213"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 xml:space="preserve">This clause should apply for all </w:t>
            </w:r>
            <w:proofErr w:type="spellStart"/>
            <w:r w:rsidRPr="00AB5823">
              <w:rPr>
                <w:rFonts w:ascii="Times New Roman" w:hAnsi="Times New Roman" w:cs="Times New Roman"/>
                <w:sz w:val="16"/>
                <w:szCs w:val="16"/>
              </w:rPr>
              <w:t>subelements</w:t>
            </w:r>
            <w:proofErr w:type="spellEnd"/>
            <w:r w:rsidRPr="00AB5823">
              <w:rPr>
                <w:rFonts w:ascii="Times New Roman" w:hAnsi="Times New Roman" w:cs="Times New Roman"/>
                <w:sz w:val="16"/>
                <w:szCs w:val="16"/>
              </w:rPr>
              <w:t xml:space="preserve"> of the ML element and not just for Per-STA Profile </w:t>
            </w:r>
            <w:proofErr w:type="spellStart"/>
            <w:r w:rsidRPr="00AB5823">
              <w:rPr>
                <w:rFonts w:ascii="Times New Roman" w:hAnsi="Times New Roman" w:cs="Times New Roman"/>
                <w:sz w:val="16"/>
                <w:szCs w:val="16"/>
              </w:rPr>
              <w:t>subelement</w:t>
            </w:r>
            <w:proofErr w:type="spellEnd"/>
            <w:r w:rsidRPr="00AB5823">
              <w:rPr>
                <w:rFonts w:ascii="Times New Roman" w:hAnsi="Times New Roman" w:cs="Times New Roman"/>
                <w:sz w:val="16"/>
                <w:szCs w:val="16"/>
              </w:rPr>
              <w:t>.</w:t>
            </w:r>
          </w:p>
        </w:tc>
        <w:tc>
          <w:tcPr>
            <w:tcW w:w="2250" w:type="dxa"/>
            <w:shd w:val="clear" w:color="auto" w:fill="auto"/>
            <w:noWrap/>
          </w:tcPr>
          <w:p w14:paraId="3F7DB26B" w14:textId="36A9E86E"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 xml:space="preserve">Make the clause more generic so as to apply to all relevant </w:t>
            </w:r>
            <w:proofErr w:type="spellStart"/>
            <w:r w:rsidRPr="00AB5823">
              <w:rPr>
                <w:rFonts w:ascii="Times New Roman" w:hAnsi="Times New Roman" w:cs="Times New Roman"/>
                <w:sz w:val="16"/>
                <w:szCs w:val="16"/>
              </w:rPr>
              <w:t>subelement</w:t>
            </w:r>
            <w:proofErr w:type="spellEnd"/>
            <w:r w:rsidRPr="00AB5823">
              <w:rPr>
                <w:rFonts w:ascii="Times New Roman" w:hAnsi="Times New Roman" w:cs="Times New Roman"/>
                <w:sz w:val="16"/>
                <w:szCs w:val="16"/>
              </w:rPr>
              <w:t xml:space="preserve"> fragmentation (e.g., also applicable to Vendor specific </w:t>
            </w:r>
            <w:proofErr w:type="spellStart"/>
            <w:r w:rsidRPr="00AB5823">
              <w:rPr>
                <w:rFonts w:ascii="Times New Roman" w:hAnsi="Times New Roman" w:cs="Times New Roman"/>
                <w:sz w:val="16"/>
                <w:szCs w:val="16"/>
              </w:rPr>
              <w:t>subelement</w:t>
            </w:r>
            <w:proofErr w:type="spellEnd"/>
            <w:r w:rsidRPr="00AB5823">
              <w:rPr>
                <w:rFonts w:ascii="Times New Roman" w:hAnsi="Times New Roman" w:cs="Times New Roman"/>
                <w:sz w:val="16"/>
                <w:szCs w:val="16"/>
              </w:rPr>
              <w:t xml:space="preserve">). For examples, it is fine to keep to Per-STA Profile </w:t>
            </w:r>
            <w:proofErr w:type="spellStart"/>
            <w:r w:rsidRPr="00AB5823">
              <w:rPr>
                <w:rFonts w:ascii="Times New Roman" w:hAnsi="Times New Roman" w:cs="Times New Roman"/>
                <w:sz w:val="16"/>
                <w:szCs w:val="16"/>
              </w:rPr>
              <w:t>subelement</w:t>
            </w:r>
            <w:proofErr w:type="spellEnd"/>
            <w:r w:rsidRPr="00AB5823">
              <w:rPr>
                <w:rFonts w:ascii="Times New Roman" w:hAnsi="Times New Roman" w:cs="Times New Roman"/>
                <w:sz w:val="16"/>
                <w:szCs w:val="16"/>
              </w:rPr>
              <w:t>.</w:t>
            </w:r>
          </w:p>
        </w:tc>
        <w:tc>
          <w:tcPr>
            <w:tcW w:w="3510" w:type="dxa"/>
            <w:shd w:val="clear" w:color="auto" w:fill="auto"/>
          </w:tcPr>
          <w:p w14:paraId="1EAC4165" w14:textId="77777777" w:rsidR="00AB5823" w:rsidRPr="00937CA9" w:rsidRDefault="00300C69" w:rsidP="00AB5823">
            <w:pPr>
              <w:suppressAutoHyphens/>
              <w:spacing w:after="0"/>
              <w:rPr>
                <w:rFonts w:ascii="Times New Roman" w:hAnsi="Times New Roman" w:cs="Times New Roman"/>
                <w:b/>
                <w:sz w:val="16"/>
                <w:szCs w:val="16"/>
              </w:rPr>
            </w:pPr>
            <w:r w:rsidRPr="00937CA9">
              <w:rPr>
                <w:rFonts w:ascii="Times New Roman" w:hAnsi="Times New Roman" w:cs="Times New Roman"/>
                <w:b/>
                <w:sz w:val="16"/>
                <w:szCs w:val="16"/>
              </w:rPr>
              <w:t>Revised</w:t>
            </w:r>
          </w:p>
          <w:p w14:paraId="5ABC35EA" w14:textId="77777777" w:rsidR="00300C69" w:rsidRDefault="00300C69" w:rsidP="00AB5823">
            <w:pPr>
              <w:suppressAutoHyphens/>
              <w:spacing w:after="0"/>
              <w:rPr>
                <w:rFonts w:ascii="Times New Roman" w:hAnsi="Times New Roman" w:cs="Times New Roman"/>
                <w:bCs/>
                <w:sz w:val="16"/>
                <w:szCs w:val="16"/>
              </w:rPr>
            </w:pPr>
          </w:p>
          <w:p w14:paraId="0886ED5E" w14:textId="2888E8CA" w:rsidR="00300C69" w:rsidRDefault="00300C69" w:rsidP="00AB5823">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Agree in principle. A paragraph is added at the beginning of the subclause to clarify that the </w:t>
            </w:r>
            <w:r w:rsidR="00860299">
              <w:rPr>
                <w:rFonts w:ascii="Times New Roman" w:hAnsi="Times New Roman" w:cs="Times New Roman"/>
                <w:bCs/>
                <w:sz w:val="16"/>
                <w:szCs w:val="16"/>
              </w:rPr>
              <w:t xml:space="preserve">procedure would apply to any other </w:t>
            </w:r>
            <w:proofErr w:type="spellStart"/>
            <w:r w:rsidR="00860299">
              <w:rPr>
                <w:rFonts w:ascii="Times New Roman" w:hAnsi="Times New Roman" w:cs="Times New Roman"/>
                <w:bCs/>
                <w:sz w:val="16"/>
                <w:szCs w:val="16"/>
              </w:rPr>
              <w:t>subelement</w:t>
            </w:r>
            <w:proofErr w:type="spellEnd"/>
            <w:r w:rsidR="00860299">
              <w:rPr>
                <w:rFonts w:ascii="Times New Roman" w:hAnsi="Times New Roman" w:cs="Times New Roman"/>
                <w:bCs/>
                <w:sz w:val="16"/>
                <w:szCs w:val="16"/>
              </w:rPr>
              <w:t xml:space="preserve"> of any variant of the ML IE when the contents of the </w:t>
            </w:r>
            <w:proofErr w:type="spellStart"/>
            <w:r w:rsidR="00860299">
              <w:rPr>
                <w:rFonts w:ascii="Times New Roman" w:hAnsi="Times New Roman" w:cs="Times New Roman"/>
                <w:bCs/>
                <w:sz w:val="16"/>
                <w:szCs w:val="16"/>
              </w:rPr>
              <w:t>subelement</w:t>
            </w:r>
            <w:proofErr w:type="spellEnd"/>
            <w:r w:rsidR="00860299">
              <w:rPr>
                <w:rFonts w:ascii="Times New Roman" w:hAnsi="Times New Roman" w:cs="Times New Roman"/>
                <w:bCs/>
                <w:sz w:val="16"/>
                <w:szCs w:val="16"/>
              </w:rPr>
              <w:t xml:space="preserve"> exceed 255 octets.</w:t>
            </w:r>
            <w:r w:rsidR="00BE2F40">
              <w:rPr>
                <w:rFonts w:ascii="Times New Roman" w:hAnsi="Times New Roman" w:cs="Times New Roman"/>
                <w:bCs/>
                <w:sz w:val="16"/>
                <w:szCs w:val="16"/>
              </w:rPr>
              <w:t xml:space="preserve"> In </w:t>
            </w:r>
            <w:r w:rsidR="00480490">
              <w:rPr>
                <w:rFonts w:ascii="Times New Roman" w:hAnsi="Times New Roman" w:cs="Times New Roman"/>
                <w:bCs/>
                <w:sz w:val="16"/>
                <w:szCs w:val="16"/>
              </w:rPr>
              <w:t xml:space="preserve">addition, a NOTE was added to clarify that a </w:t>
            </w:r>
            <w:proofErr w:type="spellStart"/>
            <w:r w:rsidR="00480490">
              <w:rPr>
                <w:rFonts w:ascii="Times New Roman" w:hAnsi="Times New Roman" w:cs="Times New Roman"/>
                <w:bCs/>
                <w:sz w:val="16"/>
                <w:szCs w:val="16"/>
              </w:rPr>
              <w:t>subelement</w:t>
            </w:r>
            <w:proofErr w:type="spellEnd"/>
            <w:r w:rsidR="00480490">
              <w:rPr>
                <w:rFonts w:ascii="Times New Roman" w:hAnsi="Times New Roman" w:cs="Times New Roman"/>
                <w:bCs/>
                <w:sz w:val="16"/>
                <w:szCs w:val="16"/>
              </w:rPr>
              <w:t xml:space="preserve"> having a size less than or equal to 255</w:t>
            </w:r>
            <w:r w:rsidR="0061558D">
              <w:rPr>
                <w:rFonts w:ascii="Times New Roman" w:hAnsi="Times New Roman" w:cs="Times New Roman"/>
                <w:bCs/>
                <w:sz w:val="16"/>
                <w:szCs w:val="16"/>
              </w:rPr>
              <w:t xml:space="preserve"> will not be fragmented instead the ML element carrying such a </w:t>
            </w:r>
            <w:proofErr w:type="spellStart"/>
            <w:r w:rsidR="0061558D">
              <w:rPr>
                <w:rFonts w:ascii="Times New Roman" w:hAnsi="Times New Roman" w:cs="Times New Roman"/>
                <w:bCs/>
                <w:sz w:val="16"/>
                <w:szCs w:val="16"/>
              </w:rPr>
              <w:t>subelement</w:t>
            </w:r>
            <w:proofErr w:type="spellEnd"/>
            <w:r w:rsidR="0061558D">
              <w:rPr>
                <w:rFonts w:ascii="Times New Roman" w:hAnsi="Times New Roman" w:cs="Times New Roman"/>
                <w:bCs/>
                <w:sz w:val="16"/>
                <w:szCs w:val="16"/>
              </w:rPr>
              <w:t xml:space="preserve"> will be fragmented.</w:t>
            </w:r>
          </w:p>
          <w:p w14:paraId="0F348A96" w14:textId="77777777" w:rsidR="00860299" w:rsidRDefault="00860299" w:rsidP="00AB5823">
            <w:pPr>
              <w:suppressAutoHyphens/>
              <w:spacing w:after="0"/>
              <w:rPr>
                <w:rFonts w:ascii="Times New Roman" w:hAnsi="Times New Roman" w:cs="Times New Roman"/>
                <w:bCs/>
                <w:sz w:val="16"/>
                <w:szCs w:val="16"/>
              </w:rPr>
            </w:pPr>
          </w:p>
          <w:p w14:paraId="54328511" w14:textId="28EB5924" w:rsidR="00860299" w:rsidRPr="003C48EC" w:rsidRDefault="00006A99" w:rsidP="00AB5823">
            <w:pPr>
              <w:suppressAutoHyphens/>
              <w:spacing w:after="0"/>
              <w:rPr>
                <w:rFonts w:ascii="Times New Roman" w:hAnsi="Times New Roman" w:cs="Times New Roman"/>
                <w:bCs/>
                <w:sz w:val="16"/>
                <w:szCs w:val="16"/>
              </w:rPr>
            </w:pPr>
            <w:proofErr w:type="spellStart"/>
            <w:r w:rsidRPr="00727983">
              <w:rPr>
                <w:rFonts w:ascii="Times New Roman" w:hAnsi="Times New Roman" w:cs="Times New Roman"/>
                <w:b/>
                <w:sz w:val="16"/>
                <w:szCs w:val="16"/>
              </w:rPr>
              <w:t>TGbe</w:t>
            </w:r>
            <w:proofErr w:type="spellEnd"/>
            <w:r w:rsidRPr="00727983">
              <w:rPr>
                <w:rFonts w:ascii="Times New Roman" w:hAnsi="Times New Roman" w:cs="Times New Roman"/>
                <w:b/>
                <w:sz w:val="16"/>
                <w:szCs w:val="16"/>
              </w:rPr>
              <w:t xml:space="preserve"> editor, please apply changes as shown in 11-22/</w:t>
            </w:r>
            <w:r w:rsidR="009E25F9">
              <w:rPr>
                <w:rFonts w:ascii="Times New Roman" w:hAnsi="Times New Roman" w:cs="Times New Roman"/>
                <w:b/>
                <w:sz w:val="16"/>
                <w:szCs w:val="16"/>
              </w:rPr>
              <w:t>1182r7</w:t>
            </w:r>
            <w:r w:rsidRPr="00727983">
              <w:rPr>
                <w:rFonts w:ascii="Times New Roman" w:hAnsi="Times New Roman" w:cs="Times New Roman"/>
                <w:b/>
                <w:sz w:val="16"/>
                <w:szCs w:val="16"/>
              </w:rPr>
              <w:t xml:space="preserve"> tagged 1</w:t>
            </w:r>
            <w:r>
              <w:rPr>
                <w:rFonts w:ascii="Times New Roman" w:hAnsi="Times New Roman" w:cs="Times New Roman"/>
                <w:b/>
                <w:sz w:val="16"/>
                <w:szCs w:val="16"/>
              </w:rPr>
              <w:t>2375</w:t>
            </w:r>
          </w:p>
        </w:tc>
      </w:tr>
      <w:tr w:rsidR="00AB5823" w:rsidRPr="008B0293" w14:paraId="601DC488" w14:textId="77777777" w:rsidTr="00223AEC">
        <w:trPr>
          <w:trHeight w:val="220"/>
          <w:jc w:val="center"/>
        </w:trPr>
        <w:tc>
          <w:tcPr>
            <w:tcW w:w="625" w:type="dxa"/>
            <w:shd w:val="clear" w:color="auto" w:fill="auto"/>
            <w:noWrap/>
          </w:tcPr>
          <w:p w14:paraId="5E8B2567" w14:textId="2F46A299" w:rsidR="00AB5823" w:rsidRPr="00AB5823" w:rsidRDefault="00AB5823" w:rsidP="00AB5823">
            <w:pPr>
              <w:suppressAutoHyphens/>
              <w:spacing w:after="0"/>
              <w:rPr>
                <w:rFonts w:ascii="Times New Roman" w:hAnsi="Times New Roman" w:cs="Times New Roman"/>
                <w:sz w:val="16"/>
                <w:szCs w:val="16"/>
              </w:rPr>
            </w:pPr>
            <w:r w:rsidRPr="00F115BF">
              <w:rPr>
                <w:rFonts w:ascii="Times New Roman" w:hAnsi="Times New Roman" w:cs="Times New Roman"/>
                <w:color w:val="00B050"/>
                <w:sz w:val="16"/>
                <w:szCs w:val="16"/>
              </w:rPr>
              <w:t>14106</w:t>
            </w:r>
          </w:p>
        </w:tc>
        <w:tc>
          <w:tcPr>
            <w:tcW w:w="1080" w:type="dxa"/>
          </w:tcPr>
          <w:p w14:paraId="1B26DA41" w14:textId="43D88ADE"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Li-Hsiang Sun</w:t>
            </w:r>
          </w:p>
        </w:tc>
        <w:tc>
          <w:tcPr>
            <w:tcW w:w="900" w:type="dxa"/>
            <w:shd w:val="clear" w:color="auto" w:fill="auto"/>
            <w:noWrap/>
          </w:tcPr>
          <w:p w14:paraId="3C8FB06D" w14:textId="655444D5"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35.3.2.5</w:t>
            </w:r>
          </w:p>
        </w:tc>
        <w:tc>
          <w:tcPr>
            <w:tcW w:w="720" w:type="dxa"/>
          </w:tcPr>
          <w:p w14:paraId="6F702401" w14:textId="6CE18594"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412.24</w:t>
            </w:r>
          </w:p>
        </w:tc>
        <w:tc>
          <w:tcPr>
            <w:tcW w:w="2250" w:type="dxa"/>
            <w:shd w:val="clear" w:color="auto" w:fill="auto"/>
            <w:noWrap/>
          </w:tcPr>
          <w:p w14:paraId="3C223579" w14:textId="22CE75AE" w:rsidR="00AB5823" w:rsidRPr="00AB5823" w:rsidRDefault="00AB5823" w:rsidP="00AB5823">
            <w:pPr>
              <w:suppressAutoHyphens/>
              <w:spacing w:after="0"/>
              <w:rPr>
                <w:rFonts w:ascii="Times New Roman" w:hAnsi="Times New Roman" w:cs="Times New Roman"/>
                <w:sz w:val="16"/>
                <w:szCs w:val="16"/>
              </w:rPr>
            </w:pPr>
            <w:proofErr w:type="spellStart"/>
            <w:r w:rsidRPr="00AB5823">
              <w:rPr>
                <w:rFonts w:ascii="Times New Roman" w:hAnsi="Times New Roman" w:cs="Times New Roman"/>
                <w:sz w:val="16"/>
                <w:szCs w:val="16"/>
              </w:rPr>
              <w:t>FragEID</w:t>
            </w:r>
            <w:proofErr w:type="spellEnd"/>
            <w:r w:rsidRPr="00AB5823">
              <w:rPr>
                <w:rFonts w:ascii="Times New Roman" w:hAnsi="Times New Roman" w:cs="Times New Roman"/>
                <w:sz w:val="16"/>
                <w:szCs w:val="16"/>
              </w:rPr>
              <w:t xml:space="preserve"> in Fig 35-6, 35-7 should be </w:t>
            </w:r>
            <w:proofErr w:type="spellStart"/>
            <w:r w:rsidRPr="00AB5823">
              <w:rPr>
                <w:rFonts w:ascii="Times New Roman" w:hAnsi="Times New Roman" w:cs="Times New Roman"/>
                <w:sz w:val="16"/>
                <w:szCs w:val="16"/>
              </w:rPr>
              <w:t>FragID</w:t>
            </w:r>
            <w:proofErr w:type="spellEnd"/>
          </w:p>
        </w:tc>
        <w:tc>
          <w:tcPr>
            <w:tcW w:w="2250" w:type="dxa"/>
            <w:shd w:val="clear" w:color="auto" w:fill="auto"/>
            <w:noWrap/>
          </w:tcPr>
          <w:p w14:paraId="076A2738" w14:textId="658551E0"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 xml:space="preserve">change </w:t>
            </w:r>
            <w:proofErr w:type="spellStart"/>
            <w:r w:rsidRPr="00AB5823">
              <w:rPr>
                <w:rFonts w:ascii="Times New Roman" w:hAnsi="Times New Roman" w:cs="Times New Roman"/>
                <w:sz w:val="16"/>
                <w:szCs w:val="16"/>
              </w:rPr>
              <w:t>FragEID</w:t>
            </w:r>
            <w:proofErr w:type="spellEnd"/>
            <w:r w:rsidRPr="00AB5823">
              <w:rPr>
                <w:rFonts w:ascii="Times New Roman" w:hAnsi="Times New Roman" w:cs="Times New Roman"/>
                <w:sz w:val="16"/>
                <w:szCs w:val="16"/>
              </w:rPr>
              <w:t xml:space="preserve"> to </w:t>
            </w:r>
            <w:proofErr w:type="spellStart"/>
            <w:r w:rsidRPr="00AB5823">
              <w:rPr>
                <w:rFonts w:ascii="Times New Roman" w:hAnsi="Times New Roman" w:cs="Times New Roman"/>
                <w:sz w:val="16"/>
                <w:szCs w:val="16"/>
              </w:rPr>
              <w:t>FragID</w:t>
            </w:r>
            <w:proofErr w:type="spellEnd"/>
          </w:p>
        </w:tc>
        <w:tc>
          <w:tcPr>
            <w:tcW w:w="3510" w:type="dxa"/>
            <w:shd w:val="clear" w:color="auto" w:fill="auto"/>
          </w:tcPr>
          <w:p w14:paraId="41A02AE3" w14:textId="77777777" w:rsidR="00AB5823" w:rsidRDefault="005F5600" w:rsidP="00AB5823">
            <w:pPr>
              <w:suppressAutoHyphens/>
              <w:spacing w:after="0"/>
              <w:rPr>
                <w:rFonts w:ascii="Times New Roman" w:hAnsi="Times New Roman" w:cs="Times New Roman"/>
                <w:b/>
                <w:sz w:val="16"/>
                <w:szCs w:val="16"/>
              </w:rPr>
            </w:pPr>
            <w:r w:rsidRPr="008807DA">
              <w:rPr>
                <w:rFonts w:ascii="Times New Roman" w:hAnsi="Times New Roman" w:cs="Times New Roman"/>
                <w:b/>
                <w:sz w:val="16"/>
                <w:szCs w:val="16"/>
              </w:rPr>
              <w:t>Accepted</w:t>
            </w:r>
          </w:p>
          <w:p w14:paraId="0BC202EB" w14:textId="77777777" w:rsidR="002323C3" w:rsidRDefault="002323C3" w:rsidP="00AB5823">
            <w:pPr>
              <w:suppressAutoHyphens/>
              <w:spacing w:after="0"/>
              <w:rPr>
                <w:rFonts w:ascii="Times New Roman" w:hAnsi="Times New Roman" w:cs="Times New Roman"/>
                <w:b/>
                <w:sz w:val="16"/>
                <w:szCs w:val="16"/>
              </w:rPr>
            </w:pPr>
          </w:p>
          <w:p w14:paraId="0E6F5508" w14:textId="0E6A28F1" w:rsidR="002323C3" w:rsidRPr="008807DA" w:rsidRDefault="002323C3" w:rsidP="00AB5823">
            <w:pPr>
              <w:suppressAutoHyphens/>
              <w:spacing w:after="0"/>
              <w:rPr>
                <w:rFonts w:ascii="Times New Roman" w:hAnsi="Times New Roman" w:cs="Times New Roman"/>
                <w:b/>
                <w:sz w:val="16"/>
                <w:szCs w:val="16"/>
              </w:rPr>
            </w:pPr>
            <w:r>
              <w:rPr>
                <w:rFonts w:ascii="Times New Roman" w:hAnsi="Times New Roman" w:cs="Times New Roman"/>
                <w:b/>
                <w:sz w:val="16"/>
                <w:szCs w:val="16"/>
              </w:rPr>
              <w:t xml:space="preserve">Note to </w:t>
            </w: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w:t>
            </w:r>
            <w:r w:rsidR="00FC3E41">
              <w:rPr>
                <w:rFonts w:ascii="Times New Roman" w:hAnsi="Times New Roman" w:cs="Times New Roman"/>
                <w:b/>
                <w:sz w:val="16"/>
                <w:szCs w:val="16"/>
              </w:rPr>
              <w:t>V</w:t>
            </w:r>
            <w:r>
              <w:rPr>
                <w:rFonts w:ascii="Times New Roman" w:hAnsi="Times New Roman" w:cs="Times New Roman"/>
                <w:b/>
                <w:sz w:val="16"/>
                <w:szCs w:val="16"/>
              </w:rPr>
              <w:t>isio</w:t>
            </w:r>
            <w:r w:rsidR="00FC3E41">
              <w:rPr>
                <w:rFonts w:ascii="Times New Roman" w:hAnsi="Times New Roman" w:cs="Times New Roman"/>
                <w:b/>
                <w:sz w:val="16"/>
                <w:szCs w:val="16"/>
              </w:rPr>
              <w:t xml:space="preserve"> &amp; </w:t>
            </w:r>
            <w:r>
              <w:rPr>
                <w:rFonts w:ascii="Times New Roman" w:hAnsi="Times New Roman" w:cs="Times New Roman"/>
                <w:b/>
                <w:sz w:val="16"/>
                <w:szCs w:val="16"/>
              </w:rPr>
              <w:t>emf file</w:t>
            </w:r>
            <w:r w:rsidR="00FC3E41">
              <w:rPr>
                <w:rFonts w:ascii="Times New Roman" w:hAnsi="Times New Roman" w:cs="Times New Roman"/>
                <w:b/>
                <w:sz w:val="16"/>
                <w:szCs w:val="16"/>
              </w:rPr>
              <w:t>s</w:t>
            </w:r>
            <w:r>
              <w:rPr>
                <w:rFonts w:ascii="Times New Roman" w:hAnsi="Times New Roman" w:cs="Times New Roman"/>
                <w:b/>
                <w:sz w:val="16"/>
                <w:szCs w:val="16"/>
              </w:rPr>
              <w:t xml:space="preserve"> for the updated </w:t>
            </w:r>
            <w:r w:rsidR="00FC3E41">
              <w:rPr>
                <w:rFonts w:ascii="Times New Roman" w:hAnsi="Times New Roman" w:cs="Times New Roman"/>
                <w:b/>
                <w:sz w:val="16"/>
                <w:szCs w:val="16"/>
              </w:rPr>
              <w:t>figures</w:t>
            </w:r>
            <w:r>
              <w:rPr>
                <w:rFonts w:ascii="Times New Roman" w:hAnsi="Times New Roman" w:cs="Times New Roman"/>
                <w:b/>
                <w:sz w:val="16"/>
                <w:szCs w:val="16"/>
              </w:rPr>
              <w:t xml:space="preserve"> can be provided.</w:t>
            </w:r>
          </w:p>
        </w:tc>
      </w:tr>
      <w:tr w:rsidR="00CD05DD" w:rsidRPr="008B0293" w14:paraId="276555EA" w14:textId="77777777" w:rsidTr="00223AEC">
        <w:trPr>
          <w:trHeight w:val="220"/>
          <w:jc w:val="center"/>
        </w:trPr>
        <w:tc>
          <w:tcPr>
            <w:tcW w:w="625" w:type="dxa"/>
            <w:shd w:val="clear" w:color="auto" w:fill="auto"/>
            <w:noWrap/>
          </w:tcPr>
          <w:p w14:paraId="4EB2309C" w14:textId="6C95904E" w:rsidR="00CD05DD" w:rsidRPr="00AB5823" w:rsidRDefault="00CD05DD" w:rsidP="00CD05DD">
            <w:pPr>
              <w:suppressAutoHyphens/>
              <w:spacing w:after="0"/>
              <w:rPr>
                <w:rFonts w:ascii="Times New Roman" w:hAnsi="Times New Roman" w:cs="Times New Roman"/>
                <w:sz w:val="16"/>
                <w:szCs w:val="16"/>
              </w:rPr>
            </w:pPr>
            <w:r w:rsidRPr="00CD05DD">
              <w:rPr>
                <w:rFonts w:ascii="Times New Roman" w:hAnsi="Times New Roman" w:cs="Times New Roman"/>
                <w:sz w:val="16"/>
                <w:szCs w:val="16"/>
              </w:rPr>
              <w:t>10562</w:t>
            </w:r>
          </w:p>
        </w:tc>
        <w:tc>
          <w:tcPr>
            <w:tcW w:w="1080" w:type="dxa"/>
          </w:tcPr>
          <w:p w14:paraId="24FF9E3A" w14:textId="40CDEF01" w:rsidR="00CD05DD" w:rsidRPr="00AB5823" w:rsidRDefault="00CD05DD" w:rsidP="00CD05DD">
            <w:pPr>
              <w:suppressAutoHyphens/>
              <w:spacing w:after="0"/>
              <w:rPr>
                <w:rFonts w:ascii="Times New Roman" w:hAnsi="Times New Roman" w:cs="Times New Roman"/>
                <w:sz w:val="16"/>
                <w:szCs w:val="16"/>
              </w:rPr>
            </w:pPr>
            <w:r w:rsidRPr="00CD05DD">
              <w:rPr>
                <w:rFonts w:ascii="Times New Roman" w:hAnsi="Times New Roman" w:cs="Times New Roman"/>
                <w:sz w:val="16"/>
                <w:szCs w:val="16"/>
              </w:rPr>
              <w:t>Abhishek Patil</w:t>
            </w:r>
          </w:p>
        </w:tc>
        <w:tc>
          <w:tcPr>
            <w:tcW w:w="900" w:type="dxa"/>
            <w:shd w:val="clear" w:color="auto" w:fill="auto"/>
            <w:noWrap/>
          </w:tcPr>
          <w:p w14:paraId="7D65CA78" w14:textId="3756DE25" w:rsidR="00CD05DD" w:rsidRPr="00AB5823" w:rsidRDefault="00CD05DD" w:rsidP="00CD05DD">
            <w:pPr>
              <w:suppressAutoHyphens/>
              <w:spacing w:after="0"/>
              <w:rPr>
                <w:rFonts w:ascii="Times New Roman" w:hAnsi="Times New Roman" w:cs="Times New Roman"/>
                <w:sz w:val="16"/>
                <w:szCs w:val="16"/>
              </w:rPr>
            </w:pPr>
            <w:r w:rsidRPr="00CD05DD">
              <w:rPr>
                <w:rFonts w:ascii="Times New Roman" w:hAnsi="Times New Roman" w:cs="Times New Roman"/>
                <w:sz w:val="16"/>
                <w:szCs w:val="16"/>
              </w:rPr>
              <w:t>9.4.2.312.2.3</w:t>
            </w:r>
          </w:p>
        </w:tc>
        <w:tc>
          <w:tcPr>
            <w:tcW w:w="720" w:type="dxa"/>
          </w:tcPr>
          <w:p w14:paraId="45154EA9" w14:textId="1A94F0AF" w:rsidR="00CD05DD" w:rsidRPr="00AB5823" w:rsidRDefault="00CD05DD" w:rsidP="00CD05DD">
            <w:pPr>
              <w:suppressAutoHyphens/>
              <w:spacing w:after="0"/>
              <w:rPr>
                <w:rFonts w:ascii="Times New Roman" w:hAnsi="Times New Roman" w:cs="Times New Roman"/>
                <w:sz w:val="16"/>
                <w:szCs w:val="16"/>
              </w:rPr>
            </w:pPr>
            <w:r w:rsidRPr="00CD05DD">
              <w:rPr>
                <w:rFonts w:ascii="Times New Roman" w:hAnsi="Times New Roman" w:cs="Times New Roman"/>
                <w:sz w:val="16"/>
                <w:szCs w:val="16"/>
              </w:rPr>
              <w:t>223.15</w:t>
            </w:r>
          </w:p>
        </w:tc>
        <w:tc>
          <w:tcPr>
            <w:tcW w:w="2250" w:type="dxa"/>
            <w:shd w:val="clear" w:color="auto" w:fill="auto"/>
            <w:noWrap/>
          </w:tcPr>
          <w:p w14:paraId="5D7786FA" w14:textId="5EE228BD" w:rsidR="00CD05DD" w:rsidRPr="00AB5823" w:rsidRDefault="00CD05DD" w:rsidP="00CD05DD">
            <w:pPr>
              <w:suppressAutoHyphens/>
              <w:spacing w:after="0"/>
              <w:rPr>
                <w:rFonts w:ascii="Times New Roman" w:hAnsi="Times New Roman" w:cs="Times New Roman"/>
                <w:sz w:val="16"/>
                <w:szCs w:val="16"/>
              </w:rPr>
            </w:pPr>
            <w:r w:rsidRPr="00CD05DD">
              <w:rPr>
                <w:rFonts w:ascii="Times New Roman" w:hAnsi="Times New Roman" w:cs="Times New Roman"/>
                <w:sz w:val="16"/>
                <w:szCs w:val="16"/>
              </w:rPr>
              <w:t xml:space="preserve">The format of the Fragment </w:t>
            </w:r>
            <w:proofErr w:type="spellStart"/>
            <w:r w:rsidRPr="00CD05DD">
              <w:rPr>
                <w:rFonts w:ascii="Times New Roman" w:hAnsi="Times New Roman" w:cs="Times New Roman"/>
                <w:sz w:val="16"/>
                <w:szCs w:val="16"/>
              </w:rPr>
              <w:t>subelement</w:t>
            </w:r>
            <w:proofErr w:type="spellEnd"/>
            <w:r w:rsidRPr="00CD05DD">
              <w:rPr>
                <w:rFonts w:ascii="Times New Roman" w:hAnsi="Times New Roman" w:cs="Times New Roman"/>
                <w:sz w:val="16"/>
                <w:szCs w:val="16"/>
              </w:rPr>
              <w:t xml:space="preserve"> is not defined. Add a sentence and figure that describes the format consistent with that shown in Figure 35-7. Describe which other variants of ML IE could include Fragment </w:t>
            </w:r>
            <w:proofErr w:type="spellStart"/>
            <w:r w:rsidRPr="00CD05DD">
              <w:rPr>
                <w:rFonts w:ascii="Times New Roman" w:hAnsi="Times New Roman" w:cs="Times New Roman"/>
                <w:sz w:val="16"/>
                <w:szCs w:val="16"/>
              </w:rPr>
              <w:t>subelement</w:t>
            </w:r>
            <w:proofErr w:type="spellEnd"/>
            <w:r w:rsidRPr="00CD05DD">
              <w:rPr>
                <w:rFonts w:ascii="Times New Roman" w:hAnsi="Times New Roman" w:cs="Times New Roman"/>
                <w:sz w:val="16"/>
                <w:szCs w:val="16"/>
              </w:rPr>
              <w:t xml:space="preserve">. For the ones that could include, make reference to the text and figure related to Fragment </w:t>
            </w:r>
            <w:proofErr w:type="spellStart"/>
            <w:r w:rsidRPr="00CD05DD">
              <w:rPr>
                <w:rFonts w:ascii="Times New Roman" w:hAnsi="Times New Roman" w:cs="Times New Roman"/>
                <w:sz w:val="16"/>
                <w:szCs w:val="16"/>
              </w:rPr>
              <w:t>subelement</w:t>
            </w:r>
            <w:proofErr w:type="spellEnd"/>
            <w:r w:rsidRPr="00CD05DD">
              <w:rPr>
                <w:rFonts w:ascii="Times New Roman" w:hAnsi="Times New Roman" w:cs="Times New Roman"/>
                <w:sz w:val="16"/>
                <w:szCs w:val="16"/>
              </w:rPr>
              <w:t xml:space="preserve"> format described under Basic ML IE.</w:t>
            </w:r>
          </w:p>
        </w:tc>
        <w:tc>
          <w:tcPr>
            <w:tcW w:w="2250" w:type="dxa"/>
            <w:shd w:val="clear" w:color="auto" w:fill="auto"/>
            <w:noWrap/>
          </w:tcPr>
          <w:p w14:paraId="4D822000" w14:textId="2541B939" w:rsidR="00CD05DD" w:rsidRPr="00AB5823" w:rsidRDefault="00CD05DD" w:rsidP="00CD05DD">
            <w:pPr>
              <w:suppressAutoHyphens/>
              <w:spacing w:after="0"/>
              <w:rPr>
                <w:rFonts w:ascii="Times New Roman" w:hAnsi="Times New Roman" w:cs="Times New Roman"/>
                <w:sz w:val="16"/>
                <w:szCs w:val="16"/>
              </w:rPr>
            </w:pPr>
            <w:r w:rsidRPr="00CD05DD">
              <w:rPr>
                <w:rFonts w:ascii="Times New Roman" w:hAnsi="Times New Roman" w:cs="Times New Roman"/>
                <w:sz w:val="16"/>
                <w:szCs w:val="16"/>
              </w:rPr>
              <w:t>As in comment</w:t>
            </w:r>
          </w:p>
        </w:tc>
        <w:tc>
          <w:tcPr>
            <w:tcW w:w="3510" w:type="dxa"/>
            <w:shd w:val="clear" w:color="auto" w:fill="auto"/>
          </w:tcPr>
          <w:p w14:paraId="10D7A3A1" w14:textId="77777777" w:rsidR="00CD05DD" w:rsidRPr="00D531F9" w:rsidRDefault="00695E3E" w:rsidP="00CD05DD">
            <w:pPr>
              <w:suppressAutoHyphens/>
              <w:spacing w:after="0"/>
              <w:rPr>
                <w:rFonts w:ascii="Times New Roman" w:hAnsi="Times New Roman" w:cs="Times New Roman"/>
                <w:b/>
                <w:sz w:val="16"/>
                <w:szCs w:val="16"/>
              </w:rPr>
            </w:pPr>
            <w:r w:rsidRPr="00D531F9">
              <w:rPr>
                <w:rFonts w:ascii="Times New Roman" w:hAnsi="Times New Roman" w:cs="Times New Roman"/>
                <w:b/>
                <w:sz w:val="16"/>
                <w:szCs w:val="16"/>
              </w:rPr>
              <w:t>Revised</w:t>
            </w:r>
          </w:p>
          <w:p w14:paraId="79620DB3" w14:textId="77777777" w:rsidR="00695E3E" w:rsidRDefault="00695E3E" w:rsidP="00CD05DD">
            <w:pPr>
              <w:suppressAutoHyphens/>
              <w:spacing w:after="0"/>
              <w:rPr>
                <w:rFonts w:ascii="Times New Roman" w:hAnsi="Times New Roman" w:cs="Times New Roman"/>
                <w:bCs/>
                <w:sz w:val="16"/>
                <w:szCs w:val="16"/>
              </w:rPr>
            </w:pPr>
          </w:p>
          <w:p w14:paraId="2D7C1374" w14:textId="62BFAE45" w:rsidR="00695E3E" w:rsidRDefault="00FC29A9" w:rsidP="00CD05DD">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Agree in principle. </w:t>
            </w:r>
            <w:r w:rsidR="003F452D">
              <w:rPr>
                <w:rFonts w:ascii="Times New Roman" w:hAnsi="Times New Roman" w:cs="Times New Roman"/>
                <w:bCs/>
                <w:sz w:val="16"/>
                <w:szCs w:val="16"/>
              </w:rPr>
              <w:t>The resolution adds a paragraph after Table 9-401d</w:t>
            </w:r>
            <w:r w:rsidR="007406CE">
              <w:rPr>
                <w:rFonts w:ascii="Times New Roman" w:hAnsi="Times New Roman" w:cs="Times New Roman"/>
                <w:bCs/>
                <w:sz w:val="16"/>
                <w:szCs w:val="16"/>
              </w:rPr>
              <w:t xml:space="preserve"> to describe the presence and format of the Fragment </w:t>
            </w:r>
            <w:proofErr w:type="spellStart"/>
            <w:r w:rsidR="007406CE">
              <w:rPr>
                <w:rFonts w:ascii="Times New Roman" w:hAnsi="Times New Roman" w:cs="Times New Roman"/>
                <w:bCs/>
                <w:sz w:val="16"/>
                <w:szCs w:val="16"/>
              </w:rPr>
              <w:t>subelement</w:t>
            </w:r>
            <w:proofErr w:type="spellEnd"/>
            <w:r w:rsidR="007406CE">
              <w:rPr>
                <w:rFonts w:ascii="Times New Roman" w:hAnsi="Times New Roman" w:cs="Times New Roman"/>
                <w:bCs/>
                <w:sz w:val="16"/>
                <w:szCs w:val="16"/>
              </w:rPr>
              <w:t>.</w:t>
            </w:r>
          </w:p>
          <w:p w14:paraId="6D25C297" w14:textId="77777777" w:rsidR="00190484" w:rsidRDefault="00190484" w:rsidP="00CD05DD">
            <w:pPr>
              <w:suppressAutoHyphens/>
              <w:spacing w:after="0"/>
              <w:rPr>
                <w:rFonts w:ascii="Times New Roman" w:hAnsi="Times New Roman" w:cs="Times New Roman"/>
                <w:bCs/>
                <w:sz w:val="16"/>
                <w:szCs w:val="16"/>
              </w:rPr>
            </w:pPr>
          </w:p>
          <w:p w14:paraId="14129185" w14:textId="3329283E" w:rsidR="00190484" w:rsidRPr="00D531F9" w:rsidRDefault="00190484" w:rsidP="00CD05DD">
            <w:pPr>
              <w:suppressAutoHyphens/>
              <w:spacing w:after="0"/>
              <w:rPr>
                <w:rFonts w:ascii="Times New Roman" w:hAnsi="Times New Roman" w:cs="Times New Roman"/>
                <w:b/>
                <w:sz w:val="16"/>
                <w:szCs w:val="16"/>
              </w:rPr>
            </w:pPr>
            <w:proofErr w:type="spellStart"/>
            <w:r w:rsidRPr="00D531F9">
              <w:rPr>
                <w:rFonts w:ascii="Times New Roman" w:hAnsi="Times New Roman" w:cs="Times New Roman"/>
                <w:b/>
                <w:sz w:val="16"/>
                <w:szCs w:val="16"/>
              </w:rPr>
              <w:t>TGbe</w:t>
            </w:r>
            <w:proofErr w:type="spellEnd"/>
            <w:r w:rsidRPr="00D531F9">
              <w:rPr>
                <w:rFonts w:ascii="Times New Roman" w:hAnsi="Times New Roman" w:cs="Times New Roman"/>
                <w:b/>
                <w:sz w:val="16"/>
                <w:szCs w:val="16"/>
              </w:rPr>
              <w:t xml:space="preserve"> editor, please add the following </w:t>
            </w:r>
            <w:r w:rsidR="00E77FBB" w:rsidRPr="00D531F9">
              <w:rPr>
                <w:rFonts w:ascii="Times New Roman" w:hAnsi="Times New Roman" w:cs="Times New Roman"/>
                <w:b/>
                <w:sz w:val="16"/>
                <w:szCs w:val="16"/>
              </w:rPr>
              <w:t>sentence after Table 9-401d: “</w:t>
            </w:r>
            <w:r w:rsidR="00835E51" w:rsidRPr="00D531F9">
              <w:rPr>
                <w:rFonts w:ascii="Times New Roman" w:hAnsi="Times New Roman" w:cs="Times New Roman"/>
                <w:b/>
                <w:sz w:val="16"/>
                <w:szCs w:val="16"/>
              </w:rPr>
              <w:t xml:space="preserve">One or more </w:t>
            </w:r>
            <w:r w:rsidR="00E77FBB" w:rsidRPr="00D531F9">
              <w:rPr>
                <w:rFonts w:ascii="Times New Roman" w:hAnsi="Times New Roman" w:cs="Times New Roman"/>
                <w:b/>
                <w:sz w:val="16"/>
                <w:szCs w:val="16"/>
              </w:rPr>
              <w:t xml:space="preserve">Fragment </w:t>
            </w:r>
            <w:proofErr w:type="spellStart"/>
            <w:r w:rsidR="00E77FBB" w:rsidRPr="00D531F9">
              <w:rPr>
                <w:rFonts w:ascii="Times New Roman" w:hAnsi="Times New Roman" w:cs="Times New Roman"/>
                <w:b/>
                <w:sz w:val="16"/>
                <w:szCs w:val="16"/>
              </w:rPr>
              <w:t>Subelement</w:t>
            </w:r>
            <w:proofErr w:type="spellEnd"/>
            <w:r w:rsidR="00E77FBB" w:rsidRPr="00D531F9">
              <w:rPr>
                <w:rFonts w:ascii="Times New Roman" w:hAnsi="Times New Roman" w:cs="Times New Roman"/>
                <w:b/>
                <w:sz w:val="16"/>
                <w:szCs w:val="16"/>
              </w:rPr>
              <w:t xml:space="preserve"> </w:t>
            </w:r>
            <w:r w:rsidR="00766D1D" w:rsidRPr="00D531F9">
              <w:rPr>
                <w:rFonts w:ascii="Times New Roman" w:hAnsi="Times New Roman" w:cs="Times New Roman"/>
                <w:b/>
                <w:sz w:val="16"/>
                <w:szCs w:val="16"/>
              </w:rPr>
              <w:t xml:space="preserve">is present if the contents of a </w:t>
            </w:r>
            <w:proofErr w:type="spellStart"/>
            <w:r w:rsidR="00766D1D" w:rsidRPr="00D531F9">
              <w:rPr>
                <w:rFonts w:ascii="Times New Roman" w:hAnsi="Times New Roman" w:cs="Times New Roman"/>
                <w:b/>
                <w:sz w:val="16"/>
                <w:szCs w:val="16"/>
              </w:rPr>
              <w:t>subelement</w:t>
            </w:r>
            <w:proofErr w:type="spellEnd"/>
            <w:r w:rsidR="00766D1D" w:rsidRPr="00D531F9">
              <w:rPr>
                <w:rFonts w:ascii="Times New Roman" w:hAnsi="Times New Roman" w:cs="Times New Roman"/>
                <w:b/>
                <w:sz w:val="16"/>
                <w:szCs w:val="16"/>
              </w:rPr>
              <w:t xml:space="preserve"> exceed 255 octets</w:t>
            </w:r>
            <w:r w:rsidR="00E30EE9" w:rsidRPr="00D531F9">
              <w:rPr>
                <w:rFonts w:ascii="Times New Roman" w:hAnsi="Times New Roman" w:cs="Times New Roman"/>
                <w:b/>
                <w:sz w:val="16"/>
                <w:szCs w:val="16"/>
              </w:rPr>
              <w:t xml:space="preserve"> (see 35.3.3.</w:t>
            </w:r>
            <w:r w:rsidR="007F7737" w:rsidRPr="00D531F9">
              <w:rPr>
                <w:rFonts w:ascii="Times New Roman" w:hAnsi="Times New Roman" w:cs="Times New Roman"/>
                <w:b/>
                <w:sz w:val="16"/>
                <w:szCs w:val="16"/>
              </w:rPr>
              <w:t>6</w:t>
            </w:r>
            <w:r w:rsidR="00E30EE9" w:rsidRPr="00D531F9">
              <w:rPr>
                <w:rFonts w:ascii="Times New Roman" w:hAnsi="Times New Roman" w:cs="Times New Roman"/>
                <w:b/>
                <w:sz w:val="16"/>
                <w:szCs w:val="16"/>
              </w:rPr>
              <w:t>)</w:t>
            </w:r>
            <w:r w:rsidR="00766D1D" w:rsidRPr="00D531F9">
              <w:rPr>
                <w:rFonts w:ascii="Times New Roman" w:hAnsi="Times New Roman" w:cs="Times New Roman"/>
                <w:b/>
                <w:sz w:val="16"/>
                <w:szCs w:val="16"/>
              </w:rPr>
              <w:t xml:space="preserve">. </w:t>
            </w:r>
            <w:r w:rsidR="007F7737" w:rsidRPr="00D531F9">
              <w:rPr>
                <w:rFonts w:ascii="Times New Roman" w:hAnsi="Times New Roman" w:cs="Times New Roman"/>
                <w:b/>
                <w:sz w:val="16"/>
                <w:szCs w:val="16"/>
              </w:rPr>
              <w:t xml:space="preserve">The format of Fragment </w:t>
            </w:r>
            <w:proofErr w:type="spellStart"/>
            <w:r w:rsidR="007F7737" w:rsidRPr="00D531F9">
              <w:rPr>
                <w:rFonts w:ascii="Times New Roman" w:hAnsi="Times New Roman" w:cs="Times New Roman"/>
                <w:b/>
                <w:sz w:val="16"/>
                <w:szCs w:val="16"/>
              </w:rPr>
              <w:t>subelement</w:t>
            </w:r>
            <w:proofErr w:type="spellEnd"/>
            <w:r w:rsidR="007F7737" w:rsidRPr="00D531F9">
              <w:rPr>
                <w:rFonts w:ascii="Times New Roman" w:hAnsi="Times New Roman" w:cs="Times New Roman"/>
                <w:b/>
                <w:sz w:val="16"/>
                <w:szCs w:val="16"/>
              </w:rPr>
              <w:t xml:space="preserve"> </w:t>
            </w:r>
            <w:r w:rsidR="00E77FBB" w:rsidRPr="00D531F9">
              <w:rPr>
                <w:rFonts w:ascii="Times New Roman" w:hAnsi="Times New Roman" w:cs="Times New Roman"/>
                <w:b/>
                <w:sz w:val="16"/>
                <w:szCs w:val="16"/>
              </w:rPr>
              <w:t xml:space="preserve">is the same as that shown in Figure </w:t>
            </w:r>
            <w:r w:rsidR="003020C7" w:rsidRPr="00D531F9">
              <w:rPr>
                <w:rFonts w:ascii="Times New Roman" w:hAnsi="Times New Roman" w:cs="Times New Roman"/>
                <w:b/>
                <w:sz w:val="16"/>
                <w:szCs w:val="16"/>
              </w:rPr>
              <w:t>9-1003 (</w:t>
            </w:r>
            <w:proofErr w:type="spellStart"/>
            <w:r w:rsidR="003020C7" w:rsidRPr="00D531F9">
              <w:rPr>
                <w:rFonts w:ascii="Times New Roman" w:hAnsi="Times New Roman" w:cs="Times New Roman"/>
                <w:b/>
                <w:sz w:val="16"/>
                <w:szCs w:val="16"/>
              </w:rPr>
              <w:t>Subelement</w:t>
            </w:r>
            <w:proofErr w:type="spellEnd"/>
            <w:r w:rsidR="003020C7" w:rsidRPr="00D531F9">
              <w:rPr>
                <w:rFonts w:ascii="Times New Roman" w:hAnsi="Times New Roman" w:cs="Times New Roman"/>
                <w:b/>
                <w:sz w:val="16"/>
                <w:szCs w:val="16"/>
              </w:rPr>
              <w:t xml:space="preserve"> format) with the </w:t>
            </w:r>
            <w:r w:rsidR="00C371BE" w:rsidRPr="00D531F9">
              <w:rPr>
                <w:rFonts w:ascii="Times New Roman" w:hAnsi="Times New Roman" w:cs="Times New Roman"/>
                <w:b/>
                <w:sz w:val="16"/>
                <w:szCs w:val="16"/>
              </w:rPr>
              <w:t xml:space="preserve">Data field </w:t>
            </w:r>
            <w:r w:rsidR="007F7737" w:rsidRPr="00D531F9">
              <w:rPr>
                <w:rFonts w:ascii="Times New Roman" w:hAnsi="Times New Roman" w:cs="Times New Roman"/>
                <w:b/>
                <w:sz w:val="16"/>
                <w:szCs w:val="16"/>
              </w:rPr>
              <w:t xml:space="preserve">carrying </w:t>
            </w:r>
            <w:r w:rsidR="00D531F9" w:rsidRPr="00D531F9">
              <w:rPr>
                <w:rFonts w:ascii="Times New Roman" w:hAnsi="Times New Roman" w:cs="Times New Roman"/>
                <w:b/>
                <w:sz w:val="16"/>
                <w:szCs w:val="16"/>
              </w:rPr>
              <w:t xml:space="preserve">a </w:t>
            </w:r>
            <w:r w:rsidR="007F7737" w:rsidRPr="00D531F9">
              <w:rPr>
                <w:rFonts w:ascii="Times New Roman" w:hAnsi="Times New Roman" w:cs="Times New Roman"/>
                <w:b/>
                <w:sz w:val="16"/>
                <w:szCs w:val="16"/>
              </w:rPr>
              <w:t xml:space="preserve">portion of the </w:t>
            </w:r>
            <w:proofErr w:type="spellStart"/>
            <w:r w:rsidR="00D531F9" w:rsidRPr="00D531F9">
              <w:rPr>
                <w:rFonts w:ascii="Times New Roman" w:hAnsi="Times New Roman" w:cs="Times New Roman"/>
                <w:b/>
                <w:sz w:val="16"/>
                <w:szCs w:val="16"/>
              </w:rPr>
              <w:t>subelement</w:t>
            </w:r>
            <w:proofErr w:type="spellEnd"/>
            <w:r w:rsidR="00D531F9" w:rsidRPr="00D531F9">
              <w:rPr>
                <w:rFonts w:ascii="Times New Roman" w:hAnsi="Times New Roman" w:cs="Times New Roman"/>
                <w:b/>
                <w:sz w:val="16"/>
                <w:szCs w:val="16"/>
              </w:rPr>
              <w:t xml:space="preserve"> that is fragmented.</w:t>
            </w:r>
            <w:r w:rsidR="00E77FBB" w:rsidRPr="00D531F9">
              <w:rPr>
                <w:rFonts w:ascii="Times New Roman" w:hAnsi="Times New Roman" w:cs="Times New Roman"/>
                <w:b/>
                <w:sz w:val="16"/>
                <w:szCs w:val="16"/>
              </w:rPr>
              <w:t>”</w:t>
            </w:r>
          </w:p>
        </w:tc>
      </w:tr>
      <w:tr w:rsidR="00BB6480" w:rsidRPr="00BB6480" w14:paraId="74FC71F3" w14:textId="77777777" w:rsidTr="00223AEC">
        <w:trPr>
          <w:trHeight w:val="220"/>
          <w:jc w:val="center"/>
        </w:trPr>
        <w:tc>
          <w:tcPr>
            <w:tcW w:w="625" w:type="dxa"/>
            <w:shd w:val="clear" w:color="auto" w:fill="auto"/>
            <w:noWrap/>
          </w:tcPr>
          <w:p w14:paraId="3237530D" w14:textId="1F32ED56" w:rsidR="00BB6480" w:rsidRPr="00BD714C" w:rsidRDefault="00BB6480" w:rsidP="00BB6480">
            <w:pPr>
              <w:suppressAutoHyphens/>
              <w:spacing w:after="0"/>
              <w:rPr>
                <w:rFonts w:ascii="Times New Roman" w:hAnsi="Times New Roman" w:cs="Times New Roman"/>
                <w:sz w:val="16"/>
                <w:szCs w:val="16"/>
              </w:rPr>
            </w:pPr>
            <w:r w:rsidRPr="00BD714C">
              <w:rPr>
                <w:rFonts w:ascii="Times New Roman" w:hAnsi="Times New Roman" w:cs="Times New Roman"/>
                <w:sz w:val="16"/>
                <w:szCs w:val="16"/>
              </w:rPr>
              <w:t>11504</w:t>
            </w:r>
          </w:p>
        </w:tc>
        <w:tc>
          <w:tcPr>
            <w:tcW w:w="1080" w:type="dxa"/>
          </w:tcPr>
          <w:p w14:paraId="3102DD69" w14:textId="77777777" w:rsidR="002154A5" w:rsidRPr="00BD714C" w:rsidRDefault="002154A5" w:rsidP="002154A5">
            <w:pPr>
              <w:rPr>
                <w:rFonts w:ascii="Times New Roman" w:hAnsi="Times New Roman" w:cs="Times New Roman"/>
                <w:sz w:val="16"/>
                <w:szCs w:val="16"/>
              </w:rPr>
            </w:pPr>
            <w:r w:rsidRPr="00BD714C">
              <w:rPr>
                <w:rFonts w:ascii="Times New Roman" w:hAnsi="Times New Roman" w:cs="Times New Roman"/>
                <w:sz w:val="16"/>
                <w:szCs w:val="16"/>
              </w:rPr>
              <w:t>Xiaofei Wang</w:t>
            </w:r>
          </w:p>
          <w:p w14:paraId="0F79E45B" w14:textId="2D139F66" w:rsidR="00BB6480" w:rsidRPr="00BD714C" w:rsidRDefault="00BB6480" w:rsidP="00BB6480">
            <w:pPr>
              <w:suppressAutoHyphens/>
              <w:spacing w:after="0"/>
              <w:rPr>
                <w:rFonts w:ascii="Times New Roman" w:hAnsi="Times New Roman" w:cs="Times New Roman"/>
                <w:sz w:val="16"/>
                <w:szCs w:val="16"/>
              </w:rPr>
            </w:pPr>
          </w:p>
        </w:tc>
        <w:tc>
          <w:tcPr>
            <w:tcW w:w="900" w:type="dxa"/>
            <w:shd w:val="clear" w:color="auto" w:fill="auto"/>
            <w:noWrap/>
          </w:tcPr>
          <w:p w14:paraId="523A273D" w14:textId="4DCA55C2" w:rsidR="00BB6480" w:rsidRPr="00BD714C" w:rsidRDefault="00BB6480" w:rsidP="00BB6480">
            <w:pPr>
              <w:suppressAutoHyphens/>
              <w:spacing w:after="0"/>
              <w:rPr>
                <w:rFonts w:ascii="Times New Roman" w:hAnsi="Times New Roman" w:cs="Times New Roman"/>
                <w:sz w:val="16"/>
                <w:szCs w:val="16"/>
              </w:rPr>
            </w:pPr>
            <w:r w:rsidRPr="00BD714C">
              <w:rPr>
                <w:rFonts w:ascii="Times New Roman" w:hAnsi="Times New Roman" w:cs="Times New Roman"/>
                <w:sz w:val="16"/>
                <w:szCs w:val="16"/>
              </w:rPr>
              <w:t>9.4.1.9</w:t>
            </w:r>
          </w:p>
        </w:tc>
        <w:tc>
          <w:tcPr>
            <w:tcW w:w="720" w:type="dxa"/>
          </w:tcPr>
          <w:p w14:paraId="1C002122" w14:textId="6648DF39" w:rsidR="00BB6480" w:rsidRPr="00BD714C" w:rsidRDefault="00BB6480" w:rsidP="00BB6480">
            <w:pPr>
              <w:suppressAutoHyphens/>
              <w:spacing w:after="0"/>
              <w:rPr>
                <w:rFonts w:ascii="Times New Roman" w:hAnsi="Times New Roman" w:cs="Times New Roman"/>
                <w:sz w:val="16"/>
                <w:szCs w:val="16"/>
              </w:rPr>
            </w:pPr>
            <w:r w:rsidRPr="00BD714C">
              <w:rPr>
                <w:rFonts w:ascii="Times New Roman" w:hAnsi="Times New Roman" w:cs="Times New Roman"/>
                <w:sz w:val="16"/>
                <w:szCs w:val="16"/>
              </w:rPr>
              <w:t>180.40</w:t>
            </w:r>
          </w:p>
        </w:tc>
        <w:tc>
          <w:tcPr>
            <w:tcW w:w="2250" w:type="dxa"/>
            <w:shd w:val="clear" w:color="auto" w:fill="auto"/>
            <w:noWrap/>
          </w:tcPr>
          <w:p w14:paraId="4C03E440" w14:textId="14A86F31" w:rsidR="00BB6480" w:rsidRPr="00BD714C" w:rsidRDefault="00BB6480" w:rsidP="00BB6480">
            <w:pPr>
              <w:suppressAutoHyphens/>
              <w:spacing w:after="0"/>
              <w:rPr>
                <w:rFonts w:ascii="Times New Roman" w:hAnsi="Times New Roman" w:cs="Times New Roman"/>
                <w:sz w:val="16"/>
                <w:szCs w:val="16"/>
              </w:rPr>
            </w:pPr>
            <w:r w:rsidRPr="00BD714C">
              <w:rPr>
                <w:rFonts w:ascii="Times New Roman" w:hAnsi="Times New Roman" w:cs="Times New Roman"/>
                <w:sz w:val="16"/>
                <w:szCs w:val="16"/>
              </w:rPr>
              <w:t>Status code 135 is confusing. If an association is denied because EHT is not supported, at least currently, that would be to a legacy STA, but a legacy STA would not be able to understand it; only an EHT STA can understand the status code</w:t>
            </w:r>
          </w:p>
        </w:tc>
        <w:tc>
          <w:tcPr>
            <w:tcW w:w="2250" w:type="dxa"/>
            <w:shd w:val="clear" w:color="auto" w:fill="auto"/>
            <w:noWrap/>
          </w:tcPr>
          <w:p w14:paraId="4C584F5B" w14:textId="1CBE6A58" w:rsidR="00BB6480" w:rsidRPr="00BB6480" w:rsidRDefault="00BB6480" w:rsidP="00BB6480">
            <w:pPr>
              <w:suppressAutoHyphens/>
              <w:spacing w:after="0"/>
              <w:rPr>
                <w:rFonts w:ascii="Times New Roman" w:hAnsi="Times New Roman" w:cs="Times New Roman"/>
                <w:sz w:val="16"/>
                <w:szCs w:val="16"/>
              </w:rPr>
            </w:pPr>
            <w:r w:rsidRPr="00BD714C">
              <w:rPr>
                <w:rFonts w:ascii="Times New Roman" w:hAnsi="Times New Roman" w:cs="Times New Roman"/>
                <w:sz w:val="16"/>
                <w:szCs w:val="16"/>
              </w:rPr>
              <w:t>suggest to remove this code since a STA not supporting EHT will not be able to understand this anyway</w:t>
            </w:r>
          </w:p>
        </w:tc>
        <w:tc>
          <w:tcPr>
            <w:tcW w:w="3510" w:type="dxa"/>
            <w:shd w:val="clear" w:color="auto" w:fill="auto"/>
          </w:tcPr>
          <w:p w14:paraId="28C225E8" w14:textId="77777777" w:rsidR="00BB6480" w:rsidRPr="00BD714C" w:rsidRDefault="009065A7" w:rsidP="00BB6480">
            <w:pPr>
              <w:suppressAutoHyphens/>
              <w:spacing w:after="0"/>
              <w:rPr>
                <w:rFonts w:ascii="Times New Roman" w:hAnsi="Times New Roman" w:cs="Times New Roman"/>
                <w:b/>
                <w:sz w:val="16"/>
                <w:szCs w:val="16"/>
              </w:rPr>
            </w:pPr>
            <w:r w:rsidRPr="00BD714C">
              <w:rPr>
                <w:rFonts w:ascii="Times New Roman" w:hAnsi="Times New Roman" w:cs="Times New Roman"/>
                <w:b/>
                <w:sz w:val="16"/>
                <w:szCs w:val="16"/>
              </w:rPr>
              <w:t>Rejected</w:t>
            </w:r>
          </w:p>
          <w:p w14:paraId="7CD15298" w14:textId="77777777" w:rsidR="009065A7" w:rsidRDefault="009065A7" w:rsidP="00BB6480">
            <w:pPr>
              <w:suppressAutoHyphens/>
              <w:spacing w:after="0"/>
              <w:rPr>
                <w:rFonts w:ascii="Times New Roman" w:hAnsi="Times New Roman" w:cs="Times New Roman"/>
                <w:bCs/>
                <w:sz w:val="16"/>
                <w:szCs w:val="16"/>
              </w:rPr>
            </w:pPr>
          </w:p>
          <w:p w14:paraId="72E9234F" w14:textId="436C706A" w:rsidR="00BB6480" w:rsidRPr="00BB6480" w:rsidRDefault="009065A7" w:rsidP="00BB6480">
            <w:pPr>
              <w:suppressAutoHyphens/>
              <w:spacing w:after="0"/>
              <w:rPr>
                <w:rFonts w:ascii="Times New Roman" w:hAnsi="Times New Roman" w:cs="Times New Roman"/>
                <w:bCs/>
                <w:sz w:val="16"/>
                <w:szCs w:val="16"/>
              </w:rPr>
            </w:pPr>
            <w:r>
              <w:rPr>
                <w:rFonts w:ascii="Times New Roman" w:hAnsi="Times New Roman" w:cs="Times New Roman"/>
                <w:bCs/>
                <w:sz w:val="16"/>
                <w:szCs w:val="16"/>
              </w:rPr>
              <w:t>Baseline spec provides status code for rejection if the requesting client device is unable to support certain feature set associated with a particular amend</w:t>
            </w:r>
            <w:r w:rsidR="00D376CE">
              <w:rPr>
                <w:rFonts w:ascii="Times New Roman" w:hAnsi="Times New Roman" w:cs="Times New Roman"/>
                <w:bCs/>
                <w:sz w:val="16"/>
                <w:szCs w:val="16"/>
              </w:rPr>
              <w:t xml:space="preserve">ment. </w:t>
            </w:r>
            <w:r w:rsidR="005771EC">
              <w:rPr>
                <w:rFonts w:ascii="Times New Roman" w:hAnsi="Times New Roman" w:cs="Times New Roman"/>
                <w:bCs/>
                <w:sz w:val="16"/>
                <w:szCs w:val="16"/>
              </w:rPr>
              <w:t xml:space="preserve">In REVme D1.3, please see rows in Table 9-78 corresponding to Status Code value of 27, </w:t>
            </w:r>
            <w:r w:rsidR="001D032B">
              <w:rPr>
                <w:rFonts w:ascii="Times New Roman" w:hAnsi="Times New Roman" w:cs="Times New Roman"/>
                <w:bCs/>
                <w:sz w:val="16"/>
                <w:szCs w:val="16"/>
              </w:rPr>
              <w:t xml:space="preserve">104, </w:t>
            </w:r>
            <w:r w:rsidR="00517F8C">
              <w:rPr>
                <w:rFonts w:ascii="Times New Roman" w:hAnsi="Times New Roman" w:cs="Times New Roman"/>
                <w:bCs/>
                <w:sz w:val="16"/>
                <w:szCs w:val="16"/>
              </w:rPr>
              <w:t xml:space="preserve">124. The commenter is encouraged to submit a comment against baseline spec (REVme) </w:t>
            </w:r>
            <w:r w:rsidR="00776051">
              <w:rPr>
                <w:rFonts w:ascii="Times New Roman" w:hAnsi="Times New Roman" w:cs="Times New Roman"/>
                <w:bCs/>
                <w:sz w:val="16"/>
                <w:szCs w:val="16"/>
              </w:rPr>
              <w:t xml:space="preserve">to remove the above cited </w:t>
            </w:r>
            <w:r w:rsidR="009356BF">
              <w:rPr>
                <w:rFonts w:ascii="Times New Roman" w:hAnsi="Times New Roman" w:cs="Times New Roman"/>
                <w:bCs/>
                <w:sz w:val="16"/>
                <w:szCs w:val="16"/>
              </w:rPr>
              <w:t>status codes. I</w:t>
            </w:r>
            <w:r w:rsidR="00517F8C">
              <w:rPr>
                <w:rFonts w:ascii="Times New Roman" w:hAnsi="Times New Roman" w:cs="Times New Roman"/>
                <w:bCs/>
                <w:sz w:val="16"/>
                <w:szCs w:val="16"/>
              </w:rPr>
              <w:t xml:space="preserve">f baseline is updated, </w:t>
            </w:r>
            <w:proofErr w:type="spellStart"/>
            <w:r w:rsidR="00517F8C">
              <w:rPr>
                <w:rFonts w:ascii="Times New Roman" w:hAnsi="Times New Roman" w:cs="Times New Roman"/>
                <w:bCs/>
                <w:sz w:val="16"/>
                <w:szCs w:val="16"/>
              </w:rPr>
              <w:t>TGbe</w:t>
            </w:r>
            <w:proofErr w:type="spellEnd"/>
            <w:r w:rsidR="00517F8C">
              <w:rPr>
                <w:rFonts w:ascii="Times New Roman" w:hAnsi="Times New Roman" w:cs="Times New Roman"/>
                <w:bCs/>
                <w:sz w:val="16"/>
                <w:szCs w:val="16"/>
              </w:rPr>
              <w:t xml:space="preserve"> can discuss </w:t>
            </w:r>
            <w:r w:rsidR="009356BF">
              <w:rPr>
                <w:rFonts w:ascii="Times New Roman" w:hAnsi="Times New Roman" w:cs="Times New Roman"/>
                <w:bCs/>
                <w:sz w:val="16"/>
                <w:szCs w:val="16"/>
              </w:rPr>
              <w:t>the</w:t>
            </w:r>
            <w:r w:rsidR="00517F8C">
              <w:rPr>
                <w:rFonts w:ascii="Times New Roman" w:hAnsi="Times New Roman" w:cs="Times New Roman"/>
                <w:bCs/>
                <w:sz w:val="16"/>
                <w:szCs w:val="16"/>
              </w:rPr>
              <w:t xml:space="preserve"> removal of status code </w:t>
            </w:r>
            <w:r w:rsidR="009356BF">
              <w:rPr>
                <w:rFonts w:ascii="Times New Roman" w:hAnsi="Times New Roman" w:cs="Times New Roman"/>
                <w:bCs/>
                <w:sz w:val="16"/>
                <w:szCs w:val="16"/>
              </w:rPr>
              <w:t xml:space="preserve">135 </w:t>
            </w:r>
            <w:r w:rsidR="00517F8C">
              <w:rPr>
                <w:rFonts w:ascii="Times New Roman" w:hAnsi="Times New Roman" w:cs="Times New Roman"/>
                <w:bCs/>
                <w:sz w:val="16"/>
                <w:szCs w:val="16"/>
              </w:rPr>
              <w:t xml:space="preserve">to be </w:t>
            </w:r>
            <w:r w:rsidR="007A5926">
              <w:rPr>
                <w:rFonts w:ascii="Times New Roman" w:hAnsi="Times New Roman" w:cs="Times New Roman"/>
                <w:bCs/>
                <w:sz w:val="16"/>
                <w:szCs w:val="16"/>
              </w:rPr>
              <w:t>in line</w:t>
            </w:r>
            <w:r w:rsidR="00517F8C">
              <w:rPr>
                <w:rFonts w:ascii="Times New Roman" w:hAnsi="Times New Roman" w:cs="Times New Roman"/>
                <w:bCs/>
                <w:sz w:val="16"/>
                <w:szCs w:val="16"/>
              </w:rPr>
              <w:t xml:space="preserve"> with </w:t>
            </w:r>
            <w:r w:rsidR="0065622A">
              <w:rPr>
                <w:rFonts w:ascii="Times New Roman" w:hAnsi="Times New Roman" w:cs="Times New Roman"/>
                <w:bCs/>
                <w:sz w:val="16"/>
                <w:szCs w:val="16"/>
              </w:rPr>
              <w:t xml:space="preserve">the updated </w:t>
            </w:r>
            <w:r w:rsidR="00517F8C">
              <w:rPr>
                <w:rFonts w:ascii="Times New Roman" w:hAnsi="Times New Roman" w:cs="Times New Roman"/>
                <w:bCs/>
                <w:sz w:val="16"/>
                <w:szCs w:val="16"/>
              </w:rPr>
              <w:t>baseline.</w:t>
            </w:r>
          </w:p>
        </w:tc>
      </w:tr>
    </w:tbl>
    <w:p w14:paraId="2C20306D" w14:textId="2C12910A" w:rsidR="009107FB" w:rsidRDefault="009107FB" w:rsidP="006E7007">
      <w:pPr>
        <w:rPr>
          <w:rFonts w:ascii="Times New Roman" w:hAnsi="Times New Roman" w:cs="Times New Roman"/>
          <w:sz w:val="20"/>
          <w:szCs w:val="20"/>
        </w:rPr>
      </w:pPr>
    </w:p>
    <w:p w14:paraId="5F52FD41" w14:textId="493B9BA8" w:rsidR="00DC5A26" w:rsidRDefault="00D00B4D" w:rsidP="006E7007">
      <w:pPr>
        <w:rPr>
          <w:rFonts w:ascii="Times New Roman" w:hAnsi="Times New Roman" w:cs="Times New Roman"/>
          <w:sz w:val="20"/>
          <w:szCs w:val="20"/>
        </w:rPr>
      </w:pPr>
      <w:r>
        <w:rPr>
          <w:rFonts w:ascii="Times New Roman" w:hAnsi="Times New Roman" w:cs="Times New Roman"/>
          <w:sz w:val="20"/>
          <w:szCs w:val="20"/>
        </w:rPr>
        <w:br w:type="page"/>
      </w:r>
    </w:p>
    <w:p w14:paraId="60BA1C65" w14:textId="60E6EB1C" w:rsidR="00F04E47" w:rsidRDefault="00F04E47" w:rsidP="00F2654F">
      <w:pPr>
        <w:jc w:val="center"/>
        <w:rPr>
          <w:rFonts w:ascii="Times New Roman" w:hAnsi="Times New Roman" w:cs="Times New Roman"/>
          <w:sz w:val="20"/>
          <w:szCs w:val="20"/>
        </w:rPr>
      </w:pPr>
      <w:r w:rsidRPr="00F2654F">
        <w:rPr>
          <w:rFonts w:ascii="Times New Roman" w:hAnsi="Times New Roman" w:cs="Times New Roman"/>
          <w:sz w:val="20"/>
          <w:szCs w:val="20"/>
          <w:highlight w:val="yellow"/>
        </w:rPr>
        <w:lastRenderedPageBreak/>
        <w:t xml:space="preserve">x-x-x-x-x-x Begin changes for CID </w:t>
      </w:r>
      <w:r w:rsidR="00F2654F" w:rsidRPr="00F2654F">
        <w:rPr>
          <w:rFonts w:ascii="Times New Roman" w:hAnsi="Times New Roman" w:cs="Times New Roman"/>
          <w:sz w:val="20"/>
          <w:szCs w:val="20"/>
          <w:highlight w:val="yellow"/>
        </w:rPr>
        <w:t>11182 x-x-x-x-x-x</w:t>
      </w:r>
    </w:p>
    <w:p w14:paraId="4D702954" w14:textId="77777777" w:rsidR="00C03C29" w:rsidRDefault="00C03C29" w:rsidP="006E7007">
      <w:pPr>
        <w:rPr>
          <w:b/>
          <w:bCs/>
          <w:sz w:val="20"/>
          <w:szCs w:val="20"/>
        </w:rPr>
      </w:pPr>
      <w:r>
        <w:rPr>
          <w:b/>
          <w:bCs/>
          <w:sz w:val="20"/>
          <w:szCs w:val="20"/>
        </w:rPr>
        <w:t>9.4.2.312 Multi-Link element</w:t>
      </w:r>
    </w:p>
    <w:p w14:paraId="0AFFD5F1" w14:textId="1C2318D4" w:rsidR="00C03C29" w:rsidRDefault="00C03C29" w:rsidP="006E7007">
      <w:pPr>
        <w:rPr>
          <w:b/>
          <w:bCs/>
          <w:sz w:val="20"/>
          <w:szCs w:val="20"/>
        </w:rPr>
      </w:pPr>
      <w:r>
        <w:rPr>
          <w:b/>
          <w:bCs/>
          <w:sz w:val="20"/>
          <w:szCs w:val="20"/>
        </w:rPr>
        <w:t>9.4.2.312.1 General</w:t>
      </w:r>
    </w:p>
    <w:p w14:paraId="289F17D9" w14:textId="61EB537A" w:rsidR="00C03C29" w:rsidRDefault="00C03C29" w:rsidP="00C03C29">
      <w:pPr>
        <w:pStyle w:val="T"/>
        <w:spacing w:after="120" w:line="240" w:lineRule="auto"/>
        <w:rPr>
          <w:b/>
          <w:i/>
          <w:iCs/>
          <w:highlight w:val="yellow"/>
        </w:rPr>
      </w:pPr>
      <w:proofErr w:type="spellStart"/>
      <w:r w:rsidRPr="00EC44AC">
        <w:rPr>
          <w:b/>
          <w:i/>
          <w:iCs/>
          <w:highlight w:val="yellow"/>
        </w:rPr>
        <w:t>TGbe</w:t>
      </w:r>
      <w:proofErr w:type="spellEnd"/>
      <w:r w:rsidRPr="00EC44AC">
        <w:rPr>
          <w:b/>
          <w:i/>
          <w:iCs/>
          <w:highlight w:val="yellow"/>
        </w:rPr>
        <w:t xml:space="preserve"> editor: Please </w:t>
      </w:r>
      <w:r>
        <w:rPr>
          <w:b/>
          <w:i/>
          <w:iCs/>
          <w:highlight w:val="yellow"/>
          <w:u w:val="single"/>
        </w:rPr>
        <w:t>update</w:t>
      </w:r>
      <w:r w:rsidRPr="00EC44AC">
        <w:rPr>
          <w:b/>
          <w:i/>
          <w:iCs/>
          <w:highlight w:val="yellow"/>
        </w:rPr>
        <w:t xml:space="preserve"> </w:t>
      </w:r>
      <w:r>
        <w:rPr>
          <w:b/>
          <w:i/>
          <w:iCs/>
          <w:highlight w:val="yellow"/>
        </w:rPr>
        <w:t xml:space="preserve">the following paragraph in this subclause as </w:t>
      </w:r>
      <w:r w:rsidRPr="00EC44AC">
        <w:rPr>
          <w:b/>
          <w:i/>
          <w:iCs/>
          <w:highlight w:val="yellow"/>
        </w:rPr>
        <w:t>shown below:</w:t>
      </w:r>
    </w:p>
    <w:p w14:paraId="6F2D48B2" w14:textId="5A94C9AE" w:rsidR="00C03C29" w:rsidRDefault="00C03C29" w:rsidP="00330016">
      <w:pPr>
        <w:suppressAutoHyphens/>
        <w:jc w:val="both"/>
        <w:rPr>
          <w:rFonts w:ascii="Times New Roman" w:hAnsi="Times New Roman" w:cs="Times New Roman"/>
          <w:sz w:val="20"/>
          <w:szCs w:val="20"/>
        </w:rPr>
      </w:pPr>
      <w:r>
        <w:rPr>
          <w:rFonts w:ascii="Times New Roman" w:hAnsi="Times New Roman" w:cs="Times New Roman"/>
          <w:sz w:val="20"/>
          <w:szCs w:val="20"/>
        </w:rPr>
        <w:t xml:space="preserve">The format of the Multi-Link element is defined in Figure 9-1002e (Multi-Link element format). </w:t>
      </w:r>
      <w:ins w:id="2" w:author="Abhishek Patil" w:date="2022-07-24T11:02:00Z">
        <w:r w:rsidR="00CD3C89">
          <w:rPr>
            <w:rFonts w:ascii="Times New Roman" w:hAnsi="Times New Roman" w:cs="Times New Roman"/>
            <w:sz w:val="20"/>
            <w:szCs w:val="20"/>
          </w:rPr>
          <w:t>Depending on the variant</w:t>
        </w:r>
      </w:ins>
      <w:ins w:id="3" w:author="Abhishek Patil" w:date="2022-08-04T21:14:00Z">
        <w:r w:rsidR="00902A2B">
          <w:rPr>
            <w:rFonts w:ascii="Times New Roman" w:hAnsi="Times New Roman" w:cs="Times New Roman"/>
            <w:sz w:val="20"/>
            <w:szCs w:val="20"/>
          </w:rPr>
          <w:t xml:space="preserve"> (indicated by the Type subfield)</w:t>
        </w:r>
        <w:r w:rsidR="00782EB6">
          <w:rPr>
            <w:rFonts w:ascii="Times New Roman" w:hAnsi="Times New Roman" w:cs="Times New Roman"/>
            <w:sz w:val="20"/>
            <w:szCs w:val="20"/>
          </w:rPr>
          <w:t xml:space="preserve"> </w:t>
        </w:r>
      </w:ins>
      <w:ins w:id="4" w:author="Abhishek Patil" w:date="2022-07-24T11:02:00Z">
        <w:r w:rsidR="0085116E">
          <w:rPr>
            <w:rFonts w:ascii="Times New Roman" w:hAnsi="Times New Roman" w:cs="Times New Roman"/>
            <w:sz w:val="20"/>
            <w:szCs w:val="20"/>
          </w:rPr>
          <w:t xml:space="preserve">of this element, </w:t>
        </w:r>
      </w:ins>
      <w:ins w:id="5" w:author="Abhishek Patil" w:date="2022-07-24T11:05:00Z">
        <w:r w:rsidR="003E27A0">
          <w:rPr>
            <w:rFonts w:ascii="Times New Roman" w:hAnsi="Times New Roman" w:cs="Times New Roman"/>
            <w:sz w:val="20"/>
            <w:szCs w:val="20"/>
          </w:rPr>
          <w:t xml:space="preserve">particular </w:t>
        </w:r>
      </w:ins>
      <w:ins w:id="6" w:author="Abhishek Patil" w:date="2022-07-24T11:00:00Z">
        <w:r w:rsidR="00B81577">
          <w:rPr>
            <w:rFonts w:ascii="Times New Roman" w:hAnsi="Times New Roman" w:cs="Times New Roman"/>
            <w:sz w:val="20"/>
            <w:szCs w:val="20"/>
          </w:rPr>
          <w:t>field</w:t>
        </w:r>
      </w:ins>
      <w:ins w:id="7" w:author="Abhishek Patil" w:date="2022-07-24T11:06:00Z">
        <w:r w:rsidR="003E27A0">
          <w:rPr>
            <w:rFonts w:ascii="Times New Roman" w:hAnsi="Times New Roman" w:cs="Times New Roman"/>
            <w:sz w:val="20"/>
            <w:szCs w:val="20"/>
          </w:rPr>
          <w:t>(s)</w:t>
        </w:r>
      </w:ins>
      <w:ins w:id="8" w:author="Abhishek Patil" w:date="2022-07-24T11:00:00Z">
        <w:r w:rsidR="00B81577">
          <w:rPr>
            <w:rFonts w:ascii="Times New Roman" w:hAnsi="Times New Roman" w:cs="Times New Roman"/>
            <w:sz w:val="20"/>
            <w:szCs w:val="20"/>
          </w:rPr>
          <w:t xml:space="preserve"> or subfield</w:t>
        </w:r>
      </w:ins>
      <w:ins w:id="9" w:author="Abhishek Patil" w:date="2022-07-24T11:06:00Z">
        <w:r w:rsidR="003E27A0">
          <w:rPr>
            <w:rFonts w:ascii="Times New Roman" w:hAnsi="Times New Roman" w:cs="Times New Roman"/>
            <w:sz w:val="20"/>
            <w:szCs w:val="20"/>
          </w:rPr>
          <w:t>(s) within a field</w:t>
        </w:r>
      </w:ins>
      <w:ins w:id="10" w:author="Abhishek Patil" w:date="2022-07-24T11:00:00Z">
        <w:r w:rsidR="00B81577">
          <w:rPr>
            <w:rFonts w:ascii="Times New Roman" w:hAnsi="Times New Roman" w:cs="Times New Roman"/>
            <w:sz w:val="20"/>
            <w:szCs w:val="20"/>
          </w:rPr>
          <w:t xml:space="preserve"> </w:t>
        </w:r>
      </w:ins>
      <w:ins w:id="11" w:author="Abhishek Patil" w:date="2022-07-24T11:02:00Z">
        <w:r w:rsidR="0085116E">
          <w:rPr>
            <w:rFonts w:ascii="Times New Roman" w:hAnsi="Times New Roman" w:cs="Times New Roman"/>
            <w:sz w:val="20"/>
            <w:szCs w:val="20"/>
          </w:rPr>
          <w:t xml:space="preserve">can be absent. </w:t>
        </w:r>
      </w:ins>
      <w:r>
        <w:rPr>
          <w:rFonts w:ascii="Times New Roman" w:hAnsi="Times New Roman" w:cs="Times New Roman"/>
          <w:sz w:val="20"/>
          <w:szCs w:val="20"/>
        </w:rPr>
        <w:t>The frames carrying this element and usage of this element are described in 35.3.</w:t>
      </w:r>
      <w:r w:rsidR="00100BD0">
        <w:rPr>
          <w:rFonts w:ascii="Times New Roman" w:hAnsi="Times New Roman" w:cs="Times New Roman"/>
          <w:sz w:val="20"/>
          <w:szCs w:val="20"/>
        </w:rPr>
        <w:t>3</w:t>
      </w:r>
      <w:r>
        <w:rPr>
          <w:rFonts w:ascii="Times New Roman" w:hAnsi="Times New Roman" w:cs="Times New Roman"/>
          <w:sz w:val="20"/>
          <w:szCs w:val="20"/>
        </w:rPr>
        <w:t xml:space="preserve"> (Advertisement of multi-link information in Multi-Link element).</w:t>
      </w:r>
    </w:p>
    <w:p w14:paraId="2599E094" w14:textId="77777777" w:rsidR="00330016" w:rsidRDefault="00330016" w:rsidP="00330016">
      <w:pPr>
        <w:pStyle w:val="T"/>
        <w:spacing w:after="120" w:line="240" w:lineRule="auto"/>
        <w:rPr>
          <w:b/>
          <w:i/>
          <w:iCs/>
          <w:highlight w:val="yellow"/>
        </w:rPr>
      </w:pPr>
      <w:proofErr w:type="spellStart"/>
      <w:r w:rsidRPr="00EC44AC">
        <w:rPr>
          <w:b/>
          <w:i/>
          <w:iCs/>
          <w:highlight w:val="yellow"/>
        </w:rPr>
        <w:t>TGbe</w:t>
      </w:r>
      <w:proofErr w:type="spellEnd"/>
      <w:r w:rsidRPr="00EC44AC">
        <w:rPr>
          <w:b/>
          <w:i/>
          <w:iCs/>
          <w:highlight w:val="yellow"/>
        </w:rPr>
        <w:t xml:space="preserve"> editor: Please </w:t>
      </w:r>
      <w:r>
        <w:rPr>
          <w:b/>
          <w:i/>
          <w:iCs/>
          <w:highlight w:val="yellow"/>
          <w:u w:val="single"/>
        </w:rPr>
        <w:t>update</w:t>
      </w:r>
      <w:r w:rsidRPr="00EC44AC">
        <w:rPr>
          <w:b/>
          <w:i/>
          <w:iCs/>
          <w:highlight w:val="yellow"/>
        </w:rPr>
        <w:t xml:space="preserve"> </w:t>
      </w:r>
      <w:r>
        <w:rPr>
          <w:b/>
          <w:i/>
          <w:iCs/>
          <w:highlight w:val="yellow"/>
        </w:rPr>
        <w:t xml:space="preserve">the following paragraph in this subclause as </w:t>
      </w:r>
      <w:r w:rsidRPr="00EC44AC">
        <w:rPr>
          <w:b/>
          <w:i/>
          <w:iCs/>
          <w:highlight w:val="yellow"/>
        </w:rPr>
        <w:t>shown below:</w:t>
      </w:r>
    </w:p>
    <w:p w14:paraId="3206564E" w14:textId="190A0DDA" w:rsidR="00330016" w:rsidRDefault="00330016" w:rsidP="00330016">
      <w:pPr>
        <w:suppressAutoHyphens/>
        <w:jc w:val="both"/>
        <w:rPr>
          <w:rFonts w:ascii="Times New Roman" w:hAnsi="Times New Roman" w:cs="Times New Roman"/>
          <w:sz w:val="20"/>
          <w:szCs w:val="20"/>
        </w:rPr>
      </w:pPr>
      <w:r w:rsidRPr="00330016">
        <w:rPr>
          <w:rFonts w:ascii="Times New Roman" w:hAnsi="Times New Roman" w:cs="Times New Roman"/>
          <w:sz w:val="20"/>
          <w:szCs w:val="20"/>
        </w:rPr>
        <w:t>The format of the Multi-Link Control field is defined in Figure 9-1002f (Multi-Link Control field).</w:t>
      </w:r>
    </w:p>
    <w:p w14:paraId="33DB0952" w14:textId="18F8739D" w:rsidR="00F469C6" w:rsidRDefault="00F469C6" w:rsidP="00F469C6">
      <w:pPr>
        <w:pStyle w:val="T"/>
        <w:spacing w:after="120" w:line="240" w:lineRule="auto"/>
        <w:rPr>
          <w:b/>
          <w:i/>
          <w:iCs/>
          <w:highlight w:val="yellow"/>
        </w:rPr>
      </w:pPr>
      <w:proofErr w:type="spellStart"/>
      <w:r w:rsidRPr="00EC44AC">
        <w:rPr>
          <w:b/>
          <w:i/>
          <w:iCs/>
          <w:highlight w:val="yellow"/>
        </w:rPr>
        <w:t>TGbe</w:t>
      </w:r>
      <w:proofErr w:type="spellEnd"/>
      <w:r w:rsidRPr="00EC44AC">
        <w:rPr>
          <w:b/>
          <w:i/>
          <w:iCs/>
          <w:highlight w:val="yellow"/>
        </w:rPr>
        <w:t xml:space="preserve"> editor: Please </w:t>
      </w:r>
      <w:r>
        <w:rPr>
          <w:b/>
          <w:i/>
          <w:iCs/>
          <w:highlight w:val="yellow"/>
          <w:u w:val="single"/>
        </w:rPr>
        <w:t>update</w:t>
      </w:r>
      <w:r w:rsidRPr="00EC44AC">
        <w:rPr>
          <w:b/>
          <w:i/>
          <w:iCs/>
          <w:highlight w:val="yellow"/>
        </w:rPr>
        <w:t xml:space="preserve"> </w:t>
      </w:r>
      <w:r>
        <w:rPr>
          <w:b/>
          <w:i/>
          <w:iCs/>
          <w:highlight w:val="yellow"/>
        </w:rPr>
        <w:t xml:space="preserve">the Table 9-401c in this subclause as </w:t>
      </w:r>
      <w:r w:rsidRPr="00EC44AC">
        <w:rPr>
          <w:b/>
          <w:i/>
          <w:iCs/>
          <w:highlight w:val="yellow"/>
        </w:rPr>
        <w:t>shown below:</w:t>
      </w:r>
    </w:p>
    <w:p w14:paraId="42EAE013" w14:textId="7E3CA50E" w:rsidR="00B30694" w:rsidRPr="00B30694" w:rsidRDefault="00B30694" w:rsidP="00B30694">
      <w:pPr>
        <w:suppressAutoHyphens/>
        <w:jc w:val="center"/>
        <w:rPr>
          <w:rFonts w:ascii="Times New Roman" w:hAnsi="Times New Roman" w:cs="Times New Roman"/>
          <w:b/>
          <w:bCs/>
          <w:sz w:val="18"/>
          <w:szCs w:val="18"/>
        </w:rPr>
      </w:pPr>
      <w:r w:rsidRPr="00B30694">
        <w:rPr>
          <w:rFonts w:ascii="Times New Roman" w:hAnsi="Times New Roman" w:cs="Times New Roman"/>
          <w:b/>
          <w:bCs/>
          <w:sz w:val="20"/>
          <w:szCs w:val="20"/>
        </w:rPr>
        <w:t>Table</w:t>
      </w:r>
      <w:r w:rsidRPr="00B30694">
        <w:rPr>
          <w:rFonts w:ascii="Times New Roman" w:hAnsi="Times New Roman" w:cs="Times New Roman"/>
          <w:b/>
          <w:bCs/>
          <w:spacing w:val="-11"/>
          <w:sz w:val="20"/>
          <w:szCs w:val="20"/>
        </w:rPr>
        <w:t xml:space="preserve"> </w:t>
      </w:r>
      <w:r w:rsidRPr="00B30694">
        <w:rPr>
          <w:rFonts w:ascii="Times New Roman" w:hAnsi="Times New Roman" w:cs="Times New Roman"/>
          <w:b/>
          <w:bCs/>
          <w:sz w:val="20"/>
          <w:szCs w:val="20"/>
        </w:rPr>
        <w:t>9-401c—Type</w:t>
      </w:r>
      <w:r w:rsidRPr="00B30694">
        <w:rPr>
          <w:rFonts w:ascii="Times New Roman" w:hAnsi="Times New Roman" w:cs="Times New Roman"/>
          <w:b/>
          <w:bCs/>
          <w:spacing w:val="-10"/>
          <w:sz w:val="20"/>
          <w:szCs w:val="20"/>
        </w:rPr>
        <w:t xml:space="preserve"> </w:t>
      </w:r>
      <w:r w:rsidRPr="00B30694">
        <w:rPr>
          <w:rFonts w:ascii="Times New Roman" w:hAnsi="Times New Roman" w:cs="Times New Roman"/>
          <w:b/>
          <w:bCs/>
          <w:sz w:val="20"/>
          <w:szCs w:val="20"/>
        </w:rPr>
        <w:t>subfield</w:t>
      </w:r>
      <w:r w:rsidRPr="00B30694">
        <w:rPr>
          <w:rFonts w:ascii="Times New Roman" w:hAnsi="Times New Roman" w:cs="Times New Roman"/>
          <w:b/>
          <w:bCs/>
          <w:spacing w:val="-10"/>
          <w:sz w:val="20"/>
          <w:szCs w:val="20"/>
        </w:rPr>
        <w:t xml:space="preserve"> </w:t>
      </w:r>
      <w:r w:rsidRPr="00B30694">
        <w:rPr>
          <w:rFonts w:ascii="Times New Roman" w:hAnsi="Times New Roman" w:cs="Times New Roman"/>
          <w:b/>
          <w:bCs/>
          <w:spacing w:val="-2"/>
          <w:sz w:val="20"/>
          <w:szCs w:val="20"/>
        </w:rPr>
        <w:t>encoding</w:t>
      </w:r>
    </w:p>
    <w:tbl>
      <w:tblPr>
        <w:tblW w:w="0" w:type="auto"/>
        <w:jc w:val="center"/>
        <w:tblLayout w:type="fixed"/>
        <w:tblCellMar>
          <w:left w:w="0" w:type="dxa"/>
          <w:right w:w="0" w:type="dxa"/>
        </w:tblCellMar>
        <w:tblLook w:val="0000" w:firstRow="0" w:lastRow="0" w:firstColumn="0" w:lastColumn="0" w:noHBand="0" w:noVBand="0"/>
      </w:tblPr>
      <w:tblGrid>
        <w:gridCol w:w="1695"/>
        <w:gridCol w:w="3510"/>
        <w:gridCol w:w="3600"/>
      </w:tblGrid>
      <w:tr w:rsidR="00B30694" w14:paraId="3A101246" w14:textId="79942C72" w:rsidTr="0081434F">
        <w:trPr>
          <w:trHeight w:val="380"/>
          <w:jc w:val="center"/>
        </w:trPr>
        <w:tc>
          <w:tcPr>
            <w:tcW w:w="1695" w:type="dxa"/>
            <w:tcBorders>
              <w:top w:val="single" w:sz="12" w:space="0" w:color="000000" w:themeColor="text1"/>
              <w:left w:val="single" w:sz="12" w:space="0" w:color="000000" w:themeColor="text1"/>
              <w:bottom w:val="single" w:sz="12" w:space="0" w:color="000000" w:themeColor="text1"/>
              <w:right w:val="single" w:sz="2" w:space="0" w:color="000000" w:themeColor="text1"/>
            </w:tcBorders>
          </w:tcPr>
          <w:p w14:paraId="0ADB0C20" w14:textId="77777777" w:rsidR="00B30694" w:rsidRDefault="00B30694" w:rsidP="000F314F">
            <w:pPr>
              <w:pStyle w:val="TableParagraph"/>
              <w:kinsoku w:val="0"/>
              <w:overflowPunct w:val="0"/>
              <w:spacing w:before="76"/>
              <w:rPr>
                <w:b/>
                <w:bCs/>
                <w:spacing w:val="-2"/>
                <w:sz w:val="18"/>
                <w:szCs w:val="18"/>
              </w:rPr>
            </w:pPr>
            <w:r>
              <w:rPr>
                <w:b/>
                <w:bCs/>
                <w:sz w:val="18"/>
                <w:szCs w:val="18"/>
              </w:rPr>
              <w:t>Type</w:t>
            </w:r>
            <w:r>
              <w:rPr>
                <w:b/>
                <w:bCs/>
                <w:spacing w:val="-2"/>
                <w:sz w:val="18"/>
                <w:szCs w:val="18"/>
              </w:rPr>
              <w:t xml:space="preserve"> </w:t>
            </w:r>
            <w:r>
              <w:rPr>
                <w:b/>
                <w:bCs/>
                <w:sz w:val="18"/>
                <w:szCs w:val="18"/>
              </w:rPr>
              <w:t xml:space="preserve">subfield </w:t>
            </w:r>
            <w:r>
              <w:rPr>
                <w:b/>
                <w:bCs/>
                <w:spacing w:val="-2"/>
                <w:sz w:val="18"/>
                <w:szCs w:val="18"/>
              </w:rPr>
              <w:t>value</w:t>
            </w:r>
          </w:p>
        </w:tc>
        <w:tc>
          <w:tcPr>
            <w:tcW w:w="3510" w:type="dxa"/>
            <w:tcBorders>
              <w:top w:val="single" w:sz="12" w:space="0" w:color="000000" w:themeColor="text1"/>
              <w:left w:val="single" w:sz="2" w:space="0" w:color="000000" w:themeColor="text1"/>
              <w:bottom w:val="single" w:sz="12" w:space="0" w:color="000000" w:themeColor="text1"/>
              <w:right w:val="single" w:sz="12" w:space="0" w:color="000000" w:themeColor="text1"/>
            </w:tcBorders>
          </w:tcPr>
          <w:p w14:paraId="106CD410" w14:textId="77777777" w:rsidR="00B30694" w:rsidRDefault="00B30694" w:rsidP="00B30694">
            <w:pPr>
              <w:pStyle w:val="TableParagraph"/>
              <w:kinsoku w:val="0"/>
              <w:overflowPunct w:val="0"/>
              <w:spacing w:before="76"/>
              <w:rPr>
                <w:b/>
                <w:bCs/>
                <w:spacing w:val="-4"/>
                <w:sz w:val="18"/>
                <w:szCs w:val="18"/>
              </w:rPr>
            </w:pPr>
            <w:r>
              <w:rPr>
                <w:b/>
                <w:bCs/>
                <w:sz w:val="18"/>
                <w:szCs w:val="18"/>
              </w:rPr>
              <w:t>Multi-Link</w:t>
            </w:r>
            <w:r>
              <w:rPr>
                <w:b/>
                <w:bCs/>
                <w:spacing w:val="-7"/>
                <w:sz w:val="18"/>
                <w:szCs w:val="18"/>
              </w:rPr>
              <w:t xml:space="preserve"> </w:t>
            </w:r>
            <w:r>
              <w:rPr>
                <w:b/>
                <w:bCs/>
                <w:sz w:val="18"/>
                <w:szCs w:val="18"/>
              </w:rPr>
              <w:t>element</w:t>
            </w:r>
            <w:r>
              <w:rPr>
                <w:b/>
                <w:bCs/>
                <w:spacing w:val="-7"/>
                <w:sz w:val="18"/>
                <w:szCs w:val="18"/>
              </w:rPr>
              <w:t xml:space="preserve"> </w:t>
            </w:r>
            <w:r>
              <w:rPr>
                <w:b/>
                <w:bCs/>
                <w:sz w:val="18"/>
                <w:szCs w:val="18"/>
              </w:rPr>
              <w:t>variant</w:t>
            </w:r>
            <w:r>
              <w:rPr>
                <w:b/>
                <w:bCs/>
                <w:spacing w:val="-6"/>
                <w:sz w:val="18"/>
                <w:szCs w:val="18"/>
              </w:rPr>
              <w:t xml:space="preserve"> </w:t>
            </w:r>
            <w:r>
              <w:rPr>
                <w:b/>
                <w:bCs/>
                <w:spacing w:val="-4"/>
                <w:sz w:val="18"/>
                <w:szCs w:val="18"/>
              </w:rPr>
              <w:t>name</w:t>
            </w:r>
          </w:p>
        </w:tc>
        <w:tc>
          <w:tcPr>
            <w:tcW w:w="3600" w:type="dxa"/>
            <w:tcBorders>
              <w:top w:val="single" w:sz="12" w:space="0" w:color="000000" w:themeColor="text1"/>
              <w:left w:val="single" w:sz="2" w:space="0" w:color="000000" w:themeColor="text1"/>
              <w:bottom w:val="single" w:sz="12" w:space="0" w:color="000000" w:themeColor="text1"/>
              <w:right w:val="single" w:sz="12" w:space="0" w:color="000000" w:themeColor="text1"/>
            </w:tcBorders>
          </w:tcPr>
          <w:p w14:paraId="4479F9DD" w14:textId="72656454" w:rsidR="00B30694" w:rsidRDefault="00B30694" w:rsidP="0042136C">
            <w:pPr>
              <w:pStyle w:val="TableParagraph"/>
              <w:kinsoku w:val="0"/>
              <w:overflowPunct w:val="0"/>
              <w:spacing w:before="76"/>
              <w:ind w:left="1212"/>
              <w:rPr>
                <w:b/>
                <w:bCs/>
                <w:sz w:val="18"/>
                <w:szCs w:val="18"/>
              </w:rPr>
            </w:pPr>
            <w:ins w:id="12" w:author="Abhishek Patil" w:date="2022-07-24T11:43:00Z">
              <w:r>
                <w:rPr>
                  <w:b/>
                  <w:bCs/>
                  <w:sz w:val="18"/>
                  <w:szCs w:val="18"/>
                </w:rPr>
                <w:t>Variant specific format</w:t>
              </w:r>
            </w:ins>
          </w:p>
        </w:tc>
      </w:tr>
      <w:tr w:rsidR="00B30694" w14:paraId="468B903D" w14:textId="3E9A8731" w:rsidTr="0081434F">
        <w:trPr>
          <w:trHeight w:val="309"/>
          <w:jc w:val="center"/>
        </w:trPr>
        <w:tc>
          <w:tcPr>
            <w:tcW w:w="1695" w:type="dxa"/>
            <w:tcBorders>
              <w:top w:val="single" w:sz="12" w:space="0" w:color="000000" w:themeColor="text1"/>
              <w:left w:val="single" w:sz="12" w:space="0" w:color="000000" w:themeColor="text1"/>
              <w:bottom w:val="single" w:sz="4" w:space="0" w:color="000000" w:themeColor="text1"/>
              <w:right w:val="single" w:sz="2" w:space="0" w:color="000000" w:themeColor="text1"/>
            </w:tcBorders>
          </w:tcPr>
          <w:p w14:paraId="1599E492" w14:textId="77777777" w:rsidR="00B30694" w:rsidRDefault="00B30694" w:rsidP="0042136C">
            <w:pPr>
              <w:pStyle w:val="TableParagraph"/>
              <w:kinsoku w:val="0"/>
              <w:overflowPunct w:val="0"/>
              <w:spacing w:before="36"/>
              <w:ind w:left="117"/>
              <w:rPr>
                <w:sz w:val="18"/>
                <w:szCs w:val="18"/>
              </w:rPr>
            </w:pPr>
            <w:r>
              <w:rPr>
                <w:sz w:val="18"/>
                <w:szCs w:val="18"/>
              </w:rPr>
              <w:t>0</w:t>
            </w:r>
          </w:p>
        </w:tc>
        <w:tc>
          <w:tcPr>
            <w:tcW w:w="3510" w:type="dxa"/>
            <w:tcBorders>
              <w:top w:val="single" w:sz="12" w:space="0" w:color="000000" w:themeColor="text1"/>
              <w:left w:val="single" w:sz="2" w:space="0" w:color="000000" w:themeColor="text1"/>
              <w:bottom w:val="single" w:sz="4" w:space="0" w:color="000000" w:themeColor="text1"/>
              <w:right w:val="single" w:sz="12" w:space="0" w:color="000000" w:themeColor="text1"/>
            </w:tcBorders>
          </w:tcPr>
          <w:p w14:paraId="4BE2600C" w14:textId="64AAC726" w:rsidR="00B30694" w:rsidRDefault="00B30694" w:rsidP="001B7469">
            <w:pPr>
              <w:pStyle w:val="TableParagraph"/>
              <w:suppressAutoHyphens/>
              <w:kinsoku w:val="0"/>
              <w:overflowPunct w:val="0"/>
              <w:spacing w:before="36"/>
              <w:ind w:left="118"/>
              <w:rPr>
                <w:spacing w:val="-2"/>
                <w:sz w:val="18"/>
                <w:szCs w:val="18"/>
              </w:rPr>
            </w:pPr>
            <w:r>
              <w:rPr>
                <w:sz w:val="18"/>
                <w:szCs w:val="18"/>
              </w:rPr>
              <w:t>Basic</w:t>
            </w:r>
            <w:r>
              <w:rPr>
                <w:spacing w:val="-4"/>
                <w:sz w:val="18"/>
                <w:szCs w:val="18"/>
              </w:rPr>
              <w:t xml:space="preserve"> </w:t>
            </w:r>
            <w:del w:id="13" w:author="Abhishek Patil" w:date="2022-07-24T11:43:00Z">
              <w:r w:rsidDel="00B30694">
                <w:rPr>
                  <w:sz w:val="18"/>
                  <w:szCs w:val="18"/>
                </w:rPr>
                <w:delText>(see</w:delText>
              </w:r>
              <w:r w:rsidDel="00B30694">
                <w:rPr>
                  <w:spacing w:val="-4"/>
                  <w:sz w:val="18"/>
                  <w:szCs w:val="18"/>
                </w:rPr>
                <w:delText xml:space="preserve"> </w:delText>
              </w:r>
            </w:del>
            <w:del w:id="14" w:author="Abhishek Patil" w:date="2022-07-29T10:14:00Z">
              <w:r w:rsidR="00ED4EC2" w:rsidDel="00ED4EC2">
                <w:rPr>
                  <w:sz w:val="18"/>
                  <w:szCs w:val="18"/>
                </w:rPr>
                <w:delText>9.4.2.312.2</w:delText>
              </w:r>
              <w:r w:rsidR="00ED4EC2" w:rsidDel="00ED4EC2">
                <w:rPr>
                  <w:spacing w:val="-3"/>
                  <w:sz w:val="18"/>
                  <w:szCs w:val="18"/>
                </w:rPr>
                <w:delText xml:space="preserve"> </w:delText>
              </w:r>
              <w:r w:rsidR="00ED4EC2" w:rsidDel="00ED4EC2">
                <w:rPr>
                  <w:sz w:val="18"/>
                  <w:szCs w:val="18"/>
                </w:rPr>
                <w:delText>(Basic</w:delText>
              </w:r>
              <w:r w:rsidR="00ED4EC2" w:rsidDel="00ED4EC2">
                <w:rPr>
                  <w:spacing w:val="-3"/>
                  <w:sz w:val="18"/>
                  <w:szCs w:val="18"/>
                </w:rPr>
                <w:delText xml:space="preserve"> </w:delText>
              </w:r>
              <w:r w:rsidR="00ED4EC2" w:rsidDel="00ED4EC2">
                <w:rPr>
                  <w:sz w:val="18"/>
                  <w:szCs w:val="18"/>
                </w:rPr>
                <w:delText>Multi-Link</w:delText>
              </w:r>
              <w:r w:rsidR="00ED4EC2" w:rsidDel="00ED4EC2">
                <w:rPr>
                  <w:spacing w:val="-2"/>
                  <w:sz w:val="18"/>
                  <w:szCs w:val="18"/>
                </w:rPr>
                <w:delText xml:space="preserve"> element)</w:delText>
              </w:r>
            </w:del>
            <w:del w:id="15" w:author="Abhishek Patil" w:date="2022-07-24T11:44:00Z">
              <w:r w:rsidDel="00B30694">
                <w:rPr>
                  <w:spacing w:val="-2"/>
                  <w:sz w:val="18"/>
                  <w:szCs w:val="18"/>
                </w:rPr>
                <w:delText>)</w:delText>
              </w:r>
            </w:del>
          </w:p>
        </w:tc>
        <w:tc>
          <w:tcPr>
            <w:tcW w:w="3600" w:type="dxa"/>
            <w:tcBorders>
              <w:top w:val="single" w:sz="12" w:space="0" w:color="000000" w:themeColor="text1"/>
              <w:left w:val="single" w:sz="2" w:space="0" w:color="000000" w:themeColor="text1"/>
              <w:bottom w:val="single" w:sz="4" w:space="0" w:color="000000" w:themeColor="text1"/>
              <w:right w:val="single" w:sz="12" w:space="0" w:color="000000" w:themeColor="text1"/>
            </w:tcBorders>
          </w:tcPr>
          <w:p w14:paraId="49413320" w14:textId="386984F7" w:rsidR="00B30694" w:rsidRDefault="00BE026E" w:rsidP="001B7469">
            <w:pPr>
              <w:pStyle w:val="TableParagraph"/>
              <w:suppressAutoHyphens/>
              <w:kinsoku w:val="0"/>
              <w:overflowPunct w:val="0"/>
              <w:spacing w:before="36"/>
              <w:ind w:left="118"/>
              <w:rPr>
                <w:sz w:val="18"/>
                <w:szCs w:val="18"/>
              </w:rPr>
            </w:pPr>
            <w:ins w:id="16" w:author="Abhishek Patil" w:date="2022-08-04T20:53:00Z">
              <w:r>
                <w:rPr>
                  <w:sz w:val="18"/>
                  <w:szCs w:val="18"/>
                </w:rPr>
                <w:t>S</w:t>
              </w:r>
            </w:ins>
            <w:ins w:id="17" w:author="Abhishek Patil" w:date="2022-07-24T11:43:00Z">
              <w:r w:rsidR="00B30694" w:rsidRPr="2C9CE03A">
                <w:rPr>
                  <w:sz w:val="18"/>
                  <w:szCs w:val="18"/>
                </w:rPr>
                <w:t xml:space="preserve">ee </w:t>
              </w:r>
              <w:r w:rsidR="00B30694">
                <w:rPr>
                  <w:sz w:val="18"/>
                  <w:szCs w:val="18"/>
                </w:rPr>
                <w:t>9.4.2.312.2</w:t>
              </w:r>
              <w:r w:rsidR="00B30694" w:rsidRPr="2C9CE03A">
                <w:rPr>
                  <w:sz w:val="18"/>
                  <w:szCs w:val="18"/>
                </w:rPr>
                <w:t xml:space="preserve"> </w:t>
              </w:r>
              <w:r w:rsidR="00B30694">
                <w:rPr>
                  <w:sz w:val="18"/>
                  <w:szCs w:val="18"/>
                </w:rPr>
                <w:t>(Basic</w:t>
              </w:r>
              <w:r w:rsidR="00B30694" w:rsidRPr="2C9CE03A">
                <w:rPr>
                  <w:sz w:val="18"/>
                  <w:szCs w:val="18"/>
                </w:rPr>
                <w:t xml:space="preserve"> </w:t>
              </w:r>
              <w:r w:rsidR="00B30694">
                <w:rPr>
                  <w:sz w:val="18"/>
                  <w:szCs w:val="18"/>
                </w:rPr>
                <w:t>Multi-Link</w:t>
              </w:r>
              <w:r w:rsidR="00B30694" w:rsidRPr="2C9CE03A">
                <w:rPr>
                  <w:sz w:val="18"/>
                  <w:szCs w:val="18"/>
                </w:rPr>
                <w:t xml:space="preserve"> element)</w:t>
              </w:r>
            </w:ins>
          </w:p>
        </w:tc>
      </w:tr>
      <w:tr w:rsidR="00B30694" w14:paraId="71B9ADD7" w14:textId="4423C10D" w:rsidTr="0081434F">
        <w:trPr>
          <w:trHeight w:val="520"/>
          <w:jc w:val="center"/>
        </w:trPr>
        <w:tc>
          <w:tcPr>
            <w:tcW w:w="1695" w:type="dxa"/>
            <w:tcBorders>
              <w:top w:val="single" w:sz="4" w:space="0" w:color="000000" w:themeColor="text1"/>
              <w:left w:val="single" w:sz="12" w:space="0" w:color="000000" w:themeColor="text1"/>
              <w:bottom w:val="single" w:sz="4" w:space="0" w:color="000000" w:themeColor="text1"/>
              <w:right w:val="single" w:sz="2" w:space="0" w:color="000000" w:themeColor="text1"/>
            </w:tcBorders>
          </w:tcPr>
          <w:p w14:paraId="732952DE" w14:textId="77777777" w:rsidR="00B30694" w:rsidRDefault="00B30694" w:rsidP="0042136C">
            <w:pPr>
              <w:pStyle w:val="TableParagraph"/>
              <w:kinsoku w:val="0"/>
              <w:overflowPunct w:val="0"/>
              <w:spacing w:before="46"/>
              <w:ind w:left="116"/>
              <w:rPr>
                <w:sz w:val="18"/>
                <w:szCs w:val="18"/>
              </w:rPr>
            </w:pPr>
            <w:r>
              <w:rPr>
                <w:sz w:val="18"/>
                <w:szCs w:val="18"/>
              </w:rPr>
              <w:t>1</w:t>
            </w:r>
          </w:p>
        </w:tc>
        <w:tc>
          <w:tcPr>
            <w:tcW w:w="3510" w:type="dxa"/>
            <w:tcBorders>
              <w:top w:val="single" w:sz="4" w:space="0" w:color="000000" w:themeColor="text1"/>
              <w:left w:val="single" w:sz="2" w:space="0" w:color="000000" w:themeColor="text1"/>
              <w:bottom w:val="single" w:sz="4" w:space="0" w:color="000000" w:themeColor="text1"/>
              <w:right w:val="single" w:sz="12" w:space="0" w:color="000000" w:themeColor="text1"/>
            </w:tcBorders>
          </w:tcPr>
          <w:p w14:paraId="135CFF45" w14:textId="5CAB9C3B" w:rsidR="00B30694" w:rsidRDefault="00B30694" w:rsidP="001B7469">
            <w:pPr>
              <w:pStyle w:val="TableParagraph"/>
              <w:suppressAutoHyphens/>
              <w:kinsoku w:val="0"/>
              <w:overflowPunct w:val="0"/>
              <w:spacing w:before="51" w:line="232" w:lineRule="auto"/>
              <w:ind w:left="118" w:hanging="1"/>
              <w:rPr>
                <w:spacing w:val="-2"/>
                <w:sz w:val="18"/>
                <w:szCs w:val="18"/>
              </w:rPr>
            </w:pPr>
            <w:r>
              <w:rPr>
                <w:sz w:val="18"/>
                <w:szCs w:val="18"/>
              </w:rPr>
              <w:t>Probe</w:t>
            </w:r>
            <w:r>
              <w:rPr>
                <w:spacing w:val="-5"/>
                <w:sz w:val="18"/>
                <w:szCs w:val="18"/>
              </w:rPr>
              <w:t xml:space="preserve"> </w:t>
            </w:r>
            <w:r>
              <w:rPr>
                <w:sz w:val="18"/>
                <w:szCs w:val="18"/>
              </w:rPr>
              <w:t>Request</w:t>
            </w:r>
            <w:r>
              <w:rPr>
                <w:spacing w:val="-4"/>
                <w:sz w:val="18"/>
                <w:szCs w:val="18"/>
              </w:rPr>
              <w:t xml:space="preserve"> </w:t>
            </w:r>
            <w:del w:id="18" w:author="Abhishek Patil" w:date="2022-07-24T11:44:00Z">
              <w:r w:rsidDel="00B30694">
                <w:rPr>
                  <w:sz w:val="18"/>
                  <w:szCs w:val="18"/>
                </w:rPr>
                <w:delText>(</w:delText>
              </w:r>
            </w:del>
            <w:del w:id="19" w:author="Abhishek Patil" w:date="2022-07-24T11:43:00Z">
              <w:r w:rsidDel="00B30694">
                <w:rPr>
                  <w:sz w:val="18"/>
                  <w:szCs w:val="18"/>
                </w:rPr>
                <w:delText>see</w:delText>
              </w:r>
            </w:del>
            <w:del w:id="20" w:author="Abhishek Patil" w:date="2022-07-29T10:14:00Z">
              <w:r w:rsidR="00ED4EC2" w:rsidDel="00ED4EC2">
                <w:rPr>
                  <w:sz w:val="18"/>
                  <w:szCs w:val="18"/>
                </w:rPr>
                <w:delText xml:space="preserve"> 9.4.2.312.3</w:delText>
              </w:r>
              <w:r w:rsidR="00ED4EC2" w:rsidDel="00ED4EC2">
                <w:rPr>
                  <w:spacing w:val="-4"/>
                  <w:sz w:val="18"/>
                  <w:szCs w:val="18"/>
                </w:rPr>
                <w:delText xml:space="preserve"> </w:delText>
              </w:r>
              <w:r w:rsidR="00ED4EC2" w:rsidDel="00ED4EC2">
                <w:rPr>
                  <w:sz w:val="18"/>
                  <w:szCs w:val="18"/>
                </w:rPr>
                <w:delText>(Probe</w:delText>
              </w:r>
              <w:r w:rsidR="00ED4EC2" w:rsidDel="00ED4EC2">
                <w:rPr>
                  <w:spacing w:val="-4"/>
                  <w:sz w:val="18"/>
                  <w:szCs w:val="18"/>
                </w:rPr>
                <w:delText xml:space="preserve"> </w:delText>
              </w:r>
              <w:r w:rsidR="00ED4EC2" w:rsidDel="00ED4EC2">
                <w:rPr>
                  <w:sz w:val="18"/>
                  <w:szCs w:val="18"/>
                </w:rPr>
                <w:delText>Request</w:delText>
              </w:r>
              <w:r w:rsidR="00ED4EC2" w:rsidDel="00ED4EC2">
                <w:rPr>
                  <w:spacing w:val="-4"/>
                  <w:sz w:val="18"/>
                  <w:szCs w:val="18"/>
                </w:rPr>
                <w:delText xml:space="preserve"> </w:delText>
              </w:r>
              <w:r w:rsidR="00ED4EC2" w:rsidDel="00ED4EC2">
                <w:rPr>
                  <w:sz w:val="18"/>
                  <w:szCs w:val="18"/>
                </w:rPr>
                <w:delText>Multi-Link</w:delText>
              </w:r>
              <w:r w:rsidR="00ED4EC2" w:rsidDel="00ED4EC2">
                <w:rPr>
                  <w:spacing w:val="-5"/>
                  <w:sz w:val="18"/>
                  <w:szCs w:val="18"/>
                </w:rPr>
                <w:delText xml:space="preserve"> </w:delText>
              </w:r>
              <w:r w:rsidR="00ED4EC2" w:rsidDel="00ED4EC2">
                <w:rPr>
                  <w:sz w:val="18"/>
                  <w:szCs w:val="18"/>
                </w:rPr>
                <w:delText>ele</w:delText>
              </w:r>
              <w:r w:rsidR="00ED4EC2" w:rsidDel="00ED4EC2">
                <w:rPr>
                  <w:spacing w:val="-2"/>
                  <w:sz w:val="18"/>
                  <w:szCs w:val="18"/>
                </w:rPr>
                <w:delText>ment)</w:delText>
              </w:r>
            </w:del>
            <w:del w:id="21" w:author="Abhishek Patil" w:date="2022-07-24T11:44:00Z">
              <w:r w:rsidDel="00B30694">
                <w:rPr>
                  <w:spacing w:val="-2"/>
                  <w:sz w:val="18"/>
                  <w:szCs w:val="18"/>
                </w:rPr>
                <w:delText>)</w:delText>
              </w:r>
            </w:del>
          </w:p>
        </w:tc>
        <w:tc>
          <w:tcPr>
            <w:tcW w:w="3600" w:type="dxa"/>
            <w:tcBorders>
              <w:top w:val="single" w:sz="4" w:space="0" w:color="000000" w:themeColor="text1"/>
              <w:left w:val="single" w:sz="2" w:space="0" w:color="000000" w:themeColor="text1"/>
              <w:bottom w:val="single" w:sz="4" w:space="0" w:color="000000" w:themeColor="text1"/>
              <w:right w:val="single" w:sz="12" w:space="0" w:color="000000" w:themeColor="text1"/>
            </w:tcBorders>
          </w:tcPr>
          <w:p w14:paraId="2AB1F4BA" w14:textId="2CBBC915" w:rsidR="00B30694" w:rsidRDefault="00BE026E" w:rsidP="001B7469">
            <w:pPr>
              <w:pStyle w:val="TableParagraph"/>
              <w:suppressAutoHyphens/>
              <w:kinsoku w:val="0"/>
              <w:overflowPunct w:val="0"/>
              <w:spacing w:before="51" w:line="232" w:lineRule="auto"/>
              <w:ind w:left="118" w:hanging="1"/>
              <w:rPr>
                <w:sz w:val="18"/>
                <w:szCs w:val="18"/>
              </w:rPr>
            </w:pPr>
            <w:ins w:id="22" w:author="Abhishek Patil" w:date="2022-08-04T20:53:00Z">
              <w:r>
                <w:rPr>
                  <w:sz w:val="18"/>
                  <w:szCs w:val="18"/>
                </w:rPr>
                <w:t>S</w:t>
              </w:r>
            </w:ins>
            <w:ins w:id="23" w:author="Abhishek Patil" w:date="2022-07-24T11:43:00Z">
              <w:r w:rsidR="00B30694" w:rsidRPr="2C9CE03A">
                <w:rPr>
                  <w:sz w:val="18"/>
                  <w:szCs w:val="18"/>
                </w:rPr>
                <w:t xml:space="preserve">ee </w:t>
              </w:r>
              <w:r w:rsidR="00B30694">
                <w:rPr>
                  <w:sz w:val="18"/>
                  <w:szCs w:val="18"/>
                </w:rPr>
                <w:t>9.4.2.312.3</w:t>
              </w:r>
              <w:r w:rsidR="00B30694" w:rsidRPr="2C9CE03A">
                <w:rPr>
                  <w:sz w:val="18"/>
                  <w:szCs w:val="18"/>
                </w:rPr>
                <w:t xml:space="preserve"> </w:t>
              </w:r>
              <w:r w:rsidR="00B30694">
                <w:rPr>
                  <w:sz w:val="18"/>
                  <w:szCs w:val="18"/>
                </w:rPr>
                <w:t>(Probe</w:t>
              </w:r>
              <w:r w:rsidR="00B30694" w:rsidRPr="2C9CE03A">
                <w:rPr>
                  <w:sz w:val="18"/>
                  <w:szCs w:val="18"/>
                </w:rPr>
                <w:t xml:space="preserve"> </w:t>
              </w:r>
              <w:r w:rsidR="00B30694">
                <w:rPr>
                  <w:sz w:val="18"/>
                  <w:szCs w:val="18"/>
                </w:rPr>
                <w:t>Request</w:t>
              </w:r>
              <w:r w:rsidR="00B30694" w:rsidRPr="2C9CE03A">
                <w:rPr>
                  <w:sz w:val="18"/>
                  <w:szCs w:val="18"/>
                </w:rPr>
                <w:t xml:space="preserve"> </w:t>
              </w:r>
              <w:r w:rsidR="00B30694">
                <w:rPr>
                  <w:sz w:val="18"/>
                  <w:szCs w:val="18"/>
                </w:rPr>
                <w:t>Multi-Link</w:t>
              </w:r>
              <w:r w:rsidR="00B30694" w:rsidRPr="2C9CE03A">
                <w:rPr>
                  <w:sz w:val="18"/>
                  <w:szCs w:val="18"/>
                </w:rPr>
                <w:t xml:space="preserve"> </w:t>
              </w:r>
              <w:r w:rsidR="00B30694">
                <w:rPr>
                  <w:sz w:val="18"/>
                  <w:szCs w:val="18"/>
                </w:rPr>
                <w:t>ele</w:t>
              </w:r>
              <w:r w:rsidR="00B30694" w:rsidRPr="2C9CE03A">
                <w:rPr>
                  <w:sz w:val="18"/>
                  <w:szCs w:val="18"/>
                </w:rPr>
                <w:t>ment)</w:t>
              </w:r>
            </w:ins>
          </w:p>
        </w:tc>
      </w:tr>
      <w:tr w:rsidR="00B30694" w14:paraId="392A37F1" w14:textId="5739F9A0" w:rsidTr="0081434F">
        <w:trPr>
          <w:trHeight w:val="519"/>
          <w:jc w:val="center"/>
        </w:trPr>
        <w:tc>
          <w:tcPr>
            <w:tcW w:w="1695" w:type="dxa"/>
            <w:tcBorders>
              <w:top w:val="single" w:sz="4" w:space="0" w:color="000000" w:themeColor="text1"/>
              <w:left w:val="single" w:sz="12" w:space="0" w:color="000000" w:themeColor="text1"/>
              <w:bottom w:val="single" w:sz="4" w:space="0" w:color="000000" w:themeColor="text1"/>
              <w:right w:val="single" w:sz="2" w:space="0" w:color="000000" w:themeColor="text1"/>
            </w:tcBorders>
          </w:tcPr>
          <w:p w14:paraId="7B4EFEA6" w14:textId="77777777" w:rsidR="00B30694" w:rsidRDefault="00B30694" w:rsidP="0042136C">
            <w:pPr>
              <w:pStyle w:val="TableParagraph"/>
              <w:kinsoku w:val="0"/>
              <w:overflowPunct w:val="0"/>
              <w:spacing w:before="46"/>
              <w:ind w:left="117"/>
              <w:rPr>
                <w:sz w:val="18"/>
                <w:szCs w:val="18"/>
              </w:rPr>
            </w:pPr>
            <w:r>
              <w:rPr>
                <w:sz w:val="18"/>
                <w:szCs w:val="18"/>
              </w:rPr>
              <w:t>2</w:t>
            </w:r>
          </w:p>
        </w:tc>
        <w:tc>
          <w:tcPr>
            <w:tcW w:w="3510" w:type="dxa"/>
            <w:tcBorders>
              <w:top w:val="single" w:sz="4" w:space="0" w:color="000000" w:themeColor="text1"/>
              <w:left w:val="single" w:sz="2" w:space="0" w:color="000000" w:themeColor="text1"/>
              <w:bottom w:val="single" w:sz="4" w:space="0" w:color="000000" w:themeColor="text1"/>
              <w:right w:val="single" w:sz="12" w:space="0" w:color="000000" w:themeColor="text1"/>
            </w:tcBorders>
          </w:tcPr>
          <w:p w14:paraId="208C15BA" w14:textId="14305179" w:rsidR="00B30694" w:rsidRDefault="00B30694" w:rsidP="001B7469">
            <w:pPr>
              <w:pStyle w:val="TableParagraph"/>
              <w:suppressAutoHyphens/>
              <w:kinsoku w:val="0"/>
              <w:overflowPunct w:val="0"/>
              <w:spacing w:before="51" w:line="232" w:lineRule="auto"/>
              <w:ind w:left="118"/>
              <w:rPr>
                <w:spacing w:val="-2"/>
                <w:sz w:val="18"/>
                <w:szCs w:val="18"/>
              </w:rPr>
            </w:pPr>
            <w:r>
              <w:rPr>
                <w:sz w:val="18"/>
                <w:szCs w:val="18"/>
              </w:rPr>
              <w:t>Reconfiguration</w:t>
            </w:r>
            <w:r>
              <w:rPr>
                <w:spacing w:val="-8"/>
                <w:sz w:val="18"/>
                <w:szCs w:val="18"/>
              </w:rPr>
              <w:t xml:space="preserve"> </w:t>
            </w:r>
            <w:del w:id="24" w:author="Abhishek Patil" w:date="2022-07-24T11:44:00Z">
              <w:r w:rsidDel="00B30694">
                <w:rPr>
                  <w:sz w:val="18"/>
                  <w:szCs w:val="18"/>
                </w:rPr>
                <w:delText>(</w:delText>
              </w:r>
            </w:del>
            <w:del w:id="25" w:author="Abhishek Patil" w:date="2022-07-24T11:43:00Z">
              <w:r w:rsidDel="00B30694">
                <w:rPr>
                  <w:sz w:val="18"/>
                  <w:szCs w:val="18"/>
                </w:rPr>
                <w:delText>see</w:delText>
              </w:r>
              <w:r w:rsidDel="00B30694">
                <w:rPr>
                  <w:spacing w:val="-9"/>
                  <w:sz w:val="18"/>
                  <w:szCs w:val="18"/>
                </w:rPr>
                <w:delText xml:space="preserve"> </w:delText>
              </w:r>
            </w:del>
            <w:del w:id="26" w:author="Abhishek Patil" w:date="2022-07-29T10:15:00Z">
              <w:r w:rsidR="00ED4EC2" w:rsidDel="00ED4EC2">
                <w:rPr>
                  <w:sz w:val="18"/>
                  <w:szCs w:val="18"/>
                </w:rPr>
                <w:delText>9.4.2.312.4</w:delText>
              </w:r>
              <w:r w:rsidR="00ED4EC2" w:rsidDel="00ED4EC2">
                <w:rPr>
                  <w:spacing w:val="-8"/>
                  <w:sz w:val="18"/>
                  <w:szCs w:val="18"/>
                </w:rPr>
                <w:delText xml:space="preserve"> </w:delText>
              </w:r>
              <w:r w:rsidR="00ED4EC2" w:rsidDel="00ED4EC2">
                <w:rPr>
                  <w:sz w:val="18"/>
                  <w:szCs w:val="18"/>
                </w:rPr>
                <w:delText>(Reconfiguration</w:delText>
              </w:r>
              <w:r w:rsidR="00ED4EC2" w:rsidDel="00ED4EC2">
                <w:rPr>
                  <w:spacing w:val="-8"/>
                  <w:sz w:val="18"/>
                  <w:szCs w:val="18"/>
                </w:rPr>
                <w:delText xml:space="preserve"> </w:delText>
              </w:r>
              <w:r w:rsidR="00ED4EC2" w:rsidDel="00ED4EC2">
                <w:rPr>
                  <w:sz w:val="18"/>
                  <w:szCs w:val="18"/>
                </w:rPr>
                <w:delText xml:space="preserve">Multi-Link </w:delText>
              </w:r>
              <w:r w:rsidR="00ED4EC2" w:rsidDel="00ED4EC2">
                <w:rPr>
                  <w:spacing w:val="-2"/>
                  <w:sz w:val="18"/>
                  <w:szCs w:val="18"/>
                </w:rPr>
                <w:delText>element)</w:delText>
              </w:r>
            </w:del>
            <w:del w:id="27" w:author="Abhishek Patil" w:date="2022-07-24T11:44:00Z">
              <w:r w:rsidDel="00B30694">
                <w:rPr>
                  <w:spacing w:val="-2"/>
                  <w:sz w:val="18"/>
                  <w:szCs w:val="18"/>
                </w:rPr>
                <w:delText>)</w:delText>
              </w:r>
            </w:del>
          </w:p>
        </w:tc>
        <w:tc>
          <w:tcPr>
            <w:tcW w:w="3600" w:type="dxa"/>
            <w:tcBorders>
              <w:top w:val="single" w:sz="4" w:space="0" w:color="000000" w:themeColor="text1"/>
              <w:left w:val="single" w:sz="2" w:space="0" w:color="000000" w:themeColor="text1"/>
              <w:bottom w:val="single" w:sz="4" w:space="0" w:color="000000" w:themeColor="text1"/>
              <w:right w:val="single" w:sz="12" w:space="0" w:color="000000" w:themeColor="text1"/>
            </w:tcBorders>
          </w:tcPr>
          <w:p w14:paraId="662A4750" w14:textId="14C5F3ED" w:rsidR="00B30694" w:rsidRDefault="00BE026E" w:rsidP="001B7469">
            <w:pPr>
              <w:pStyle w:val="TableParagraph"/>
              <w:suppressAutoHyphens/>
              <w:kinsoku w:val="0"/>
              <w:overflowPunct w:val="0"/>
              <w:spacing w:before="51" w:line="232" w:lineRule="auto"/>
              <w:ind w:left="118"/>
              <w:rPr>
                <w:sz w:val="18"/>
                <w:szCs w:val="18"/>
              </w:rPr>
            </w:pPr>
            <w:ins w:id="28" w:author="Abhishek Patil" w:date="2022-08-04T20:53:00Z">
              <w:r>
                <w:rPr>
                  <w:sz w:val="18"/>
                  <w:szCs w:val="18"/>
                </w:rPr>
                <w:t>S</w:t>
              </w:r>
            </w:ins>
            <w:ins w:id="29" w:author="Abhishek Patil" w:date="2022-07-24T11:43:00Z">
              <w:r w:rsidR="00B30694" w:rsidRPr="4FEEF641">
                <w:rPr>
                  <w:sz w:val="18"/>
                  <w:szCs w:val="18"/>
                </w:rPr>
                <w:t xml:space="preserve">ee </w:t>
              </w:r>
              <w:r w:rsidR="00B30694">
                <w:rPr>
                  <w:sz w:val="18"/>
                  <w:szCs w:val="18"/>
                </w:rPr>
                <w:t>9.4.2.312.4</w:t>
              </w:r>
              <w:r w:rsidR="00B30694" w:rsidRPr="4FEEF641">
                <w:rPr>
                  <w:sz w:val="18"/>
                  <w:szCs w:val="18"/>
                </w:rPr>
                <w:t xml:space="preserve"> </w:t>
              </w:r>
              <w:r w:rsidR="00B30694">
                <w:rPr>
                  <w:sz w:val="18"/>
                  <w:szCs w:val="18"/>
                </w:rPr>
                <w:t>(Reconfiguration</w:t>
              </w:r>
              <w:r w:rsidR="00B30694" w:rsidRPr="4FEEF641">
                <w:rPr>
                  <w:sz w:val="18"/>
                  <w:szCs w:val="18"/>
                </w:rPr>
                <w:t xml:space="preserve"> </w:t>
              </w:r>
              <w:r w:rsidR="00B30694">
                <w:rPr>
                  <w:sz w:val="18"/>
                  <w:szCs w:val="18"/>
                </w:rPr>
                <w:t xml:space="preserve">Multi-Link </w:t>
              </w:r>
              <w:r w:rsidR="00B30694" w:rsidRPr="4FEEF641">
                <w:rPr>
                  <w:sz w:val="18"/>
                  <w:szCs w:val="18"/>
                </w:rPr>
                <w:t>element)</w:t>
              </w:r>
            </w:ins>
          </w:p>
        </w:tc>
      </w:tr>
      <w:tr w:rsidR="00B30694" w14:paraId="0E0DEA62" w14:textId="4D07BC0A" w:rsidTr="0081434F">
        <w:trPr>
          <w:trHeight w:val="322"/>
          <w:jc w:val="center"/>
        </w:trPr>
        <w:tc>
          <w:tcPr>
            <w:tcW w:w="1695" w:type="dxa"/>
            <w:tcBorders>
              <w:top w:val="single" w:sz="4" w:space="0" w:color="000000" w:themeColor="text1"/>
              <w:left w:val="single" w:sz="12" w:space="0" w:color="000000" w:themeColor="text1"/>
              <w:bottom w:val="single" w:sz="2" w:space="0" w:color="000000" w:themeColor="text1"/>
              <w:right w:val="single" w:sz="2" w:space="0" w:color="000000" w:themeColor="text1"/>
            </w:tcBorders>
          </w:tcPr>
          <w:p w14:paraId="23B0FB4F" w14:textId="77777777" w:rsidR="00B30694" w:rsidRDefault="00B30694" w:rsidP="0042136C">
            <w:pPr>
              <w:pStyle w:val="TableParagraph"/>
              <w:kinsoku w:val="0"/>
              <w:overflowPunct w:val="0"/>
              <w:spacing w:before="47"/>
              <w:ind w:left="116"/>
              <w:rPr>
                <w:sz w:val="18"/>
                <w:szCs w:val="18"/>
              </w:rPr>
            </w:pPr>
            <w:r>
              <w:rPr>
                <w:sz w:val="18"/>
                <w:szCs w:val="18"/>
              </w:rPr>
              <w:t>3</w:t>
            </w:r>
          </w:p>
        </w:tc>
        <w:tc>
          <w:tcPr>
            <w:tcW w:w="3510" w:type="dxa"/>
            <w:tcBorders>
              <w:top w:val="single" w:sz="4" w:space="0" w:color="000000" w:themeColor="text1"/>
              <w:left w:val="single" w:sz="2" w:space="0" w:color="000000" w:themeColor="text1"/>
              <w:bottom w:val="single" w:sz="2" w:space="0" w:color="000000" w:themeColor="text1"/>
              <w:right w:val="single" w:sz="12" w:space="0" w:color="000000" w:themeColor="text1"/>
            </w:tcBorders>
          </w:tcPr>
          <w:p w14:paraId="57A5C89C" w14:textId="63E33F24" w:rsidR="00B30694" w:rsidRDefault="00B30694" w:rsidP="001B7469">
            <w:pPr>
              <w:pStyle w:val="TableParagraph"/>
              <w:suppressAutoHyphens/>
              <w:kinsoku w:val="0"/>
              <w:overflowPunct w:val="0"/>
              <w:spacing w:before="47"/>
              <w:ind w:left="117"/>
              <w:rPr>
                <w:spacing w:val="-2"/>
                <w:sz w:val="18"/>
                <w:szCs w:val="18"/>
              </w:rPr>
            </w:pPr>
            <w:r>
              <w:rPr>
                <w:sz w:val="18"/>
                <w:szCs w:val="18"/>
              </w:rPr>
              <w:t>TDLS</w:t>
            </w:r>
            <w:r>
              <w:rPr>
                <w:spacing w:val="-6"/>
                <w:sz w:val="18"/>
                <w:szCs w:val="18"/>
              </w:rPr>
              <w:t xml:space="preserve"> </w:t>
            </w:r>
            <w:del w:id="30" w:author="Abhishek Patil" w:date="2022-07-24T11:44:00Z">
              <w:r w:rsidDel="00B30694">
                <w:rPr>
                  <w:sz w:val="18"/>
                  <w:szCs w:val="18"/>
                </w:rPr>
                <w:delText>(</w:delText>
              </w:r>
            </w:del>
            <w:del w:id="31" w:author="Abhishek Patil" w:date="2022-07-24T11:43:00Z">
              <w:r w:rsidDel="00B30694">
                <w:rPr>
                  <w:sz w:val="18"/>
                  <w:szCs w:val="18"/>
                </w:rPr>
                <w:delText>see</w:delText>
              </w:r>
              <w:r w:rsidDel="00B30694">
                <w:rPr>
                  <w:spacing w:val="-6"/>
                  <w:sz w:val="18"/>
                  <w:szCs w:val="18"/>
                </w:rPr>
                <w:delText xml:space="preserve"> </w:delText>
              </w:r>
            </w:del>
            <w:del w:id="32" w:author="Abhishek Patil" w:date="2022-07-29T10:15:00Z">
              <w:r w:rsidR="00ED4EC2" w:rsidDel="00ED4EC2">
                <w:rPr>
                  <w:sz w:val="18"/>
                  <w:szCs w:val="18"/>
                </w:rPr>
                <w:delText>9.4.2.312.5</w:delText>
              </w:r>
              <w:r w:rsidR="00ED4EC2" w:rsidDel="00ED4EC2">
                <w:rPr>
                  <w:spacing w:val="-5"/>
                  <w:sz w:val="18"/>
                  <w:szCs w:val="18"/>
                </w:rPr>
                <w:delText xml:space="preserve"> </w:delText>
              </w:r>
              <w:r w:rsidR="00ED4EC2" w:rsidDel="00ED4EC2">
                <w:rPr>
                  <w:sz w:val="18"/>
                  <w:szCs w:val="18"/>
                </w:rPr>
                <w:delText>(TDLS</w:delText>
              </w:r>
              <w:r w:rsidR="00ED4EC2" w:rsidDel="00ED4EC2">
                <w:rPr>
                  <w:spacing w:val="-7"/>
                  <w:sz w:val="18"/>
                  <w:szCs w:val="18"/>
                </w:rPr>
                <w:delText xml:space="preserve"> </w:delText>
              </w:r>
              <w:r w:rsidR="00ED4EC2" w:rsidDel="00ED4EC2">
                <w:rPr>
                  <w:sz w:val="18"/>
                  <w:szCs w:val="18"/>
                </w:rPr>
                <w:delText>Multi-Link</w:delText>
              </w:r>
              <w:r w:rsidR="00ED4EC2" w:rsidDel="00ED4EC2">
                <w:rPr>
                  <w:spacing w:val="-5"/>
                  <w:sz w:val="18"/>
                  <w:szCs w:val="18"/>
                </w:rPr>
                <w:delText xml:space="preserve"> </w:delText>
              </w:r>
              <w:r w:rsidR="00ED4EC2" w:rsidDel="00ED4EC2">
                <w:rPr>
                  <w:spacing w:val="-2"/>
                  <w:sz w:val="18"/>
                  <w:szCs w:val="18"/>
                </w:rPr>
                <w:delText>element)</w:delText>
              </w:r>
            </w:del>
            <w:del w:id="33" w:author="Abhishek Patil" w:date="2022-07-24T11:44:00Z">
              <w:r w:rsidDel="00B30694">
                <w:rPr>
                  <w:spacing w:val="-2"/>
                  <w:sz w:val="18"/>
                  <w:szCs w:val="18"/>
                </w:rPr>
                <w:delText>)</w:delText>
              </w:r>
            </w:del>
          </w:p>
        </w:tc>
        <w:tc>
          <w:tcPr>
            <w:tcW w:w="3600" w:type="dxa"/>
            <w:tcBorders>
              <w:top w:val="single" w:sz="4" w:space="0" w:color="000000" w:themeColor="text1"/>
              <w:left w:val="single" w:sz="2" w:space="0" w:color="000000" w:themeColor="text1"/>
              <w:bottom w:val="single" w:sz="2" w:space="0" w:color="000000" w:themeColor="text1"/>
              <w:right w:val="single" w:sz="12" w:space="0" w:color="000000" w:themeColor="text1"/>
            </w:tcBorders>
          </w:tcPr>
          <w:p w14:paraId="3CC59F1A" w14:textId="59239612" w:rsidR="00B30694" w:rsidRDefault="00BE026E" w:rsidP="001B7469">
            <w:pPr>
              <w:pStyle w:val="TableParagraph"/>
              <w:suppressAutoHyphens/>
              <w:kinsoku w:val="0"/>
              <w:overflowPunct w:val="0"/>
              <w:spacing w:before="47"/>
              <w:ind w:left="117"/>
              <w:rPr>
                <w:sz w:val="18"/>
                <w:szCs w:val="18"/>
              </w:rPr>
            </w:pPr>
            <w:ins w:id="34" w:author="Abhishek Patil" w:date="2022-08-04T20:53:00Z">
              <w:r>
                <w:rPr>
                  <w:sz w:val="18"/>
                  <w:szCs w:val="18"/>
                </w:rPr>
                <w:t>S</w:t>
              </w:r>
            </w:ins>
            <w:ins w:id="35" w:author="Abhishek Patil" w:date="2022-07-24T11:43:00Z">
              <w:r w:rsidR="00B30694" w:rsidRPr="73410C48">
                <w:rPr>
                  <w:sz w:val="18"/>
                  <w:szCs w:val="18"/>
                </w:rPr>
                <w:t xml:space="preserve">ee </w:t>
              </w:r>
              <w:r w:rsidR="00B30694">
                <w:rPr>
                  <w:sz w:val="18"/>
                  <w:szCs w:val="18"/>
                </w:rPr>
                <w:t>9.4.2.312.5</w:t>
              </w:r>
              <w:r w:rsidR="00B30694" w:rsidRPr="73410C48">
                <w:rPr>
                  <w:sz w:val="18"/>
                  <w:szCs w:val="18"/>
                </w:rPr>
                <w:t xml:space="preserve"> </w:t>
              </w:r>
              <w:r w:rsidR="00B30694">
                <w:rPr>
                  <w:sz w:val="18"/>
                  <w:szCs w:val="18"/>
                </w:rPr>
                <w:t>(TDLS</w:t>
              </w:r>
              <w:r w:rsidR="00B30694" w:rsidRPr="73410C48">
                <w:rPr>
                  <w:sz w:val="18"/>
                  <w:szCs w:val="18"/>
                </w:rPr>
                <w:t xml:space="preserve"> </w:t>
              </w:r>
              <w:r w:rsidR="00B30694">
                <w:rPr>
                  <w:sz w:val="18"/>
                  <w:szCs w:val="18"/>
                </w:rPr>
                <w:t>Multi-Link</w:t>
              </w:r>
              <w:r w:rsidR="00B30694" w:rsidRPr="73410C48">
                <w:rPr>
                  <w:sz w:val="18"/>
                  <w:szCs w:val="18"/>
                </w:rPr>
                <w:t xml:space="preserve"> element)</w:t>
              </w:r>
            </w:ins>
          </w:p>
        </w:tc>
      </w:tr>
      <w:tr w:rsidR="00B30694" w14:paraId="25AEE573" w14:textId="65B45DBA" w:rsidTr="0081434F">
        <w:trPr>
          <w:trHeight w:val="525"/>
          <w:jc w:val="center"/>
        </w:trPr>
        <w:tc>
          <w:tcPr>
            <w:tcW w:w="1695" w:type="dxa"/>
            <w:tcBorders>
              <w:top w:val="single" w:sz="2" w:space="0" w:color="000000" w:themeColor="text1"/>
              <w:left w:val="single" w:sz="12" w:space="0" w:color="000000" w:themeColor="text1"/>
              <w:bottom w:val="single" w:sz="2" w:space="0" w:color="000000" w:themeColor="text1"/>
              <w:right w:val="single" w:sz="2" w:space="0" w:color="000000" w:themeColor="text1"/>
            </w:tcBorders>
          </w:tcPr>
          <w:p w14:paraId="46E55FAF" w14:textId="77777777" w:rsidR="00B30694" w:rsidRDefault="00B30694" w:rsidP="0042136C">
            <w:pPr>
              <w:pStyle w:val="TableParagraph"/>
              <w:kinsoku w:val="0"/>
              <w:overflowPunct w:val="0"/>
              <w:spacing w:before="50"/>
              <w:ind w:left="116"/>
              <w:rPr>
                <w:sz w:val="18"/>
                <w:szCs w:val="18"/>
              </w:rPr>
            </w:pPr>
            <w:r>
              <w:rPr>
                <w:sz w:val="18"/>
                <w:szCs w:val="18"/>
              </w:rPr>
              <w:t>4</w:t>
            </w:r>
          </w:p>
        </w:tc>
        <w:tc>
          <w:tcPr>
            <w:tcW w:w="3510" w:type="dxa"/>
            <w:tcBorders>
              <w:top w:val="single" w:sz="2" w:space="0" w:color="000000" w:themeColor="text1"/>
              <w:left w:val="single" w:sz="2" w:space="0" w:color="000000" w:themeColor="text1"/>
              <w:bottom w:val="single" w:sz="2" w:space="0" w:color="000000" w:themeColor="text1"/>
              <w:right w:val="single" w:sz="12" w:space="0" w:color="000000" w:themeColor="text1"/>
            </w:tcBorders>
          </w:tcPr>
          <w:p w14:paraId="68948B3F" w14:textId="567CD7DA" w:rsidR="00B30694" w:rsidRDefault="00B30694" w:rsidP="001B7469">
            <w:pPr>
              <w:pStyle w:val="TableParagraph"/>
              <w:suppressAutoHyphens/>
              <w:kinsoku w:val="0"/>
              <w:overflowPunct w:val="0"/>
              <w:spacing w:before="57" w:line="230" w:lineRule="auto"/>
              <w:ind w:left="118" w:hanging="1"/>
              <w:rPr>
                <w:spacing w:val="-2"/>
                <w:sz w:val="18"/>
                <w:szCs w:val="18"/>
              </w:rPr>
            </w:pPr>
            <w:r>
              <w:rPr>
                <w:sz w:val="18"/>
                <w:szCs w:val="18"/>
              </w:rPr>
              <w:t>Priority</w:t>
            </w:r>
            <w:r>
              <w:rPr>
                <w:spacing w:val="-4"/>
                <w:sz w:val="18"/>
                <w:szCs w:val="18"/>
              </w:rPr>
              <w:t xml:space="preserve"> </w:t>
            </w:r>
            <w:r>
              <w:rPr>
                <w:sz w:val="18"/>
                <w:szCs w:val="18"/>
              </w:rPr>
              <w:t>Access</w:t>
            </w:r>
            <w:r>
              <w:rPr>
                <w:spacing w:val="-6"/>
                <w:sz w:val="18"/>
                <w:szCs w:val="18"/>
              </w:rPr>
              <w:t xml:space="preserve"> </w:t>
            </w:r>
            <w:del w:id="36" w:author="Abhishek Patil" w:date="2022-07-24T11:44:00Z">
              <w:r w:rsidDel="00B30694">
                <w:rPr>
                  <w:sz w:val="18"/>
                  <w:szCs w:val="18"/>
                </w:rPr>
                <w:delText>(</w:delText>
              </w:r>
            </w:del>
            <w:del w:id="37" w:author="Abhishek Patil" w:date="2022-07-24T11:43:00Z">
              <w:r w:rsidDel="00B30694">
                <w:rPr>
                  <w:sz w:val="18"/>
                  <w:szCs w:val="18"/>
                </w:rPr>
                <w:delText>see</w:delText>
              </w:r>
              <w:r w:rsidDel="00B30694">
                <w:rPr>
                  <w:spacing w:val="-5"/>
                  <w:sz w:val="18"/>
                  <w:szCs w:val="18"/>
                </w:rPr>
                <w:delText xml:space="preserve"> </w:delText>
              </w:r>
            </w:del>
            <w:del w:id="38" w:author="Abhishek Patil" w:date="2022-07-29T10:15:00Z">
              <w:r w:rsidR="00ED4EC2" w:rsidDel="00ED4EC2">
                <w:rPr>
                  <w:sz w:val="18"/>
                  <w:szCs w:val="18"/>
                </w:rPr>
                <w:delText>9.4.2.312.6</w:delText>
              </w:r>
              <w:r w:rsidR="00ED4EC2" w:rsidDel="00ED4EC2">
                <w:rPr>
                  <w:spacing w:val="-4"/>
                  <w:sz w:val="18"/>
                  <w:szCs w:val="18"/>
                </w:rPr>
                <w:delText xml:space="preserve"> </w:delText>
              </w:r>
              <w:r w:rsidR="00ED4EC2" w:rsidDel="00ED4EC2">
                <w:rPr>
                  <w:sz w:val="18"/>
                  <w:szCs w:val="18"/>
                </w:rPr>
                <w:delText>(Priority</w:delText>
              </w:r>
              <w:r w:rsidR="00ED4EC2" w:rsidDel="00ED4EC2">
                <w:rPr>
                  <w:spacing w:val="-4"/>
                  <w:sz w:val="18"/>
                  <w:szCs w:val="18"/>
                </w:rPr>
                <w:delText xml:space="preserve"> </w:delText>
              </w:r>
              <w:r w:rsidR="00ED4EC2" w:rsidDel="00ED4EC2">
                <w:rPr>
                  <w:sz w:val="18"/>
                  <w:szCs w:val="18"/>
                </w:rPr>
                <w:delText>Access</w:delText>
              </w:r>
              <w:r w:rsidR="00ED4EC2" w:rsidDel="00ED4EC2">
                <w:rPr>
                  <w:spacing w:val="-5"/>
                  <w:sz w:val="18"/>
                  <w:szCs w:val="18"/>
                </w:rPr>
                <w:delText xml:space="preserve"> </w:delText>
              </w:r>
              <w:r w:rsidR="00ED4EC2" w:rsidDel="00ED4EC2">
                <w:rPr>
                  <w:sz w:val="18"/>
                  <w:szCs w:val="18"/>
                </w:rPr>
                <w:delText>Multi-Link</w:delText>
              </w:r>
              <w:r w:rsidR="00ED4EC2" w:rsidDel="00ED4EC2">
                <w:rPr>
                  <w:spacing w:val="-4"/>
                  <w:sz w:val="18"/>
                  <w:szCs w:val="18"/>
                </w:rPr>
                <w:delText xml:space="preserve"> </w:delText>
              </w:r>
              <w:r w:rsidR="00ED4EC2" w:rsidDel="00ED4EC2">
                <w:rPr>
                  <w:sz w:val="18"/>
                  <w:szCs w:val="18"/>
                </w:rPr>
                <w:delText>ele</w:delText>
              </w:r>
              <w:r w:rsidR="00ED4EC2" w:rsidDel="00ED4EC2">
                <w:rPr>
                  <w:spacing w:val="-2"/>
                  <w:sz w:val="18"/>
                  <w:szCs w:val="18"/>
                </w:rPr>
                <w:delText>ment)</w:delText>
              </w:r>
            </w:del>
            <w:del w:id="39" w:author="Abhishek Patil" w:date="2022-07-24T11:44:00Z">
              <w:r w:rsidDel="00B30694">
                <w:rPr>
                  <w:spacing w:val="-2"/>
                  <w:sz w:val="18"/>
                  <w:szCs w:val="18"/>
                </w:rPr>
                <w:delText>)</w:delText>
              </w:r>
            </w:del>
          </w:p>
        </w:tc>
        <w:tc>
          <w:tcPr>
            <w:tcW w:w="3600" w:type="dxa"/>
            <w:tcBorders>
              <w:top w:val="single" w:sz="2" w:space="0" w:color="000000" w:themeColor="text1"/>
              <w:left w:val="single" w:sz="2" w:space="0" w:color="000000" w:themeColor="text1"/>
              <w:bottom w:val="single" w:sz="2" w:space="0" w:color="000000" w:themeColor="text1"/>
              <w:right w:val="single" w:sz="12" w:space="0" w:color="000000" w:themeColor="text1"/>
            </w:tcBorders>
          </w:tcPr>
          <w:p w14:paraId="537C931E" w14:textId="7AD4DB27" w:rsidR="00B30694" w:rsidRDefault="00BE026E" w:rsidP="001B7469">
            <w:pPr>
              <w:pStyle w:val="TableParagraph"/>
              <w:suppressAutoHyphens/>
              <w:kinsoku w:val="0"/>
              <w:overflowPunct w:val="0"/>
              <w:spacing w:before="57" w:line="230" w:lineRule="auto"/>
              <w:ind w:left="118" w:hanging="1"/>
              <w:rPr>
                <w:sz w:val="18"/>
                <w:szCs w:val="18"/>
              </w:rPr>
            </w:pPr>
            <w:ins w:id="40" w:author="Abhishek Patil" w:date="2022-08-04T20:53:00Z">
              <w:r>
                <w:rPr>
                  <w:sz w:val="18"/>
                  <w:szCs w:val="18"/>
                </w:rPr>
                <w:t>S</w:t>
              </w:r>
            </w:ins>
            <w:ins w:id="41" w:author="Abhishek Patil" w:date="2022-07-24T11:43:00Z">
              <w:r w:rsidR="00B30694" w:rsidRPr="73410C48">
                <w:rPr>
                  <w:sz w:val="18"/>
                  <w:szCs w:val="18"/>
                </w:rPr>
                <w:t xml:space="preserve">ee </w:t>
              </w:r>
              <w:r w:rsidR="00B30694">
                <w:rPr>
                  <w:sz w:val="18"/>
                  <w:szCs w:val="18"/>
                </w:rPr>
                <w:t>9.4.2.312.6</w:t>
              </w:r>
              <w:r w:rsidR="00B30694" w:rsidRPr="73410C48">
                <w:rPr>
                  <w:sz w:val="18"/>
                  <w:szCs w:val="18"/>
                </w:rPr>
                <w:t xml:space="preserve"> </w:t>
              </w:r>
              <w:r w:rsidR="00B30694">
                <w:rPr>
                  <w:sz w:val="18"/>
                  <w:szCs w:val="18"/>
                </w:rPr>
                <w:t>(Priority</w:t>
              </w:r>
              <w:r w:rsidR="00B30694" w:rsidRPr="73410C48">
                <w:rPr>
                  <w:sz w:val="18"/>
                  <w:szCs w:val="18"/>
                </w:rPr>
                <w:t xml:space="preserve"> </w:t>
              </w:r>
              <w:r w:rsidR="00B30694">
                <w:rPr>
                  <w:sz w:val="18"/>
                  <w:szCs w:val="18"/>
                </w:rPr>
                <w:t>Access</w:t>
              </w:r>
              <w:r w:rsidR="00B30694" w:rsidRPr="73410C48">
                <w:rPr>
                  <w:sz w:val="18"/>
                  <w:szCs w:val="18"/>
                </w:rPr>
                <w:t xml:space="preserve"> </w:t>
              </w:r>
              <w:r w:rsidR="00B30694">
                <w:rPr>
                  <w:sz w:val="18"/>
                  <w:szCs w:val="18"/>
                </w:rPr>
                <w:t>Multi-Link</w:t>
              </w:r>
              <w:r w:rsidR="00B30694" w:rsidRPr="73410C48">
                <w:rPr>
                  <w:sz w:val="18"/>
                  <w:szCs w:val="18"/>
                </w:rPr>
                <w:t xml:space="preserve"> </w:t>
              </w:r>
              <w:r w:rsidR="00B30694">
                <w:rPr>
                  <w:sz w:val="18"/>
                  <w:szCs w:val="18"/>
                </w:rPr>
                <w:t>ele</w:t>
              </w:r>
              <w:r w:rsidR="00B30694" w:rsidRPr="73410C48">
                <w:rPr>
                  <w:sz w:val="18"/>
                  <w:szCs w:val="18"/>
                </w:rPr>
                <w:t>ment)</w:t>
              </w:r>
            </w:ins>
          </w:p>
        </w:tc>
      </w:tr>
      <w:tr w:rsidR="00B30694" w14:paraId="60CA6741" w14:textId="0582ACDF" w:rsidTr="0081434F">
        <w:trPr>
          <w:trHeight w:val="313"/>
          <w:jc w:val="center"/>
        </w:trPr>
        <w:tc>
          <w:tcPr>
            <w:tcW w:w="1695" w:type="dxa"/>
            <w:tcBorders>
              <w:top w:val="single" w:sz="2" w:space="0" w:color="000000" w:themeColor="text1"/>
              <w:left w:val="single" w:sz="12" w:space="0" w:color="000000" w:themeColor="text1"/>
              <w:bottom w:val="single" w:sz="12" w:space="0" w:color="000000" w:themeColor="text1"/>
              <w:right w:val="single" w:sz="2" w:space="0" w:color="000000" w:themeColor="text1"/>
            </w:tcBorders>
          </w:tcPr>
          <w:p w14:paraId="41A54664" w14:textId="77777777" w:rsidR="00B30694" w:rsidRDefault="00B30694" w:rsidP="0042136C">
            <w:pPr>
              <w:pStyle w:val="TableParagraph"/>
              <w:kinsoku w:val="0"/>
              <w:overflowPunct w:val="0"/>
              <w:spacing w:before="49"/>
              <w:ind w:left="117"/>
              <w:rPr>
                <w:spacing w:val="-5"/>
                <w:sz w:val="18"/>
                <w:szCs w:val="18"/>
              </w:rPr>
            </w:pPr>
            <w:r>
              <w:rPr>
                <w:spacing w:val="-5"/>
                <w:sz w:val="18"/>
                <w:szCs w:val="18"/>
              </w:rPr>
              <w:t>5–7</w:t>
            </w:r>
          </w:p>
        </w:tc>
        <w:tc>
          <w:tcPr>
            <w:tcW w:w="3510" w:type="dxa"/>
            <w:tcBorders>
              <w:top w:val="single" w:sz="2" w:space="0" w:color="000000" w:themeColor="text1"/>
              <w:left w:val="single" w:sz="2" w:space="0" w:color="000000" w:themeColor="text1"/>
              <w:bottom w:val="single" w:sz="12" w:space="0" w:color="000000" w:themeColor="text1"/>
              <w:right w:val="single" w:sz="12" w:space="0" w:color="000000" w:themeColor="text1"/>
            </w:tcBorders>
          </w:tcPr>
          <w:p w14:paraId="7C8A4D74" w14:textId="77777777" w:rsidR="00B30694" w:rsidRDefault="00B30694" w:rsidP="0042136C">
            <w:pPr>
              <w:pStyle w:val="TableParagraph"/>
              <w:kinsoku w:val="0"/>
              <w:overflowPunct w:val="0"/>
              <w:spacing w:before="49"/>
              <w:ind w:left="118"/>
              <w:rPr>
                <w:spacing w:val="-2"/>
                <w:sz w:val="18"/>
                <w:szCs w:val="18"/>
              </w:rPr>
            </w:pPr>
            <w:r>
              <w:rPr>
                <w:spacing w:val="-2"/>
                <w:sz w:val="18"/>
                <w:szCs w:val="18"/>
              </w:rPr>
              <w:t>Reserved</w:t>
            </w:r>
          </w:p>
        </w:tc>
        <w:tc>
          <w:tcPr>
            <w:tcW w:w="3600" w:type="dxa"/>
            <w:tcBorders>
              <w:top w:val="single" w:sz="2" w:space="0" w:color="000000" w:themeColor="text1"/>
              <w:left w:val="single" w:sz="2" w:space="0" w:color="000000" w:themeColor="text1"/>
              <w:bottom w:val="single" w:sz="12" w:space="0" w:color="000000" w:themeColor="text1"/>
              <w:right w:val="single" w:sz="12" w:space="0" w:color="000000" w:themeColor="text1"/>
            </w:tcBorders>
          </w:tcPr>
          <w:p w14:paraId="012EA0B6" w14:textId="77777777" w:rsidR="00B30694" w:rsidRDefault="00B30694" w:rsidP="0042136C">
            <w:pPr>
              <w:pStyle w:val="TableParagraph"/>
              <w:kinsoku w:val="0"/>
              <w:overflowPunct w:val="0"/>
              <w:spacing w:before="49"/>
              <w:ind w:left="118"/>
              <w:rPr>
                <w:spacing w:val="-2"/>
                <w:sz w:val="18"/>
                <w:szCs w:val="18"/>
              </w:rPr>
            </w:pPr>
          </w:p>
        </w:tc>
      </w:tr>
    </w:tbl>
    <w:p w14:paraId="6F2F7652" w14:textId="1BC3B710" w:rsidR="00791718" w:rsidRDefault="00791718" w:rsidP="00330016">
      <w:pPr>
        <w:suppressAutoHyphens/>
        <w:jc w:val="both"/>
        <w:rPr>
          <w:rFonts w:ascii="Times New Roman" w:hAnsi="Times New Roman" w:cs="Times New Roman"/>
          <w:sz w:val="20"/>
          <w:szCs w:val="20"/>
        </w:rPr>
      </w:pPr>
    </w:p>
    <w:p w14:paraId="55734C1C" w14:textId="44CA20B2" w:rsidR="00D4705B" w:rsidRDefault="00D4705B" w:rsidP="006E7007">
      <w:pPr>
        <w:rPr>
          <w:b/>
          <w:bCs/>
          <w:sz w:val="20"/>
          <w:szCs w:val="20"/>
        </w:rPr>
      </w:pPr>
      <w:r>
        <w:rPr>
          <w:b/>
          <w:bCs/>
          <w:sz w:val="20"/>
          <w:szCs w:val="20"/>
        </w:rPr>
        <w:t>9.4.2.312.2 Basic Multi-Link element</w:t>
      </w:r>
    </w:p>
    <w:p w14:paraId="6B79C291" w14:textId="02B5C432" w:rsidR="00D37813" w:rsidRDefault="00D37813" w:rsidP="00D37813">
      <w:pPr>
        <w:pStyle w:val="T"/>
        <w:spacing w:after="120" w:line="240" w:lineRule="auto"/>
        <w:rPr>
          <w:b/>
          <w:i/>
          <w:iCs/>
          <w:highlight w:val="yellow"/>
        </w:rPr>
      </w:pPr>
      <w:proofErr w:type="spellStart"/>
      <w:r w:rsidRPr="00EC44AC">
        <w:rPr>
          <w:b/>
          <w:i/>
          <w:iCs/>
          <w:highlight w:val="yellow"/>
        </w:rPr>
        <w:t>TGbe</w:t>
      </w:r>
      <w:proofErr w:type="spellEnd"/>
      <w:r w:rsidRPr="00EC44AC">
        <w:rPr>
          <w:b/>
          <w:i/>
          <w:iCs/>
          <w:highlight w:val="yellow"/>
        </w:rPr>
        <w:t xml:space="preserve"> editor: Please </w:t>
      </w:r>
      <w:r w:rsidR="00CD6F13">
        <w:rPr>
          <w:b/>
          <w:i/>
          <w:iCs/>
          <w:highlight w:val="yellow"/>
          <w:u w:val="single"/>
        </w:rPr>
        <w:t>insert</w:t>
      </w:r>
      <w:r w:rsidRPr="00EC44AC">
        <w:rPr>
          <w:b/>
          <w:i/>
          <w:iCs/>
          <w:highlight w:val="yellow"/>
        </w:rPr>
        <w:t xml:space="preserve"> </w:t>
      </w:r>
      <w:r>
        <w:rPr>
          <w:b/>
          <w:i/>
          <w:iCs/>
          <w:highlight w:val="yellow"/>
        </w:rPr>
        <w:t xml:space="preserve">the </w:t>
      </w:r>
      <w:r w:rsidR="00CD6F13">
        <w:rPr>
          <w:b/>
          <w:i/>
          <w:iCs/>
          <w:highlight w:val="yellow"/>
        </w:rPr>
        <w:t>following paragraph to</w:t>
      </w:r>
      <w:r>
        <w:rPr>
          <w:b/>
          <w:i/>
          <w:iCs/>
          <w:highlight w:val="yellow"/>
        </w:rPr>
        <w:t xml:space="preserve"> this subclause as </w:t>
      </w:r>
      <w:r w:rsidRPr="00EC44AC">
        <w:rPr>
          <w:b/>
          <w:i/>
          <w:iCs/>
          <w:highlight w:val="yellow"/>
        </w:rPr>
        <w:t>shown below:</w:t>
      </w:r>
    </w:p>
    <w:p w14:paraId="63F2BD49" w14:textId="41C04C70" w:rsidR="00B03C0F" w:rsidRDefault="00B03C0F" w:rsidP="00B03C0F">
      <w:pPr>
        <w:suppressAutoHyphens/>
        <w:jc w:val="both"/>
        <w:rPr>
          <w:rFonts w:ascii="Times New Roman" w:hAnsi="Times New Roman" w:cs="Times New Roman"/>
          <w:sz w:val="20"/>
          <w:szCs w:val="20"/>
        </w:rPr>
      </w:pPr>
      <w:r w:rsidRPr="001C2F98">
        <w:rPr>
          <w:rFonts w:ascii="Times New Roman" w:hAnsi="Times New Roman" w:cs="Times New Roman"/>
          <w:sz w:val="20"/>
          <w:szCs w:val="20"/>
        </w:rPr>
        <w:t xml:space="preserve">The </w:t>
      </w:r>
      <w:r w:rsidR="00C168FF">
        <w:rPr>
          <w:rFonts w:ascii="Times New Roman" w:hAnsi="Times New Roman" w:cs="Times New Roman"/>
          <w:sz w:val="20"/>
          <w:szCs w:val="20"/>
        </w:rPr>
        <w:t xml:space="preserve">format of </w:t>
      </w:r>
      <w:r w:rsidRPr="001C2F98">
        <w:rPr>
          <w:rFonts w:ascii="Times New Roman" w:hAnsi="Times New Roman" w:cs="Times New Roman"/>
          <w:sz w:val="20"/>
          <w:szCs w:val="20"/>
        </w:rPr>
        <w:t>the Presence Bitmap subfield of the Multi-Link Control field, the Common Info field, and</w:t>
      </w:r>
      <w:r w:rsidR="005E0FFD">
        <w:rPr>
          <w:rFonts w:ascii="Times New Roman" w:hAnsi="Times New Roman" w:cs="Times New Roman"/>
          <w:sz w:val="20"/>
          <w:szCs w:val="20"/>
        </w:rPr>
        <w:t xml:space="preserve"> </w:t>
      </w:r>
      <w:r w:rsidRPr="001C2F98">
        <w:rPr>
          <w:rFonts w:ascii="Times New Roman" w:hAnsi="Times New Roman" w:cs="Times New Roman"/>
          <w:sz w:val="20"/>
          <w:szCs w:val="20"/>
        </w:rPr>
        <w:t xml:space="preserve">the Link Info field </w:t>
      </w:r>
      <w:r w:rsidRPr="22D8103A">
        <w:rPr>
          <w:rFonts w:ascii="Times New Roman" w:hAnsi="Times New Roman" w:cs="Times New Roman"/>
          <w:sz w:val="20"/>
          <w:szCs w:val="20"/>
        </w:rPr>
        <w:t>of the</w:t>
      </w:r>
      <w:r w:rsidR="00385488">
        <w:rPr>
          <w:rFonts w:ascii="Times New Roman" w:hAnsi="Times New Roman" w:cs="Times New Roman"/>
          <w:sz w:val="20"/>
          <w:szCs w:val="20"/>
        </w:rPr>
        <w:t xml:space="preserve"> </w:t>
      </w:r>
      <w:r w:rsidR="005E0FFD">
        <w:rPr>
          <w:rFonts w:ascii="Times New Roman" w:hAnsi="Times New Roman" w:cs="Times New Roman"/>
          <w:sz w:val="20"/>
          <w:szCs w:val="20"/>
        </w:rPr>
        <w:t>Basic Multi-Link element is</w:t>
      </w:r>
      <w:r w:rsidRPr="001C2F98">
        <w:rPr>
          <w:rFonts w:ascii="Times New Roman" w:hAnsi="Times New Roman" w:cs="Times New Roman"/>
          <w:sz w:val="20"/>
          <w:szCs w:val="20"/>
        </w:rPr>
        <w:t xml:space="preserve"> defined in 9.4.2.312.2.1, 9.4.2.312.2.2, 9.4.2.312.2.3, respectively.</w:t>
      </w:r>
    </w:p>
    <w:p w14:paraId="3941F203" w14:textId="2B2FCFC2" w:rsidR="00294D5F" w:rsidRDefault="00294D5F" w:rsidP="00294D5F">
      <w:pPr>
        <w:suppressAutoHyphens/>
        <w:jc w:val="both"/>
        <w:rPr>
          <w:rFonts w:ascii="Times New Roman" w:hAnsi="Times New Roman" w:cs="Times New Roman"/>
          <w:sz w:val="20"/>
          <w:szCs w:val="20"/>
        </w:rPr>
      </w:pPr>
      <w:r w:rsidRPr="00D37813">
        <w:rPr>
          <w:rFonts w:ascii="Times New Roman" w:hAnsi="Times New Roman" w:cs="Times New Roman"/>
          <w:sz w:val="20"/>
          <w:szCs w:val="20"/>
        </w:rPr>
        <w:t xml:space="preserve">The Basic Multi-link element </w:t>
      </w:r>
      <w:r w:rsidRPr="1A16AA6D">
        <w:rPr>
          <w:rFonts w:ascii="Times New Roman" w:hAnsi="Times New Roman" w:cs="Times New Roman"/>
          <w:sz w:val="20"/>
          <w:szCs w:val="20"/>
        </w:rPr>
        <w:t>carries</w:t>
      </w:r>
      <w:r w:rsidRPr="00D37813">
        <w:rPr>
          <w:rFonts w:ascii="Times New Roman" w:hAnsi="Times New Roman" w:cs="Times New Roman"/>
          <w:sz w:val="20"/>
          <w:szCs w:val="20"/>
        </w:rPr>
        <w:t xml:space="preserve"> information </w:t>
      </w:r>
      <w:r w:rsidRPr="73E7534E">
        <w:rPr>
          <w:rFonts w:ascii="Times New Roman" w:hAnsi="Times New Roman" w:cs="Times New Roman"/>
          <w:sz w:val="20"/>
          <w:szCs w:val="20"/>
        </w:rPr>
        <w:t>related to</w:t>
      </w:r>
      <w:r w:rsidRPr="00D37813">
        <w:rPr>
          <w:rFonts w:ascii="Times New Roman" w:hAnsi="Times New Roman" w:cs="Times New Roman"/>
          <w:sz w:val="20"/>
          <w:szCs w:val="20"/>
        </w:rPr>
        <w:t xml:space="preserve"> an MLD and its affiliated STAs </w:t>
      </w:r>
      <w:r w:rsidRPr="3A8B7F5D">
        <w:rPr>
          <w:rFonts w:ascii="Times New Roman" w:hAnsi="Times New Roman" w:cs="Times New Roman"/>
          <w:sz w:val="20"/>
          <w:szCs w:val="20"/>
        </w:rPr>
        <w:t xml:space="preserve">that is </w:t>
      </w:r>
      <w:r w:rsidRPr="0BCAE81D">
        <w:rPr>
          <w:rFonts w:ascii="Times New Roman" w:hAnsi="Times New Roman" w:cs="Times New Roman"/>
          <w:sz w:val="20"/>
          <w:szCs w:val="20"/>
        </w:rPr>
        <w:t>advertised during</w:t>
      </w:r>
      <w:r w:rsidRPr="00D37813">
        <w:rPr>
          <w:rFonts w:ascii="Times New Roman" w:hAnsi="Times New Roman" w:cs="Times New Roman"/>
          <w:sz w:val="20"/>
          <w:szCs w:val="20"/>
        </w:rPr>
        <w:t xml:space="preserve"> multi-link discovery (see </w:t>
      </w:r>
      <w:r w:rsidR="006C150E" w:rsidRPr="006C150E">
        <w:rPr>
          <w:rFonts w:ascii="Times New Roman" w:hAnsi="Times New Roman" w:cs="Times New Roman"/>
          <w:sz w:val="20"/>
          <w:szCs w:val="20"/>
        </w:rPr>
        <w:t xml:space="preserve">35.3.4 </w:t>
      </w:r>
      <w:r w:rsidR="006C150E">
        <w:rPr>
          <w:rFonts w:ascii="Times New Roman" w:hAnsi="Times New Roman" w:cs="Times New Roman"/>
          <w:sz w:val="20"/>
          <w:szCs w:val="20"/>
        </w:rPr>
        <w:t>(</w:t>
      </w:r>
      <w:r w:rsidR="006C150E" w:rsidRPr="006C150E">
        <w:rPr>
          <w:rFonts w:ascii="Times New Roman" w:hAnsi="Times New Roman" w:cs="Times New Roman"/>
          <w:sz w:val="20"/>
          <w:szCs w:val="20"/>
        </w:rPr>
        <w:t>Discovery of an AP MLD</w:t>
      </w:r>
      <w:r w:rsidR="006C150E">
        <w:rPr>
          <w:rFonts w:ascii="Times New Roman" w:hAnsi="Times New Roman" w:cs="Times New Roman"/>
          <w:sz w:val="20"/>
          <w:szCs w:val="20"/>
        </w:rPr>
        <w:t>)</w:t>
      </w:r>
      <w:r w:rsidRPr="00D37813">
        <w:rPr>
          <w:rFonts w:ascii="Times New Roman" w:hAnsi="Times New Roman" w:cs="Times New Roman"/>
          <w:sz w:val="20"/>
          <w:szCs w:val="20"/>
        </w:rPr>
        <w:t xml:space="preserve">) and multi-link setup (see </w:t>
      </w:r>
      <w:r w:rsidR="00940E23" w:rsidRPr="00940E23">
        <w:rPr>
          <w:rFonts w:ascii="Times New Roman" w:hAnsi="Times New Roman" w:cs="Times New Roman"/>
          <w:sz w:val="20"/>
          <w:szCs w:val="20"/>
        </w:rPr>
        <w:t xml:space="preserve">35.3.5 </w:t>
      </w:r>
      <w:r w:rsidR="00940E23">
        <w:rPr>
          <w:rFonts w:ascii="Times New Roman" w:hAnsi="Times New Roman" w:cs="Times New Roman"/>
          <w:sz w:val="20"/>
          <w:szCs w:val="20"/>
        </w:rPr>
        <w:t>(</w:t>
      </w:r>
      <w:r w:rsidR="00940E23" w:rsidRPr="00940E23">
        <w:rPr>
          <w:rFonts w:ascii="Times New Roman" w:hAnsi="Times New Roman" w:cs="Times New Roman"/>
          <w:sz w:val="20"/>
          <w:szCs w:val="20"/>
        </w:rPr>
        <w:t>Multi-link (re)setup</w:t>
      </w:r>
      <w:r w:rsidRPr="00D37813">
        <w:rPr>
          <w:rFonts w:ascii="Times New Roman" w:hAnsi="Times New Roman" w:cs="Times New Roman"/>
          <w:sz w:val="20"/>
          <w:szCs w:val="20"/>
        </w:rPr>
        <w:t>)</w:t>
      </w:r>
      <w:r w:rsidR="00940E23">
        <w:rPr>
          <w:rFonts w:ascii="Times New Roman" w:hAnsi="Times New Roman" w:cs="Times New Roman"/>
          <w:sz w:val="20"/>
          <w:szCs w:val="20"/>
        </w:rPr>
        <w:t>)</w:t>
      </w:r>
      <w:r w:rsidRPr="00D37813">
        <w:rPr>
          <w:rFonts w:ascii="Times New Roman" w:hAnsi="Times New Roman" w:cs="Times New Roman"/>
          <w:sz w:val="20"/>
          <w:szCs w:val="20"/>
        </w:rPr>
        <w:t>.</w:t>
      </w:r>
    </w:p>
    <w:p w14:paraId="423994D7" w14:textId="77777777" w:rsidR="00A3514E" w:rsidRDefault="00A3514E" w:rsidP="006E7007">
      <w:pPr>
        <w:rPr>
          <w:b/>
          <w:bCs/>
          <w:sz w:val="20"/>
          <w:szCs w:val="20"/>
        </w:rPr>
      </w:pPr>
    </w:p>
    <w:p w14:paraId="4A320FA1" w14:textId="2896F4C9" w:rsidR="00D4705B" w:rsidRDefault="00B12E43" w:rsidP="006E7007">
      <w:pPr>
        <w:rPr>
          <w:b/>
          <w:bCs/>
          <w:sz w:val="20"/>
          <w:szCs w:val="20"/>
        </w:rPr>
      </w:pPr>
      <w:r>
        <w:rPr>
          <w:b/>
          <w:bCs/>
          <w:sz w:val="20"/>
          <w:szCs w:val="20"/>
        </w:rPr>
        <w:t xml:space="preserve">9.4.2.312.2.1 </w:t>
      </w:r>
      <w:ins w:id="42" w:author="Abhishek Patil" w:date="2022-07-24T11:28:00Z">
        <w:r w:rsidR="008F59BF">
          <w:rPr>
            <w:b/>
            <w:bCs/>
            <w:sz w:val="20"/>
            <w:szCs w:val="20"/>
          </w:rPr>
          <w:t xml:space="preserve">Presence Bitmap subfield </w:t>
        </w:r>
        <w:r w:rsidR="0072692A">
          <w:rPr>
            <w:b/>
            <w:bCs/>
            <w:sz w:val="20"/>
            <w:szCs w:val="20"/>
          </w:rPr>
          <w:t xml:space="preserve">of the </w:t>
        </w:r>
      </w:ins>
      <w:r>
        <w:rPr>
          <w:b/>
          <w:bCs/>
          <w:sz w:val="20"/>
          <w:szCs w:val="20"/>
        </w:rPr>
        <w:t>Multi-Link Control</w:t>
      </w:r>
      <w:r w:rsidR="008F59BF">
        <w:rPr>
          <w:b/>
          <w:bCs/>
          <w:sz w:val="20"/>
          <w:szCs w:val="20"/>
        </w:rPr>
        <w:t xml:space="preserve"> </w:t>
      </w:r>
      <w:r>
        <w:rPr>
          <w:b/>
          <w:bCs/>
          <w:sz w:val="20"/>
          <w:szCs w:val="20"/>
        </w:rPr>
        <w:t xml:space="preserve">field </w:t>
      </w:r>
      <w:del w:id="43" w:author="Abhishek Patil" w:date="2022-07-24T11:28:00Z">
        <w:r w:rsidDel="0072692A">
          <w:rPr>
            <w:b/>
            <w:bCs/>
            <w:sz w:val="20"/>
            <w:szCs w:val="20"/>
          </w:rPr>
          <w:delText>of the</w:delText>
        </w:r>
      </w:del>
      <w:ins w:id="44" w:author="Abhishek Patil" w:date="2022-07-24T11:28:00Z">
        <w:r w:rsidR="0072692A">
          <w:rPr>
            <w:b/>
            <w:bCs/>
            <w:sz w:val="20"/>
            <w:szCs w:val="20"/>
          </w:rPr>
          <w:t>in a</w:t>
        </w:r>
      </w:ins>
      <w:r>
        <w:rPr>
          <w:b/>
          <w:bCs/>
          <w:sz w:val="20"/>
          <w:szCs w:val="20"/>
        </w:rPr>
        <w:t xml:space="preserve"> Basic Multi-Link element</w:t>
      </w:r>
    </w:p>
    <w:p w14:paraId="1BD86FA5" w14:textId="0C941862" w:rsidR="00F80DE6" w:rsidRDefault="00F80DE6" w:rsidP="00F80DE6">
      <w:pPr>
        <w:pStyle w:val="T"/>
        <w:spacing w:after="120" w:line="240" w:lineRule="auto"/>
        <w:rPr>
          <w:b/>
          <w:i/>
          <w:iCs/>
          <w:highlight w:val="yellow"/>
        </w:rPr>
      </w:pPr>
      <w:proofErr w:type="spellStart"/>
      <w:r w:rsidRPr="00EC44AC">
        <w:rPr>
          <w:b/>
          <w:i/>
          <w:iCs/>
          <w:highlight w:val="yellow"/>
        </w:rPr>
        <w:t>TGbe</w:t>
      </w:r>
      <w:proofErr w:type="spellEnd"/>
      <w:r w:rsidRPr="00EC44AC">
        <w:rPr>
          <w:b/>
          <w:i/>
          <w:iCs/>
          <w:highlight w:val="yellow"/>
        </w:rPr>
        <w:t xml:space="preserve"> editor: Please </w:t>
      </w:r>
      <w:r>
        <w:rPr>
          <w:b/>
          <w:i/>
          <w:iCs/>
          <w:highlight w:val="yellow"/>
          <w:u w:val="single"/>
        </w:rPr>
        <w:t>update</w:t>
      </w:r>
      <w:r w:rsidRPr="00EC44AC">
        <w:rPr>
          <w:b/>
          <w:i/>
          <w:iCs/>
          <w:highlight w:val="yellow"/>
        </w:rPr>
        <w:t xml:space="preserve"> </w:t>
      </w:r>
      <w:r>
        <w:rPr>
          <w:b/>
          <w:i/>
          <w:iCs/>
          <w:highlight w:val="yellow"/>
        </w:rPr>
        <w:t>the following paragraph</w:t>
      </w:r>
      <w:r w:rsidR="00383F7C">
        <w:rPr>
          <w:b/>
          <w:i/>
          <w:iCs/>
          <w:highlight w:val="yellow"/>
        </w:rPr>
        <w:t>s</w:t>
      </w:r>
      <w:r>
        <w:rPr>
          <w:b/>
          <w:i/>
          <w:iCs/>
          <w:highlight w:val="yellow"/>
        </w:rPr>
        <w:t xml:space="preserve"> in this subclause as </w:t>
      </w:r>
      <w:r w:rsidRPr="00EC44AC">
        <w:rPr>
          <w:b/>
          <w:i/>
          <w:iCs/>
          <w:highlight w:val="yellow"/>
        </w:rPr>
        <w:t>shown below:</w:t>
      </w:r>
    </w:p>
    <w:p w14:paraId="66753B3C" w14:textId="017F0751" w:rsidR="00D37813" w:rsidRDefault="00D37813" w:rsidP="00D37813">
      <w:pPr>
        <w:suppressAutoHyphens/>
        <w:jc w:val="both"/>
        <w:rPr>
          <w:rFonts w:ascii="Times New Roman" w:hAnsi="Times New Roman" w:cs="Times New Roman"/>
          <w:sz w:val="20"/>
          <w:szCs w:val="20"/>
        </w:rPr>
      </w:pPr>
      <w:del w:id="45" w:author="Abhishek Patil" w:date="2022-07-24T11:22:00Z">
        <w:r w:rsidRPr="00D37813" w:rsidDel="00294D5F">
          <w:rPr>
            <w:rFonts w:ascii="Times New Roman" w:hAnsi="Times New Roman" w:cs="Times New Roman"/>
            <w:sz w:val="20"/>
            <w:szCs w:val="20"/>
          </w:rPr>
          <w:delText>The Basic Multi-link element is used to carry information of an MLD and its affiliated STAs during multi-link discovery (see 35.3.4.4 (Multi-Link element usage rules in the context of discovery)) and multi-link setup (see 35.3.5.4 (Usage and rules of Basic Multi-Link element in the context of multi-link (re)setup)).</w:delText>
        </w:r>
      </w:del>
    </w:p>
    <w:p w14:paraId="01486F3E" w14:textId="572ED8A0" w:rsidR="00056A59" w:rsidRDefault="00056A59" w:rsidP="00D37813">
      <w:pPr>
        <w:suppressAutoHyphens/>
        <w:jc w:val="both"/>
        <w:rPr>
          <w:rFonts w:ascii="Times New Roman" w:hAnsi="Times New Roman" w:cs="Times New Roman"/>
          <w:sz w:val="20"/>
          <w:szCs w:val="20"/>
        </w:rPr>
      </w:pPr>
      <w:r w:rsidRPr="00056A59">
        <w:rPr>
          <w:rFonts w:ascii="Times New Roman" w:hAnsi="Times New Roman" w:cs="Times New Roman"/>
          <w:sz w:val="20"/>
          <w:szCs w:val="20"/>
        </w:rPr>
        <w:t xml:space="preserve">The format of the Presence Bitmap subfield of the </w:t>
      </w:r>
      <w:ins w:id="46" w:author="Abhishek Patil" w:date="2022-07-24T11:29:00Z">
        <w:r w:rsidR="00691CB3">
          <w:rPr>
            <w:rFonts w:ascii="Times New Roman" w:hAnsi="Times New Roman" w:cs="Times New Roman"/>
            <w:sz w:val="20"/>
            <w:szCs w:val="20"/>
          </w:rPr>
          <w:t xml:space="preserve">Multi-Link Control field in a </w:t>
        </w:r>
      </w:ins>
      <w:r w:rsidRPr="00056A59">
        <w:rPr>
          <w:rFonts w:ascii="Times New Roman" w:hAnsi="Times New Roman" w:cs="Times New Roman"/>
          <w:sz w:val="20"/>
          <w:szCs w:val="20"/>
        </w:rPr>
        <w:t>Basic Multi-Link element is defined in Figure 9-1002g (Presence Bitmap subfield of the Basic Multi-Link element format).</w:t>
      </w:r>
    </w:p>
    <w:p w14:paraId="12BF27E9" w14:textId="03E12C19" w:rsidR="000F314F" w:rsidRDefault="000F314F" w:rsidP="00D37813">
      <w:pPr>
        <w:suppressAutoHyphens/>
        <w:jc w:val="both"/>
        <w:rPr>
          <w:b/>
          <w:bCs/>
          <w:sz w:val="20"/>
          <w:szCs w:val="20"/>
        </w:rPr>
      </w:pPr>
    </w:p>
    <w:p w14:paraId="59F32107" w14:textId="58CEDB47" w:rsidR="009639E8" w:rsidRDefault="009639E8" w:rsidP="00D37813">
      <w:pPr>
        <w:suppressAutoHyphens/>
        <w:jc w:val="both"/>
        <w:rPr>
          <w:b/>
          <w:bCs/>
          <w:sz w:val="20"/>
          <w:szCs w:val="20"/>
        </w:rPr>
      </w:pPr>
      <w:r>
        <w:rPr>
          <w:b/>
          <w:bCs/>
          <w:sz w:val="20"/>
          <w:szCs w:val="20"/>
        </w:rPr>
        <w:t>9.4.2.312.3 Probe Request Multi-Link element</w:t>
      </w:r>
    </w:p>
    <w:p w14:paraId="6A96D083" w14:textId="6E87C697" w:rsidR="009639E8" w:rsidRDefault="009639E8" w:rsidP="009639E8">
      <w:pPr>
        <w:pStyle w:val="T"/>
        <w:spacing w:after="120" w:line="240" w:lineRule="auto"/>
        <w:rPr>
          <w:b/>
          <w:i/>
          <w:iCs/>
          <w:highlight w:val="yellow"/>
        </w:rPr>
      </w:pPr>
      <w:proofErr w:type="spellStart"/>
      <w:r w:rsidRPr="00EC44AC">
        <w:rPr>
          <w:b/>
          <w:i/>
          <w:iCs/>
          <w:highlight w:val="yellow"/>
        </w:rPr>
        <w:lastRenderedPageBreak/>
        <w:t>TGbe</w:t>
      </w:r>
      <w:proofErr w:type="spellEnd"/>
      <w:r w:rsidRPr="00EC44AC">
        <w:rPr>
          <w:b/>
          <w:i/>
          <w:iCs/>
          <w:highlight w:val="yellow"/>
        </w:rPr>
        <w:t xml:space="preserve"> editor: Please </w:t>
      </w:r>
      <w:r>
        <w:rPr>
          <w:b/>
          <w:i/>
          <w:iCs/>
          <w:highlight w:val="yellow"/>
          <w:u w:val="single"/>
        </w:rPr>
        <w:t>update</w:t>
      </w:r>
      <w:r w:rsidRPr="00EC44AC">
        <w:rPr>
          <w:b/>
          <w:i/>
          <w:iCs/>
          <w:highlight w:val="yellow"/>
        </w:rPr>
        <w:t xml:space="preserve"> </w:t>
      </w:r>
      <w:r>
        <w:rPr>
          <w:b/>
          <w:i/>
          <w:iCs/>
          <w:highlight w:val="yellow"/>
        </w:rPr>
        <w:t xml:space="preserve">the following paragraph in this subclause as </w:t>
      </w:r>
      <w:r w:rsidRPr="00EC44AC">
        <w:rPr>
          <w:b/>
          <w:i/>
          <w:iCs/>
          <w:highlight w:val="yellow"/>
        </w:rPr>
        <w:t>shown below:</w:t>
      </w:r>
    </w:p>
    <w:p w14:paraId="7FCEEC34" w14:textId="49B2D02C" w:rsidR="009639E8" w:rsidRDefault="009639E8" w:rsidP="00D37813">
      <w:pPr>
        <w:suppressAutoHyphens/>
        <w:jc w:val="both"/>
        <w:rPr>
          <w:rFonts w:ascii="Times New Roman" w:hAnsi="Times New Roman" w:cs="Times New Roman"/>
          <w:sz w:val="20"/>
          <w:szCs w:val="20"/>
        </w:rPr>
      </w:pPr>
      <w:r>
        <w:rPr>
          <w:rFonts w:ascii="Times New Roman" w:hAnsi="Times New Roman" w:cs="Times New Roman"/>
          <w:sz w:val="20"/>
          <w:szCs w:val="20"/>
        </w:rPr>
        <w:t>The Probe Request Multi-Link element is used to request an AP to provide information of other APs affiliated with the same AP MLD as the AP. The inclusion of a Probe Request Multi-Link element in a Probe Request frame identifies it as a Multi-Link probe request</w:t>
      </w:r>
      <w:ins w:id="47" w:author="Abhishek Patil" w:date="2022-07-24T11:31:00Z">
        <w:r w:rsidR="009C28E1">
          <w:rPr>
            <w:rFonts w:ascii="Times New Roman" w:hAnsi="Times New Roman" w:cs="Times New Roman"/>
            <w:sz w:val="20"/>
            <w:szCs w:val="20"/>
          </w:rPr>
          <w:t xml:space="preserve"> </w:t>
        </w:r>
        <w:r w:rsidR="009C28E1" w:rsidRPr="00D37813">
          <w:rPr>
            <w:rFonts w:ascii="Times New Roman" w:hAnsi="Times New Roman" w:cs="Times New Roman"/>
            <w:sz w:val="20"/>
            <w:szCs w:val="20"/>
          </w:rPr>
          <w:t xml:space="preserve">(see </w:t>
        </w:r>
        <w:r w:rsidR="009C28E1" w:rsidRPr="006C150E">
          <w:rPr>
            <w:rFonts w:ascii="Times New Roman" w:hAnsi="Times New Roman" w:cs="Times New Roman"/>
            <w:sz w:val="20"/>
            <w:szCs w:val="20"/>
          </w:rPr>
          <w:t xml:space="preserve">35.3.4 </w:t>
        </w:r>
        <w:r w:rsidR="009C28E1">
          <w:rPr>
            <w:rFonts w:ascii="Times New Roman" w:hAnsi="Times New Roman" w:cs="Times New Roman"/>
            <w:sz w:val="20"/>
            <w:szCs w:val="20"/>
          </w:rPr>
          <w:t>(</w:t>
        </w:r>
        <w:r w:rsidR="009C28E1" w:rsidRPr="006C150E">
          <w:rPr>
            <w:rFonts w:ascii="Times New Roman" w:hAnsi="Times New Roman" w:cs="Times New Roman"/>
            <w:sz w:val="20"/>
            <w:szCs w:val="20"/>
          </w:rPr>
          <w:t>Discovery of an AP MLD</w:t>
        </w:r>
        <w:r w:rsidR="009C28E1">
          <w:rPr>
            <w:rFonts w:ascii="Times New Roman" w:hAnsi="Times New Roman" w:cs="Times New Roman"/>
            <w:sz w:val="20"/>
            <w:szCs w:val="20"/>
          </w:rPr>
          <w:t>)</w:t>
        </w:r>
        <w:r w:rsidR="009C28E1" w:rsidRPr="00D37813">
          <w:rPr>
            <w:rFonts w:ascii="Times New Roman" w:hAnsi="Times New Roman" w:cs="Times New Roman"/>
            <w:sz w:val="20"/>
            <w:szCs w:val="20"/>
          </w:rPr>
          <w:t>)</w:t>
        </w:r>
      </w:ins>
      <w:r>
        <w:rPr>
          <w:rFonts w:ascii="Times New Roman" w:hAnsi="Times New Roman" w:cs="Times New Roman"/>
          <w:sz w:val="20"/>
          <w:szCs w:val="20"/>
        </w:rPr>
        <w:t>.</w:t>
      </w:r>
    </w:p>
    <w:p w14:paraId="3111B8A5" w14:textId="61C09B61" w:rsidR="003434F0" w:rsidRDefault="003434F0" w:rsidP="00D37813">
      <w:pPr>
        <w:suppressAutoHyphens/>
        <w:jc w:val="both"/>
        <w:rPr>
          <w:rFonts w:ascii="Times New Roman" w:hAnsi="Times New Roman" w:cs="Times New Roman"/>
          <w:sz w:val="20"/>
          <w:szCs w:val="20"/>
        </w:rPr>
      </w:pPr>
      <w:r w:rsidRPr="003434F0">
        <w:rPr>
          <w:rFonts w:ascii="Times New Roman" w:hAnsi="Times New Roman" w:cs="Times New Roman"/>
          <w:sz w:val="20"/>
          <w:szCs w:val="20"/>
        </w:rPr>
        <w:t xml:space="preserve">The format of the Presence Bitmap subfield of the </w:t>
      </w:r>
      <w:ins w:id="48" w:author="Abhishek Patil" w:date="2022-07-24T11:32:00Z">
        <w:r>
          <w:rPr>
            <w:rFonts w:ascii="Times New Roman" w:hAnsi="Times New Roman" w:cs="Times New Roman"/>
            <w:sz w:val="20"/>
            <w:szCs w:val="20"/>
          </w:rPr>
          <w:t xml:space="preserve">Multi-Link Control field in a </w:t>
        </w:r>
      </w:ins>
      <w:r w:rsidRPr="003434F0">
        <w:rPr>
          <w:rFonts w:ascii="Times New Roman" w:hAnsi="Times New Roman" w:cs="Times New Roman"/>
          <w:sz w:val="20"/>
          <w:szCs w:val="20"/>
        </w:rPr>
        <w:t>Probe Request Multi-Link element is defined in Figure 9-1002q (Presence Bitmap field of the Probe Request Multi-Link element format).</w:t>
      </w:r>
    </w:p>
    <w:p w14:paraId="3515CC3A" w14:textId="77777777" w:rsidR="0003140B" w:rsidRDefault="0003140B" w:rsidP="00D37813">
      <w:pPr>
        <w:suppressAutoHyphens/>
        <w:jc w:val="both"/>
        <w:rPr>
          <w:rFonts w:ascii="Times New Roman" w:hAnsi="Times New Roman" w:cs="Times New Roman"/>
          <w:sz w:val="20"/>
          <w:szCs w:val="20"/>
        </w:rPr>
      </w:pPr>
    </w:p>
    <w:p w14:paraId="3683FEA7" w14:textId="522C3827" w:rsidR="00EB7C5C" w:rsidRDefault="00EB7C5C" w:rsidP="00D37813">
      <w:pPr>
        <w:suppressAutoHyphens/>
        <w:jc w:val="both"/>
        <w:rPr>
          <w:b/>
          <w:bCs/>
          <w:sz w:val="20"/>
          <w:szCs w:val="20"/>
        </w:rPr>
      </w:pPr>
      <w:r>
        <w:rPr>
          <w:b/>
          <w:bCs/>
          <w:sz w:val="20"/>
          <w:szCs w:val="20"/>
        </w:rPr>
        <w:t>9.4.2.312.4 Reconfiguration Multi-Link element</w:t>
      </w:r>
    </w:p>
    <w:p w14:paraId="11765DAE" w14:textId="0BD81681" w:rsidR="00383F7C" w:rsidRDefault="00383F7C" w:rsidP="00383F7C">
      <w:pPr>
        <w:pStyle w:val="T"/>
        <w:spacing w:after="120" w:line="240" w:lineRule="auto"/>
        <w:rPr>
          <w:b/>
          <w:i/>
          <w:iCs/>
          <w:highlight w:val="yellow"/>
        </w:rPr>
      </w:pPr>
      <w:proofErr w:type="spellStart"/>
      <w:r w:rsidRPr="00EC44AC">
        <w:rPr>
          <w:b/>
          <w:i/>
          <w:iCs/>
          <w:highlight w:val="yellow"/>
        </w:rPr>
        <w:t>TGbe</w:t>
      </w:r>
      <w:proofErr w:type="spellEnd"/>
      <w:r w:rsidRPr="00EC44AC">
        <w:rPr>
          <w:b/>
          <w:i/>
          <w:iCs/>
          <w:highlight w:val="yellow"/>
        </w:rPr>
        <w:t xml:space="preserve"> editor: Please </w:t>
      </w:r>
      <w:r>
        <w:rPr>
          <w:b/>
          <w:i/>
          <w:iCs/>
          <w:highlight w:val="yellow"/>
          <w:u w:val="single"/>
        </w:rPr>
        <w:t>update</w:t>
      </w:r>
      <w:r w:rsidRPr="00EC44AC">
        <w:rPr>
          <w:b/>
          <w:i/>
          <w:iCs/>
          <w:highlight w:val="yellow"/>
        </w:rPr>
        <w:t xml:space="preserve"> </w:t>
      </w:r>
      <w:r>
        <w:rPr>
          <w:b/>
          <w:i/>
          <w:iCs/>
          <w:highlight w:val="yellow"/>
        </w:rPr>
        <w:t xml:space="preserve">the following paragraph in this subclause as </w:t>
      </w:r>
      <w:r w:rsidRPr="00EC44AC">
        <w:rPr>
          <w:b/>
          <w:i/>
          <w:iCs/>
          <w:highlight w:val="yellow"/>
        </w:rPr>
        <w:t>shown below:</w:t>
      </w:r>
    </w:p>
    <w:p w14:paraId="68DF2FE1" w14:textId="6C5D564D" w:rsidR="00FE3FC7" w:rsidRDefault="00FE3FC7" w:rsidP="00D37813">
      <w:pPr>
        <w:suppressAutoHyphens/>
        <w:jc w:val="both"/>
        <w:rPr>
          <w:rFonts w:ascii="Times New Roman" w:hAnsi="Times New Roman" w:cs="Times New Roman"/>
          <w:sz w:val="20"/>
          <w:szCs w:val="20"/>
        </w:rPr>
      </w:pPr>
      <w:r w:rsidRPr="00FE3FC7">
        <w:rPr>
          <w:rFonts w:ascii="Times New Roman" w:hAnsi="Times New Roman" w:cs="Times New Roman"/>
          <w:sz w:val="20"/>
          <w:szCs w:val="20"/>
        </w:rPr>
        <w:t xml:space="preserve">The format of the Presence Bitmap subfield of the </w:t>
      </w:r>
      <w:ins w:id="49" w:author="Abhishek Patil" w:date="2022-07-24T11:36:00Z">
        <w:r w:rsidR="00254646">
          <w:rPr>
            <w:rFonts w:ascii="Times New Roman" w:hAnsi="Times New Roman" w:cs="Times New Roman"/>
            <w:sz w:val="20"/>
            <w:szCs w:val="20"/>
          </w:rPr>
          <w:t xml:space="preserve">Multi-Link Control field in a </w:t>
        </w:r>
      </w:ins>
      <w:r w:rsidRPr="00FE3FC7">
        <w:rPr>
          <w:rFonts w:ascii="Times New Roman" w:hAnsi="Times New Roman" w:cs="Times New Roman"/>
          <w:sz w:val="20"/>
          <w:szCs w:val="20"/>
        </w:rPr>
        <w:t>Reconfiguration Multi-Link element is defined in Figure 9-1002u (Presence Bitmap subfield of the Reconfiguration Multi-Link element format).</w:t>
      </w:r>
    </w:p>
    <w:p w14:paraId="5D63A347" w14:textId="77777777" w:rsidR="0069013B" w:rsidRDefault="0069013B" w:rsidP="00D37813">
      <w:pPr>
        <w:suppressAutoHyphens/>
        <w:jc w:val="both"/>
        <w:rPr>
          <w:rFonts w:ascii="Times New Roman" w:hAnsi="Times New Roman" w:cs="Times New Roman"/>
          <w:sz w:val="20"/>
          <w:szCs w:val="20"/>
        </w:rPr>
      </w:pPr>
    </w:p>
    <w:p w14:paraId="07934EB4" w14:textId="77777777" w:rsidR="003B36BA" w:rsidRDefault="003B36BA" w:rsidP="00D37813">
      <w:pPr>
        <w:suppressAutoHyphens/>
        <w:jc w:val="both"/>
        <w:rPr>
          <w:b/>
          <w:bCs/>
          <w:sz w:val="20"/>
          <w:szCs w:val="20"/>
        </w:rPr>
      </w:pPr>
      <w:r>
        <w:rPr>
          <w:b/>
          <w:bCs/>
          <w:sz w:val="20"/>
          <w:szCs w:val="20"/>
        </w:rPr>
        <w:t>35.3.4.4 Multi-Link element usage rules in the context of discovery</w:t>
      </w:r>
    </w:p>
    <w:p w14:paraId="5FD03D7B" w14:textId="52D37B90" w:rsidR="003B36BA" w:rsidRDefault="003B36BA" w:rsidP="003B36BA">
      <w:pPr>
        <w:pStyle w:val="T"/>
        <w:spacing w:after="120" w:line="240" w:lineRule="auto"/>
        <w:rPr>
          <w:b/>
          <w:i/>
          <w:iCs/>
          <w:highlight w:val="yellow"/>
        </w:rPr>
      </w:pPr>
      <w:proofErr w:type="spellStart"/>
      <w:r w:rsidRPr="00EC44AC">
        <w:rPr>
          <w:b/>
          <w:i/>
          <w:iCs/>
          <w:highlight w:val="yellow"/>
        </w:rPr>
        <w:t>TGbe</w:t>
      </w:r>
      <w:proofErr w:type="spellEnd"/>
      <w:r w:rsidRPr="00EC44AC">
        <w:rPr>
          <w:b/>
          <w:i/>
          <w:iCs/>
          <w:highlight w:val="yellow"/>
        </w:rPr>
        <w:t xml:space="preserve"> editor: Please </w:t>
      </w:r>
      <w:r>
        <w:rPr>
          <w:b/>
          <w:i/>
          <w:iCs/>
          <w:highlight w:val="yellow"/>
          <w:u w:val="single"/>
        </w:rPr>
        <w:t>update</w:t>
      </w:r>
      <w:r w:rsidRPr="00EC44AC">
        <w:rPr>
          <w:b/>
          <w:i/>
          <w:iCs/>
          <w:highlight w:val="yellow"/>
        </w:rPr>
        <w:t xml:space="preserve"> </w:t>
      </w:r>
      <w:r>
        <w:rPr>
          <w:b/>
          <w:i/>
          <w:iCs/>
          <w:highlight w:val="yellow"/>
        </w:rPr>
        <w:t xml:space="preserve">the following paragraphs in this subclause as </w:t>
      </w:r>
      <w:r w:rsidRPr="00EC44AC">
        <w:rPr>
          <w:b/>
          <w:i/>
          <w:iCs/>
          <w:highlight w:val="yellow"/>
        </w:rPr>
        <w:t>shown below:</w:t>
      </w:r>
    </w:p>
    <w:p w14:paraId="42B1010F" w14:textId="1FF80B37" w:rsidR="003B36BA" w:rsidRDefault="003B36BA" w:rsidP="00D37813">
      <w:pPr>
        <w:suppressAutoHyphens/>
        <w:jc w:val="both"/>
        <w:rPr>
          <w:rFonts w:ascii="Times New Roman" w:hAnsi="Times New Roman" w:cs="Times New Roman"/>
          <w:sz w:val="20"/>
          <w:szCs w:val="20"/>
        </w:rPr>
      </w:pPr>
      <w:r>
        <w:rPr>
          <w:rFonts w:ascii="Times New Roman" w:hAnsi="Times New Roman" w:cs="Times New Roman"/>
          <w:sz w:val="20"/>
          <w:szCs w:val="20"/>
        </w:rPr>
        <w:t>If an AP affiliated with an AP MLD is not in a multiple BSSID set or the AP corresponds to a transmitted BSSID in a multiple BSSID set, the AP shall include, in a Beacon frame or a Probe Response frame, which is not a Multi-Link probe response, only the Common Info field of the Basic Multi-Link element for the AP MLD as defined in 9.4.2.312</w:t>
      </w:r>
      <w:ins w:id="50" w:author="Abhishek Patil" w:date="2022-07-24T13:46:00Z">
        <w:r>
          <w:rPr>
            <w:rFonts w:ascii="Times New Roman" w:hAnsi="Times New Roman" w:cs="Times New Roman"/>
            <w:sz w:val="20"/>
            <w:szCs w:val="20"/>
          </w:rPr>
          <w:t>.2</w:t>
        </w:r>
      </w:ins>
      <w:r>
        <w:rPr>
          <w:rFonts w:ascii="Times New Roman" w:hAnsi="Times New Roman" w:cs="Times New Roman"/>
          <w:sz w:val="20"/>
          <w:szCs w:val="20"/>
        </w:rPr>
        <w:t xml:space="preserve"> (</w:t>
      </w:r>
      <w:ins w:id="51" w:author="Abhishek Patil" w:date="2022-07-24T13:46:00Z">
        <w:r>
          <w:rPr>
            <w:rFonts w:ascii="Times New Roman" w:hAnsi="Times New Roman" w:cs="Times New Roman"/>
            <w:sz w:val="20"/>
            <w:szCs w:val="20"/>
          </w:rPr>
          <w:t xml:space="preserve">Basic </w:t>
        </w:r>
      </w:ins>
      <w:r>
        <w:rPr>
          <w:rFonts w:ascii="Times New Roman" w:hAnsi="Times New Roman" w:cs="Times New Roman"/>
          <w:sz w:val="20"/>
          <w:szCs w:val="20"/>
        </w:rPr>
        <w:t>Multi-Link element) unless conditions in 35.3.11 (Multi-link procedures for channel switching, extended channel switching, and channel quieting) are satisfied.</w:t>
      </w:r>
    </w:p>
    <w:p w14:paraId="3E89A257" w14:textId="3687E86C" w:rsidR="003B36BA" w:rsidRDefault="003B36BA" w:rsidP="00D37813">
      <w:pPr>
        <w:suppressAutoHyphens/>
        <w:jc w:val="both"/>
        <w:rPr>
          <w:rFonts w:ascii="Times New Roman" w:hAnsi="Times New Roman" w:cs="Times New Roman"/>
          <w:sz w:val="20"/>
          <w:szCs w:val="20"/>
        </w:rPr>
      </w:pPr>
      <w:r>
        <w:rPr>
          <w:rFonts w:ascii="Times New Roman" w:hAnsi="Times New Roman" w:cs="Times New Roman"/>
          <w:sz w:val="20"/>
          <w:szCs w:val="20"/>
        </w:rPr>
        <w:t>If an AP affiliated with an AP MLD corresponds to a nontransmitted BSSID in a multiple BSSID set, then the AP that corresponds to the transmitted BSSID in the same multiple BSSID set shall include, in the nontransmitted BSSID profile corresponding to the nontransmitted BSSID in a Beacon frame or a Probe Response frame, which is not a Multi-Link probe response, only the Common Info field of the Basic Multi-Link element for the AP MLD as defined in 9.4.2.312</w:t>
      </w:r>
      <w:ins w:id="52" w:author="Abhishek Patil" w:date="2022-07-24T13:46:00Z">
        <w:r>
          <w:rPr>
            <w:rFonts w:ascii="Times New Roman" w:hAnsi="Times New Roman" w:cs="Times New Roman"/>
            <w:sz w:val="20"/>
            <w:szCs w:val="20"/>
          </w:rPr>
          <w:t>.2</w:t>
        </w:r>
      </w:ins>
      <w:r>
        <w:rPr>
          <w:rFonts w:ascii="Times New Roman" w:hAnsi="Times New Roman" w:cs="Times New Roman"/>
          <w:sz w:val="20"/>
          <w:szCs w:val="20"/>
        </w:rPr>
        <w:t xml:space="preserve"> (</w:t>
      </w:r>
      <w:ins w:id="53" w:author="Abhishek Patil" w:date="2022-07-24T13:46:00Z">
        <w:r>
          <w:rPr>
            <w:rFonts w:ascii="Times New Roman" w:hAnsi="Times New Roman" w:cs="Times New Roman"/>
            <w:sz w:val="20"/>
            <w:szCs w:val="20"/>
          </w:rPr>
          <w:t xml:space="preserve">Basic </w:t>
        </w:r>
      </w:ins>
      <w:r>
        <w:rPr>
          <w:rFonts w:ascii="Times New Roman" w:hAnsi="Times New Roman" w:cs="Times New Roman"/>
          <w:sz w:val="20"/>
          <w:szCs w:val="20"/>
        </w:rPr>
        <w:t>Multi-Link element) unless conditions in 35.3.11 (Multi-link procedures for channel switching, extended channel switching, and channel quieting) are satisfied.</w:t>
      </w:r>
    </w:p>
    <w:p w14:paraId="16EC49CF" w14:textId="7C94AD50" w:rsidR="00F04E47" w:rsidRDefault="00F2654F" w:rsidP="00F2654F">
      <w:pPr>
        <w:suppressAutoHyphens/>
        <w:jc w:val="center"/>
        <w:rPr>
          <w:b/>
          <w:bCs/>
          <w:sz w:val="20"/>
          <w:szCs w:val="20"/>
        </w:rPr>
      </w:pPr>
      <w:r w:rsidRPr="00F2654F">
        <w:rPr>
          <w:rFonts w:ascii="Times New Roman" w:hAnsi="Times New Roman" w:cs="Times New Roman"/>
          <w:sz w:val="20"/>
          <w:szCs w:val="20"/>
          <w:highlight w:val="yellow"/>
        </w:rPr>
        <w:t xml:space="preserve">x-x-x-x-x-x </w:t>
      </w:r>
      <w:r>
        <w:rPr>
          <w:rFonts w:ascii="Times New Roman" w:hAnsi="Times New Roman" w:cs="Times New Roman"/>
          <w:sz w:val="20"/>
          <w:szCs w:val="20"/>
          <w:highlight w:val="yellow"/>
        </w:rPr>
        <w:t>End of</w:t>
      </w:r>
      <w:r w:rsidRPr="00F2654F">
        <w:rPr>
          <w:rFonts w:ascii="Times New Roman" w:hAnsi="Times New Roman" w:cs="Times New Roman"/>
          <w:sz w:val="20"/>
          <w:szCs w:val="20"/>
          <w:highlight w:val="yellow"/>
        </w:rPr>
        <w:t xml:space="preserve"> changes for CID 11182 x-x-x-x-x-x</w:t>
      </w:r>
    </w:p>
    <w:p w14:paraId="4F678060" w14:textId="3EDE9BF9" w:rsidR="00F2654F" w:rsidRDefault="00F2654F" w:rsidP="00D37813">
      <w:pPr>
        <w:suppressAutoHyphens/>
        <w:jc w:val="both"/>
        <w:rPr>
          <w:b/>
          <w:bCs/>
          <w:sz w:val="20"/>
          <w:szCs w:val="20"/>
        </w:rPr>
      </w:pPr>
    </w:p>
    <w:p w14:paraId="11F67F5F" w14:textId="77777777" w:rsidR="00BB38FC" w:rsidRDefault="00BB38FC" w:rsidP="00D37813">
      <w:pPr>
        <w:suppressAutoHyphens/>
        <w:jc w:val="both"/>
        <w:rPr>
          <w:b/>
          <w:bCs/>
        </w:rPr>
      </w:pPr>
      <w:r>
        <w:rPr>
          <w:b/>
          <w:bCs/>
        </w:rPr>
        <w:t>35.3 Multi-link operation</w:t>
      </w:r>
    </w:p>
    <w:p w14:paraId="4B354069" w14:textId="77777777" w:rsidR="00BB38FC" w:rsidRDefault="00BB38FC" w:rsidP="00D37813">
      <w:pPr>
        <w:suppressAutoHyphens/>
        <w:jc w:val="both"/>
        <w:rPr>
          <w:b/>
          <w:bCs/>
          <w:sz w:val="20"/>
          <w:szCs w:val="20"/>
        </w:rPr>
      </w:pPr>
      <w:r>
        <w:rPr>
          <w:b/>
          <w:bCs/>
          <w:sz w:val="20"/>
          <w:szCs w:val="20"/>
        </w:rPr>
        <w:t>35.3.1 General</w:t>
      </w:r>
    </w:p>
    <w:p w14:paraId="6AB8F552" w14:textId="77777777" w:rsidR="00BB38FC" w:rsidRDefault="00BB38FC" w:rsidP="00BB38FC">
      <w:pPr>
        <w:pStyle w:val="T"/>
        <w:spacing w:after="120" w:line="240" w:lineRule="auto"/>
        <w:rPr>
          <w:b/>
          <w:i/>
          <w:iCs/>
          <w:highlight w:val="yellow"/>
        </w:rPr>
      </w:pPr>
      <w:proofErr w:type="spellStart"/>
      <w:r w:rsidRPr="00EC44AC">
        <w:rPr>
          <w:b/>
          <w:i/>
          <w:iCs/>
          <w:highlight w:val="yellow"/>
        </w:rPr>
        <w:t>TGbe</w:t>
      </w:r>
      <w:proofErr w:type="spellEnd"/>
      <w:r w:rsidRPr="00EC44AC">
        <w:rPr>
          <w:b/>
          <w:i/>
          <w:iCs/>
          <w:highlight w:val="yellow"/>
        </w:rPr>
        <w:t xml:space="preserve"> editor: Please </w:t>
      </w:r>
      <w:r>
        <w:rPr>
          <w:b/>
          <w:i/>
          <w:iCs/>
          <w:highlight w:val="yellow"/>
          <w:u w:val="single"/>
        </w:rPr>
        <w:t>update</w:t>
      </w:r>
      <w:r w:rsidRPr="00EC44AC">
        <w:rPr>
          <w:b/>
          <w:i/>
          <w:iCs/>
          <w:highlight w:val="yellow"/>
        </w:rPr>
        <w:t xml:space="preserve"> </w:t>
      </w:r>
      <w:r>
        <w:rPr>
          <w:b/>
          <w:i/>
          <w:iCs/>
          <w:highlight w:val="yellow"/>
        </w:rPr>
        <w:t xml:space="preserve">the following paragraph in this subclause as </w:t>
      </w:r>
      <w:r w:rsidRPr="00EC44AC">
        <w:rPr>
          <w:b/>
          <w:i/>
          <w:iCs/>
          <w:highlight w:val="yellow"/>
        </w:rPr>
        <w:t>shown below:</w:t>
      </w:r>
    </w:p>
    <w:p w14:paraId="7D1271E0" w14:textId="547B9BC8" w:rsidR="00BB38FC" w:rsidRDefault="00BB38FC" w:rsidP="00D37813">
      <w:pPr>
        <w:suppressAutoHyphens/>
        <w:jc w:val="both"/>
        <w:rPr>
          <w:b/>
          <w:bCs/>
          <w:sz w:val="20"/>
          <w:szCs w:val="20"/>
        </w:rPr>
      </w:pPr>
      <w:r>
        <w:rPr>
          <w:rFonts w:ascii="Times New Roman" w:hAnsi="Times New Roman" w:cs="Times New Roman"/>
          <w:sz w:val="20"/>
          <w:szCs w:val="20"/>
        </w:rPr>
        <w:t xml:space="preserve">An EHT STA that is affiliated with an MLD supports </w:t>
      </w:r>
      <w:del w:id="54" w:author="Abhishek Patil" w:date="2022-08-08T18:50:00Z">
        <w:r w:rsidDel="004B1900">
          <w:rPr>
            <w:rFonts w:ascii="Times New Roman" w:hAnsi="Times New Roman" w:cs="Times New Roman"/>
            <w:sz w:val="20"/>
            <w:szCs w:val="20"/>
          </w:rPr>
          <w:delText>multi-link operation (</w:delText>
        </w:r>
      </w:del>
      <w:r>
        <w:rPr>
          <w:rFonts w:ascii="Times New Roman" w:hAnsi="Times New Roman" w:cs="Times New Roman"/>
          <w:sz w:val="20"/>
          <w:szCs w:val="20"/>
        </w:rPr>
        <w:t>MLO</w:t>
      </w:r>
      <w:del w:id="55" w:author="Abhishek Patil" w:date="2022-08-08T18:50:00Z">
        <w:r w:rsidDel="004B1900">
          <w:rPr>
            <w:rFonts w:ascii="Times New Roman" w:hAnsi="Times New Roman" w:cs="Times New Roman"/>
            <w:sz w:val="20"/>
            <w:szCs w:val="20"/>
          </w:rPr>
          <w:delText>)</w:delText>
        </w:r>
      </w:del>
      <w:r w:rsidR="00506C19" w:rsidRPr="00506C19">
        <w:rPr>
          <w:rFonts w:ascii="Times New Roman" w:hAnsi="Times New Roman" w:cs="Times New Roman"/>
          <w:sz w:val="16"/>
          <w:szCs w:val="16"/>
          <w:highlight w:val="yellow"/>
        </w:rPr>
        <w:t>[</w:t>
      </w:r>
      <w:r w:rsidR="00E27C20">
        <w:rPr>
          <w:rFonts w:ascii="Times New Roman" w:hAnsi="Times New Roman" w:cs="Times New Roman"/>
          <w:sz w:val="16"/>
          <w:szCs w:val="16"/>
          <w:highlight w:val="yellow"/>
        </w:rPr>
        <w:t>13978</w:t>
      </w:r>
      <w:r w:rsidR="00506C19" w:rsidRPr="00506C19">
        <w:rPr>
          <w:rFonts w:ascii="Times New Roman" w:hAnsi="Times New Roman" w:cs="Times New Roman"/>
          <w:sz w:val="16"/>
          <w:szCs w:val="16"/>
          <w:highlight w:val="yellow"/>
        </w:rPr>
        <w:t>]</w:t>
      </w:r>
      <w:r>
        <w:rPr>
          <w:rFonts w:ascii="Times New Roman" w:hAnsi="Times New Roman" w:cs="Times New Roman"/>
          <w:sz w:val="20"/>
          <w:szCs w:val="20"/>
        </w:rPr>
        <w:t>. An EHT AP supports MLO.</w:t>
      </w:r>
    </w:p>
    <w:p w14:paraId="035BF273" w14:textId="77777777" w:rsidR="00BB38FC" w:rsidRDefault="00BB38FC" w:rsidP="00D37813">
      <w:pPr>
        <w:suppressAutoHyphens/>
        <w:jc w:val="both"/>
        <w:rPr>
          <w:b/>
          <w:bCs/>
          <w:sz w:val="20"/>
          <w:szCs w:val="20"/>
        </w:rPr>
      </w:pPr>
    </w:p>
    <w:p w14:paraId="091C736D" w14:textId="300C87F5" w:rsidR="00047668" w:rsidRDefault="00047668" w:rsidP="00047668">
      <w:pPr>
        <w:jc w:val="center"/>
        <w:rPr>
          <w:rFonts w:ascii="Times New Roman" w:hAnsi="Times New Roman" w:cs="Times New Roman"/>
          <w:sz w:val="20"/>
          <w:szCs w:val="20"/>
        </w:rPr>
      </w:pPr>
      <w:r w:rsidRPr="00F2654F">
        <w:rPr>
          <w:rFonts w:ascii="Times New Roman" w:hAnsi="Times New Roman" w:cs="Times New Roman"/>
          <w:sz w:val="20"/>
          <w:szCs w:val="20"/>
          <w:highlight w:val="yellow"/>
        </w:rPr>
        <w:t xml:space="preserve">x-x-x-x-x-x Begin changes </w:t>
      </w:r>
      <w:r w:rsidRPr="00272557">
        <w:rPr>
          <w:rFonts w:ascii="Times New Roman" w:hAnsi="Times New Roman" w:cs="Times New Roman"/>
          <w:sz w:val="20"/>
          <w:szCs w:val="20"/>
          <w:highlight w:val="yellow"/>
        </w:rPr>
        <w:t xml:space="preserve">for </w:t>
      </w:r>
      <w:r w:rsidRPr="00F2654F">
        <w:rPr>
          <w:rFonts w:ascii="Times New Roman" w:hAnsi="Times New Roman" w:cs="Times New Roman"/>
          <w:sz w:val="20"/>
          <w:szCs w:val="20"/>
          <w:highlight w:val="yellow"/>
        </w:rPr>
        <w:t xml:space="preserve">CID </w:t>
      </w:r>
      <w:r w:rsidRPr="00272557">
        <w:rPr>
          <w:rFonts w:ascii="Times New Roman" w:hAnsi="Times New Roman" w:cs="Times New Roman"/>
          <w:sz w:val="20"/>
          <w:szCs w:val="20"/>
          <w:highlight w:val="yellow"/>
        </w:rPr>
        <w:t>10304</w:t>
      </w:r>
      <w:r>
        <w:rPr>
          <w:rFonts w:ascii="Times New Roman" w:hAnsi="Times New Roman" w:cs="Times New Roman"/>
          <w:sz w:val="20"/>
          <w:szCs w:val="20"/>
          <w:highlight w:val="yellow"/>
        </w:rPr>
        <w:t xml:space="preserve"> (with an exception for CIDs 11715 &amp; 10598) </w:t>
      </w:r>
      <w:r w:rsidRPr="00F2654F">
        <w:rPr>
          <w:rFonts w:ascii="Times New Roman" w:hAnsi="Times New Roman" w:cs="Times New Roman"/>
          <w:sz w:val="20"/>
          <w:szCs w:val="20"/>
          <w:highlight w:val="yellow"/>
        </w:rPr>
        <w:t>x-x-x-x-x-x</w:t>
      </w:r>
    </w:p>
    <w:p w14:paraId="571ED480" w14:textId="77777777" w:rsidR="00F6070B" w:rsidRDefault="00F6070B" w:rsidP="00F6070B">
      <w:pPr>
        <w:suppressAutoHyphens/>
        <w:jc w:val="both"/>
        <w:rPr>
          <w:b/>
          <w:bCs/>
          <w:sz w:val="20"/>
          <w:szCs w:val="20"/>
        </w:rPr>
      </w:pPr>
      <w:r>
        <w:rPr>
          <w:b/>
          <w:bCs/>
          <w:sz w:val="20"/>
          <w:szCs w:val="20"/>
        </w:rPr>
        <w:t>35.3.3 Advertisement of multi-link information in Multi-Link element</w:t>
      </w:r>
    </w:p>
    <w:p w14:paraId="54CB28F6" w14:textId="77777777" w:rsidR="00F6070B" w:rsidRPr="00C81A22" w:rsidRDefault="00F6070B" w:rsidP="00F6070B">
      <w:pPr>
        <w:suppressAutoHyphens/>
        <w:jc w:val="both"/>
        <w:rPr>
          <w:rFonts w:ascii="Times New Roman" w:hAnsi="Times New Roman" w:cs="Times New Roman"/>
          <w:sz w:val="20"/>
          <w:szCs w:val="20"/>
        </w:rPr>
      </w:pPr>
      <w:r>
        <w:rPr>
          <w:b/>
          <w:bCs/>
          <w:sz w:val="20"/>
          <w:szCs w:val="20"/>
        </w:rPr>
        <w:t>35.3.3.1 General</w:t>
      </w:r>
    </w:p>
    <w:p w14:paraId="10EF45E1" w14:textId="77777777" w:rsidR="00F6070B" w:rsidRDefault="00F6070B" w:rsidP="00F6070B">
      <w:pPr>
        <w:pStyle w:val="T"/>
        <w:spacing w:after="120" w:line="240" w:lineRule="auto"/>
        <w:rPr>
          <w:b/>
          <w:i/>
          <w:iCs/>
        </w:rPr>
      </w:pPr>
      <w:proofErr w:type="spellStart"/>
      <w:r w:rsidRPr="00EC44AC">
        <w:rPr>
          <w:b/>
          <w:i/>
          <w:iCs/>
          <w:highlight w:val="yellow"/>
        </w:rPr>
        <w:t>TGbe</w:t>
      </w:r>
      <w:proofErr w:type="spellEnd"/>
      <w:r w:rsidRPr="00EC44AC">
        <w:rPr>
          <w:b/>
          <w:i/>
          <w:iCs/>
          <w:highlight w:val="yellow"/>
        </w:rPr>
        <w:t xml:space="preserve"> editor: Please </w:t>
      </w:r>
      <w:r>
        <w:rPr>
          <w:b/>
          <w:i/>
          <w:iCs/>
          <w:highlight w:val="yellow"/>
          <w:u w:val="single"/>
        </w:rPr>
        <w:t>update</w:t>
      </w:r>
      <w:r w:rsidRPr="00EC44AC">
        <w:rPr>
          <w:b/>
          <w:i/>
          <w:iCs/>
          <w:highlight w:val="yellow"/>
        </w:rPr>
        <w:t xml:space="preserve"> the </w:t>
      </w:r>
      <w:r>
        <w:rPr>
          <w:b/>
          <w:i/>
          <w:iCs/>
          <w:highlight w:val="yellow"/>
        </w:rPr>
        <w:t>contents of the following paragraph in</w:t>
      </w:r>
      <w:r w:rsidRPr="00EC44AC">
        <w:rPr>
          <w:b/>
          <w:i/>
          <w:iCs/>
          <w:highlight w:val="yellow"/>
        </w:rPr>
        <w:t xml:space="preserve"> </w:t>
      </w:r>
      <w:r>
        <w:rPr>
          <w:b/>
          <w:i/>
          <w:iCs/>
          <w:highlight w:val="yellow"/>
        </w:rPr>
        <w:t>this</w:t>
      </w:r>
      <w:r w:rsidRPr="00EC44AC">
        <w:rPr>
          <w:b/>
          <w:i/>
          <w:iCs/>
          <w:highlight w:val="yellow"/>
        </w:rPr>
        <w:t xml:space="preserve"> subclause</w:t>
      </w:r>
      <w:r>
        <w:rPr>
          <w:b/>
          <w:i/>
          <w:iCs/>
          <w:highlight w:val="yellow"/>
        </w:rPr>
        <w:t xml:space="preserve"> as shown below</w:t>
      </w:r>
      <w:r w:rsidRPr="00EC44AC">
        <w:rPr>
          <w:b/>
          <w:i/>
          <w:iCs/>
          <w:highlight w:val="yellow"/>
        </w:rPr>
        <w:t>:</w:t>
      </w:r>
      <w:r>
        <w:rPr>
          <w:b/>
          <w:i/>
          <w:iCs/>
        </w:rPr>
        <w:t xml:space="preserve"> </w:t>
      </w:r>
    </w:p>
    <w:p w14:paraId="46587A6A" w14:textId="3B47544E" w:rsidR="00F6070B" w:rsidRPr="00262509" w:rsidRDefault="00F6070B" w:rsidP="00F6070B">
      <w:pPr>
        <w:suppressAutoHyphens/>
        <w:jc w:val="both"/>
        <w:rPr>
          <w:rFonts w:ascii="Times New Roman" w:hAnsi="Times New Roman" w:cs="Times New Roman"/>
          <w:sz w:val="20"/>
          <w:szCs w:val="20"/>
        </w:rPr>
      </w:pPr>
      <w:r w:rsidRPr="00262509">
        <w:rPr>
          <w:rFonts w:ascii="Times New Roman" w:hAnsi="Times New Roman" w:cs="Times New Roman"/>
          <w:sz w:val="20"/>
          <w:szCs w:val="20"/>
        </w:rPr>
        <w:t xml:space="preserve">The value carried in the Link ID subfield of the Per-STA Profile </w:t>
      </w:r>
      <w:proofErr w:type="spellStart"/>
      <w:r w:rsidRPr="00262509">
        <w:rPr>
          <w:rFonts w:ascii="Times New Roman" w:hAnsi="Times New Roman" w:cs="Times New Roman"/>
          <w:sz w:val="20"/>
          <w:szCs w:val="20"/>
        </w:rPr>
        <w:t>subelement</w:t>
      </w:r>
      <w:proofErr w:type="spellEnd"/>
      <w:r w:rsidRPr="00262509">
        <w:rPr>
          <w:rFonts w:ascii="Times New Roman" w:hAnsi="Times New Roman" w:cs="Times New Roman"/>
          <w:sz w:val="20"/>
          <w:szCs w:val="20"/>
        </w:rPr>
        <w:t xml:space="preserve"> carried in a Basic</w:t>
      </w:r>
      <w:ins w:id="56" w:author="Abhishek Patil" w:date="2022-08-09T12:52:00Z">
        <w:r w:rsidR="00C80EA8">
          <w:rPr>
            <w:rFonts w:ascii="Times New Roman" w:hAnsi="Times New Roman" w:cs="Times New Roman"/>
            <w:sz w:val="20"/>
            <w:szCs w:val="20"/>
          </w:rPr>
          <w:t>,</w:t>
        </w:r>
      </w:ins>
      <w:ins w:id="57" w:author="Abhishek Patil" w:date="2022-07-09T14:15:00Z">
        <w:r w:rsidRPr="00262509">
          <w:rPr>
            <w:rFonts w:ascii="Times New Roman" w:hAnsi="Times New Roman" w:cs="Times New Roman"/>
            <w:sz w:val="20"/>
            <w:szCs w:val="20"/>
          </w:rPr>
          <w:t xml:space="preserve"> Reconfiguration</w:t>
        </w:r>
      </w:ins>
      <w:ins w:id="58" w:author="Abhishek Patil" w:date="2022-08-09T12:52:00Z">
        <w:r w:rsidR="00C80EA8">
          <w:rPr>
            <w:rFonts w:ascii="Times New Roman" w:hAnsi="Times New Roman" w:cs="Times New Roman"/>
            <w:sz w:val="20"/>
            <w:szCs w:val="20"/>
          </w:rPr>
          <w:t>,</w:t>
        </w:r>
      </w:ins>
      <w:ins w:id="59" w:author="Abhishek Patil" w:date="2022-07-09T14:16:00Z">
        <w:r w:rsidRPr="00262509">
          <w:rPr>
            <w:rFonts w:ascii="Times New Roman" w:hAnsi="Times New Roman" w:cs="Times New Roman"/>
            <w:sz w:val="20"/>
            <w:szCs w:val="20"/>
          </w:rPr>
          <w:t xml:space="preserve"> or</w:t>
        </w:r>
        <w:r w:rsidRPr="00262509">
          <w:t xml:space="preserve"> </w:t>
        </w:r>
        <w:r w:rsidRPr="00262509">
          <w:rPr>
            <w:rFonts w:ascii="Times New Roman" w:hAnsi="Times New Roman" w:cs="Times New Roman"/>
            <w:sz w:val="20"/>
            <w:szCs w:val="20"/>
          </w:rPr>
          <w:t>Priority Access</w:t>
        </w:r>
      </w:ins>
      <w:r w:rsidRPr="00262509">
        <w:rPr>
          <w:rFonts w:ascii="Times New Roman" w:hAnsi="Times New Roman" w:cs="Times New Roman"/>
          <w:sz w:val="20"/>
          <w:szCs w:val="20"/>
        </w:rPr>
        <w:t xml:space="preserve"> Multi-Link element</w:t>
      </w:r>
      <w:ins w:id="60" w:author="Abhishek Patil" w:date="2022-07-08T18:48:00Z">
        <w:r w:rsidRPr="00262509">
          <w:rPr>
            <w:rFonts w:ascii="Times New Roman" w:hAnsi="Times New Roman" w:cs="Times New Roman"/>
            <w:sz w:val="20"/>
            <w:szCs w:val="20"/>
          </w:rPr>
          <w:t xml:space="preserve"> identifies </w:t>
        </w:r>
      </w:ins>
      <w:ins w:id="61" w:author="Abhishek Patil" w:date="2022-07-09T08:46:00Z">
        <w:r w:rsidRPr="00262509">
          <w:rPr>
            <w:rFonts w:ascii="Times New Roman" w:hAnsi="Times New Roman" w:cs="Times New Roman"/>
            <w:sz w:val="20"/>
            <w:szCs w:val="20"/>
          </w:rPr>
          <w:t>a</w:t>
        </w:r>
      </w:ins>
      <w:ins w:id="62" w:author="Abhishek Patil" w:date="2022-07-13T21:57:00Z">
        <w:r>
          <w:rPr>
            <w:rFonts w:ascii="Times New Roman" w:hAnsi="Times New Roman" w:cs="Times New Roman"/>
            <w:sz w:val="20"/>
            <w:szCs w:val="20"/>
          </w:rPr>
          <w:t xml:space="preserve"> reported</w:t>
        </w:r>
      </w:ins>
      <w:ins w:id="63" w:author="Abhishek Patil" w:date="2022-07-09T08:46:00Z">
        <w:r w:rsidRPr="00262509">
          <w:rPr>
            <w:rFonts w:ascii="Times New Roman" w:hAnsi="Times New Roman" w:cs="Times New Roman"/>
            <w:sz w:val="20"/>
            <w:szCs w:val="20"/>
          </w:rPr>
          <w:t xml:space="preserve"> </w:t>
        </w:r>
      </w:ins>
      <w:ins w:id="64" w:author="Abhishek Patil" w:date="2022-07-08T18:48:00Z">
        <w:r w:rsidRPr="00262509">
          <w:rPr>
            <w:rFonts w:ascii="Times New Roman" w:hAnsi="Times New Roman" w:cs="Times New Roman"/>
            <w:sz w:val="20"/>
            <w:szCs w:val="20"/>
          </w:rPr>
          <w:t>AP</w:t>
        </w:r>
      </w:ins>
      <w:ins w:id="65" w:author="Abhishek Patil" w:date="2022-07-08T18:49:00Z">
        <w:r w:rsidRPr="00262509">
          <w:rPr>
            <w:rFonts w:ascii="Times New Roman" w:hAnsi="Times New Roman" w:cs="Times New Roman"/>
            <w:sz w:val="20"/>
            <w:szCs w:val="20"/>
          </w:rPr>
          <w:t xml:space="preserve"> affiliated with </w:t>
        </w:r>
      </w:ins>
      <w:r w:rsidR="00EB2554" w:rsidRPr="00506C19">
        <w:rPr>
          <w:rFonts w:ascii="Times New Roman" w:hAnsi="Times New Roman" w:cs="Times New Roman"/>
          <w:sz w:val="16"/>
          <w:szCs w:val="16"/>
          <w:highlight w:val="yellow"/>
        </w:rPr>
        <w:t>[1</w:t>
      </w:r>
      <w:r w:rsidR="00EB2554">
        <w:rPr>
          <w:rFonts w:ascii="Times New Roman" w:hAnsi="Times New Roman" w:cs="Times New Roman"/>
          <w:sz w:val="16"/>
          <w:szCs w:val="16"/>
          <w:highlight w:val="yellow"/>
        </w:rPr>
        <w:t>1715</w:t>
      </w:r>
      <w:r w:rsidR="00EB2554" w:rsidRPr="00506C19">
        <w:rPr>
          <w:rFonts w:ascii="Times New Roman" w:hAnsi="Times New Roman" w:cs="Times New Roman"/>
          <w:sz w:val="16"/>
          <w:szCs w:val="16"/>
          <w:highlight w:val="yellow"/>
        </w:rPr>
        <w:t>]</w:t>
      </w:r>
      <w:ins w:id="66" w:author="Abhishek Patil" w:date="2022-07-08T18:49:00Z">
        <w:r w:rsidRPr="00262509">
          <w:rPr>
            <w:rFonts w:ascii="Times New Roman" w:hAnsi="Times New Roman" w:cs="Times New Roman"/>
            <w:sz w:val="20"/>
            <w:szCs w:val="20"/>
          </w:rPr>
          <w:t>that AP MLD</w:t>
        </w:r>
      </w:ins>
      <w:ins w:id="67" w:author="Abhishek Patil" w:date="2022-07-08T19:25:00Z">
        <w:r w:rsidRPr="00262509">
          <w:rPr>
            <w:rFonts w:ascii="Times New Roman" w:hAnsi="Times New Roman" w:cs="Times New Roman"/>
            <w:sz w:val="20"/>
            <w:szCs w:val="20"/>
          </w:rPr>
          <w:t xml:space="preserve"> (see 35.3.</w:t>
        </w:r>
      </w:ins>
      <w:ins w:id="68" w:author="Abhishek Patil" w:date="2022-07-25T23:54:00Z">
        <w:r>
          <w:rPr>
            <w:rFonts w:ascii="Times New Roman" w:hAnsi="Times New Roman" w:cs="Times New Roman"/>
            <w:sz w:val="20"/>
            <w:szCs w:val="20"/>
          </w:rPr>
          <w:t>3</w:t>
        </w:r>
      </w:ins>
      <w:ins w:id="69" w:author="Abhishek Patil" w:date="2022-07-09T08:34:00Z">
        <w:r w:rsidRPr="00262509">
          <w:rPr>
            <w:rFonts w:ascii="Times New Roman" w:hAnsi="Times New Roman" w:cs="Times New Roman"/>
            <w:sz w:val="20"/>
            <w:szCs w:val="20"/>
          </w:rPr>
          <w:t>.</w:t>
        </w:r>
      </w:ins>
      <w:ins w:id="70" w:author="Abhishek Patil" w:date="2022-07-08T19:25:00Z">
        <w:r w:rsidRPr="00262509">
          <w:rPr>
            <w:rFonts w:ascii="Times New Roman" w:hAnsi="Times New Roman" w:cs="Times New Roman"/>
            <w:sz w:val="20"/>
            <w:szCs w:val="20"/>
          </w:rPr>
          <w:t>1a</w:t>
        </w:r>
      </w:ins>
      <w:ins w:id="71" w:author="Abhishek Patil" w:date="2022-08-11T08:58:00Z">
        <w:r w:rsidR="00C7776F">
          <w:rPr>
            <w:rFonts w:ascii="Times New Roman" w:hAnsi="Times New Roman" w:cs="Times New Roman"/>
            <w:sz w:val="20"/>
            <w:szCs w:val="20"/>
          </w:rPr>
          <w:t xml:space="preserve"> (</w:t>
        </w:r>
        <w:r w:rsidR="00C7776F" w:rsidRPr="00C7776F">
          <w:rPr>
            <w:rFonts w:ascii="Times New Roman" w:hAnsi="Times New Roman" w:cs="Times New Roman"/>
            <w:sz w:val="20"/>
            <w:szCs w:val="20"/>
          </w:rPr>
          <w:t>Link ID</w:t>
        </w:r>
        <w:r w:rsidR="00C7776F">
          <w:rPr>
            <w:rFonts w:ascii="Times New Roman" w:hAnsi="Times New Roman" w:cs="Times New Roman"/>
            <w:sz w:val="20"/>
            <w:szCs w:val="20"/>
          </w:rPr>
          <w:t>)</w:t>
        </w:r>
      </w:ins>
      <w:ins w:id="72" w:author="Abhishek Patil" w:date="2022-07-08T19:25:00Z">
        <w:r w:rsidRPr="00262509">
          <w:rPr>
            <w:rFonts w:ascii="Times New Roman" w:hAnsi="Times New Roman" w:cs="Times New Roman"/>
            <w:sz w:val="20"/>
            <w:szCs w:val="20"/>
          </w:rPr>
          <w:t>)</w:t>
        </w:r>
      </w:ins>
      <w:ins w:id="73" w:author="Abhishek Patil" w:date="2022-07-08T18:49:00Z">
        <w:r w:rsidRPr="00262509">
          <w:rPr>
            <w:rFonts w:ascii="Times New Roman" w:hAnsi="Times New Roman" w:cs="Times New Roman"/>
            <w:sz w:val="20"/>
            <w:szCs w:val="20"/>
          </w:rPr>
          <w:t>.</w:t>
        </w:r>
      </w:ins>
      <w:r w:rsidRPr="00262509">
        <w:rPr>
          <w:rFonts w:ascii="Times New Roman" w:hAnsi="Times New Roman" w:cs="Times New Roman"/>
          <w:sz w:val="20"/>
          <w:szCs w:val="20"/>
        </w:rPr>
        <w:t xml:space="preserve"> </w:t>
      </w:r>
      <w:del w:id="74" w:author="Abhishek Patil" w:date="2022-07-09T08:25:00Z">
        <w:r w:rsidRPr="00262509" w:rsidDel="005D542F">
          <w:rPr>
            <w:rFonts w:ascii="Times New Roman" w:hAnsi="Times New Roman" w:cs="Times New Roman"/>
            <w:sz w:val="20"/>
            <w:szCs w:val="20"/>
          </w:rPr>
          <w:delText xml:space="preserve">is unique to every AP affiliated with an AP MLD and is a representation of the tuple consisting of Operating Class, Operating Channel, and BSSID of the AP affiliated with the AP MLD </w:delText>
        </w:r>
      </w:del>
      <w:del w:id="75" w:author="Abhishek Patil" w:date="2022-07-09T08:31:00Z">
        <w:r w:rsidRPr="00262509" w:rsidDel="004D120C">
          <w:rPr>
            <w:rFonts w:ascii="Times New Roman" w:hAnsi="Times New Roman" w:cs="Times New Roman"/>
            <w:sz w:val="20"/>
            <w:szCs w:val="20"/>
          </w:rPr>
          <w:delText>(see also 35.3.4.4 (Multi-Link element usage rules in the context of discovery)).</w:delText>
        </w:r>
      </w:del>
      <w:ins w:id="76" w:author="Abhishek Patil" w:date="2022-07-26T14:34:00Z">
        <w:r w:rsidR="00A511EC" w:rsidRPr="00A511EC">
          <w:rPr>
            <w:rFonts w:ascii="Times New Roman" w:hAnsi="Times New Roman" w:cs="Times New Roman"/>
            <w:sz w:val="20"/>
            <w:szCs w:val="20"/>
          </w:rPr>
          <w:t xml:space="preserve"> </w:t>
        </w:r>
        <w:r w:rsidR="00A511EC" w:rsidRPr="00262509">
          <w:rPr>
            <w:rFonts w:ascii="Times New Roman" w:hAnsi="Times New Roman" w:cs="Times New Roman"/>
            <w:sz w:val="20"/>
            <w:szCs w:val="20"/>
          </w:rPr>
          <w:t xml:space="preserve">The value </w:t>
        </w:r>
        <w:r w:rsidR="00A511EC" w:rsidRPr="00262509">
          <w:rPr>
            <w:rFonts w:ascii="Times New Roman" w:hAnsi="Times New Roman" w:cs="Times New Roman"/>
            <w:sz w:val="20"/>
            <w:szCs w:val="20"/>
          </w:rPr>
          <w:lastRenderedPageBreak/>
          <w:t xml:space="preserve">carried in the Link ID subfield of the </w:t>
        </w:r>
        <w:r w:rsidR="00A511EC">
          <w:rPr>
            <w:rFonts w:ascii="Times New Roman" w:hAnsi="Times New Roman" w:cs="Times New Roman"/>
            <w:sz w:val="20"/>
            <w:szCs w:val="20"/>
          </w:rPr>
          <w:t>Common Info field</w:t>
        </w:r>
        <w:r w:rsidR="00A511EC" w:rsidRPr="00262509">
          <w:rPr>
            <w:rFonts w:ascii="Times New Roman" w:hAnsi="Times New Roman" w:cs="Times New Roman"/>
            <w:sz w:val="20"/>
            <w:szCs w:val="20"/>
          </w:rPr>
          <w:t xml:space="preserve"> </w:t>
        </w:r>
      </w:ins>
      <w:ins w:id="77" w:author="Abhishek Patil" w:date="2022-07-26T14:47:00Z">
        <w:r w:rsidR="00B92C80">
          <w:rPr>
            <w:rFonts w:ascii="Times New Roman" w:hAnsi="Times New Roman" w:cs="Times New Roman"/>
            <w:sz w:val="20"/>
            <w:szCs w:val="20"/>
          </w:rPr>
          <w:t>of the</w:t>
        </w:r>
      </w:ins>
      <w:ins w:id="78" w:author="Abhishek Patil" w:date="2022-07-26T14:34:00Z">
        <w:r w:rsidR="00A511EC" w:rsidRPr="00262509">
          <w:rPr>
            <w:rFonts w:ascii="Times New Roman" w:hAnsi="Times New Roman" w:cs="Times New Roman"/>
            <w:sz w:val="20"/>
            <w:szCs w:val="20"/>
          </w:rPr>
          <w:t xml:space="preserve"> Basic Multi-Link element identifies </w:t>
        </w:r>
      </w:ins>
      <w:ins w:id="79" w:author="Abhishek Patil" w:date="2022-07-26T14:35:00Z">
        <w:r w:rsidR="000A206D">
          <w:rPr>
            <w:rFonts w:ascii="Times New Roman" w:hAnsi="Times New Roman" w:cs="Times New Roman"/>
            <w:sz w:val="20"/>
            <w:szCs w:val="20"/>
          </w:rPr>
          <w:t>the link ID of the transmitting AP</w:t>
        </w:r>
      </w:ins>
      <w:ins w:id="80" w:author="Abhishek Patil" w:date="2022-07-26T14:34:00Z">
        <w:r w:rsidR="00A511EC" w:rsidRPr="00262509">
          <w:rPr>
            <w:rFonts w:ascii="Times New Roman" w:hAnsi="Times New Roman" w:cs="Times New Roman"/>
            <w:sz w:val="20"/>
            <w:szCs w:val="20"/>
          </w:rPr>
          <w:t>.</w:t>
        </w:r>
      </w:ins>
    </w:p>
    <w:p w14:paraId="4B5D1EC1" w14:textId="17E6058F" w:rsidR="00F6070B" w:rsidRPr="00A31562" w:rsidDel="00262509" w:rsidRDefault="00F6070B" w:rsidP="00F6070B">
      <w:pPr>
        <w:suppressAutoHyphens/>
        <w:jc w:val="both"/>
        <w:rPr>
          <w:del w:id="81" w:author="Abhishek Patil" w:date="2022-07-13T21:51:00Z"/>
          <w:rFonts w:ascii="Times New Roman" w:hAnsi="Times New Roman" w:cs="Times New Roman"/>
          <w:sz w:val="18"/>
          <w:szCs w:val="18"/>
        </w:rPr>
      </w:pPr>
      <w:del w:id="82" w:author="Abhishek Patil" w:date="2022-07-13T21:51:00Z">
        <w:r w:rsidRPr="00262509" w:rsidDel="00262509">
          <w:rPr>
            <w:rFonts w:ascii="Times New Roman" w:hAnsi="Times New Roman" w:cs="Times New Roman"/>
            <w:sz w:val="18"/>
            <w:szCs w:val="18"/>
          </w:rPr>
          <w:delText>NOTE 1—When a STA affiliated with a non-AP MLD includes a Basic Multi-Link element in a (Re)Association Request frame, the Link ID subfield of the STA Control field contained in a Per-STA Profile subelement identifies the link requested for multi-link (re)setup. When a STA affiliated with a non-AP MLD includes a Probe Request Multi-Link element in a Multi-Link probe request, the Link ID subfield of the STA Control field contained in a Per-STA Profile subelement identifies the AP whose information is requested in the Multi-Link probe request.</w:delText>
        </w:r>
      </w:del>
    </w:p>
    <w:p w14:paraId="3E21A653" w14:textId="77777777" w:rsidR="00AB19F7" w:rsidRDefault="00AB19F7" w:rsidP="00272557">
      <w:pPr>
        <w:jc w:val="center"/>
        <w:rPr>
          <w:rFonts w:ascii="Times New Roman" w:hAnsi="Times New Roman" w:cs="Times New Roman"/>
          <w:sz w:val="20"/>
          <w:szCs w:val="20"/>
          <w:highlight w:val="yellow"/>
        </w:rPr>
      </w:pPr>
    </w:p>
    <w:p w14:paraId="7D201BCE" w14:textId="25C3E5CF" w:rsidR="00F6070B" w:rsidRDefault="00F6070B" w:rsidP="00F6070B">
      <w:pPr>
        <w:pStyle w:val="T"/>
        <w:spacing w:after="120" w:line="240" w:lineRule="auto"/>
        <w:rPr>
          <w:b/>
          <w:i/>
          <w:iCs/>
        </w:rPr>
      </w:pPr>
      <w:proofErr w:type="spellStart"/>
      <w:r w:rsidRPr="00EC44AC">
        <w:rPr>
          <w:b/>
          <w:i/>
          <w:iCs/>
          <w:highlight w:val="yellow"/>
        </w:rPr>
        <w:t>TGbe</w:t>
      </w:r>
      <w:proofErr w:type="spellEnd"/>
      <w:r w:rsidRPr="00EC44AC">
        <w:rPr>
          <w:b/>
          <w:i/>
          <w:iCs/>
          <w:highlight w:val="yellow"/>
        </w:rPr>
        <w:t xml:space="preserve"> editor: Please </w:t>
      </w:r>
      <w:r w:rsidR="00BF2241">
        <w:rPr>
          <w:b/>
          <w:i/>
          <w:iCs/>
          <w:highlight w:val="yellow"/>
          <w:u w:val="single"/>
        </w:rPr>
        <w:t>insert</w:t>
      </w:r>
      <w:r w:rsidRPr="00EC44AC">
        <w:rPr>
          <w:b/>
          <w:i/>
          <w:iCs/>
          <w:highlight w:val="yellow"/>
        </w:rPr>
        <w:t xml:space="preserve"> </w:t>
      </w:r>
      <w:r>
        <w:rPr>
          <w:b/>
          <w:i/>
          <w:iCs/>
          <w:highlight w:val="yellow"/>
        </w:rPr>
        <w:t>a new subclause after 35.3.3.1 as shown below</w:t>
      </w:r>
      <w:r w:rsidRPr="00EC44AC">
        <w:rPr>
          <w:b/>
          <w:i/>
          <w:iCs/>
          <w:highlight w:val="yellow"/>
        </w:rPr>
        <w:t>:</w:t>
      </w:r>
      <w:r>
        <w:rPr>
          <w:b/>
          <w:i/>
          <w:iCs/>
        </w:rPr>
        <w:t xml:space="preserve"> </w:t>
      </w:r>
    </w:p>
    <w:p w14:paraId="53D7A7BE" w14:textId="04424988" w:rsidR="00F6070B" w:rsidRDefault="00F6070B" w:rsidP="00F6070B">
      <w:pPr>
        <w:rPr>
          <w:b/>
          <w:bCs/>
          <w:sz w:val="20"/>
          <w:szCs w:val="20"/>
        </w:rPr>
      </w:pPr>
      <w:r>
        <w:rPr>
          <w:b/>
          <w:bCs/>
          <w:sz w:val="20"/>
          <w:szCs w:val="20"/>
        </w:rPr>
        <w:t xml:space="preserve">35.3.3.1a </w:t>
      </w:r>
      <w:bookmarkStart w:id="83" w:name="_Hlk111100746"/>
      <w:r w:rsidR="00956215">
        <w:rPr>
          <w:b/>
          <w:bCs/>
          <w:sz w:val="20"/>
          <w:szCs w:val="20"/>
        </w:rPr>
        <w:t>Link ID</w:t>
      </w:r>
      <w:bookmarkEnd w:id="83"/>
    </w:p>
    <w:p w14:paraId="4207B5C8" w14:textId="5562A544" w:rsidR="00F6070B" w:rsidRPr="00E93E0D" w:rsidDel="00A132CE" w:rsidRDefault="00A24310" w:rsidP="00ED77FA">
      <w:pPr>
        <w:pStyle w:val="T"/>
        <w:suppressAutoHyphens/>
        <w:spacing w:after="120" w:line="240" w:lineRule="auto"/>
      </w:pPr>
      <w:r>
        <w:t>A</w:t>
      </w:r>
      <w:r w:rsidR="007F143B">
        <w:t xml:space="preserve"> link ID </w:t>
      </w:r>
      <w:r w:rsidR="007F143B" w:rsidRPr="00C81A22">
        <w:t xml:space="preserve">is a </w:t>
      </w:r>
      <w:r>
        <w:t>numeric value that corresponds to</w:t>
      </w:r>
      <w:r w:rsidR="007F143B" w:rsidRPr="00C81A22">
        <w:t xml:space="preserve"> </w:t>
      </w:r>
      <w:r>
        <w:t>a</w:t>
      </w:r>
      <w:r w:rsidR="007F143B" w:rsidRPr="00C81A22">
        <w:t xml:space="preserve"> tuple consisting of Operating Class, Operating Channel, and BSSID of the AP affiliated with the AP MLD</w:t>
      </w:r>
      <w:r w:rsidR="007F143B">
        <w:t xml:space="preserve">. </w:t>
      </w:r>
      <w:r w:rsidR="00F6070B" w:rsidRPr="00E93E0D" w:rsidDel="00A132CE">
        <w:t xml:space="preserve">An AP </w:t>
      </w:r>
      <w:r w:rsidR="00F6070B">
        <w:t xml:space="preserve">MLD </w:t>
      </w:r>
      <w:r w:rsidR="00F6070B" w:rsidRPr="00E93E0D" w:rsidDel="00A132CE">
        <w:t xml:space="preserve">shall </w:t>
      </w:r>
      <w:r w:rsidR="00F6070B">
        <w:t xml:space="preserve">assign </w:t>
      </w:r>
      <w:r w:rsidR="00F6070B" w:rsidRPr="00E93E0D" w:rsidDel="00A132CE">
        <w:t xml:space="preserve">a unique </w:t>
      </w:r>
      <w:r w:rsidR="00F6070B" w:rsidRPr="00210DEB" w:rsidDel="00A132CE">
        <w:t>link ID</w:t>
      </w:r>
      <w:r w:rsidR="00277915">
        <w:t>,</w:t>
      </w:r>
      <w:r w:rsidR="00F6070B" w:rsidRPr="00210DEB">
        <w:t xml:space="preserve"> </w:t>
      </w:r>
      <w:r w:rsidR="00277915">
        <w:t xml:space="preserve">that is lower than 15, </w:t>
      </w:r>
      <w:r w:rsidR="00F6070B" w:rsidRPr="00210DEB">
        <w:t>to each of its affiliated APs</w:t>
      </w:r>
      <w:r w:rsidR="003C4289">
        <w:t xml:space="preserve"> and shall not change </w:t>
      </w:r>
      <w:r w:rsidR="00D43EC2">
        <w:t xml:space="preserve">the </w:t>
      </w:r>
      <w:r w:rsidR="00740B3E">
        <w:t>assigned link IDs</w:t>
      </w:r>
      <w:r w:rsidR="003C4289">
        <w:t xml:space="preserve"> during </w:t>
      </w:r>
      <w:r w:rsidR="00020DC4">
        <w:t>the</w:t>
      </w:r>
      <w:r w:rsidR="003C4289">
        <w:t xml:space="preserve"> lifetime</w:t>
      </w:r>
      <w:r w:rsidR="00020DC4">
        <w:t xml:space="preserve"> of </w:t>
      </w:r>
      <w:r w:rsidR="00911D4B">
        <w:t xml:space="preserve">each of </w:t>
      </w:r>
      <w:r w:rsidR="00020DC4">
        <w:t xml:space="preserve">the </w:t>
      </w:r>
      <w:proofErr w:type="spellStart"/>
      <w:r w:rsidR="00020DC4">
        <w:t>BSSes</w:t>
      </w:r>
      <w:proofErr w:type="spellEnd"/>
      <w:r w:rsidR="00020DC4">
        <w:t xml:space="preserve"> setup by the AP MLD</w:t>
      </w:r>
      <w:r w:rsidR="00C301E9">
        <w:t>.</w:t>
      </w:r>
    </w:p>
    <w:p w14:paraId="1AA70039" w14:textId="7626330E" w:rsidR="00200DAF" w:rsidRDefault="00200DAF" w:rsidP="00870798">
      <w:pPr>
        <w:suppressAutoHyphens/>
        <w:jc w:val="both"/>
        <w:rPr>
          <w:rFonts w:ascii="Times New Roman" w:hAnsi="Times New Roman" w:cs="Times New Roman"/>
          <w:sz w:val="18"/>
          <w:szCs w:val="18"/>
        </w:rPr>
      </w:pPr>
      <w:r>
        <w:rPr>
          <w:rFonts w:ascii="Times New Roman" w:hAnsi="Times New Roman" w:cs="Times New Roman"/>
          <w:sz w:val="18"/>
          <w:szCs w:val="18"/>
        </w:rPr>
        <w:t xml:space="preserve">NOTE 1 – </w:t>
      </w:r>
      <w:r w:rsidR="00BB4E39">
        <w:rPr>
          <w:rFonts w:ascii="Times New Roman" w:hAnsi="Times New Roman" w:cs="Times New Roman"/>
          <w:sz w:val="18"/>
          <w:szCs w:val="18"/>
        </w:rPr>
        <w:t>The Link ID subfield in Reduced Neighbor Report element is set to 15 to indicate an</w:t>
      </w:r>
      <w:r w:rsidR="00FB37A7">
        <w:rPr>
          <w:rFonts w:ascii="Times New Roman" w:hAnsi="Times New Roman" w:cs="Times New Roman"/>
          <w:sz w:val="18"/>
          <w:szCs w:val="18"/>
        </w:rPr>
        <w:t xml:space="preserve"> AP that is not affiliated with an AP MLD or if the reporting AP does not have information of the reported AP</w:t>
      </w:r>
      <w:r w:rsidR="00A84B89">
        <w:rPr>
          <w:rFonts w:ascii="Times New Roman" w:hAnsi="Times New Roman" w:cs="Times New Roman"/>
          <w:sz w:val="18"/>
          <w:szCs w:val="18"/>
        </w:rPr>
        <w:t xml:space="preserve"> (see 9.4.2.170.2 (</w:t>
      </w:r>
      <w:r w:rsidR="00A84B89" w:rsidRPr="00A84B89">
        <w:rPr>
          <w:rFonts w:ascii="Times New Roman" w:hAnsi="Times New Roman" w:cs="Times New Roman"/>
          <w:sz w:val="18"/>
          <w:szCs w:val="18"/>
        </w:rPr>
        <w:t>Neighbor AP Information field</w:t>
      </w:r>
      <w:r w:rsidR="00A84B89">
        <w:rPr>
          <w:rFonts w:ascii="Times New Roman" w:hAnsi="Times New Roman" w:cs="Times New Roman"/>
          <w:sz w:val="18"/>
          <w:szCs w:val="18"/>
        </w:rPr>
        <w:t>))</w:t>
      </w:r>
      <w:r w:rsidR="00FB37A7">
        <w:rPr>
          <w:rFonts w:ascii="Times New Roman" w:hAnsi="Times New Roman" w:cs="Times New Roman"/>
          <w:sz w:val="18"/>
          <w:szCs w:val="18"/>
        </w:rPr>
        <w:t>.</w:t>
      </w:r>
      <w:r w:rsidR="00A84B89">
        <w:rPr>
          <w:rFonts w:ascii="Times New Roman" w:hAnsi="Times New Roman" w:cs="Times New Roman"/>
          <w:sz w:val="18"/>
          <w:szCs w:val="18"/>
        </w:rPr>
        <w:t xml:space="preserve"> Therefore, an AP MLD does not assign link ID value 15 to any of its affiliated AP.</w:t>
      </w:r>
    </w:p>
    <w:p w14:paraId="490E470E" w14:textId="65DE2BA2" w:rsidR="00870798" w:rsidRDefault="00870798" w:rsidP="00870798">
      <w:pPr>
        <w:suppressAutoHyphens/>
        <w:jc w:val="both"/>
        <w:rPr>
          <w:rFonts w:ascii="Times New Roman" w:hAnsi="Times New Roman" w:cs="Times New Roman"/>
          <w:sz w:val="18"/>
          <w:szCs w:val="18"/>
        </w:rPr>
      </w:pPr>
      <w:r>
        <w:rPr>
          <w:rFonts w:ascii="Times New Roman" w:hAnsi="Times New Roman" w:cs="Times New Roman"/>
          <w:sz w:val="18"/>
          <w:szCs w:val="18"/>
        </w:rPr>
        <w:t xml:space="preserve">NOTE </w:t>
      </w:r>
      <w:r w:rsidR="002F71A4">
        <w:rPr>
          <w:rFonts w:ascii="Times New Roman" w:hAnsi="Times New Roman" w:cs="Times New Roman"/>
          <w:sz w:val="18"/>
          <w:szCs w:val="18"/>
        </w:rPr>
        <w:t>2</w:t>
      </w:r>
      <w:r w:rsidR="001565C1">
        <w:rPr>
          <w:rFonts w:ascii="Times New Roman" w:hAnsi="Times New Roman" w:cs="Times New Roman"/>
          <w:sz w:val="18"/>
          <w:szCs w:val="18"/>
        </w:rPr>
        <w:t xml:space="preserve"> </w:t>
      </w:r>
      <w:r>
        <w:rPr>
          <w:rFonts w:ascii="Times New Roman" w:hAnsi="Times New Roman" w:cs="Times New Roman"/>
          <w:sz w:val="18"/>
          <w:szCs w:val="18"/>
        </w:rPr>
        <w:t xml:space="preserve">– Since a link ID identifies an affiliated AP’s BSS and does not change throughout the lifetime of the BSS, the link ID remains unchanged if the AP moves its BSS to a different channel by performing </w:t>
      </w:r>
      <w:r w:rsidRPr="2BCDC89C">
        <w:rPr>
          <w:rFonts w:ascii="Times New Roman" w:hAnsi="Times New Roman" w:cs="Times New Roman"/>
          <w:sz w:val="18"/>
          <w:szCs w:val="18"/>
        </w:rPr>
        <w:t>channel</w:t>
      </w:r>
      <w:r>
        <w:rPr>
          <w:rFonts w:ascii="Times New Roman" w:hAnsi="Times New Roman" w:cs="Times New Roman"/>
          <w:sz w:val="18"/>
          <w:szCs w:val="18"/>
        </w:rPr>
        <w:t xml:space="preserve"> </w:t>
      </w:r>
      <w:r w:rsidRPr="7271F4AA">
        <w:rPr>
          <w:rFonts w:ascii="Times New Roman" w:hAnsi="Times New Roman" w:cs="Times New Roman"/>
          <w:sz w:val="18"/>
          <w:szCs w:val="18"/>
        </w:rPr>
        <w:t>switch</w:t>
      </w:r>
      <w:r>
        <w:rPr>
          <w:rFonts w:ascii="Times New Roman" w:hAnsi="Times New Roman" w:cs="Times New Roman"/>
          <w:sz w:val="18"/>
          <w:szCs w:val="18"/>
        </w:rPr>
        <w:t xml:space="preserve"> procedure described in 11.8.8 (</w:t>
      </w:r>
      <w:r w:rsidRPr="003E6F51">
        <w:rPr>
          <w:rFonts w:ascii="Times New Roman" w:hAnsi="Times New Roman" w:cs="Times New Roman"/>
          <w:sz w:val="18"/>
          <w:szCs w:val="18"/>
        </w:rPr>
        <w:t>Selecting and advertising a new channel</w:t>
      </w:r>
      <w:r>
        <w:rPr>
          <w:rFonts w:ascii="Times New Roman" w:hAnsi="Times New Roman" w:cs="Times New Roman"/>
          <w:sz w:val="18"/>
          <w:szCs w:val="18"/>
        </w:rPr>
        <w:t>) or 11.9 (</w:t>
      </w:r>
      <w:r w:rsidRPr="00534BC8">
        <w:rPr>
          <w:rFonts w:ascii="Times New Roman" w:hAnsi="Times New Roman" w:cs="Times New Roman"/>
          <w:sz w:val="18"/>
          <w:szCs w:val="18"/>
        </w:rPr>
        <w:t>Extended channel switching</w:t>
      </w:r>
      <w:r>
        <w:rPr>
          <w:rFonts w:ascii="Times New Roman" w:hAnsi="Times New Roman" w:cs="Times New Roman"/>
          <w:sz w:val="18"/>
          <w:szCs w:val="18"/>
        </w:rPr>
        <w:t>).</w:t>
      </w:r>
      <w:r w:rsidRPr="62C8FFF4">
        <w:rPr>
          <w:rFonts w:ascii="Times New Roman" w:hAnsi="Times New Roman" w:cs="Times New Roman"/>
          <w:sz w:val="18"/>
          <w:szCs w:val="18"/>
        </w:rPr>
        <w:t xml:space="preserve"> In addition</w:t>
      </w:r>
      <w:r w:rsidR="00687167">
        <w:rPr>
          <w:rFonts w:ascii="Times New Roman" w:hAnsi="Times New Roman" w:cs="Times New Roman"/>
          <w:sz w:val="18"/>
          <w:szCs w:val="18"/>
        </w:rPr>
        <w:t>,</w:t>
      </w:r>
      <w:r w:rsidRPr="62C8FFF4">
        <w:rPr>
          <w:rFonts w:ascii="Times New Roman" w:hAnsi="Times New Roman" w:cs="Times New Roman"/>
          <w:sz w:val="18"/>
          <w:szCs w:val="18"/>
        </w:rPr>
        <w:t xml:space="preserve"> the link ID for </w:t>
      </w:r>
      <w:r w:rsidRPr="42240559">
        <w:rPr>
          <w:rFonts w:ascii="Times New Roman" w:hAnsi="Times New Roman" w:cs="Times New Roman"/>
          <w:sz w:val="18"/>
          <w:szCs w:val="18"/>
        </w:rPr>
        <w:t xml:space="preserve">an </w:t>
      </w:r>
      <w:r w:rsidR="00687167">
        <w:rPr>
          <w:rFonts w:ascii="Times New Roman" w:hAnsi="Times New Roman" w:cs="Times New Roman"/>
          <w:sz w:val="18"/>
          <w:szCs w:val="18"/>
        </w:rPr>
        <w:t xml:space="preserve">AP </w:t>
      </w:r>
      <w:r w:rsidRPr="42240559">
        <w:rPr>
          <w:rFonts w:ascii="Times New Roman" w:hAnsi="Times New Roman" w:cs="Times New Roman"/>
          <w:sz w:val="18"/>
          <w:szCs w:val="18"/>
        </w:rPr>
        <w:t xml:space="preserve">affiliated </w:t>
      </w:r>
      <w:r w:rsidR="00687167">
        <w:rPr>
          <w:rFonts w:ascii="Times New Roman" w:hAnsi="Times New Roman" w:cs="Times New Roman"/>
          <w:sz w:val="18"/>
          <w:szCs w:val="18"/>
        </w:rPr>
        <w:t xml:space="preserve">with an </w:t>
      </w:r>
      <w:r w:rsidRPr="42240559">
        <w:rPr>
          <w:rFonts w:ascii="Times New Roman" w:hAnsi="Times New Roman" w:cs="Times New Roman"/>
          <w:sz w:val="18"/>
          <w:szCs w:val="18"/>
        </w:rPr>
        <w:t xml:space="preserve">AP </w:t>
      </w:r>
      <w:r w:rsidR="00687167">
        <w:rPr>
          <w:rFonts w:ascii="Times New Roman" w:hAnsi="Times New Roman" w:cs="Times New Roman"/>
          <w:sz w:val="18"/>
          <w:szCs w:val="18"/>
        </w:rPr>
        <w:t xml:space="preserve">MLD </w:t>
      </w:r>
      <w:r w:rsidRPr="42240559">
        <w:rPr>
          <w:rFonts w:ascii="Times New Roman" w:hAnsi="Times New Roman" w:cs="Times New Roman"/>
          <w:sz w:val="18"/>
          <w:szCs w:val="18"/>
        </w:rPr>
        <w:t>is the same across all non-AP MLDs.</w:t>
      </w:r>
    </w:p>
    <w:p w14:paraId="5D4B29F4" w14:textId="11A0EED2" w:rsidR="00870798" w:rsidRDefault="00870798" w:rsidP="00870798">
      <w:pPr>
        <w:suppressAutoHyphens/>
        <w:jc w:val="both"/>
        <w:rPr>
          <w:rFonts w:ascii="Times New Roman" w:hAnsi="Times New Roman" w:cs="Times New Roman"/>
          <w:sz w:val="18"/>
          <w:szCs w:val="18"/>
        </w:rPr>
      </w:pPr>
      <w:r w:rsidRPr="00506C19">
        <w:rPr>
          <w:rFonts w:ascii="Times New Roman" w:hAnsi="Times New Roman" w:cs="Times New Roman"/>
          <w:sz w:val="16"/>
          <w:szCs w:val="16"/>
          <w:highlight w:val="yellow"/>
        </w:rPr>
        <w:t>[1</w:t>
      </w:r>
      <w:r>
        <w:rPr>
          <w:rFonts w:ascii="Times New Roman" w:hAnsi="Times New Roman" w:cs="Times New Roman"/>
          <w:sz w:val="16"/>
          <w:szCs w:val="16"/>
          <w:highlight w:val="yellow"/>
        </w:rPr>
        <w:t>0598</w:t>
      </w:r>
      <w:r w:rsidRPr="00506C19">
        <w:rPr>
          <w:rFonts w:ascii="Times New Roman" w:hAnsi="Times New Roman" w:cs="Times New Roman"/>
          <w:sz w:val="16"/>
          <w:szCs w:val="16"/>
          <w:highlight w:val="yellow"/>
        </w:rPr>
        <w:t>]</w:t>
      </w:r>
      <w:r w:rsidRPr="000E7434">
        <w:rPr>
          <w:rFonts w:ascii="Times New Roman" w:hAnsi="Times New Roman" w:cs="Times New Roman"/>
          <w:sz w:val="18"/>
          <w:szCs w:val="18"/>
        </w:rPr>
        <w:t xml:space="preserve">NOTE </w:t>
      </w:r>
      <w:r w:rsidR="002F71A4">
        <w:rPr>
          <w:rFonts w:ascii="Times New Roman" w:hAnsi="Times New Roman" w:cs="Times New Roman"/>
          <w:sz w:val="18"/>
          <w:szCs w:val="18"/>
        </w:rPr>
        <w:t>3</w:t>
      </w:r>
      <w:r w:rsidRPr="000E7434">
        <w:rPr>
          <w:rFonts w:ascii="Times New Roman" w:hAnsi="Times New Roman" w:cs="Times New Roman"/>
          <w:sz w:val="18"/>
          <w:szCs w:val="18"/>
        </w:rPr>
        <w:t xml:space="preserve">– </w:t>
      </w:r>
      <w:r>
        <w:rPr>
          <w:rFonts w:ascii="Times New Roman" w:hAnsi="Times New Roman" w:cs="Times New Roman"/>
          <w:sz w:val="18"/>
          <w:szCs w:val="18"/>
        </w:rPr>
        <w:t xml:space="preserve">A non-AP MLD </w:t>
      </w:r>
      <w:r w:rsidR="005522CE">
        <w:rPr>
          <w:rFonts w:ascii="Times New Roman" w:hAnsi="Times New Roman" w:cs="Times New Roman"/>
          <w:sz w:val="18"/>
          <w:szCs w:val="18"/>
        </w:rPr>
        <w:t>includes</w:t>
      </w:r>
      <w:r>
        <w:rPr>
          <w:rFonts w:ascii="Times New Roman" w:hAnsi="Times New Roman" w:cs="Times New Roman"/>
          <w:sz w:val="18"/>
          <w:szCs w:val="18"/>
        </w:rPr>
        <w:t xml:space="preserve"> the link ID obtained during discovery for </w:t>
      </w:r>
      <w:r w:rsidR="005522CE">
        <w:rPr>
          <w:rFonts w:ascii="Times New Roman" w:hAnsi="Times New Roman" w:cs="Times New Roman"/>
          <w:sz w:val="18"/>
          <w:szCs w:val="18"/>
        </w:rPr>
        <w:t>identifying</w:t>
      </w:r>
      <w:r>
        <w:rPr>
          <w:rFonts w:ascii="Times New Roman" w:hAnsi="Times New Roman" w:cs="Times New Roman"/>
          <w:sz w:val="18"/>
          <w:szCs w:val="18"/>
        </w:rPr>
        <w:t xml:space="preserve"> an affiliated AP to be </w:t>
      </w:r>
      <w:r w:rsidR="005522CE">
        <w:rPr>
          <w:rFonts w:ascii="Times New Roman" w:hAnsi="Times New Roman" w:cs="Times New Roman"/>
          <w:sz w:val="18"/>
          <w:szCs w:val="18"/>
        </w:rPr>
        <w:t>requested</w:t>
      </w:r>
      <w:r>
        <w:rPr>
          <w:rFonts w:ascii="Times New Roman" w:hAnsi="Times New Roman" w:cs="Times New Roman"/>
          <w:sz w:val="18"/>
          <w:szCs w:val="18"/>
        </w:rPr>
        <w:t xml:space="preserve"> as part of </w:t>
      </w:r>
      <w:r w:rsidR="0077323B">
        <w:rPr>
          <w:rFonts w:ascii="Times New Roman" w:hAnsi="Times New Roman" w:cs="Times New Roman"/>
          <w:sz w:val="18"/>
          <w:szCs w:val="18"/>
        </w:rPr>
        <w:t>the</w:t>
      </w:r>
      <w:r>
        <w:rPr>
          <w:rFonts w:ascii="Times New Roman" w:hAnsi="Times New Roman" w:cs="Times New Roman"/>
          <w:sz w:val="18"/>
          <w:szCs w:val="18"/>
        </w:rPr>
        <w:t xml:space="preserve"> multi-link setup with the AP MLD.</w:t>
      </w:r>
    </w:p>
    <w:p w14:paraId="67351011" w14:textId="77777777" w:rsidR="00F6070B" w:rsidRDefault="00F6070B" w:rsidP="00F6070B">
      <w:pPr>
        <w:rPr>
          <w:b/>
          <w:bCs/>
          <w:sz w:val="20"/>
          <w:szCs w:val="20"/>
        </w:rPr>
      </w:pPr>
    </w:p>
    <w:p w14:paraId="79B64F7D" w14:textId="77777777" w:rsidR="00F6070B" w:rsidRPr="00E93E0D" w:rsidRDefault="00F6070B" w:rsidP="00F6070B">
      <w:pPr>
        <w:rPr>
          <w:b/>
          <w:bCs/>
          <w:sz w:val="20"/>
          <w:szCs w:val="20"/>
        </w:rPr>
      </w:pPr>
      <w:r w:rsidRPr="00E93E0D">
        <w:rPr>
          <w:b/>
          <w:bCs/>
          <w:sz w:val="20"/>
          <w:szCs w:val="20"/>
        </w:rPr>
        <w:t>35.3.4.4 Multi-Link element usage rules in the context of discovery</w:t>
      </w:r>
    </w:p>
    <w:p w14:paraId="62145D27" w14:textId="77777777" w:rsidR="00F6070B" w:rsidRDefault="00F6070B" w:rsidP="00F6070B">
      <w:pPr>
        <w:pStyle w:val="T"/>
        <w:spacing w:after="120" w:line="240" w:lineRule="auto"/>
        <w:rPr>
          <w:b/>
          <w:i/>
          <w:iCs/>
        </w:rPr>
      </w:pPr>
      <w:proofErr w:type="spellStart"/>
      <w:r w:rsidRPr="00EC44AC">
        <w:rPr>
          <w:b/>
          <w:i/>
          <w:iCs/>
          <w:highlight w:val="yellow"/>
        </w:rPr>
        <w:t>TGbe</w:t>
      </w:r>
      <w:proofErr w:type="spellEnd"/>
      <w:r w:rsidRPr="00EC44AC">
        <w:rPr>
          <w:b/>
          <w:i/>
          <w:iCs/>
          <w:highlight w:val="yellow"/>
        </w:rPr>
        <w:t xml:space="preserve"> editor: Please </w:t>
      </w:r>
      <w:r>
        <w:rPr>
          <w:b/>
          <w:i/>
          <w:iCs/>
          <w:highlight w:val="yellow"/>
          <w:u w:val="single"/>
        </w:rPr>
        <w:t>update</w:t>
      </w:r>
      <w:r w:rsidRPr="00EC44AC">
        <w:rPr>
          <w:b/>
          <w:i/>
          <w:iCs/>
          <w:highlight w:val="yellow"/>
        </w:rPr>
        <w:t xml:space="preserve"> the </w:t>
      </w:r>
      <w:r>
        <w:rPr>
          <w:b/>
          <w:i/>
          <w:iCs/>
          <w:highlight w:val="yellow"/>
        </w:rPr>
        <w:t>contents of the following paragraph in</w:t>
      </w:r>
      <w:r w:rsidRPr="00EC44AC">
        <w:rPr>
          <w:b/>
          <w:i/>
          <w:iCs/>
          <w:highlight w:val="yellow"/>
        </w:rPr>
        <w:t xml:space="preserve"> </w:t>
      </w:r>
      <w:r>
        <w:rPr>
          <w:b/>
          <w:i/>
          <w:iCs/>
          <w:highlight w:val="yellow"/>
        </w:rPr>
        <w:t>this</w:t>
      </w:r>
      <w:r w:rsidRPr="00EC44AC">
        <w:rPr>
          <w:b/>
          <w:i/>
          <w:iCs/>
          <w:highlight w:val="yellow"/>
        </w:rPr>
        <w:t xml:space="preserve"> subclause</w:t>
      </w:r>
      <w:r>
        <w:rPr>
          <w:b/>
          <w:i/>
          <w:iCs/>
          <w:highlight w:val="yellow"/>
        </w:rPr>
        <w:t xml:space="preserve"> as shown below</w:t>
      </w:r>
      <w:r w:rsidRPr="00EC44AC">
        <w:rPr>
          <w:b/>
          <w:i/>
          <w:iCs/>
          <w:highlight w:val="yellow"/>
        </w:rPr>
        <w:t>:</w:t>
      </w:r>
      <w:r>
        <w:rPr>
          <w:b/>
          <w:i/>
          <w:iCs/>
        </w:rPr>
        <w:t xml:space="preserve"> </w:t>
      </w:r>
    </w:p>
    <w:p w14:paraId="42468CFD" w14:textId="4DA96675" w:rsidR="00F6070B" w:rsidRPr="00B94D9F" w:rsidRDefault="00F6070B" w:rsidP="00F6070B">
      <w:pPr>
        <w:suppressAutoHyphens/>
        <w:jc w:val="both"/>
        <w:rPr>
          <w:rFonts w:ascii="Times New Roman" w:hAnsi="Times New Roman" w:cs="Times New Roman"/>
          <w:sz w:val="20"/>
          <w:szCs w:val="20"/>
        </w:rPr>
      </w:pPr>
      <w:del w:id="84" w:author="Abhishek Patil" w:date="2022-07-09T08:34:00Z">
        <w:r w:rsidRPr="00B94D9F" w:rsidDel="00B94D9F">
          <w:rPr>
            <w:rFonts w:ascii="Times New Roman" w:hAnsi="Times New Roman" w:cs="Times New Roman"/>
            <w:sz w:val="20"/>
            <w:szCs w:val="20"/>
          </w:rPr>
          <w:delText xml:space="preserve">An AP affiliated with an AP MLD shall have a unique link ID </w:delText>
        </w:r>
      </w:del>
      <w:del w:id="85" w:author="Abhishek Patil" w:date="2022-08-10T22:21:00Z">
        <w:r w:rsidR="009B3684" w:rsidRPr="009B3684" w:rsidDel="009B3684">
          <w:rPr>
            <w:rFonts w:ascii="Times New Roman" w:hAnsi="Times New Roman" w:cs="Times New Roman"/>
            <w:sz w:val="20"/>
            <w:szCs w:val="20"/>
          </w:rPr>
          <w:delText xml:space="preserve">that is lower than 15 </w:delText>
        </w:r>
      </w:del>
      <w:del w:id="86" w:author="Abhishek Patil" w:date="2022-07-09T08:34:00Z">
        <w:r w:rsidRPr="00B94D9F" w:rsidDel="00B94D9F">
          <w:rPr>
            <w:rFonts w:ascii="Times New Roman" w:hAnsi="Times New Roman" w:cs="Times New Roman"/>
            <w:sz w:val="20"/>
            <w:szCs w:val="20"/>
          </w:rPr>
          <w:delText xml:space="preserve">that is advertised to the non-AP MLDs and shall not change during the lifetime of each of the BSSes that are setup by the AP MLD. </w:delText>
        </w:r>
      </w:del>
      <w:r w:rsidRPr="00B94D9F">
        <w:rPr>
          <w:rFonts w:ascii="Times New Roman" w:hAnsi="Times New Roman" w:cs="Times New Roman"/>
          <w:sz w:val="20"/>
          <w:szCs w:val="20"/>
        </w:rPr>
        <w:t xml:space="preserve">The </w:t>
      </w:r>
      <w:ins w:id="87" w:author="Abhishek Patil" w:date="2022-07-13T21:58:00Z">
        <w:r>
          <w:rPr>
            <w:rFonts w:ascii="Times New Roman" w:hAnsi="Times New Roman" w:cs="Times New Roman"/>
            <w:sz w:val="20"/>
            <w:szCs w:val="20"/>
          </w:rPr>
          <w:t>value</w:t>
        </w:r>
      </w:ins>
      <w:ins w:id="88" w:author="Abhishek Patil" w:date="2022-08-04T21:09:00Z">
        <w:r w:rsidR="004A2212">
          <w:rPr>
            <w:rFonts w:ascii="Times New Roman" w:hAnsi="Times New Roman" w:cs="Times New Roman"/>
            <w:sz w:val="20"/>
            <w:szCs w:val="20"/>
          </w:rPr>
          <w:t xml:space="preserve"> of </w:t>
        </w:r>
      </w:ins>
      <w:ins w:id="89" w:author="Abhishek Patil" w:date="2022-07-13T21:59:00Z">
        <w:r>
          <w:rPr>
            <w:rFonts w:ascii="Times New Roman" w:hAnsi="Times New Roman" w:cs="Times New Roman"/>
            <w:sz w:val="20"/>
            <w:szCs w:val="20"/>
          </w:rPr>
          <w:t xml:space="preserve">the </w:t>
        </w:r>
      </w:ins>
      <w:r w:rsidRPr="00B94D9F">
        <w:rPr>
          <w:rFonts w:ascii="Times New Roman" w:hAnsi="Times New Roman" w:cs="Times New Roman"/>
          <w:sz w:val="20"/>
          <w:szCs w:val="20"/>
        </w:rPr>
        <w:t xml:space="preserve">Link ID field </w:t>
      </w:r>
      <w:del w:id="90" w:author="Abhishek Patil" w:date="2022-07-13T21:59:00Z">
        <w:r w:rsidRPr="00B94D9F" w:rsidDel="00311817">
          <w:rPr>
            <w:rFonts w:ascii="Times New Roman" w:hAnsi="Times New Roman" w:cs="Times New Roman"/>
            <w:sz w:val="20"/>
            <w:szCs w:val="20"/>
          </w:rPr>
          <w:delText xml:space="preserve">in </w:delText>
        </w:r>
      </w:del>
      <w:ins w:id="91" w:author="Abhishek Patil" w:date="2022-07-13T21:59:00Z">
        <w:r>
          <w:rPr>
            <w:rFonts w:ascii="Times New Roman" w:hAnsi="Times New Roman" w:cs="Times New Roman"/>
            <w:sz w:val="20"/>
            <w:szCs w:val="20"/>
          </w:rPr>
          <w:t>of</w:t>
        </w:r>
        <w:r w:rsidRPr="00B94D9F">
          <w:rPr>
            <w:rFonts w:ascii="Times New Roman" w:hAnsi="Times New Roman" w:cs="Times New Roman"/>
            <w:sz w:val="20"/>
            <w:szCs w:val="20"/>
          </w:rPr>
          <w:t xml:space="preserve"> </w:t>
        </w:r>
      </w:ins>
      <w:r w:rsidRPr="00B94D9F">
        <w:rPr>
          <w:rFonts w:ascii="Times New Roman" w:hAnsi="Times New Roman" w:cs="Times New Roman"/>
          <w:sz w:val="20"/>
          <w:szCs w:val="20"/>
        </w:rPr>
        <w:t xml:space="preserve">the </w:t>
      </w:r>
      <w:del w:id="92" w:author="Abhishek Patil" w:date="2022-07-09T08:35:00Z">
        <w:r w:rsidRPr="00B94D9F" w:rsidDel="00D71A22">
          <w:rPr>
            <w:rFonts w:ascii="Times New Roman" w:hAnsi="Times New Roman" w:cs="Times New Roman"/>
            <w:sz w:val="20"/>
            <w:szCs w:val="20"/>
          </w:rPr>
          <w:delText>per</w:delText>
        </w:r>
      </w:del>
      <w:ins w:id="93" w:author="Abhishek Patil" w:date="2022-07-09T08:35:00Z">
        <w:r>
          <w:rPr>
            <w:rFonts w:ascii="Times New Roman" w:hAnsi="Times New Roman" w:cs="Times New Roman"/>
            <w:sz w:val="20"/>
            <w:szCs w:val="20"/>
          </w:rPr>
          <w:t>P</w:t>
        </w:r>
        <w:r w:rsidRPr="00B94D9F">
          <w:rPr>
            <w:rFonts w:ascii="Times New Roman" w:hAnsi="Times New Roman" w:cs="Times New Roman"/>
            <w:sz w:val="20"/>
            <w:szCs w:val="20"/>
          </w:rPr>
          <w:t>er</w:t>
        </w:r>
      </w:ins>
      <w:r w:rsidRPr="00B94D9F">
        <w:rPr>
          <w:rFonts w:ascii="Times New Roman" w:hAnsi="Times New Roman" w:cs="Times New Roman"/>
          <w:sz w:val="20"/>
          <w:szCs w:val="20"/>
        </w:rPr>
        <w:t xml:space="preserve">-STA </w:t>
      </w:r>
      <w:del w:id="94" w:author="Abhishek Patil" w:date="2022-07-09T08:35:00Z">
        <w:r w:rsidRPr="00B94D9F" w:rsidDel="00D71A22">
          <w:rPr>
            <w:rFonts w:ascii="Times New Roman" w:hAnsi="Times New Roman" w:cs="Times New Roman"/>
            <w:sz w:val="20"/>
            <w:szCs w:val="20"/>
          </w:rPr>
          <w:delText xml:space="preserve">profile </w:delText>
        </w:r>
      </w:del>
      <w:ins w:id="95" w:author="Abhishek Patil" w:date="2022-07-09T08:35:00Z">
        <w:r>
          <w:rPr>
            <w:rFonts w:ascii="Times New Roman" w:hAnsi="Times New Roman" w:cs="Times New Roman"/>
            <w:sz w:val="20"/>
            <w:szCs w:val="20"/>
          </w:rPr>
          <w:t>P</w:t>
        </w:r>
        <w:r w:rsidRPr="00B94D9F">
          <w:rPr>
            <w:rFonts w:ascii="Times New Roman" w:hAnsi="Times New Roman" w:cs="Times New Roman"/>
            <w:sz w:val="20"/>
            <w:szCs w:val="20"/>
          </w:rPr>
          <w:t xml:space="preserve">rofile </w:t>
        </w:r>
      </w:ins>
      <w:proofErr w:type="spellStart"/>
      <w:ins w:id="96" w:author="Abhishek Patil" w:date="2022-07-13T21:58:00Z">
        <w:r>
          <w:rPr>
            <w:rFonts w:ascii="Times New Roman" w:hAnsi="Times New Roman" w:cs="Times New Roman"/>
            <w:sz w:val="20"/>
            <w:szCs w:val="20"/>
          </w:rPr>
          <w:t>subelement</w:t>
        </w:r>
      </w:ins>
      <w:proofErr w:type="spellEnd"/>
      <w:ins w:id="97" w:author="Abhishek Patil" w:date="2022-07-09T08:35:00Z">
        <w:r>
          <w:rPr>
            <w:rFonts w:ascii="Times New Roman" w:hAnsi="Times New Roman" w:cs="Times New Roman"/>
            <w:sz w:val="20"/>
            <w:szCs w:val="20"/>
          </w:rPr>
          <w:t xml:space="preserve"> </w:t>
        </w:r>
      </w:ins>
      <w:del w:id="98" w:author="Abhishek Patil" w:date="2022-07-09T08:35:00Z">
        <w:r w:rsidRPr="00B94D9F" w:rsidDel="00336D3D">
          <w:rPr>
            <w:rFonts w:ascii="Times New Roman" w:hAnsi="Times New Roman" w:cs="Times New Roman"/>
            <w:sz w:val="20"/>
            <w:szCs w:val="20"/>
          </w:rPr>
          <w:delText>corresponding to this AP in</w:delText>
        </w:r>
      </w:del>
      <w:ins w:id="99" w:author="Abhishek Patil" w:date="2022-07-09T08:35:00Z">
        <w:r>
          <w:rPr>
            <w:rFonts w:ascii="Times New Roman" w:hAnsi="Times New Roman" w:cs="Times New Roman"/>
            <w:sz w:val="20"/>
            <w:szCs w:val="20"/>
          </w:rPr>
          <w:t>of</w:t>
        </w:r>
      </w:ins>
      <w:r w:rsidRPr="00B94D9F">
        <w:rPr>
          <w:rFonts w:ascii="Times New Roman" w:hAnsi="Times New Roman" w:cs="Times New Roman"/>
          <w:sz w:val="20"/>
          <w:szCs w:val="20"/>
        </w:rPr>
        <w:t xml:space="preserve"> the </w:t>
      </w:r>
      <w:ins w:id="100" w:author="Abhishek Patil" w:date="2022-07-09T08:36:00Z">
        <w:r>
          <w:rPr>
            <w:rFonts w:ascii="Times New Roman" w:hAnsi="Times New Roman" w:cs="Times New Roman"/>
            <w:sz w:val="20"/>
            <w:szCs w:val="20"/>
          </w:rPr>
          <w:t xml:space="preserve">Probe Request </w:t>
        </w:r>
      </w:ins>
      <w:r w:rsidRPr="00B94D9F">
        <w:rPr>
          <w:rFonts w:ascii="Times New Roman" w:hAnsi="Times New Roman" w:cs="Times New Roman"/>
          <w:sz w:val="20"/>
          <w:szCs w:val="20"/>
        </w:rPr>
        <w:t xml:space="preserve">Multi-Link element </w:t>
      </w:r>
      <w:del w:id="101" w:author="Abhishek Patil" w:date="2022-07-13T21:59:00Z">
        <w:r w:rsidRPr="00B94D9F" w:rsidDel="00E1575C">
          <w:rPr>
            <w:rFonts w:ascii="Times New Roman" w:hAnsi="Times New Roman" w:cs="Times New Roman"/>
            <w:sz w:val="20"/>
            <w:szCs w:val="20"/>
          </w:rPr>
          <w:delText xml:space="preserve">corresponding </w:delText>
        </w:r>
      </w:del>
      <w:ins w:id="102" w:author="Abhishek Patil" w:date="2022-07-13T21:59:00Z">
        <w:r>
          <w:rPr>
            <w:rFonts w:ascii="Times New Roman" w:hAnsi="Times New Roman" w:cs="Times New Roman"/>
            <w:sz w:val="20"/>
            <w:szCs w:val="20"/>
          </w:rPr>
          <w:t>identifies</w:t>
        </w:r>
        <w:r w:rsidRPr="00B94D9F">
          <w:rPr>
            <w:rFonts w:ascii="Times New Roman" w:hAnsi="Times New Roman" w:cs="Times New Roman"/>
            <w:sz w:val="20"/>
            <w:szCs w:val="20"/>
          </w:rPr>
          <w:t xml:space="preserve"> </w:t>
        </w:r>
      </w:ins>
      <w:del w:id="103" w:author="Abhishek Patil" w:date="2022-07-13T21:59:00Z">
        <w:r w:rsidRPr="00B94D9F" w:rsidDel="00B6039C">
          <w:rPr>
            <w:rFonts w:ascii="Times New Roman" w:hAnsi="Times New Roman" w:cs="Times New Roman"/>
            <w:sz w:val="20"/>
            <w:szCs w:val="20"/>
          </w:rPr>
          <w:delText xml:space="preserve">to </w:delText>
        </w:r>
      </w:del>
      <w:del w:id="104" w:author="Abhishek Patil" w:date="2022-07-09T08:36:00Z">
        <w:r w:rsidRPr="00B94D9F" w:rsidDel="00A308BC">
          <w:rPr>
            <w:rFonts w:ascii="Times New Roman" w:hAnsi="Times New Roman" w:cs="Times New Roman"/>
            <w:sz w:val="20"/>
            <w:szCs w:val="20"/>
          </w:rPr>
          <w:delText xml:space="preserve">this </w:delText>
        </w:r>
      </w:del>
      <w:ins w:id="105" w:author="Abhishek Patil" w:date="2022-08-04T21:11:00Z">
        <w:r w:rsidR="00E153C9">
          <w:rPr>
            <w:rFonts w:ascii="Times New Roman" w:hAnsi="Times New Roman" w:cs="Times New Roman"/>
            <w:sz w:val="20"/>
            <w:szCs w:val="20"/>
          </w:rPr>
          <w:t>the</w:t>
        </w:r>
      </w:ins>
      <w:ins w:id="106" w:author="Abhishek Patil" w:date="2022-07-13T22:00:00Z">
        <w:r>
          <w:rPr>
            <w:rFonts w:ascii="Times New Roman" w:hAnsi="Times New Roman" w:cs="Times New Roman"/>
            <w:sz w:val="20"/>
            <w:szCs w:val="20"/>
          </w:rPr>
          <w:t xml:space="preserve"> </w:t>
        </w:r>
      </w:ins>
      <w:ins w:id="107" w:author="Abhishek Patil" w:date="2022-07-09T08:37:00Z">
        <w:r>
          <w:rPr>
            <w:rFonts w:ascii="Times New Roman" w:hAnsi="Times New Roman" w:cs="Times New Roman"/>
            <w:sz w:val="20"/>
            <w:szCs w:val="20"/>
          </w:rPr>
          <w:t xml:space="preserve">AP affiliated with an </w:t>
        </w:r>
      </w:ins>
      <w:r w:rsidRPr="00B94D9F">
        <w:rPr>
          <w:rFonts w:ascii="Times New Roman" w:hAnsi="Times New Roman" w:cs="Times New Roman"/>
          <w:sz w:val="20"/>
          <w:szCs w:val="20"/>
        </w:rPr>
        <w:t xml:space="preserve">AP MLD </w:t>
      </w:r>
      <w:ins w:id="108" w:author="Abhishek Patil" w:date="2022-07-13T22:00:00Z">
        <w:r>
          <w:rPr>
            <w:rFonts w:ascii="Times New Roman" w:hAnsi="Times New Roman" w:cs="Times New Roman"/>
            <w:sz w:val="20"/>
            <w:szCs w:val="20"/>
          </w:rPr>
          <w:t xml:space="preserve">that is requested and </w:t>
        </w:r>
      </w:ins>
      <w:r w:rsidRPr="00B94D9F">
        <w:rPr>
          <w:rFonts w:ascii="Times New Roman" w:hAnsi="Times New Roman" w:cs="Times New Roman"/>
          <w:sz w:val="20"/>
          <w:szCs w:val="20"/>
        </w:rPr>
        <w:t xml:space="preserve">shall be set to the </w:t>
      </w:r>
      <w:del w:id="109" w:author="Abhishek Patil" w:date="2022-07-09T08:37:00Z">
        <w:r w:rsidRPr="00B94D9F" w:rsidDel="005130CC">
          <w:rPr>
            <w:rFonts w:ascii="Times New Roman" w:hAnsi="Times New Roman" w:cs="Times New Roman"/>
            <w:sz w:val="20"/>
            <w:szCs w:val="20"/>
          </w:rPr>
          <w:delText xml:space="preserve">unique </w:delText>
        </w:r>
      </w:del>
      <w:r w:rsidRPr="00B94D9F">
        <w:rPr>
          <w:rFonts w:ascii="Times New Roman" w:hAnsi="Times New Roman" w:cs="Times New Roman"/>
          <w:sz w:val="20"/>
          <w:szCs w:val="20"/>
        </w:rPr>
        <w:t xml:space="preserve">link ID </w:t>
      </w:r>
      <w:del w:id="110" w:author="Abhishek Patil" w:date="2022-08-04T21:12:00Z">
        <w:r w:rsidRPr="00B94D9F" w:rsidDel="000B33DE">
          <w:rPr>
            <w:rFonts w:ascii="Times New Roman" w:hAnsi="Times New Roman" w:cs="Times New Roman"/>
            <w:sz w:val="20"/>
            <w:szCs w:val="20"/>
          </w:rPr>
          <w:delText xml:space="preserve">value </w:delText>
        </w:r>
      </w:del>
      <w:del w:id="111" w:author="Abhishek Patil" w:date="2022-07-09T08:37:00Z">
        <w:r w:rsidRPr="00B94D9F" w:rsidDel="005130CC">
          <w:rPr>
            <w:rFonts w:ascii="Times New Roman" w:hAnsi="Times New Roman" w:cs="Times New Roman"/>
            <w:sz w:val="20"/>
            <w:szCs w:val="20"/>
          </w:rPr>
          <w:delText xml:space="preserve">of </w:delText>
        </w:r>
      </w:del>
      <w:ins w:id="112" w:author="Abhishek Patil" w:date="2022-08-04T21:10:00Z">
        <w:r w:rsidR="00E153C9">
          <w:rPr>
            <w:rFonts w:ascii="Times New Roman" w:hAnsi="Times New Roman" w:cs="Times New Roman"/>
            <w:sz w:val="20"/>
            <w:szCs w:val="20"/>
          </w:rPr>
          <w:t>that is</w:t>
        </w:r>
      </w:ins>
      <w:ins w:id="113" w:author="Abhishek Patil" w:date="2022-08-04T21:12:00Z">
        <w:r w:rsidR="000B33DE">
          <w:rPr>
            <w:rFonts w:ascii="Times New Roman" w:hAnsi="Times New Roman" w:cs="Times New Roman"/>
            <w:sz w:val="20"/>
            <w:szCs w:val="20"/>
          </w:rPr>
          <w:t xml:space="preserve"> </w:t>
        </w:r>
      </w:ins>
      <w:ins w:id="114" w:author="Abhishek Patil" w:date="2022-07-09T08:37:00Z">
        <w:r>
          <w:rPr>
            <w:rFonts w:ascii="Times New Roman" w:hAnsi="Times New Roman" w:cs="Times New Roman"/>
            <w:sz w:val="20"/>
            <w:szCs w:val="20"/>
          </w:rPr>
          <w:t>assigned to</w:t>
        </w:r>
        <w:r w:rsidRPr="00B94D9F">
          <w:rPr>
            <w:rFonts w:ascii="Times New Roman" w:hAnsi="Times New Roman" w:cs="Times New Roman"/>
            <w:sz w:val="20"/>
            <w:szCs w:val="20"/>
          </w:rPr>
          <w:t xml:space="preserve"> </w:t>
        </w:r>
      </w:ins>
      <w:r w:rsidRPr="00B94D9F">
        <w:rPr>
          <w:rFonts w:ascii="Times New Roman" w:hAnsi="Times New Roman" w:cs="Times New Roman"/>
          <w:sz w:val="20"/>
          <w:szCs w:val="20"/>
        </w:rPr>
        <w:t>this AP</w:t>
      </w:r>
      <w:ins w:id="115" w:author="Abhishek Patil" w:date="2022-07-09T08:34:00Z">
        <w:r>
          <w:rPr>
            <w:rFonts w:ascii="Times New Roman" w:hAnsi="Times New Roman" w:cs="Times New Roman"/>
            <w:sz w:val="20"/>
            <w:szCs w:val="20"/>
          </w:rPr>
          <w:t xml:space="preserve"> (see 35.3.</w:t>
        </w:r>
      </w:ins>
      <w:ins w:id="116" w:author="Abhishek Patil" w:date="2022-07-25T23:54:00Z">
        <w:r>
          <w:rPr>
            <w:rFonts w:ascii="Times New Roman" w:hAnsi="Times New Roman" w:cs="Times New Roman"/>
            <w:sz w:val="20"/>
            <w:szCs w:val="20"/>
          </w:rPr>
          <w:t>3</w:t>
        </w:r>
      </w:ins>
      <w:ins w:id="117" w:author="Abhishek Patil" w:date="2022-07-09T08:34:00Z">
        <w:r>
          <w:rPr>
            <w:rFonts w:ascii="Times New Roman" w:hAnsi="Times New Roman" w:cs="Times New Roman"/>
            <w:sz w:val="20"/>
            <w:szCs w:val="20"/>
          </w:rPr>
          <w:t>.1a</w:t>
        </w:r>
      </w:ins>
      <w:ins w:id="118" w:author="Abhishek Patil" w:date="2022-08-11T08:58:00Z">
        <w:r w:rsidR="00C7776F">
          <w:rPr>
            <w:rFonts w:ascii="Times New Roman" w:hAnsi="Times New Roman" w:cs="Times New Roman"/>
            <w:sz w:val="20"/>
            <w:szCs w:val="20"/>
          </w:rPr>
          <w:t xml:space="preserve"> (</w:t>
        </w:r>
        <w:r w:rsidR="00C7776F" w:rsidRPr="00C7776F">
          <w:rPr>
            <w:rFonts w:ascii="Times New Roman" w:hAnsi="Times New Roman" w:cs="Times New Roman"/>
            <w:sz w:val="20"/>
            <w:szCs w:val="20"/>
          </w:rPr>
          <w:t>Link ID</w:t>
        </w:r>
        <w:r w:rsidR="00C7776F">
          <w:rPr>
            <w:rFonts w:ascii="Times New Roman" w:hAnsi="Times New Roman" w:cs="Times New Roman"/>
            <w:sz w:val="20"/>
            <w:szCs w:val="20"/>
          </w:rPr>
          <w:t>)</w:t>
        </w:r>
      </w:ins>
      <w:ins w:id="119" w:author="Abhishek Patil" w:date="2022-07-09T08:34:00Z">
        <w:r>
          <w:rPr>
            <w:rFonts w:ascii="Times New Roman" w:hAnsi="Times New Roman" w:cs="Times New Roman"/>
            <w:sz w:val="20"/>
            <w:szCs w:val="20"/>
          </w:rPr>
          <w:t>)</w:t>
        </w:r>
      </w:ins>
      <w:r w:rsidRPr="00B94D9F">
        <w:rPr>
          <w:rFonts w:ascii="Times New Roman" w:hAnsi="Times New Roman" w:cs="Times New Roman"/>
          <w:sz w:val="20"/>
          <w:szCs w:val="20"/>
        </w:rPr>
        <w:t>.</w:t>
      </w:r>
    </w:p>
    <w:p w14:paraId="52B40E11" w14:textId="7DF0DB19" w:rsidR="00F6070B" w:rsidRDefault="00F6070B" w:rsidP="00D37813">
      <w:pPr>
        <w:suppressAutoHyphens/>
        <w:jc w:val="both"/>
        <w:rPr>
          <w:b/>
          <w:bCs/>
          <w:sz w:val="20"/>
          <w:szCs w:val="20"/>
        </w:rPr>
      </w:pPr>
    </w:p>
    <w:p w14:paraId="1C1252A2" w14:textId="1280FC07" w:rsidR="003D76FE" w:rsidRDefault="003D76FE" w:rsidP="00D37813">
      <w:pPr>
        <w:suppressAutoHyphens/>
        <w:jc w:val="both"/>
        <w:rPr>
          <w:b/>
          <w:bCs/>
          <w:sz w:val="20"/>
          <w:szCs w:val="20"/>
        </w:rPr>
      </w:pPr>
      <w:r>
        <w:rPr>
          <w:b/>
          <w:bCs/>
          <w:sz w:val="20"/>
          <w:szCs w:val="20"/>
        </w:rPr>
        <w:t>9.4.2.312.2.3 Link Info field of the Basic Multi-Link element</w:t>
      </w:r>
    </w:p>
    <w:p w14:paraId="0F8A5DC8" w14:textId="77777777" w:rsidR="003D76FE" w:rsidRDefault="003D76FE" w:rsidP="003D76FE">
      <w:pPr>
        <w:pStyle w:val="T"/>
        <w:spacing w:after="120" w:line="240" w:lineRule="auto"/>
        <w:rPr>
          <w:b/>
          <w:i/>
          <w:iCs/>
        </w:rPr>
      </w:pPr>
      <w:proofErr w:type="spellStart"/>
      <w:r w:rsidRPr="00EC44AC">
        <w:rPr>
          <w:b/>
          <w:i/>
          <w:iCs/>
          <w:highlight w:val="yellow"/>
        </w:rPr>
        <w:t>TGbe</w:t>
      </w:r>
      <w:proofErr w:type="spellEnd"/>
      <w:r w:rsidRPr="00EC44AC">
        <w:rPr>
          <w:b/>
          <w:i/>
          <w:iCs/>
          <w:highlight w:val="yellow"/>
        </w:rPr>
        <w:t xml:space="preserve"> editor: Please </w:t>
      </w:r>
      <w:r>
        <w:rPr>
          <w:b/>
          <w:i/>
          <w:iCs/>
          <w:highlight w:val="yellow"/>
          <w:u w:val="single"/>
        </w:rPr>
        <w:t>update</w:t>
      </w:r>
      <w:r w:rsidRPr="00EC44AC">
        <w:rPr>
          <w:b/>
          <w:i/>
          <w:iCs/>
          <w:highlight w:val="yellow"/>
        </w:rPr>
        <w:t xml:space="preserve"> the </w:t>
      </w:r>
      <w:r>
        <w:rPr>
          <w:b/>
          <w:i/>
          <w:iCs/>
          <w:highlight w:val="yellow"/>
        </w:rPr>
        <w:t>contents of the following paragraph in</w:t>
      </w:r>
      <w:r w:rsidRPr="00EC44AC">
        <w:rPr>
          <w:b/>
          <w:i/>
          <w:iCs/>
          <w:highlight w:val="yellow"/>
        </w:rPr>
        <w:t xml:space="preserve"> </w:t>
      </w:r>
      <w:r>
        <w:rPr>
          <w:b/>
          <w:i/>
          <w:iCs/>
          <w:highlight w:val="yellow"/>
        </w:rPr>
        <w:t>this</w:t>
      </w:r>
      <w:r w:rsidRPr="00EC44AC">
        <w:rPr>
          <w:b/>
          <w:i/>
          <w:iCs/>
          <w:highlight w:val="yellow"/>
        </w:rPr>
        <w:t xml:space="preserve"> subclause</w:t>
      </w:r>
      <w:r>
        <w:rPr>
          <w:b/>
          <w:i/>
          <w:iCs/>
          <w:highlight w:val="yellow"/>
        </w:rPr>
        <w:t xml:space="preserve"> as shown below</w:t>
      </w:r>
      <w:r w:rsidRPr="00EC44AC">
        <w:rPr>
          <w:b/>
          <w:i/>
          <w:iCs/>
          <w:highlight w:val="yellow"/>
        </w:rPr>
        <w:t>:</w:t>
      </w:r>
      <w:r>
        <w:rPr>
          <w:b/>
          <w:i/>
          <w:iCs/>
        </w:rPr>
        <w:t xml:space="preserve"> </w:t>
      </w:r>
    </w:p>
    <w:p w14:paraId="0C0A34DD" w14:textId="6F40BCE0" w:rsidR="003D76FE" w:rsidRDefault="003D76FE" w:rsidP="00D37813">
      <w:pPr>
        <w:suppressAutoHyphens/>
        <w:jc w:val="both"/>
        <w:rPr>
          <w:rFonts w:ascii="Times New Roman" w:hAnsi="Times New Roman" w:cs="Times New Roman"/>
          <w:sz w:val="20"/>
          <w:szCs w:val="20"/>
        </w:rPr>
      </w:pPr>
      <w:r w:rsidRPr="003D76FE">
        <w:rPr>
          <w:rFonts w:ascii="Times New Roman" w:hAnsi="Times New Roman" w:cs="Times New Roman"/>
          <w:sz w:val="20"/>
          <w:szCs w:val="20"/>
        </w:rPr>
        <w:t>The Link ID subfield specifies a value that uniquely identifies the link where the reported STA is operating on</w:t>
      </w:r>
      <w:r w:rsidR="00CF2CD6">
        <w:rPr>
          <w:rFonts w:ascii="Times New Roman" w:hAnsi="Times New Roman" w:cs="Times New Roman"/>
          <w:sz w:val="20"/>
          <w:szCs w:val="20"/>
        </w:rPr>
        <w:t xml:space="preserve"> </w:t>
      </w:r>
      <w:ins w:id="120" w:author="Abhishek Patil" w:date="2022-07-08T19:25:00Z">
        <w:r w:rsidR="00CF2CD6" w:rsidRPr="00262509">
          <w:rPr>
            <w:rFonts w:ascii="Times New Roman" w:hAnsi="Times New Roman" w:cs="Times New Roman"/>
            <w:sz w:val="20"/>
            <w:szCs w:val="20"/>
          </w:rPr>
          <w:t>(see 35.3.</w:t>
        </w:r>
      </w:ins>
      <w:ins w:id="121" w:author="Abhishek Patil" w:date="2022-07-25T23:54:00Z">
        <w:r w:rsidR="00CF2CD6">
          <w:rPr>
            <w:rFonts w:ascii="Times New Roman" w:hAnsi="Times New Roman" w:cs="Times New Roman"/>
            <w:sz w:val="20"/>
            <w:szCs w:val="20"/>
          </w:rPr>
          <w:t>3</w:t>
        </w:r>
      </w:ins>
      <w:ins w:id="122" w:author="Abhishek Patil" w:date="2022-07-09T08:34:00Z">
        <w:r w:rsidR="00CF2CD6" w:rsidRPr="00262509">
          <w:rPr>
            <w:rFonts w:ascii="Times New Roman" w:hAnsi="Times New Roman" w:cs="Times New Roman"/>
            <w:sz w:val="20"/>
            <w:szCs w:val="20"/>
          </w:rPr>
          <w:t>.</w:t>
        </w:r>
      </w:ins>
      <w:ins w:id="123" w:author="Abhishek Patil" w:date="2022-07-08T19:25:00Z">
        <w:r w:rsidR="00CF2CD6" w:rsidRPr="00262509">
          <w:rPr>
            <w:rFonts w:ascii="Times New Roman" w:hAnsi="Times New Roman" w:cs="Times New Roman"/>
            <w:sz w:val="20"/>
            <w:szCs w:val="20"/>
          </w:rPr>
          <w:t>1a</w:t>
        </w:r>
      </w:ins>
      <w:ins w:id="124" w:author="Abhishek Patil" w:date="2022-08-11T08:58:00Z">
        <w:r w:rsidR="00C7776F">
          <w:rPr>
            <w:rFonts w:ascii="Times New Roman" w:hAnsi="Times New Roman" w:cs="Times New Roman"/>
            <w:sz w:val="20"/>
            <w:szCs w:val="20"/>
          </w:rPr>
          <w:t xml:space="preserve"> (</w:t>
        </w:r>
        <w:r w:rsidR="00C7776F" w:rsidRPr="00C7776F">
          <w:rPr>
            <w:rFonts w:ascii="Times New Roman" w:hAnsi="Times New Roman" w:cs="Times New Roman"/>
            <w:sz w:val="20"/>
            <w:szCs w:val="20"/>
          </w:rPr>
          <w:t>Link ID</w:t>
        </w:r>
        <w:r w:rsidR="00C7776F">
          <w:rPr>
            <w:rFonts w:ascii="Times New Roman" w:hAnsi="Times New Roman" w:cs="Times New Roman"/>
            <w:sz w:val="20"/>
            <w:szCs w:val="20"/>
          </w:rPr>
          <w:t>)</w:t>
        </w:r>
      </w:ins>
      <w:ins w:id="125" w:author="Abhishek Patil" w:date="2022-07-08T19:25:00Z">
        <w:r w:rsidR="00CF2CD6" w:rsidRPr="00262509">
          <w:rPr>
            <w:rFonts w:ascii="Times New Roman" w:hAnsi="Times New Roman" w:cs="Times New Roman"/>
            <w:sz w:val="20"/>
            <w:szCs w:val="20"/>
          </w:rPr>
          <w:t>)</w:t>
        </w:r>
      </w:ins>
      <w:r w:rsidRPr="003D76FE">
        <w:rPr>
          <w:rFonts w:ascii="Times New Roman" w:hAnsi="Times New Roman" w:cs="Times New Roman"/>
          <w:sz w:val="20"/>
          <w:szCs w:val="20"/>
        </w:rPr>
        <w:t xml:space="preserve">. </w:t>
      </w:r>
      <w:del w:id="126" w:author="Abhishek Patil" w:date="2022-07-26T14:48:00Z">
        <w:r w:rsidRPr="003D76FE" w:rsidDel="003D76FE">
          <w:rPr>
            <w:rFonts w:ascii="Times New Roman" w:hAnsi="Times New Roman" w:cs="Times New Roman"/>
            <w:sz w:val="20"/>
            <w:szCs w:val="20"/>
          </w:rPr>
          <w:delText>The usage of link ID is defined in 35.3.3.1 (General).</w:delText>
        </w:r>
      </w:del>
      <w:r w:rsidR="007E0FD8">
        <w:rPr>
          <w:rFonts w:ascii="Times New Roman" w:hAnsi="Times New Roman" w:cs="Times New Roman"/>
          <w:sz w:val="20"/>
          <w:szCs w:val="20"/>
        </w:rPr>
        <w:br/>
      </w:r>
    </w:p>
    <w:p w14:paraId="329080F5" w14:textId="7862E1F4" w:rsidR="007E0FD8" w:rsidRDefault="007E0FD8" w:rsidP="00D37813">
      <w:pPr>
        <w:suppressAutoHyphens/>
        <w:jc w:val="both"/>
        <w:rPr>
          <w:b/>
          <w:bCs/>
          <w:sz w:val="20"/>
          <w:szCs w:val="20"/>
        </w:rPr>
      </w:pPr>
      <w:r>
        <w:rPr>
          <w:b/>
          <w:bCs/>
          <w:sz w:val="20"/>
          <w:szCs w:val="20"/>
        </w:rPr>
        <w:t>9.4.2.47 Fast BSS Transition element (FTE)</w:t>
      </w:r>
    </w:p>
    <w:p w14:paraId="3B1D76ED" w14:textId="77777777" w:rsidR="007E0FD8" w:rsidRDefault="007E0FD8" w:rsidP="007E0FD8">
      <w:pPr>
        <w:pStyle w:val="T"/>
        <w:spacing w:after="120" w:line="240" w:lineRule="auto"/>
        <w:rPr>
          <w:b/>
          <w:i/>
          <w:iCs/>
        </w:rPr>
      </w:pPr>
      <w:proofErr w:type="spellStart"/>
      <w:r w:rsidRPr="00EC44AC">
        <w:rPr>
          <w:b/>
          <w:i/>
          <w:iCs/>
          <w:highlight w:val="yellow"/>
        </w:rPr>
        <w:t>TGbe</w:t>
      </w:r>
      <w:proofErr w:type="spellEnd"/>
      <w:r w:rsidRPr="00EC44AC">
        <w:rPr>
          <w:b/>
          <w:i/>
          <w:iCs/>
          <w:highlight w:val="yellow"/>
        </w:rPr>
        <w:t xml:space="preserve"> editor: Please </w:t>
      </w:r>
      <w:r>
        <w:rPr>
          <w:b/>
          <w:i/>
          <w:iCs/>
          <w:highlight w:val="yellow"/>
          <w:u w:val="single"/>
        </w:rPr>
        <w:t>update</w:t>
      </w:r>
      <w:r w:rsidRPr="00EC44AC">
        <w:rPr>
          <w:b/>
          <w:i/>
          <w:iCs/>
          <w:highlight w:val="yellow"/>
        </w:rPr>
        <w:t xml:space="preserve"> the </w:t>
      </w:r>
      <w:r>
        <w:rPr>
          <w:b/>
          <w:i/>
          <w:iCs/>
          <w:highlight w:val="yellow"/>
        </w:rPr>
        <w:t>contents of the following paragraph in</w:t>
      </w:r>
      <w:r w:rsidRPr="00EC44AC">
        <w:rPr>
          <w:b/>
          <w:i/>
          <w:iCs/>
          <w:highlight w:val="yellow"/>
        </w:rPr>
        <w:t xml:space="preserve"> </w:t>
      </w:r>
      <w:r>
        <w:rPr>
          <w:b/>
          <w:i/>
          <w:iCs/>
          <w:highlight w:val="yellow"/>
        </w:rPr>
        <w:t>this</w:t>
      </w:r>
      <w:r w:rsidRPr="00EC44AC">
        <w:rPr>
          <w:b/>
          <w:i/>
          <w:iCs/>
          <w:highlight w:val="yellow"/>
        </w:rPr>
        <w:t xml:space="preserve"> subclause</w:t>
      </w:r>
      <w:r>
        <w:rPr>
          <w:b/>
          <w:i/>
          <w:iCs/>
          <w:highlight w:val="yellow"/>
        </w:rPr>
        <w:t xml:space="preserve"> as shown below</w:t>
      </w:r>
      <w:r w:rsidRPr="00EC44AC">
        <w:rPr>
          <w:b/>
          <w:i/>
          <w:iCs/>
          <w:highlight w:val="yellow"/>
        </w:rPr>
        <w:t>:</w:t>
      </w:r>
      <w:r>
        <w:rPr>
          <w:b/>
          <w:i/>
          <w:iCs/>
        </w:rPr>
        <w:t xml:space="preserve"> </w:t>
      </w:r>
    </w:p>
    <w:p w14:paraId="048345E8" w14:textId="158C9EFC" w:rsidR="007E0FD8" w:rsidRDefault="00425B80" w:rsidP="00D37813">
      <w:pPr>
        <w:suppressAutoHyphens/>
        <w:jc w:val="both"/>
        <w:rPr>
          <w:rFonts w:ascii="Times New Roman" w:hAnsi="Times New Roman" w:cs="Times New Roman"/>
          <w:sz w:val="20"/>
          <w:szCs w:val="20"/>
        </w:rPr>
      </w:pPr>
      <w:r w:rsidRPr="00425B80">
        <w:rPr>
          <w:rFonts w:ascii="Times New Roman" w:hAnsi="Times New Roman" w:cs="Times New Roman"/>
          <w:sz w:val="20"/>
          <w:szCs w:val="20"/>
        </w:rPr>
        <w:t>The Link ID subfield contains the link identifier for the link</w:t>
      </w:r>
      <w:r>
        <w:rPr>
          <w:rFonts w:ascii="Times New Roman" w:hAnsi="Times New Roman" w:cs="Times New Roman"/>
          <w:sz w:val="20"/>
          <w:szCs w:val="20"/>
        </w:rPr>
        <w:t xml:space="preserve"> </w:t>
      </w:r>
      <w:ins w:id="127" w:author="Abhishek Patil" w:date="2022-07-08T19:25:00Z">
        <w:r w:rsidRPr="00262509">
          <w:rPr>
            <w:rFonts w:ascii="Times New Roman" w:hAnsi="Times New Roman" w:cs="Times New Roman"/>
            <w:sz w:val="20"/>
            <w:szCs w:val="20"/>
          </w:rPr>
          <w:t>(see 35.3.</w:t>
        </w:r>
      </w:ins>
      <w:ins w:id="128" w:author="Abhishek Patil" w:date="2022-07-25T23:54:00Z">
        <w:r>
          <w:rPr>
            <w:rFonts w:ascii="Times New Roman" w:hAnsi="Times New Roman" w:cs="Times New Roman"/>
            <w:sz w:val="20"/>
            <w:szCs w:val="20"/>
          </w:rPr>
          <w:t>3</w:t>
        </w:r>
      </w:ins>
      <w:ins w:id="129" w:author="Abhishek Patil" w:date="2022-07-09T08:34:00Z">
        <w:r w:rsidRPr="00262509">
          <w:rPr>
            <w:rFonts w:ascii="Times New Roman" w:hAnsi="Times New Roman" w:cs="Times New Roman"/>
            <w:sz w:val="20"/>
            <w:szCs w:val="20"/>
          </w:rPr>
          <w:t>.</w:t>
        </w:r>
      </w:ins>
      <w:ins w:id="130" w:author="Abhishek Patil" w:date="2022-07-08T19:25:00Z">
        <w:r w:rsidRPr="00262509">
          <w:rPr>
            <w:rFonts w:ascii="Times New Roman" w:hAnsi="Times New Roman" w:cs="Times New Roman"/>
            <w:sz w:val="20"/>
            <w:szCs w:val="20"/>
          </w:rPr>
          <w:t>1a</w:t>
        </w:r>
      </w:ins>
      <w:ins w:id="131" w:author="Abhishek Patil" w:date="2022-08-11T08:58:00Z">
        <w:r w:rsidR="00C7776F">
          <w:rPr>
            <w:rFonts w:ascii="Times New Roman" w:hAnsi="Times New Roman" w:cs="Times New Roman"/>
            <w:sz w:val="20"/>
            <w:szCs w:val="20"/>
          </w:rPr>
          <w:t xml:space="preserve"> (</w:t>
        </w:r>
      </w:ins>
      <w:ins w:id="132" w:author="Abhishek Patil" w:date="2022-08-11T08:59:00Z">
        <w:r w:rsidR="00C7776F" w:rsidRPr="00C7776F">
          <w:rPr>
            <w:rFonts w:ascii="Times New Roman" w:hAnsi="Times New Roman" w:cs="Times New Roman"/>
            <w:sz w:val="20"/>
            <w:szCs w:val="20"/>
          </w:rPr>
          <w:t>Link ID</w:t>
        </w:r>
      </w:ins>
      <w:ins w:id="133" w:author="Abhishek Patil" w:date="2022-08-11T08:58:00Z">
        <w:r w:rsidR="00C7776F">
          <w:rPr>
            <w:rFonts w:ascii="Times New Roman" w:hAnsi="Times New Roman" w:cs="Times New Roman"/>
            <w:sz w:val="20"/>
            <w:szCs w:val="20"/>
          </w:rPr>
          <w:t>)</w:t>
        </w:r>
      </w:ins>
      <w:ins w:id="134" w:author="Abhishek Patil" w:date="2022-07-08T19:25:00Z">
        <w:r w:rsidRPr="00262509">
          <w:rPr>
            <w:rFonts w:ascii="Times New Roman" w:hAnsi="Times New Roman" w:cs="Times New Roman"/>
            <w:sz w:val="20"/>
            <w:szCs w:val="20"/>
          </w:rPr>
          <w:t>)</w:t>
        </w:r>
      </w:ins>
      <w:r w:rsidRPr="00425B80">
        <w:rPr>
          <w:rFonts w:ascii="Times New Roman" w:hAnsi="Times New Roman" w:cs="Times New Roman"/>
          <w:sz w:val="20"/>
          <w:szCs w:val="20"/>
        </w:rPr>
        <w:t>.</w:t>
      </w:r>
    </w:p>
    <w:p w14:paraId="6498D558" w14:textId="5C2B02B2" w:rsidR="006522FE" w:rsidRDefault="006522FE" w:rsidP="00D37813">
      <w:pPr>
        <w:suppressAutoHyphens/>
        <w:jc w:val="both"/>
        <w:rPr>
          <w:rFonts w:ascii="Times New Roman" w:hAnsi="Times New Roman" w:cs="Times New Roman"/>
          <w:sz w:val="20"/>
          <w:szCs w:val="20"/>
        </w:rPr>
      </w:pPr>
    </w:p>
    <w:p w14:paraId="69B22A9E" w14:textId="7319D3BA" w:rsidR="005451FD" w:rsidRDefault="005451FD" w:rsidP="00D37813">
      <w:pPr>
        <w:suppressAutoHyphens/>
        <w:jc w:val="both"/>
        <w:rPr>
          <w:rFonts w:ascii="Times New Roman" w:hAnsi="Times New Roman" w:cs="Times New Roman"/>
          <w:sz w:val="20"/>
          <w:szCs w:val="20"/>
        </w:rPr>
      </w:pPr>
      <w:r>
        <w:rPr>
          <w:b/>
          <w:bCs/>
          <w:sz w:val="20"/>
          <w:szCs w:val="20"/>
        </w:rPr>
        <w:t>9.4.2.170.2 Neighbor AP Information field</w:t>
      </w:r>
    </w:p>
    <w:p w14:paraId="4608FA2E" w14:textId="7FA7C66B" w:rsidR="005451FD" w:rsidRDefault="005451FD" w:rsidP="005451FD">
      <w:pPr>
        <w:pStyle w:val="T"/>
        <w:spacing w:after="120" w:line="240" w:lineRule="auto"/>
        <w:rPr>
          <w:b/>
          <w:i/>
          <w:iCs/>
        </w:rPr>
      </w:pPr>
      <w:proofErr w:type="spellStart"/>
      <w:r w:rsidRPr="00EC44AC">
        <w:rPr>
          <w:b/>
          <w:i/>
          <w:iCs/>
          <w:highlight w:val="yellow"/>
        </w:rPr>
        <w:t>TGbe</w:t>
      </w:r>
      <w:proofErr w:type="spellEnd"/>
      <w:r w:rsidRPr="00EC44AC">
        <w:rPr>
          <w:b/>
          <w:i/>
          <w:iCs/>
          <w:highlight w:val="yellow"/>
        </w:rPr>
        <w:t xml:space="preserve"> editor: Please </w:t>
      </w:r>
      <w:r>
        <w:rPr>
          <w:b/>
          <w:i/>
          <w:iCs/>
          <w:highlight w:val="yellow"/>
          <w:u w:val="single"/>
        </w:rPr>
        <w:t>update</w:t>
      </w:r>
      <w:r w:rsidRPr="00EC44AC">
        <w:rPr>
          <w:b/>
          <w:i/>
          <w:iCs/>
          <w:highlight w:val="yellow"/>
        </w:rPr>
        <w:t xml:space="preserve"> the </w:t>
      </w:r>
      <w:r>
        <w:rPr>
          <w:b/>
          <w:i/>
          <w:iCs/>
          <w:highlight w:val="yellow"/>
        </w:rPr>
        <w:t>contents of the following NOTE in</w:t>
      </w:r>
      <w:r w:rsidRPr="00EC44AC">
        <w:rPr>
          <w:b/>
          <w:i/>
          <w:iCs/>
          <w:highlight w:val="yellow"/>
        </w:rPr>
        <w:t xml:space="preserve"> </w:t>
      </w:r>
      <w:r>
        <w:rPr>
          <w:b/>
          <w:i/>
          <w:iCs/>
          <w:highlight w:val="yellow"/>
        </w:rPr>
        <w:t>this</w:t>
      </w:r>
      <w:r w:rsidRPr="00EC44AC">
        <w:rPr>
          <w:b/>
          <w:i/>
          <w:iCs/>
          <w:highlight w:val="yellow"/>
        </w:rPr>
        <w:t xml:space="preserve"> subclause</w:t>
      </w:r>
      <w:r>
        <w:rPr>
          <w:b/>
          <w:i/>
          <w:iCs/>
          <w:highlight w:val="yellow"/>
        </w:rPr>
        <w:t xml:space="preserve"> as shown below</w:t>
      </w:r>
      <w:r w:rsidRPr="00EC44AC">
        <w:rPr>
          <w:b/>
          <w:i/>
          <w:iCs/>
          <w:highlight w:val="yellow"/>
        </w:rPr>
        <w:t>:</w:t>
      </w:r>
      <w:r>
        <w:rPr>
          <w:b/>
          <w:i/>
          <w:iCs/>
        </w:rPr>
        <w:t xml:space="preserve"> </w:t>
      </w:r>
    </w:p>
    <w:p w14:paraId="52679F21" w14:textId="428712C0" w:rsidR="005451FD" w:rsidRDefault="00384926" w:rsidP="00D37813">
      <w:pPr>
        <w:suppressAutoHyphens/>
        <w:jc w:val="both"/>
        <w:rPr>
          <w:rFonts w:ascii="Times New Roman" w:hAnsi="Times New Roman" w:cs="Times New Roman"/>
          <w:sz w:val="20"/>
          <w:szCs w:val="20"/>
        </w:rPr>
      </w:pPr>
      <w:r w:rsidRPr="00384926">
        <w:rPr>
          <w:rFonts w:ascii="Times New Roman" w:hAnsi="Times New Roman" w:cs="Times New Roman"/>
          <w:sz w:val="20"/>
          <w:szCs w:val="20"/>
        </w:rPr>
        <w:lastRenderedPageBreak/>
        <w:t xml:space="preserve">NOTE 3—The link identifier is unique to an AP </w:t>
      </w:r>
      <w:del w:id="135" w:author="Abhishek Patil" w:date="2022-08-04T14:24:00Z">
        <w:r w:rsidRPr="00384926" w:rsidDel="00D4283A">
          <w:rPr>
            <w:rFonts w:ascii="Times New Roman" w:hAnsi="Times New Roman" w:cs="Times New Roman"/>
            <w:sz w:val="20"/>
            <w:szCs w:val="20"/>
          </w:rPr>
          <w:delText xml:space="preserve">within </w:delText>
        </w:r>
      </w:del>
      <w:ins w:id="136" w:author="Abhishek Patil" w:date="2022-08-04T14:24:00Z">
        <w:r w:rsidR="00D4283A">
          <w:rPr>
            <w:rFonts w:ascii="Times New Roman" w:hAnsi="Times New Roman" w:cs="Times New Roman"/>
            <w:sz w:val="20"/>
            <w:szCs w:val="20"/>
          </w:rPr>
          <w:t>affiliated</w:t>
        </w:r>
        <w:r w:rsidR="00D4283A" w:rsidRPr="00384926">
          <w:rPr>
            <w:rFonts w:ascii="Times New Roman" w:hAnsi="Times New Roman" w:cs="Times New Roman"/>
            <w:sz w:val="20"/>
            <w:szCs w:val="20"/>
          </w:rPr>
          <w:t xml:space="preserve"> </w:t>
        </w:r>
      </w:ins>
      <w:r w:rsidRPr="00384926">
        <w:rPr>
          <w:rFonts w:ascii="Times New Roman" w:hAnsi="Times New Roman" w:cs="Times New Roman"/>
          <w:sz w:val="20"/>
          <w:szCs w:val="20"/>
        </w:rPr>
        <w:t>an AP MLD</w:t>
      </w:r>
      <w:r>
        <w:rPr>
          <w:rFonts w:ascii="Times New Roman" w:hAnsi="Times New Roman" w:cs="Times New Roman"/>
          <w:sz w:val="20"/>
          <w:szCs w:val="20"/>
        </w:rPr>
        <w:t xml:space="preserve"> </w:t>
      </w:r>
      <w:ins w:id="137" w:author="Abhishek Patil" w:date="2022-07-08T19:25:00Z">
        <w:r w:rsidRPr="00262509">
          <w:rPr>
            <w:rFonts w:ascii="Times New Roman" w:hAnsi="Times New Roman" w:cs="Times New Roman"/>
            <w:sz w:val="20"/>
            <w:szCs w:val="20"/>
          </w:rPr>
          <w:t>(see 35.3.</w:t>
        </w:r>
      </w:ins>
      <w:ins w:id="138" w:author="Abhishek Patil" w:date="2022-07-25T23:54:00Z">
        <w:r>
          <w:rPr>
            <w:rFonts w:ascii="Times New Roman" w:hAnsi="Times New Roman" w:cs="Times New Roman"/>
            <w:sz w:val="20"/>
            <w:szCs w:val="20"/>
          </w:rPr>
          <w:t>3</w:t>
        </w:r>
      </w:ins>
      <w:ins w:id="139" w:author="Abhishek Patil" w:date="2022-07-09T08:34:00Z">
        <w:r w:rsidRPr="00262509">
          <w:rPr>
            <w:rFonts w:ascii="Times New Roman" w:hAnsi="Times New Roman" w:cs="Times New Roman"/>
            <w:sz w:val="20"/>
            <w:szCs w:val="20"/>
          </w:rPr>
          <w:t>.</w:t>
        </w:r>
      </w:ins>
      <w:ins w:id="140" w:author="Abhishek Patil" w:date="2022-07-08T19:25:00Z">
        <w:r w:rsidRPr="00262509">
          <w:rPr>
            <w:rFonts w:ascii="Times New Roman" w:hAnsi="Times New Roman" w:cs="Times New Roman"/>
            <w:sz w:val="20"/>
            <w:szCs w:val="20"/>
          </w:rPr>
          <w:t>1a</w:t>
        </w:r>
      </w:ins>
      <w:ins w:id="141" w:author="Abhishek Patil" w:date="2022-08-11T08:59:00Z">
        <w:r w:rsidR="00C7776F">
          <w:rPr>
            <w:rFonts w:ascii="Times New Roman" w:hAnsi="Times New Roman" w:cs="Times New Roman"/>
            <w:sz w:val="20"/>
            <w:szCs w:val="20"/>
          </w:rPr>
          <w:t xml:space="preserve"> (</w:t>
        </w:r>
        <w:r w:rsidR="00C7776F" w:rsidRPr="00C7776F">
          <w:rPr>
            <w:rFonts w:ascii="Times New Roman" w:hAnsi="Times New Roman" w:cs="Times New Roman"/>
            <w:sz w:val="20"/>
            <w:szCs w:val="20"/>
          </w:rPr>
          <w:t>Link ID</w:t>
        </w:r>
        <w:r w:rsidR="00C7776F">
          <w:rPr>
            <w:rFonts w:ascii="Times New Roman" w:hAnsi="Times New Roman" w:cs="Times New Roman"/>
            <w:sz w:val="20"/>
            <w:szCs w:val="20"/>
          </w:rPr>
          <w:t>)</w:t>
        </w:r>
      </w:ins>
      <w:ins w:id="142" w:author="Abhishek Patil" w:date="2022-07-08T19:25:00Z">
        <w:r w:rsidRPr="00262509">
          <w:rPr>
            <w:rFonts w:ascii="Times New Roman" w:hAnsi="Times New Roman" w:cs="Times New Roman"/>
            <w:sz w:val="20"/>
            <w:szCs w:val="20"/>
          </w:rPr>
          <w:t>)</w:t>
        </w:r>
      </w:ins>
      <w:r w:rsidRPr="00384926">
        <w:rPr>
          <w:rFonts w:ascii="Times New Roman" w:hAnsi="Times New Roman" w:cs="Times New Roman"/>
          <w:sz w:val="20"/>
          <w:szCs w:val="20"/>
        </w:rPr>
        <w:t>.</w:t>
      </w:r>
    </w:p>
    <w:p w14:paraId="22DE6E33" w14:textId="77777777" w:rsidR="00384926" w:rsidRDefault="00384926" w:rsidP="00D37813">
      <w:pPr>
        <w:suppressAutoHyphens/>
        <w:jc w:val="both"/>
        <w:rPr>
          <w:rFonts w:ascii="Times New Roman" w:hAnsi="Times New Roman" w:cs="Times New Roman"/>
          <w:sz w:val="20"/>
          <w:szCs w:val="20"/>
        </w:rPr>
      </w:pPr>
    </w:p>
    <w:p w14:paraId="12339F74" w14:textId="55E0F68B" w:rsidR="006522FE" w:rsidRDefault="006522FE" w:rsidP="00D37813">
      <w:pPr>
        <w:suppressAutoHyphens/>
        <w:jc w:val="both"/>
        <w:rPr>
          <w:b/>
          <w:bCs/>
          <w:sz w:val="20"/>
          <w:szCs w:val="20"/>
        </w:rPr>
      </w:pPr>
      <w:r>
        <w:rPr>
          <w:b/>
          <w:bCs/>
          <w:sz w:val="20"/>
          <w:szCs w:val="20"/>
        </w:rPr>
        <w:t>9.6.13.20 WNM Sleep Mode Response frame format</w:t>
      </w:r>
    </w:p>
    <w:p w14:paraId="02779BC8" w14:textId="77777777" w:rsidR="006522FE" w:rsidRDefault="006522FE" w:rsidP="006522FE">
      <w:pPr>
        <w:pStyle w:val="T"/>
        <w:spacing w:after="120" w:line="240" w:lineRule="auto"/>
        <w:rPr>
          <w:b/>
          <w:i/>
          <w:iCs/>
        </w:rPr>
      </w:pPr>
      <w:proofErr w:type="spellStart"/>
      <w:r w:rsidRPr="00EC44AC">
        <w:rPr>
          <w:b/>
          <w:i/>
          <w:iCs/>
          <w:highlight w:val="yellow"/>
        </w:rPr>
        <w:t>TGbe</w:t>
      </w:r>
      <w:proofErr w:type="spellEnd"/>
      <w:r w:rsidRPr="00EC44AC">
        <w:rPr>
          <w:b/>
          <w:i/>
          <w:iCs/>
          <w:highlight w:val="yellow"/>
        </w:rPr>
        <w:t xml:space="preserve"> editor: Please </w:t>
      </w:r>
      <w:r>
        <w:rPr>
          <w:b/>
          <w:i/>
          <w:iCs/>
          <w:highlight w:val="yellow"/>
          <w:u w:val="single"/>
        </w:rPr>
        <w:t>update</w:t>
      </w:r>
      <w:r w:rsidRPr="00EC44AC">
        <w:rPr>
          <w:b/>
          <w:i/>
          <w:iCs/>
          <w:highlight w:val="yellow"/>
        </w:rPr>
        <w:t xml:space="preserve"> the </w:t>
      </w:r>
      <w:r>
        <w:rPr>
          <w:b/>
          <w:i/>
          <w:iCs/>
          <w:highlight w:val="yellow"/>
        </w:rPr>
        <w:t>contents of the following paragraph in</w:t>
      </w:r>
      <w:r w:rsidRPr="00EC44AC">
        <w:rPr>
          <w:b/>
          <w:i/>
          <w:iCs/>
          <w:highlight w:val="yellow"/>
        </w:rPr>
        <w:t xml:space="preserve"> </w:t>
      </w:r>
      <w:r>
        <w:rPr>
          <w:b/>
          <w:i/>
          <w:iCs/>
          <w:highlight w:val="yellow"/>
        </w:rPr>
        <w:t>this</w:t>
      </w:r>
      <w:r w:rsidRPr="00EC44AC">
        <w:rPr>
          <w:b/>
          <w:i/>
          <w:iCs/>
          <w:highlight w:val="yellow"/>
        </w:rPr>
        <w:t xml:space="preserve"> subclause</w:t>
      </w:r>
      <w:r>
        <w:rPr>
          <w:b/>
          <w:i/>
          <w:iCs/>
          <w:highlight w:val="yellow"/>
        </w:rPr>
        <w:t xml:space="preserve"> as shown below</w:t>
      </w:r>
      <w:r w:rsidRPr="00EC44AC">
        <w:rPr>
          <w:b/>
          <w:i/>
          <w:iCs/>
          <w:highlight w:val="yellow"/>
        </w:rPr>
        <w:t>:</w:t>
      </w:r>
      <w:r>
        <w:rPr>
          <w:b/>
          <w:i/>
          <w:iCs/>
        </w:rPr>
        <w:t xml:space="preserve"> </w:t>
      </w:r>
    </w:p>
    <w:p w14:paraId="325F060B" w14:textId="23A0B1D2" w:rsidR="006522FE" w:rsidRPr="003D76FE" w:rsidRDefault="00ED7CEE" w:rsidP="00D37813">
      <w:pPr>
        <w:suppressAutoHyphens/>
        <w:jc w:val="both"/>
        <w:rPr>
          <w:rFonts w:ascii="Times New Roman" w:hAnsi="Times New Roman" w:cs="Times New Roman"/>
          <w:sz w:val="20"/>
          <w:szCs w:val="20"/>
        </w:rPr>
      </w:pPr>
      <w:r w:rsidRPr="00ED7CEE">
        <w:rPr>
          <w:rFonts w:ascii="Times New Roman" w:hAnsi="Times New Roman" w:cs="Times New Roman"/>
          <w:sz w:val="20"/>
          <w:szCs w:val="20"/>
        </w:rPr>
        <w:t xml:space="preserve">The Link ID subfield identifies the link </w:t>
      </w:r>
      <w:ins w:id="143" w:author="Abhishek Patil" w:date="2022-08-04T14:25:00Z">
        <w:r w:rsidR="00080AC3">
          <w:rPr>
            <w:rFonts w:ascii="Times New Roman" w:hAnsi="Times New Roman" w:cs="Times New Roman"/>
            <w:sz w:val="20"/>
            <w:szCs w:val="20"/>
          </w:rPr>
          <w:t xml:space="preserve">on which an AP affiliated with an </w:t>
        </w:r>
      </w:ins>
      <w:del w:id="144" w:author="Abhishek Patil" w:date="2022-08-04T14:25:00Z">
        <w:r w:rsidRPr="00ED7CEE" w:rsidDel="00080AC3">
          <w:rPr>
            <w:rFonts w:ascii="Times New Roman" w:hAnsi="Times New Roman" w:cs="Times New Roman"/>
            <w:sz w:val="20"/>
            <w:szCs w:val="20"/>
          </w:rPr>
          <w:delText xml:space="preserve">of the </w:delText>
        </w:r>
      </w:del>
      <w:r w:rsidRPr="00ED7CEE">
        <w:rPr>
          <w:rFonts w:ascii="Times New Roman" w:hAnsi="Times New Roman" w:cs="Times New Roman"/>
          <w:sz w:val="20"/>
          <w:szCs w:val="20"/>
        </w:rPr>
        <w:t>AP MLD</w:t>
      </w:r>
      <w:r>
        <w:rPr>
          <w:rFonts w:ascii="Times New Roman" w:hAnsi="Times New Roman" w:cs="Times New Roman"/>
          <w:sz w:val="20"/>
          <w:szCs w:val="20"/>
        </w:rPr>
        <w:t xml:space="preserve"> </w:t>
      </w:r>
      <w:ins w:id="145" w:author="Abhishek Patil" w:date="2022-08-04T14:25:00Z">
        <w:r w:rsidR="00080AC3">
          <w:rPr>
            <w:rFonts w:ascii="Times New Roman" w:hAnsi="Times New Roman" w:cs="Times New Roman"/>
            <w:sz w:val="20"/>
            <w:szCs w:val="20"/>
          </w:rPr>
          <w:t xml:space="preserve">is operating on </w:t>
        </w:r>
      </w:ins>
      <w:ins w:id="146" w:author="Abhishek Patil" w:date="2022-07-08T19:25:00Z">
        <w:r w:rsidRPr="00262509">
          <w:rPr>
            <w:rFonts w:ascii="Times New Roman" w:hAnsi="Times New Roman" w:cs="Times New Roman"/>
            <w:sz w:val="20"/>
            <w:szCs w:val="20"/>
          </w:rPr>
          <w:t>(see 35.3.</w:t>
        </w:r>
      </w:ins>
      <w:ins w:id="147" w:author="Abhishek Patil" w:date="2022-07-25T23:54:00Z">
        <w:r>
          <w:rPr>
            <w:rFonts w:ascii="Times New Roman" w:hAnsi="Times New Roman" w:cs="Times New Roman"/>
            <w:sz w:val="20"/>
            <w:szCs w:val="20"/>
          </w:rPr>
          <w:t>3</w:t>
        </w:r>
      </w:ins>
      <w:ins w:id="148" w:author="Abhishek Patil" w:date="2022-07-09T08:34:00Z">
        <w:r w:rsidRPr="00262509">
          <w:rPr>
            <w:rFonts w:ascii="Times New Roman" w:hAnsi="Times New Roman" w:cs="Times New Roman"/>
            <w:sz w:val="20"/>
            <w:szCs w:val="20"/>
          </w:rPr>
          <w:t>.</w:t>
        </w:r>
      </w:ins>
      <w:ins w:id="149" w:author="Abhishek Patil" w:date="2022-07-08T19:25:00Z">
        <w:r w:rsidRPr="00262509">
          <w:rPr>
            <w:rFonts w:ascii="Times New Roman" w:hAnsi="Times New Roman" w:cs="Times New Roman"/>
            <w:sz w:val="20"/>
            <w:szCs w:val="20"/>
          </w:rPr>
          <w:t>1a</w:t>
        </w:r>
      </w:ins>
      <w:ins w:id="150" w:author="Abhishek Patil" w:date="2022-08-11T08:59:00Z">
        <w:r w:rsidR="00C7776F">
          <w:rPr>
            <w:rFonts w:ascii="Times New Roman" w:hAnsi="Times New Roman" w:cs="Times New Roman"/>
            <w:sz w:val="20"/>
            <w:szCs w:val="20"/>
          </w:rPr>
          <w:t xml:space="preserve"> (</w:t>
        </w:r>
        <w:r w:rsidR="00C7776F" w:rsidRPr="00C7776F">
          <w:rPr>
            <w:rFonts w:ascii="Times New Roman" w:hAnsi="Times New Roman" w:cs="Times New Roman"/>
            <w:sz w:val="20"/>
            <w:szCs w:val="20"/>
          </w:rPr>
          <w:t>Link ID</w:t>
        </w:r>
        <w:r w:rsidR="00C7776F">
          <w:rPr>
            <w:rFonts w:ascii="Times New Roman" w:hAnsi="Times New Roman" w:cs="Times New Roman"/>
            <w:sz w:val="20"/>
            <w:szCs w:val="20"/>
          </w:rPr>
          <w:t>)</w:t>
        </w:r>
      </w:ins>
      <w:ins w:id="151" w:author="Abhishek Patil" w:date="2022-07-08T19:25:00Z">
        <w:r w:rsidRPr="00262509">
          <w:rPr>
            <w:rFonts w:ascii="Times New Roman" w:hAnsi="Times New Roman" w:cs="Times New Roman"/>
            <w:sz w:val="20"/>
            <w:szCs w:val="20"/>
          </w:rPr>
          <w:t>)</w:t>
        </w:r>
      </w:ins>
      <w:r w:rsidRPr="00ED7CEE">
        <w:rPr>
          <w:rFonts w:ascii="Times New Roman" w:hAnsi="Times New Roman" w:cs="Times New Roman"/>
          <w:sz w:val="20"/>
          <w:szCs w:val="20"/>
        </w:rPr>
        <w:t>.</w:t>
      </w:r>
    </w:p>
    <w:p w14:paraId="4FABBF59" w14:textId="3CD06585" w:rsidR="00AE3F38" w:rsidRDefault="00AE3F38" w:rsidP="00AE3F38">
      <w:pPr>
        <w:suppressAutoHyphens/>
        <w:jc w:val="center"/>
        <w:rPr>
          <w:b/>
          <w:bCs/>
          <w:sz w:val="20"/>
          <w:szCs w:val="20"/>
        </w:rPr>
      </w:pPr>
      <w:r w:rsidRPr="00F2654F">
        <w:rPr>
          <w:rFonts w:ascii="Times New Roman" w:hAnsi="Times New Roman" w:cs="Times New Roman"/>
          <w:sz w:val="20"/>
          <w:szCs w:val="20"/>
          <w:highlight w:val="yellow"/>
        </w:rPr>
        <w:t xml:space="preserve">x-x-x-x-x-x </w:t>
      </w:r>
      <w:r>
        <w:rPr>
          <w:rFonts w:ascii="Times New Roman" w:hAnsi="Times New Roman" w:cs="Times New Roman"/>
          <w:sz w:val="20"/>
          <w:szCs w:val="20"/>
          <w:highlight w:val="yellow"/>
        </w:rPr>
        <w:t>End of</w:t>
      </w:r>
      <w:r w:rsidRPr="00F2654F">
        <w:rPr>
          <w:rFonts w:ascii="Times New Roman" w:hAnsi="Times New Roman" w:cs="Times New Roman"/>
          <w:sz w:val="20"/>
          <w:szCs w:val="20"/>
          <w:highlight w:val="yellow"/>
        </w:rPr>
        <w:t xml:space="preserve"> changes for CID </w:t>
      </w:r>
      <w:r w:rsidRPr="00272557">
        <w:rPr>
          <w:rFonts w:ascii="Times New Roman" w:hAnsi="Times New Roman" w:cs="Times New Roman"/>
          <w:sz w:val="20"/>
          <w:szCs w:val="20"/>
          <w:highlight w:val="yellow"/>
        </w:rPr>
        <w:t>10304</w:t>
      </w:r>
      <w:r>
        <w:rPr>
          <w:rFonts w:ascii="Times New Roman" w:hAnsi="Times New Roman" w:cs="Times New Roman"/>
          <w:sz w:val="20"/>
          <w:szCs w:val="20"/>
          <w:highlight w:val="yellow"/>
        </w:rPr>
        <w:t xml:space="preserve"> </w:t>
      </w:r>
      <w:r w:rsidRPr="00F2654F">
        <w:rPr>
          <w:rFonts w:ascii="Times New Roman" w:hAnsi="Times New Roman" w:cs="Times New Roman"/>
          <w:sz w:val="20"/>
          <w:szCs w:val="20"/>
          <w:highlight w:val="yellow"/>
        </w:rPr>
        <w:t>x-x-x-x-x-x</w:t>
      </w:r>
    </w:p>
    <w:p w14:paraId="45500A91" w14:textId="77777777" w:rsidR="00AE3F38" w:rsidRDefault="00AE3F38" w:rsidP="000B0EA7">
      <w:pPr>
        <w:jc w:val="center"/>
        <w:rPr>
          <w:rFonts w:ascii="Times New Roman" w:hAnsi="Times New Roman" w:cs="Times New Roman"/>
          <w:sz w:val="20"/>
          <w:szCs w:val="20"/>
          <w:highlight w:val="yellow"/>
        </w:rPr>
      </w:pPr>
    </w:p>
    <w:p w14:paraId="19213594" w14:textId="1E6C8C53" w:rsidR="000B0EA7" w:rsidRDefault="000B0EA7" w:rsidP="000B0EA7">
      <w:pPr>
        <w:jc w:val="center"/>
        <w:rPr>
          <w:rFonts w:ascii="Times New Roman" w:hAnsi="Times New Roman" w:cs="Times New Roman"/>
          <w:sz w:val="20"/>
          <w:szCs w:val="20"/>
        </w:rPr>
      </w:pPr>
      <w:r w:rsidRPr="00F2654F">
        <w:rPr>
          <w:rFonts w:ascii="Times New Roman" w:hAnsi="Times New Roman" w:cs="Times New Roman"/>
          <w:sz w:val="20"/>
          <w:szCs w:val="20"/>
          <w:highlight w:val="yellow"/>
        </w:rPr>
        <w:t>x-x-x-x-x-x Begin changes for CID 1</w:t>
      </w:r>
      <w:r>
        <w:rPr>
          <w:rFonts w:ascii="Times New Roman" w:hAnsi="Times New Roman" w:cs="Times New Roman"/>
          <w:sz w:val="20"/>
          <w:szCs w:val="20"/>
          <w:highlight w:val="yellow"/>
        </w:rPr>
        <w:t>0736</w:t>
      </w:r>
      <w:r w:rsidRPr="00F2654F">
        <w:rPr>
          <w:rFonts w:ascii="Times New Roman" w:hAnsi="Times New Roman" w:cs="Times New Roman"/>
          <w:sz w:val="20"/>
          <w:szCs w:val="20"/>
          <w:highlight w:val="yellow"/>
        </w:rPr>
        <w:t xml:space="preserve"> x-x-x-x-x-x</w:t>
      </w:r>
    </w:p>
    <w:p w14:paraId="7F8B4D25" w14:textId="77777777" w:rsidR="00597C4C" w:rsidRDefault="00597C4C" w:rsidP="00597C4C">
      <w:pPr>
        <w:suppressAutoHyphens/>
        <w:jc w:val="both"/>
        <w:rPr>
          <w:b/>
          <w:bCs/>
          <w:sz w:val="20"/>
          <w:szCs w:val="20"/>
        </w:rPr>
      </w:pPr>
      <w:r>
        <w:rPr>
          <w:b/>
          <w:bCs/>
          <w:sz w:val="20"/>
          <w:szCs w:val="20"/>
        </w:rPr>
        <w:t>35.3.3 Advertisement of multi-link information in Multi-Link element</w:t>
      </w:r>
    </w:p>
    <w:p w14:paraId="1E1B7DE7" w14:textId="77777777" w:rsidR="00597C4C" w:rsidRDefault="00597C4C" w:rsidP="00597C4C">
      <w:pPr>
        <w:suppressAutoHyphens/>
        <w:jc w:val="both"/>
        <w:rPr>
          <w:rFonts w:ascii="Times New Roman" w:hAnsi="Times New Roman" w:cs="Times New Roman"/>
          <w:sz w:val="20"/>
          <w:szCs w:val="20"/>
        </w:rPr>
      </w:pPr>
      <w:r>
        <w:rPr>
          <w:b/>
          <w:bCs/>
          <w:sz w:val="20"/>
          <w:szCs w:val="20"/>
        </w:rPr>
        <w:t>35.3.3.1 General</w:t>
      </w:r>
    </w:p>
    <w:p w14:paraId="1FB9CB54" w14:textId="77777777" w:rsidR="00597C4C" w:rsidRDefault="00597C4C" w:rsidP="00597C4C">
      <w:pPr>
        <w:pStyle w:val="T"/>
        <w:spacing w:after="120" w:line="240" w:lineRule="auto"/>
        <w:rPr>
          <w:b/>
          <w:i/>
          <w:iCs/>
          <w:highlight w:val="yellow"/>
        </w:rPr>
      </w:pPr>
      <w:proofErr w:type="spellStart"/>
      <w:r w:rsidRPr="00EC44AC">
        <w:rPr>
          <w:b/>
          <w:i/>
          <w:iCs/>
          <w:highlight w:val="yellow"/>
        </w:rPr>
        <w:t>TGbe</w:t>
      </w:r>
      <w:proofErr w:type="spellEnd"/>
      <w:r w:rsidRPr="00EC44AC">
        <w:rPr>
          <w:b/>
          <w:i/>
          <w:iCs/>
          <w:highlight w:val="yellow"/>
        </w:rPr>
        <w:t xml:space="preserve"> editor: Please </w:t>
      </w:r>
      <w:r>
        <w:rPr>
          <w:b/>
          <w:i/>
          <w:iCs/>
          <w:highlight w:val="yellow"/>
          <w:u w:val="single"/>
        </w:rPr>
        <w:t>update</w:t>
      </w:r>
      <w:r w:rsidRPr="00EC44AC">
        <w:rPr>
          <w:b/>
          <w:i/>
          <w:iCs/>
          <w:highlight w:val="yellow"/>
        </w:rPr>
        <w:t xml:space="preserve"> </w:t>
      </w:r>
      <w:r>
        <w:rPr>
          <w:b/>
          <w:i/>
          <w:iCs/>
          <w:highlight w:val="yellow"/>
        </w:rPr>
        <w:t xml:space="preserve">the following paragraph in this subclause as </w:t>
      </w:r>
      <w:r w:rsidRPr="00EC44AC">
        <w:rPr>
          <w:b/>
          <w:i/>
          <w:iCs/>
          <w:highlight w:val="yellow"/>
        </w:rPr>
        <w:t>shown below:</w:t>
      </w:r>
    </w:p>
    <w:p w14:paraId="29066BF9" w14:textId="21FDE038" w:rsidR="001D33FF" w:rsidRDefault="00597C4C" w:rsidP="001F23F6">
      <w:pPr>
        <w:suppressAutoHyphens/>
        <w:spacing w:after="60" w:line="240" w:lineRule="auto"/>
        <w:jc w:val="both"/>
        <w:rPr>
          <w:rFonts w:ascii="Times New Roman" w:hAnsi="Times New Roman" w:cs="Times New Roman"/>
          <w:sz w:val="20"/>
          <w:szCs w:val="20"/>
        </w:rPr>
      </w:pPr>
      <w:r w:rsidRPr="002F7E34">
        <w:rPr>
          <w:rFonts w:ascii="Times New Roman" w:hAnsi="Times New Roman" w:cs="Times New Roman"/>
          <w:sz w:val="20"/>
          <w:szCs w:val="20"/>
        </w:rPr>
        <w:t>A</w:t>
      </w:r>
      <w:ins w:id="152" w:author="Abhishek Patil" w:date="2022-07-29T12:16:00Z">
        <w:r w:rsidR="0038056B">
          <w:rPr>
            <w:rFonts w:ascii="Times New Roman" w:hAnsi="Times New Roman" w:cs="Times New Roman"/>
            <w:sz w:val="20"/>
            <w:szCs w:val="20"/>
          </w:rPr>
          <w:t>n</w:t>
        </w:r>
      </w:ins>
      <w:r w:rsidRPr="002F7E34">
        <w:rPr>
          <w:rFonts w:ascii="Times New Roman" w:hAnsi="Times New Roman" w:cs="Times New Roman"/>
          <w:sz w:val="20"/>
          <w:szCs w:val="20"/>
        </w:rPr>
        <w:t xml:space="preserve"> </w:t>
      </w:r>
      <w:del w:id="153" w:author="Abhishek Patil" w:date="2022-07-24T14:06:00Z">
        <w:r w:rsidRPr="002F7E34" w:rsidDel="00C20889">
          <w:rPr>
            <w:rFonts w:ascii="Times New Roman" w:hAnsi="Times New Roman" w:cs="Times New Roman"/>
            <w:sz w:val="20"/>
            <w:szCs w:val="20"/>
          </w:rPr>
          <w:delText xml:space="preserve">STA </w:delText>
        </w:r>
      </w:del>
      <w:ins w:id="154" w:author="Abhishek Patil" w:date="2022-07-24T14:06:00Z">
        <w:r>
          <w:rPr>
            <w:rFonts w:ascii="Times New Roman" w:hAnsi="Times New Roman" w:cs="Times New Roman"/>
            <w:sz w:val="20"/>
            <w:szCs w:val="20"/>
          </w:rPr>
          <w:t>AP</w:t>
        </w:r>
        <w:r w:rsidRPr="002F7E34">
          <w:rPr>
            <w:rFonts w:ascii="Times New Roman" w:hAnsi="Times New Roman" w:cs="Times New Roman"/>
            <w:sz w:val="20"/>
            <w:szCs w:val="20"/>
          </w:rPr>
          <w:t xml:space="preserve"> </w:t>
        </w:r>
      </w:ins>
      <w:r w:rsidRPr="002F7E34">
        <w:rPr>
          <w:rFonts w:ascii="Times New Roman" w:hAnsi="Times New Roman" w:cs="Times New Roman"/>
          <w:sz w:val="20"/>
          <w:szCs w:val="20"/>
        </w:rPr>
        <w:t xml:space="preserve">affiliated with an </w:t>
      </w:r>
      <w:ins w:id="155" w:author="Abhishek Patil" w:date="2022-07-24T14:06:00Z">
        <w:r>
          <w:rPr>
            <w:rFonts w:ascii="Times New Roman" w:hAnsi="Times New Roman" w:cs="Times New Roman"/>
            <w:sz w:val="20"/>
            <w:szCs w:val="20"/>
          </w:rPr>
          <w:t xml:space="preserve">AP </w:t>
        </w:r>
      </w:ins>
      <w:r w:rsidRPr="002F7E34">
        <w:rPr>
          <w:rFonts w:ascii="Times New Roman" w:hAnsi="Times New Roman" w:cs="Times New Roman"/>
          <w:sz w:val="20"/>
          <w:szCs w:val="20"/>
        </w:rPr>
        <w:t xml:space="preserve">MLD may include the Link Info field (see Figure 9-1002e (Multi-Link element format)) in the Basic Multi-Link element that it transmits to </w:t>
      </w:r>
      <w:del w:id="156" w:author="Abhishek Patil" w:date="2022-07-29T12:21:00Z">
        <w:r w:rsidRPr="002F7E34" w:rsidDel="009A5B72">
          <w:rPr>
            <w:rFonts w:ascii="Times New Roman" w:hAnsi="Times New Roman" w:cs="Times New Roman"/>
            <w:sz w:val="20"/>
            <w:szCs w:val="20"/>
          </w:rPr>
          <w:delText xml:space="preserve">provide </w:delText>
        </w:r>
      </w:del>
      <w:ins w:id="157" w:author="Abhishek Patil" w:date="2022-07-29T12:21:00Z">
        <w:r w:rsidR="009A5B72">
          <w:rPr>
            <w:rFonts w:ascii="Times New Roman" w:hAnsi="Times New Roman" w:cs="Times New Roman"/>
            <w:sz w:val="20"/>
            <w:szCs w:val="20"/>
          </w:rPr>
          <w:t>carry</w:t>
        </w:r>
        <w:r w:rsidR="009A5B72" w:rsidRPr="002F7E34">
          <w:rPr>
            <w:rFonts w:ascii="Times New Roman" w:hAnsi="Times New Roman" w:cs="Times New Roman"/>
            <w:sz w:val="20"/>
            <w:szCs w:val="20"/>
          </w:rPr>
          <w:t xml:space="preserve"> </w:t>
        </w:r>
      </w:ins>
      <w:r w:rsidRPr="002F7E34">
        <w:rPr>
          <w:rFonts w:ascii="Times New Roman" w:hAnsi="Times New Roman" w:cs="Times New Roman"/>
          <w:sz w:val="20"/>
          <w:szCs w:val="20"/>
        </w:rPr>
        <w:t xml:space="preserve">complete or partial profile </w:t>
      </w:r>
      <w:ins w:id="158" w:author="Abhishek Patil" w:date="2022-07-24T14:08:00Z">
        <w:r>
          <w:rPr>
            <w:rFonts w:ascii="Times New Roman" w:hAnsi="Times New Roman" w:cs="Times New Roman"/>
            <w:sz w:val="20"/>
            <w:szCs w:val="20"/>
          </w:rPr>
          <w:t xml:space="preserve">as </w:t>
        </w:r>
      </w:ins>
      <w:ins w:id="159" w:author="Abhishek Patil" w:date="2022-07-24T14:04:00Z">
        <w:r w:rsidRPr="002F7E34">
          <w:rPr>
            <w:rFonts w:ascii="Times New Roman" w:hAnsi="Times New Roman" w:cs="Times New Roman"/>
            <w:sz w:val="20"/>
            <w:szCs w:val="20"/>
          </w:rPr>
          <w:t>defined in 35.3.3.2 (Advertisement of complete or partial per-link information)</w:t>
        </w:r>
        <w:r>
          <w:rPr>
            <w:rFonts w:ascii="Times New Roman" w:hAnsi="Times New Roman" w:cs="Times New Roman"/>
            <w:sz w:val="20"/>
            <w:szCs w:val="20"/>
          </w:rPr>
          <w:t xml:space="preserve"> </w:t>
        </w:r>
      </w:ins>
      <w:r w:rsidRPr="002F7E34">
        <w:rPr>
          <w:rFonts w:ascii="Times New Roman" w:hAnsi="Times New Roman" w:cs="Times New Roman"/>
          <w:sz w:val="20"/>
          <w:szCs w:val="20"/>
        </w:rPr>
        <w:t xml:space="preserve">of another </w:t>
      </w:r>
      <w:del w:id="160" w:author="Abhishek Patil" w:date="2022-07-24T14:06:00Z">
        <w:r w:rsidRPr="002F7E34" w:rsidDel="00C20889">
          <w:rPr>
            <w:rFonts w:ascii="Times New Roman" w:hAnsi="Times New Roman" w:cs="Times New Roman"/>
            <w:sz w:val="20"/>
            <w:szCs w:val="20"/>
          </w:rPr>
          <w:delText xml:space="preserve">STA </w:delText>
        </w:r>
      </w:del>
      <w:ins w:id="161" w:author="Abhishek Patil" w:date="2022-07-24T14:06:00Z">
        <w:r>
          <w:rPr>
            <w:rFonts w:ascii="Times New Roman" w:hAnsi="Times New Roman" w:cs="Times New Roman"/>
            <w:sz w:val="20"/>
            <w:szCs w:val="20"/>
          </w:rPr>
          <w:t>AP</w:t>
        </w:r>
        <w:r w:rsidRPr="002F7E34">
          <w:rPr>
            <w:rFonts w:ascii="Times New Roman" w:hAnsi="Times New Roman" w:cs="Times New Roman"/>
            <w:sz w:val="20"/>
            <w:szCs w:val="20"/>
          </w:rPr>
          <w:t xml:space="preserve"> </w:t>
        </w:r>
      </w:ins>
      <w:ins w:id="162" w:author="Abhishek Patil" w:date="2022-07-24T14:05:00Z">
        <w:r>
          <w:rPr>
            <w:rFonts w:ascii="Times New Roman" w:hAnsi="Times New Roman" w:cs="Times New Roman"/>
            <w:sz w:val="20"/>
            <w:szCs w:val="20"/>
          </w:rPr>
          <w:t xml:space="preserve">that is </w:t>
        </w:r>
      </w:ins>
      <w:r w:rsidRPr="002F7E34">
        <w:rPr>
          <w:rFonts w:ascii="Times New Roman" w:hAnsi="Times New Roman" w:cs="Times New Roman"/>
          <w:sz w:val="20"/>
          <w:szCs w:val="20"/>
        </w:rPr>
        <w:t xml:space="preserve">affiliated with the same </w:t>
      </w:r>
      <w:ins w:id="163" w:author="Abhishek Patil" w:date="2022-07-24T14:06:00Z">
        <w:r>
          <w:rPr>
            <w:rFonts w:ascii="Times New Roman" w:hAnsi="Times New Roman" w:cs="Times New Roman"/>
            <w:sz w:val="20"/>
            <w:szCs w:val="20"/>
          </w:rPr>
          <w:t xml:space="preserve">AP </w:t>
        </w:r>
      </w:ins>
      <w:r w:rsidRPr="002F7E34">
        <w:rPr>
          <w:rFonts w:ascii="Times New Roman" w:hAnsi="Times New Roman" w:cs="Times New Roman"/>
          <w:sz w:val="20"/>
          <w:szCs w:val="20"/>
        </w:rPr>
        <w:t>MLD</w:t>
      </w:r>
      <w:ins w:id="164" w:author="Abhishek Patil" w:date="2022-07-24T14:04:00Z">
        <w:r>
          <w:rPr>
            <w:rFonts w:ascii="Times New Roman" w:hAnsi="Times New Roman" w:cs="Times New Roman"/>
            <w:sz w:val="20"/>
            <w:szCs w:val="20"/>
          </w:rPr>
          <w:t xml:space="preserve"> </w:t>
        </w:r>
      </w:ins>
      <w:ins w:id="165" w:author="Abhishek Patil" w:date="2022-07-24T14:07:00Z">
        <w:r>
          <w:rPr>
            <w:rFonts w:ascii="Times New Roman" w:hAnsi="Times New Roman" w:cs="Times New Roman"/>
            <w:sz w:val="20"/>
            <w:szCs w:val="20"/>
          </w:rPr>
          <w:t>as the transmitting AP</w:t>
        </w:r>
      </w:ins>
      <w:ins w:id="166" w:author="Abhishek Patil" w:date="2022-07-29T12:17:00Z">
        <w:r w:rsidR="0063186E">
          <w:rPr>
            <w:rFonts w:ascii="Times New Roman" w:hAnsi="Times New Roman" w:cs="Times New Roman"/>
            <w:sz w:val="20"/>
            <w:szCs w:val="20"/>
          </w:rPr>
          <w:t xml:space="preserve">. An AP corresponding to the transmitted BSSID </w:t>
        </w:r>
        <w:r w:rsidR="005D405A">
          <w:rPr>
            <w:rFonts w:ascii="Times New Roman" w:hAnsi="Times New Roman" w:cs="Times New Roman"/>
            <w:sz w:val="20"/>
            <w:szCs w:val="20"/>
          </w:rPr>
          <w:t xml:space="preserve">may include Link Info field in the </w:t>
        </w:r>
      </w:ins>
      <w:ins w:id="167" w:author="Abhishek Patil" w:date="2022-07-29T12:45:00Z">
        <w:r w:rsidR="00516A2C">
          <w:rPr>
            <w:rFonts w:ascii="Times New Roman" w:hAnsi="Times New Roman" w:cs="Times New Roman"/>
            <w:sz w:val="20"/>
            <w:szCs w:val="20"/>
          </w:rPr>
          <w:t xml:space="preserve">Basic </w:t>
        </w:r>
      </w:ins>
      <w:ins w:id="168" w:author="Abhishek Patil" w:date="2022-07-29T12:17:00Z">
        <w:r w:rsidR="005D405A">
          <w:rPr>
            <w:rFonts w:ascii="Times New Roman" w:hAnsi="Times New Roman" w:cs="Times New Roman"/>
            <w:sz w:val="20"/>
            <w:szCs w:val="20"/>
          </w:rPr>
          <w:t xml:space="preserve">Multi-Link element that it transmits to </w:t>
        </w:r>
      </w:ins>
      <w:ins w:id="169" w:author="Abhishek Patil" w:date="2022-07-29T12:21:00Z">
        <w:r w:rsidR="009A5B72">
          <w:rPr>
            <w:rFonts w:ascii="Times New Roman" w:hAnsi="Times New Roman" w:cs="Times New Roman"/>
            <w:sz w:val="20"/>
            <w:szCs w:val="20"/>
          </w:rPr>
          <w:t>carry</w:t>
        </w:r>
      </w:ins>
      <w:ins w:id="170" w:author="Abhishek Patil" w:date="2022-07-29T12:17:00Z">
        <w:r w:rsidR="005D405A">
          <w:rPr>
            <w:rFonts w:ascii="Times New Roman" w:hAnsi="Times New Roman" w:cs="Times New Roman"/>
            <w:sz w:val="20"/>
            <w:szCs w:val="20"/>
          </w:rPr>
          <w:t xml:space="preserve"> complete or partial profile </w:t>
        </w:r>
      </w:ins>
      <w:ins w:id="171" w:author="Abhishek Patil" w:date="2022-07-29T12:18:00Z">
        <w:r w:rsidR="003D6394">
          <w:rPr>
            <w:rFonts w:ascii="Times New Roman" w:hAnsi="Times New Roman" w:cs="Times New Roman"/>
            <w:sz w:val="20"/>
            <w:szCs w:val="20"/>
          </w:rPr>
          <w:t xml:space="preserve">of another AP that is affiliated with </w:t>
        </w:r>
      </w:ins>
      <w:ins w:id="172" w:author="Abhishek Patil" w:date="2022-07-24T14:04:00Z">
        <w:r>
          <w:rPr>
            <w:rFonts w:ascii="Times New Roman" w:hAnsi="Times New Roman" w:cs="Times New Roman"/>
            <w:sz w:val="20"/>
            <w:szCs w:val="20"/>
          </w:rPr>
          <w:t xml:space="preserve">an </w:t>
        </w:r>
      </w:ins>
      <w:ins w:id="173" w:author="Abhishek Patil" w:date="2022-07-24T14:06:00Z">
        <w:r>
          <w:rPr>
            <w:rFonts w:ascii="Times New Roman" w:hAnsi="Times New Roman" w:cs="Times New Roman"/>
            <w:sz w:val="20"/>
            <w:szCs w:val="20"/>
          </w:rPr>
          <w:t xml:space="preserve">AP </w:t>
        </w:r>
      </w:ins>
      <w:ins w:id="174" w:author="Abhishek Patil" w:date="2022-07-24T14:04:00Z">
        <w:r>
          <w:rPr>
            <w:rFonts w:ascii="Times New Roman" w:hAnsi="Times New Roman" w:cs="Times New Roman"/>
            <w:sz w:val="20"/>
            <w:szCs w:val="20"/>
          </w:rPr>
          <w:t xml:space="preserve">MLD </w:t>
        </w:r>
      </w:ins>
      <w:ins w:id="175" w:author="Abhishek Patil" w:date="2022-07-29T12:18:00Z">
        <w:r w:rsidR="003D6394">
          <w:rPr>
            <w:rFonts w:ascii="Times New Roman" w:hAnsi="Times New Roman" w:cs="Times New Roman"/>
            <w:sz w:val="20"/>
            <w:szCs w:val="20"/>
          </w:rPr>
          <w:t>with</w:t>
        </w:r>
      </w:ins>
      <w:ins w:id="176" w:author="Abhishek Patil" w:date="2022-07-24T14:04:00Z">
        <w:r>
          <w:rPr>
            <w:rFonts w:ascii="Times New Roman" w:hAnsi="Times New Roman" w:cs="Times New Roman"/>
            <w:sz w:val="20"/>
            <w:szCs w:val="20"/>
          </w:rPr>
          <w:t xml:space="preserve"> whi</w:t>
        </w:r>
      </w:ins>
      <w:ins w:id="177" w:author="Abhishek Patil" w:date="2022-07-24T14:05:00Z">
        <w:r>
          <w:rPr>
            <w:rFonts w:ascii="Times New Roman" w:hAnsi="Times New Roman" w:cs="Times New Roman"/>
            <w:sz w:val="20"/>
            <w:szCs w:val="20"/>
          </w:rPr>
          <w:t xml:space="preserve">ch an AP corresponding to the </w:t>
        </w:r>
      </w:ins>
      <w:ins w:id="178" w:author="Abhishek Patil" w:date="2022-07-24T14:06:00Z">
        <w:r>
          <w:rPr>
            <w:rFonts w:ascii="Times New Roman" w:hAnsi="Times New Roman" w:cs="Times New Roman"/>
            <w:sz w:val="20"/>
            <w:szCs w:val="20"/>
          </w:rPr>
          <w:t>non</w:t>
        </w:r>
      </w:ins>
      <w:ins w:id="179" w:author="Abhishek Patil" w:date="2022-07-24T14:05:00Z">
        <w:r>
          <w:rPr>
            <w:rFonts w:ascii="Times New Roman" w:hAnsi="Times New Roman" w:cs="Times New Roman"/>
            <w:sz w:val="20"/>
            <w:szCs w:val="20"/>
          </w:rPr>
          <w:t xml:space="preserve">transmitted BSSID in the same multiple BSSID </w:t>
        </w:r>
      </w:ins>
      <w:ins w:id="180" w:author="Abhishek Patil" w:date="2022-07-24T14:07:00Z">
        <w:r>
          <w:rPr>
            <w:rFonts w:ascii="Times New Roman" w:hAnsi="Times New Roman" w:cs="Times New Roman"/>
            <w:sz w:val="20"/>
            <w:szCs w:val="20"/>
          </w:rPr>
          <w:t>is affiliated</w:t>
        </w:r>
      </w:ins>
      <w:del w:id="181" w:author="Abhishek Patil" w:date="2022-07-24T14:04:00Z">
        <w:r w:rsidRPr="002F7E34" w:rsidDel="00F07498">
          <w:rPr>
            <w:rFonts w:ascii="Times New Roman" w:hAnsi="Times New Roman" w:cs="Times New Roman"/>
            <w:sz w:val="20"/>
            <w:szCs w:val="20"/>
          </w:rPr>
          <w:delText xml:space="preserve"> defined in 35.3.3.2 (Advertisement of complete or partial per-link information)</w:delText>
        </w:r>
      </w:del>
      <w:r w:rsidRPr="002F7E34">
        <w:rPr>
          <w:rFonts w:ascii="Times New Roman" w:hAnsi="Times New Roman" w:cs="Times New Roman"/>
          <w:sz w:val="20"/>
          <w:szCs w:val="20"/>
        </w:rPr>
        <w:t>.</w:t>
      </w:r>
    </w:p>
    <w:p w14:paraId="467CDF28" w14:textId="7D40239A" w:rsidR="00813A61" w:rsidRDefault="00813A61" w:rsidP="00813A61">
      <w:pPr>
        <w:pStyle w:val="T"/>
        <w:spacing w:after="120" w:line="240" w:lineRule="auto"/>
        <w:rPr>
          <w:b/>
          <w:i/>
          <w:iCs/>
          <w:highlight w:val="yellow"/>
        </w:rPr>
      </w:pPr>
      <w:proofErr w:type="spellStart"/>
      <w:r w:rsidRPr="00EC44AC">
        <w:rPr>
          <w:b/>
          <w:i/>
          <w:iCs/>
          <w:highlight w:val="yellow"/>
        </w:rPr>
        <w:t>TGbe</w:t>
      </w:r>
      <w:proofErr w:type="spellEnd"/>
      <w:r w:rsidRPr="00EC44AC">
        <w:rPr>
          <w:b/>
          <w:i/>
          <w:iCs/>
          <w:highlight w:val="yellow"/>
        </w:rPr>
        <w:t xml:space="preserve"> editor: Please </w:t>
      </w:r>
      <w:r>
        <w:rPr>
          <w:b/>
          <w:i/>
          <w:iCs/>
          <w:highlight w:val="yellow"/>
          <w:u w:val="single"/>
        </w:rPr>
        <w:t>insert</w:t>
      </w:r>
      <w:r w:rsidRPr="00EC44AC">
        <w:rPr>
          <w:b/>
          <w:i/>
          <w:iCs/>
          <w:highlight w:val="yellow"/>
        </w:rPr>
        <w:t xml:space="preserve"> </w:t>
      </w:r>
      <w:r>
        <w:rPr>
          <w:b/>
          <w:i/>
          <w:iCs/>
          <w:highlight w:val="yellow"/>
        </w:rPr>
        <w:t xml:space="preserve">the following NOTEs and a new paragraph in this subclause after the above modified paragraph as </w:t>
      </w:r>
      <w:r w:rsidRPr="00EC44AC">
        <w:rPr>
          <w:b/>
          <w:i/>
          <w:iCs/>
          <w:highlight w:val="yellow"/>
        </w:rPr>
        <w:t>shown below:</w:t>
      </w:r>
    </w:p>
    <w:p w14:paraId="766F2BAB" w14:textId="4D1F20F2" w:rsidR="00EE7A53" w:rsidRDefault="00483CF1" w:rsidP="001F23F6">
      <w:pPr>
        <w:suppressAutoHyphens/>
        <w:spacing w:after="60" w:line="240" w:lineRule="auto"/>
        <w:jc w:val="both"/>
        <w:rPr>
          <w:rFonts w:ascii="Times New Roman" w:hAnsi="Times New Roman" w:cs="Times New Roman"/>
          <w:sz w:val="18"/>
          <w:szCs w:val="18"/>
        </w:rPr>
      </w:pPr>
      <w:r w:rsidRPr="00483CF1">
        <w:rPr>
          <w:rFonts w:ascii="Times New Roman" w:hAnsi="Times New Roman" w:cs="Times New Roman"/>
          <w:sz w:val="18"/>
          <w:szCs w:val="18"/>
        </w:rPr>
        <w:t>NOTE</w:t>
      </w:r>
      <w:r w:rsidR="008424B0">
        <w:rPr>
          <w:rFonts w:ascii="Times New Roman" w:hAnsi="Times New Roman" w:cs="Times New Roman"/>
          <w:sz w:val="18"/>
          <w:szCs w:val="18"/>
        </w:rPr>
        <w:t xml:space="preserve"> 1</w:t>
      </w:r>
      <w:r w:rsidRPr="00483CF1">
        <w:rPr>
          <w:rFonts w:ascii="Times New Roman" w:hAnsi="Times New Roman" w:cs="Times New Roman"/>
          <w:sz w:val="18"/>
          <w:szCs w:val="18"/>
        </w:rPr>
        <w:t xml:space="preserve"> – In a Beacon frame </w:t>
      </w:r>
      <w:r w:rsidR="00F644FD">
        <w:rPr>
          <w:rFonts w:ascii="Times New Roman" w:hAnsi="Times New Roman" w:cs="Times New Roman"/>
          <w:sz w:val="18"/>
          <w:szCs w:val="18"/>
        </w:rPr>
        <w:t>or</w:t>
      </w:r>
      <w:r w:rsidR="00831176">
        <w:rPr>
          <w:rFonts w:ascii="Times New Roman" w:hAnsi="Times New Roman" w:cs="Times New Roman"/>
          <w:sz w:val="18"/>
          <w:szCs w:val="18"/>
        </w:rPr>
        <w:t xml:space="preserve"> a Probe Response frame that is not an </w:t>
      </w:r>
      <w:r w:rsidR="007771E6">
        <w:rPr>
          <w:rFonts w:ascii="Times New Roman" w:hAnsi="Times New Roman" w:cs="Times New Roman"/>
          <w:sz w:val="18"/>
          <w:szCs w:val="18"/>
        </w:rPr>
        <w:t>Multi-Link</w:t>
      </w:r>
      <w:r w:rsidR="00831176">
        <w:rPr>
          <w:rFonts w:ascii="Times New Roman" w:hAnsi="Times New Roman" w:cs="Times New Roman"/>
          <w:sz w:val="18"/>
          <w:szCs w:val="18"/>
        </w:rPr>
        <w:t xml:space="preserve"> probe response </w:t>
      </w:r>
      <w:r w:rsidRPr="00483CF1">
        <w:rPr>
          <w:rFonts w:ascii="Times New Roman" w:hAnsi="Times New Roman" w:cs="Times New Roman"/>
          <w:sz w:val="18"/>
          <w:szCs w:val="18"/>
        </w:rPr>
        <w:t xml:space="preserve">transmitted by the transmitted BSSID, the </w:t>
      </w:r>
      <w:r w:rsidR="00B5547F">
        <w:rPr>
          <w:rFonts w:ascii="Times New Roman" w:hAnsi="Times New Roman" w:cs="Times New Roman"/>
          <w:sz w:val="18"/>
          <w:szCs w:val="18"/>
        </w:rPr>
        <w:t xml:space="preserve">Basic </w:t>
      </w:r>
      <w:r w:rsidRPr="00483CF1">
        <w:rPr>
          <w:rFonts w:ascii="Times New Roman" w:hAnsi="Times New Roman" w:cs="Times New Roman"/>
          <w:sz w:val="18"/>
          <w:szCs w:val="18"/>
        </w:rPr>
        <w:t xml:space="preserve">Multi-Link element carrying information of an AP MLD with which an AP corresponding to a nontransmitted BSSID is affiliated with is contained within the nontransmitted BSSID profile of the Multiple BSSID element in a Beacon frame (see 35.3.20 (Multi-link operation in a multiple BSSID set or co-hosted BSSID set)). </w:t>
      </w:r>
    </w:p>
    <w:p w14:paraId="010DD068" w14:textId="2CEC9778" w:rsidR="00483CF1" w:rsidRDefault="00EE7A53" w:rsidP="001F23F6">
      <w:pPr>
        <w:suppressAutoHyphens/>
        <w:spacing w:after="60" w:line="240" w:lineRule="auto"/>
        <w:jc w:val="both"/>
        <w:rPr>
          <w:rFonts w:ascii="Times New Roman" w:hAnsi="Times New Roman" w:cs="Times New Roman"/>
          <w:sz w:val="18"/>
          <w:szCs w:val="18"/>
        </w:rPr>
      </w:pPr>
      <w:r w:rsidRPr="00483CF1">
        <w:rPr>
          <w:rFonts w:ascii="Times New Roman" w:hAnsi="Times New Roman" w:cs="Times New Roman"/>
          <w:sz w:val="18"/>
          <w:szCs w:val="18"/>
        </w:rPr>
        <w:t xml:space="preserve">NOTE </w:t>
      </w:r>
      <w:r w:rsidR="008424B0">
        <w:rPr>
          <w:rFonts w:ascii="Times New Roman" w:hAnsi="Times New Roman" w:cs="Times New Roman"/>
          <w:sz w:val="18"/>
          <w:szCs w:val="18"/>
        </w:rPr>
        <w:t xml:space="preserve">2 </w:t>
      </w:r>
      <w:r w:rsidRPr="00483CF1">
        <w:rPr>
          <w:rFonts w:ascii="Times New Roman" w:hAnsi="Times New Roman" w:cs="Times New Roman"/>
          <w:sz w:val="18"/>
          <w:szCs w:val="18"/>
        </w:rPr>
        <w:t xml:space="preserve">– </w:t>
      </w:r>
      <w:r w:rsidR="00483CF1" w:rsidRPr="00483CF1">
        <w:rPr>
          <w:rFonts w:ascii="Times New Roman" w:hAnsi="Times New Roman" w:cs="Times New Roman"/>
          <w:sz w:val="18"/>
          <w:szCs w:val="18"/>
        </w:rPr>
        <w:t xml:space="preserve">In </w:t>
      </w:r>
      <w:r w:rsidR="00E97165">
        <w:rPr>
          <w:rFonts w:ascii="Times New Roman" w:hAnsi="Times New Roman" w:cs="Times New Roman"/>
          <w:sz w:val="18"/>
          <w:szCs w:val="18"/>
        </w:rPr>
        <w:t xml:space="preserve">a </w:t>
      </w:r>
      <w:r w:rsidR="007771E6">
        <w:rPr>
          <w:rFonts w:ascii="Times New Roman" w:hAnsi="Times New Roman" w:cs="Times New Roman"/>
          <w:sz w:val="18"/>
          <w:szCs w:val="18"/>
        </w:rPr>
        <w:t>Multi-Link</w:t>
      </w:r>
      <w:r w:rsidR="00483CF1" w:rsidRPr="00483CF1">
        <w:rPr>
          <w:rFonts w:ascii="Times New Roman" w:hAnsi="Times New Roman" w:cs="Times New Roman"/>
          <w:sz w:val="18"/>
          <w:szCs w:val="18"/>
        </w:rPr>
        <w:t xml:space="preserve"> probe response sent by the transmitted BSSID in response to a </w:t>
      </w:r>
      <w:r w:rsidR="007771E6">
        <w:rPr>
          <w:rFonts w:ascii="Times New Roman" w:hAnsi="Times New Roman" w:cs="Times New Roman"/>
          <w:sz w:val="18"/>
          <w:szCs w:val="18"/>
        </w:rPr>
        <w:t>Multi-Link</w:t>
      </w:r>
      <w:r w:rsidR="00483CF1" w:rsidRPr="00483CF1">
        <w:rPr>
          <w:rFonts w:ascii="Times New Roman" w:hAnsi="Times New Roman" w:cs="Times New Roman"/>
          <w:sz w:val="18"/>
          <w:szCs w:val="18"/>
        </w:rPr>
        <w:t xml:space="preserve"> probe request directed to an AP corresponding to a nontransmitted BSSID, the </w:t>
      </w:r>
      <w:r w:rsidR="00B5547F">
        <w:rPr>
          <w:rFonts w:ascii="Times New Roman" w:hAnsi="Times New Roman" w:cs="Times New Roman"/>
          <w:sz w:val="18"/>
          <w:szCs w:val="18"/>
        </w:rPr>
        <w:t xml:space="preserve">Basic </w:t>
      </w:r>
      <w:r w:rsidR="00483CF1" w:rsidRPr="00483CF1">
        <w:rPr>
          <w:rFonts w:ascii="Times New Roman" w:hAnsi="Times New Roman" w:cs="Times New Roman"/>
          <w:sz w:val="18"/>
          <w:szCs w:val="18"/>
        </w:rPr>
        <w:t>Multi-Link element carrying information of an AP MLD with which an AP corresponding to a nontransmitted BSSID is affiliated with is contained outside the Multiple BSSID element (see 35.3.4.2 (Use of Multi-Link probe request and response)).</w:t>
      </w:r>
    </w:p>
    <w:p w14:paraId="748ADD5C" w14:textId="3B1EA124" w:rsidR="00B67349" w:rsidRDefault="00B67349" w:rsidP="00483CF1">
      <w:pPr>
        <w:suppressAutoHyphens/>
        <w:jc w:val="both"/>
        <w:rPr>
          <w:rFonts w:ascii="Times New Roman" w:hAnsi="Times New Roman" w:cs="Times New Roman"/>
          <w:sz w:val="18"/>
          <w:szCs w:val="18"/>
        </w:rPr>
      </w:pPr>
      <w:r>
        <w:rPr>
          <w:rFonts w:ascii="Times New Roman" w:hAnsi="Times New Roman" w:cs="Times New Roman"/>
          <w:sz w:val="18"/>
          <w:szCs w:val="18"/>
        </w:rPr>
        <w:t xml:space="preserve">NOTE </w:t>
      </w:r>
      <w:r w:rsidR="008424B0">
        <w:rPr>
          <w:rFonts w:ascii="Times New Roman" w:hAnsi="Times New Roman" w:cs="Times New Roman"/>
          <w:sz w:val="18"/>
          <w:szCs w:val="18"/>
        </w:rPr>
        <w:t xml:space="preserve">3 </w:t>
      </w:r>
      <w:r>
        <w:rPr>
          <w:rFonts w:ascii="Times New Roman" w:hAnsi="Times New Roman" w:cs="Times New Roman"/>
          <w:sz w:val="18"/>
          <w:szCs w:val="18"/>
        </w:rPr>
        <w:t xml:space="preserve">– Also see 35.3.6 </w:t>
      </w:r>
      <w:r w:rsidR="009C2230">
        <w:rPr>
          <w:rFonts w:ascii="Times New Roman" w:hAnsi="Times New Roman" w:cs="Times New Roman"/>
          <w:sz w:val="18"/>
          <w:szCs w:val="18"/>
        </w:rPr>
        <w:t>(</w:t>
      </w:r>
      <w:r w:rsidR="009C2230" w:rsidRPr="009C2230">
        <w:rPr>
          <w:rFonts w:ascii="Times New Roman" w:hAnsi="Times New Roman" w:cs="Times New Roman"/>
          <w:sz w:val="18"/>
          <w:szCs w:val="18"/>
        </w:rPr>
        <w:t>Multi-Link reconfiguration</w:t>
      </w:r>
      <w:r w:rsidR="009C2230">
        <w:rPr>
          <w:rFonts w:ascii="Times New Roman" w:hAnsi="Times New Roman" w:cs="Times New Roman"/>
          <w:sz w:val="18"/>
          <w:szCs w:val="18"/>
        </w:rPr>
        <w:t xml:space="preserve">) </w:t>
      </w:r>
      <w:r>
        <w:rPr>
          <w:rFonts w:ascii="Times New Roman" w:hAnsi="Times New Roman" w:cs="Times New Roman"/>
          <w:sz w:val="18"/>
          <w:szCs w:val="18"/>
        </w:rPr>
        <w:t xml:space="preserve">for inclusion of Reconfiguration Multi-Link element </w:t>
      </w:r>
      <w:r w:rsidR="007004E2" w:rsidRPr="00483CF1">
        <w:rPr>
          <w:rFonts w:ascii="Times New Roman" w:hAnsi="Times New Roman" w:cs="Times New Roman"/>
          <w:sz w:val="18"/>
          <w:szCs w:val="18"/>
        </w:rPr>
        <w:t xml:space="preserve">within </w:t>
      </w:r>
      <w:r w:rsidR="007004E2">
        <w:rPr>
          <w:rFonts w:ascii="Times New Roman" w:hAnsi="Times New Roman" w:cs="Times New Roman"/>
          <w:sz w:val="18"/>
          <w:szCs w:val="18"/>
        </w:rPr>
        <w:t>a</w:t>
      </w:r>
      <w:r w:rsidR="007004E2" w:rsidRPr="00483CF1">
        <w:rPr>
          <w:rFonts w:ascii="Times New Roman" w:hAnsi="Times New Roman" w:cs="Times New Roman"/>
          <w:sz w:val="18"/>
          <w:szCs w:val="18"/>
        </w:rPr>
        <w:t xml:space="preserve"> nontransmitted BSSID profile of the Multiple BSSID element </w:t>
      </w:r>
      <w:r w:rsidR="00AF184C">
        <w:rPr>
          <w:rFonts w:ascii="Times New Roman" w:hAnsi="Times New Roman" w:cs="Times New Roman"/>
          <w:sz w:val="18"/>
          <w:szCs w:val="18"/>
        </w:rPr>
        <w:t xml:space="preserve">carried </w:t>
      </w:r>
      <w:r w:rsidR="007004E2" w:rsidRPr="00483CF1">
        <w:rPr>
          <w:rFonts w:ascii="Times New Roman" w:hAnsi="Times New Roman" w:cs="Times New Roman"/>
          <w:sz w:val="18"/>
          <w:szCs w:val="18"/>
        </w:rPr>
        <w:t>in a Beacon frame</w:t>
      </w:r>
      <w:r w:rsidR="00AF184C">
        <w:rPr>
          <w:rFonts w:ascii="Times New Roman" w:hAnsi="Times New Roman" w:cs="Times New Roman"/>
          <w:sz w:val="18"/>
          <w:szCs w:val="18"/>
        </w:rPr>
        <w:t xml:space="preserve"> or Probe Response frame transmitted by the transmitted BSSID in a multiple BSSID set.</w:t>
      </w:r>
    </w:p>
    <w:p w14:paraId="5FAC854B" w14:textId="09DA1EED" w:rsidR="00D42A73" w:rsidRPr="00483CF1" w:rsidRDefault="00D42A73" w:rsidP="00483CF1">
      <w:pPr>
        <w:suppressAutoHyphens/>
        <w:jc w:val="both"/>
        <w:rPr>
          <w:rFonts w:ascii="Times New Roman" w:hAnsi="Times New Roman" w:cs="Times New Roman"/>
          <w:sz w:val="18"/>
          <w:szCs w:val="18"/>
        </w:rPr>
      </w:pPr>
      <w:r>
        <w:rPr>
          <w:rFonts w:ascii="Times New Roman" w:hAnsi="Times New Roman" w:cs="Times New Roman"/>
          <w:sz w:val="18"/>
          <w:szCs w:val="18"/>
        </w:rPr>
        <w:t xml:space="preserve">NOTE </w:t>
      </w:r>
      <w:r w:rsidR="008424B0">
        <w:rPr>
          <w:rFonts w:ascii="Times New Roman" w:hAnsi="Times New Roman" w:cs="Times New Roman"/>
          <w:sz w:val="18"/>
          <w:szCs w:val="18"/>
        </w:rPr>
        <w:t xml:space="preserve">4 </w:t>
      </w:r>
      <w:r>
        <w:rPr>
          <w:rFonts w:ascii="Times New Roman" w:hAnsi="Times New Roman" w:cs="Times New Roman"/>
          <w:sz w:val="18"/>
          <w:szCs w:val="18"/>
        </w:rPr>
        <w:t xml:space="preserve">– A non-AP STA affiliated with a non-AP MLD </w:t>
      </w:r>
      <w:r w:rsidR="005C5D70">
        <w:rPr>
          <w:rFonts w:ascii="Times New Roman" w:hAnsi="Times New Roman" w:cs="Times New Roman"/>
          <w:sz w:val="18"/>
          <w:szCs w:val="18"/>
        </w:rPr>
        <w:t xml:space="preserve">does not include </w:t>
      </w:r>
      <w:r w:rsidR="00662D97">
        <w:rPr>
          <w:rFonts w:ascii="Times New Roman" w:hAnsi="Times New Roman" w:cs="Times New Roman"/>
          <w:sz w:val="18"/>
          <w:szCs w:val="18"/>
        </w:rPr>
        <w:t xml:space="preserve">Link Info field in </w:t>
      </w:r>
      <w:r w:rsidR="00B85DAC">
        <w:rPr>
          <w:rFonts w:ascii="Times New Roman" w:hAnsi="Times New Roman" w:cs="Times New Roman"/>
          <w:sz w:val="18"/>
          <w:szCs w:val="18"/>
        </w:rPr>
        <w:t>a</w:t>
      </w:r>
      <w:r w:rsidR="00662D97">
        <w:rPr>
          <w:rFonts w:ascii="Times New Roman" w:hAnsi="Times New Roman" w:cs="Times New Roman"/>
          <w:sz w:val="18"/>
          <w:szCs w:val="18"/>
        </w:rPr>
        <w:t xml:space="preserve"> Basic Multi-Link element </w:t>
      </w:r>
      <w:r w:rsidR="00B85DAC">
        <w:rPr>
          <w:rFonts w:ascii="Times New Roman" w:hAnsi="Times New Roman" w:cs="Times New Roman"/>
          <w:sz w:val="18"/>
          <w:szCs w:val="18"/>
        </w:rPr>
        <w:t xml:space="preserve">when </w:t>
      </w:r>
      <w:r w:rsidR="00662D97">
        <w:rPr>
          <w:rFonts w:ascii="Times New Roman" w:hAnsi="Times New Roman" w:cs="Times New Roman"/>
          <w:sz w:val="18"/>
          <w:szCs w:val="18"/>
        </w:rPr>
        <w:t>carried in the Authentication frame</w:t>
      </w:r>
      <w:r w:rsidR="00B62ABA">
        <w:rPr>
          <w:rFonts w:ascii="Times New Roman" w:hAnsi="Times New Roman" w:cs="Times New Roman"/>
          <w:sz w:val="18"/>
          <w:szCs w:val="18"/>
        </w:rPr>
        <w:t xml:space="preserve"> and </w:t>
      </w:r>
      <w:r w:rsidR="00DB4AE0">
        <w:rPr>
          <w:rFonts w:ascii="Times New Roman" w:hAnsi="Times New Roman" w:cs="Times New Roman"/>
          <w:sz w:val="18"/>
          <w:szCs w:val="18"/>
        </w:rPr>
        <w:t>include</w:t>
      </w:r>
      <w:r w:rsidR="001162D1">
        <w:rPr>
          <w:rFonts w:ascii="Times New Roman" w:hAnsi="Times New Roman" w:cs="Times New Roman"/>
          <w:sz w:val="18"/>
          <w:szCs w:val="18"/>
        </w:rPr>
        <w:t>s</w:t>
      </w:r>
      <w:r w:rsidR="00DB4AE0">
        <w:rPr>
          <w:rFonts w:ascii="Times New Roman" w:hAnsi="Times New Roman" w:cs="Times New Roman"/>
          <w:sz w:val="18"/>
          <w:szCs w:val="18"/>
        </w:rPr>
        <w:t xml:space="preserve"> Link Info field containing complete profile of the non-AP STA that is operating on a requested link in a (Re)Association Request frame that it transmits during ML (re)setup.</w:t>
      </w:r>
      <w:r w:rsidR="00342DDA">
        <w:rPr>
          <w:rFonts w:ascii="Times New Roman" w:hAnsi="Times New Roman" w:cs="Times New Roman"/>
          <w:sz w:val="18"/>
          <w:szCs w:val="18"/>
        </w:rPr>
        <w:t xml:space="preserve"> Also see 35.3.5</w:t>
      </w:r>
      <w:r w:rsidR="009B0C22">
        <w:rPr>
          <w:rFonts w:ascii="Times New Roman" w:hAnsi="Times New Roman" w:cs="Times New Roman"/>
          <w:sz w:val="18"/>
          <w:szCs w:val="18"/>
        </w:rPr>
        <w:t xml:space="preserve"> (</w:t>
      </w:r>
      <w:r w:rsidR="009B0C22" w:rsidRPr="009B0C22">
        <w:rPr>
          <w:rFonts w:ascii="Times New Roman" w:hAnsi="Times New Roman" w:cs="Times New Roman"/>
          <w:sz w:val="18"/>
          <w:szCs w:val="18"/>
        </w:rPr>
        <w:t>Multi-link (re)setup</w:t>
      </w:r>
      <w:r w:rsidR="009B0C22">
        <w:rPr>
          <w:rFonts w:ascii="Times New Roman" w:hAnsi="Times New Roman" w:cs="Times New Roman"/>
          <w:sz w:val="18"/>
          <w:szCs w:val="18"/>
        </w:rPr>
        <w:t>)</w:t>
      </w:r>
      <w:r w:rsidR="00342DDA">
        <w:rPr>
          <w:rFonts w:ascii="Times New Roman" w:hAnsi="Times New Roman" w:cs="Times New Roman"/>
          <w:sz w:val="18"/>
          <w:szCs w:val="18"/>
        </w:rPr>
        <w:t>.</w:t>
      </w:r>
    </w:p>
    <w:p w14:paraId="5DDBCF7E" w14:textId="5334BCA4" w:rsidR="0009347F" w:rsidRDefault="0009347F" w:rsidP="00597C4C">
      <w:pPr>
        <w:suppressAutoHyphens/>
        <w:jc w:val="both"/>
        <w:rPr>
          <w:rFonts w:ascii="Times New Roman" w:hAnsi="Times New Roman" w:cs="Times New Roman"/>
          <w:sz w:val="20"/>
          <w:szCs w:val="20"/>
        </w:rPr>
      </w:pPr>
    </w:p>
    <w:p w14:paraId="2935C170" w14:textId="4CC2CA6A" w:rsidR="0009347F" w:rsidRDefault="0009347F" w:rsidP="00597C4C">
      <w:pPr>
        <w:suppressAutoHyphens/>
        <w:jc w:val="both"/>
        <w:rPr>
          <w:b/>
          <w:bCs/>
          <w:sz w:val="20"/>
          <w:szCs w:val="20"/>
        </w:rPr>
      </w:pPr>
      <w:r w:rsidRPr="0009347F">
        <w:rPr>
          <w:b/>
          <w:bCs/>
          <w:sz w:val="20"/>
          <w:szCs w:val="20"/>
        </w:rPr>
        <w:t>35.3.6.2.1 Adding new affiliated APs</w:t>
      </w:r>
    </w:p>
    <w:p w14:paraId="00FE1F99" w14:textId="71C45E1C" w:rsidR="0009347F" w:rsidRDefault="0009347F" w:rsidP="0009347F">
      <w:pPr>
        <w:pStyle w:val="T"/>
        <w:spacing w:after="120" w:line="240" w:lineRule="auto"/>
        <w:rPr>
          <w:b/>
          <w:i/>
          <w:iCs/>
          <w:highlight w:val="yellow"/>
        </w:rPr>
      </w:pPr>
      <w:proofErr w:type="spellStart"/>
      <w:r w:rsidRPr="00EC44AC">
        <w:rPr>
          <w:b/>
          <w:i/>
          <w:iCs/>
          <w:highlight w:val="yellow"/>
        </w:rPr>
        <w:t>TGbe</w:t>
      </w:r>
      <w:proofErr w:type="spellEnd"/>
      <w:r w:rsidRPr="00EC44AC">
        <w:rPr>
          <w:b/>
          <w:i/>
          <w:iCs/>
          <w:highlight w:val="yellow"/>
        </w:rPr>
        <w:t xml:space="preserve"> editor: Please </w:t>
      </w:r>
      <w:r>
        <w:rPr>
          <w:b/>
          <w:i/>
          <w:iCs/>
          <w:highlight w:val="yellow"/>
          <w:u w:val="single"/>
        </w:rPr>
        <w:t>insert</w:t>
      </w:r>
      <w:r w:rsidRPr="00EC44AC">
        <w:rPr>
          <w:b/>
          <w:i/>
          <w:iCs/>
          <w:highlight w:val="yellow"/>
        </w:rPr>
        <w:t xml:space="preserve"> </w:t>
      </w:r>
      <w:r>
        <w:rPr>
          <w:b/>
          <w:i/>
          <w:iCs/>
          <w:highlight w:val="yellow"/>
        </w:rPr>
        <w:t xml:space="preserve">the following </w:t>
      </w:r>
      <w:r w:rsidR="00406E45">
        <w:rPr>
          <w:b/>
          <w:i/>
          <w:iCs/>
          <w:highlight w:val="yellow"/>
        </w:rPr>
        <w:t>NOTE</w:t>
      </w:r>
      <w:r w:rsidR="00C151D8">
        <w:rPr>
          <w:b/>
          <w:i/>
          <w:iCs/>
          <w:highlight w:val="yellow"/>
        </w:rPr>
        <w:t xml:space="preserve"> </w:t>
      </w:r>
      <w:r w:rsidR="008B56DD">
        <w:rPr>
          <w:b/>
          <w:i/>
          <w:iCs/>
          <w:highlight w:val="yellow"/>
        </w:rPr>
        <w:t>before</w:t>
      </w:r>
      <w:r w:rsidR="00A71821">
        <w:rPr>
          <w:b/>
          <w:i/>
          <w:iCs/>
          <w:highlight w:val="yellow"/>
        </w:rPr>
        <w:t xml:space="preserve"> the current NOTE </w:t>
      </w:r>
      <w:r w:rsidR="008D11DE">
        <w:rPr>
          <w:b/>
          <w:i/>
          <w:iCs/>
          <w:highlight w:val="yellow"/>
        </w:rPr>
        <w:t xml:space="preserve">at the end of </w:t>
      </w:r>
      <w:r>
        <w:rPr>
          <w:b/>
          <w:i/>
          <w:iCs/>
          <w:highlight w:val="yellow"/>
        </w:rPr>
        <w:t xml:space="preserve">this subclause as </w:t>
      </w:r>
      <w:r w:rsidRPr="00EC44AC">
        <w:rPr>
          <w:b/>
          <w:i/>
          <w:iCs/>
          <w:highlight w:val="yellow"/>
        </w:rPr>
        <w:t>shown below:</w:t>
      </w:r>
    </w:p>
    <w:p w14:paraId="3A1C2EA1" w14:textId="51DB79ED" w:rsidR="000B44DF" w:rsidRPr="000B44DF" w:rsidRDefault="000B44DF" w:rsidP="000B44DF">
      <w:pPr>
        <w:suppressAutoHyphens/>
        <w:spacing w:after="60" w:line="240" w:lineRule="auto"/>
        <w:jc w:val="both"/>
        <w:rPr>
          <w:rFonts w:ascii="Times New Roman" w:hAnsi="Times New Roman" w:cs="Times New Roman"/>
          <w:sz w:val="18"/>
          <w:szCs w:val="18"/>
        </w:rPr>
      </w:pPr>
      <w:r>
        <w:rPr>
          <w:rFonts w:ascii="Times New Roman" w:hAnsi="Times New Roman" w:cs="Times New Roman"/>
          <w:sz w:val="18"/>
          <w:szCs w:val="18"/>
        </w:rPr>
        <w:t xml:space="preserve">NOTE </w:t>
      </w:r>
      <w:r w:rsidR="00DB3EE3">
        <w:rPr>
          <w:rFonts w:ascii="Times New Roman" w:hAnsi="Times New Roman" w:cs="Times New Roman"/>
          <w:sz w:val="18"/>
          <w:szCs w:val="18"/>
        </w:rPr>
        <w:t>–</w:t>
      </w:r>
      <w:r>
        <w:rPr>
          <w:rFonts w:ascii="Times New Roman" w:hAnsi="Times New Roman" w:cs="Times New Roman"/>
          <w:sz w:val="18"/>
          <w:szCs w:val="18"/>
        </w:rPr>
        <w:t xml:space="preserve"> </w:t>
      </w:r>
      <w:r w:rsidR="00DB3EE3">
        <w:rPr>
          <w:rFonts w:ascii="Times New Roman" w:hAnsi="Times New Roman" w:cs="Times New Roman"/>
          <w:sz w:val="18"/>
          <w:szCs w:val="18"/>
        </w:rPr>
        <w:t>See 35.3.4</w:t>
      </w:r>
      <w:r w:rsidR="009030E4">
        <w:rPr>
          <w:rFonts w:ascii="Times New Roman" w:hAnsi="Times New Roman" w:cs="Times New Roman"/>
          <w:sz w:val="18"/>
          <w:szCs w:val="18"/>
        </w:rPr>
        <w:t>.2</w:t>
      </w:r>
      <w:r w:rsidR="00DB3EE3">
        <w:rPr>
          <w:rFonts w:ascii="Times New Roman" w:hAnsi="Times New Roman" w:cs="Times New Roman"/>
          <w:sz w:val="18"/>
          <w:szCs w:val="18"/>
        </w:rPr>
        <w:t xml:space="preserve"> </w:t>
      </w:r>
      <w:r w:rsidR="00637DBA">
        <w:rPr>
          <w:rFonts w:ascii="Times New Roman" w:hAnsi="Times New Roman" w:cs="Times New Roman"/>
          <w:sz w:val="18"/>
          <w:szCs w:val="18"/>
        </w:rPr>
        <w:t>(</w:t>
      </w:r>
      <w:r w:rsidR="009030E4" w:rsidRPr="009030E4">
        <w:rPr>
          <w:rFonts w:ascii="Times New Roman" w:hAnsi="Times New Roman" w:cs="Times New Roman"/>
          <w:sz w:val="18"/>
          <w:szCs w:val="18"/>
        </w:rPr>
        <w:t>Use of Multi-Link probe request and response</w:t>
      </w:r>
      <w:r w:rsidR="00637DBA">
        <w:rPr>
          <w:rFonts w:ascii="Times New Roman" w:hAnsi="Times New Roman" w:cs="Times New Roman"/>
          <w:sz w:val="18"/>
          <w:szCs w:val="18"/>
        </w:rPr>
        <w:t>)</w:t>
      </w:r>
      <w:r w:rsidR="009030E4">
        <w:rPr>
          <w:rFonts w:ascii="Times New Roman" w:hAnsi="Times New Roman" w:cs="Times New Roman"/>
          <w:sz w:val="18"/>
          <w:szCs w:val="18"/>
        </w:rPr>
        <w:t>, 35.3.4.4 (</w:t>
      </w:r>
      <w:r w:rsidR="00D70D3C" w:rsidRPr="00D70D3C">
        <w:rPr>
          <w:rFonts w:ascii="Times New Roman" w:hAnsi="Times New Roman" w:cs="Times New Roman"/>
          <w:sz w:val="18"/>
          <w:szCs w:val="18"/>
        </w:rPr>
        <w:t>Multi-Link element usage rules in the context of discovery</w:t>
      </w:r>
      <w:r w:rsidR="009030E4">
        <w:rPr>
          <w:rFonts w:ascii="Times New Roman" w:hAnsi="Times New Roman" w:cs="Times New Roman"/>
          <w:sz w:val="18"/>
          <w:szCs w:val="18"/>
        </w:rPr>
        <w:t>)</w:t>
      </w:r>
      <w:r w:rsidR="00D70D3C">
        <w:rPr>
          <w:rFonts w:ascii="Times New Roman" w:hAnsi="Times New Roman" w:cs="Times New Roman"/>
          <w:sz w:val="18"/>
          <w:szCs w:val="18"/>
        </w:rPr>
        <w:t>,</w:t>
      </w:r>
      <w:r w:rsidR="00637DBA">
        <w:rPr>
          <w:rFonts w:ascii="Times New Roman" w:hAnsi="Times New Roman" w:cs="Times New Roman"/>
          <w:sz w:val="18"/>
          <w:szCs w:val="18"/>
        </w:rPr>
        <w:t xml:space="preserve"> </w:t>
      </w:r>
      <w:r w:rsidR="00DB3EE3">
        <w:rPr>
          <w:rFonts w:ascii="Times New Roman" w:hAnsi="Times New Roman" w:cs="Times New Roman"/>
          <w:sz w:val="18"/>
          <w:szCs w:val="18"/>
        </w:rPr>
        <w:t xml:space="preserve">and 35.3.20 </w:t>
      </w:r>
      <w:r w:rsidR="00637DBA">
        <w:rPr>
          <w:rFonts w:ascii="Times New Roman" w:hAnsi="Times New Roman" w:cs="Times New Roman"/>
          <w:sz w:val="18"/>
          <w:szCs w:val="18"/>
        </w:rPr>
        <w:t>(</w:t>
      </w:r>
      <w:r w:rsidR="00637DBA" w:rsidRPr="00637DBA">
        <w:rPr>
          <w:rFonts w:ascii="Times New Roman" w:hAnsi="Times New Roman" w:cs="Times New Roman"/>
          <w:sz w:val="18"/>
          <w:szCs w:val="18"/>
        </w:rPr>
        <w:t>Multi-link operation in a multiple BSSID set or co-hosted BSSID set</w:t>
      </w:r>
      <w:r w:rsidR="00637DBA">
        <w:rPr>
          <w:rFonts w:ascii="Times New Roman" w:hAnsi="Times New Roman" w:cs="Times New Roman"/>
          <w:sz w:val="18"/>
          <w:szCs w:val="18"/>
        </w:rPr>
        <w:t xml:space="preserve">) </w:t>
      </w:r>
      <w:r w:rsidR="00DB3EE3">
        <w:rPr>
          <w:rFonts w:ascii="Times New Roman" w:hAnsi="Times New Roman" w:cs="Times New Roman"/>
          <w:sz w:val="18"/>
          <w:szCs w:val="18"/>
        </w:rPr>
        <w:t xml:space="preserve">for </w:t>
      </w:r>
      <w:r w:rsidR="00334108">
        <w:rPr>
          <w:rFonts w:ascii="Times New Roman" w:hAnsi="Times New Roman" w:cs="Times New Roman"/>
          <w:sz w:val="18"/>
          <w:szCs w:val="18"/>
        </w:rPr>
        <w:t xml:space="preserve">rules related to </w:t>
      </w:r>
      <w:r w:rsidR="00A72B03">
        <w:rPr>
          <w:rFonts w:ascii="Times New Roman" w:hAnsi="Times New Roman" w:cs="Times New Roman"/>
          <w:sz w:val="18"/>
          <w:szCs w:val="18"/>
        </w:rPr>
        <w:t xml:space="preserve">the </w:t>
      </w:r>
      <w:r w:rsidR="00DB3EE3">
        <w:rPr>
          <w:rFonts w:ascii="Times New Roman" w:hAnsi="Times New Roman" w:cs="Times New Roman"/>
          <w:sz w:val="18"/>
          <w:szCs w:val="18"/>
        </w:rPr>
        <w:t xml:space="preserve">location </w:t>
      </w:r>
      <w:r w:rsidR="00334108">
        <w:rPr>
          <w:rFonts w:ascii="Times New Roman" w:hAnsi="Times New Roman" w:cs="Times New Roman"/>
          <w:sz w:val="18"/>
          <w:szCs w:val="18"/>
        </w:rPr>
        <w:t>where the</w:t>
      </w:r>
      <w:r w:rsidR="00DB3EE3">
        <w:rPr>
          <w:rFonts w:ascii="Times New Roman" w:hAnsi="Times New Roman" w:cs="Times New Roman"/>
          <w:sz w:val="18"/>
          <w:szCs w:val="18"/>
        </w:rPr>
        <w:t xml:space="preserve"> Basic Multi-Link element </w:t>
      </w:r>
      <w:r w:rsidR="00334108">
        <w:rPr>
          <w:rFonts w:ascii="Times New Roman" w:hAnsi="Times New Roman" w:cs="Times New Roman"/>
          <w:sz w:val="18"/>
          <w:szCs w:val="18"/>
        </w:rPr>
        <w:t xml:space="preserve">is included in </w:t>
      </w:r>
      <w:r w:rsidR="00DB3EE3">
        <w:rPr>
          <w:rFonts w:ascii="Times New Roman" w:hAnsi="Times New Roman" w:cs="Times New Roman"/>
          <w:sz w:val="18"/>
          <w:szCs w:val="18"/>
        </w:rPr>
        <w:t xml:space="preserve">Beacon </w:t>
      </w:r>
      <w:r w:rsidR="009148C2">
        <w:rPr>
          <w:rFonts w:ascii="Times New Roman" w:hAnsi="Times New Roman" w:cs="Times New Roman"/>
          <w:sz w:val="18"/>
          <w:szCs w:val="18"/>
        </w:rPr>
        <w:t xml:space="preserve">frame </w:t>
      </w:r>
      <w:r w:rsidR="00DB3EE3">
        <w:rPr>
          <w:rFonts w:ascii="Times New Roman" w:hAnsi="Times New Roman" w:cs="Times New Roman"/>
          <w:sz w:val="18"/>
          <w:szCs w:val="18"/>
        </w:rPr>
        <w:t>and Probe Response frame</w:t>
      </w:r>
      <w:r w:rsidR="001138EC">
        <w:rPr>
          <w:rFonts w:ascii="Times New Roman" w:hAnsi="Times New Roman" w:cs="Times New Roman"/>
          <w:sz w:val="18"/>
          <w:szCs w:val="18"/>
        </w:rPr>
        <w:t xml:space="preserve"> (i.e., conditions when it is within the Multiple BSSID element or not)</w:t>
      </w:r>
      <w:r w:rsidR="006018A7">
        <w:rPr>
          <w:rFonts w:ascii="Times New Roman" w:hAnsi="Times New Roman" w:cs="Times New Roman"/>
          <w:sz w:val="18"/>
          <w:szCs w:val="18"/>
        </w:rPr>
        <w:t>.</w:t>
      </w:r>
    </w:p>
    <w:p w14:paraId="67DC1428" w14:textId="50997330" w:rsidR="0009347F" w:rsidRDefault="0009347F" w:rsidP="008C5971">
      <w:pPr>
        <w:suppressAutoHyphens/>
        <w:spacing w:after="60" w:line="240" w:lineRule="auto"/>
        <w:jc w:val="both"/>
        <w:rPr>
          <w:b/>
          <w:bCs/>
          <w:sz w:val="20"/>
          <w:szCs w:val="20"/>
        </w:rPr>
      </w:pPr>
    </w:p>
    <w:p w14:paraId="6749ED9E" w14:textId="77777777" w:rsidR="008A7C1C" w:rsidRDefault="008A7C1C" w:rsidP="008A7C1C">
      <w:pPr>
        <w:pStyle w:val="T"/>
        <w:spacing w:after="120" w:line="240" w:lineRule="auto"/>
        <w:rPr>
          <w:rFonts w:asciiTheme="minorHAnsi" w:hAnsiTheme="minorHAnsi" w:cstheme="minorBidi"/>
          <w:b/>
          <w:bCs/>
          <w:color w:val="auto"/>
          <w:w w:val="100"/>
        </w:rPr>
      </w:pPr>
      <w:r w:rsidRPr="008A7C1C">
        <w:rPr>
          <w:rFonts w:asciiTheme="minorHAnsi" w:hAnsiTheme="minorHAnsi" w:cstheme="minorBidi"/>
          <w:b/>
          <w:bCs/>
          <w:color w:val="auto"/>
          <w:w w:val="100"/>
        </w:rPr>
        <w:t>35.3.6.2.2 Removing affiliated APs</w:t>
      </w:r>
    </w:p>
    <w:p w14:paraId="21738B5F" w14:textId="56F6C81C" w:rsidR="008A7C1C" w:rsidRDefault="008A7C1C" w:rsidP="008A7C1C">
      <w:pPr>
        <w:pStyle w:val="T"/>
        <w:spacing w:after="120" w:line="240" w:lineRule="auto"/>
        <w:rPr>
          <w:b/>
          <w:i/>
          <w:iCs/>
          <w:highlight w:val="yellow"/>
        </w:rPr>
      </w:pPr>
      <w:proofErr w:type="spellStart"/>
      <w:r w:rsidRPr="00EC44AC">
        <w:rPr>
          <w:b/>
          <w:i/>
          <w:iCs/>
          <w:highlight w:val="yellow"/>
        </w:rPr>
        <w:t>TGbe</w:t>
      </w:r>
      <w:proofErr w:type="spellEnd"/>
      <w:r w:rsidRPr="00EC44AC">
        <w:rPr>
          <w:b/>
          <w:i/>
          <w:iCs/>
          <w:highlight w:val="yellow"/>
        </w:rPr>
        <w:t xml:space="preserve"> editor: Please </w:t>
      </w:r>
      <w:r>
        <w:rPr>
          <w:b/>
          <w:i/>
          <w:iCs/>
          <w:highlight w:val="yellow"/>
          <w:u w:val="single"/>
        </w:rPr>
        <w:t>insert</w:t>
      </w:r>
      <w:r w:rsidRPr="00EC44AC">
        <w:rPr>
          <w:b/>
          <w:i/>
          <w:iCs/>
          <w:highlight w:val="yellow"/>
        </w:rPr>
        <w:t xml:space="preserve"> </w:t>
      </w:r>
      <w:r>
        <w:rPr>
          <w:b/>
          <w:i/>
          <w:iCs/>
          <w:highlight w:val="yellow"/>
        </w:rPr>
        <w:t xml:space="preserve">the following </w:t>
      </w:r>
      <w:r w:rsidR="00C972B1">
        <w:rPr>
          <w:b/>
          <w:i/>
          <w:iCs/>
          <w:highlight w:val="yellow"/>
        </w:rPr>
        <w:t>paragraph</w:t>
      </w:r>
      <w:r w:rsidR="00171564">
        <w:rPr>
          <w:b/>
          <w:i/>
          <w:iCs/>
          <w:highlight w:val="yellow"/>
        </w:rPr>
        <w:t xml:space="preserve"> after the </w:t>
      </w:r>
      <w:r w:rsidR="00C972B1">
        <w:rPr>
          <w:b/>
          <w:i/>
          <w:iCs/>
          <w:highlight w:val="yellow"/>
        </w:rPr>
        <w:t>1</w:t>
      </w:r>
      <w:r w:rsidR="00C972B1" w:rsidRPr="00C972B1">
        <w:rPr>
          <w:b/>
          <w:i/>
          <w:iCs/>
          <w:highlight w:val="yellow"/>
          <w:vertAlign w:val="superscript"/>
        </w:rPr>
        <w:t>st</w:t>
      </w:r>
      <w:r w:rsidR="00C972B1">
        <w:rPr>
          <w:b/>
          <w:i/>
          <w:iCs/>
          <w:highlight w:val="yellow"/>
        </w:rPr>
        <w:t xml:space="preserve"> </w:t>
      </w:r>
      <w:r w:rsidR="00171564">
        <w:rPr>
          <w:b/>
          <w:i/>
          <w:iCs/>
          <w:highlight w:val="yellow"/>
        </w:rPr>
        <w:t>paragraph in</w:t>
      </w:r>
      <w:r w:rsidR="008D11DE">
        <w:rPr>
          <w:b/>
          <w:i/>
          <w:iCs/>
          <w:highlight w:val="yellow"/>
        </w:rPr>
        <w:t xml:space="preserve"> </w:t>
      </w:r>
      <w:r>
        <w:rPr>
          <w:b/>
          <w:i/>
          <w:iCs/>
          <w:highlight w:val="yellow"/>
        </w:rPr>
        <w:t xml:space="preserve">this subclause as </w:t>
      </w:r>
      <w:r w:rsidRPr="00EC44AC">
        <w:rPr>
          <w:b/>
          <w:i/>
          <w:iCs/>
          <w:highlight w:val="yellow"/>
        </w:rPr>
        <w:t>shown below:</w:t>
      </w:r>
    </w:p>
    <w:p w14:paraId="5A7590D6" w14:textId="2E5C7109" w:rsidR="00C972B1" w:rsidRPr="008C56E7" w:rsidRDefault="00C972B1" w:rsidP="004F1D46">
      <w:pPr>
        <w:suppressAutoHyphens/>
        <w:spacing w:after="60" w:line="240" w:lineRule="auto"/>
        <w:jc w:val="both"/>
        <w:rPr>
          <w:rFonts w:ascii="Times New Roman" w:hAnsi="Times New Roman" w:cs="Times New Roman"/>
          <w:sz w:val="20"/>
          <w:szCs w:val="20"/>
        </w:rPr>
      </w:pPr>
      <w:r w:rsidRPr="008C56E7">
        <w:rPr>
          <w:rFonts w:ascii="Times New Roman" w:hAnsi="Times New Roman" w:cs="Times New Roman"/>
          <w:sz w:val="20"/>
          <w:szCs w:val="20"/>
        </w:rPr>
        <w:lastRenderedPageBreak/>
        <w:t xml:space="preserve">When an AP MLD with which an AP corresponding to a nontransmitted BSSID in a multiple BSSID set is affiliated with </w:t>
      </w:r>
      <w:r w:rsidR="005A7E20">
        <w:rPr>
          <w:rFonts w:ascii="Times New Roman" w:hAnsi="Times New Roman" w:cs="Times New Roman"/>
          <w:sz w:val="20"/>
          <w:szCs w:val="20"/>
        </w:rPr>
        <w:t>removes</w:t>
      </w:r>
      <w:r w:rsidRPr="008C56E7">
        <w:rPr>
          <w:rFonts w:ascii="Times New Roman" w:hAnsi="Times New Roman" w:cs="Times New Roman"/>
          <w:sz w:val="20"/>
          <w:szCs w:val="20"/>
        </w:rPr>
        <w:t xml:space="preserve"> one or more affiliated APs, the </w:t>
      </w:r>
      <w:r w:rsidR="005A7E20">
        <w:rPr>
          <w:rFonts w:ascii="Times New Roman" w:hAnsi="Times New Roman" w:cs="Times New Roman"/>
          <w:sz w:val="20"/>
          <w:szCs w:val="20"/>
        </w:rPr>
        <w:t xml:space="preserve">Reconfiguration </w:t>
      </w:r>
      <w:r w:rsidRPr="008C56E7">
        <w:rPr>
          <w:rFonts w:ascii="Times New Roman" w:hAnsi="Times New Roman" w:cs="Times New Roman"/>
          <w:sz w:val="20"/>
          <w:szCs w:val="20"/>
        </w:rPr>
        <w:t xml:space="preserve">Multi-Link element </w:t>
      </w:r>
      <w:r w:rsidR="00575063">
        <w:rPr>
          <w:rFonts w:ascii="Times New Roman" w:hAnsi="Times New Roman" w:cs="Times New Roman"/>
          <w:sz w:val="20"/>
          <w:szCs w:val="20"/>
        </w:rPr>
        <w:t xml:space="preserve">carrying information of the </w:t>
      </w:r>
      <w:r w:rsidR="00D647E8">
        <w:rPr>
          <w:rFonts w:ascii="Times New Roman" w:hAnsi="Times New Roman" w:cs="Times New Roman"/>
          <w:sz w:val="20"/>
          <w:szCs w:val="20"/>
        </w:rPr>
        <w:t>removed</w:t>
      </w:r>
      <w:r w:rsidR="00575063">
        <w:rPr>
          <w:rFonts w:ascii="Times New Roman" w:hAnsi="Times New Roman" w:cs="Times New Roman"/>
          <w:sz w:val="20"/>
          <w:szCs w:val="20"/>
        </w:rPr>
        <w:t xml:space="preserve"> AP(s) </w:t>
      </w:r>
      <w:r w:rsidRPr="008C56E7">
        <w:rPr>
          <w:rFonts w:ascii="Times New Roman" w:hAnsi="Times New Roman" w:cs="Times New Roman"/>
          <w:sz w:val="20"/>
          <w:szCs w:val="20"/>
        </w:rPr>
        <w:t xml:space="preserve">shall be </w:t>
      </w:r>
      <w:r w:rsidR="002B3E3D">
        <w:rPr>
          <w:rFonts w:ascii="Times New Roman" w:hAnsi="Times New Roman" w:cs="Times New Roman"/>
          <w:sz w:val="20"/>
          <w:szCs w:val="20"/>
        </w:rPr>
        <w:t>included</w:t>
      </w:r>
      <w:r w:rsidR="004F1D46">
        <w:rPr>
          <w:rFonts w:ascii="Times New Roman" w:hAnsi="Times New Roman" w:cs="Times New Roman"/>
          <w:sz w:val="20"/>
          <w:szCs w:val="20"/>
        </w:rPr>
        <w:t xml:space="preserve"> </w:t>
      </w:r>
      <w:r w:rsidRPr="008C56E7">
        <w:rPr>
          <w:rFonts w:ascii="Times New Roman" w:hAnsi="Times New Roman" w:cs="Times New Roman"/>
          <w:sz w:val="20"/>
          <w:szCs w:val="20"/>
        </w:rPr>
        <w:t xml:space="preserve">within the nontransmitted BSSID profile of the Multiple BSSID element </w:t>
      </w:r>
      <w:r w:rsidR="002B3E3D">
        <w:rPr>
          <w:rFonts w:ascii="Times New Roman" w:hAnsi="Times New Roman" w:cs="Times New Roman"/>
          <w:sz w:val="20"/>
          <w:szCs w:val="20"/>
        </w:rPr>
        <w:t>contained in the</w:t>
      </w:r>
      <w:r w:rsidRPr="008C56E7">
        <w:rPr>
          <w:rFonts w:ascii="Times New Roman" w:hAnsi="Times New Roman" w:cs="Times New Roman"/>
          <w:sz w:val="20"/>
          <w:szCs w:val="20"/>
        </w:rPr>
        <w:t xml:space="preserve"> Beacon frame </w:t>
      </w:r>
      <w:r w:rsidR="002B3E3D">
        <w:rPr>
          <w:rFonts w:ascii="Times New Roman" w:hAnsi="Times New Roman" w:cs="Times New Roman"/>
          <w:sz w:val="20"/>
          <w:szCs w:val="20"/>
        </w:rPr>
        <w:t>and</w:t>
      </w:r>
      <w:r w:rsidRPr="008C56E7">
        <w:rPr>
          <w:rFonts w:ascii="Times New Roman" w:hAnsi="Times New Roman" w:cs="Times New Roman"/>
          <w:sz w:val="20"/>
          <w:szCs w:val="20"/>
        </w:rPr>
        <w:t xml:space="preserve"> Probe Response frame transmitted by the transmitted BSSID in the</w:t>
      </w:r>
      <w:r>
        <w:rPr>
          <w:rFonts w:ascii="Times New Roman" w:hAnsi="Times New Roman" w:cs="Times New Roman"/>
          <w:sz w:val="20"/>
          <w:szCs w:val="20"/>
        </w:rPr>
        <w:t xml:space="preserve"> same</w:t>
      </w:r>
      <w:r w:rsidRPr="008C56E7">
        <w:rPr>
          <w:rFonts w:ascii="Times New Roman" w:hAnsi="Times New Roman" w:cs="Times New Roman"/>
          <w:sz w:val="20"/>
          <w:szCs w:val="20"/>
        </w:rPr>
        <w:t xml:space="preserve"> multiple BSSID set.</w:t>
      </w:r>
    </w:p>
    <w:p w14:paraId="79528B47" w14:textId="5467CDA3" w:rsidR="009000B6" w:rsidRDefault="009000B6" w:rsidP="009000B6">
      <w:pPr>
        <w:suppressAutoHyphens/>
        <w:spacing w:after="60" w:line="240" w:lineRule="auto"/>
        <w:jc w:val="both"/>
        <w:rPr>
          <w:b/>
          <w:bCs/>
          <w:sz w:val="20"/>
          <w:szCs w:val="20"/>
        </w:rPr>
      </w:pPr>
    </w:p>
    <w:p w14:paraId="01CCBF6E" w14:textId="77777777" w:rsidR="0089458F" w:rsidRDefault="0089458F" w:rsidP="009000B6">
      <w:pPr>
        <w:suppressAutoHyphens/>
        <w:spacing w:after="60" w:line="240" w:lineRule="auto"/>
        <w:jc w:val="both"/>
        <w:rPr>
          <w:b/>
          <w:bCs/>
          <w:sz w:val="20"/>
          <w:szCs w:val="20"/>
        </w:rPr>
      </w:pPr>
      <w:r>
        <w:rPr>
          <w:b/>
          <w:bCs/>
          <w:sz w:val="20"/>
          <w:szCs w:val="20"/>
        </w:rPr>
        <w:t>35.17.2.2 Setup procedures for EPCS priority access</w:t>
      </w:r>
    </w:p>
    <w:p w14:paraId="194A38A8" w14:textId="3B673799" w:rsidR="0089458F" w:rsidRDefault="0089458F" w:rsidP="009000B6">
      <w:pPr>
        <w:suppressAutoHyphens/>
        <w:spacing w:after="60" w:line="240" w:lineRule="auto"/>
        <w:jc w:val="both"/>
        <w:rPr>
          <w:b/>
          <w:bCs/>
          <w:sz w:val="20"/>
          <w:szCs w:val="20"/>
        </w:rPr>
      </w:pPr>
      <w:r>
        <w:rPr>
          <w:b/>
          <w:bCs/>
          <w:sz w:val="20"/>
          <w:szCs w:val="20"/>
        </w:rPr>
        <w:t>35.17.2.2.1 General</w:t>
      </w:r>
    </w:p>
    <w:p w14:paraId="6691CB2A" w14:textId="5B56E4AD" w:rsidR="0089458F" w:rsidRDefault="0089458F" w:rsidP="0089458F">
      <w:pPr>
        <w:pStyle w:val="T"/>
        <w:spacing w:after="120" w:line="240" w:lineRule="auto"/>
        <w:rPr>
          <w:b/>
          <w:i/>
          <w:iCs/>
          <w:highlight w:val="yellow"/>
        </w:rPr>
      </w:pPr>
      <w:proofErr w:type="spellStart"/>
      <w:r w:rsidRPr="00EC44AC">
        <w:rPr>
          <w:b/>
          <w:i/>
          <w:iCs/>
          <w:highlight w:val="yellow"/>
        </w:rPr>
        <w:t>TGbe</w:t>
      </w:r>
      <w:proofErr w:type="spellEnd"/>
      <w:r w:rsidRPr="00EC44AC">
        <w:rPr>
          <w:b/>
          <w:i/>
          <w:iCs/>
          <w:highlight w:val="yellow"/>
        </w:rPr>
        <w:t xml:space="preserve"> editor: Please </w:t>
      </w:r>
      <w:r>
        <w:rPr>
          <w:b/>
          <w:i/>
          <w:iCs/>
          <w:highlight w:val="yellow"/>
          <w:u w:val="single"/>
        </w:rPr>
        <w:t>insert</w:t>
      </w:r>
      <w:r w:rsidRPr="00EC44AC">
        <w:rPr>
          <w:b/>
          <w:i/>
          <w:iCs/>
          <w:highlight w:val="yellow"/>
        </w:rPr>
        <w:t xml:space="preserve"> </w:t>
      </w:r>
      <w:r>
        <w:rPr>
          <w:b/>
          <w:i/>
          <w:iCs/>
          <w:highlight w:val="yellow"/>
        </w:rPr>
        <w:t xml:space="preserve">the following </w:t>
      </w:r>
      <w:r w:rsidR="00DC4EAC">
        <w:rPr>
          <w:b/>
          <w:i/>
          <w:iCs/>
          <w:highlight w:val="yellow"/>
        </w:rPr>
        <w:t>NOTE</w:t>
      </w:r>
      <w:r>
        <w:rPr>
          <w:b/>
          <w:i/>
          <w:iCs/>
          <w:highlight w:val="yellow"/>
        </w:rPr>
        <w:t xml:space="preserve"> </w:t>
      </w:r>
      <w:r w:rsidR="00C92762">
        <w:rPr>
          <w:b/>
          <w:i/>
          <w:iCs/>
          <w:highlight w:val="yellow"/>
        </w:rPr>
        <w:t xml:space="preserve">as the last </w:t>
      </w:r>
      <w:r>
        <w:rPr>
          <w:b/>
          <w:i/>
          <w:iCs/>
          <w:highlight w:val="yellow"/>
        </w:rPr>
        <w:t xml:space="preserve">paragraph in this subclause as </w:t>
      </w:r>
      <w:r w:rsidRPr="00EC44AC">
        <w:rPr>
          <w:b/>
          <w:i/>
          <w:iCs/>
          <w:highlight w:val="yellow"/>
        </w:rPr>
        <w:t>shown below:</w:t>
      </w:r>
    </w:p>
    <w:p w14:paraId="1D16C5C6" w14:textId="540F17AB" w:rsidR="0089458F" w:rsidRPr="0058713F" w:rsidRDefault="00DC4EAC" w:rsidP="0058713F">
      <w:pPr>
        <w:suppressAutoHyphens/>
        <w:spacing w:line="240" w:lineRule="auto"/>
        <w:jc w:val="both"/>
        <w:rPr>
          <w:rFonts w:ascii="Times New Roman" w:hAnsi="Times New Roman" w:cs="Times New Roman"/>
          <w:sz w:val="18"/>
          <w:szCs w:val="18"/>
        </w:rPr>
      </w:pPr>
      <w:r w:rsidRPr="0058713F">
        <w:rPr>
          <w:rFonts w:ascii="Times New Roman" w:hAnsi="Times New Roman" w:cs="Times New Roman"/>
          <w:sz w:val="18"/>
          <w:szCs w:val="18"/>
        </w:rPr>
        <w:t>NOTE—</w:t>
      </w:r>
      <w:r w:rsidR="007801CC" w:rsidRPr="0058713F">
        <w:rPr>
          <w:rFonts w:ascii="Times New Roman" w:hAnsi="Times New Roman" w:cs="Times New Roman"/>
          <w:sz w:val="18"/>
          <w:szCs w:val="18"/>
        </w:rPr>
        <w:t>When a non-AP STA</w:t>
      </w:r>
      <w:r w:rsidR="0038089C">
        <w:rPr>
          <w:rFonts w:ascii="Times New Roman" w:hAnsi="Times New Roman" w:cs="Times New Roman"/>
          <w:sz w:val="18"/>
          <w:szCs w:val="18"/>
        </w:rPr>
        <w:t>,</w:t>
      </w:r>
      <w:r w:rsidR="007801CC" w:rsidRPr="0058713F">
        <w:rPr>
          <w:rFonts w:ascii="Times New Roman" w:hAnsi="Times New Roman" w:cs="Times New Roman"/>
          <w:sz w:val="18"/>
          <w:szCs w:val="18"/>
        </w:rPr>
        <w:t xml:space="preserve"> </w:t>
      </w:r>
      <w:r w:rsidR="007E2DAC">
        <w:rPr>
          <w:rFonts w:ascii="Times New Roman" w:hAnsi="Times New Roman" w:cs="Times New Roman"/>
          <w:sz w:val="18"/>
          <w:szCs w:val="18"/>
        </w:rPr>
        <w:t xml:space="preserve">that is </w:t>
      </w:r>
      <w:r w:rsidR="007801CC" w:rsidRPr="0058713F">
        <w:rPr>
          <w:rFonts w:ascii="Times New Roman" w:hAnsi="Times New Roman" w:cs="Times New Roman"/>
          <w:sz w:val="18"/>
          <w:szCs w:val="18"/>
        </w:rPr>
        <w:t>affiliated with a non-AP MLD</w:t>
      </w:r>
      <w:r w:rsidR="0038089C">
        <w:rPr>
          <w:rFonts w:ascii="Times New Roman" w:hAnsi="Times New Roman" w:cs="Times New Roman"/>
          <w:sz w:val="18"/>
          <w:szCs w:val="18"/>
        </w:rPr>
        <w:t>,</w:t>
      </w:r>
      <w:r w:rsidR="007801CC" w:rsidRPr="0058713F">
        <w:rPr>
          <w:rFonts w:ascii="Times New Roman" w:hAnsi="Times New Roman" w:cs="Times New Roman"/>
          <w:sz w:val="18"/>
          <w:szCs w:val="18"/>
        </w:rPr>
        <w:t xml:space="preserve"> is associate </w:t>
      </w:r>
      <w:r w:rsidR="00B32EBE" w:rsidRPr="0058713F">
        <w:rPr>
          <w:rFonts w:ascii="Times New Roman" w:hAnsi="Times New Roman" w:cs="Times New Roman"/>
          <w:sz w:val="18"/>
          <w:szCs w:val="18"/>
        </w:rPr>
        <w:t xml:space="preserve">with an AP affiliated with an AP MLD </w:t>
      </w:r>
      <w:r w:rsidR="0038089C">
        <w:rPr>
          <w:rFonts w:ascii="Times New Roman" w:hAnsi="Times New Roman" w:cs="Times New Roman"/>
          <w:sz w:val="18"/>
          <w:szCs w:val="18"/>
        </w:rPr>
        <w:t xml:space="preserve">with which </w:t>
      </w:r>
      <w:r w:rsidR="00C00AF6">
        <w:rPr>
          <w:rFonts w:ascii="Times New Roman" w:hAnsi="Times New Roman" w:cs="Times New Roman"/>
          <w:sz w:val="18"/>
          <w:szCs w:val="18"/>
        </w:rPr>
        <w:t xml:space="preserve">the non-AP MLD has performed ML setup and the AP </w:t>
      </w:r>
      <w:r w:rsidR="00B32EBE" w:rsidRPr="0058713F">
        <w:rPr>
          <w:rFonts w:ascii="Times New Roman" w:hAnsi="Times New Roman" w:cs="Times New Roman"/>
          <w:sz w:val="18"/>
          <w:szCs w:val="18"/>
        </w:rPr>
        <w:t xml:space="preserve">belongs to </w:t>
      </w:r>
      <w:r w:rsidR="00C00AF6">
        <w:rPr>
          <w:rFonts w:ascii="Times New Roman" w:hAnsi="Times New Roman" w:cs="Times New Roman"/>
          <w:sz w:val="18"/>
          <w:szCs w:val="18"/>
        </w:rPr>
        <w:t xml:space="preserve">a </w:t>
      </w:r>
      <w:r w:rsidR="00B32EBE" w:rsidRPr="0058713F">
        <w:rPr>
          <w:rFonts w:ascii="Times New Roman" w:hAnsi="Times New Roman" w:cs="Times New Roman"/>
          <w:sz w:val="18"/>
          <w:szCs w:val="18"/>
        </w:rPr>
        <w:t xml:space="preserve">multiple BSSID set, </w:t>
      </w:r>
      <w:r w:rsidR="004C6227" w:rsidRPr="0058713F">
        <w:rPr>
          <w:rFonts w:ascii="Times New Roman" w:hAnsi="Times New Roman" w:cs="Times New Roman"/>
          <w:sz w:val="18"/>
          <w:szCs w:val="18"/>
        </w:rPr>
        <w:t xml:space="preserve">the </w:t>
      </w:r>
      <w:r w:rsidR="0008622C" w:rsidRPr="0058713F">
        <w:rPr>
          <w:rFonts w:ascii="Times New Roman" w:hAnsi="Times New Roman" w:cs="Times New Roman"/>
          <w:sz w:val="18"/>
          <w:szCs w:val="18"/>
        </w:rPr>
        <w:t xml:space="preserve">EPCS frame exchanges are performed between </w:t>
      </w:r>
      <w:r w:rsidR="004D0499" w:rsidRPr="0058713F">
        <w:rPr>
          <w:rFonts w:ascii="Times New Roman" w:hAnsi="Times New Roman" w:cs="Times New Roman"/>
          <w:sz w:val="18"/>
          <w:szCs w:val="18"/>
        </w:rPr>
        <w:t xml:space="preserve">the intended </w:t>
      </w:r>
      <w:r w:rsidRPr="0058713F">
        <w:rPr>
          <w:rFonts w:ascii="Times New Roman" w:hAnsi="Times New Roman" w:cs="Times New Roman"/>
          <w:sz w:val="18"/>
          <w:szCs w:val="18"/>
        </w:rPr>
        <w:t xml:space="preserve">AP </w:t>
      </w:r>
      <w:r w:rsidR="004D0499" w:rsidRPr="0058713F">
        <w:rPr>
          <w:rFonts w:ascii="Times New Roman" w:hAnsi="Times New Roman" w:cs="Times New Roman"/>
          <w:sz w:val="18"/>
          <w:szCs w:val="18"/>
        </w:rPr>
        <w:t xml:space="preserve">(which can </w:t>
      </w:r>
      <w:r w:rsidRPr="0058713F">
        <w:rPr>
          <w:rFonts w:ascii="Times New Roman" w:hAnsi="Times New Roman" w:cs="Times New Roman"/>
          <w:sz w:val="18"/>
          <w:szCs w:val="18"/>
        </w:rPr>
        <w:t xml:space="preserve">correspond to </w:t>
      </w:r>
      <w:r w:rsidR="0058713F">
        <w:rPr>
          <w:rFonts w:ascii="Times New Roman" w:hAnsi="Times New Roman" w:cs="Times New Roman"/>
          <w:sz w:val="18"/>
          <w:szCs w:val="18"/>
        </w:rPr>
        <w:t>a</w:t>
      </w:r>
      <w:r w:rsidRPr="0058713F">
        <w:rPr>
          <w:rFonts w:ascii="Times New Roman" w:hAnsi="Times New Roman" w:cs="Times New Roman"/>
          <w:sz w:val="18"/>
          <w:szCs w:val="18"/>
        </w:rPr>
        <w:t xml:space="preserve"> </w:t>
      </w:r>
      <w:r w:rsidR="004D0499" w:rsidRPr="0058713F">
        <w:rPr>
          <w:rFonts w:ascii="Times New Roman" w:hAnsi="Times New Roman" w:cs="Times New Roman"/>
          <w:sz w:val="18"/>
          <w:szCs w:val="18"/>
        </w:rPr>
        <w:t xml:space="preserve">transmitted BSSID or a </w:t>
      </w:r>
      <w:r w:rsidRPr="0058713F">
        <w:rPr>
          <w:rFonts w:ascii="Times New Roman" w:hAnsi="Times New Roman" w:cs="Times New Roman"/>
          <w:sz w:val="18"/>
          <w:szCs w:val="18"/>
        </w:rPr>
        <w:t>nontransmitted BSSID</w:t>
      </w:r>
      <w:r w:rsidR="0058713F">
        <w:rPr>
          <w:rFonts w:ascii="Times New Roman" w:hAnsi="Times New Roman" w:cs="Times New Roman"/>
          <w:sz w:val="18"/>
          <w:szCs w:val="18"/>
        </w:rPr>
        <w:t xml:space="preserve"> in the set</w:t>
      </w:r>
      <w:r w:rsidR="004D0499" w:rsidRPr="0058713F">
        <w:rPr>
          <w:rFonts w:ascii="Times New Roman" w:hAnsi="Times New Roman" w:cs="Times New Roman"/>
          <w:sz w:val="18"/>
          <w:szCs w:val="18"/>
        </w:rPr>
        <w:t>) and</w:t>
      </w:r>
      <w:r w:rsidR="00B32EBE" w:rsidRPr="0058713F">
        <w:rPr>
          <w:rFonts w:ascii="Times New Roman" w:hAnsi="Times New Roman" w:cs="Times New Roman"/>
          <w:sz w:val="18"/>
          <w:szCs w:val="18"/>
        </w:rPr>
        <w:t xml:space="preserve"> </w:t>
      </w:r>
      <w:r w:rsidR="00C00AF6">
        <w:rPr>
          <w:rFonts w:ascii="Times New Roman" w:hAnsi="Times New Roman" w:cs="Times New Roman"/>
          <w:sz w:val="18"/>
          <w:szCs w:val="18"/>
        </w:rPr>
        <w:t xml:space="preserve">the </w:t>
      </w:r>
      <w:r w:rsidR="00B32EBE" w:rsidRPr="0058713F">
        <w:rPr>
          <w:rFonts w:ascii="Times New Roman" w:hAnsi="Times New Roman" w:cs="Times New Roman"/>
          <w:sz w:val="18"/>
          <w:szCs w:val="18"/>
        </w:rPr>
        <w:t>non-AP STA</w:t>
      </w:r>
      <w:r w:rsidRPr="0058713F">
        <w:rPr>
          <w:rFonts w:ascii="Times New Roman" w:hAnsi="Times New Roman" w:cs="Times New Roman"/>
          <w:sz w:val="18"/>
          <w:szCs w:val="18"/>
        </w:rPr>
        <w:t>.</w:t>
      </w:r>
    </w:p>
    <w:p w14:paraId="71E99158" w14:textId="77777777" w:rsidR="00DC4EAC" w:rsidRDefault="00DC4EAC" w:rsidP="009000B6">
      <w:pPr>
        <w:suppressAutoHyphens/>
        <w:spacing w:after="60" w:line="240" w:lineRule="auto"/>
        <w:jc w:val="both"/>
        <w:rPr>
          <w:b/>
          <w:bCs/>
          <w:sz w:val="20"/>
          <w:szCs w:val="20"/>
        </w:rPr>
      </w:pPr>
    </w:p>
    <w:p w14:paraId="6CC83913" w14:textId="77777777" w:rsidR="002E6AF6" w:rsidRDefault="002E6AF6" w:rsidP="002E6AF6">
      <w:pPr>
        <w:pStyle w:val="T"/>
        <w:spacing w:after="120" w:line="240" w:lineRule="auto"/>
        <w:rPr>
          <w:rFonts w:asciiTheme="minorHAnsi" w:hAnsiTheme="minorHAnsi" w:cstheme="minorBidi"/>
          <w:b/>
          <w:bCs/>
          <w:color w:val="auto"/>
          <w:w w:val="100"/>
        </w:rPr>
      </w:pPr>
      <w:r w:rsidRPr="002E6AF6">
        <w:rPr>
          <w:rFonts w:asciiTheme="minorHAnsi" w:hAnsiTheme="minorHAnsi" w:cstheme="minorBidi"/>
          <w:b/>
          <w:bCs/>
          <w:color w:val="auto"/>
          <w:w w:val="100"/>
        </w:rPr>
        <w:t>35.3.20 Multi-link operation in a multiple BSSID set or co-hosted BSSID set</w:t>
      </w:r>
    </w:p>
    <w:p w14:paraId="4551F86C" w14:textId="7CB5B6C7" w:rsidR="002E6AF6" w:rsidRDefault="002E6AF6" w:rsidP="002E6AF6">
      <w:pPr>
        <w:pStyle w:val="T"/>
        <w:spacing w:after="120" w:line="240" w:lineRule="auto"/>
        <w:rPr>
          <w:b/>
          <w:i/>
          <w:iCs/>
          <w:highlight w:val="yellow"/>
        </w:rPr>
      </w:pPr>
      <w:proofErr w:type="spellStart"/>
      <w:r w:rsidRPr="00EC44AC">
        <w:rPr>
          <w:b/>
          <w:i/>
          <w:iCs/>
          <w:highlight w:val="yellow"/>
        </w:rPr>
        <w:t>TGbe</w:t>
      </w:r>
      <w:proofErr w:type="spellEnd"/>
      <w:r w:rsidRPr="00EC44AC">
        <w:rPr>
          <w:b/>
          <w:i/>
          <w:iCs/>
          <w:highlight w:val="yellow"/>
        </w:rPr>
        <w:t xml:space="preserve"> editor: Please </w:t>
      </w:r>
      <w:r>
        <w:rPr>
          <w:b/>
          <w:i/>
          <w:iCs/>
          <w:highlight w:val="yellow"/>
          <w:u w:val="single"/>
        </w:rPr>
        <w:t>insert</w:t>
      </w:r>
      <w:r w:rsidRPr="00EC44AC">
        <w:rPr>
          <w:b/>
          <w:i/>
          <w:iCs/>
          <w:highlight w:val="yellow"/>
        </w:rPr>
        <w:t xml:space="preserve"> </w:t>
      </w:r>
      <w:r>
        <w:rPr>
          <w:b/>
          <w:i/>
          <w:iCs/>
          <w:highlight w:val="yellow"/>
        </w:rPr>
        <w:t xml:space="preserve">the following </w:t>
      </w:r>
      <w:r w:rsidR="00A577D0">
        <w:rPr>
          <w:b/>
          <w:i/>
          <w:iCs/>
          <w:highlight w:val="yellow"/>
        </w:rPr>
        <w:t xml:space="preserve">paragraph and a </w:t>
      </w:r>
      <w:r w:rsidR="000B3740">
        <w:rPr>
          <w:b/>
          <w:i/>
          <w:iCs/>
          <w:highlight w:val="yellow"/>
        </w:rPr>
        <w:t>NOTE</w:t>
      </w:r>
      <w:r>
        <w:rPr>
          <w:b/>
          <w:i/>
          <w:iCs/>
          <w:highlight w:val="yellow"/>
        </w:rPr>
        <w:t xml:space="preserve"> </w:t>
      </w:r>
      <w:r w:rsidR="008D11DE">
        <w:rPr>
          <w:b/>
          <w:i/>
          <w:iCs/>
          <w:highlight w:val="yellow"/>
        </w:rPr>
        <w:t xml:space="preserve">at the end of </w:t>
      </w:r>
      <w:r>
        <w:rPr>
          <w:b/>
          <w:i/>
          <w:iCs/>
          <w:highlight w:val="yellow"/>
        </w:rPr>
        <w:t xml:space="preserve">this subclause as </w:t>
      </w:r>
      <w:r w:rsidRPr="00EC44AC">
        <w:rPr>
          <w:b/>
          <w:i/>
          <w:iCs/>
          <w:highlight w:val="yellow"/>
        </w:rPr>
        <w:t>shown below:</w:t>
      </w:r>
    </w:p>
    <w:p w14:paraId="409648A2" w14:textId="11D8ADD2" w:rsidR="00412D80" w:rsidRDefault="00A65501" w:rsidP="00B81916">
      <w:pPr>
        <w:suppressAutoHyphens/>
        <w:spacing w:line="240" w:lineRule="auto"/>
        <w:jc w:val="both"/>
        <w:rPr>
          <w:rFonts w:ascii="Times New Roman" w:hAnsi="Times New Roman" w:cs="Times New Roman"/>
          <w:sz w:val="18"/>
          <w:szCs w:val="18"/>
        </w:rPr>
      </w:pPr>
      <w:r w:rsidRPr="00A65501">
        <w:rPr>
          <w:rFonts w:ascii="Times New Roman" w:hAnsi="Times New Roman" w:cs="Times New Roman"/>
          <w:sz w:val="18"/>
          <w:szCs w:val="18"/>
        </w:rPr>
        <w:t xml:space="preserve">NOTE </w:t>
      </w:r>
      <w:r>
        <w:rPr>
          <w:rFonts w:ascii="Times New Roman" w:hAnsi="Times New Roman" w:cs="Times New Roman"/>
          <w:sz w:val="18"/>
          <w:szCs w:val="18"/>
        </w:rPr>
        <w:t>–</w:t>
      </w:r>
      <w:r w:rsidRPr="00A65501">
        <w:rPr>
          <w:rFonts w:ascii="Times New Roman" w:hAnsi="Times New Roman" w:cs="Times New Roman"/>
          <w:sz w:val="18"/>
          <w:szCs w:val="18"/>
        </w:rPr>
        <w:t xml:space="preserve"> </w:t>
      </w:r>
      <w:r w:rsidR="00B821CC">
        <w:rPr>
          <w:rFonts w:ascii="Times New Roman" w:hAnsi="Times New Roman" w:cs="Times New Roman"/>
          <w:sz w:val="18"/>
          <w:szCs w:val="18"/>
        </w:rPr>
        <w:t>If</w:t>
      </w:r>
      <w:r w:rsidR="00C4512C" w:rsidRPr="00483CF1">
        <w:rPr>
          <w:rFonts w:ascii="Times New Roman" w:hAnsi="Times New Roman" w:cs="Times New Roman"/>
          <w:sz w:val="18"/>
          <w:szCs w:val="18"/>
        </w:rPr>
        <w:t xml:space="preserve"> a </w:t>
      </w:r>
      <w:r w:rsidR="00C4512C">
        <w:rPr>
          <w:rFonts w:ascii="Times New Roman" w:hAnsi="Times New Roman" w:cs="Times New Roman"/>
          <w:sz w:val="18"/>
          <w:szCs w:val="18"/>
        </w:rPr>
        <w:t>Multi-Link</w:t>
      </w:r>
      <w:r w:rsidR="00C4512C" w:rsidRPr="00483CF1">
        <w:rPr>
          <w:rFonts w:ascii="Times New Roman" w:hAnsi="Times New Roman" w:cs="Times New Roman"/>
          <w:sz w:val="18"/>
          <w:szCs w:val="18"/>
        </w:rPr>
        <w:t xml:space="preserve"> probe request </w:t>
      </w:r>
      <w:r w:rsidR="005461E5">
        <w:rPr>
          <w:rFonts w:ascii="Times New Roman" w:hAnsi="Times New Roman" w:cs="Times New Roman"/>
          <w:sz w:val="18"/>
          <w:szCs w:val="18"/>
        </w:rPr>
        <w:t xml:space="preserve">is </w:t>
      </w:r>
      <w:r w:rsidR="00C4512C" w:rsidRPr="00483CF1">
        <w:rPr>
          <w:rFonts w:ascii="Times New Roman" w:hAnsi="Times New Roman" w:cs="Times New Roman"/>
          <w:sz w:val="18"/>
          <w:szCs w:val="18"/>
        </w:rPr>
        <w:t>directed to</w:t>
      </w:r>
      <w:r w:rsidR="007643DE">
        <w:rPr>
          <w:rFonts w:ascii="Times New Roman" w:hAnsi="Times New Roman" w:cs="Times New Roman"/>
          <w:sz w:val="18"/>
          <w:szCs w:val="18"/>
        </w:rPr>
        <w:t>wards</w:t>
      </w:r>
      <w:r w:rsidR="00C4512C" w:rsidRPr="00483CF1">
        <w:rPr>
          <w:rFonts w:ascii="Times New Roman" w:hAnsi="Times New Roman" w:cs="Times New Roman"/>
          <w:sz w:val="18"/>
          <w:szCs w:val="18"/>
        </w:rPr>
        <w:t xml:space="preserve"> an AP corresponding to a nontransmitted BSSID</w:t>
      </w:r>
      <w:r w:rsidR="00C4512C">
        <w:rPr>
          <w:rFonts w:ascii="Times New Roman" w:hAnsi="Times New Roman" w:cs="Times New Roman"/>
          <w:sz w:val="18"/>
          <w:szCs w:val="18"/>
        </w:rPr>
        <w:t xml:space="preserve"> in a multiple BSSID set</w:t>
      </w:r>
      <w:r w:rsidR="00B821CC">
        <w:rPr>
          <w:rFonts w:ascii="Times New Roman" w:hAnsi="Times New Roman" w:cs="Times New Roman"/>
          <w:sz w:val="18"/>
          <w:szCs w:val="18"/>
        </w:rPr>
        <w:t>, then</w:t>
      </w:r>
      <w:r w:rsidR="005461E5">
        <w:rPr>
          <w:rFonts w:ascii="Times New Roman" w:hAnsi="Times New Roman" w:cs="Times New Roman"/>
          <w:sz w:val="18"/>
          <w:szCs w:val="18"/>
        </w:rPr>
        <w:t xml:space="preserve"> the </w:t>
      </w:r>
      <w:r w:rsidR="00412D80">
        <w:rPr>
          <w:rFonts w:ascii="Times New Roman" w:hAnsi="Times New Roman" w:cs="Times New Roman"/>
          <w:sz w:val="18"/>
          <w:szCs w:val="18"/>
        </w:rPr>
        <w:t>Multi-Link</w:t>
      </w:r>
      <w:r w:rsidR="00412D80" w:rsidRPr="00483CF1">
        <w:rPr>
          <w:rFonts w:ascii="Times New Roman" w:hAnsi="Times New Roman" w:cs="Times New Roman"/>
          <w:sz w:val="18"/>
          <w:szCs w:val="18"/>
        </w:rPr>
        <w:t xml:space="preserve"> probe response </w:t>
      </w:r>
      <w:r w:rsidR="002271A2">
        <w:rPr>
          <w:rFonts w:ascii="Times New Roman" w:hAnsi="Times New Roman" w:cs="Times New Roman"/>
          <w:sz w:val="18"/>
          <w:szCs w:val="18"/>
        </w:rPr>
        <w:t xml:space="preserve">is </w:t>
      </w:r>
      <w:r w:rsidR="00412D80" w:rsidRPr="00483CF1">
        <w:rPr>
          <w:rFonts w:ascii="Times New Roman" w:hAnsi="Times New Roman" w:cs="Times New Roman"/>
          <w:sz w:val="18"/>
          <w:szCs w:val="18"/>
        </w:rPr>
        <w:t xml:space="preserve">sent </w:t>
      </w:r>
      <w:r w:rsidR="002271A2" w:rsidRPr="00483CF1">
        <w:rPr>
          <w:rFonts w:ascii="Times New Roman" w:hAnsi="Times New Roman" w:cs="Times New Roman"/>
          <w:sz w:val="18"/>
          <w:szCs w:val="18"/>
        </w:rPr>
        <w:t>by the</w:t>
      </w:r>
      <w:r w:rsidR="0020264C">
        <w:rPr>
          <w:rFonts w:ascii="Times New Roman" w:hAnsi="Times New Roman" w:cs="Times New Roman"/>
          <w:sz w:val="18"/>
          <w:szCs w:val="18"/>
        </w:rPr>
        <w:t xml:space="preserve"> AP corresponding to the</w:t>
      </w:r>
      <w:r w:rsidR="002271A2" w:rsidRPr="00483CF1">
        <w:rPr>
          <w:rFonts w:ascii="Times New Roman" w:hAnsi="Times New Roman" w:cs="Times New Roman"/>
          <w:sz w:val="18"/>
          <w:szCs w:val="18"/>
        </w:rPr>
        <w:t xml:space="preserve"> transmitted BSSID </w:t>
      </w:r>
      <w:r w:rsidR="00742C4A">
        <w:rPr>
          <w:rFonts w:ascii="Times New Roman" w:hAnsi="Times New Roman" w:cs="Times New Roman"/>
          <w:sz w:val="18"/>
          <w:szCs w:val="18"/>
        </w:rPr>
        <w:t xml:space="preserve">in the same multiple BSSID set </w:t>
      </w:r>
      <w:r w:rsidR="005461E5">
        <w:rPr>
          <w:rFonts w:ascii="Times New Roman" w:hAnsi="Times New Roman" w:cs="Times New Roman"/>
          <w:sz w:val="18"/>
          <w:szCs w:val="18"/>
        </w:rPr>
        <w:t>carrying</w:t>
      </w:r>
      <w:r w:rsidR="00412D80" w:rsidRPr="00483CF1">
        <w:rPr>
          <w:rFonts w:ascii="Times New Roman" w:hAnsi="Times New Roman" w:cs="Times New Roman"/>
          <w:sz w:val="18"/>
          <w:szCs w:val="18"/>
        </w:rPr>
        <w:t xml:space="preserve"> the </w:t>
      </w:r>
      <w:r w:rsidR="00412D80">
        <w:rPr>
          <w:rFonts w:ascii="Times New Roman" w:hAnsi="Times New Roman" w:cs="Times New Roman"/>
          <w:sz w:val="18"/>
          <w:szCs w:val="18"/>
        </w:rPr>
        <w:t xml:space="preserve">Basic </w:t>
      </w:r>
      <w:r w:rsidR="00412D80" w:rsidRPr="00483CF1">
        <w:rPr>
          <w:rFonts w:ascii="Times New Roman" w:hAnsi="Times New Roman" w:cs="Times New Roman"/>
          <w:sz w:val="18"/>
          <w:szCs w:val="18"/>
        </w:rPr>
        <w:t xml:space="preserve">Multi-Link element </w:t>
      </w:r>
      <w:r w:rsidR="005461E5" w:rsidRPr="00483CF1">
        <w:rPr>
          <w:rFonts w:ascii="Times New Roman" w:hAnsi="Times New Roman" w:cs="Times New Roman"/>
          <w:sz w:val="18"/>
          <w:szCs w:val="18"/>
        </w:rPr>
        <w:t>outside the Multiple BSSID element</w:t>
      </w:r>
      <w:r w:rsidR="0052244F">
        <w:rPr>
          <w:rFonts w:ascii="Times New Roman" w:hAnsi="Times New Roman" w:cs="Times New Roman"/>
          <w:sz w:val="18"/>
          <w:szCs w:val="18"/>
        </w:rPr>
        <w:t xml:space="preserve"> and</w:t>
      </w:r>
      <w:r w:rsidR="005461E5" w:rsidRPr="00483CF1">
        <w:rPr>
          <w:rFonts w:ascii="Times New Roman" w:hAnsi="Times New Roman" w:cs="Times New Roman"/>
          <w:sz w:val="18"/>
          <w:szCs w:val="18"/>
        </w:rPr>
        <w:t xml:space="preserve"> </w:t>
      </w:r>
      <w:r w:rsidR="005461E5">
        <w:rPr>
          <w:rFonts w:ascii="Times New Roman" w:hAnsi="Times New Roman" w:cs="Times New Roman"/>
          <w:sz w:val="18"/>
          <w:szCs w:val="18"/>
        </w:rPr>
        <w:t>contain</w:t>
      </w:r>
      <w:r w:rsidR="003A402F">
        <w:rPr>
          <w:rFonts w:ascii="Times New Roman" w:hAnsi="Times New Roman" w:cs="Times New Roman"/>
          <w:sz w:val="18"/>
          <w:szCs w:val="18"/>
        </w:rPr>
        <w:t>ing</w:t>
      </w:r>
      <w:r w:rsidR="00412D80" w:rsidRPr="00483CF1">
        <w:rPr>
          <w:rFonts w:ascii="Times New Roman" w:hAnsi="Times New Roman" w:cs="Times New Roman"/>
          <w:sz w:val="18"/>
          <w:szCs w:val="18"/>
        </w:rPr>
        <w:t xml:space="preserve"> information of </w:t>
      </w:r>
      <w:r w:rsidR="0052244F">
        <w:rPr>
          <w:rFonts w:ascii="Times New Roman" w:hAnsi="Times New Roman" w:cs="Times New Roman"/>
          <w:sz w:val="18"/>
          <w:szCs w:val="18"/>
        </w:rPr>
        <w:t>the</w:t>
      </w:r>
      <w:r w:rsidR="00412D80" w:rsidRPr="00483CF1">
        <w:rPr>
          <w:rFonts w:ascii="Times New Roman" w:hAnsi="Times New Roman" w:cs="Times New Roman"/>
          <w:sz w:val="18"/>
          <w:szCs w:val="18"/>
        </w:rPr>
        <w:t xml:space="preserve"> AP MLD </w:t>
      </w:r>
      <w:r w:rsidR="0052244F">
        <w:rPr>
          <w:rFonts w:ascii="Times New Roman" w:hAnsi="Times New Roman" w:cs="Times New Roman"/>
          <w:sz w:val="18"/>
          <w:szCs w:val="18"/>
        </w:rPr>
        <w:t xml:space="preserve">(and </w:t>
      </w:r>
      <w:r w:rsidR="00E150CF">
        <w:rPr>
          <w:rFonts w:ascii="Times New Roman" w:hAnsi="Times New Roman" w:cs="Times New Roman"/>
          <w:sz w:val="18"/>
          <w:szCs w:val="18"/>
        </w:rPr>
        <w:t xml:space="preserve">possibly </w:t>
      </w:r>
      <w:r w:rsidR="0052244F">
        <w:rPr>
          <w:rFonts w:ascii="Times New Roman" w:hAnsi="Times New Roman" w:cs="Times New Roman"/>
          <w:sz w:val="18"/>
          <w:szCs w:val="18"/>
        </w:rPr>
        <w:t xml:space="preserve">its affiliated APs) </w:t>
      </w:r>
      <w:r w:rsidR="00412D80" w:rsidRPr="00483CF1">
        <w:rPr>
          <w:rFonts w:ascii="Times New Roman" w:hAnsi="Times New Roman" w:cs="Times New Roman"/>
          <w:sz w:val="18"/>
          <w:szCs w:val="18"/>
        </w:rPr>
        <w:t xml:space="preserve">with which an AP corresponding to a nontransmitted BSSID is affiliated </w:t>
      </w:r>
      <w:r w:rsidR="006C44E6">
        <w:rPr>
          <w:rFonts w:ascii="Times New Roman" w:hAnsi="Times New Roman" w:cs="Times New Roman"/>
          <w:sz w:val="18"/>
          <w:szCs w:val="18"/>
        </w:rPr>
        <w:t xml:space="preserve">with </w:t>
      </w:r>
      <w:r w:rsidR="00412D80" w:rsidRPr="00483CF1">
        <w:rPr>
          <w:rFonts w:ascii="Times New Roman" w:hAnsi="Times New Roman" w:cs="Times New Roman"/>
          <w:sz w:val="18"/>
          <w:szCs w:val="18"/>
        </w:rPr>
        <w:t>(see 35.3.4.2 (Use of Multi-Link probe request and response)).</w:t>
      </w:r>
    </w:p>
    <w:p w14:paraId="5DE1E5C4" w14:textId="2D0A5A9E" w:rsidR="000B0EA7" w:rsidRDefault="000B0EA7" w:rsidP="000B0EA7">
      <w:pPr>
        <w:jc w:val="center"/>
        <w:rPr>
          <w:rFonts w:ascii="Times New Roman" w:hAnsi="Times New Roman" w:cs="Times New Roman"/>
          <w:sz w:val="20"/>
          <w:szCs w:val="20"/>
        </w:rPr>
      </w:pPr>
      <w:r w:rsidRPr="00F2654F">
        <w:rPr>
          <w:rFonts w:ascii="Times New Roman" w:hAnsi="Times New Roman" w:cs="Times New Roman"/>
          <w:sz w:val="20"/>
          <w:szCs w:val="20"/>
          <w:highlight w:val="yellow"/>
        </w:rPr>
        <w:t xml:space="preserve">x-x-x-x-x-x </w:t>
      </w:r>
      <w:r>
        <w:rPr>
          <w:rFonts w:ascii="Times New Roman" w:hAnsi="Times New Roman" w:cs="Times New Roman"/>
          <w:sz w:val="20"/>
          <w:szCs w:val="20"/>
          <w:highlight w:val="yellow"/>
        </w:rPr>
        <w:t>End</w:t>
      </w:r>
      <w:r w:rsidRPr="00F2654F">
        <w:rPr>
          <w:rFonts w:ascii="Times New Roman" w:hAnsi="Times New Roman" w:cs="Times New Roman"/>
          <w:sz w:val="20"/>
          <w:szCs w:val="20"/>
          <w:highlight w:val="yellow"/>
        </w:rPr>
        <w:t xml:space="preserve"> changes for CID 1</w:t>
      </w:r>
      <w:r>
        <w:rPr>
          <w:rFonts w:ascii="Times New Roman" w:hAnsi="Times New Roman" w:cs="Times New Roman"/>
          <w:sz w:val="20"/>
          <w:szCs w:val="20"/>
          <w:highlight w:val="yellow"/>
        </w:rPr>
        <w:t>0736</w:t>
      </w:r>
      <w:r w:rsidRPr="00F2654F">
        <w:rPr>
          <w:rFonts w:ascii="Times New Roman" w:hAnsi="Times New Roman" w:cs="Times New Roman"/>
          <w:sz w:val="20"/>
          <w:szCs w:val="20"/>
          <w:highlight w:val="yellow"/>
        </w:rPr>
        <w:t xml:space="preserve"> x-x-x-x-x-x</w:t>
      </w:r>
    </w:p>
    <w:p w14:paraId="7D99CA3F" w14:textId="77777777" w:rsidR="00B73947" w:rsidRDefault="00B73947" w:rsidP="00D37813">
      <w:pPr>
        <w:suppressAutoHyphens/>
        <w:jc w:val="both"/>
        <w:rPr>
          <w:b/>
          <w:bCs/>
          <w:sz w:val="20"/>
          <w:szCs w:val="20"/>
        </w:rPr>
      </w:pPr>
    </w:p>
    <w:p w14:paraId="617F1E16" w14:textId="5FD3CCBD" w:rsidR="00D15F75" w:rsidRDefault="00D15F75" w:rsidP="00D37813">
      <w:pPr>
        <w:suppressAutoHyphens/>
        <w:jc w:val="both"/>
        <w:rPr>
          <w:b/>
          <w:bCs/>
          <w:sz w:val="20"/>
          <w:szCs w:val="20"/>
        </w:rPr>
      </w:pPr>
      <w:r>
        <w:rPr>
          <w:b/>
          <w:bCs/>
          <w:sz w:val="20"/>
          <w:szCs w:val="20"/>
        </w:rPr>
        <w:t>35.3.3.2 Advertisement of complete or partial per-link information</w:t>
      </w:r>
    </w:p>
    <w:p w14:paraId="3512CAAE" w14:textId="59E98B31" w:rsidR="001D4A30" w:rsidRDefault="001D4A30" w:rsidP="001D4A30">
      <w:pPr>
        <w:pStyle w:val="T"/>
        <w:spacing w:after="120" w:line="240" w:lineRule="auto"/>
        <w:rPr>
          <w:b/>
          <w:i/>
          <w:iCs/>
          <w:highlight w:val="yellow"/>
        </w:rPr>
      </w:pPr>
      <w:proofErr w:type="spellStart"/>
      <w:r w:rsidRPr="00EC44AC">
        <w:rPr>
          <w:b/>
          <w:i/>
          <w:iCs/>
          <w:highlight w:val="yellow"/>
        </w:rPr>
        <w:t>TGbe</w:t>
      </w:r>
      <w:proofErr w:type="spellEnd"/>
      <w:r w:rsidRPr="00EC44AC">
        <w:rPr>
          <w:b/>
          <w:i/>
          <w:iCs/>
          <w:highlight w:val="yellow"/>
        </w:rPr>
        <w:t xml:space="preserve"> editor: Please </w:t>
      </w:r>
      <w:r>
        <w:rPr>
          <w:b/>
          <w:i/>
          <w:iCs/>
          <w:highlight w:val="yellow"/>
          <w:u w:val="single"/>
        </w:rPr>
        <w:t>update</w:t>
      </w:r>
      <w:r w:rsidRPr="00EC44AC">
        <w:rPr>
          <w:b/>
          <w:i/>
          <w:iCs/>
          <w:highlight w:val="yellow"/>
        </w:rPr>
        <w:t xml:space="preserve"> </w:t>
      </w:r>
      <w:r>
        <w:rPr>
          <w:b/>
          <w:i/>
          <w:iCs/>
          <w:highlight w:val="yellow"/>
        </w:rPr>
        <w:t>the following paragraph</w:t>
      </w:r>
      <w:r w:rsidR="00080AB1">
        <w:rPr>
          <w:b/>
          <w:i/>
          <w:iCs/>
          <w:highlight w:val="yellow"/>
        </w:rPr>
        <w:t>s</w:t>
      </w:r>
      <w:r>
        <w:rPr>
          <w:b/>
          <w:i/>
          <w:iCs/>
          <w:highlight w:val="yellow"/>
        </w:rPr>
        <w:t xml:space="preserve"> in this subclause as </w:t>
      </w:r>
      <w:r w:rsidRPr="00EC44AC">
        <w:rPr>
          <w:b/>
          <w:i/>
          <w:iCs/>
          <w:highlight w:val="yellow"/>
        </w:rPr>
        <w:t>shown below:</w:t>
      </w:r>
    </w:p>
    <w:p w14:paraId="77304B88" w14:textId="200E5742" w:rsidR="001D4A30" w:rsidRDefault="007B1D16" w:rsidP="00D37813">
      <w:pPr>
        <w:suppressAutoHyphens/>
        <w:jc w:val="both"/>
        <w:rPr>
          <w:rFonts w:ascii="Times New Roman" w:hAnsi="Times New Roman" w:cs="Times New Roman"/>
          <w:sz w:val="20"/>
          <w:szCs w:val="20"/>
        </w:rPr>
      </w:pPr>
      <w:r w:rsidRPr="00506C19">
        <w:rPr>
          <w:rFonts w:ascii="Times New Roman" w:hAnsi="Times New Roman" w:cs="Times New Roman"/>
          <w:sz w:val="16"/>
          <w:szCs w:val="16"/>
          <w:highlight w:val="yellow"/>
        </w:rPr>
        <w:t>[1</w:t>
      </w:r>
      <w:r>
        <w:rPr>
          <w:rFonts w:ascii="Times New Roman" w:hAnsi="Times New Roman" w:cs="Times New Roman"/>
          <w:sz w:val="16"/>
          <w:szCs w:val="16"/>
          <w:highlight w:val="yellow"/>
        </w:rPr>
        <w:t>0915</w:t>
      </w:r>
      <w:r w:rsidRPr="00506C19">
        <w:rPr>
          <w:rFonts w:ascii="Times New Roman" w:hAnsi="Times New Roman" w:cs="Times New Roman"/>
          <w:sz w:val="16"/>
          <w:szCs w:val="16"/>
          <w:highlight w:val="yellow"/>
        </w:rPr>
        <w:t>]</w:t>
      </w:r>
      <w:r w:rsidR="001D4A30" w:rsidRPr="001D4A30">
        <w:rPr>
          <w:rFonts w:ascii="Times New Roman" w:hAnsi="Times New Roman" w:cs="Times New Roman"/>
          <w:sz w:val="20"/>
          <w:szCs w:val="20"/>
        </w:rPr>
        <w:t xml:space="preserve">The complete profile of </w:t>
      </w:r>
      <w:r w:rsidR="001D4A30" w:rsidRPr="00BE4AEA">
        <w:rPr>
          <w:rFonts w:ascii="Times New Roman" w:hAnsi="Times New Roman" w:cs="Times New Roman"/>
          <w:sz w:val="20"/>
          <w:szCs w:val="20"/>
        </w:rPr>
        <w:t xml:space="preserve">a reported STA consists of all the elements and fields (subject to </w:t>
      </w:r>
      <w:ins w:id="182" w:author="Abhishek Patil" w:date="2022-07-24T14:15:00Z">
        <w:r w:rsidR="00681001" w:rsidRPr="00BE4AEA">
          <w:rPr>
            <w:rFonts w:ascii="Times New Roman" w:hAnsi="Times New Roman" w:cs="Times New Roman"/>
            <w:sz w:val="20"/>
            <w:szCs w:val="20"/>
          </w:rPr>
          <w:t>inheritance rules defined in 35.3.3.5.1 (Inheritance in the per-STA profile of Basic Multi-Link element) and exceptions specified in 35.3.3.3 (Fields and elements not carried in a per-STA profile)</w:t>
        </w:r>
      </w:ins>
      <w:del w:id="183" w:author="Abhishek Patil" w:date="2022-07-24T14:15:00Z">
        <w:r w:rsidR="001D4A30" w:rsidRPr="00BE4AEA" w:rsidDel="00681001">
          <w:rPr>
            <w:rFonts w:ascii="Times New Roman" w:hAnsi="Times New Roman" w:cs="Times New Roman"/>
            <w:sz w:val="20"/>
            <w:szCs w:val="20"/>
          </w:rPr>
          <w:delText>exceptions discussed later in this subclause</w:delText>
        </w:r>
      </w:del>
      <w:r w:rsidR="001D4A30" w:rsidRPr="00BE4AEA">
        <w:rPr>
          <w:rFonts w:ascii="Times New Roman" w:hAnsi="Times New Roman" w:cs="Times New Roman"/>
          <w:sz w:val="20"/>
          <w:szCs w:val="20"/>
        </w:rPr>
        <w:t>) that would be included in a Management frame, that is of the same subtype as</w:t>
      </w:r>
      <w:r w:rsidR="001D4A30" w:rsidRPr="001D4A30">
        <w:rPr>
          <w:rFonts w:ascii="Times New Roman" w:hAnsi="Times New Roman" w:cs="Times New Roman"/>
          <w:sz w:val="20"/>
          <w:szCs w:val="20"/>
        </w:rPr>
        <w:t xml:space="preserve"> that transmitted by the reporting STA carrying the Basic Multi-Link element, if the reported STA were to transmit the frame.</w:t>
      </w:r>
    </w:p>
    <w:p w14:paraId="79E4D92B" w14:textId="2F451FAD" w:rsidR="00080AB1" w:rsidRPr="00080AB1" w:rsidDel="00080AB1" w:rsidRDefault="008C38F2" w:rsidP="00D37813">
      <w:pPr>
        <w:suppressAutoHyphens/>
        <w:jc w:val="both"/>
        <w:rPr>
          <w:del w:id="184" w:author="Abhishek Patil" w:date="2022-07-24T14:21:00Z"/>
          <w:rFonts w:ascii="Times New Roman" w:hAnsi="Times New Roman" w:cs="Times New Roman"/>
          <w:sz w:val="20"/>
          <w:szCs w:val="20"/>
        </w:rPr>
      </w:pPr>
      <w:r w:rsidRPr="00506C19">
        <w:rPr>
          <w:rFonts w:ascii="Times New Roman" w:hAnsi="Times New Roman" w:cs="Times New Roman"/>
          <w:sz w:val="16"/>
          <w:szCs w:val="16"/>
          <w:highlight w:val="yellow"/>
        </w:rPr>
        <w:t>[1</w:t>
      </w:r>
      <w:r>
        <w:rPr>
          <w:rFonts w:ascii="Times New Roman" w:hAnsi="Times New Roman" w:cs="Times New Roman"/>
          <w:sz w:val="16"/>
          <w:szCs w:val="16"/>
          <w:highlight w:val="yellow"/>
        </w:rPr>
        <w:t>279</w:t>
      </w:r>
      <w:r w:rsidR="00803E66">
        <w:rPr>
          <w:rFonts w:ascii="Times New Roman" w:hAnsi="Times New Roman" w:cs="Times New Roman"/>
          <w:sz w:val="16"/>
          <w:szCs w:val="16"/>
          <w:highlight w:val="yellow"/>
        </w:rPr>
        <w:t>5</w:t>
      </w:r>
      <w:r w:rsidRPr="00506C19">
        <w:rPr>
          <w:rFonts w:ascii="Times New Roman" w:hAnsi="Times New Roman" w:cs="Times New Roman"/>
          <w:sz w:val="16"/>
          <w:szCs w:val="16"/>
          <w:highlight w:val="yellow"/>
        </w:rPr>
        <w:t>]</w:t>
      </w:r>
      <w:del w:id="185" w:author="Abhishek Patil" w:date="2022-07-24T14:21:00Z">
        <w:r w:rsidR="00080AB1" w:rsidRPr="00080AB1" w:rsidDel="00080AB1">
          <w:rPr>
            <w:rFonts w:ascii="Times New Roman" w:hAnsi="Times New Roman" w:cs="Times New Roman"/>
            <w:sz w:val="20"/>
            <w:szCs w:val="20"/>
          </w:rPr>
          <w:delText>An AP affiliated with an AP MLD shall not include a complete profile of a reported AP affiliated with the same AP MLD in the Beacon frame or a Probe Response frame that is not a Multi-Link probe response that it transmits.</w:delText>
        </w:r>
      </w:del>
    </w:p>
    <w:p w14:paraId="64AC3566" w14:textId="065EC9D5" w:rsidR="00080AB1" w:rsidRPr="00080AB1" w:rsidDel="00080AB1" w:rsidRDefault="008C38F2" w:rsidP="00D37813">
      <w:pPr>
        <w:suppressAutoHyphens/>
        <w:jc w:val="both"/>
        <w:rPr>
          <w:del w:id="186" w:author="Abhishek Patil" w:date="2022-07-24T14:21:00Z"/>
          <w:rFonts w:ascii="Times New Roman" w:hAnsi="Times New Roman" w:cs="Times New Roman"/>
          <w:sz w:val="18"/>
          <w:szCs w:val="18"/>
        </w:rPr>
      </w:pPr>
      <w:r w:rsidRPr="00506C19">
        <w:rPr>
          <w:rFonts w:ascii="Times New Roman" w:hAnsi="Times New Roman" w:cs="Times New Roman"/>
          <w:sz w:val="16"/>
          <w:szCs w:val="16"/>
          <w:highlight w:val="yellow"/>
        </w:rPr>
        <w:t>[1</w:t>
      </w:r>
      <w:r>
        <w:rPr>
          <w:rFonts w:ascii="Times New Roman" w:hAnsi="Times New Roman" w:cs="Times New Roman"/>
          <w:sz w:val="16"/>
          <w:szCs w:val="16"/>
          <w:highlight w:val="yellow"/>
        </w:rPr>
        <w:t>279</w:t>
      </w:r>
      <w:r w:rsidR="00803E66">
        <w:rPr>
          <w:rFonts w:ascii="Times New Roman" w:hAnsi="Times New Roman" w:cs="Times New Roman"/>
          <w:sz w:val="16"/>
          <w:szCs w:val="16"/>
          <w:highlight w:val="yellow"/>
        </w:rPr>
        <w:t>5</w:t>
      </w:r>
      <w:r w:rsidRPr="00506C19">
        <w:rPr>
          <w:rFonts w:ascii="Times New Roman" w:hAnsi="Times New Roman" w:cs="Times New Roman"/>
          <w:sz w:val="16"/>
          <w:szCs w:val="16"/>
          <w:highlight w:val="yellow"/>
        </w:rPr>
        <w:t>]</w:t>
      </w:r>
      <w:del w:id="187" w:author="Abhishek Patil" w:date="2022-07-24T14:21:00Z">
        <w:r w:rsidR="00080AB1" w:rsidRPr="00080AB1" w:rsidDel="00080AB1">
          <w:rPr>
            <w:rFonts w:ascii="Times New Roman" w:hAnsi="Times New Roman" w:cs="Times New Roman"/>
            <w:sz w:val="18"/>
            <w:szCs w:val="18"/>
          </w:rPr>
          <w:delText>NOTE 3—See 35.3.11 (Multi-link procedures for channel switching, extended channel switching, and channel quieting) for conditions when a Beacon or a Probe Response frame that is not a Multi-Link probe response transmitted by an AP affiliated with an AP MLD carries a partial profile of reported AP(s).</w:delText>
        </w:r>
      </w:del>
    </w:p>
    <w:p w14:paraId="3E9682E4" w14:textId="5CA670E8" w:rsidR="00080AB1" w:rsidRPr="00080AB1" w:rsidDel="00080AB1" w:rsidRDefault="00803E66" w:rsidP="00D37813">
      <w:pPr>
        <w:suppressAutoHyphens/>
        <w:jc w:val="both"/>
        <w:rPr>
          <w:del w:id="188" w:author="Abhishek Patil" w:date="2022-07-24T14:21:00Z"/>
          <w:rFonts w:ascii="Times New Roman" w:hAnsi="Times New Roman" w:cs="Times New Roman"/>
          <w:sz w:val="20"/>
          <w:szCs w:val="20"/>
        </w:rPr>
      </w:pPr>
      <w:r w:rsidRPr="00506C19">
        <w:rPr>
          <w:rFonts w:ascii="Times New Roman" w:hAnsi="Times New Roman" w:cs="Times New Roman"/>
          <w:sz w:val="16"/>
          <w:szCs w:val="16"/>
          <w:highlight w:val="yellow"/>
        </w:rPr>
        <w:t>[1</w:t>
      </w:r>
      <w:r>
        <w:rPr>
          <w:rFonts w:ascii="Times New Roman" w:hAnsi="Times New Roman" w:cs="Times New Roman"/>
          <w:sz w:val="16"/>
          <w:szCs w:val="16"/>
          <w:highlight w:val="yellow"/>
        </w:rPr>
        <w:t>2795</w:t>
      </w:r>
      <w:r w:rsidRPr="00506C19">
        <w:rPr>
          <w:rFonts w:ascii="Times New Roman" w:hAnsi="Times New Roman" w:cs="Times New Roman"/>
          <w:sz w:val="16"/>
          <w:szCs w:val="16"/>
          <w:highlight w:val="yellow"/>
        </w:rPr>
        <w:t>]</w:t>
      </w:r>
      <w:del w:id="189" w:author="Abhishek Patil" w:date="2022-07-24T14:21:00Z">
        <w:r w:rsidR="00080AB1" w:rsidRPr="00080AB1" w:rsidDel="00080AB1">
          <w:rPr>
            <w:rFonts w:ascii="Times New Roman" w:hAnsi="Times New Roman" w:cs="Times New Roman"/>
            <w:sz w:val="20"/>
            <w:szCs w:val="20"/>
          </w:rPr>
          <w:delText>An AP affiliated with an AP MLD may include either the complete profile or the partial profile of a reported AP affiliated with the same AP MLD in a Multi-Link probe response that it transmits, as defined in 35.3.4.2 (Use of Multi-Link probe request and response).</w:delText>
        </w:r>
      </w:del>
    </w:p>
    <w:p w14:paraId="5E1A13B6" w14:textId="4325C172" w:rsidR="00080AB1" w:rsidRPr="00080AB1" w:rsidDel="00080AB1" w:rsidRDefault="00803E66" w:rsidP="00D37813">
      <w:pPr>
        <w:suppressAutoHyphens/>
        <w:jc w:val="both"/>
        <w:rPr>
          <w:del w:id="190" w:author="Abhishek Patil" w:date="2022-07-24T14:21:00Z"/>
          <w:rFonts w:ascii="Times New Roman" w:hAnsi="Times New Roman" w:cs="Times New Roman"/>
          <w:sz w:val="20"/>
          <w:szCs w:val="20"/>
        </w:rPr>
      </w:pPr>
      <w:r w:rsidRPr="00506C19">
        <w:rPr>
          <w:rFonts w:ascii="Times New Roman" w:hAnsi="Times New Roman" w:cs="Times New Roman"/>
          <w:sz w:val="16"/>
          <w:szCs w:val="16"/>
          <w:highlight w:val="yellow"/>
        </w:rPr>
        <w:t>[1</w:t>
      </w:r>
      <w:r>
        <w:rPr>
          <w:rFonts w:ascii="Times New Roman" w:hAnsi="Times New Roman" w:cs="Times New Roman"/>
          <w:sz w:val="16"/>
          <w:szCs w:val="16"/>
          <w:highlight w:val="yellow"/>
        </w:rPr>
        <w:t>2794</w:t>
      </w:r>
      <w:r w:rsidRPr="00506C19">
        <w:rPr>
          <w:rFonts w:ascii="Times New Roman" w:hAnsi="Times New Roman" w:cs="Times New Roman"/>
          <w:sz w:val="16"/>
          <w:szCs w:val="16"/>
          <w:highlight w:val="yellow"/>
        </w:rPr>
        <w:t>]</w:t>
      </w:r>
      <w:del w:id="191" w:author="Abhishek Patil" w:date="2022-07-24T14:21:00Z">
        <w:r w:rsidR="00080AB1" w:rsidRPr="00080AB1" w:rsidDel="00080AB1">
          <w:rPr>
            <w:rFonts w:ascii="Times New Roman" w:hAnsi="Times New Roman" w:cs="Times New Roman"/>
            <w:sz w:val="20"/>
            <w:szCs w:val="20"/>
          </w:rPr>
          <w:delText>When a STA affiliated with a non-AP MLD transmits a (Re)Association Request frame, it shall include complete profile(s) of other STAs affiliated with the same non-AP MLD as the transmitting STA, that are capable of operating on the links which the non-AP MLD is requesting to be part of a multi-link setup (also see 35.3.5.4 (Usage and rules of Basic Multi-Link element in the context of multi-link (re)setup)).</w:delText>
        </w:r>
      </w:del>
    </w:p>
    <w:p w14:paraId="2E0583FA" w14:textId="4F48DDEF" w:rsidR="00080AB1" w:rsidRDefault="00803E66" w:rsidP="00D37813">
      <w:pPr>
        <w:suppressAutoHyphens/>
        <w:jc w:val="both"/>
        <w:rPr>
          <w:rFonts w:ascii="Times New Roman" w:hAnsi="Times New Roman" w:cs="Times New Roman"/>
          <w:sz w:val="20"/>
          <w:szCs w:val="20"/>
        </w:rPr>
      </w:pPr>
      <w:r w:rsidRPr="00506C19">
        <w:rPr>
          <w:rFonts w:ascii="Times New Roman" w:hAnsi="Times New Roman" w:cs="Times New Roman"/>
          <w:sz w:val="16"/>
          <w:szCs w:val="16"/>
          <w:highlight w:val="yellow"/>
        </w:rPr>
        <w:t>[1</w:t>
      </w:r>
      <w:r>
        <w:rPr>
          <w:rFonts w:ascii="Times New Roman" w:hAnsi="Times New Roman" w:cs="Times New Roman"/>
          <w:sz w:val="16"/>
          <w:szCs w:val="16"/>
          <w:highlight w:val="yellow"/>
        </w:rPr>
        <w:t>2795</w:t>
      </w:r>
      <w:r w:rsidRPr="00506C19">
        <w:rPr>
          <w:rFonts w:ascii="Times New Roman" w:hAnsi="Times New Roman" w:cs="Times New Roman"/>
          <w:sz w:val="16"/>
          <w:szCs w:val="16"/>
          <w:highlight w:val="yellow"/>
        </w:rPr>
        <w:t>]</w:t>
      </w:r>
      <w:del w:id="192" w:author="Abhishek Patil" w:date="2022-07-24T14:21:00Z">
        <w:r w:rsidR="00080AB1" w:rsidRPr="00080AB1" w:rsidDel="00080AB1">
          <w:rPr>
            <w:rFonts w:ascii="Times New Roman" w:hAnsi="Times New Roman" w:cs="Times New Roman"/>
            <w:sz w:val="20"/>
            <w:szCs w:val="20"/>
          </w:rPr>
          <w:delText>When an AP affiliated with an AP MLD transmits a (Re)Association Response frame, it shall include complete profile(s) of other APs affiliated with the same AP MLD as the transmitting AP, that are operating on the links which are requested as part of a multi-link setup (also see 35.3.5.4 (Usage and rules of Basic Multi-Link element in the context of multi-link (re)setup)).</w:delText>
        </w:r>
      </w:del>
    </w:p>
    <w:p w14:paraId="4980D264" w14:textId="77777777" w:rsidR="008404C9" w:rsidRDefault="008404C9" w:rsidP="008404C9">
      <w:pPr>
        <w:suppressAutoHyphens/>
        <w:jc w:val="both"/>
        <w:rPr>
          <w:rFonts w:ascii="Times New Roman" w:hAnsi="Times New Roman" w:cs="Times New Roman"/>
          <w:sz w:val="20"/>
          <w:szCs w:val="20"/>
        </w:rPr>
      </w:pPr>
    </w:p>
    <w:p w14:paraId="6E141B4B" w14:textId="77777777" w:rsidR="008404C9" w:rsidRDefault="008404C9" w:rsidP="008404C9">
      <w:pPr>
        <w:suppressAutoHyphens/>
        <w:jc w:val="both"/>
        <w:rPr>
          <w:b/>
          <w:bCs/>
          <w:sz w:val="20"/>
          <w:szCs w:val="20"/>
        </w:rPr>
      </w:pPr>
      <w:r>
        <w:rPr>
          <w:b/>
          <w:bCs/>
          <w:sz w:val="20"/>
          <w:szCs w:val="20"/>
        </w:rPr>
        <w:lastRenderedPageBreak/>
        <w:t>35.3.3 Advertisement of multi-link information in Multi-Link element</w:t>
      </w:r>
    </w:p>
    <w:p w14:paraId="14680BB4" w14:textId="77777777" w:rsidR="008404C9" w:rsidRDefault="008404C9" w:rsidP="008404C9">
      <w:pPr>
        <w:suppressAutoHyphens/>
        <w:jc w:val="both"/>
        <w:rPr>
          <w:rFonts w:ascii="Times New Roman" w:hAnsi="Times New Roman" w:cs="Times New Roman"/>
          <w:sz w:val="20"/>
          <w:szCs w:val="20"/>
        </w:rPr>
      </w:pPr>
      <w:r>
        <w:rPr>
          <w:b/>
          <w:bCs/>
          <w:sz w:val="20"/>
          <w:szCs w:val="20"/>
        </w:rPr>
        <w:t>35.3.3.1 General</w:t>
      </w:r>
    </w:p>
    <w:p w14:paraId="7695AAD0" w14:textId="77777777" w:rsidR="008404C9" w:rsidRDefault="008404C9" w:rsidP="008404C9">
      <w:pPr>
        <w:pStyle w:val="T"/>
        <w:spacing w:after="120" w:line="240" w:lineRule="auto"/>
        <w:rPr>
          <w:b/>
          <w:i/>
          <w:iCs/>
          <w:highlight w:val="yellow"/>
        </w:rPr>
      </w:pPr>
      <w:proofErr w:type="spellStart"/>
      <w:r w:rsidRPr="00EC44AC">
        <w:rPr>
          <w:b/>
          <w:i/>
          <w:iCs/>
          <w:highlight w:val="yellow"/>
        </w:rPr>
        <w:t>TGbe</w:t>
      </w:r>
      <w:proofErr w:type="spellEnd"/>
      <w:r w:rsidRPr="00EC44AC">
        <w:rPr>
          <w:b/>
          <w:i/>
          <w:iCs/>
          <w:highlight w:val="yellow"/>
        </w:rPr>
        <w:t xml:space="preserve"> editor: Please </w:t>
      </w:r>
      <w:r>
        <w:rPr>
          <w:b/>
          <w:i/>
          <w:iCs/>
          <w:highlight w:val="yellow"/>
          <w:u w:val="single"/>
        </w:rPr>
        <w:t>update</w:t>
      </w:r>
      <w:r w:rsidRPr="00EC44AC">
        <w:rPr>
          <w:b/>
          <w:i/>
          <w:iCs/>
          <w:highlight w:val="yellow"/>
        </w:rPr>
        <w:t xml:space="preserve"> </w:t>
      </w:r>
      <w:r>
        <w:rPr>
          <w:b/>
          <w:i/>
          <w:iCs/>
          <w:highlight w:val="yellow"/>
        </w:rPr>
        <w:t xml:space="preserve">the following paragraph in this subclause as </w:t>
      </w:r>
      <w:r w:rsidRPr="00EC44AC">
        <w:rPr>
          <w:b/>
          <w:i/>
          <w:iCs/>
          <w:highlight w:val="yellow"/>
        </w:rPr>
        <w:t>shown below:</w:t>
      </w:r>
    </w:p>
    <w:p w14:paraId="66C6F721" w14:textId="3CC58414" w:rsidR="008404C9" w:rsidRPr="001C1E90" w:rsidRDefault="008404C9" w:rsidP="008404C9">
      <w:pPr>
        <w:suppressAutoHyphens/>
        <w:jc w:val="both"/>
        <w:rPr>
          <w:rFonts w:ascii="Times New Roman" w:hAnsi="Times New Roman" w:cs="Times New Roman"/>
          <w:sz w:val="20"/>
          <w:szCs w:val="20"/>
        </w:rPr>
      </w:pPr>
      <w:r w:rsidRPr="001C1E90">
        <w:rPr>
          <w:rFonts w:ascii="Times New Roman" w:hAnsi="Times New Roman" w:cs="Times New Roman"/>
          <w:sz w:val="20"/>
          <w:szCs w:val="20"/>
        </w:rPr>
        <w:t xml:space="preserve">The requirements for including a Basic Multi-Link element in a Beacon frame or in a Probe Response frame are described in </w:t>
      </w:r>
      <w:r w:rsidR="006D5F65" w:rsidRPr="00506C19">
        <w:rPr>
          <w:rFonts w:ascii="Times New Roman" w:hAnsi="Times New Roman" w:cs="Times New Roman"/>
          <w:sz w:val="16"/>
          <w:szCs w:val="16"/>
          <w:highlight w:val="yellow"/>
        </w:rPr>
        <w:t>[1</w:t>
      </w:r>
      <w:r w:rsidR="006D5F65">
        <w:rPr>
          <w:rFonts w:ascii="Times New Roman" w:hAnsi="Times New Roman" w:cs="Times New Roman"/>
          <w:sz w:val="16"/>
          <w:szCs w:val="16"/>
          <w:highlight w:val="yellow"/>
        </w:rPr>
        <w:t>2795</w:t>
      </w:r>
      <w:r w:rsidR="006D5F65" w:rsidRPr="00506C19">
        <w:rPr>
          <w:rFonts w:ascii="Times New Roman" w:hAnsi="Times New Roman" w:cs="Times New Roman"/>
          <w:sz w:val="16"/>
          <w:szCs w:val="16"/>
          <w:highlight w:val="yellow"/>
        </w:rPr>
        <w:t>]</w:t>
      </w:r>
      <w:ins w:id="193" w:author="Abhishek Patil" w:date="2022-07-24T14:22:00Z">
        <w:r w:rsidRPr="0075235A">
          <w:rPr>
            <w:rFonts w:ascii="Times New Roman" w:hAnsi="Times New Roman" w:cs="Times New Roman"/>
            <w:sz w:val="20"/>
            <w:szCs w:val="20"/>
          </w:rPr>
          <w:t xml:space="preserve">35.3.4 </w:t>
        </w:r>
        <w:r>
          <w:rPr>
            <w:rFonts w:ascii="Times New Roman" w:hAnsi="Times New Roman" w:cs="Times New Roman"/>
            <w:sz w:val="20"/>
            <w:szCs w:val="20"/>
          </w:rPr>
          <w:t>(</w:t>
        </w:r>
        <w:r w:rsidRPr="0075235A">
          <w:rPr>
            <w:rFonts w:ascii="Times New Roman" w:hAnsi="Times New Roman" w:cs="Times New Roman"/>
            <w:sz w:val="20"/>
            <w:szCs w:val="20"/>
          </w:rPr>
          <w:t>Discovery of an AP MLD</w:t>
        </w:r>
        <w:r>
          <w:rPr>
            <w:rFonts w:ascii="Times New Roman" w:hAnsi="Times New Roman" w:cs="Times New Roman"/>
            <w:sz w:val="20"/>
            <w:szCs w:val="20"/>
          </w:rPr>
          <w:t>)</w:t>
        </w:r>
      </w:ins>
      <w:del w:id="194" w:author="Abhishek Patil" w:date="2022-07-24T14:22:00Z">
        <w:r w:rsidRPr="001C1E90" w:rsidDel="0075235A">
          <w:rPr>
            <w:rFonts w:ascii="Times New Roman" w:hAnsi="Times New Roman" w:cs="Times New Roman"/>
            <w:sz w:val="20"/>
            <w:szCs w:val="20"/>
          </w:rPr>
          <w:delText>35.3.4.4 (Multi-Link element usage rules in the context of discovery)</w:delText>
        </w:r>
      </w:del>
      <w:r w:rsidRPr="001C1E90">
        <w:rPr>
          <w:rFonts w:ascii="Times New Roman" w:hAnsi="Times New Roman" w:cs="Times New Roman"/>
          <w:sz w:val="20"/>
          <w:szCs w:val="20"/>
        </w:rPr>
        <w:t xml:space="preserve">. The requirements for including a Basic Multi-Link element in a (Re)Association Response frame, in a (Re)Association Request frame, or in an Authentication frame are described in </w:t>
      </w:r>
      <w:r w:rsidR="006D5F65" w:rsidRPr="00506C19">
        <w:rPr>
          <w:rFonts w:ascii="Times New Roman" w:hAnsi="Times New Roman" w:cs="Times New Roman"/>
          <w:sz w:val="16"/>
          <w:szCs w:val="16"/>
          <w:highlight w:val="yellow"/>
        </w:rPr>
        <w:t>[1</w:t>
      </w:r>
      <w:r w:rsidR="006D5F65">
        <w:rPr>
          <w:rFonts w:ascii="Times New Roman" w:hAnsi="Times New Roman" w:cs="Times New Roman"/>
          <w:sz w:val="16"/>
          <w:szCs w:val="16"/>
          <w:highlight w:val="yellow"/>
        </w:rPr>
        <w:t>2795</w:t>
      </w:r>
      <w:r w:rsidR="00052385">
        <w:rPr>
          <w:rFonts w:ascii="Times New Roman" w:hAnsi="Times New Roman" w:cs="Times New Roman"/>
          <w:sz w:val="16"/>
          <w:szCs w:val="16"/>
          <w:highlight w:val="yellow"/>
        </w:rPr>
        <w:t>, 12794</w:t>
      </w:r>
      <w:r w:rsidR="006D5F65" w:rsidRPr="00506C19">
        <w:rPr>
          <w:rFonts w:ascii="Times New Roman" w:hAnsi="Times New Roman" w:cs="Times New Roman"/>
          <w:sz w:val="16"/>
          <w:szCs w:val="16"/>
          <w:highlight w:val="yellow"/>
        </w:rPr>
        <w:t>]</w:t>
      </w:r>
      <w:ins w:id="195" w:author="Abhishek Patil" w:date="2022-07-24T14:23:00Z">
        <w:r w:rsidRPr="00BE056C">
          <w:rPr>
            <w:rFonts w:ascii="Times New Roman" w:hAnsi="Times New Roman" w:cs="Times New Roman"/>
            <w:sz w:val="20"/>
            <w:szCs w:val="20"/>
          </w:rPr>
          <w:t xml:space="preserve">35.3.5 </w:t>
        </w:r>
        <w:r>
          <w:rPr>
            <w:rFonts w:ascii="Times New Roman" w:hAnsi="Times New Roman" w:cs="Times New Roman"/>
            <w:sz w:val="20"/>
            <w:szCs w:val="20"/>
          </w:rPr>
          <w:t>(</w:t>
        </w:r>
        <w:r w:rsidRPr="00BE056C">
          <w:rPr>
            <w:rFonts w:ascii="Times New Roman" w:hAnsi="Times New Roman" w:cs="Times New Roman"/>
            <w:sz w:val="20"/>
            <w:szCs w:val="20"/>
          </w:rPr>
          <w:t>Multi-link (re)setup</w:t>
        </w:r>
        <w:r>
          <w:rPr>
            <w:rFonts w:ascii="Times New Roman" w:hAnsi="Times New Roman" w:cs="Times New Roman"/>
            <w:sz w:val="20"/>
            <w:szCs w:val="20"/>
          </w:rPr>
          <w:t>)</w:t>
        </w:r>
      </w:ins>
      <w:del w:id="196" w:author="Abhishek Patil" w:date="2022-07-24T14:23:00Z">
        <w:r w:rsidRPr="001C1E90" w:rsidDel="00BE056C">
          <w:rPr>
            <w:rFonts w:ascii="Times New Roman" w:hAnsi="Times New Roman" w:cs="Times New Roman"/>
            <w:sz w:val="20"/>
            <w:szCs w:val="20"/>
          </w:rPr>
          <w:delText>35.3.5.4 (Usage and rules of Basic Multi-Link element in the context of multi-link (re)setup)</w:delText>
        </w:r>
      </w:del>
      <w:r w:rsidRPr="001C1E90">
        <w:rPr>
          <w:rFonts w:ascii="Times New Roman" w:hAnsi="Times New Roman" w:cs="Times New Roman"/>
          <w:sz w:val="20"/>
          <w:szCs w:val="20"/>
        </w:rPr>
        <w:t xml:space="preserve">. </w:t>
      </w:r>
    </w:p>
    <w:p w14:paraId="582EB23A" w14:textId="1A82DE42" w:rsidR="001748E6" w:rsidRDefault="001748E6" w:rsidP="00D37813">
      <w:pPr>
        <w:suppressAutoHyphens/>
        <w:jc w:val="both"/>
        <w:rPr>
          <w:rFonts w:ascii="Times New Roman" w:hAnsi="Times New Roman" w:cs="Times New Roman"/>
          <w:sz w:val="20"/>
          <w:szCs w:val="20"/>
        </w:rPr>
      </w:pPr>
    </w:p>
    <w:p w14:paraId="299551C2" w14:textId="6224268A" w:rsidR="001748E6" w:rsidRDefault="001748E6" w:rsidP="00D37813">
      <w:pPr>
        <w:suppressAutoHyphens/>
        <w:jc w:val="both"/>
        <w:rPr>
          <w:b/>
          <w:bCs/>
          <w:sz w:val="20"/>
          <w:szCs w:val="20"/>
        </w:rPr>
      </w:pPr>
      <w:r>
        <w:rPr>
          <w:b/>
          <w:bCs/>
          <w:sz w:val="20"/>
          <w:szCs w:val="20"/>
        </w:rPr>
        <w:t>35.3.3.3 Fields and elements not carried in a per-STA profile</w:t>
      </w:r>
    </w:p>
    <w:p w14:paraId="43952B14" w14:textId="77777777" w:rsidR="00D529C8" w:rsidRDefault="00D529C8" w:rsidP="00D529C8">
      <w:pPr>
        <w:pStyle w:val="T"/>
        <w:spacing w:after="120" w:line="240" w:lineRule="auto"/>
        <w:rPr>
          <w:b/>
          <w:i/>
          <w:iCs/>
          <w:highlight w:val="yellow"/>
        </w:rPr>
      </w:pPr>
      <w:proofErr w:type="spellStart"/>
      <w:r w:rsidRPr="00EC44AC">
        <w:rPr>
          <w:b/>
          <w:i/>
          <w:iCs/>
          <w:highlight w:val="yellow"/>
        </w:rPr>
        <w:t>TGbe</w:t>
      </w:r>
      <w:proofErr w:type="spellEnd"/>
      <w:r w:rsidRPr="00EC44AC">
        <w:rPr>
          <w:b/>
          <w:i/>
          <w:iCs/>
          <w:highlight w:val="yellow"/>
        </w:rPr>
        <w:t xml:space="preserve"> editor: Please </w:t>
      </w:r>
      <w:r>
        <w:rPr>
          <w:b/>
          <w:i/>
          <w:iCs/>
          <w:highlight w:val="yellow"/>
          <w:u w:val="single"/>
        </w:rPr>
        <w:t>update</w:t>
      </w:r>
      <w:r w:rsidRPr="00EC44AC">
        <w:rPr>
          <w:b/>
          <w:i/>
          <w:iCs/>
          <w:highlight w:val="yellow"/>
        </w:rPr>
        <w:t xml:space="preserve"> </w:t>
      </w:r>
      <w:r>
        <w:rPr>
          <w:b/>
          <w:i/>
          <w:iCs/>
          <w:highlight w:val="yellow"/>
        </w:rPr>
        <w:t xml:space="preserve">the following paragraphs in this subclause as </w:t>
      </w:r>
      <w:r w:rsidRPr="00EC44AC">
        <w:rPr>
          <w:b/>
          <w:i/>
          <w:iCs/>
          <w:highlight w:val="yellow"/>
        </w:rPr>
        <w:t>shown below:</w:t>
      </w:r>
    </w:p>
    <w:p w14:paraId="4E457201" w14:textId="534F8D70" w:rsidR="000B6AE3" w:rsidRPr="00EA4400" w:rsidRDefault="00431B45" w:rsidP="00EA4400">
      <w:pPr>
        <w:suppressAutoHyphens/>
        <w:jc w:val="both"/>
        <w:rPr>
          <w:rFonts w:ascii="Times New Roman" w:hAnsi="Times New Roman" w:cs="Times New Roman"/>
          <w:sz w:val="20"/>
          <w:szCs w:val="20"/>
        </w:rPr>
      </w:pPr>
      <w:r w:rsidRPr="00D529C8">
        <w:rPr>
          <w:rFonts w:ascii="Times New Roman" w:hAnsi="Times New Roman" w:cs="Times New Roman"/>
          <w:sz w:val="20"/>
          <w:szCs w:val="20"/>
        </w:rPr>
        <w:t xml:space="preserve">An AP affiliated with an AP MLD shall not include a Timestamp field, a Beacon Interval field, AID field, an SSID element, a BSS Max Idle Period element, a Neighbor Report element, a Reduced Neighbor Report element, a Multiple BSSID element, TIM </w:t>
      </w:r>
      <w:r w:rsidRPr="00885A50">
        <w:rPr>
          <w:rFonts w:ascii="Times New Roman" w:hAnsi="Times New Roman" w:cs="Times New Roman"/>
          <w:sz w:val="20"/>
          <w:szCs w:val="20"/>
        </w:rPr>
        <w:t xml:space="preserve">element, Multiple BSSID-Index element, Multiple BSSID Configuration element or another Multi-Link element in the Per-STA Profile </w:t>
      </w:r>
      <w:proofErr w:type="spellStart"/>
      <w:r w:rsidRPr="00885A50">
        <w:rPr>
          <w:rFonts w:ascii="Times New Roman" w:hAnsi="Times New Roman" w:cs="Times New Roman"/>
          <w:sz w:val="20"/>
          <w:szCs w:val="20"/>
        </w:rPr>
        <w:t>subelement</w:t>
      </w:r>
      <w:proofErr w:type="spellEnd"/>
      <w:r w:rsidRPr="00885A50">
        <w:rPr>
          <w:rFonts w:ascii="Times New Roman" w:hAnsi="Times New Roman" w:cs="Times New Roman"/>
          <w:sz w:val="20"/>
          <w:szCs w:val="20"/>
        </w:rPr>
        <w:t xml:space="preserve"> of the Basic Multi-Link element</w:t>
      </w:r>
      <w:r w:rsidR="00FF7693">
        <w:rPr>
          <w:rFonts w:ascii="Times New Roman" w:hAnsi="Times New Roman" w:cs="Times New Roman"/>
          <w:sz w:val="16"/>
          <w:szCs w:val="16"/>
          <w:highlight w:val="yellow"/>
        </w:rPr>
        <w:t>[1</w:t>
      </w:r>
      <w:r w:rsidR="00FF7693" w:rsidRPr="00802772">
        <w:rPr>
          <w:rFonts w:ascii="Times New Roman" w:hAnsi="Times New Roman" w:cs="Times New Roman"/>
          <w:sz w:val="16"/>
          <w:szCs w:val="16"/>
          <w:highlight w:val="yellow"/>
        </w:rPr>
        <w:t>3</w:t>
      </w:r>
      <w:r w:rsidR="00FF7693">
        <w:rPr>
          <w:rFonts w:ascii="Times New Roman" w:hAnsi="Times New Roman" w:cs="Times New Roman"/>
          <w:sz w:val="16"/>
          <w:szCs w:val="16"/>
          <w:highlight w:val="yellow"/>
        </w:rPr>
        <w:t>73</w:t>
      </w:r>
      <w:r w:rsidR="00380904">
        <w:rPr>
          <w:rFonts w:ascii="Times New Roman" w:hAnsi="Times New Roman" w:cs="Times New Roman"/>
          <w:sz w:val="16"/>
          <w:szCs w:val="16"/>
          <w:highlight w:val="yellow"/>
        </w:rPr>
        <w:t>0</w:t>
      </w:r>
      <w:r w:rsidR="00FF7693">
        <w:rPr>
          <w:rFonts w:ascii="Times New Roman" w:hAnsi="Times New Roman" w:cs="Times New Roman"/>
          <w:sz w:val="16"/>
          <w:szCs w:val="16"/>
          <w:highlight w:val="yellow"/>
        </w:rPr>
        <w:t>]</w:t>
      </w:r>
      <w:del w:id="197" w:author="Abhishek Patil" w:date="2022-08-01T07:17:00Z">
        <w:r w:rsidRPr="00885A50" w:rsidDel="004479DB">
          <w:rPr>
            <w:rFonts w:ascii="Times New Roman" w:hAnsi="Times New Roman" w:cs="Times New Roman"/>
            <w:sz w:val="20"/>
            <w:szCs w:val="20"/>
          </w:rPr>
          <w:delText xml:space="preserve"> for a reported AP</w:delText>
        </w:r>
      </w:del>
      <w:r w:rsidRPr="00885A50">
        <w:rPr>
          <w:rFonts w:ascii="Times New Roman" w:hAnsi="Times New Roman" w:cs="Times New Roman"/>
          <w:sz w:val="20"/>
          <w:szCs w:val="20"/>
        </w:rPr>
        <w:t>.</w:t>
      </w:r>
    </w:p>
    <w:p w14:paraId="43E0E94B" w14:textId="7FD073A6" w:rsidR="00431B45" w:rsidRPr="00885A50" w:rsidDel="006B6298" w:rsidRDefault="00A05079" w:rsidP="00D37813">
      <w:pPr>
        <w:suppressAutoHyphens/>
        <w:jc w:val="both"/>
        <w:rPr>
          <w:moveFrom w:id="198" w:author="Abhishek Patil" w:date="2022-08-04T21:58:00Z"/>
          <w:rFonts w:ascii="Times New Roman" w:hAnsi="Times New Roman" w:cs="Times New Roman"/>
          <w:sz w:val="18"/>
          <w:szCs w:val="18"/>
        </w:rPr>
      </w:pPr>
      <w:r>
        <w:rPr>
          <w:rFonts w:ascii="Times New Roman" w:hAnsi="Times New Roman" w:cs="Times New Roman"/>
          <w:sz w:val="16"/>
          <w:szCs w:val="16"/>
          <w:highlight w:val="yellow"/>
        </w:rPr>
        <w:t>[1</w:t>
      </w:r>
      <w:r w:rsidRPr="00802772">
        <w:rPr>
          <w:rFonts w:ascii="Times New Roman" w:hAnsi="Times New Roman" w:cs="Times New Roman"/>
          <w:sz w:val="16"/>
          <w:szCs w:val="16"/>
          <w:highlight w:val="yellow"/>
        </w:rPr>
        <w:t>389</w:t>
      </w:r>
      <w:r>
        <w:rPr>
          <w:rFonts w:ascii="Times New Roman" w:hAnsi="Times New Roman" w:cs="Times New Roman"/>
          <w:sz w:val="16"/>
          <w:szCs w:val="16"/>
          <w:highlight w:val="yellow"/>
        </w:rPr>
        <w:t>2]</w:t>
      </w:r>
      <w:moveFromRangeStart w:id="199" w:author="Abhishek Patil" w:date="2022-08-04T21:58:00Z" w:name="move110542731"/>
      <w:moveFrom w:id="200" w:author="Abhishek Patil" w:date="2022-08-04T21:58:00Z">
        <w:r w:rsidR="00431B45" w:rsidRPr="00885A50" w:rsidDel="006B6298">
          <w:rPr>
            <w:rFonts w:ascii="Times New Roman" w:hAnsi="Times New Roman" w:cs="Times New Roman"/>
            <w:sz w:val="18"/>
            <w:szCs w:val="18"/>
          </w:rPr>
          <w:t>NOTE 1—All APs affiliated with the same AP MLD advertise the same SSID (see 35.3.1 (General)).</w:t>
        </w:r>
      </w:moveFrom>
    </w:p>
    <w:moveFromRangeEnd w:id="199"/>
    <w:p w14:paraId="73AA2B1D" w14:textId="17F36BBA" w:rsidR="00885A50" w:rsidRPr="00885A50" w:rsidRDefault="007C4E87" w:rsidP="00D37813">
      <w:pPr>
        <w:suppressAutoHyphens/>
        <w:jc w:val="both"/>
        <w:rPr>
          <w:rFonts w:ascii="Times New Roman" w:hAnsi="Times New Roman" w:cs="Times New Roman"/>
          <w:sz w:val="18"/>
          <w:szCs w:val="18"/>
        </w:rPr>
      </w:pPr>
      <w:r w:rsidRPr="00885A50">
        <w:rPr>
          <w:rFonts w:ascii="Times New Roman" w:hAnsi="Times New Roman" w:cs="Times New Roman"/>
          <w:sz w:val="18"/>
          <w:szCs w:val="18"/>
        </w:rPr>
        <w:t xml:space="preserve">NOTE </w:t>
      </w:r>
      <w:r w:rsidR="001B112E">
        <w:rPr>
          <w:rFonts w:ascii="Times New Roman" w:hAnsi="Times New Roman" w:cs="Times New Roman"/>
          <w:sz w:val="16"/>
          <w:szCs w:val="16"/>
          <w:highlight w:val="yellow"/>
        </w:rPr>
        <w:t>[1</w:t>
      </w:r>
      <w:r w:rsidR="001B112E" w:rsidRPr="00802772">
        <w:rPr>
          <w:rFonts w:ascii="Times New Roman" w:hAnsi="Times New Roman" w:cs="Times New Roman"/>
          <w:sz w:val="16"/>
          <w:szCs w:val="16"/>
          <w:highlight w:val="yellow"/>
        </w:rPr>
        <w:t>389</w:t>
      </w:r>
      <w:r w:rsidR="001B112E">
        <w:rPr>
          <w:rFonts w:ascii="Times New Roman" w:hAnsi="Times New Roman" w:cs="Times New Roman"/>
          <w:sz w:val="16"/>
          <w:szCs w:val="16"/>
          <w:highlight w:val="yellow"/>
        </w:rPr>
        <w:t>2]</w:t>
      </w:r>
      <w:del w:id="201" w:author="Abhishek Patil" w:date="2022-07-24T14:32:00Z">
        <w:r w:rsidRPr="00885A50" w:rsidDel="00406EF5">
          <w:rPr>
            <w:rFonts w:ascii="Times New Roman" w:hAnsi="Times New Roman" w:cs="Times New Roman"/>
            <w:sz w:val="18"/>
            <w:szCs w:val="18"/>
          </w:rPr>
          <w:delText>2</w:delText>
        </w:r>
      </w:del>
      <w:ins w:id="202" w:author="Abhishek Patil" w:date="2022-07-24T14:32:00Z">
        <w:r w:rsidR="00406EF5">
          <w:rPr>
            <w:rFonts w:ascii="Times New Roman" w:hAnsi="Times New Roman" w:cs="Times New Roman"/>
            <w:sz w:val="18"/>
            <w:szCs w:val="18"/>
          </w:rPr>
          <w:t>1</w:t>
        </w:r>
      </w:ins>
      <w:r w:rsidRPr="00885A50">
        <w:rPr>
          <w:rFonts w:ascii="Times New Roman" w:hAnsi="Times New Roman" w:cs="Times New Roman"/>
          <w:sz w:val="18"/>
          <w:szCs w:val="18"/>
        </w:rPr>
        <w:t>—</w:t>
      </w:r>
      <w:r w:rsidR="00633530">
        <w:rPr>
          <w:rFonts w:ascii="Times New Roman" w:hAnsi="Times New Roman" w:cs="Times New Roman"/>
          <w:sz w:val="16"/>
          <w:szCs w:val="16"/>
          <w:highlight w:val="yellow"/>
        </w:rPr>
        <w:t>[</w:t>
      </w:r>
      <w:r w:rsidR="00924CA9">
        <w:rPr>
          <w:rFonts w:ascii="Times New Roman" w:hAnsi="Times New Roman" w:cs="Times New Roman"/>
          <w:sz w:val="16"/>
          <w:szCs w:val="16"/>
          <w:highlight w:val="yellow"/>
        </w:rPr>
        <w:t>13603</w:t>
      </w:r>
      <w:r w:rsidR="00633530">
        <w:rPr>
          <w:rFonts w:ascii="Times New Roman" w:hAnsi="Times New Roman" w:cs="Times New Roman"/>
          <w:sz w:val="16"/>
          <w:szCs w:val="16"/>
          <w:highlight w:val="yellow"/>
        </w:rPr>
        <w:t>]</w:t>
      </w:r>
      <w:ins w:id="203" w:author="Abhishek Patil" w:date="2022-07-29T23:07:00Z">
        <w:r w:rsidR="008E44C8">
          <w:rPr>
            <w:rFonts w:ascii="Times New Roman" w:hAnsi="Times New Roman" w:cs="Times New Roman"/>
            <w:sz w:val="18"/>
            <w:szCs w:val="18"/>
          </w:rPr>
          <w:t xml:space="preserve">For an </w:t>
        </w:r>
      </w:ins>
      <w:ins w:id="204" w:author="Abhishek Patil" w:date="2022-08-04T13:26:00Z">
        <w:r w:rsidR="00E404D5">
          <w:rPr>
            <w:rFonts w:ascii="Times New Roman" w:hAnsi="Times New Roman" w:cs="Times New Roman"/>
            <w:sz w:val="18"/>
            <w:szCs w:val="18"/>
          </w:rPr>
          <w:t>N</w:t>
        </w:r>
      </w:ins>
      <w:ins w:id="205" w:author="Abhishek Patil" w:date="2022-07-29T23:07:00Z">
        <w:r w:rsidR="008E44C8">
          <w:rPr>
            <w:rFonts w:ascii="Times New Roman" w:hAnsi="Times New Roman" w:cs="Times New Roman"/>
            <w:sz w:val="18"/>
            <w:szCs w:val="18"/>
          </w:rPr>
          <w:t xml:space="preserve">STR </w:t>
        </w:r>
      </w:ins>
      <w:ins w:id="206" w:author="Abhishek Patil" w:date="2022-07-29T23:08:00Z">
        <w:r w:rsidR="008E44C8">
          <w:rPr>
            <w:rFonts w:ascii="Times New Roman" w:hAnsi="Times New Roman" w:cs="Times New Roman"/>
            <w:sz w:val="18"/>
            <w:szCs w:val="18"/>
          </w:rPr>
          <w:t xml:space="preserve">mobile AP MLD, </w:t>
        </w:r>
        <w:r w:rsidR="00931F46">
          <w:rPr>
            <w:rFonts w:ascii="Times New Roman" w:hAnsi="Times New Roman" w:cs="Times New Roman"/>
            <w:sz w:val="18"/>
            <w:szCs w:val="18"/>
          </w:rPr>
          <w:t>only the AP on the primary link transmi</w:t>
        </w:r>
      </w:ins>
      <w:ins w:id="207" w:author="Abhishek Patil" w:date="2022-07-29T23:09:00Z">
        <w:r w:rsidR="00931F46">
          <w:rPr>
            <w:rFonts w:ascii="Times New Roman" w:hAnsi="Times New Roman" w:cs="Times New Roman"/>
            <w:sz w:val="18"/>
            <w:szCs w:val="18"/>
          </w:rPr>
          <w:t xml:space="preserve">ts a Beacon frame. In addition, </w:t>
        </w:r>
      </w:ins>
      <w:ins w:id="208" w:author="Abhishek Patil" w:date="2022-07-29T23:08:00Z">
        <w:r w:rsidR="003C6060">
          <w:rPr>
            <w:rFonts w:ascii="Times New Roman" w:hAnsi="Times New Roman" w:cs="Times New Roman"/>
            <w:sz w:val="18"/>
            <w:szCs w:val="18"/>
          </w:rPr>
          <w:t xml:space="preserve">the TSF timer of the nonprimary link is the same as that of the primary link (see </w:t>
        </w:r>
        <w:r w:rsidR="003C6060" w:rsidRPr="003C6060">
          <w:rPr>
            <w:rFonts w:ascii="Times New Roman" w:hAnsi="Times New Roman" w:cs="Times New Roman"/>
            <w:sz w:val="18"/>
            <w:szCs w:val="18"/>
          </w:rPr>
          <w:t xml:space="preserve">35.3.19 </w:t>
        </w:r>
        <w:r w:rsidR="003C6060">
          <w:rPr>
            <w:rFonts w:ascii="Times New Roman" w:hAnsi="Times New Roman" w:cs="Times New Roman"/>
            <w:sz w:val="18"/>
            <w:szCs w:val="18"/>
          </w:rPr>
          <w:t>(</w:t>
        </w:r>
        <w:r w:rsidR="003C6060" w:rsidRPr="003C6060">
          <w:rPr>
            <w:rFonts w:ascii="Times New Roman" w:hAnsi="Times New Roman" w:cs="Times New Roman"/>
            <w:sz w:val="18"/>
            <w:szCs w:val="18"/>
          </w:rPr>
          <w:t>NSTR mobile AP MLD operation</w:t>
        </w:r>
        <w:r w:rsidR="003C6060">
          <w:rPr>
            <w:rFonts w:ascii="Times New Roman" w:hAnsi="Times New Roman" w:cs="Times New Roman"/>
            <w:sz w:val="18"/>
            <w:szCs w:val="18"/>
          </w:rPr>
          <w:t xml:space="preserve">)). </w:t>
        </w:r>
      </w:ins>
      <w:ins w:id="209" w:author="Abhishek Patil" w:date="2022-07-29T23:09:00Z">
        <w:r w:rsidR="00633530">
          <w:rPr>
            <w:rFonts w:ascii="Times New Roman" w:hAnsi="Times New Roman" w:cs="Times New Roman"/>
            <w:sz w:val="18"/>
            <w:szCs w:val="18"/>
          </w:rPr>
          <w:t xml:space="preserve">For an AP MLD that is not an </w:t>
        </w:r>
      </w:ins>
      <w:ins w:id="210" w:author="Abhishek Patil" w:date="2022-08-04T14:26:00Z">
        <w:r w:rsidR="00462E71">
          <w:rPr>
            <w:rFonts w:ascii="Times New Roman" w:hAnsi="Times New Roman" w:cs="Times New Roman"/>
            <w:sz w:val="18"/>
            <w:szCs w:val="18"/>
          </w:rPr>
          <w:t>N</w:t>
        </w:r>
      </w:ins>
      <w:ins w:id="211" w:author="Abhishek Patil" w:date="2022-07-29T23:09:00Z">
        <w:r w:rsidR="00633530">
          <w:rPr>
            <w:rFonts w:ascii="Times New Roman" w:hAnsi="Times New Roman" w:cs="Times New Roman"/>
            <w:sz w:val="18"/>
            <w:szCs w:val="18"/>
          </w:rPr>
          <w:t xml:space="preserve">STR mobile AP MLD, the </w:t>
        </w:r>
      </w:ins>
      <w:r w:rsidRPr="00885A50">
        <w:rPr>
          <w:rFonts w:ascii="Times New Roman" w:hAnsi="Times New Roman" w:cs="Times New Roman"/>
          <w:sz w:val="18"/>
          <w:szCs w:val="18"/>
        </w:rPr>
        <w:t xml:space="preserve">Timestamp field </w:t>
      </w:r>
      <w:del w:id="212" w:author="Abhishek Patil" w:date="2022-08-11T08:55:00Z">
        <w:r w:rsidRPr="00885A50" w:rsidDel="00340AC1">
          <w:rPr>
            <w:rFonts w:ascii="Times New Roman" w:hAnsi="Times New Roman" w:cs="Times New Roman"/>
            <w:sz w:val="18"/>
            <w:szCs w:val="18"/>
          </w:rPr>
          <w:delText>and TIM element are</w:delText>
        </w:r>
      </w:del>
      <w:ins w:id="213" w:author="Abhishek Patil" w:date="2022-08-11T08:55:00Z">
        <w:r w:rsidR="00340AC1">
          <w:rPr>
            <w:rFonts w:ascii="Times New Roman" w:hAnsi="Times New Roman" w:cs="Times New Roman"/>
            <w:sz w:val="18"/>
            <w:szCs w:val="18"/>
          </w:rPr>
          <w:t>is</w:t>
        </w:r>
      </w:ins>
      <w:r w:rsidRPr="00885A50">
        <w:rPr>
          <w:rFonts w:ascii="Times New Roman" w:hAnsi="Times New Roman" w:cs="Times New Roman"/>
          <w:sz w:val="18"/>
          <w:szCs w:val="18"/>
        </w:rPr>
        <w:t xml:space="preserve"> specific to each link and the value for each can be obtained on the respective link (i.e., Beacon frame </w:t>
      </w:r>
      <w:r w:rsidR="001B112E">
        <w:rPr>
          <w:rFonts w:ascii="Times New Roman" w:hAnsi="Times New Roman" w:cs="Times New Roman"/>
          <w:sz w:val="16"/>
          <w:szCs w:val="16"/>
          <w:highlight w:val="yellow"/>
        </w:rPr>
        <w:t>[13603]</w:t>
      </w:r>
      <w:del w:id="214" w:author="Abhishek Patil" w:date="2022-08-03T08:00:00Z">
        <w:r w:rsidRPr="00885A50">
          <w:rPr>
            <w:rFonts w:ascii="Times New Roman" w:hAnsi="Times New Roman" w:cs="Times New Roman"/>
            <w:sz w:val="18"/>
            <w:szCs w:val="18"/>
          </w:rPr>
          <w:delText>transmitted on the reported link carries</w:delText>
        </w:r>
      </w:del>
      <w:ins w:id="215" w:author="Abhishek Patil" w:date="2022-08-03T08:00:00Z">
        <w:r w:rsidR="00F50A61">
          <w:rPr>
            <w:rFonts w:ascii="Times New Roman" w:hAnsi="Times New Roman" w:cs="Times New Roman"/>
            <w:sz w:val="18"/>
            <w:szCs w:val="18"/>
          </w:rPr>
          <w:t>includes</w:t>
        </w:r>
      </w:ins>
      <w:r w:rsidRPr="00885A50">
        <w:rPr>
          <w:rFonts w:ascii="Times New Roman" w:hAnsi="Times New Roman" w:cs="Times New Roman"/>
          <w:sz w:val="18"/>
          <w:szCs w:val="18"/>
        </w:rPr>
        <w:t xml:space="preserve"> Timestamp field and TIM element and Probe Response frame </w:t>
      </w:r>
      <w:r w:rsidR="001B112E">
        <w:rPr>
          <w:rFonts w:ascii="Times New Roman" w:hAnsi="Times New Roman" w:cs="Times New Roman"/>
          <w:sz w:val="16"/>
          <w:szCs w:val="16"/>
          <w:highlight w:val="yellow"/>
        </w:rPr>
        <w:t>[13603]</w:t>
      </w:r>
      <w:del w:id="216" w:author="Abhishek Patil" w:date="2022-08-03T08:00:00Z">
        <w:r w:rsidRPr="00885A50">
          <w:rPr>
            <w:rFonts w:ascii="Times New Roman" w:hAnsi="Times New Roman" w:cs="Times New Roman"/>
            <w:sz w:val="18"/>
            <w:szCs w:val="18"/>
          </w:rPr>
          <w:delText>transmitted on the reported link carries</w:delText>
        </w:r>
      </w:del>
      <w:ins w:id="217" w:author="Abhishek Patil" w:date="2022-08-03T08:00:00Z">
        <w:r w:rsidR="00F50A61">
          <w:rPr>
            <w:rFonts w:ascii="Times New Roman" w:hAnsi="Times New Roman" w:cs="Times New Roman"/>
            <w:sz w:val="18"/>
            <w:szCs w:val="18"/>
          </w:rPr>
          <w:t>includes</w:t>
        </w:r>
      </w:ins>
      <w:r w:rsidRPr="00885A50">
        <w:rPr>
          <w:rFonts w:ascii="Times New Roman" w:hAnsi="Times New Roman" w:cs="Times New Roman"/>
          <w:sz w:val="18"/>
          <w:szCs w:val="18"/>
        </w:rPr>
        <w:t xml:space="preserve"> Timestamp field). </w:t>
      </w:r>
      <w:ins w:id="218" w:author="Abhishek Patil" w:date="2022-08-11T08:56:00Z">
        <w:r w:rsidR="009E19B0">
          <w:rPr>
            <w:rFonts w:ascii="Times New Roman" w:hAnsi="Times New Roman" w:cs="Times New Roman"/>
            <w:sz w:val="18"/>
            <w:szCs w:val="18"/>
          </w:rPr>
          <w:t>The content of the TIM element for a non-AP MLD are consiste</w:t>
        </w:r>
      </w:ins>
      <w:ins w:id="219" w:author="Abhishek Patil" w:date="2022-08-11T08:57:00Z">
        <w:r w:rsidR="009E19B0">
          <w:rPr>
            <w:rFonts w:ascii="Times New Roman" w:hAnsi="Times New Roman" w:cs="Times New Roman"/>
            <w:sz w:val="18"/>
            <w:szCs w:val="18"/>
          </w:rPr>
          <w:t xml:space="preserve">nt across all links. </w:t>
        </w:r>
      </w:ins>
      <w:r w:rsidRPr="00885A50">
        <w:rPr>
          <w:rFonts w:ascii="Times New Roman" w:hAnsi="Times New Roman" w:cs="Times New Roman"/>
          <w:sz w:val="18"/>
          <w:szCs w:val="18"/>
        </w:rPr>
        <w:t>Beacon Interval field is an</w:t>
      </w:r>
      <w:r w:rsidR="00885A50" w:rsidRPr="00885A50">
        <w:rPr>
          <w:rFonts w:ascii="Times New Roman" w:hAnsi="Times New Roman" w:cs="Times New Roman"/>
          <w:sz w:val="18"/>
          <w:szCs w:val="18"/>
        </w:rPr>
        <w:t xml:space="preserve"> explicit subfield in STA Info field for the reported AP. AID field and BSS Max Idle Period element apply at the MLD level and have the same value for all links.</w:t>
      </w:r>
    </w:p>
    <w:p w14:paraId="0A72A8C4" w14:textId="3A03839D" w:rsidR="00885A50" w:rsidRPr="00885A50" w:rsidRDefault="00885A50" w:rsidP="00D37813">
      <w:pPr>
        <w:suppressAutoHyphens/>
        <w:jc w:val="both"/>
        <w:rPr>
          <w:rFonts w:ascii="Times New Roman" w:hAnsi="Times New Roman" w:cs="Times New Roman"/>
          <w:sz w:val="20"/>
          <w:szCs w:val="20"/>
        </w:rPr>
      </w:pPr>
      <w:r w:rsidRPr="00885A50">
        <w:rPr>
          <w:rFonts w:ascii="Times New Roman" w:hAnsi="Times New Roman" w:cs="Times New Roman"/>
          <w:sz w:val="20"/>
          <w:szCs w:val="20"/>
        </w:rPr>
        <w:t xml:space="preserve">A non-AP STA affiliated with a non-AP MLD shall not include a Listen Interval field, a Current AP Address field, an SSID element or another, a Multi-Link element in the Per-STA Profile </w:t>
      </w:r>
      <w:proofErr w:type="spellStart"/>
      <w:r w:rsidRPr="00885A50">
        <w:rPr>
          <w:rFonts w:ascii="Times New Roman" w:hAnsi="Times New Roman" w:cs="Times New Roman"/>
          <w:sz w:val="20"/>
          <w:szCs w:val="20"/>
        </w:rPr>
        <w:t>subelement</w:t>
      </w:r>
      <w:proofErr w:type="spellEnd"/>
      <w:r w:rsidRPr="00885A50">
        <w:rPr>
          <w:rFonts w:ascii="Times New Roman" w:hAnsi="Times New Roman" w:cs="Times New Roman"/>
          <w:sz w:val="20"/>
          <w:szCs w:val="20"/>
        </w:rPr>
        <w:t xml:space="preserve"> of the Basic Multi-Link element</w:t>
      </w:r>
      <w:r w:rsidR="00FF7693">
        <w:rPr>
          <w:rFonts w:ascii="Times New Roman" w:hAnsi="Times New Roman" w:cs="Times New Roman"/>
          <w:sz w:val="16"/>
          <w:szCs w:val="16"/>
          <w:highlight w:val="yellow"/>
        </w:rPr>
        <w:t>[1</w:t>
      </w:r>
      <w:r w:rsidR="00FF7693" w:rsidRPr="00802772">
        <w:rPr>
          <w:rFonts w:ascii="Times New Roman" w:hAnsi="Times New Roman" w:cs="Times New Roman"/>
          <w:sz w:val="16"/>
          <w:szCs w:val="16"/>
          <w:highlight w:val="yellow"/>
        </w:rPr>
        <w:t>3</w:t>
      </w:r>
      <w:r w:rsidR="00FF7693">
        <w:rPr>
          <w:rFonts w:ascii="Times New Roman" w:hAnsi="Times New Roman" w:cs="Times New Roman"/>
          <w:sz w:val="16"/>
          <w:szCs w:val="16"/>
          <w:highlight w:val="yellow"/>
        </w:rPr>
        <w:t>731]</w:t>
      </w:r>
      <w:del w:id="220" w:author="Abhishek Patil" w:date="2022-08-01T07:17:00Z">
        <w:r w:rsidRPr="00885A50" w:rsidDel="004479DB">
          <w:rPr>
            <w:rFonts w:ascii="Times New Roman" w:hAnsi="Times New Roman" w:cs="Times New Roman"/>
            <w:sz w:val="20"/>
            <w:szCs w:val="20"/>
          </w:rPr>
          <w:delText xml:space="preserve"> corresponding to a reported STA</w:delText>
        </w:r>
      </w:del>
      <w:r w:rsidRPr="00885A50">
        <w:rPr>
          <w:rFonts w:ascii="Times New Roman" w:hAnsi="Times New Roman" w:cs="Times New Roman"/>
          <w:sz w:val="20"/>
          <w:szCs w:val="20"/>
        </w:rPr>
        <w:t>.</w:t>
      </w:r>
    </w:p>
    <w:p w14:paraId="2AC9E0EE" w14:textId="52967334" w:rsidR="007C4E87" w:rsidRDefault="00885A50" w:rsidP="00D37813">
      <w:pPr>
        <w:suppressAutoHyphens/>
        <w:jc w:val="both"/>
        <w:rPr>
          <w:ins w:id="221" w:author="Abhishek Patil" w:date="2022-07-24T14:32:00Z"/>
          <w:rFonts w:ascii="Times New Roman" w:hAnsi="Times New Roman" w:cs="Times New Roman"/>
          <w:sz w:val="18"/>
          <w:szCs w:val="18"/>
        </w:rPr>
      </w:pPr>
      <w:r w:rsidRPr="00885A50">
        <w:rPr>
          <w:rFonts w:ascii="Times New Roman" w:hAnsi="Times New Roman" w:cs="Times New Roman"/>
          <w:sz w:val="18"/>
          <w:szCs w:val="18"/>
        </w:rPr>
        <w:t xml:space="preserve">NOTE </w:t>
      </w:r>
      <w:r w:rsidR="002F496B">
        <w:rPr>
          <w:rFonts w:ascii="Times New Roman" w:hAnsi="Times New Roman" w:cs="Times New Roman"/>
          <w:sz w:val="16"/>
          <w:szCs w:val="16"/>
          <w:highlight w:val="yellow"/>
        </w:rPr>
        <w:t>[1</w:t>
      </w:r>
      <w:r w:rsidR="002F496B" w:rsidRPr="00802772">
        <w:rPr>
          <w:rFonts w:ascii="Times New Roman" w:hAnsi="Times New Roman" w:cs="Times New Roman"/>
          <w:sz w:val="16"/>
          <w:szCs w:val="16"/>
          <w:highlight w:val="yellow"/>
        </w:rPr>
        <w:t>389</w:t>
      </w:r>
      <w:r w:rsidR="002F496B">
        <w:rPr>
          <w:rFonts w:ascii="Times New Roman" w:hAnsi="Times New Roman" w:cs="Times New Roman"/>
          <w:sz w:val="16"/>
          <w:szCs w:val="16"/>
          <w:highlight w:val="yellow"/>
        </w:rPr>
        <w:t>2]</w:t>
      </w:r>
      <w:del w:id="222" w:author="Abhishek Patil" w:date="2022-07-24T14:33:00Z">
        <w:r w:rsidRPr="00885A50" w:rsidDel="00900090">
          <w:rPr>
            <w:rFonts w:ascii="Times New Roman" w:hAnsi="Times New Roman" w:cs="Times New Roman"/>
            <w:sz w:val="18"/>
            <w:szCs w:val="18"/>
          </w:rPr>
          <w:delText>3</w:delText>
        </w:r>
      </w:del>
      <w:ins w:id="223" w:author="Abhishek Patil" w:date="2022-07-24T14:33:00Z">
        <w:r w:rsidR="00900090">
          <w:rPr>
            <w:rFonts w:ascii="Times New Roman" w:hAnsi="Times New Roman" w:cs="Times New Roman"/>
            <w:sz w:val="18"/>
            <w:szCs w:val="18"/>
          </w:rPr>
          <w:t>2</w:t>
        </w:r>
      </w:ins>
      <w:r w:rsidRPr="00885A50">
        <w:rPr>
          <w:rFonts w:ascii="Times New Roman" w:hAnsi="Times New Roman" w:cs="Times New Roman"/>
          <w:sz w:val="18"/>
          <w:szCs w:val="18"/>
        </w:rPr>
        <w:t>—Listen Interval field and Current AP Address field apply at the MLD level and have the same value for all links.</w:t>
      </w:r>
    </w:p>
    <w:p w14:paraId="40AE227C" w14:textId="7BD0C81E" w:rsidR="006B6298" w:rsidRPr="00885A50" w:rsidRDefault="00A05079" w:rsidP="006B6298">
      <w:pPr>
        <w:suppressAutoHyphens/>
        <w:jc w:val="both"/>
        <w:rPr>
          <w:moveTo w:id="224" w:author="Abhishek Patil" w:date="2022-08-04T21:58:00Z"/>
          <w:rFonts w:ascii="Times New Roman" w:hAnsi="Times New Roman" w:cs="Times New Roman"/>
          <w:sz w:val="18"/>
          <w:szCs w:val="18"/>
        </w:rPr>
      </w:pPr>
      <w:r>
        <w:rPr>
          <w:rFonts w:ascii="Times New Roman" w:hAnsi="Times New Roman" w:cs="Times New Roman"/>
          <w:sz w:val="16"/>
          <w:szCs w:val="16"/>
          <w:highlight w:val="yellow"/>
        </w:rPr>
        <w:t>[1</w:t>
      </w:r>
      <w:r w:rsidRPr="00802772">
        <w:rPr>
          <w:rFonts w:ascii="Times New Roman" w:hAnsi="Times New Roman" w:cs="Times New Roman"/>
          <w:sz w:val="16"/>
          <w:szCs w:val="16"/>
          <w:highlight w:val="yellow"/>
        </w:rPr>
        <w:t>389</w:t>
      </w:r>
      <w:r>
        <w:rPr>
          <w:rFonts w:ascii="Times New Roman" w:hAnsi="Times New Roman" w:cs="Times New Roman"/>
          <w:sz w:val="16"/>
          <w:szCs w:val="16"/>
          <w:highlight w:val="yellow"/>
        </w:rPr>
        <w:t>2]</w:t>
      </w:r>
      <w:moveToRangeStart w:id="225" w:author="Abhishek Patil" w:date="2022-08-04T21:58:00Z" w:name="move110542731"/>
      <w:moveTo w:id="226" w:author="Abhishek Patil" w:date="2022-08-04T21:58:00Z">
        <w:r w:rsidR="006B6298" w:rsidRPr="00885A50">
          <w:rPr>
            <w:rFonts w:ascii="Times New Roman" w:hAnsi="Times New Roman" w:cs="Times New Roman"/>
            <w:sz w:val="18"/>
            <w:szCs w:val="18"/>
          </w:rPr>
          <w:t xml:space="preserve">NOTE </w:t>
        </w:r>
        <w:del w:id="227" w:author="Abhishek Patil" w:date="2022-07-24T14:33:00Z">
          <w:r w:rsidR="006B6298" w:rsidRPr="00885A50" w:rsidDel="006B6298">
            <w:rPr>
              <w:rFonts w:ascii="Times New Roman" w:hAnsi="Times New Roman" w:cs="Times New Roman"/>
              <w:sz w:val="18"/>
              <w:szCs w:val="18"/>
            </w:rPr>
            <w:delText>1</w:delText>
          </w:r>
        </w:del>
      </w:moveTo>
      <w:ins w:id="228" w:author="Abhishek Patil" w:date="2022-08-04T21:59:00Z">
        <w:r w:rsidR="006B6298">
          <w:rPr>
            <w:rFonts w:ascii="Times New Roman" w:hAnsi="Times New Roman" w:cs="Times New Roman"/>
            <w:sz w:val="18"/>
            <w:szCs w:val="18"/>
          </w:rPr>
          <w:t>3</w:t>
        </w:r>
      </w:ins>
      <w:moveTo w:id="229" w:author="Abhishek Patil" w:date="2022-08-04T21:58:00Z">
        <w:r w:rsidR="006B6298" w:rsidRPr="00885A50">
          <w:rPr>
            <w:rFonts w:ascii="Times New Roman" w:hAnsi="Times New Roman" w:cs="Times New Roman"/>
            <w:sz w:val="18"/>
            <w:szCs w:val="18"/>
          </w:rPr>
          <w:t>—All APs affiliated with the same AP MLD advertise the same SSID (see 35.3.1 (General))</w:t>
        </w:r>
      </w:moveTo>
      <w:r w:rsidR="006B6298" w:rsidRPr="006B6298">
        <w:rPr>
          <w:rFonts w:ascii="Times New Roman" w:hAnsi="Times New Roman" w:cs="Times New Roman"/>
          <w:sz w:val="18"/>
          <w:szCs w:val="18"/>
        </w:rPr>
        <w:t xml:space="preserve"> </w:t>
      </w:r>
      <w:ins w:id="230" w:author="Abhishek Patil" w:date="2022-07-24T14:34:00Z">
        <w:r w:rsidR="006B6298">
          <w:rPr>
            <w:rFonts w:ascii="Times New Roman" w:hAnsi="Times New Roman" w:cs="Times New Roman"/>
            <w:sz w:val="18"/>
            <w:szCs w:val="18"/>
          </w:rPr>
          <w:t>and</w:t>
        </w:r>
      </w:ins>
      <w:ins w:id="231" w:author="Abhishek Patil" w:date="2022-07-25T14:29:00Z">
        <w:r w:rsidR="006B6298">
          <w:rPr>
            <w:rFonts w:ascii="Times New Roman" w:hAnsi="Times New Roman" w:cs="Times New Roman"/>
            <w:sz w:val="18"/>
            <w:szCs w:val="18"/>
          </w:rPr>
          <w:t xml:space="preserve"> therefore,</w:t>
        </w:r>
      </w:ins>
      <w:ins w:id="232" w:author="Abhishek Patil" w:date="2022-07-24T14:34:00Z">
        <w:r w:rsidR="006B6298">
          <w:rPr>
            <w:rFonts w:ascii="Times New Roman" w:hAnsi="Times New Roman" w:cs="Times New Roman"/>
            <w:sz w:val="18"/>
            <w:szCs w:val="18"/>
          </w:rPr>
          <w:t xml:space="preserve"> the </w:t>
        </w:r>
      </w:ins>
      <w:ins w:id="233" w:author="Abhishek Patil" w:date="2022-07-25T14:28:00Z">
        <w:r w:rsidR="006B6298">
          <w:rPr>
            <w:rFonts w:ascii="Times New Roman" w:hAnsi="Times New Roman" w:cs="Times New Roman"/>
            <w:sz w:val="18"/>
            <w:szCs w:val="18"/>
          </w:rPr>
          <w:t>same (</w:t>
        </w:r>
      </w:ins>
      <w:ins w:id="234" w:author="Abhishek Patil" w:date="2022-07-24T14:34:00Z">
        <w:r w:rsidR="006B6298">
          <w:rPr>
            <w:rFonts w:ascii="Times New Roman" w:hAnsi="Times New Roman" w:cs="Times New Roman"/>
            <w:sz w:val="18"/>
            <w:szCs w:val="18"/>
          </w:rPr>
          <w:t>SSID</w:t>
        </w:r>
      </w:ins>
      <w:ins w:id="235" w:author="Abhishek Patil" w:date="2022-07-25T14:28:00Z">
        <w:r w:rsidR="006B6298">
          <w:rPr>
            <w:rFonts w:ascii="Times New Roman" w:hAnsi="Times New Roman" w:cs="Times New Roman"/>
            <w:sz w:val="18"/>
            <w:szCs w:val="18"/>
          </w:rPr>
          <w:t xml:space="preserve">) value applies to </w:t>
        </w:r>
      </w:ins>
      <w:ins w:id="236" w:author="Abhishek Patil" w:date="2022-07-25T14:29:00Z">
        <w:r w:rsidR="006B6298">
          <w:rPr>
            <w:rFonts w:ascii="Times New Roman" w:hAnsi="Times New Roman" w:cs="Times New Roman"/>
            <w:sz w:val="18"/>
            <w:szCs w:val="18"/>
          </w:rPr>
          <w:t>a</w:t>
        </w:r>
      </w:ins>
      <w:ins w:id="237" w:author="Abhishek Patil" w:date="2022-07-24T14:34:00Z">
        <w:r w:rsidR="006B6298">
          <w:rPr>
            <w:rFonts w:ascii="Times New Roman" w:hAnsi="Times New Roman" w:cs="Times New Roman"/>
            <w:sz w:val="18"/>
            <w:szCs w:val="18"/>
          </w:rPr>
          <w:t xml:space="preserve"> reported </w:t>
        </w:r>
      </w:ins>
      <w:ins w:id="238" w:author="Abhishek Patil" w:date="2022-07-24T14:36:00Z">
        <w:r w:rsidR="006B6298">
          <w:rPr>
            <w:rFonts w:ascii="Times New Roman" w:hAnsi="Times New Roman" w:cs="Times New Roman"/>
            <w:sz w:val="18"/>
            <w:szCs w:val="18"/>
          </w:rPr>
          <w:t xml:space="preserve">(AP or non-AP) </w:t>
        </w:r>
      </w:ins>
      <w:ins w:id="239" w:author="Abhishek Patil" w:date="2022-07-24T14:34:00Z">
        <w:r w:rsidR="006B6298">
          <w:rPr>
            <w:rFonts w:ascii="Times New Roman" w:hAnsi="Times New Roman" w:cs="Times New Roman"/>
            <w:sz w:val="18"/>
            <w:szCs w:val="18"/>
          </w:rPr>
          <w:t>STA</w:t>
        </w:r>
      </w:ins>
      <w:moveTo w:id="240" w:author="Abhishek Patil" w:date="2022-08-04T21:58:00Z">
        <w:r w:rsidR="006B6298" w:rsidRPr="00885A50">
          <w:rPr>
            <w:rFonts w:ascii="Times New Roman" w:hAnsi="Times New Roman" w:cs="Times New Roman"/>
            <w:sz w:val="18"/>
            <w:szCs w:val="18"/>
          </w:rPr>
          <w:t>.</w:t>
        </w:r>
      </w:moveTo>
    </w:p>
    <w:moveToRangeEnd w:id="225"/>
    <w:p w14:paraId="7DE3EE47" w14:textId="010C320C" w:rsidR="00A76490" w:rsidRDefault="00A76490" w:rsidP="00A76490">
      <w:pPr>
        <w:pStyle w:val="T"/>
        <w:spacing w:after="120" w:line="240" w:lineRule="auto"/>
        <w:rPr>
          <w:b/>
          <w:i/>
          <w:iCs/>
          <w:highlight w:val="yellow"/>
        </w:rPr>
      </w:pPr>
      <w:proofErr w:type="spellStart"/>
      <w:r w:rsidRPr="00EC44AC">
        <w:rPr>
          <w:b/>
          <w:i/>
          <w:iCs/>
          <w:highlight w:val="yellow"/>
        </w:rPr>
        <w:t>TGbe</w:t>
      </w:r>
      <w:proofErr w:type="spellEnd"/>
      <w:r w:rsidRPr="00EC44AC">
        <w:rPr>
          <w:b/>
          <w:i/>
          <w:iCs/>
          <w:highlight w:val="yellow"/>
        </w:rPr>
        <w:t xml:space="preserve"> editor: Please </w:t>
      </w:r>
      <w:r>
        <w:rPr>
          <w:b/>
          <w:i/>
          <w:iCs/>
          <w:highlight w:val="yellow"/>
          <w:u w:val="single"/>
        </w:rPr>
        <w:t>insert</w:t>
      </w:r>
      <w:r w:rsidRPr="00EC44AC">
        <w:rPr>
          <w:b/>
          <w:i/>
          <w:iCs/>
          <w:highlight w:val="yellow"/>
        </w:rPr>
        <w:t xml:space="preserve"> </w:t>
      </w:r>
      <w:r>
        <w:rPr>
          <w:b/>
          <w:i/>
          <w:iCs/>
          <w:highlight w:val="yellow"/>
        </w:rPr>
        <w:t xml:space="preserve">the following paragraph and NOTE as the last paragraph in this subclause as </w:t>
      </w:r>
      <w:r w:rsidRPr="00EC44AC">
        <w:rPr>
          <w:b/>
          <w:i/>
          <w:iCs/>
          <w:highlight w:val="yellow"/>
        </w:rPr>
        <w:t>shown below:</w:t>
      </w:r>
    </w:p>
    <w:p w14:paraId="642604BE" w14:textId="5B366B0C" w:rsidR="005750B4" w:rsidRDefault="00BD425A" w:rsidP="005750B4">
      <w:pPr>
        <w:suppressAutoHyphens/>
        <w:jc w:val="both"/>
        <w:rPr>
          <w:rFonts w:ascii="Times New Roman" w:hAnsi="Times New Roman" w:cs="Times New Roman"/>
          <w:sz w:val="20"/>
          <w:szCs w:val="20"/>
        </w:rPr>
      </w:pPr>
      <w:r>
        <w:rPr>
          <w:rFonts w:ascii="Times New Roman" w:hAnsi="Times New Roman" w:cs="Times New Roman"/>
          <w:sz w:val="16"/>
          <w:szCs w:val="16"/>
          <w:highlight w:val="yellow"/>
        </w:rPr>
        <w:t>[14107]</w:t>
      </w:r>
      <w:r w:rsidR="000D28A9" w:rsidRPr="000D28A9">
        <w:rPr>
          <w:rFonts w:ascii="Times New Roman" w:hAnsi="Times New Roman" w:cs="Times New Roman"/>
          <w:sz w:val="20"/>
          <w:szCs w:val="20"/>
        </w:rPr>
        <w:t xml:space="preserve">A STA affiliated with an MLD shall not include FTE and MDE for each reported STA in the reported STA’s Per-STA Profile </w:t>
      </w:r>
      <w:proofErr w:type="spellStart"/>
      <w:r w:rsidR="000D28A9" w:rsidRPr="000D28A9">
        <w:rPr>
          <w:rFonts w:ascii="Times New Roman" w:hAnsi="Times New Roman" w:cs="Times New Roman"/>
          <w:sz w:val="20"/>
          <w:szCs w:val="20"/>
        </w:rPr>
        <w:t>subelement</w:t>
      </w:r>
      <w:proofErr w:type="spellEnd"/>
      <w:r w:rsidR="000D28A9" w:rsidRPr="000D28A9">
        <w:rPr>
          <w:rFonts w:ascii="Times New Roman" w:hAnsi="Times New Roman" w:cs="Times New Roman"/>
          <w:sz w:val="20"/>
          <w:szCs w:val="20"/>
        </w:rPr>
        <w:t xml:space="preserve"> of the Basic Multi-Link element carried in a (Re)Association Request frame or a (Re)Association Response frame that it transmits.</w:t>
      </w:r>
      <w:r w:rsidR="00DA6B8A">
        <w:rPr>
          <w:rFonts w:ascii="Times New Roman" w:hAnsi="Times New Roman" w:cs="Times New Roman"/>
          <w:sz w:val="20"/>
          <w:szCs w:val="20"/>
        </w:rPr>
        <w:t xml:space="preserve"> A</w:t>
      </w:r>
      <w:r w:rsidR="00DA6B8A" w:rsidRPr="000A0EA9">
        <w:rPr>
          <w:rFonts w:ascii="Times New Roman" w:hAnsi="Times New Roman" w:cs="Times New Roman"/>
          <w:sz w:val="20"/>
          <w:szCs w:val="20"/>
        </w:rPr>
        <w:t>lso see 13.4.2 (FT initial mobility domain association in an RSN)</w:t>
      </w:r>
      <w:r w:rsidR="004C039F">
        <w:rPr>
          <w:rFonts w:ascii="Times New Roman" w:hAnsi="Times New Roman" w:cs="Times New Roman"/>
          <w:sz w:val="20"/>
          <w:szCs w:val="20"/>
        </w:rPr>
        <w:t xml:space="preserve"> and </w:t>
      </w:r>
      <w:r w:rsidR="004C039F" w:rsidRPr="004C039F">
        <w:rPr>
          <w:rFonts w:ascii="Times New Roman" w:hAnsi="Times New Roman" w:cs="Times New Roman"/>
          <w:sz w:val="20"/>
          <w:szCs w:val="20"/>
        </w:rPr>
        <w:t xml:space="preserve">13.7 </w:t>
      </w:r>
      <w:r w:rsidR="004C039F">
        <w:rPr>
          <w:rFonts w:ascii="Times New Roman" w:hAnsi="Times New Roman" w:cs="Times New Roman"/>
          <w:sz w:val="20"/>
          <w:szCs w:val="20"/>
        </w:rPr>
        <w:t>(</w:t>
      </w:r>
      <w:r w:rsidR="004C039F" w:rsidRPr="004C039F">
        <w:rPr>
          <w:rFonts w:ascii="Times New Roman" w:hAnsi="Times New Roman" w:cs="Times New Roman"/>
          <w:sz w:val="20"/>
          <w:szCs w:val="20"/>
        </w:rPr>
        <w:t>FT reassociation</w:t>
      </w:r>
      <w:r w:rsidR="004C039F">
        <w:rPr>
          <w:rFonts w:ascii="Times New Roman" w:hAnsi="Times New Roman" w:cs="Times New Roman"/>
          <w:sz w:val="20"/>
          <w:szCs w:val="20"/>
        </w:rPr>
        <w:t>)</w:t>
      </w:r>
      <w:r w:rsidR="00DA6B8A" w:rsidRPr="000A0EA9">
        <w:rPr>
          <w:rFonts w:ascii="Times New Roman" w:hAnsi="Times New Roman" w:cs="Times New Roman"/>
          <w:sz w:val="20"/>
          <w:szCs w:val="20"/>
        </w:rPr>
        <w:t>.</w:t>
      </w:r>
    </w:p>
    <w:p w14:paraId="51B5A08C" w14:textId="74656A88" w:rsidR="0097345F" w:rsidRPr="0097345F" w:rsidRDefault="00DB3735" w:rsidP="005750B4">
      <w:pPr>
        <w:suppressAutoHyphens/>
        <w:jc w:val="both"/>
        <w:rPr>
          <w:rFonts w:ascii="Times New Roman" w:hAnsi="Times New Roman" w:cs="Times New Roman"/>
          <w:sz w:val="20"/>
          <w:szCs w:val="20"/>
        </w:rPr>
      </w:pPr>
      <w:r>
        <w:rPr>
          <w:rFonts w:ascii="Times New Roman" w:hAnsi="Times New Roman" w:cs="Times New Roman"/>
          <w:sz w:val="16"/>
          <w:szCs w:val="16"/>
          <w:highlight w:val="yellow"/>
        </w:rPr>
        <w:t>[14107]</w:t>
      </w:r>
      <w:r w:rsidR="0097345F" w:rsidRPr="0097345F">
        <w:rPr>
          <w:rFonts w:ascii="Times New Roman" w:hAnsi="Times New Roman" w:cs="Times New Roman"/>
          <w:sz w:val="18"/>
          <w:szCs w:val="18"/>
        </w:rPr>
        <w:t xml:space="preserve">Note – There is no RSNE/RSNXE included in the Basic Multi-Link element carried in a (Re)Association Request frame because there is only one RSNE/RSNXE </w:t>
      </w:r>
      <w:r w:rsidR="00A77A0B">
        <w:rPr>
          <w:rFonts w:ascii="Times New Roman" w:hAnsi="Times New Roman" w:cs="Times New Roman"/>
          <w:sz w:val="18"/>
          <w:szCs w:val="18"/>
        </w:rPr>
        <w:t>provided</w:t>
      </w:r>
      <w:r w:rsidR="0097345F" w:rsidRPr="0097345F">
        <w:rPr>
          <w:rFonts w:ascii="Times New Roman" w:hAnsi="Times New Roman" w:cs="Times New Roman"/>
          <w:sz w:val="18"/>
          <w:szCs w:val="18"/>
        </w:rPr>
        <w:t xml:space="preserve"> by non-AP MLD </w:t>
      </w:r>
      <w:r w:rsidR="00A77A0B">
        <w:rPr>
          <w:rFonts w:ascii="Times New Roman" w:hAnsi="Times New Roman" w:cs="Times New Roman"/>
          <w:sz w:val="18"/>
          <w:szCs w:val="18"/>
        </w:rPr>
        <w:t>during ML (re)setup</w:t>
      </w:r>
      <w:r w:rsidR="0097345F" w:rsidRPr="0097345F">
        <w:rPr>
          <w:rFonts w:ascii="Times New Roman" w:hAnsi="Times New Roman" w:cs="Times New Roman"/>
          <w:sz w:val="18"/>
          <w:szCs w:val="18"/>
        </w:rPr>
        <w:t>. See 12.6.3.1 (General).</w:t>
      </w:r>
      <w:r w:rsidR="00916A35">
        <w:rPr>
          <w:rFonts w:ascii="Times New Roman" w:hAnsi="Times New Roman" w:cs="Times New Roman"/>
          <w:sz w:val="18"/>
          <w:szCs w:val="18"/>
        </w:rPr>
        <w:t xml:space="preserve"> An AP MLD can have different MFPR</w:t>
      </w:r>
      <w:r w:rsidR="003101B9">
        <w:rPr>
          <w:rFonts w:ascii="Times New Roman" w:hAnsi="Times New Roman" w:cs="Times New Roman"/>
          <w:sz w:val="18"/>
          <w:szCs w:val="18"/>
        </w:rPr>
        <w:t xml:space="preserve"> carried in RSNE</w:t>
      </w:r>
      <w:r w:rsidR="00916A35">
        <w:rPr>
          <w:rFonts w:ascii="Times New Roman" w:hAnsi="Times New Roman" w:cs="Times New Roman"/>
          <w:sz w:val="18"/>
          <w:szCs w:val="18"/>
        </w:rPr>
        <w:t xml:space="preserve"> for each </w:t>
      </w:r>
      <w:r w:rsidR="003101B9">
        <w:rPr>
          <w:rFonts w:ascii="Times New Roman" w:hAnsi="Times New Roman" w:cs="Times New Roman"/>
          <w:sz w:val="18"/>
          <w:szCs w:val="18"/>
        </w:rPr>
        <w:t xml:space="preserve">of its affiliated AP and </w:t>
      </w:r>
      <w:r w:rsidR="005F5CBD">
        <w:rPr>
          <w:rFonts w:ascii="Times New Roman" w:hAnsi="Times New Roman" w:cs="Times New Roman"/>
          <w:sz w:val="18"/>
          <w:szCs w:val="18"/>
        </w:rPr>
        <w:t xml:space="preserve">in </w:t>
      </w:r>
      <w:r w:rsidR="00593E1B">
        <w:rPr>
          <w:rFonts w:ascii="Times New Roman" w:hAnsi="Times New Roman" w:cs="Times New Roman"/>
          <w:sz w:val="18"/>
          <w:szCs w:val="18"/>
        </w:rPr>
        <w:t>such</w:t>
      </w:r>
      <w:r w:rsidR="005F5CBD">
        <w:rPr>
          <w:rFonts w:ascii="Times New Roman" w:hAnsi="Times New Roman" w:cs="Times New Roman"/>
          <w:sz w:val="18"/>
          <w:szCs w:val="18"/>
        </w:rPr>
        <w:t xml:space="preserve"> case</w:t>
      </w:r>
      <w:r w:rsidR="00302271">
        <w:rPr>
          <w:rFonts w:ascii="Times New Roman" w:hAnsi="Times New Roman" w:cs="Times New Roman"/>
          <w:sz w:val="18"/>
          <w:szCs w:val="18"/>
        </w:rPr>
        <w:t xml:space="preserve">, </w:t>
      </w:r>
      <w:r w:rsidR="003101B9">
        <w:rPr>
          <w:rFonts w:ascii="Times New Roman" w:hAnsi="Times New Roman" w:cs="Times New Roman"/>
          <w:sz w:val="18"/>
          <w:szCs w:val="18"/>
        </w:rPr>
        <w:t xml:space="preserve">the (Re)Association Response frame </w:t>
      </w:r>
      <w:r w:rsidR="00302271">
        <w:rPr>
          <w:rFonts w:ascii="Times New Roman" w:hAnsi="Times New Roman" w:cs="Times New Roman"/>
          <w:sz w:val="18"/>
          <w:szCs w:val="18"/>
        </w:rPr>
        <w:t>include</w:t>
      </w:r>
      <w:r w:rsidR="005F5CBD">
        <w:rPr>
          <w:rFonts w:ascii="Times New Roman" w:hAnsi="Times New Roman" w:cs="Times New Roman"/>
          <w:sz w:val="18"/>
          <w:szCs w:val="18"/>
        </w:rPr>
        <w:t>s</w:t>
      </w:r>
      <w:r w:rsidR="00302271">
        <w:rPr>
          <w:rFonts w:ascii="Times New Roman" w:hAnsi="Times New Roman" w:cs="Times New Roman"/>
          <w:sz w:val="18"/>
          <w:szCs w:val="18"/>
        </w:rPr>
        <w:t xml:space="preserve"> RSNE in the</w:t>
      </w:r>
      <w:r w:rsidR="00593E1B">
        <w:rPr>
          <w:rFonts w:ascii="Times New Roman" w:hAnsi="Times New Roman" w:cs="Times New Roman"/>
          <w:sz w:val="18"/>
          <w:szCs w:val="18"/>
        </w:rPr>
        <w:t xml:space="preserve"> corresponding</w:t>
      </w:r>
      <w:r w:rsidR="00302271">
        <w:rPr>
          <w:rFonts w:ascii="Times New Roman" w:hAnsi="Times New Roman" w:cs="Times New Roman"/>
          <w:sz w:val="18"/>
          <w:szCs w:val="18"/>
        </w:rPr>
        <w:t xml:space="preserve"> </w:t>
      </w:r>
      <w:r w:rsidR="00FD5607">
        <w:rPr>
          <w:rFonts w:ascii="Times New Roman" w:hAnsi="Times New Roman" w:cs="Times New Roman"/>
          <w:sz w:val="18"/>
          <w:szCs w:val="18"/>
        </w:rPr>
        <w:t xml:space="preserve">Per-STA Profile </w:t>
      </w:r>
      <w:proofErr w:type="spellStart"/>
      <w:r w:rsidR="00FD5607">
        <w:rPr>
          <w:rFonts w:ascii="Times New Roman" w:hAnsi="Times New Roman" w:cs="Times New Roman"/>
          <w:sz w:val="18"/>
          <w:szCs w:val="18"/>
        </w:rPr>
        <w:t>subelement</w:t>
      </w:r>
      <w:proofErr w:type="spellEnd"/>
      <w:r w:rsidR="00FD5607">
        <w:rPr>
          <w:rFonts w:ascii="Times New Roman" w:hAnsi="Times New Roman" w:cs="Times New Roman"/>
          <w:sz w:val="18"/>
          <w:szCs w:val="18"/>
        </w:rPr>
        <w:t xml:space="preserve"> of Basic Multi-Link element. See 12.6.2</w:t>
      </w:r>
      <w:r w:rsidR="004A2F76">
        <w:rPr>
          <w:rFonts w:ascii="Times New Roman" w:hAnsi="Times New Roman" w:cs="Times New Roman"/>
          <w:sz w:val="18"/>
          <w:szCs w:val="18"/>
        </w:rPr>
        <w:t xml:space="preserve"> (</w:t>
      </w:r>
      <w:r w:rsidR="004A2F76" w:rsidRPr="004A2F76">
        <w:rPr>
          <w:rFonts w:ascii="Times New Roman" w:hAnsi="Times New Roman" w:cs="Times New Roman"/>
          <w:sz w:val="18"/>
          <w:szCs w:val="18"/>
        </w:rPr>
        <w:t>RSNA selection</w:t>
      </w:r>
      <w:r w:rsidR="004A2F76">
        <w:rPr>
          <w:rFonts w:ascii="Times New Roman" w:hAnsi="Times New Roman" w:cs="Times New Roman"/>
          <w:sz w:val="18"/>
          <w:szCs w:val="18"/>
        </w:rPr>
        <w:t>)</w:t>
      </w:r>
      <w:r w:rsidR="005F5CBD">
        <w:rPr>
          <w:rFonts w:ascii="Times New Roman" w:hAnsi="Times New Roman" w:cs="Times New Roman"/>
          <w:sz w:val="18"/>
          <w:szCs w:val="18"/>
        </w:rPr>
        <w:t>.</w:t>
      </w:r>
    </w:p>
    <w:p w14:paraId="5234C3F4" w14:textId="77777777" w:rsidR="009217D1" w:rsidRDefault="009217D1" w:rsidP="00D37813">
      <w:pPr>
        <w:suppressAutoHyphens/>
        <w:jc w:val="both"/>
        <w:rPr>
          <w:b/>
          <w:bCs/>
          <w:sz w:val="20"/>
          <w:szCs w:val="20"/>
        </w:rPr>
      </w:pPr>
    </w:p>
    <w:p w14:paraId="7F279404" w14:textId="69B058B0" w:rsidR="005750B4" w:rsidRDefault="009217D1" w:rsidP="00D37813">
      <w:pPr>
        <w:suppressAutoHyphens/>
        <w:jc w:val="both"/>
        <w:rPr>
          <w:b/>
          <w:bCs/>
          <w:sz w:val="20"/>
          <w:szCs w:val="20"/>
        </w:rPr>
      </w:pPr>
      <w:r w:rsidRPr="009217D1">
        <w:rPr>
          <w:b/>
          <w:bCs/>
          <w:sz w:val="20"/>
          <w:szCs w:val="20"/>
        </w:rPr>
        <w:t>35.3.</w:t>
      </w:r>
      <w:r w:rsidR="0060172E">
        <w:rPr>
          <w:b/>
          <w:bCs/>
          <w:sz w:val="20"/>
          <w:szCs w:val="20"/>
        </w:rPr>
        <w:t>3</w:t>
      </w:r>
      <w:r w:rsidRPr="009217D1">
        <w:rPr>
          <w:b/>
          <w:bCs/>
          <w:sz w:val="20"/>
          <w:szCs w:val="20"/>
        </w:rPr>
        <w:t>.</w:t>
      </w:r>
      <w:r w:rsidR="0060172E">
        <w:rPr>
          <w:b/>
          <w:bCs/>
          <w:sz w:val="20"/>
          <w:szCs w:val="20"/>
        </w:rPr>
        <w:t>5</w:t>
      </w:r>
      <w:r w:rsidRPr="009217D1">
        <w:rPr>
          <w:b/>
          <w:bCs/>
          <w:sz w:val="20"/>
          <w:szCs w:val="20"/>
        </w:rPr>
        <w:t>.1 Inheritance in the per-STA profile of Basic Multi-Link element</w:t>
      </w:r>
    </w:p>
    <w:p w14:paraId="63B45087" w14:textId="4DAD63C1" w:rsidR="004A38FF" w:rsidRDefault="004A38FF" w:rsidP="004A38FF">
      <w:pPr>
        <w:pStyle w:val="T"/>
        <w:spacing w:after="120" w:line="240" w:lineRule="auto"/>
        <w:rPr>
          <w:b/>
          <w:i/>
          <w:iCs/>
          <w:highlight w:val="yellow"/>
        </w:rPr>
      </w:pPr>
      <w:proofErr w:type="spellStart"/>
      <w:r w:rsidRPr="00EC44AC">
        <w:rPr>
          <w:b/>
          <w:i/>
          <w:iCs/>
          <w:highlight w:val="yellow"/>
        </w:rPr>
        <w:t>TGbe</w:t>
      </w:r>
      <w:proofErr w:type="spellEnd"/>
      <w:r w:rsidRPr="00EC44AC">
        <w:rPr>
          <w:b/>
          <w:i/>
          <w:iCs/>
          <w:highlight w:val="yellow"/>
        </w:rPr>
        <w:t xml:space="preserve"> editor: Please </w:t>
      </w:r>
      <w:r>
        <w:rPr>
          <w:b/>
          <w:i/>
          <w:iCs/>
          <w:highlight w:val="yellow"/>
          <w:u w:val="single"/>
        </w:rPr>
        <w:t>update</w:t>
      </w:r>
      <w:r w:rsidRPr="00EC44AC">
        <w:rPr>
          <w:b/>
          <w:i/>
          <w:iCs/>
          <w:highlight w:val="yellow"/>
        </w:rPr>
        <w:t xml:space="preserve"> </w:t>
      </w:r>
      <w:r>
        <w:rPr>
          <w:b/>
          <w:i/>
          <w:iCs/>
          <w:highlight w:val="yellow"/>
        </w:rPr>
        <w:t>the following paragraph</w:t>
      </w:r>
      <w:r w:rsidR="008B1834">
        <w:rPr>
          <w:b/>
          <w:i/>
          <w:iCs/>
          <w:highlight w:val="yellow"/>
        </w:rPr>
        <w:t xml:space="preserve"> and </w:t>
      </w:r>
      <w:r w:rsidR="00282703">
        <w:rPr>
          <w:b/>
          <w:i/>
          <w:iCs/>
          <w:highlight w:val="yellow"/>
        </w:rPr>
        <w:t>add a NOTE</w:t>
      </w:r>
      <w:r>
        <w:rPr>
          <w:b/>
          <w:i/>
          <w:iCs/>
          <w:highlight w:val="yellow"/>
        </w:rPr>
        <w:t xml:space="preserve"> in this subclause as </w:t>
      </w:r>
      <w:r w:rsidRPr="00EC44AC">
        <w:rPr>
          <w:b/>
          <w:i/>
          <w:iCs/>
          <w:highlight w:val="yellow"/>
        </w:rPr>
        <w:t>shown below:</w:t>
      </w:r>
    </w:p>
    <w:p w14:paraId="4A48B603" w14:textId="1D0D9455" w:rsidR="009217D1" w:rsidRPr="00D26303" w:rsidRDefault="00CC256F" w:rsidP="00D26303">
      <w:pPr>
        <w:suppressAutoHyphens/>
        <w:spacing w:after="0" w:line="240" w:lineRule="auto"/>
        <w:jc w:val="both"/>
        <w:rPr>
          <w:rFonts w:ascii="Times New Roman" w:hAnsi="Times New Roman" w:cs="Times New Roman"/>
          <w:sz w:val="20"/>
          <w:szCs w:val="20"/>
        </w:rPr>
      </w:pPr>
      <w:r w:rsidRPr="00CC256F">
        <w:rPr>
          <w:rFonts w:ascii="Times New Roman" w:hAnsi="Times New Roman" w:cs="Times New Roman"/>
          <w:sz w:val="20"/>
          <w:szCs w:val="20"/>
        </w:rPr>
        <w:t xml:space="preserve">If an element, identified by an Element ID and Element ID Extension (if applicable), is carried in a Management frame transmitted by </w:t>
      </w:r>
      <w:r w:rsidR="007D5351">
        <w:rPr>
          <w:rFonts w:ascii="Times New Roman" w:hAnsi="Times New Roman" w:cs="Times New Roman"/>
          <w:sz w:val="16"/>
          <w:szCs w:val="16"/>
          <w:highlight w:val="yellow"/>
        </w:rPr>
        <w:t>[13259]</w:t>
      </w:r>
      <w:del w:id="241" w:author="Abhishek Patil" w:date="2022-09-05T14:28:00Z">
        <w:r w:rsidRPr="007D5351" w:rsidDel="007D5351">
          <w:rPr>
            <w:rFonts w:ascii="Times New Roman" w:hAnsi="Times New Roman" w:cs="Times New Roman"/>
            <w:sz w:val="20"/>
            <w:szCs w:val="20"/>
            <w:highlight w:val="cyan"/>
          </w:rPr>
          <w:delText xml:space="preserve">the </w:delText>
        </w:r>
      </w:del>
      <w:ins w:id="242" w:author="Abhishek Patil" w:date="2022-09-05T14:28:00Z">
        <w:r w:rsidR="007D5351" w:rsidRPr="007D5351">
          <w:rPr>
            <w:rFonts w:ascii="Times New Roman" w:hAnsi="Times New Roman" w:cs="Times New Roman"/>
            <w:sz w:val="20"/>
            <w:szCs w:val="20"/>
            <w:highlight w:val="cyan"/>
          </w:rPr>
          <w:t>a</w:t>
        </w:r>
        <w:r w:rsidR="007D5351" w:rsidRPr="00CC256F">
          <w:rPr>
            <w:rFonts w:ascii="Times New Roman" w:hAnsi="Times New Roman" w:cs="Times New Roman"/>
            <w:sz w:val="20"/>
            <w:szCs w:val="20"/>
          </w:rPr>
          <w:t xml:space="preserve"> </w:t>
        </w:r>
      </w:ins>
      <w:r w:rsidRPr="00CC256F">
        <w:rPr>
          <w:rFonts w:ascii="Times New Roman" w:hAnsi="Times New Roman" w:cs="Times New Roman"/>
          <w:sz w:val="20"/>
          <w:szCs w:val="20"/>
        </w:rPr>
        <w:t>reporting STA</w:t>
      </w:r>
      <w:r w:rsidR="00477EBE" w:rsidRPr="009665A4">
        <w:rPr>
          <w:rFonts w:ascii="Times New Roman" w:hAnsi="Times New Roman" w:cs="Times New Roman"/>
          <w:sz w:val="20"/>
          <w:szCs w:val="20"/>
        </w:rPr>
        <w:t xml:space="preserve"> </w:t>
      </w:r>
      <w:r w:rsidR="00477EBE">
        <w:rPr>
          <w:rFonts w:ascii="Times New Roman" w:hAnsi="Times New Roman" w:cs="Times New Roman"/>
          <w:sz w:val="16"/>
          <w:szCs w:val="16"/>
          <w:highlight w:val="yellow"/>
        </w:rPr>
        <w:t>[13259]</w:t>
      </w:r>
      <w:ins w:id="243" w:author="Abhishek Patil" w:date="2022-09-05T14:18:00Z">
        <w:r w:rsidR="00477EBE" w:rsidRPr="009665A4">
          <w:rPr>
            <w:rFonts w:ascii="Times New Roman" w:hAnsi="Times New Roman" w:cs="Times New Roman"/>
            <w:sz w:val="20"/>
            <w:szCs w:val="20"/>
            <w:highlight w:val="cyan"/>
          </w:rPr>
          <w:t>and the element is outside the Basic Multi-Link element</w:t>
        </w:r>
      </w:ins>
      <w:r w:rsidRPr="00CC256F">
        <w:rPr>
          <w:rFonts w:ascii="Times New Roman" w:hAnsi="Times New Roman" w:cs="Times New Roman"/>
          <w:sz w:val="20"/>
          <w:szCs w:val="20"/>
        </w:rPr>
        <w:t>, and there is no element having the same Element ID and Element ID Extension (if applicable) in a complete profile of a reported STA</w:t>
      </w:r>
      <w:ins w:id="244" w:author="Abhishek Patil" w:date="2022-07-25T14:12:00Z">
        <w:r w:rsidR="00EB5962">
          <w:rPr>
            <w:rFonts w:ascii="Times New Roman" w:hAnsi="Times New Roman" w:cs="Times New Roman"/>
            <w:sz w:val="20"/>
            <w:szCs w:val="20"/>
          </w:rPr>
          <w:t xml:space="preserve"> </w:t>
        </w:r>
      </w:ins>
      <w:r w:rsidR="00A17DD5">
        <w:rPr>
          <w:rFonts w:ascii="Times New Roman" w:hAnsi="Times New Roman" w:cs="Times New Roman"/>
          <w:sz w:val="16"/>
          <w:szCs w:val="16"/>
          <w:highlight w:val="yellow"/>
        </w:rPr>
        <w:t>[14063]</w:t>
      </w:r>
      <w:ins w:id="245" w:author="Abhishek Patil" w:date="2022-07-25T14:12:00Z">
        <w:r w:rsidR="00EB5962">
          <w:rPr>
            <w:rFonts w:ascii="Times New Roman" w:hAnsi="Times New Roman" w:cs="Times New Roman"/>
            <w:sz w:val="20"/>
            <w:szCs w:val="20"/>
          </w:rPr>
          <w:t xml:space="preserve">carried in the </w:t>
        </w:r>
      </w:ins>
      <w:ins w:id="246" w:author="Abhishek Patil" w:date="2022-07-25T14:13:00Z">
        <w:r w:rsidR="00547AC8">
          <w:rPr>
            <w:rFonts w:ascii="Times New Roman" w:hAnsi="Times New Roman" w:cs="Times New Roman"/>
            <w:sz w:val="20"/>
            <w:szCs w:val="20"/>
          </w:rPr>
          <w:t xml:space="preserve">Basic </w:t>
        </w:r>
      </w:ins>
      <w:ins w:id="247" w:author="Abhishek Patil" w:date="2022-07-25T14:12:00Z">
        <w:r w:rsidR="00EB5962">
          <w:rPr>
            <w:rFonts w:ascii="Times New Roman" w:hAnsi="Times New Roman" w:cs="Times New Roman"/>
            <w:sz w:val="20"/>
            <w:szCs w:val="20"/>
          </w:rPr>
          <w:lastRenderedPageBreak/>
          <w:t>Multi-Link element</w:t>
        </w:r>
      </w:ins>
      <w:r w:rsidRPr="00CC256F">
        <w:rPr>
          <w:rFonts w:ascii="Times New Roman" w:hAnsi="Times New Roman" w:cs="Times New Roman"/>
          <w:sz w:val="20"/>
          <w:szCs w:val="20"/>
        </w:rPr>
        <w:t xml:space="preserve">, then the </w:t>
      </w:r>
      <w:r w:rsidRPr="00D26303">
        <w:rPr>
          <w:rFonts w:ascii="Times New Roman" w:hAnsi="Times New Roman" w:cs="Times New Roman"/>
          <w:sz w:val="20"/>
          <w:szCs w:val="20"/>
        </w:rPr>
        <w:t xml:space="preserve">element is considered to be part of the reported STA’s profile and the value to use is the same as that of the corresponding element carried in the reporting STA’s frame unless any of the following </w:t>
      </w:r>
      <w:r w:rsidR="002B3ABA">
        <w:rPr>
          <w:rFonts w:ascii="Times New Roman" w:hAnsi="Times New Roman" w:cs="Times New Roman"/>
          <w:sz w:val="16"/>
          <w:szCs w:val="16"/>
          <w:highlight w:val="yellow"/>
        </w:rPr>
        <w:t>[13259]</w:t>
      </w:r>
      <w:ins w:id="248" w:author="Abhishek Patil" w:date="2022-09-05T14:10:00Z">
        <w:r w:rsidR="002B3ABA" w:rsidRPr="009665A4">
          <w:rPr>
            <w:rFonts w:ascii="Times New Roman" w:hAnsi="Times New Roman" w:cs="Times New Roman"/>
            <w:sz w:val="20"/>
            <w:szCs w:val="20"/>
            <w:highlight w:val="cyan"/>
          </w:rPr>
          <w:t>conditions</w:t>
        </w:r>
        <w:r w:rsidR="002B3ABA">
          <w:rPr>
            <w:rFonts w:ascii="Times New Roman" w:hAnsi="Times New Roman" w:cs="Times New Roman"/>
            <w:sz w:val="20"/>
            <w:szCs w:val="20"/>
          </w:rPr>
          <w:t xml:space="preserve"> </w:t>
        </w:r>
      </w:ins>
      <w:r w:rsidRPr="00D26303">
        <w:rPr>
          <w:rFonts w:ascii="Times New Roman" w:hAnsi="Times New Roman" w:cs="Times New Roman"/>
          <w:sz w:val="20"/>
          <w:szCs w:val="20"/>
        </w:rPr>
        <w:t>are true</w:t>
      </w:r>
      <w:r w:rsidR="002B3ABA">
        <w:rPr>
          <w:rFonts w:ascii="Times New Roman" w:hAnsi="Times New Roman" w:cs="Times New Roman"/>
          <w:sz w:val="16"/>
          <w:szCs w:val="16"/>
          <w:highlight w:val="yellow"/>
        </w:rPr>
        <w:t>[13259</w:t>
      </w:r>
      <w:r w:rsidR="002B3ABA" w:rsidRPr="009665A4">
        <w:rPr>
          <w:rFonts w:ascii="Times New Roman" w:hAnsi="Times New Roman" w:cs="Times New Roman"/>
          <w:sz w:val="16"/>
          <w:szCs w:val="16"/>
          <w:highlight w:val="yellow"/>
        </w:rPr>
        <w:t>]</w:t>
      </w:r>
      <w:ins w:id="249" w:author="Abhishek Patil" w:date="2022-09-05T14:11:00Z">
        <w:r w:rsidR="002B3ABA" w:rsidRPr="009665A4">
          <w:rPr>
            <w:rFonts w:ascii="Times New Roman" w:hAnsi="Times New Roman" w:cs="Times New Roman"/>
            <w:sz w:val="20"/>
            <w:szCs w:val="20"/>
            <w:highlight w:val="cyan"/>
          </w:rPr>
          <w:t>, in which case the element is not considered to be part of the reported STA’s profile</w:t>
        </w:r>
      </w:ins>
      <w:r w:rsidRPr="00D26303">
        <w:rPr>
          <w:rFonts w:ascii="Times New Roman" w:hAnsi="Times New Roman" w:cs="Times New Roman"/>
          <w:sz w:val="20"/>
          <w:szCs w:val="20"/>
        </w:rPr>
        <w:t>:</w:t>
      </w:r>
    </w:p>
    <w:p w14:paraId="197E65A1" w14:textId="432D98F6" w:rsidR="00D26303" w:rsidRPr="007D5351" w:rsidRDefault="00D26303" w:rsidP="007D5351">
      <w:pPr>
        <w:pStyle w:val="ListParagraph"/>
        <w:numPr>
          <w:ilvl w:val="0"/>
          <w:numId w:val="7"/>
        </w:numPr>
        <w:suppressAutoHyphens/>
        <w:spacing w:after="0" w:line="240" w:lineRule="auto"/>
        <w:ind w:left="360"/>
        <w:jc w:val="both"/>
        <w:rPr>
          <w:rFonts w:ascii="Times New Roman" w:hAnsi="Times New Roman" w:cs="Times New Roman"/>
          <w:sz w:val="20"/>
          <w:szCs w:val="20"/>
        </w:rPr>
      </w:pPr>
      <w:r w:rsidRPr="007D5351">
        <w:rPr>
          <w:rFonts w:ascii="Times New Roman" w:hAnsi="Times New Roman" w:cs="Times New Roman"/>
          <w:sz w:val="20"/>
          <w:szCs w:val="20"/>
        </w:rPr>
        <w:t>the complete profile carries the Non-Inheritance element (see 9.4.2.240 (Non-Inheritance element)) and the element is listed in the Non-Inheritance element.</w:t>
      </w:r>
    </w:p>
    <w:p w14:paraId="213C6C2D" w14:textId="4C3D3920" w:rsidR="00D26303" w:rsidRPr="007D5351" w:rsidRDefault="00D26303" w:rsidP="007D5351">
      <w:pPr>
        <w:pStyle w:val="ListParagraph"/>
        <w:numPr>
          <w:ilvl w:val="0"/>
          <w:numId w:val="7"/>
        </w:numPr>
        <w:suppressAutoHyphens/>
        <w:spacing w:after="0" w:line="240" w:lineRule="auto"/>
        <w:ind w:left="360"/>
        <w:jc w:val="both"/>
        <w:rPr>
          <w:rFonts w:ascii="Times New Roman" w:hAnsi="Times New Roman" w:cs="Times New Roman"/>
          <w:sz w:val="20"/>
          <w:szCs w:val="20"/>
        </w:rPr>
      </w:pPr>
      <w:r w:rsidRPr="007D5351">
        <w:rPr>
          <w:rFonts w:ascii="Times New Roman" w:hAnsi="Times New Roman" w:cs="Times New Roman"/>
          <w:sz w:val="20"/>
          <w:szCs w:val="20"/>
        </w:rPr>
        <w:t xml:space="preserve">the element is excluded from being included in the Per-STA Profile </w:t>
      </w:r>
      <w:proofErr w:type="spellStart"/>
      <w:r w:rsidRPr="007D5351">
        <w:rPr>
          <w:rFonts w:ascii="Times New Roman" w:hAnsi="Times New Roman" w:cs="Times New Roman"/>
          <w:sz w:val="20"/>
          <w:szCs w:val="20"/>
        </w:rPr>
        <w:t>subelement</w:t>
      </w:r>
      <w:proofErr w:type="spellEnd"/>
      <w:r w:rsidRPr="007D5351">
        <w:rPr>
          <w:rFonts w:ascii="Times New Roman" w:hAnsi="Times New Roman" w:cs="Times New Roman"/>
          <w:sz w:val="20"/>
          <w:szCs w:val="20"/>
        </w:rPr>
        <w:t xml:space="preserve"> as described in </w:t>
      </w:r>
      <w:r w:rsidR="00DF63A4" w:rsidRPr="007D5351">
        <w:rPr>
          <w:rFonts w:ascii="Times New Roman" w:hAnsi="Times New Roman" w:cs="Times New Roman"/>
          <w:sz w:val="16"/>
          <w:szCs w:val="16"/>
          <w:highlight w:val="yellow"/>
        </w:rPr>
        <w:t>[14063]</w:t>
      </w:r>
      <w:ins w:id="250" w:author="Abhishek Patil" w:date="2022-07-25T14:27:00Z">
        <w:r w:rsidR="00C95F8F" w:rsidRPr="007D5351">
          <w:rPr>
            <w:rFonts w:ascii="Times New Roman" w:hAnsi="Times New Roman" w:cs="Times New Roman"/>
            <w:sz w:val="20"/>
            <w:szCs w:val="20"/>
          </w:rPr>
          <w:t>35.3.3.3 (Fields and elements not carried in a per-STA profile)</w:t>
        </w:r>
      </w:ins>
      <w:del w:id="251" w:author="Abhishek Patil" w:date="2022-07-25T14:27:00Z">
        <w:r w:rsidRPr="007D5351" w:rsidDel="00C95F8F">
          <w:rPr>
            <w:rFonts w:ascii="Times New Roman" w:hAnsi="Times New Roman" w:cs="Times New Roman"/>
            <w:sz w:val="20"/>
            <w:szCs w:val="20"/>
          </w:rPr>
          <w:delText>35.3.2.1 (General) and 35.3.2.2 (Advertisement of complete or partial per-link information)</w:delText>
        </w:r>
      </w:del>
      <w:r w:rsidRPr="007D5351">
        <w:rPr>
          <w:rFonts w:ascii="Times New Roman" w:hAnsi="Times New Roman" w:cs="Times New Roman"/>
          <w:sz w:val="20"/>
          <w:szCs w:val="20"/>
        </w:rPr>
        <w:t>.</w:t>
      </w:r>
    </w:p>
    <w:p w14:paraId="411A3F1F" w14:textId="7403BCB3" w:rsidR="002C3152" w:rsidDel="002B3ABA" w:rsidRDefault="0097053E" w:rsidP="00AE2E56">
      <w:pPr>
        <w:suppressAutoHyphens/>
        <w:spacing w:after="0" w:line="240" w:lineRule="auto"/>
        <w:jc w:val="both"/>
        <w:rPr>
          <w:ins w:id="252" w:author="Abhishek Patil" w:date="2022-09-12T10:52:00Z"/>
          <w:del w:id="253" w:author="Abhishek Patil" w:date="2022-09-05T14:11:00Z"/>
          <w:rFonts w:ascii="Times New Roman" w:hAnsi="Times New Roman" w:cs="Times New Roman"/>
          <w:sz w:val="20"/>
          <w:szCs w:val="20"/>
        </w:rPr>
      </w:pPr>
      <w:r>
        <w:rPr>
          <w:rFonts w:ascii="Times New Roman" w:hAnsi="Times New Roman" w:cs="Times New Roman"/>
          <w:sz w:val="16"/>
          <w:szCs w:val="16"/>
          <w:highlight w:val="yellow"/>
        </w:rPr>
        <w:t>[13259]</w:t>
      </w:r>
      <w:ins w:id="254" w:author="Abhishek Patil" w:date="2022-09-12T10:52:00Z">
        <w:del w:id="255" w:author="Abhishek Patil" w:date="2022-09-05T14:11:00Z">
          <w:r w:rsidR="002C3152" w:rsidRPr="009665A4" w:rsidDel="002B3ABA">
            <w:rPr>
              <w:rFonts w:ascii="Times New Roman" w:hAnsi="Times New Roman" w:cs="Times New Roman"/>
              <w:sz w:val="20"/>
              <w:szCs w:val="20"/>
              <w:highlight w:val="cyan"/>
            </w:rPr>
            <w:delText>Otherwise, the STA receiving the Management frame shall not consider the element to be part of the reported STA’s profile.</w:delText>
          </w:r>
        </w:del>
      </w:ins>
    </w:p>
    <w:p w14:paraId="26F468D9" w14:textId="1CC997A9" w:rsidR="002C3152" w:rsidRPr="0042426E" w:rsidRDefault="002C3152" w:rsidP="002C3152">
      <w:pPr>
        <w:suppressAutoHyphens/>
        <w:spacing w:line="240" w:lineRule="auto"/>
        <w:jc w:val="both"/>
        <w:rPr>
          <w:ins w:id="256" w:author="Abhishek Patil" w:date="2022-09-12T10:52:00Z"/>
          <w:rFonts w:ascii="Times New Roman" w:hAnsi="Times New Roman" w:cs="Times New Roman"/>
          <w:sz w:val="20"/>
          <w:szCs w:val="20"/>
        </w:rPr>
      </w:pPr>
      <w:ins w:id="257" w:author="Abhishek Patil" w:date="2022-09-12T10:52:00Z">
        <w:r w:rsidRPr="0042426E">
          <w:rPr>
            <w:rFonts w:ascii="Times New Roman" w:hAnsi="Times New Roman" w:cs="Times New Roman"/>
            <w:sz w:val="20"/>
            <w:szCs w:val="20"/>
            <w:highlight w:val="cyan"/>
          </w:rPr>
          <w:t xml:space="preserve">If an element, identified by an Element ID and Element ID Extension (if applicable), is carried in a Management frame transmitted by the reporting STA and the element is outside the Basic Multi-Link element, and there is an element having the same Element ID and Element ID Extension (if applicable) in a complete profile of a reported STA carried in the Basic Multi-Link element in that frame (i.e., the element is specific to the reported STA), then the STA receiving the Management frame shall consider the element received in the Management frame outside of the Basic Multi-Link element to </w:t>
        </w:r>
        <w:r w:rsidR="00012DD6" w:rsidRPr="0042426E">
          <w:rPr>
            <w:rFonts w:ascii="Times New Roman" w:hAnsi="Times New Roman" w:cs="Times New Roman"/>
            <w:sz w:val="20"/>
            <w:szCs w:val="20"/>
            <w:highlight w:val="cyan"/>
          </w:rPr>
          <w:t xml:space="preserve">not </w:t>
        </w:r>
        <w:r w:rsidRPr="0042426E">
          <w:rPr>
            <w:rFonts w:ascii="Times New Roman" w:hAnsi="Times New Roman" w:cs="Times New Roman"/>
            <w:sz w:val="20"/>
            <w:szCs w:val="20"/>
            <w:highlight w:val="cyan"/>
          </w:rPr>
          <w:t>be part of the reported STA’s profile.</w:t>
        </w:r>
      </w:ins>
    </w:p>
    <w:p w14:paraId="31A967F3" w14:textId="77777777" w:rsidR="002C3152" w:rsidRPr="00A1610A" w:rsidRDefault="002C3152" w:rsidP="0097053E">
      <w:pPr>
        <w:suppressAutoHyphens/>
        <w:spacing w:line="240" w:lineRule="auto"/>
        <w:jc w:val="both"/>
        <w:rPr>
          <w:rFonts w:ascii="Times New Roman" w:hAnsi="Times New Roman" w:cs="Times New Roman"/>
          <w:sz w:val="18"/>
          <w:szCs w:val="18"/>
        </w:rPr>
      </w:pPr>
    </w:p>
    <w:p w14:paraId="7469E5DE" w14:textId="3E63966E" w:rsidR="007365D3" w:rsidRDefault="007365D3" w:rsidP="007365D3">
      <w:pPr>
        <w:pStyle w:val="T"/>
        <w:spacing w:after="120" w:line="240" w:lineRule="auto"/>
        <w:rPr>
          <w:b/>
          <w:i/>
          <w:iCs/>
          <w:highlight w:val="yellow"/>
        </w:rPr>
      </w:pPr>
      <w:proofErr w:type="spellStart"/>
      <w:r w:rsidRPr="00EC44AC">
        <w:rPr>
          <w:b/>
          <w:i/>
          <w:iCs/>
          <w:highlight w:val="yellow"/>
        </w:rPr>
        <w:t>TGbe</w:t>
      </w:r>
      <w:proofErr w:type="spellEnd"/>
      <w:r w:rsidRPr="00EC44AC">
        <w:rPr>
          <w:b/>
          <w:i/>
          <w:iCs/>
          <w:highlight w:val="yellow"/>
        </w:rPr>
        <w:t xml:space="preserve"> editor: Please </w:t>
      </w:r>
      <w:r>
        <w:rPr>
          <w:b/>
          <w:i/>
          <w:iCs/>
          <w:highlight w:val="yellow"/>
          <w:u w:val="single"/>
        </w:rPr>
        <w:t>update</w:t>
      </w:r>
      <w:r w:rsidRPr="00EC44AC">
        <w:rPr>
          <w:b/>
          <w:i/>
          <w:iCs/>
          <w:highlight w:val="yellow"/>
        </w:rPr>
        <w:t xml:space="preserve"> </w:t>
      </w:r>
      <w:r>
        <w:rPr>
          <w:b/>
          <w:i/>
          <w:iCs/>
          <w:highlight w:val="yellow"/>
        </w:rPr>
        <w:t xml:space="preserve">Figure </w:t>
      </w:r>
      <w:r w:rsidR="00873C1D">
        <w:rPr>
          <w:b/>
          <w:i/>
          <w:iCs/>
          <w:highlight w:val="yellow"/>
        </w:rPr>
        <w:t xml:space="preserve">35-4 </w:t>
      </w:r>
      <w:r>
        <w:rPr>
          <w:b/>
          <w:i/>
          <w:iCs/>
          <w:highlight w:val="yellow"/>
        </w:rPr>
        <w:t xml:space="preserve">as </w:t>
      </w:r>
      <w:r w:rsidRPr="00EC44AC">
        <w:rPr>
          <w:b/>
          <w:i/>
          <w:iCs/>
          <w:highlight w:val="yellow"/>
        </w:rPr>
        <w:t>shown below:</w:t>
      </w:r>
    </w:p>
    <w:p w14:paraId="0D8ECFE8" w14:textId="5E64F158" w:rsidR="001C7689" w:rsidRDefault="000B7E6D" w:rsidP="002F6F78">
      <w:pPr>
        <w:pStyle w:val="T"/>
        <w:spacing w:after="120" w:line="240" w:lineRule="auto"/>
        <w:jc w:val="center"/>
        <w:rPr>
          <w:b/>
          <w:i/>
          <w:iCs/>
          <w:highlight w:val="yellow"/>
        </w:rPr>
      </w:pPr>
      <w:r w:rsidRPr="000B7E6D">
        <w:rPr>
          <w:noProof/>
        </w:rPr>
        <w:drawing>
          <wp:inline distT="0" distB="0" distL="0" distR="0" wp14:anchorId="1BB8E0EB" wp14:editId="05EF4AFC">
            <wp:extent cx="5097823" cy="2681322"/>
            <wp:effectExtent l="0" t="0" r="762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3"/>
                    <a:stretch>
                      <a:fillRect/>
                    </a:stretch>
                  </pic:blipFill>
                  <pic:spPr>
                    <a:xfrm>
                      <a:off x="0" y="0"/>
                      <a:ext cx="5097823" cy="2681322"/>
                    </a:xfrm>
                    <a:prstGeom prst="rect">
                      <a:avLst/>
                    </a:prstGeom>
                  </pic:spPr>
                </pic:pic>
              </a:graphicData>
            </a:graphic>
          </wp:inline>
        </w:drawing>
      </w:r>
    </w:p>
    <w:p w14:paraId="618B9322" w14:textId="576E869E" w:rsidR="004638CD" w:rsidRDefault="004638CD" w:rsidP="002F6F78">
      <w:pPr>
        <w:pStyle w:val="T"/>
        <w:spacing w:after="120" w:line="240" w:lineRule="auto"/>
        <w:jc w:val="center"/>
        <w:rPr>
          <w:b/>
          <w:i/>
          <w:iCs/>
          <w:highlight w:val="yellow"/>
        </w:rPr>
      </w:pPr>
      <w:r>
        <w:rPr>
          <w:b/>
          <w:bCs/>
        </w:rPr>
        <w:t>Figure 35-4—Example of inheritance in a complete per-STA profile</w:t>
      </w:r>
      <w:r w:rsidR="00C92127">
        <w:rPr>
          <w:sz w:val="16"/>
          <w:szCs w:val="16"/>
          <w:highlight w:val="yellow"/>
        </w:rPr>
        <w:t>[13259]</w:t>
      </w:r>
    </w:p>
    <w:p w14:paraId="34607B60" w14:textId="77777777" w:rsidR="007365D3" w:rsidRDefault="007365D3" w:rsidP="00DE2AB5">
      <w:pPr>
        <w:suppressAutoHyphens/>
        <w:spacing w:after="0" w:line="240" w:lineRule="auto"/>
        <w:jc w:val="both"/>
        <w:rPr>
          <w:rFonts w:ascii="Times New Roman" w:hAnsi="Times New Roman" w:cs="Times New Roman"/>
          <w:sz w:val="16"/>
          <w:szCs w:val="16"/>
          <w:highlight w:val="yellow"/>
        </w:rPr>
      </w:pPr>
    </w:p>
    <w:p w14:paraId="3EF34710" w14:textId="77777777" w:rsidR="007365D3" w:rsidRDefault="007365D3" w:rsidP="00DE2AB5">
      <w:pPr>
        <w:suppressAutoHyphens/>
        <w:spacing w:after="0" w:line="240" w:lineRule="auto"/>
        <w:jc w:val="both"/>
        <w:rPr>
          <w:rFonts w:ascii="Times New Roman" w:hAnsi="Times New Roman" w:cs="Times New Roman"/>
          <w:sz w:val="16"/>
          <w:szCs w:val="16"/>
          <w:highlight w:val="yellow"/>
        </w:rPr>
      </w:pPr>
    </w:p>
    <w:p w14:paraId="3FFBFB21" w14:textId="62D37201" w:rsidR="00C127AF" w:rsidRDefault="00C127AF" w:rsidP="00C127AF">
      <w:pPr>
        <w:jc w:val="center"/>
        <w:rPr>
          <w:rFonts w:ascii="Times New Roman" w:hAnsi="Times New Roman" w:cs="Times New Roman"/>
          <w:sz w:val="20"/>
          <w:szCs w:val="20"/>
        </w:rPr>
      </w:pPr>
      <w:r w:rsidRPr="00C127AF">
        <w:rPr>
          <w:rFonts w:ascii="Times New Roman" w:hAnsi="Times New Roman" w:cs="Times New Roman"/>
          <w:sz w:val="20"/>
          <w:szCs w:val="20"/>
          <w:highlight w:val="yellow"/>
        </w:rPr>
        <w:t xml:space="preserve">x-x-x-x-x-x Begin changes for CID </w:t>
      </w:r>
      <w:r w:rsidR="00747F0E" w:rsidRPr="00C127AF">
        <w:rPr>
          <w:rFonts w:ascii="Times New Roman" w:hAnsi="Times New Roman" w:cs="Times New Roman"/>
          <w:sz w:val="20"/>
          <w:szCs w:val="20"/>
          <w:highlight w:val="yellow"/>
        </w:rPr>
        <w:t>12796</w:t>
      </w:r>
      <w:r w:rsidRPr="00C127AF">
        <w:rPr>
          <w:rFonts w:ascii="Times New Roman" w:hAnsi="Times New Roman" w:cs="Times New Roman"/>
          <w:sz w:val="20"/>
          <w:szCs w:val="20"/>
          <w:highlight w:val="yellow"/>
        </w:rPr>
        <w:t xml:space="preserve"> x-x-x-x-x-x</w:t>
      </w:r>
    </w:p>
    <w:p w14:paraId="3D1ED76A" w14:textId="77777777" w:rsidR="00C4470D" w:rsidRDefault="00C4470D" w:rsidP="00C4470D">
      <w:pPr>
        <w:suppressAutoHyphens/>
        <w:jc w:val="both"/>
        <w:rPr>
          <w:b/>
          <w:bCs/>
          <w:sz w:val="20"/>
          <w:szCs w:val="20"/>
        </w:rPr>
      </w:pPr>
      <w:r w:rsidRPr="009217D1">
        <w:rPr>
          <w:b/>
          <w:bCs/>
          <w:sz w:val="20"/>
          <w:szCs w:val="20"/>
        </w:rPr>
        <w:t>35.3.</w:t>
      </w:r>
      <w:r>
        <w:rPr>
          <w:b/>
          <w:bCs/>
          <w:sz w:val="20"/>
          <w:szCs w:val="20"/>
        </w:rPr>
        <w:t>3</w:t>
      </w:r>
      <w:r w:rsidRPr="009217D1">
        <w:rPr>
          <w:b/>
          <w:bCs/>
          <w:sz w:val="20"/>
          <w:szCs w:val="20"/>
        </w:rPr>
        <w:t>.</w:t>
      </w:r>
      <w:r>
        <w:rPr>
          <w:b/>
          <w:bCs/>
          <w:sz w:val="20"/>
          <w:szCs w:val="20"/>
        </w:rPr>
        <w:t>5</w:t>
      </w:r>
      <w:r w:rsidRPr="009217D1">
        <w:rPr>
          <w:b/>
          <w:bCs/>
          <w:sz w:val="20"/>
          <w:szCs w:val="20"/>
        </w:rPr>
        <w:t>.1 Inheritance in the per-STA profile of Basic Multi-Link element</w:t>
      </w:r>
    </w:p>
    <w:p w14:paraId="666BB6B9" w14:textId="2425A5E4" w:rsidR="00C127AF" w:rsidRDefault="00C127AF" w:rsidP="00C4470D">
      <w:pPr>
        <w:pStyle w:val="T"/>
        <w:suppressAutoHyphens/>
        <w:spacing w:after="120" w:line="240" w:lineRule="auto"/>
        <w:rPr>
          <w:b/>
          <w:i/>
          <w:iCs/>
          <w:highlight w:val="yellow"/>
        </w:rPr>
      </w:pPr>
      <w:proofErr w:type="spellStart"/>
      <w:r w:rsidRPr="00C4470D">
        <w:rPr>
          <w:b/>
          <w:i/>
          <w:iCs/>
          <w:highlight w:val="yellow"/>
        </w:rPr>
        <w:t>TGbe</w:t>
      </w:r>
      <w:proofErr w:type="spellEnd"/>
      <w:r w:rsidRPr="00C4470D">
        <w:rPr>
          <w:b/>
          <w:i/>
          <w:iCs/>
          <w:highlight w:val="yellow"/>
        </w:rPr>
        <w:t xml:space="preserve"> editor: Please </w:t>
      </w:r>
      <w:r w:rsidRPr="00C4470D">
        <w:rPr>
          <w:b/>
          <w:i/>
          <w:iCs/>
          <w:highlight w:val="yellow"/>
          <w:u w:val="single"/>
        </w:rPr>
        <w:t>insert</w:t>
      </w:r>
      <w:r w:rsidRPr="00C4470D">
        <w:rPr>
          <w:b/>
          <w:i/>
          <w:iCs/>
          <w:highlight w:val="yellow"/>
        </w:rPr>
        <w:t xml:space="preserve"> the following paragraph before the paragraph “</w:t>
      </w:r>
      <w:r w:rsidR="00C4470D" w:rsidRPr="00C4470D">
        <w:rPr>
          <w:b/>
          <w:i/>
          <w:iCs/>
          <w:highlight w:val="yellow"/>
        </w:rPr>
        <w:t>A Fragment element (see 9.4.2.188 (Fragment element))…</w:t>
      </w:r>
      <w:r w:rsidRPr="00C4470D">
        <w:rPr>
          <w:b/>
          <w:i/>
          <w:iCs/>
          <w:highlight w:val="yellow"/>
        </w:rPr>
        <w:t xml:space="preserve">” in this </w:t>
      </w:r>
      <w:r>
        <w:rPr>
          <w:b/>
          <w:i/>
          <w:iCs/>
          <w:highlight w:val="yellow"/>
        </w:rPr>
        <w:t xml:space="preserve">subclause as </w:t>
      </w:r>
      <w:r w:rsidRPr="00EC44AC">
        <w:rPr>
          <w:b/>
          <w:i/>
          <w:iCs/>
          <w:highlight w:val="yellow"/>
        </w:rPr>
        <w:t>shown below:</w:t>
      </w:r>
    </w:p>
    <w:p w14:paraId="08F16B15" w14:textId="652007B5" w:rsidR="00DE2AB5" w:rsidRDefault="00183C39" w:rsidP="00DE2AB5">
      <w:pPr>
        <w:suppressAutoHyphens/>
        <w:spacing w:after="0" w:line="240" w:lineRule="auto"/>
        <w:jc w:val="both"/>
        <w:rPr>
          <w:rFonts w:ascii="Times New Roman" w:hAnsi="Times New Roman" w:cs="Times New Roman"/>
          <w:sz w:val="20"/>
          <w:szCs w:val="20"/>
        </w:rPr>
      </w:pPr>
      <w:r w:rsidRPr="00A44239">
        <w:rPr>
          <w:rFonts w:ascii="Times New Roman" w:hAnsi="Times New Roman" w:cs="Times New Roman"/>
          <w:sz w:val="20"/>
          <w:szCs w:val="20"/>
        </w:rPr>
        <w:t xml:space="preserve">When an AP corresponding to </w:t>
      </w:r>
      <w:r w:rsidR="00895B18">
        <w:rPr>
          <w:rFonts w:ascii="Times New Roman" w:hAnsi="Times New Roman" w:cs="Times New Roman"/>
          <w:sz w:val="20"/>
          <w:szCs w:val="20"/>
        </w:rPr>
        <w:t>a</w:t>
      </w:r>
      <w:r w:rsidRPr="00A44239">
        <w:rPr>
          <w:rFonts w:ascii="Times New Roman" w:hAnsi="Times New Roman" w:cs="Times New Roman"/>
          <w:sz w:val="20"/>
          <w:szCs w:val="20"/>
        </w:rPr>
        <w:t xml:space="preserve"> transmitted BSSID </w:t>
      </w:r>
      <w:r w:rsidR="00984C24" w:rsidRPr="00A44239">
        <w:rPr>
          <w:rFonts w:ascii="Times New Roman" w:hAnsi="Times New Roman" w:cs="Times New Roman"/>
          <w:sz w:val="20"/>
          <w:szCs w:val="20"/>
        </w:rPr>
        <w:t xml:space="preserve">in a multiple BSSID set </w:t>
      </w:r>
      <w:r w:rsidR="00955995">
        <w:rPr>
          <w:rFonts w:ascii="Times New Roman" w:hAnsi="Times New Roman" w:cs="Times New Roman"/>
          <w:sz w:val="20"/>
          <w:szCs w:val="20"/>
        </w:rPr>
        <w:t>transmits</w:t>
      </w:r>
      <w:r w:rsidRPr="00A44239">
        <w:rPr>
          <w:rFonts w:ascii="Times New Roman" w:hAnsi="Times New Roman" w:cs="Times New Roman"/>
          <w:sz w:val="20"/>
          <w:szCs w:val="20"/>
        </w:rPr>
        <w:t xml:space="preserve"> a </w:t>
      </w:r>
      <w:r w:rsidR="00DE2AB5" w:rsidRPr="00A44239">
        <w:rPr>
          <w:rFonts w:ascii="Times New Roman" w:hAnsi="Times New Roman" w:cs="Times New Roman"/>
          <w:sz w:val="20"/>
          <w:szCs w:val="20"/>
        </w:rPr>
        <w:t xml:space="preserve">Multi-Link probe response </w:t>
      </w:r>
      <w:r w:rsidRPr="00A44239">
        <w:rPr>
          <w:rFonts w:ascii="Times New Roman" w:hAnsi="Times New Roman" w:cs="Times New Roman"/>
          <w:sz w:val="20"/>
          <w:szCs w:val="20"/>
        </w:rPr>
        <w:t>in response to a Multi-Link probe request directed to an AP corresponding to a nontransmitted BSSID</w:t>
      </w:r>
      <w:r w:rsidR="001B53C0">
        <w:rPr>
          <w:rFonts w:ascii="Times New Roman" w:hAnsi="Times New Roman" w:cs="Times New Roman"/>
          <w:sz w:val="20"/>
          <w:szCs w:val="20"/>
        </w:rPr>
        <w:t xml:space="preserve"> in the same multiple BSSID set</w:t>
      </w:r>
      <w:r w:rsidRPr="00A44239">
        <w:rPr>
          <w:rFonts w:ascii="Times New Roman" w:hAnsi="Times New Roman" w:cs="Times New Roman"/>
          <w:sz w:val="20"/>
          <w:szCs w:val="20"/>
        </w:rPr>
        <w:t xml:space="preserve"> </w:t>
      </w:r>
      <w:r w:rsidR="00675FED">
        <w:rPr>
          <w:rFonts w:ascii="Times New Roman" w:hAnsi="Times New Roman" w:cs="Times New Roman"/>
          <w:sz w:val="20"/>
          <w:szCs w:val="20"/>
        </w:rPr>
        <w:t xml:space="preserve">(see </w:t>
      </w:r>
      <w:r w:rsidR="00675FED" w:rsidRPr="00675FED">
        <w:rPr>
          <w:rFonts w:ascii="Times New Roman" w:hAnsi="Times New Roman" w:cs="Times New Roman"/>
          <w:sz w:val="20"/>
          <w:szCs w:val="20"/>
        </w:rPr>
        <w:t xml:space="preserve">35.3.4.2 </w:t>
      </w:r>
      <w:r w:rsidR="00675FED">
        <w:rPr>
          <w:rFonts w:ascii="Times New Roman" w:hAnsi="Times New Roman" w:cs="Times New Roman"/>
          <w:sz w:val="20"/>
          <w:szCs w:val="20"/>
        </w:rPr>
        <w:t>(</w:t>
      </w:r>
      <w:r w:rsidR="00675FED" w:rsidRPr="00675FED">
        <w:rPr>
          <w:rFonts w:ascii="Times New Roman" w:hAnsi="Times New Roman" w:cs="Times New Roman"/>
          <w:sz w:val="20"/>
          <w:szCs w:val="20"/>
        </w:rPr>
        <w:t>Use of Multi-Link probe request and response</w:t>
      </w:r>
      <w:r w:rsidR="00675FED">
        <w:rPr>
          <w:rFonts w:ascii="Times New Roman" w:hAnsi="Times New Roman" w:cs="Times New Roman"/>
          <w:sz w:val="20"/>
          <w:szCs w:val="20"/>
        </w:rPr>
        <w:t xml:space="preserve">)) </w:t>
      </w:r>
      <w:r w:rsidR="00867569" w:rsidRPr="00A44239">
        <w:rPr>
          <w:rFonts w:ascii="Times New Roman" w:hAnsi="Times New Roman" w:cs="Times New Roman"/>
          <w:sz w:val="20"/>
          <w:szCs w:val="20"/>
        </w:rPr>
        <w:t xml:space="preserve">and the Basic Multi-Link </w:t>
      </w:r>
      <w:r w:rsidR="00726DF2" w:rsidRPr="00A44239">
        <w:rPr>
          <w:rFonts w:ascii="Times New Roman" w:hAnsi="Times New Roman" w:cs="Times New Roman"/>
          <w:sz w:val="20"/>
          <w:szCs w:val="20"/>
        </w:rPr>
        <w:t xml:space="preserve">element </w:t>
      </w:r>
      <w:r w:rsidR="004458F0">
        <w:rPr>
          <w:rFonts w:ascii="Times New Roman" w:hAnsi="Times New Roman" w:cs="Times New Roman"/>
          <w:sz w:val="20"/>
          <w:szCs w:val="20"/>
        </w:rPr>
        <w:t xml:space="preserve">corresponding to the AP MLD of the nontransmitted BSSID </w:t>
      </w:r>
      <w:r w:rsidR="00726DF2" w:rsidRPr="00A44239">
        <w:rPr>
          <w:rFonts w:ascii="Times New Roman" w:hAnsi="Times New Roman" w:cs="Times New Roman"/>
          <w:sz w:val="20"/>
          <w:szCs w:val="20"/>
        </w:rPr>
        <w:t>carries complete</w:t>
      </w:r>
      <w:r w:rsidR="00956634">
        <w:rPr>
          <w:rFonts w:ascii="Times New Roman" w:hAnsi="Times New Roman" w:cs="Times New Roman"/>
          <w:sz w:val="20"/>
          <w:szCs w:val="20"/>
        </w:rPr>
        <w:t xml:space="preserve"> per-STA</w:t>
      </w:r>
      <w:r w:rsidR="00726DF2" w:rsidRPr="00A44239">
        <w:rPr>
          <w:rFonts w:ascii="Times New Roman" w:hAnsi="Times New Roman" w:cs="Times New Roman"/>
          <w:sz w:val="20"/>
          <w:szCs w:val="20"/>
        </w:rPr>
        <w:t xml:space="preserve"> profile of the requested AP(s), then the </w:t>
      </w:r>
      <w:r w:rsidR="007646FF" w:rsidRPr="00A44239">
        <w:rPr>
          <w:rFonts w:ascii="Times New Roman" w:hAnsi="Times New Roman" w:cs="Times New Roman"/>
          <w:sz w:val="20"/>
          <w:szCs w:val="20"/>
        </w:rPr>
        <w:t xml:space="preserve">inheritance (or non-inheritance) </w:t>
      </w:r>
      <w:r w:rsidR="000F0230">
        <w:rPr>
          <w:rFonts w:ascii="Times New Roman" w:hAnsi="Times New Roman" w:cs="Times New Roman"/>
          <w:sz w:val="20"/>
          <w:szCs w:val="20"/>
        </w:rPr>
        <w:t xml:space="preserve">for </w:t>
      </w:r>
      <w:r w:rsidR="005C6981">
        <w:rPr>
          <w:rFonts w:ascii="Times New Roman" w:hAnsi="Times New Roman" w:cs="Times New Roman"/>
          <w:sz w:val="20"/>
          <w:szCs w:val="20"/>
        </w:rPr>
        <w:t>each</w:t>
      </w:r>
      <w:r w:rsidR="000F0230">
        <w:rPr>
          <w:rFonts w:ascii="Times New Roman" w:hAnsi="Times New Roman" w:cs="Times New Roman"/>
          <w:sz w:val="20"/>
          <w:szCs w:val="20"/>
        </w:rPr>
        <w:t xml:space="preserve"> </w:t>
      </w:r>
      <w:r w:rsidR="005C6981">
        <w:rPr>
          <w:rFonts w:ascii="Times New Roman" w:hAnsi="Times New Roman" w:cs="Times New Roman"/>
          <w:sz w:val="20"/>
          <w:szCs w:val="20"/>
        </w:rPr>
        <w:t xml:space="preserve">per-STA </w:t>
      </w:r>
      <w:r w:rsidR="000F0230">
        <w:rPr>
          <w:rFonts w:ascii="Times New Roman" w:hAnsi="Times New Roman" w:cs="Times New Roman"/>
          <w:sz w:val="20"/>
          <w:szCs w:val="20"/>
        </w:rPr>
        <w:t>profile</w:t>
      </w:r>
      <w:r w:rsidR="00AF1A26">
        <w:rPr>
          <w:rFonts w:ascii="Times New Roman" w:hAnsi="Times New Roman" w:cs="Times New Roman"/>
          <w:sz w:val="20"/>
          <w:szCs w:val="20"/>
        </w:rPr>
        <w:t xml:space="preserve"> </w:t>
      </w:r>
      <w:r w:rsidR="007646FF" w:rsidRPr="00A44239">
        <w:rPr>
          <w:rFonts w:ascii="Times New Roman" w:hAnsi="Times New Roman" w:cs="Times New Roman"/>
          <w:sz w:val="20"/>
          <w:szCs w:val="20"/>
        </w:rPr>
        <w:t xml:space="preserve">is with respect to the </w:t>
      </w:r>
      <w:r w:rsidR="00AD1854">
        <w:rPr>
          <w:rFonts w:ascii="Times New Roman" w:hAnsi="Times New Roman" w:cs="Times New Roman"/>
          <w:sz w:val="20"/>
          <w:szCs w:val="20"/>
        </w:rPr>
        <w:t xml:space="preserve">elements carried in </w:t>
      </w:r>
      <w:r w:rsidR="007646FF" w:rsidRPr="00A44239">
        <w:rPr>
          <w:rFonts w:ascii="Times New Roman" w:hAnsi="Times New Roman" w:cs="Times New Roman"/>
          <w:sz w:val="20"/>
          <w:szCs w:val="20"/>
        </w:rPr>
        <w:t xml:space="preserve">the </w:t>
      </w:r>
      <w:r w:rsidR="00AA2EF3" w:rsidRPr="00A44239">
        <w:rPr>
          <w:rFonts w:ascii="Times New Roman" w:hAnsi="Times New Roman" w:cs="Times New Roman"/>
          <w:sz w:val="20"/>
          <w:szCs w:val="20"/>
        </w:rPr>
        <w:t xml:space="preserve">Probe Response frame </w:t>
      </w:r>
      <w:r w:rsidR="00426FAF">
        <w:rPr>
          <w:rFonts w:ascii="Times New Roman" w:hAnsi="Times New Roman" w:cs="Times New Roman"/>
          <w:sz w:val="20"/>
          <w:szCs w:val="20"/>
        </w:rPr>
        <w:t xml:space="preserve">that are </w:t>
      </w:r>
      <w:r w:rsidR="00AD1854">
        <w:rPr>
          <w:rFonts w:ascii="Times New Roman" w:hAnsi="Times New Roman" w:cs="Times New Roman"/>
          <w:sz w:val="20"/>
          <w:szCs w:val="20"/>
        </w:rPr>
        <w:t>outside the Multiple BSSID element</w:t>
      </w:r>
      <w:r w:rsidR="00CE52FA">
        <w:rPr>
          <w:rFonts w:ascii="Times New Roman" w:hAnsi="Times New Roman" w:cs="Times New Roman"/>
          <w:sz w:val="20"/>
          <w:szCs w:val="20"/>
        </w:rPr>
        <w:t>.</w:t>
      </w:r>
    </w:p>
    <w:p w14:paraId="2DB5B875" w14:textId="366B8D6A" w:rsidR="003A2E43" w:rsidRPr="000F7988" w:rsidRDefault="003A2E43" w:rsidP="003A2E43">
      <w:pPr>
        <w:suppressAutoHyphens/>
        <w:spacing w:after="0" w:line="240" w:lineRule="auto"/>
        <w:jc w:val="both"/>
        <w:rPr>
          <w:rFonts w:ascii="Times New Roman" w:hAnsi="Times New Roman" w:cs="Times New Roman"/>
          <w:b/>
          <w:bCs/>
          <w:sz w:val="18"/>
          <w:szCs w:val="18"/>
        </w:rPr>
      </w:pPr>
      <w:r w:rsidRPr="008D0B89">
        <w:rPr>
          <w:rFonts w:ascii="Times New Roman" w:hAnsi="Times New Roman" w:cs="Times New Roman"/>
          <w:sz w:val="18"/>
          <w:szCs w:val="18"/>
        </w:rPr>
        <w:t xml:space="preserve">NOTE </w:t>
      </w:r>
      <w:r w:rsidR="00131997">
        <w:rPr>
          <w:rFonts w:ascii="Times New Roman" w:hAnsi="Times New Roman" w:cs="Times New Roman"/>
          <w:sz w:val="18"/>
          <w:szCs w:val="18"/>
        </w:rPr>
        <w:t>–</w:t>
      </w:r>
      <w:r w:rsidRPr="008D0B89">
        <w:rPr>
          <w:rFonts w:ascii="Times New Roman" w:hAnsi="Times New Roman" w:cs="Times New Roman"/>
          <w:sz w:val="18"/>
          <w:szCs w:val="18"/>
        </w:rPr>
        <w:t xml:space="preserve"> </w:t>
      </w:r>
      <w:r w:rsidR="00131997">
        <w:rPr>
          <w:rFonts w:ascii="Times New Roman" w:hAnsi="Times New Roman" w:cs="Times New Roman"/>
          <w:sz w:val="18"/>
          <w:szCs w:val="18"/>
        </w:rPr>
        <w:t xml:space="preserve">The Multiple BSSID element </w:t>
      </w:r>
      <w:r w:rsidR="00046E6F">
        <w:rPr>
          <w:rFonts w:ascii="Times New Roman" w:hAnsi="Times New Roman" w:cs="Times New Roman"/>
          <w:sz w:val="18"/>
          <w:szCs w:val="18"/>
        </w:rPr>
        <w:t>and Basic Multi-Link element are</w:t>
      </w:r>
      <w:r w:rsidR="00131997">
        <w:rPr>
          <w:rFonts w:ascii="Times New Roman" w:hAnsi="Times New Roman" w:cs="Times New Roman"/>
          <w:sz w:val="18"/>
          <w:szCs w:val="18"/>
        </w:rPr>
        <w:t xml:space="preserve"> not inherited by the profile for a reported AP</w:t>
      </w:r>
      <w:r>
        <w:rPr>
          <w:rFonts w:ascii="Times New Roman" w:hAnsi="Times New Roman" w:cs="Times New Roman"/>
          <w:sz w:val="18"/>
          <w:szCs w:val="18"/>
        </w:rPr>
        <w:t>.</w:t>
      </w:r>
    </w:p>
    <w:p w14:paraId="17B12D5F" w14:textId="75B38872" w:rsidR="00435074" w:rsidRDefault="00435074" w:rsidP="00D26303">
      <w:pPr>
        <w:suppressAutoHyphens/>
        <w:spacing w:after="0" w:line="240" w:lineRule="auto"/>
        <w:jc w:val="both"/>
        <w:rPr>
          <w:rFonts w:ascii="Times New Roman" w:hAnsi="Times New Roman" w:cs="Times New Roman"/>
          <w:sz w:val="20"/>
          <w:szCs w:val="20"/>
        </w:rPr>
      </w:pPr>
    </w:p>
    <w:p w14:paraId="52502BAE" w14:textId="77777777" w:rsidR="00F91179" w:rsidRDefault="00F91179" w:rsidP="005C2A67">
      <w:pPr>
        <w:suppressAutoHyphens/>
        <w:jc w:val="both"/>
        <w:rPr>
          <w:b/>
          <w:bCs/>
          <w:sz w:val="20"/>
          <w:szCs w:val="20"/>
        </w:rPr>
      </w:pPr>
    </w:p>
    <w:p w14:paraId="7A7AAF05" w14:textId="16EE62C7" w:rsidR="005C2A67" w:rsidRDefault="005C2A67" w:rsidP="005C2A67">
      <w:pPr>
        <w:suppressAutoHyphens/>
        <w:jc w:val="both"/>
        <w:rPr>
          <w:b/>
          <w:bCs/>
          <w:sz w:val="20"/>
          <w:szCs w:val="20"/>
        </w:rPr>
      </w:pPr>
      <w:r>
        <w:rPr>
          <w:b/>
          <w:bCs/>
          <w:sz w:val="20"/>
          <w:szCs w:val="20"/>
        </w:rPr>
        <w:t>35.3.3.3 Fields and elements not carried in a per-STA profile</w:t>
      </w:r>
    </w:p>
    <w:p w14:paraId="4F993B0B" w14:textId="16888D2C" w:rsidR="005C2A67" w:rsidRDefault="005C2A67" w:rsidP="005C2A67">
      <w:pPr>
        <w:pStyle w:val="T"/>
        <w:spacing w:after="120" w:line="240" w:lineRule="auto"/>
        <w:rPr>
          <w:b/>
          <w:i/>
          <w:iCs/>
          <w:highlight w:val="yellow"/>
        </w:rPr>
      </w:pPr>
      <w:proofErr w:type="spellStart"/>
      <w:r w:rsidRPr="00EC44AC">
        <w:rPr>
          <w:b/>
          <w:i/>
          <w:iCs/>
          <w:highlight w:val="yellow"/>
        </w:rPr>
        <w:lastRenderedPageBreak/>
        <w:t>TGbe</w:t>
      </w:r>
      <w:proofErr w:type="spellEnd"/>
      <w:r w:rsidRPr="00EC44AC">
        <w:rPr>
          <w:b/>
          <w:i/>
          <w:iCs/>
          <w:highlight w:val="yellow"/>
        </w:rPr>
        <w:t xml:space="preserve"> editor: Please </w:t>
      </w:r>
      <w:r>
        <w:rPr>
          <w:b/>
          <w:i/>
          <w:iCs/>
          <w:highlight w:val="yellow"/>
          <w:u w:val="single"/>
        </w:rPr>
        <w:t>update</w:t>
      </w:r>
      <w:r w:rsidRPr="00EC44AC">
        <w:rPr>
          <w:b/>
          <w:i/>
          <w:iCs/>
          <w:highlight w:val="yellow"/>
        </w:rPr>
        <w:t xml:space="preserve"> </w:t>
      </w:r>
      <w:r>
        <w:rPr>
          <w:b/>
          <w:i/>
          <w:iCs/>
          <w:highlight w:val="yellow"/>
        </w:rPr>
        <w:t>the following paragraph</w:t>
      </w:r>
      <w:r w:rsidR="00BF0C37">
        <w:rPr>
          <w:b/>
          <w:i/>
          <w:iCs/>
          <w:highlight w:val="yellow"/>
        </w:rPr>
        <w:t xml:space="preserve"> (including insertion of a new paragraph)</w:t>
      </w:r>
      <w:r>
        <w:rPr>
          <w:b/>
          <w:i/>
          <w:iCs/>
          <w:highlight w:val="yellow"/>
        </w:rPr>
        <w:t xml:space="preserve"> in this subclause as </w:t>
      </w:r>
      <w:r w:rsidRPr="00EC44AC">
        <w:rPr>
          <w:b/>
          <w:i/>
          <w:iCs/>
          <w:highlight w:val="yellow"/>
        </w:rPr>
        <w:t>shown below:</w:t>
      </w:r>
    </w:p>
    <w:p w14:paraId="447AE1F3" w14:textId="7545BEE0" w:rsidR="005C2A67" w:rsidRDefault="005C2A67" w:rsidP="005C2A67">
      <w:pPr>
        <w:suppressAutoHyphens/>
        <w:jc w:val="both"/>
        <w:rPr>
          <w:ins w:id="258" w:author="Abhishek Patil" w:date="2022-07-28T15:55:00Z"/>
          <w:rFonts w:ascii="Times New Roman" w:hAnsi="Times New Roman" w:cs="Times New Roman"/>
          <w:sz w:val="20"/>
          <w:szCs w:val="20"/>
        </w:rPr>
      </w:pPr>
      <w:r w:rsidRPr="00D529C8">
        <w:rPr>
          <w:rFonts w:ascii="Times New Roman" w:hAnsi="Times New Roman" w:cs="Times New Roman"/>
          <w:sz w:val="20"/>
          <w:szCs w:val="20"/>
        </w:rPr>
        <w:t xml:space="preserve">An AP affiliated with an AP MLD shall not include a Timestamp field, a Beacon Interval field, AID field, </w:t>
      </w:r>
      <w:del w:id="259" w:author="Abhishek Patil" w:date="2022-07-28T15:55:00Z">
        <w:r w:rsidRPr="00D529C8" w:rsidDel="007B7E81">
          <w:rPr>
            <w:rFonts w:ascii="Times New Roman" w:hAnsi="Times New Roman" w:cs="Times New Roman"/>
            <w:sz w:val="20"/>
            <w:szCs w:val="20"/>
          </w:rPr>
          <w:delText xml:space="preserve">an SSID element, </w:delText>
        </w:r>
      </w:del>
      <w:r w:rsidRPr="00D529C8">
        <w:rPr>
          <w:rFonts w:ascii="Times New Roman" w:hAnsi="Times New Roman" w:cs="Times New Roman"/>
          <w:sz w:val="20"/>
          <w:szCs w:val="20"/>
        </w:rPr>
        <w:t xml:space="preserve">a BSS Max Idle Period element, a Neighbor Report element, a Reduced Neighbor Report element, a Multiple BSSID element, TIM </w:t>
      </w:r>
      <w:r w:rsidRPr="00885A50">
        <w:rPr>
          <w:rFonts w:ascii="Times New Roman" w:hAnsi="Times New Roman" w:cs="Times New Roman"/>
          <w:sz w:val="20"/>
          <w:szCs w:val="20"/>
        </w:rPr>
        <w:t xml:space="preserve">element, Multiple BSSID-Index element, Multiple BSSID Configuration element or another Multi-Link element in the Per-STA Profile </w:t>
      </w:r>
      <w:proofErr w:type="spellStart"/>
      <w:r w:rsidRPr="00885A50">
        <w:rPr>
          <w:rFonts w:ascii="Times New Roman" w:hAnsi="Times New Roman" w:cs="Times New Roman"/>
          <w:sz w:val="20"/>
          <w:szCs w:val="20"/>
        </w:rPr>
        <w:t>subelement</w:t>
      </w:r>
      <w:proofErr w:type="spellEnd"/>
      <w:r w:rsidRPr="00885A50">
        <w:rPr>
          <w:rFonts w:ascii="Times New Roman" w:hAnsi="Times New Roman" w:cs="Times New Roman"/>
          <w:sz w:val="20"/>
          <w:szCs w:val="20"/>
        </w:rPr>
        <w:t xml:space="preserve"> of the Basic Multi-Link element for a reported AP.</w:t>
      </w:r>
    </w:p>
    <w:p w14:paraId="0E65C0C9" w14:textId="1271D7ED" w:rsidR="007F260A" w:rsidRDefault="005C2A67" w:rsidP="0030072A">
      <w:pPr>
        <w:suppressAutoHyphens/>
        <w:spacing w:after="0" w:line="240" w:lineRule="auto"/>
        <w:jc w:val="both"/>
        <w:rPr>
          <w:rFonts w:ascii="Times New Roman" w:hAnsi="Times New Roman" w:cs="Times New Roman"/>
          <w:sz w:val="20"/>
          <w:szCs w:val="20"/>
        </w:rPr>
      </w:pPr>
      <w:ins w:id="260" w:author="Abhishek Patil" w:date="2022-07-28T15:55:00Z">
        <w:r w:rsidRPr="00D529C8">
          <w:rPr>
            <w:rFonts w:ascii="Times New Roman" w:hAnsi="Times New Roman" w:cs="Times New Roman"/>
            <w:sz w:val="20"/>
            <w:szCs w:val="20"/>
          </w:rPr>
          <w:t>An AP affiliated with an AP MLD shall not include SSID element</w:t>
        </w:r>
        <w:r>
          <w:rPr>
            <w:rFonts w:ascii="Times New Roman" w:hAnsi="Times New Roman" w:cs="Times New Roman"/>
            <w:sz w:val="20"/>
            <w:szCs w:val="20"/>
          </w:rPr>
          <w:t xml:space="preserve"> </w:t>
        </w:r>
        <w:r w:rsidRPr="00885A50">
          <w:rPr>
            <w:rFonts w:ascii="Times New Roman" w:hAnsi="Times New Roman" w:cs="Times New Roman"/>
            <w:sz w:val="20"/>
            <w:szCs w:val="20"/>
          </w:rPr>
          <w:t xml:space="preserve">in the Per-STA Profile </w:t>
        </w:r>
        <w:proofErr w:type="spellStart"/>
        <w:r w:rsidRPr="00885A50">
          <w:rPr>
            <w:rFonts w:ascii="Times New Roman" w:hAnsi="Times New Roman" w:cs="Times New Roman"/>
            <w:sz w:val="20"/>
            <w:szCs w:val="20"/>
          </w:rPr>
          <w:t>subelement</w:t>
        </w:r>
        <w:proofErr w:type="spellEnd"/>
        <w:r w:rsidRPr="00885A50">
          <w:rPr>
            <w:rFonts w:ascii="Times New Roman" w:hAnsi="Times New Roman" w:cs="Times New Roman"/>
            <w:sz w:val="20"/>
            <w:szCs w:val="20"/>
          </w:rPr>
          <w:t xml:space="preserve"> of the Basic Multi-Link element for a reported AP</w:t>
        </w:r>
      </w:ins>
      <w:ins w:id="261" w:author="Abhishek Patil" w:date="2022-07-28T15:56:00Z">
        <w:r>
          <w:rPr>
            <w:rFonts w:ascii="Times New Roman" w:hAnsi="Times New Roman" w:cs="Times New Roman"/>
            <w:sz w:val="20"/>
            <w:szCs w:val="20"/>
          </w:rPr>
          <w:t xml:space="preserve"> unless </w:t>
        </w:r>
      </w:ins>
      <w:ins w:id="262" w:author="Abhishek Patil" w:date="2022-08-09T14:08:00Z">
        <w:r w:rsidR="00B15243">
          <w:rPr>
            <w:rFonts w:ascii="Times New Roman" w:hAnsi="Times New Roman" w:cs="Times New Roman"/>
            <w:sz w:val="20"/>
            <w:szCs w:val="20"/>
          </w:rPr>
          <w:t>both the conditions are satisfie</w:t>
        </w:r>
      </w:ins>
      <w:ins w:id="263" w:author="Abhishek Patil" w:date="2022-08-09T14:45:00Z">
        <w:r w:rsidR="0021612F">
          <w:rPr>
            <w:rFonts w:ascii="Times New Roman" w:hAnsi="Times New Roman" w:cs="Times New Roman"/>
            <w:sz w:val="20"/>
            <w:szCs w:val="20"/>
          </w:rPr>
          <w:t>d</w:t>
        </w:r>
      </w:ins>
      <w:ins w:id="264" w:author="Abhishek Patil" w:date="2022-08-09T14:43:00Z">
        <w:r w:rsidR="00BD4DA8">
          <w:rPr>
            <w:rFonts w:ascii="Times New Roman" w:hAnsi="Times New Roman" w:cs="Times New Roman"/>
            <w:sz w:val="20"/>
            <w:szCs w:val="20"/>
          </w:rPr>
          <w:t xml:space="preserve"> for the element</w:t>
        </w:r>
      </w:ins>
      <w:ins w:id="265" w:author="Abhishek Patil" w:date="2022-08-09T14:08:00Z">
        <w:r w:rsidR="00B15243">
          <w:rPr>
            <w:rFonts w:ascii="Times New Roman" w:hAnsi="Times New Roman" w:cs="Times New Roman"/>
            <w:sz w:val="20"/>
            <w:szCs w:val="20"/>
          </w:rPr>
          <w:t xml:space="preserve">: </w:t>
        </w:r>
      </w:ins>
    </w:p>
    <w:p w14:paraId="1CC6B79B" w14:textId="5F61585A" w:rsidR="00183495" w:rsidRPr="0021612F" w:rsidRDefault="00BD4DA8" w:rsidP="001C0F8C">
      <w:pPr>
        <w:pStyle w:val="ListParagraph"/>
        <w:numPr>
          <w:ilvl w:val="0"/>
          <w:numId w:val="3"/>
        </w:numPr>
        <w:suppressAutoHyphens/>
        <w:spacing w:after="0" w:line="240" w:lineRule="auto"/>
        <w:ind w:left="360"/>
        <w:jc w:val="both"/>
        <w:rPr>
          <w:ins w:id="266" w:author="Abhishek Patil" w:date="2022-08-09T14:43:00Z"/>
          <w:rFonts w:ascii="Times New Roman" w:hAnsi="Times New Roman" w:cs="Times New Roman"/>
          <w:sz w:val="20"/>
          <w:szCs w:val="20"/>
        </w:rPr>
      </w:pPr>
      <w:ins w:id="267" w:author="Abhishek Patil" w:date="2022-08-09T14:43:00Z">
        <w:r w:rsidRPr="0021612F">
          <w:rPr>
            <w:rFonts w:ascii="Times New Roman" w:hAnsi="Times New Roman" w:cs="Times New Roman"/>
            <w:sz w:val="20"/>
            <w:szCs w:val="20"/>
          </w:rPr>
          <w:t xml:space="preserve">The </w:t>
        </w:r>
      </w:ins>
      <w:ins w:id="268" w:author="Abhishek Patil" w:date="2022-07-28T15:56:00Z">
        <w:r w:rsidR="005C2A67" w:rsidRPr="0021612F">
          <w:rPr>
            <w:rFonts w:ascii="Times New Roman" w:hAnsi="Times New Roman" w:cs="Times New Roman"/>
            <w:sz w:val="20"/>
            <w:szCs w:val="20"/>
          </w:rPr>
          <w:t>element</w:t>
        </w:r>
      </w:ins>
      <w:ins w:id="269" w:author="Abhishek Patil" w:date="2022-08-01T06:47:00Z">
        <w:r w:rsidR="005C2A67" w:rsidRPr="0021612F">
          <w:rPr>
            <w:rFonts w:ascii="Times New Roman" w:hAnsi="Times New Roman" w:cs="Times New Roman"/>
            <w:sz w:val="20"/>
            <w:szCs w:val="20"/>
          </w:rPr>
          <w:t xml:space="preserve"> </w:t>
        </w:r>
      </w:ins>
      <w:ins w:id="270" w:author="Abhishek Patil" w:date="2022-08-09T14:45:00Z">
        <w:r w:rsidR="004D61E7">
          <w:rPr>
            <w:rFonts w:ascii="Times New Roman" w:hAnsi="Times New Roman" w:cs="Times New Roman"/>
            <w:sz w:val="20"/>
            <w:szCs w:val="20"/>
          </w:rPr>
          <w:t>carries</w:t>
        </w:r>
      </w:ins>
      <w:ins w:id="271" w:author="Abhishek Patil" w:date="2022-08-01T06:47:00Z">
        <w:r w:rsidR="005C2A67" w:rsidRPr="0021612F">
          <w:rPr>
            <w:rFonts w:ascii="Times New Roman" w:hAnsi="Times New Roman" w:cs="Times New Roman"/>
            <w:sz w:val="20"/>
            <w:szCs w:val="20"/>
          </w:rPr>
          <w:t xml:space="preserve"> comp</w:t>
        </w:r>
      </w:ins>
      <w:ins w:id="272" w:author="Abhishek Patil" w:date="2022-08-01T06:48:00Z">
        <w:r w:rsidR="005C2A67" w:rsidRPr="0021612F">
          <w:rPr>
            <w:rFonts w:ascii="Times New Roman" w:hAnsi="Times New Roman" w:cs="Times New Roman"/>
            <w:sz w:val="20"/>
            <w:szCs w:val="20"/>
          </w:rPr>
          <w:t xml:space="preserve">lete profile of </w:t>
        </w:r>
      </w:ins>
      <w:ins w:id="273" w:author="Abhishek Patil" w:date="2022-08-09T14:43:00Z">
        <w:r w:rsidR="00183495" w:rsidRPr="0021612F">
          <w:rPr>
            <w:rFonts w:ascii="Times New Roman" w:hAnsi="Times New Roman" w:cs="Times New Roman"/>
            <w:sz w:val="20"/>
            <w:szCs w:val="20"/>
          </w:rPr>
          <w:t>the</w:t>
        </w:r>
      </w:ins>
      <w:ins w:id="274" w:author="Abhishek Patil" w:date="2022-08-01T06:48:00Z">
        <w:r w:rsidR="005C2A67" w:rsidRPr="0021612F">
          <w:rPr>
            <w:rFonts w:ascii="Times New Roman" w:hAnsi="Times New Roman" w:cs="Times New Roman"/>
            <w:sz w:val="20"/>
            <w:szCs w:val="20"/>
          </w:rPr>
          <w:t xml:space="preserve"> reported AP</w:t>
        </w:r>
      </w:ins>
    </w:p>
    <w:p w14:paraId="393AEFA9" w14:textId="3A655401" w:rsidR="005C2A67" w:rsidRDefault="00183495" w:rsidP="001C0F8C">
      <w:pPr>
        <w:pStyle w:val="ListParagraph"/>
        <w:numPr>
          <w:ilvl w:val="0"/>
          <w:numId w:val="3"/>
        </w:numPr>
        <w:suppressAutoHyphens/>
        <w:spacing w:after="0" w:line="240" w:lineRule="auto"/>
        <w:ind w:left="360"/>
        <w:jc w:val="both"/>
        <w:rPr>
          <w:rFonts w:ascii="Times New Roman" w:hAnsi="Times New Roman" w:cs="Times New Roman"/>
          <w:sz w:val="20"/>
          <w:szCs w:val="20"/>
        </w:rPr>
      </w:pPr>
      <w:ins w:id="275" w:author="Abhishek Patil" w:date="2022-08-09T14:43:00Z">
        <w:r w:rsidRPr="0021612F">
          <w:rPr>
            <w:rFonts w:ascii="Times New Roman" w:hAnsi="Times New Roman" w:cs="Times New Roman"/>
            <w:sz w:val="20"/>
            <w:szCs w:val="20"/>
          </w:rPr>
          <w:t>The element</w:t>
        </w:r>
      </w:ins>
      <w:ins w:id="276" w:author="Abhishek Patil" w:date="2022-08-09T14:44:00Z">
        <w:r w:rsidRPr="0021612F">
          <w:rPr>
            <w:rFonts w:ascii="Times New Roman" w:hAnsi="Times New Roman" w:cs="Times New Roman"/>
            <w:sz w:val="20"/>
            <w:szCs w:val="20"/>
          </w:rPr>
          <w:t xml:space="preserve"> </w:t>
        </w:r>
      </w:ins>
      <w:ins w:id="277" w:author="Abhishek Patil" w:date="2022-07-28T15:56:00Z">
        <w:r w:rsidR="005C2A67" w:rsidRPr="0021612F">
          <w:rPr>
            <w:rFonts w:ascii="Times New Roman" w:hAnsi="Times New Roman" w:cs="Times New Roman"/>
            <w:sz w:val="20"/>
            <w:szCs w:val="20"/>
          </w:rPr>
          <w:t xml:space="preserve">is </w:t>
        </w:r>
      </w:ins>
      <w:ins w:id="278" w:author="Abhishek Patil" w:date="2022-08-09T14:45:00Z">
        <w:r w:rsidR="00007D85">
          <w:rPr>
            <w:rFonts w:ascii="Times New Roman" w:hAnsi="Times New Roman" w:cs="Times New Roman"/>
            <w:sz w:val="20"/>
            <w:szCs w:val="20"/>
          </w:rPr>
          <w:t>contained</w:t>
        </w:r>
      </w:ins>
      <w:ins w:id="279" w:author="Abhishek Patil" w:date="2022-07-28T15:56:00Z">
        <w:r w:rsidR="005C2A67" w:rsidRPr="0021612F">
          <w:rPr>
            <w:rFonts w:ascii="Times New Roman" w:hAnsi="Times New Roman" w:cs="Times New Roman"/>
            <w:sz w:val="20"/>
            <w:szCs w:val="20"/>
          </w:rPr>
          <w:t xml:space="preserve"> in a M</w:t>
        </w:r>
      </w:ins>
      <w:ins w:id="280" w:author="Abhishek Patil" w:date="2022-08-10T08:11:00Z">
        <w:r w:rsidR="00622C6F">
          <w:rPr>
            <w:rFonts w:ascii="Times New Roman" w:hAnsi="Times New Roman" w:cs="Times New Roman"/>
            <w:sz w:val="20"/>
            <w:szCs w:val="20"/>
          </w:rPr>
          <w:t>ulti-</w:t>
        </w:r>
      </w:ins>
      <w:ins w:id="281" w:author="Abhishek Patil" w:date="2022-07-28T15:56:00Z">
        <w:r w:rsidR="005C2A67" w:rsidRPr="0021612F">
          <w:rPr>
            <w:rFonts w:ascii="Times New Roman" w:hAnsi="Times New Roman" w:cs="Times New Roman"/>
            <w:sz w:val="20"/>
            <w:szCs w:val="20"/>
          </w:rPr>
          <w:t>L</w:t>
        </w:r>
      </w:ins>
      <w:ins w:id="282" w:author="Abhishek Patil" w:date="2022-08-10T08:11:00Z">
        <w:r w:rsidR="00622C6F">
          <w:rPr>
            <w:rFonts w:ascii="Times New Roman" w:hAnsi="Times New Roman" w:cs="Times New Roman"/>
            <w:sz w:val="20"/>
            <w:szCs w:val="20"/>
          </w:rPr>
          <w:t>ink</w:t>
        </w:r>
      </w:ins>
      <w:ins w:id="283" w:author="Abhishek Patil" w:date="2022-07-28T15:56:00Z">
        <w:r w:rsidR="005C2A67" w:rsidRPr="0021612F">
          <w:rPr>
            <w:rFonts w:ascii="Times New Roman" w:hAnsi="Times New Roman" w:cs="Times New Roman"/>
            <w:sz w:val="20"/>
            <w:szCs w:val="20"/>
          </w:rPr>
          <w:t xml:space="preserve"> probe response </w:t>
        </w:r>
      </w:ins>
      <w:ins w:id="284" w:author="Abhishek Patil" w:date="2022-08-23T21:12:00Z">
        <w:r w:rsidR="007B1ED7">
          <w:rPr>
            <w:rFonts w:ascii="Times New Roman" w:hAnsi="Times New Roman" w:cs="Times New Roman"/>
            <w:sz w:val="20"/>
            <w:szCs w:val="20"/>
          </w:rPr>
          <w:t>transmitted</w:t>
        </w:r>
      </w:ins>
      <w:ins w:id="285" w:author="Abhishek Patil" w:date="2022-07-28T15:56:00Z">
        <w:r w:rsidR="005C2A67" w:rsidRPr="0021612F">
          <w:rPr>
            <w:rFonts w:ascii="Times New Roman" w:hAnsi="Times New Roman" w:cs="Times New Roman"/>
            <w:sz w:val="20"/>
            <w:szCs w:val="20"/>
          </w:rPr>
          <w:t xml:space="preserve"> by </w:t>
        </w:r>
      </w:ins>
      <w:ins w:id="286" w:author="Abhishek Patil" w:date="2022-07-28T15:57:00Z">
        <w:r w:rsidR="005C2A67" w:rsidRPr="0021612F">
          <w:rPr>
            <w:rFonts w:ascii="Times New Roman" w:hAnsi="Times New Roman" w:cs="Times New Roman"/>
            <w:sz w:val="20"/>
            <w:szCs w:val="20"/>
          </w:rPr>
          <w:t xml:space="preserve">the </w:t>
        </w:r>
      </w:ins>
      <w:ins w:id="287" w:author="Abhishek Patil" w:date="2022-07-28T15:56:00Z">
        <w:r w:rsidR="005C2A67" w:rsidRPr="0021612F">
          <w:rPr>
            <w:rFonts w:ascii="Times New Roman" w:hAnsi="Times New Roman" w:cs="Times New Roman"/>
            <w:sz w:val="20"/>
            <w:szCs w:val="20"/>
          </w:rPr>
          <w:t xml:space="preserve">transmitted BSSID </w:t>
        </w:r>
      </w:ins>
      <w:ins w:id="288" w:author="Abhishek Patil" w:date="2022-07-28T15:57:00Z">
        <w:r w:rsidR="005C2A67" w:rsidRPr="0021612F">
          <w:rPr>
            <w:rFonts w:ascii="Times New Roman" w:hAnsi="Times New Roman" w:cs="Times New Roman"/>
            <w:sz w:val="20"/>
            <w:szCs w:val="20"/>
          </w:rPr>
          <w:t xml:space="preserve">in a multiple BSSID set </w:t>
        </w:r>
      </w:ins>
      <w:ins w:id="289" w:author="Abhishek Patil" w:date="2022-07-28T15:56:00Z">
        <w:r w:rsidR="005C2A67" w:rsidRPr="0021612F">
          <w:rPr>
            <w:rFonts w:ascii="Times New Roman" w:hAnsi="Times New Roman" w:cs="Times New Roman"/>
            <w:sz w:val="20"/>
            <w:szCs w:val="20"/>
          </w:rPr>
          <w:t>in response to a M</w:t>
        </w:r>
      </w:ins>
      <w:ins w:id="290" w:author="Abhishek Patil" w:date="2022-08-10T08:12:00Z">
        <w:r w:rsidR="00622C6F">
          <w:rPr>
            <w:rFonts w:ascii="Times New Roman" w:hAnsi="Times New Roman" w:cs="Times New Roman"/>
            <w:sz w:val="20"/>
            <w:szCs w:val="20"/>
          </w:rPr>
          <w:t>ulti-Link</w:t>
        </w:r>
      </w:ins>
      <w:ins w:id="291" w:author="Abhishek Patil" w:date="2022-07-28T15:56:00Z">
        <w:r w:rsidR="005C2A67" w:rsidRPr="0021612F">
          <w:rPr>
            <w:rFonts w:ascii="Times New Roman" w:hAnsi="Times New Roman" w:cs="Times New Roman"/>
            <w:sz w:val="20"/>
            <w:szCs w:val="20"/>
          </w:rPr>
          <w:t xml:space="preserve"> probe request directed to </w:t>
        </w:r>
      </w:ins>
      <w:ins w:id="292" w:author="Abhishek Patil" w:date="2022-08-09T14:46:00Z">
        <w:r w:rsidR="00EB63BF">
          <w:rPr>
            <w:rFonts w:ascii="Times New Roman" w:hAnsi="Times New Roman" w:cs="Times New Roman"/>
            <w:sz w:val="20"/>
            <w:szCs w:val="20"/>
          </w:rPr>
          <w:t>the</w:t>
        </w:r>
      </w:ins>
      <w:ins w:id="293" w:author="Abhishek Patil" w:date="2022-07-28T15:56:00Z">
        <w:r w:rsidR="005C2A67" w:rsidRPr="0021612F">
          <w:rPr>
            <w:rFonts w:ascii="Times New Roman" w:hAnsi="Times New Roman" w:cs="Times New Roman"/>
            <w:sz w:val="20"/>
            <w:szCs w:val="20"/>
          </w:rPr>
          <w:t xml:space="preserve"> nontransmitted BSSID in the same multiple BSSID s</w:t>
        </w:r>
      </w:ins>
      <w:ins w:id="294" w:author="Abhishek Patil" w:date="2022-07-28T15:57:00Z">
        <w:r w:rsidR="005C2A67" w:rsidRPr="0021612F">
          <w:rPr>
            <w:rFonts w:ascii="Times New Roman" w:hAnsi="Times New Roman" w:cs="Times New Roman"/>
            <w:sz w:val="20"/>
            <w:szCs w:val="20"/>
          </w:rPr>
          <w:t>et</w:t>
        </w:r>
      </w:ins>
      <w:ins w:id="295" w:author="Abhishek Patil" w:date="2022-07-28T15:55:00Z">
        <w:r w:rsidR="005C2A67" w:rsidRPr="0021612F">
          <w:rPr>
            <w:rFonts w:ascii="Times New Roman" w:hAnsi="Times New Roman" w:cs="Times New Roman"/>
            <w:sz w:val="20"/>
            <w:szCs w:val="20"/>
          </w:rPr>
          <w:t>.</w:t>
        </w:r>
      </w:ins>
    </w:p>
    <w:p w14:paraId="16B2E5E1" w14:textId="77777777" w:rsidR="0021612F" w:rsidRPr="0021612F" w:rsidRDefault="0021612F" w:rsidP="0021612F">
      <w:pPr>
        <w:suppressAutoHyphens/>
        <w:spacing w:after="0" w:line="240" w:lineRule="auto"/>
        <w:jc w:val="both"/>
        <w:rPr>
          <w:ins w:id="296" w:author="Abhishek Patil" w:date="2022-07-28T15:55:00Z"/>
          <w:rFonts w:ascii="Times New Roman" w:hAnsi="Times New Roman" w:cs="Times New Roman"/>
          <w:sz w:val="20"/>
          <w:szCs w:val="20"/>
        </w:rPr>
      </w:pPr>
    </w:p>
    <w:p w14:paraId="690599E9" w14:textId="77777777" w:rsidR="00F91179" w:rsidRDefault="00F91179" w:rsidP="00D26303">
      <w:pPr>
        <w:suppressAutoHyphens/>
        <w:spacing w:after="0" w:line="240" w:lineRule="auto"/>
        <w:jc w:val="both"/>
        <w:rPr>
          <w:b/>
          <w:bCs/>
          <w:sz w:val="20"/>
          <w:szCs w:val="20"/>
        </w:rPr>
      </w:pPr>
    </w:p>
    <w:p w14:paraId="15EAD314" w14:textId="03DDA4BD" w:rsidR="00361786" w:rsidRDefault="000E347E" w:rsidP="00D26303">
      <w:pPr>
        <w:suppressAutoHyphens/>
        <w:spacing w:after="0" w:line="240" w:lineRule="auto"/>
        <w:jc w:val="both"/>
        <w:rPr>
          <w:rFonts w:ascii="Times New Roman" w:hAnsi="Times New Roman" w:cs="Times New Roman"/>
          <w:sz w:val="20"/>
          <w:szCs w:val="20"/>
        </w:rPr>
      </w:pPr>
      <w:r>
        <w:rPr>
          <w:b/>
          <w:bCs/>
          <w:sz w:val="20"/>
          <w:szCs w:val="20"/>
        </w:rPr>
        <w:t>35.3.4.2 Use of Multi-Link probe request and response</w:t>
      </w:r>
    </w:p>
    <w:p w14:paraId="7CC46787" w14:textId="065D850D" w:rsidR="000E347E" w:rsidRDefault="000E347E" w:rsidP="0055768F">
      <w:pPr>
        <w:pStyle w:val="T"/>
        <w:suppressAutoHyphens/>
        <w:spacing w:after="120" w:line="240" w:lineRule="auto"/>
        <w:rPr>
          <w:b/>
          <w:i/>
          <w:iCs/>
          <w:highlight w:val="yellow"/>
        </w:rPr>
      </w:pPr>
      <w:proofErr w:type="spellStart"/>
      <w:r w:rsidRPr="00EC44AC">
        <w:rPr>
          <w:b/>
          <w:i/>
          <w:iCs/>
          <w:highlight w:val="yellow"/>
        </w:rPr>
        <w:t>TGbe</w:t>
      </w:r>
      <w:proofErr w:type="spellEnd"/>
      <w:r w:rsidRPr="00EC44AC">
        <w:rPr>
          <w:b/>
          <w:i/>
          <w:iCs/>
          <w:highlight w:val="yellow"/>
        </w:rPr>
        <w:t xml:space="preserve"> editor: Please </w:t>
      </w:r>
      <w:r>
        <w:rPr>
          <w:b/>
          <w:i/>
          <w:iCs/>
          <w:highlight w:val="yellow"/>
          <w:u w:val="single"/>
        </w:rPr>
        <w:t>insert</w:t>
      </w:r>
      <w:r w:rsidRPr="00EC44AC">
        <w:rPr>
          <w:b/>
          <w:i/>
          <w:iCs/>
          <w:highlight w:val="yellow"/>
        </w:rPr>
        <w:t xml:space="preserve"> </w:t>
      </w:r>
      <w:r>
        <w:rPr>
          <w:b/>
          <w:i/>
          <w:iCs/>
          <w:highlight w:val="yellow"/>
        </w:rPr>
        <w:t>the f</w:t>
      </w:r>
      <w:r w:rsidRPr="00767964">
        <w:rPr>
          <w:b/>
          <w:i/>
          <w:iCs/>
          <w:highlight w:val="yellow"/>
        </w:rPr>
        <w:t xml:space="preserve">ollowing NOTE after the paragraph </w:t>
      </w:r>
      <w:r w:rsidR="00767964" w:rsidRPr="00767964">
        <w:rPr>
          <w:b/>
          <w:i/>
          <w:iCs/>
          <w:highlight w:val="yellow"/>
        </w:rPr>
        <w:t>starting “A Multi-Link probe response shall carry information of no more than one AP MLD</w:t>
      </w:r>
      <w:r w:rsidR="0055768F">
        <w:rPr>
          <w:b/>
          <w:i/>
          <w:iCs/>
          <w:highlight w:val="yellow"/>
        </w:rPr>
        <w:t xml:space="preserve"> …</w:t>
      </w:r>
      <w:r w:rsidR="00767964">
        <w:rPr>
          <w:b/>
          <w:i/>
          <w:iCs/>
          <w:highlight w:val="yellow"/>
        </w:rPr>
        <w:t xml:space="preserve">” </w:t>
      </w:r>
      <w:r>
        <w:rPr>
          <w:b/>
          <w:i/>
          <w:iCs/>
          <w:highlight w:val="yellow"/>
        </w:rPr>
        <w:t xml:space="preserve">in this subclause as </w:t>
      </w:r>
      <w:r w:rsidRPr="00EC44AC">
        <w:rPr>
          <w:b/>
          <w:i/>
          <w:iCs/>
          <w:highlight w:val="yellow"/>
        </w:rPr>
        <w:t>shown below:</w:t>
      </w:r>
    </w:p>
    <w:p w14:paraId="5113BCE9" w14:textId="34FFB462" w:rsidR="00983BF3" w:rsidRPr="000F7988" w:rsidRDefault="0018508F" w:rsidP="00983BF3">
      <w:pPr>
        <w:suppressAutoHyphens/>
        <w:spacing w:after="0" w:line="240" w:lineRule="auto"/>
        <w:jc w:val="both"/>
        <w:rPr>
          <w:rFonts w:ascii="Times New Roman" w:hAnsi="Times New Roman" w:cs="Times New Roman"/>
          <w:b/>
          <w:bCs/>
          <w:sz w:val="18"/>
          <w:szCs w:val="18"/>
        </w:rPr>
      </w:pPr>
      <w:r w:rsidRPr="008D0B89">
        <w:rPr>
          <w:rFonts w:ascii="Times New Roman" w:hAnsi="Times New Roman" w:cs="Times New Roman"/>
          <w:sz w:val="18"/>
          <w:szCs w:val="18"/>
        </w:rPr>
        <w:t xml:space="preserve">NOTE - </w:t>
      </w:r>
      <w:r w:rsidR="00983BF3">
        <w:rPr>
          <w:rFonts w:ascii="Times New Roman" w:hAnsi="Times New Roman" w:cs="Times New Roman"/>
          <w:sz w:val="18"/>
          <w:szCs w:val="18"/>
        </w:rPr>
        <w:t>A non-AP STA affiliated with a non-AP MLD that receives such a Multi-Link probe response identif</w:t>
      </w:r>
      <w:r w:rsidR="00E36145">
        <w:rPr>
          <w:rFonts w:ascii="Times New Roman" w:hAnsi="Times New Roman" w:cs="Times New Roman"/>
          <w:sz w:val="18"/>
          <w:szCs w:val="18"/>
        </w:rPr>
        <w:t>ies</w:t>
      </w:r>
      <w:r w:rsidR="00983BF3">
        <w:rPr>
          <w:rFonts w:ascii="Times New Roman" w:hAnsi="Times New Roman" w:cs="Times New Roman"/>
          <w:sz w:val="18"/>
          <w:szCs w:val="18"/>
        </w:rPr>
        <w:t xml:space="preserve"> that the Basic Multi-Link element in the frame</w:t>
      </w:r>
      <w:r w:rsidR="00CA662C">
        <w:rPr>
          <w:rFonts w:ascii="Times New Roman" w:hAnsi="Times New Roman" w:cs="Times New Roman"/>
          <w:sz w:val="18"/>
          <w:szCs w:val="18"/>
        </w:rPr>
        <w:t xml:space="preserve">, outside the Multiple BSSID element, </w:t>
      </w:r>
      <w:r w:rsidR="00983BF3">
        <w:rPr>
          <w:rFonts w:ascii="Times New Roman" w:hAnsi="Times New Roman" w:cs="Times New Roman"/>
          <w:sz w:val="18"/>
          <w:szCs w:val="18"/>
        </w:rPr>
        <w:t xml:space="preserve">corresponds to an AP MLD with which the AP corresponding to the nontransmitted BSSID is affiliated with based on the </w:t>
      </w:r>
      <w:r w:rsidR="00EE189A">
        <w:rPr>
          <w:rFonts w:ascii="Times New Roman" w:hAnsi="Times New Roman" w:cs="Times New Roman"/>
          <w:sz w:val="18"/>
          <w:szCs w:val="18"/>
        </w:rPr>
        <w:t xml:space="preserve">presence of </w:t>
      </w:r>
      <w:r w:rsidR="00AF72BB">
        <w:rPr>
          <w:rFonts w:ascii="Times New Roman" w:hAnsi="Times New Roman" w:cs="Times New Roman"/>
          <w:sz w:val="18"/>
          <w:szCs w:val="18"/>
        </w:rPr>
        <w:t xml:space="preserve">the </w:t>
      </w:r>
      <w:r w:rsidR="00983BF3">
        <w:rPr>
          <w:rFonts w:ascii="Times New Roman" w:hAnsi="Times New Roman" w:cs="Times New Roman"/>
          <w:sz w:val="18"/>
          <w:szCs w:val="18"/>
        </w:rPr>
        <w:t>MLD ID subfield.</w:t>
      </w:r>
      <w:r w:rsidR="00EE189A">
        <w:rPr>
          <w:rFonts w:ascii="Times New Roman" w:hAnsi="Times New Roman" w:cs="Times New Roman"/>
          <w:sz w:val="18"/>
          <w:szCs w:val="18"/>
        </w:rPr>
        <w:t xml:space="preserve"> </w:t>
      </w:r>
    </w:p>
    <w:p w14:paraId="51F1E3A1" w14:textId="35023063" w:rsidR="000E347E" w:rsidRDefault="000E347E" w:rsidP="00D26303">
      <w:pPr>
        <w:suppressAutoHyphens/>
        <w:spacing w:after="0" w:line="240" w:lineRule="auto"/>
        <w:jc w:val="both"/>
        <w:rPr>
          <w:rFonts w:ascii="Times New Roman" w:hAnsi="Times New Roman" w:cs="Times New Roman"/>
          <w:sz w:val="20"/>
          <w:szCs w:val="20"/>
        </w:rPr>
      </w:pPr>
    </w:p>
    <w:p w14:paraId="1B39A092" w14:textId="77777777" w:rsidR="00C56D1A" w:rsidRDefault="00C56D1A" w:rsidP="00C56D1A">
      <w:pPr>
        <w:pStyle w:val="T"/>
        <w:spacing w:after="120" w:line="240" w:lineRule="auto"/>
        <w:rPr>
          <w:rFonts w:asciiTheme="minorHAnsi" w:hAnsiTheme="minorHAnsi" w:cstheme="minorBidi"/>
          <w:b/>
          <w:bCs/>
          <w:color w:val="auto"/>
          <w:w w:val="100"/>
        </w:rPr>
      </w:pPr>
      <w:r w:rsidRPr="002E6AF6">
        <w:rPr>
          <w:rFonts w:asciiTheme="minorHAnsi" w:hAnsiTheme="minorHAnsi" w:cstheme="minorBidi"/>
          <w:b/>
          <w:bCs/>
          <w:color w:val="auto"/>
          <w:w w:val="100"/>
        </w:rPr>
        <w:t>35.3.20 Multi-link operation in a multiple BSSID set or co-hosted BSSID set</w:t>
      </w:r>
    </w:p>
    <w:p w14:paraId="0CD1D4AA" w14:textId="1A00E26E" w:rsidR="00C56D1A" w:rsidRDefault="00C56D1A" w:rsidP="00C56D1A">
      <w:pPr>
        <w:pStyle w:val="T"/>
        <w:spacing w:after="120" w:line="240" w:lineRule="auto"/>
        <w:rPr>
          <w:b/>
          <w:i/>
          <w:iCs/>
          <w:highlight w:val="yellow"/>
        </w:rPr>
      </w:pPr>
      <w:proofErr w:type="spellStart"/>
      <w:r w:rsidRPr="00EC44AC">
        <w:rPr>
          <w:b/>
          <w:i/>
          <w:iCs/>
          <w:highlight w:val="yellow"/>
        </w:rPr>
        <w:t>TGbe</w:t>
      </w:r>
      <w:proofErr w:type="spellEnd"/>
      <w:r w:rsidRPr="00EC44AC">
        <w:rPr>
          <w:b/>
          <w:i/>
          <w:iCs/>
          <w:highlight w:val="yellow"/>
        </w:rPr>
        <w:t xml:space="preserve"> editor: Please </w:t>
      </w:r>
      <w:r>
        <w:rPr>
          <w:b/>
          <w:i/>
          <w:iCs/>
          <w:highlight w:val="yellow"/>
          <w:u w:val="single"/>
        </w:rPr>
        <w:t>insert</w:t>
      </w:r>
      <w:r w:rsidRPr="00EC44AC">
        <w:rPr>
          <w:b/>
          <w:i/>
          <w:iCs/>
          <w:highlight w:val="yellow"/>
        </w:rPr>
        <w:t xml:space="preserve"> </w:t>
      </w:r>
      <w:r>
        <w:rPr>
          <w:b/>
          <w:i/>
          <w:iCs/>
          <w:highlight w:val="yellow"/>
        </w:rPr>
        <w:t xml:space="preserve">the following </w:t>
      </w:r>
      <w:r w:rsidR="00151EC9">
        <w:rPr>
          <w:b/>
          <w:i/>
          <w:iCs/>
          <w:highlight w:val="yellow"/>
        </w:rPr>
        <w:t xml:space="preserve">paragraph and a </w:t>
      </w:r>
      <w:r>
        <w:rPr>
          <w:b/>
          <w:i/>
          <w:iCs/>
          <w:highlight w:val="yellow"/>
        </w:rPr>
        <w:t xml:space="preserve">NOTE at the end of this subclause as </w:t>
      </w:r>
      <w:r w:rsidRPr="00EC44AC">
        <w:rPr>
          <w:b/>
          <w:i/>
          <w:iCs/>
          <w:highlight w:val="yellow"/>
        </w:rPr>
        <w:t>shown below:</w:t>
      </w:r>
    </w:p>
    <w:p w14:paraId="4F3F7086" w14:textId="08EF4063" w:rsidR="000C49DF" w:rsidRPr="000C49DF" w:rsidRDefault="000C49DF" w:rsidP="00505DD1">
      <w:pPr>
        <w:suppressAutoHyphens/>
        <w:spacing w:after="0" w:line="240" w:lineRule="auto"/>
        <w:jc w:val="both"/>
        <w:rPr>
          <w:rFonts w:ascii="Times New Roman" w:hAnsi="Times New Roman" w:cs="Times New Roman"/>
          <w:sz w:val="20"/>
          <w:szCs w:val="20"/>
        </w:rPr>
      </w:pPr>
      <w:r w:rsidRPr="000C49DF">
        <w:rPr>
          <w:rFonts w:ascii="Times New Roman" w:hAnsi="Times New Roman" w:cs="Times New Roman"/>
          <w:sz w:val="20"/>
          <w:szCs w:val="20"/>
        </w:rPr>
        <w:t>When an AP corresponding to a transmitted BSSID in a multiple BSSID set transmits a Multi-Link probe response in response to a Multi-Link probe request directed to an AP corresponding to a nontransmitted BSSID in the same multiple BSSID set</w:t>
      </w:r>
      <w:r w:rsidR="00287CB0">
        <w:rPr>
          <w:rFonts w:ascii="Times New Roman" w:hAnsi="Times New Roman" w:cs="Times New Roman"/>
          <w:sz w:val="20"/>
          <w:szCs w:val="20"/>
        </w:rPr>
        <w:t xml:space="preserve"> </w:t>
      </w:r>
      <w:r w:rsidR="00287CB0" w:rsidRPr="00505DD1">
        <w:rPr>
          <w:rFonts w:ascii="Times New Roman" w:hAnsi="Times New Roman" w:cs="Times New Roman"/>
          <w:sz w:val="20"/>
          <w:szCs w:val="20"/>
        </w:rPr>
        <w:t>(see</w:t>
      </w:r>
      <w:r w:rsidR="00287CB0">
        <w:rPr>
          <w:rFonts w:ascii="Times New Roman" w:hAnsi="Times New Roman" w:cs="Times New Roman"/>
          <w:sz w:val="20"/>
          <w:szCs w:val="20"/>
        </w:rPr>
        <w:t xml:space="preserve"> </w:t>
      </w:r>
      <w:r w:rsidR="00287CB0" w:rsidRPr="00505DD1">
        <w:rPr>
          <w:rFonts w:ascii="Times New Roman" w:hAnsi="Times New Roman" w:cs="Times New Roman"/>
          <w:sz w:val="20"/>
          <w:szCs w:val="20"/>
        </w:rPr>
        <w:t>35.3.4.2 (Use of Multi-Link probe request and response))</w:t>
      </w:r>
      <w:r w:rsidRPr="000C49DF">
        <w:rPr>
          <w:rFonts w:ascii="Times New Roman" w:hAnsi="Times New Roman" w:cs="Times New Roman"/>
          <w:sz w:val="20"/>
          <w:szCs w:val="20"/>
        </w:rPr>
        <w:t>, the Probe Response frame</w:t>
      </w:r>
      <w:r w:rsidR="007B69DA">
        <w:rPr>
          <w:rFonts w:ascii="Times New Roman" w:hAnsi="Times New Roman" w:cs="Times New Roman"/>
          <w:sz w:val="20"/>
          <w:szCs w:val="20"/>
        </w:rPr>
        <w:t xml:space="preserve"> shall also include Basic Multi-Link element </w:t>
      </w:r>
      <w:r w:rsidR="0032220D">
        <w:rPr>
          <w:rFonts w:ascii="Times New Roman" w:hAnsi="Times New Roman" w:cs="Times New Roman"/>
          <w:sz w:val="20"/>
          <w:szCs w:val="20"/>
        </w:rPr>
        <w:t>corresponding to the AP MLD</w:t>
      </w:r>
      <w:r w:rsidR="006F4002">
        <w:rPr>
          <w:rFonts w:ascii="Times New Roman" w:hAnsi="Times New Roman" w:cs="Times New Roman"/>
          <w:sz w:val="20"/>
          <w:szCs w:val="20"/>
        </w:rPr>
        <w:t>,</w:t>
      </w:r>
      <w:r w:rsidR="0032220D">
        <w:rPr>
          <w:rFonts w:ascii="Times New Roman" w:hAnsi="Times New Roman" w:cs="Times New Roman"/>
          <w:sz w:val="20"/>
          <w:szCs w:val="20"/>
        </w:rPr>
        <w:t xml:space="preserve"> </w:t>
      </w:r>
      <w:r w:rsidR="006F4002">
        <w:rPr>
          <w:rFonts w:ascii="Times New Roman" w:hAnsi="Times New Roman" w:cs="Times New Roman"/>
          <w:sz w:val="20"/>
          <w:szCs w:val="20"/>
        </w:rPr>
        <w:t xml:space="preserve">with which </w:t>
      </w:r>
      <w:r w:rsidR="0032220D">
        <w:rPr>
          <w:rFonts w:ascii="Times New Roman" w:hAnsi="Times New Roman" w:cs="Times New Roman"/>
          <w:sz w:val="20"/>
          <w:szCs w:val="20"/>
        </w:rPr>
        <w:t xml:space="preserve">the transmitted BSSID </w:t>
      </w:r>
      <w:r w:rsidR="006F4002">
        <w:rPr>
          <w:rFonts w:ascii="Times New Roman" w:hAnsi="Times New Roman" w:cs="Times New Roman"/>
          <w:sz w:val="20"/>
          <w:szCs w:val="20"/>
        </w:rPr>
        <w:t xml:space="preserve">is affiliated with, </w:t>
      </w:r>
      <w:r w:rsidR="0032316D">
        <w:rPr>
          <w:rFonts w:ascii="Times New Roman" w:hAnsi="Times New Roman" w:cs="Times New Roman"/>
          <w:sz w:val="20"/>
          <w:szCs w:val="20"/>
        </w:rPr>
        <w:t xml:space="preserve">outside the Multiple BSSID element and the Basic Multi-Link element shall not carry complete profile for </w:t>
      </w:r>
      <w:r w:rsidR="003416BB">
        <w:rPr>
          <w:rFonts w:ascii="Times New Roman" w:hAnsi="Times New Roman" w:cs="Times New Roman"/>
          <w:sz w:val="20"/>
          <w:szCs w:val="20"/>
        </w:rPr>
        <w:t>any of the reported APs and shall not include the MLD ID subfield in the Common Info field.</w:t>
      </w:r>
    </w:p>
    <w:p w14:paraId="7B397B40" w14:textId="4FCCAB08" w:rsidR="00C56D1A" w:rsidRDefault="00C56D1A" w:rsidP="00C56D1A">
      <w:pPr>
        <w:suppressAutoHyphens/>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NOTE - </w:t>
      </w:r>
      <w:r w:rsidR="003A7ABB">
        <w:rPr>
          <w:rFonts w:ascii="Times New Roman" w:hAnsi="Times New Roman" w:cs="Times New Roman"/>
          <w:sz w:val="18"/>
          <w:szCs w:val="18"/>
        </w:rPr>
        <w:t>When</w:t>
      </w:r>
      <w:r>
        <w:rPr>
          <w:rFonts w:ascii="Times New Roman" w:hAnsi="Times New Roman" w:cs="Times New Roman"/>
          <w:sz w:val="18"/>
          <w:szCs w:val="18"/>
        </w:rPr>
        <w:t xml:space="preserve"> an AP corresponding to a transmitted BSSID in a multiple BSSID set transmits a Multi-Link probe response in response to a Multi-Link probe request directed to an AP corresponding to a nontransmitted BSSID in the same multiple BSSID set, the Probe Response frame</w:t>
      </w:r>
      <w:r w:rsidR="003A7ABB">
        <w:rPr>
          <w:rFonts w:ascii="Times New Roman" w:hAnsi="Times New Roman" w:cs="Times New Roman"/>
          <w:sz w:val="18"/>
          <w:szCs w:val="18"/>
        </w:rPr>
        <w:t>:</w:t>
      </w:r>
      <w:r>
        <w:rPr>
          <w:rFonts w:ascii="Times New Roman" w:hAnsi="Times New Roman" w:cs="Times New Roman"/>
          <w:sz w:val="18"/>
          <w:szCs w:val="18"/>
        </w:rPr>
        <w:t xml:space="preserve"> </w:t>
      </w:r>
    </w:p>
    <w:p w14:paraId="673A30CC" w14:textId="32EA1659" w:rsidR="00C56D1A" w:rsidRDefault="00C56D1A" w:rsidP="00C56D1A">
      <w:pPr>
        <w:pStyle w:val="ListParagraph"/>
        <w:numPr>
          <w:ilvl w:val="0"/>
          <w:numId w:val="6"/>
        </w:numPr>
        <w:suppressAutoHyphens/>
        <w:spacing w:after="0" w:line="240" w:lineRule="auto"/>
        <w:ind w:left="360"/>
        <w:jc w:val="both"/>
        <w:rPr>
          <w:rFonts w:ascii="Times New Roman" w:eastAsiaTheme="minorHAnsi" w:hAnsi="Times New Roman" w:cs="Times New Roman"/>
          <w:sz w:val="18"/>
          <w:szCs w:val="18"/>
        </w:rPr>
      </w:pPr>
      <w:r>
        <w:rPr>
          <w:rFonts w:ascii="Times New Roman" w:hAnsi="Times New Roman" w:cs="Times New Roman"/>
          <w:sz w:val="18"/>
          <w:szCs w:val="18"/>
        </w:rPr>
        <w:t xml:space="preserve">carries Basic Multi-Link element containing a complete profile of the requested AP(s) affiliated with the AP MLD with which the AP corresponding to that nontransmitted BSSID is affiliated with and the MLD ID subfield of the Common Info field of the Basic Multi-Link element is set to the BSSID Index of the nontransmitted BSSID. </w:t>
      </w:r>
    </w:p>
    <w:p w14:paraId="3E6EE757" w14:textId="345C358C" w:rsidR="00C56D1A" w:rsidRDefault="00C56D1A" w:rsidP="00C56D1A">
      <w:pPr>
        <w:pStyle w:val="ListParagraph"/>
        <w:numPr>
          <w:ilvl w:val="0"/>
          <w:numId w:val="6"/>
        </w:numPr>
        <w:suppressAutoHyphens/>
        <w:spacing w:after="0" w:line="240" w:lineRule="auto"/>
        <w:ind w:left="360"/>
        <w:jc w:val="both"/>
        <w:rPr>
          <w:rFonts w:ascii="Times New Roman" w:hAnsi="Times New Roman" w:cs="Times New Roman"/>
          <w:sz w:val="18"/>
          <w:szCs w:val="18"/>
        </w:rPr>
      </w:pPr>
      <w:r>
        <w:rPr>
          <w:rFonts w:ascii="Times New Roman" w:hAnsi="Times New Roman" w:cs="Times New Roman"/>
          <w:sz w:val="18"/>
          <w:szCs w:val="18"/>
        </w:rPr>
        <w:t xml:space="preserve">can include Basic Multi-Link element corresponding to the AP MLD(s) of other APs </w:t>
      </w:r>
      <w:r w:rsidR="00B81AF6">
        <w:rPr>
          <w:rFonts w:ascii="Times New Roman" w:hAnsi="Times New Roman" w:cs="Times New Roman"/>
          <w:sz w:val="18"/>
          <w:szCs w:val="18"/>
        </w:rPr>
        <w:t xml:space="preserve">corresponding to the nontransmitted BSSIDs </w:t>
      </w:r>
      <w:r>
        <w:rPr>
          <w:rFonts w:ascii="Times New Roman" w:hAnsi="Times New Roman" w:cs="Times New Roman"/>
          <w:sz w:val="18"/>
          <w:szCs w:val="18"/>
        </w:rPr>
        <w:t>in the multiple BSSID set. Such</w:t>
      </w:r>
      <w:r w:rsidR="006065EF">
        <w:rPr>
          <w:rFonts w:ascii="Times New Roman" w:hAnsi="Times New Roman" w:cs="Times New Roman"/>
          <w:sz w:val="18"/>
          <w:szCs w:val="18"/>
        </w:rPr>
        <w:t xml:space="preserve"> </w:t>
      </w:r>
      <w:r>
        <w:rPr>
          <w:rFonts w:ascii="Times New Roman" w:hAnsi="Times New Roman" w:cs="Times New Roman"/>
          <w:sz w:val="18"/>
          <w:szCs w:val="18"/>
        </w:rPr>
        <w:t xml:space="preserve">Basic Multi-Link element(s) </w:t>
      </w:r>
      <w:r w:rsidR="00AE35C2">
        <w:rPr>
          <w:rFonts w:ascii="Times New Roman" w:hAnsi="Times New Roman" w:cs="Times New Roman"/>
          <w:sz w:val="18"/>
          <w:szCs w:val="18"/>
        </w:rPr>
        <w:t>do</w:t>
      </w:r>
      <w:r>
        <w:rPr>
          <w:rFonts w:ascii="Times New Roman" w:hAnsi="Times New Roman" w:cs="Times New Roman"/>
          <w:sz w:val="18"/>
          <w:szCs w:val="18"/>
        </w:rPr>
        <w:t xml:space="preserve"> not carry complete profile for any reported AP(s)</w:t>
      </w:r>
      <w:r w:rsidR="006065EF">
        <w:rPr>
          <w:rFonts w:ascii="Times New Roman" w:hAnsi="Times New Roman" w:cs="Times New Roman"/>
          <w:sz w:val="18"/>
          <w:szCs w:val="18"/>
        </w:rPr>
        <w:t xml:space="preserve"> and </w:t>
      </w:r>
      <w:r w:rsidR="00540778">
        <w:rPr>
          <w:rFonts w:ascii="Times New Roman" w:hAnsi="Times New Roman" w:cs="Times New Roman"/>
          <w:sz w:val="18"/>
          <w:szCs w:val="18"/>
        </w:rPr>
        <w:t>are</w:t>
      </w:r>
      <w:r>
        <w:rPr>
          <w:rFonts w:ascii="Times New Roman" w:hAnsi="Times New Roman" w:cs="Times New Roman"/>
          <w:sz w:val="18"/>
          <w:szCs w:val="18"/>
        </w:rPr>
        <w:t xml:space="preserve"> carried in the </w:t>
      </w:r>
      <w:r w:rsidR="0013757B">
        <w:rPr>
          <w:rFonts w:ascii="Times New Roman" w:hAnsi="Times New Roman" w:cs="Times New Roman"/>
          <w:sz w:val="18"/>
          <w:szCs w:val="18"/>
        </w:rPr>
        <w:t xml:space="preserve">corresponding </w:t>
      </w:r>
      <w:r>
        <w:rPr>
          <w:rFonts w:ascii="Times New Roman" w:hAnsi="Times New Roman" w:cs="Times New Roman"/>
          <w:sz w:val="18"/>
          <w:szCs w:val="18"/>
        </w:rPr>
        <w:t>nontransmitted BSSID profile</w:t>
      </w:r>
      <w:r w:rsidR="00540778">
        <w:rPr>
          <w:rFonts w:ascii="Times New Roman" w:hAnsi="Times New Roman" w:cs="Times New Roman"/>
          <w:sz w:val="18"/>
          <w:szCs w:val="18"/>
        </w:rPr>
        <w:t>(s)</w:t>
      </w:r>
      <w:r>
        <w:rPr>
          <w:rFonts w:ascii="Times New Roman" w:hAnsi="Times New Roman" w:cs="Times New Roman"/>
          <w:sz w:val="18"/>
          <w:szCs w:val="18"/>
        </w:rPr>
        <w:t xml:space="preserve"> contained in the multiple BSSID element.</w:t>
      </w:r>
    </w:p>
    <w:p w14:paraId="3FADB74B" w14:textId="77777777" w:rsidR="00C56D1A" w:rsidRPr="002218E0" w:rsidRDefault="00C56D1A" w:rsidP="00C56D1A">
      <w:pPr>
        <w:pStyle w:val="ListParagraph"/>
        <w:numPr>
          <w:ilvl w:val="0"/>
          <w:numId w:val="6"/>
        </w:numPr>
        <w:suppressAutoHyphens/>
        <w:spacing w:after="0" w:line="240" w:lineRule="auto"/>
        <w:ind w:left="360"/>
        <w:jc w:val="both"/>
        <w:rPr>
          <w:rFonts w:ascii="Times New Roman" w:hAnsi="Times New Roman" w:cs="Times New Roman"/>
          <w:sz w:val="18"/>
          <w:szCs w:val="18"/>
        </w:rPr>
      </w:pPr>
      <w:r w:rsidRPr="002218E0">
        <w:rPr>
          <w:rFonts w:ascii="Times New Roman" w:hAnsi="Times New Roman" w:cs="Times New Roman"/>
          <w:sz w:val="18"/>
          <w:szCs w:val="18"/>
        </w:rPr>
        <w:t>carries Reduced Neighbor Report element containing information of the other AP(s) affiliated with the transmitting AP’s (transmitted BSSID’s) AP MLD and the information of other AP(s) affiliated with the AP MLD(s) of all the nontransmitted BSSIDs in the same multiple BSSID set.</w:t>
      </w:r>
    </w:p>
    <w:p w14:paraId="3007183D" w14:textId="77777777" w:rsidR="00C56D1A" w:rsidRDefault="00C56D1A" w:rsidP="00D26303">
      <w:pPr>
        <w:suppressAutoHyphens/>
        <w:spacing w:after="0" w:line="240" w:lineRule="auto"/>
        <w:jc w:val="both"/>
        <w:rPr>
          <w:rFonts w:ascii="Times New Roman" w:hAnsi="Times New Roman" w:cs="Times New Roman"/>
          <w:sz w:val="20"/>
          <w:szCs w:val="20"/>
        </w:rPr>
      </w:pPr>
    </w:p>
    <w:p w14:paraId="36D7D247" w14:textId="01D0BD8A" w:rsidR="00B863ED" w:rsidRDefault="00B863ED" w:rsidP="00B863ED">
      <w:pPr>
        <w:jc w:val="center"/>
        <w:rPr>
          <w:rFonts w:ascii="Times New Roman" w:hAnsi="Times New Roman" w:cs="Times New Roman"/>
          <w:sz w:val="20"/>
          <w:szCs w:val="20"/>
        </w:rPr>
      </w:pPr>
      <w:r w:rsidRPr="00F2654F">
        <w:rPr>
          <w:rFonts w:ascii="Times New Roman" w:hAnsi="Times New Roman" w:cs="Times New Roman"/>
          <w:sz w:val="20"/>
          <w:szCs w:val="20"/>
          <w:highlight w:val="yellow"/>
        </w:rPr>
        <w:t xml:space="preserve">x-x-x-x-x-x </w:t>
      </w:r>
      <w:r>
        <w:rPr>
          <w:rFonts w:ascii="Times New Roman" w:hAnsi="Times New Roman" w:cs="Times New Roman"/>
          <w:sz w:val="20"/>
          <w:szCs w:val="20"/>
          <w:highlight w:val="yellow"/>
        </w:rPr>
        <w:t>End</w:t>
      </w:r>
      <w:r w:rsidRPr="00F2654F">
        <w:rPr>
          <w:rFonts w:ascii="Times New Roman" w:hAnsi="Times New Roman" w:cs="Times New Roman"/>
          <w:sz w:val="20"/>
          <w:szCs w:val="20"/>
          <w:highlight w:val="yellow"/>
        </w:rPr>
        <w:t xml:space="preserve"> changes for CID </w:t>
      </w:r>
      <w:r w:rsidRPr="00C127AF">
        <w:rPr>
          <w:rFonts w:ascii="Times New Roman" w:hAnsi="Times New Roman" w:cs="Times New Roman"/>
          <w:sz w:val="20"/>
          <w:szCs w:val="20"/>
          <w:highlight w:val="yellow"/>
        </w:rPr>
        <w:t xml:space="preserve">12796 </w:t>
      </w:r>
      <w:r w:rsidRPr="00F2654F">
        <w:rPr>
          <w:rFonts w:ascii="Times New Roman" w:hAnsi="Times New Roman" w:cs="Times New Roman"/>
          <w:sz w:val="20"/>
          <w:szCs w:val="20"/>
          <w:highlight w:val="yellow"/>
        </w:rPr>
        <w:t>x-x-x-x-x-x</w:t>
      </w:r>
    </w:p>
    <w:p w14:paraId="094AFD39" w14:textId="1CE12C6E" w:rsidR="002148FF" w:rsidRDefault="002148FF" w:rsidP="00D26303">
      <w:pPr>
        <w:suppressAutoHyphens/>
        <w:spacing w:after="0" w:line="240" w:lineRule="auto"/>
        <w:jc w:val="both"/>
        <w:rPr>
          <w:rFonts w:ascii="Times New Roman" w:hAnsi="Times New Roman" w:cs="Times New Roman"/>
          <w:sz w:val="20"/>
          <w:szCs w:val="20"/>
        </w:rPr>
      </w:pPr>
    </w:p>
    <w:p w14:paraId="3523218C" w14:textId="2BE9F942" w:rsidR="002148FF" w:rsidRDefault="002148FF" w:rsidP="00D26303">
      <w:pPr>
        <w:suppressAutoHyphens/>
        <w:spacing w:after="0" w:line="240" w:lineRule="auto"/>
        <w:jc w:val="both"/>
        <w:rPr>
          <w:b/>
          <w:bCs/>
          <w:sz w:val="20"/>
          <w:szCs w:val="20"/>
        </w:rPr>
      </w:pPr>
      <w:r>
        <w:rPr>
          <w:b/>
          <w:bCs/>
          <w:sz w:val="20"/>
          <w:szCs w:val="20"/>
        </w:rPr>
        <w:t>35.3.</w:t>
      </w:r>
      <w:r w:rsidR="007B51FF">
        <w:rPr>
          <w:b/>
          <w:bCs/>
          <w:sz w:val="20"/>
          <w:szCs w:val="20"/>
        </w:rPr>
        <w:t>3</w:t>
      </w:r>
      <w:r>
        <w:rPr>
          <w:b/>
          <w:bCs/>
          <w:sz w:val="20"/>
          <w:szCs w:val="20"/>
        </w:rPr>
        <w:t>.</w:t>
      </w:r>
      <w:r w:rsidR="007B51FF">
        <w:rPr>
          <w:b/>
          <w:bCs/>
          <w:sz w:val="20"/>
          <w:szCs w:val="20"/>
        </w:rPr>
        <w:t>6</w:t>
      </w:r>
      <w:r>
        <w:rPr>
          <w:b/>
          <w:bCs/>
          <w:sz w:val="20"/>
          <w:szCs w:val="20"/>
        </w:rPr>
        <w:t xml:space="preserve"> </w:t>
      </w:r>
      <w:del w:id="297" w:author="Abhishek Patil" w:date="2022-07-25T16:16:00Z">
        <w:r w:rsidDel="008F10EB">
          <w:rPr>
            <w:b/>
            <w:bCs/>
            <w:sz w:val="20"/>
            <w:szCs w:val="20"/>
          </w:rPr>
          <w:delText>Per-STA Profile s</w:delText>
        </w:r>
      </w:del>
      <w:proofErr w:type="spellStart"/>
      <w:ins w:id="298" w:author="Abhishek Patil" w:date="2022-07-25T16:16:00Z">
        <w:r w:rsidR="008F10EB">
          <w:rPr>
            <w:b/>
            <w:bCs/>
            <w:sz w:val="20"/>
            <w:szCs w:val="20"/>
          </w:rPr>
          <w:t>S</w:t>
        </w:r>
      </w:ins>
      <w:r>
        <w:rPr>
          <w:b/>
          <w:bCs/>
          <w:sz w:val="20"/>
          <w:szCs w:val="20"/>
        </w:rPr>
        <w:t>ubelement</w:t>
      </w:r>
      <w:proofErr w:type="spellEnd"/>
      <w:r>
        <w:rPr>
          <w:b/>
          <w:bCs/>
          <w:sz w:val="20"/>
          <w:szCs w:val="20"/>
        </w:rPr>
        <w:t xml:space="preserve"> fragmentation</w:t>
      </w:r>
      <w:ins w:id="299" w:author="Abhishek Patil" w:date="2022-07-25T16:16:00Z">
        <w:r w:rsidR="008F10EB">
          <w:rPr>
            <w:b/>
            <w:bCs/>
            <w:sz w:val="20"/>
            <w:szCs w:val="20"/>
          </w:rPr>
          <w:t xml:space="preserve"> </w:t>
        </w:r>
        <w:r w:rsidR="00B661B0">
          <w:rPr>
            <w:b/>
            <w:bCs/>
            <w:sz w:val="20"/>
            <w:szCs w:val="20"/>
          </w:rPr>
          <w:t xml:space="preserve">in the Link Info field of </w:t>
        </w:r>
        <w:r w:rsidR="00213188">
          <w:rPr>
            <w:b/>
            <w:bCs/>
            <w:sz w:val="20"/>
            <w:szCs w:val="20"/>
          </w:rPr>
          <w:t>a</w:t>
        </w:r>
        <w:r w:rsidR="00B661B0">
          <w:rPr>
            <w:b/>
            <w:bCs/>
            <w:sz w:val="20"/>
            <w:szCs w:val="20"/>
          </w:rPr>
          <w:t xml:space="preserve"> Multi-Link element</w:t>
        </w:r>
      </w:ins>
      <w:r w:rsidR="00551E50">
        <w:rPr>
          <w:rFonts w:ascii="Times New Roman" w:hAnsi="Times New Roman" w:cs="Times New Roman"/>
          <w:sz w:val="16"/>
          <w:szCs w:val="16"/>
          <w:highlight w:val="yellow"/>
        </w:rPr>
        <w:t>[12375]</w:t>
      </w:r>
    </w:p>
    <w:p w14:paraId="49BDC6E8" w14:textId="04987933" w:rsidR="002148FF" w:rsidRDefault="002148FF" w:rsidP="002148FF">
      <w:pPr>
        <w:pStyle w:val="T"/>
        <w:spacing w:after="120" w:line="240" w:lineRule="auto"/>
        <w:rPr>
          <w:b/>
          <w:i/>
          <w:iCs/>
          <w:highlight w:val="yellow"/>
        </w:rPr>
      </w:pPr>
      <w:bookmarkStart w:id="300" w:name="_Hlk109665312"/>
      <w:proofErr w:type="spellStart"/>
      <w:r w:rsidRPr="00EC44AC">
        <w:rPr>
          <w:b/>
          <w:i/>
          <w:iCs/>
          <w:highlight w:val="yellow"/>
        </w:rPr>
        <w:t>TGbe</w:t>
      </w:r>
      <w:proofErr w:type="spellEnd"/>
      <w:r w:rsidRPr="00EC44AC">
        <w:rPr>
          <w:b/>
          <w:i/>
          <w:iCs/>
          <w:highlight w:val="yellow"/>
        </w:rPr>
        <w:t xml:space="preserve"> editor: Please </w:t>
      </w:r>
      <w:r w:rsidR="003327E1">
        <w:rPr>
          <w:b/>
          <w:i/>
          <w:iCs/>
          <w:highlight w:val="yellow"/>
          <w:u w:val="single"/>
        </w:rPr>
        <w:t>insert</w:t>
      </w:r>
      <w:r w:rsidRPr="00EC44AC">
        <w:rPr>
          <w:b/>
          <w:i/>
          <w:iCs/>
          <w:highlight w:val="yellow"/>
        </w:rPr>
        <w:t xml:space="preserve"> </w:t>
      </w:r>
      <w:r>
        <w:rPr>
          <w:b/>
          <w:i/>
          <w:iCs/>
          <w:highlight w:val="yellow"/>
        </w:rPr>
        <w:t xml:space="preserve">the following paragraph </w:t>
      </w:r>
      <w:r w:rsidR="00A011D3">
        <w:rPr>
          <w:b/>
          <w:i/>
          <w:iCs/>
          <w:highlight w:val="yellow"/>
        </w:rPr>
        <w:t xml:space="preserve">and NOTE </w:t>
      </w:r>
      <w:r w:rsidR="003327E1">
        <w:rPr>
          <w:b/>
          <w:i/>
          <w:iCs/>
          <w:highlight w:val="yellow"/>
        </w:rPr>
        <w:t>as the 1</w:t>
      </w:r>
      <w:r w:rsidR="003327E1" w:rsidRPr="003327E1">
        <w:rPr>
          <w:b/>
          <w:i/>
          <w:iCs/>
          <w:highlight w:val="yellow"/>
          <w:vertAlign w:val="superscript"/>
        </w:rPr>
        <w:t>st</w:t>
      </w:r>
      <w:r w:rsidR="003327E1">
        <w:rPr>
          <w:b/>
          <w:i/>
          <w:iCs/>
          <w:highlight w:val="yellow"/>
        </w:rPr>
        <w:t xml:space="preserve"> paragraph </w:t>
      </w:r>
      <w:r>
        <w:rPr>
          <w:b/>
          <w:i/>
          <w:iCs/>
          <w:highlight w:val="yellow"/>
        </w:rPr>
        <w:t xml:space="preserve">in this subclause as </w:t>
      </w:r>
      <w:r w:rsidRPr="00EC44AC">
        <w:rPr>
          <w:b/>
          <w:i/>
          <w:iCs/>
          <w:highlight w:val="yellow"/>
        </w:rPr>
        <w:t>shown below:</w:t>
      </w:r>
    </w:p>
    <w:bookmarkEnd w:id="300"/>
    <w:p w14:paraId="131B8D5D" w14:textId="5717057C" w:rsidR="003327E1" w:rsidRDefault="00551E50" w:rsidP="00277F01">
      <w:pPr>
        <w:suppressAutoHyphens/>
        <w:jc w:val="both"/>
        <w:rPr>
          <w:rFonts w:ascii="Times New Roman" w:hAnsi="Times New Roman" w:cs="Times New Roman"/>
          <w:sz w:val="20"/>
          <w:szCs w:val="20"/>
        </w:rPr>
      </w:pPr>
      <w:r>
        <w:rPr>
          <w:rFonts w:ascii="Times New Roman" w:hAnsi="Times New Roman" w:cs="Times New Roman"/>
          <w:sz w:val="16"/>
          <w:szCs w:val="16"/>
          <w:highlight w:val="yellow"/>
        </w:rPr>
        <w:t>[12375]</w:t>
      </w:r>
      <w:r w:rsidR="00C77C69">
        <w:rPr>
          <w:rFonts w:ascii="Times New Roman" w:hAnsi="Times New Roman" w:cs="Times New Roman"/>
          <w:sz w:val="20"/>
          <w:szCs w:val="20"/>
        </w:rPr>
        <w:t xml:space="preserve">This section describes the procedure for </w:t>
      </w:r>
      <w:r w:rsidR="001C20FA">
        <w:rPr>
          <w:rFonts w:ascii="Times New Roman" w:hAnsi="Times New Roman" w:cs="Times New Roman"/>
          <w:sz w:val="20"/>
          <w:szCs w:val="20"/>
        </w:rPr>
        <w:t>splitting</w:t>
      </w:r>
      <w:r w:rsidR="00C77C69">
        <w:rPr>
          <w:rFonts w:ascii="Times New Roman" w:hAnsi="Times New Roman" w:cs="Times New Roman"/>
          <w:sz w:val="20"/>
          <w:szCs w:val="20"/>
        </w:rPr>
        <w:t xml:space="preserve"> </w:t>
      </w:r>
      <w:r w:rsidR="00E55E9C">
        <w:rPr>
          <w:rFonts w:ascii="Times New Roman" w:hAnsi="Times New Roman" w:cs="Times New Roman"/>
          <w:sz w:val="20"/>
          <w:szCs w:val="20"/>
        </w:rPr>
        <w:t xml:space="preserve">the contents of a </w:t>
      </w:r>
      <w:proofErr w:type="spellStart"/>
      <w:r w:rsidR="00E55E9C">
        <w:rPr>
          <w:rFonts w:ascii="Times New Roman" w:hAnsi="Times New Roman" w:cs="Times New Roman"/>
          <w:sz w:val="20"/>
          <w:szCs w:val="20"/>
        </w:rPr>
        <w:t>subelement</w:t>
      </w:r>
      <w:proofErr w:type="spellEnd"/>
      <w:r w:rsidR="00D15E46">
        <w:rPr>
          <w:rFonts w:ascii="Times New Roman" w:hAnsi="Times New Roman" w:cs="Times New Roman"/>
          <w:sz w:val="20"/>
          <w:szCs w:val="20"/>
        </w:rPr>
        <w:t xml:space="preserve"> </w:t>
      </w:r>
      <w:r w:rsidR="00912DEC">
        <w:rPr>
          <w:rFonts w:ascii="Times New Roman" w:hAnsi="Times New Roman" w:cs="Times New Roman"/>
          <w:sz w:val="20"/>
          <w:szCs w:val="20"/>
        </w:rPr>
        <w:t xml:space="preserve">that is </w:t>
      </w:r>
      <w:r w:rsidR="00E55E9C">
        <w:rPr>
          <w:rFonts w:ascii="Times New Roman" w:hAnsi="Times New Roman" w:cs="Times New Roman"/>
          <w:sz w:val="20"/>
          <w:szCs w:val="20"/>
        </w:rPr>
        <w:t xml:space="preserve">carried within </w:t>
      </w:r>
      <w:r w:rsidR="00912DEC">
        <w:rPr>
          <w:rFonts w:ascii="Times New Roman" w:hAnsi="Times New Roman" w:cs="Times New Roman"/>
          <w:sz w:val="20"/>
          <w:szCs w:val="20"/>
        </w:rPr>
        <w:t>a</w:t>
      </w:r>
      <w:r w:rsidR="00E55E9C">
        <w:rPr>
          <w:rFonts w:ascii="Times New Roman" w:hAnsi="Times New Roman" w:cs="Times New Roman"/>
          <w:sz w:val="20"/>
          <w:szCs w:val="20"/>
        </w:rPr>
        <w:t xml:space="preserve"> Link Info field of a Mult</w:t>
      </w:r>
      <w:r w:rsidR="001C20FA">
        <w:rPr>
          <w:rFonts w:ascii="Times New Roman" w:hAnsi="Times New Roman" w:cs="Times New Roman"/>
          <w:sz w:val="20"/>
          <w:szCs w:val="20"/>
        </w:rPr>
        <w:t>i</w:t>
      </w:r>
      <w:r w:rsidR="00E55E9C">
        <w:rPr>
          <w:rFonts w:ascii="Times New Roman" w:hAnsi="Times New Roman" w:cs="Times New Roman"/>
          <w:sz w:val="20"/>
          <w:szCs w:val="20"/>
        </w:rPr>
        <w:t>-Link element</w:t>
      </w:r>
      <w:r w:rsidR="003E3407">
        <w:rPr>
          <w:rFonts w:ascii="Times New Roman" w:hAnsi="Times New Roman" w:cs="Times New Roman"/>
          <w:sz w:val="20"/>
          <w:szCs w:val="20"/>
        </w:rPr>
        <w:t xml:space="preserve">, across multiple </w:t>
      </w:r>
      <w:proofErr w:type="spellStart"/>
      <w:r w:rsidR="003E3407">
        <w:rPr>
          <w:rFonts w:ascii="Times New Roman" w:hAnsi="Times New Roman" w:cs="Times New Roman"/>
          <w:sz w:val="20"/>
          <w:szCs w:val="20"/>
        </w:rPr>
        <w:t>subelements</w:t>
      </w:r>
      <w:proofErr w:type="spellEnd"/>
      <w:r w:rsidR="003E3407">
        <w:rPr>
          <w:rFonts w:ascii="Times New Roman" w:hAnsi="Times New Roman" w:cs="Times New Roman"/>
          <w:sz w:val="20"/>
          <w:szCs w:val="20"/>
        </w:rPr>
        <w:t xml:space="preserve">, when the </w:t>
      </w:r>
      <w:r w:rsidR="00385950">
        <w:rPr>
          <w:rFonts w:ascii="Times New Roman" w:hAnsi="Times New Roman" w:cs="Times New Roman"/>
          <w:sz w:val="20"/>
          <w:szCs w:val="20"/>
        </w:rPr>
        <w:t xml:space="preserve">length of the </w:t>
      </w:r>
      <w:r w:rsidR="003E3407">
        <w:rPr>
          <w:rFonts w:ascii="Times New Roman" w:hAnsi="Times New Roman" w:cs="Times New Roman"/>
          <w:sz w:val="20"/>
          <w:szCs w:val="20"/>
        </w:rPr>
        <w:t>content</w:t>
      </w:r>
      <w:r w:rsidR="00385950">
        <w:rPr>
          <w:rFonts w:ascii="Times New Roman" w:hAnsi="Times New Roman" w:cs="Times New Roman"/>
          <w:sz w:val="20"/>
          <w:szCs w:val="20"/>
        </w:rPr>
        <w:t xml:space="preserve"> </w:t>
      </w:r>
      <w:r w:rsidR="007D4E71">
        <w:rPr>
          <w:rFonts w:ascii="Times New Roman" w:hAnsi="Times New Roman" w:cs="Times New Roman"/>
          <w:sz w:val="20"/>
          <w:szCs w:val="20"/>
        </w:rPr>
        <w:t xml:space="preserve">of the </w:t>
      </w:r>
      <w:proofErr w:type="spellStart"/>
      <w:r w:rsidR="007D4E71">
        <w:rPr>
          <w:rFonts w:ascii="Times New Roman" w:hAnsi="Times New Roman" w:cs="Times New Roman"/>
          <w:sz w:val="20"/>
          <w:szCs w:val="20"/>
        </w:rPr>
        <w:t>subelement</w:t>
      </w:r>
      <w:proofErr w:type="spellEnd"/>
      <w:r w:rsidR="007D4E71">
        <w:rPr>
          <w:rFonts w:ascii="Times New Roman" w:hAnsi="Times New Roman" w:cs="Times New Roman"/>
          <w:sz w:val="20"/>
          <w:szCs w:val="20"/>
        </w:rPr>
        <w:t xml:space="preserve"> </w:t>
      </w:r>
      <w:r w:rsidR="00385950">
        <w:rPr>
          <w:rFonts w:ascii="Times New Roman" w:hAnsi="Times New Roman" w:cs="Times New Roman"/>
          <w:sz w:val="20"/>
          <w:szCs w:val="20"/>
        </w:rPr>
        <w:t xml:space="preserve">exceeds </w:t>
      </w:r>
      <w:r w:rsidR="007D4E71">
        <w:rPr>
          <w:rFonts w:ascii="Times New Roman" w:hAnsi="Times New Roman" w:cs="Times New Roman"/>
          <w:sz w:val="20"/>
          <w:szCs w:val="20"/>
        </w:rPr>
        <w:t>255 octets</w:t>
      </w:r>
      <w:r w:rsidR="00FA053E">
        <w:rPr>
          <w:rFonts w:ascii="Times New Roman" w:hAnsi="Times New Roman" w:cs="Times New Roman"/>
          <w:sz w:val="20"/>
          <w:szCs w:val="20"/>
        </w:rPr>
        <w:t>.</w:t>
      </w:r>
      <w:r w:rsidR="00D15E46">
        <w:rPr>
          <w:rFonts w:ascii="Times New Roman" w:hAnsi="Times New Roman" w:cs="Times New Roman"/>
          <w:sz w:val="20"/>
          <w:szCs w:val="20"/>
        </w:rPr>
        <w:t xml:space="preserve"> The procedure is described with respect to </w:t>
      </w:r>
      <w:r w:rsidR="00B52970">
        <w:rPr>
          <w:rFonts w:ascii="Times New Roman" w:hAnsi="Times New Roman" w:cs="Times New Roman"/>
          <w:sz w:val="20"/>
          <w:szCs w:val="20"/>
        </w:rPr>
        <w:t xml:space="preserve">the </w:t>
      </w:r>
      <w:r w:rsidR="00D15E46">
        <w:rPr>
          <w:rFonts w:ascii="Times New Roman" w:hAnsi="Times New Roman" w:cs="Times New Roman"/>
          <w:sz w:val="20"/>
          <w:szCs w:val="20"/>
        </w:rPr>
        <w:t xml:space="preserve">Per-STA Profile </w:t>
      </w:r>
      <w:proofErr w:type="spellStart"/>
      <w:r w:rsidR="00D15E46">
        <w:rPr>
          <w:rFonts w:ascii="Times New Roman" w:hAnsi="Times New Roman" w:cs="Times New Roman"/>
          <w:sz w:val="20"/>
          <w:szCs w:val="20"/>
        </w:rPr>
        <w:t>subelement</w:t>
      </w:r>
      <w:proofErr w:type="spellEnd"/>
      <w:r w:rsidR="00D15E46">
        <w:rPr>
          <w:rFonts w:ascii="Times New Roman" w:hAnsi="Times New Roman" w:cs="Times New Roman"/>
          <w:sz w:val="20"/>
          <w:szCs w:val="20"/>
        </w:rPr>
        <w:t xml:space="preserve"> </w:t>
      </w:r>
      <w:r w:rsidR="009E341C">
        <w:rPr>
          <w:rFonts w:ascii="Times New Roman" w:hAnsi="Times New Roman" w:cs="Times New Roman"/>
          <w:sz w:val="20"/>
          <w:szCs w:val="20"/>
        </w:rPr>
        <w:t xml:space="preserve">of </w:t>
      </w:r>
      <w:r w:rsidR="00B52970">
        <w:rPr>
          <w:rFonts w:ascii="Times New Roman" w:hAnsi="Times New Roman" w:cs="Times New Roman"/>
          <w:sz w:val="20"/>
          <w:szCs w:val="20"/>
        </w:rPr>
        <w:t xml:space="preserve">the </w:t>
      </w:r>
      <w:r w:rsidR="009E341C">
        <w:rPr>
          <w:rFonts w:ascii="Times New Roman" w:hAnsi="Times New Roman" w:cs="Times New Roman"/>
          <w:sz w:val="20"/>
          <w:szCs w:val="20"/>
        </w:rPr>
        <w:t>Basic Multi-Link element. However, the same procedure appl</w:t>
      </w:r>
      <w:r w:rsidR="004A01E5">
        <w:rPr>
          <w:rFonts w:ascii="Times New Roman" w:hAnsi="Times New Roman" w:cs="Times New Roman"/>
          <w:sz w:val="20"/>
          <w:szCs w:val="20"/>
        </w:rPr>
        <w:t>ies</w:t>
      </w:r>
      <w:r w:rsidR="009E341C">
        <w:rPr>
          <w:rFonts w:ascii="Times New Roman" w:hAnsi="Times New Roman" w:cs="Times New Roman"/>
          <w:sz w:val="20"/>
          <w:szCs w:val="20"/>
        </w:rPr>
        <w:t xml:space="preserve"> to any </w:t>
      </w:r>
      <w:proofErr w:type="spellStart"/>
      <w:r w:rsidR="009E341C">
        <w:rPr>
          <w:rFonts w:ascii="Times New Roman" w:hAnsi="Times New Roman" w:cs="Times New Roman"/>
          <w:sz w:val="20"/>
          <w:szCs w:val="20"/>
        </w:rPr>
        <w:t>subelement</w:t>
      </w:r>
      <w:proofErr w:type="spellEnd"/>
      <w:r w:rsidR="009E341C">
        <w:rPr>
          <w:rFonts w:ascii="Times New Roman" w:hAnsi="Times New Roman" w:cs="Times New Roman"/>
          <w:sz w:val="20"/>
          <w:szCs w:val="20"/>
        </w:rPr>
        <w:t xml:space="preserve"> </w:t>
      </w:r>
      <w:r w:rsidR="00C3357D">
        <w:rPr>
          <w:rFonts w:ascii="Times New Roman" w:hAnsi="Times New Roman" w:cs="Times New Roman"/>
          <w:sz w:val="20"/>
          <w:szCs w:val="20"/>
        </w:rPr>
        <w:t xml:space="preserve">except </w:t>
      </w:r>
      <w:r w:rsidR="00B52970">
        <w:rPr>
          <w:rFonts w:ascii="Times New Roman" w:hAnsi="Times New Roman" w:cs="Times New Roman"/>
          <w:sz w:val="20"/>
          <w:szCs w:val="20"/>
        </w:rPr>
        <w:t xml:space="preserve">the </w:t>
      </w:r>
      <w:r w:rsidR="00C3357D">
        <w:rPr>
          <w:rFonts w:ascii="Times New Roman" w:hAnsi="Times New Roman" w:cs="Times New Roman"/>
          <w:sz w:val="20"/>
          <w:szCs w:val="20"/>
        </w:rPr>
        <w:t xml:space="preserve">Fragment </w:t>
      </w:r>
      <w:proofErr w:type="spellStart"/>
      <w:r w:rsidR="00C3357D">
        <w:rPr>
          <w:rFonts w:ascii="Times New Roman" w:hAnsi="Times New Roman" w:cs="Times New Roman"/>
          <w:sz w:val="20"/>
          <w:szCs w:val="20"/>
        </w:rPr>
        <w:t>subelement</w:t>
      </w:r>
      <w:proofErr w:type="spellEnd"/>
      <w:r w:rsidR="00C3357D">
        <w:rPr>
          <w:rFonts w:ascii="Times New Roman" w:hAnsi="Times New Roman" w:cs="Times New Roman"/>
          <w:sz w:val="20"/>
          <w:szCs w:val="20"/>
        </w:rPr>
        <w:t xml:space="preserve"> (see </w:t>
      </w:r>
      <w:r w:rsidR="00C3357D" w:rsidRPr="00C3357D">
        <w:rPr>
          <w:rFonts w:ascii="Times New Roman" w:hAnsi="Times New Roman" w:cs="Times New Roman"/>
          <w:sz w:val="20"/>
          <w:szCs w:val="20"/>
        </w:rPr>
        <w:t>Table 9-401d</w:t>
      </w:r>
      <w:r w:rsidR="00C3357D">
        <w:rPr>
          <w:rFonts w:ascii="Times New Roman" w:hAnsi="Times New Roman" w:cs="Times New Roman"/>
          <w:sz w:val="20"/>
          <w:szCs w:val="20"/>
        </w:rPr>
        <w:t xml:space="preserve"> (</w:t>
      </w:r>
      <w:r w:rsidR="00C3357D" w:rsidRPr="00C3357D">
        <w:rPr>
          <w:rFonts w:ascii="Times New Roman" w:hAnsi="Times New Roman" w:cs="Times New Roman"/>
          <w:sz w:val="20"/>
          <w:szCs w:val="20"/>
        </w:rPr>
        <w:t xml:space="preserve">Optional </w:t>
      </w:r>
      <w:proofErr w:type="spellStart"/>
      <w:r w:rsidR="00C3357D" w:rsidRPr="00C3357D">
        <w:rPr>
          <w:rFonts w:ascii="Times New Roman" w:hAnsi="Times New Roman" w:cs="Times New Roman"/>
          <w:sz w:val="20"/>
          <w:szCs w:val="20"/>
        </w:rPr>
        <w:t>subelement</w:t>
      </w:r>
      <w:proofErr w:type="spellEnd"/>
      <w:r w:rsidR="00C3357D" w:rsidRPr="00C3357D">
        <w:rPr>
          <w:rFonts w:ascii="Times New Roman" w:hAnsi="Times New Roman" w:cs="Times New Roman"/>
          <w:sz w:val="20"/>
          <w:szCs w:val="20"/>
        </w:rPr>
        <w:t xml:space="preserve"> IDs for Link Info field of the Multi-Link element</w:t>
      </w:r>
      <w:r w:rsidR="00C3357D">
        <w:rPr>
          <w:rFonts w:ascii="Times New Roman" w:hAnsi="Times New Roman" w:cs="Times New Roman"/>
          <w:sz w:val="20"/>
          <w:szCs w:val="20"/>
        </w:rPr>
        <w:t xml:space="preserve">)) </w:t>
      </w:r>
      <w:r w:rsidR="00B33791">
        <w:rPr>
          <w:rFonts w:ascii="Times New Roman" w:hAnsi="Times New Roman" w:cs="Times New Roman"/>
          <w:sz w:val="20"/>
          <w:szCs w:val="20"/>
        </w:rPr>
        <w:t xml:space="preserve">and </w:t>
      </w:r>
      <w:r w:rsidR="00B52970">
        <w:rPr>
          <w:rFonts w:ascii="Times New Roman" w:hAnsi="Times New Roman" w:cs="Times New Roman"/>
          <w:sz w:val="20"/>
          <w:szCs w:val="20"/>
        </w:rPr>
        <w:t xml:space="preserve">to </w:t>
      </w:r>
      <w:r w:rsidR="00C3357D">
        <w:rPr>
          <w:rFonts w:ascii="Times New Roman" w:hAnsi="Times New Roman" w:cs="Times New Roman"/>
          <w:sz w:val="20"/>
          <w:szCs w:val="20"/>
        </w:rPr>
        <w:t xml:space="preserve">any variant </w:t>
      </w:r>
      <w:r w:rsidR="005405C0">
        <w:rPr>
          <w:rFonts w:ascii="Times New Roman" w:hAnsi="Times New Roman" w:cs="Times New Roman"/>
          <w:sz w:val="20"/>
          <w:szCs w:val="20"/>
        </w:rPr>
        <w:t xml:space="preserve">of </w:t>
      </w:r>
      <w:r w:rsidR="00C3357D">
        <w:rPr>
          <w:rFonts w:ascii="Times New Roman" w:hAnsi="Times New Roman" w:cs="Times New Roman"/>
          <w:sz w:val="20"/>
          <w:szCs w:val="20"/>
        </w:rPr>
        <w:t>Multi-Link element.</w:t>
      </w:r>
    </w:p>
    <w:p w14:paraId="288E285B" w14:textId="6D119371" w:rsidR="004F3135" w:rsidRDefault="00551E50" w:rsidP="00DF4281">
      <w:pPr>
        <w:suppressAutoHyphens/>
        <w:spacing w:after="0" w:line="240" w:lineRule="auto"/>
        <w:jc w:val="both"/>
        <w:rPr>
          <w:rFonts w:ascii="Times New Roman" w:hAnsi="Times New Roman" w:cs="Times New Roman"/>
          <w:sz w:val="18"/>
          <w:szCs w:val="18"/>
        </w:rPr>
      </w:pPr>
      <w:r>
        <w:rPr>
          <w:rFonts w:ascii="Times New Roman" w:hAnsi="Times New Roman" w:cs="Times New Roman"/>
          <w:sz w:val="16"/>
          <w:szCs w:val="16"/>
          <w:highlight w:val="yellow"/>
        </w:rPr>
        <w:t>[12375]</w:t>
      </w:r>
      <w:r w:rsidR="004F3135">
        <w:rPr>
          <w:rFonts w:ascii="Times New Roman" w:hAnsi="Times New Roman" w:cs="Times New Roman"/>
          <w:sz w:val="18"/>
          <w:szCs w:val="18"/>
        </w:rPr>
        <w:t xml:space="preserve">NOTE – When the length of the </w:t>
      </w:r>
      <w:proofErr w:type="spellStart"/>
      <w:r w:rsidR="004F3135">
        <w:rPr>
          <w:rFonts w:ascii="Times New Roman" w:hAnsi="Times New Roman" w:cs="Times New Roman"/>
          <w:sz w:val="18"/>
          <w:szCs w:val="18"/>
        </w:rPr>
        <w:t>subelement</w:t>
      </w:r>
      <w:proofErr w:type="spellEnd"/>
      <w:r w:rsidR="004F3135">
        <w:rPr>
          <w:rFonts w:ascii="Times New Roman" w:hAnsi="Times New Roman" w:cs="Times New Roman"/>
          <w:sz w:val="18"/>
          <w:szCs w:val="18"/>
        </w:rPr>
        <w:t xml:space="preserve"> </w:t>
      </w:r>
      <w:r w:rsidR="003A0DD5">
        <w:rPr>
          <w:rFonts w:ascii="Times New Roman" w:hAnsi="Times New Roman" w:cs="Times New Roman"/>
          <w:sz w:val="18"/>
          <w:szCs w:val="18"/>
        </w:rPr>
        <w:t xml:space="preserve">is less than </w:t>
      </w:r>
      <w:r w:rsidR="00480490">
        <w:rPr>
          <w:rFonts w:ascii="Times New Roman" w:hAnsi="Times New Roman" w:cs="Times New Roman"/>
          <w:sz w:val="18"/>
          <w:szCs w:val="18"/>
        </w:rPr>
        <w:t xml:space="preserve">or equal </w:t>
      </w:r>
      <w:r w:rsidR="003A0DD5">
        <w:rPr>
          <w:rFonts w:ascii="Times New Roman" w:hAnsi="Times New Roman" w:cs="Times New Roman"/>
          <w:sz w:val="18"/>
          <w:szCs w:val="18"/>
        </w:rPr>
        <w:t xml:space="preserve">255 octets but exceeds the remaining size of the Multi-Link element, </w:t>
      </w:r>
      <w:r w:rsidR="004F3135">
        <w:rPr>
          <w:rFonts w:ascii="Times New Roman" w:hAnsi="Times New Roman" w:cs="Times New Roman"/>
          <w:sz w:val="18"/>
          <w:szCs w:val="18"/>
        </w:rPr>
        <w:t>the</w:t>
      </w:r>
      <w:r w:rsidR="003964B4" w:rsidRPr="003964B4">
        <w:rPr>
          <w:rFonts w:ascii="Times New Roman" w:hAnsi="Times New Roman" w:cs="Times New Roman"/>
          <w:sz w:val="18"/>
          <w:szCs w:val="18"/>
        </w:rPr>
        <w:t xml:space="preserve"> </w:t>
      </w:r>
      <w:proofErr w:type="spellStart"/>
      <w:r w:rsidR="003964B4">
        <w:rPr>
          <w:rFonts w:ascii="Times New Roman" w:hAnsi="Times New Roman" w:cs="Times New Roman"/>
          <w:sz w:val="18"/>
          <w:szCs w:val="18"/>
        </w:rPr>
        <w:t>subelement</w:t>
      </w:r>
      <w:proofErr w:type="spellEnd"/>
      <w:r w:rsidR="003964B4">
        <w:rPr>
          <w:rFonts w:ascii="Times New Roman" w:hAnsi="Times New Roman" w:cs="Times New Roman"/>
          <w:sz w:val="18"/>
          <w:szCs w:val="18"/>
        </w:rPr>
        <w:t xml:space="preserve"> is not fragmented</w:t>
      </w:r>
      <w:r w:rsidR="000F2CAD">
        <w:rPr>
          <w:rFonts w:ascii="Times New Roman" w:hAnsi="Times New Roman" w:cs="Times New Roman"/>
          <w:sz w:val="18"/>
          <w:szCs w:val="18"/>
        </w:rPr>
        <w:t>. Instead</w:t>
      </w:r>
      <w:r w:rsidR="00073A67">
        <w:rPr>
          <w:rFonts w:ascii="Times New Roman" w:hAnsi="Times New Roman" w:cs="Times New Roman"/>
          <w:sz w:val="18"/>
          <w:szCs w:val="18"/>
        </w:rPr>
        <w:t>,</w:t>
      </w:r>
      <w:r w:rsidR="000F2CAD">
        <w:rPr>
          <w:rFonts w:ascii="Times New Roman" w:hAnsi="Times New Roman" w:cs="Times New Roman"/>
          <w:sz w:val="18"/>
          <w:szCs w:val="18"/>
        </w:rPr>
        <w:t xml:space="preserve"> the </w:t>
      </w:r>
      <w:r w:rsidR="001C16E2">
        <w:rPr>
          <w:rFonts w:ascii="Times New Roman" w:hAnsi="Times New Roman" w:cs="Times New Roman"/>
          <w:sz w:val="18"/>
          <w:szCs w:val="18"/>
        </w:rPr>
        <w:t xml:space="preserve">Multi-Link element is </w:t>
      </w:r>
      <w:r w:rsidR="00E5023A">
        <w:rPr>
          <w:rFonts w:ascii="Times New Roman" w:hAnsi="Times New Roman" w:cs="Times New Roman"/>
          <w:sz w:val="18"/>
          <w:szCs w:val="18"/>
        </w:rPr>
        <w:t>fragmented</w:t>
      </w:r>
      <w:r w:rsidR="00946426">
        <w:rPr>
          <w:rFonts w:ascii="Times New Roman" w:hAnsi="Times New Roman" w:cs="Times New Roman"/>
          <w:sz w:val="18"/>
          <w:szCs w:val="18"/>
        </w:rPr>
        <w:t xml:space="preserve"> by following the procedure described in 10.28.11</w:t>
      </w:r>
      <w:r w:rsidR="001B53AF">
        <w:rPr>
          <w:rFonts w:ascii="Times New Roman" w:hAnsi="Times New Roman" w:cs="Times New Roman"/>
          <w:sz w:val="18"/>
          <w:szCs w:val="18"/>
        </w:rPr>
        <w:t xml:space="preserve"> (Element </w:t>
      </w:r>
      <w:r w:rsidR="001B53AF">
        <w:rPr>
          <w:rFonts w:ascii="Times New Roman" w:hAnsi="Times New Roman" w:cs="Times New Roman"/>
          <w:sz w:val="18"/>
          <w:szCs w:val="18"/>
        </w:rPr>
        <w:lastRenderedPageBreak/>
        <w:t>fragmentation)</w:t>
      </w:r>
      <w:r w:rsidR="00E5023A">
        <w:rPr>
          <w:rFonts w:ascii="Times New Roman" w:hAnsi="Times New Roman" w:cs="Times New Roman"/>
          <w:sz w:val="18"/>
          <w:szCs w:val="18"/>
        </w:rPr>
        <w:t>,</w:t>
      </w:r>
      <w:r w:rsidR="001C16E2">
        <w:rPr>
          <w:rFonts w:ascii="Times New Roman" w:hAnsi="Times New Roman" w:cs="Times New Roman"/>
          <w:sz w:val="18"/>
          <w:szCs w:val="18"/>
        </w:rPr>
        <w:t xml:space="preserve"> </w:t>
      </w:r>
      <w:r w:rsidR="0042696E">
        <w:rPr>
          <w:rFonts w:ascii="Times New Roman" w:hAnsi="Times New Roman" w:cs="Times New Roman"/>
          <w:sz w:val="18"/>
          <w:szCs w:val="18"/>
        </w:rPr>
        <w:t xml:space="preserve">and the subsequent Fragment element </w:t>
      </w:r>
      <w:r w:rsidR="00DF4281" w:rsidRPr="00DF4281">
        <w:rPr>
          <w:rFonts w:ascii="Times New Roman" w:hAnsi="Times New Roman" w:cs="Times New Roman"/>
          <w:sz w:val="18"/>
          <w:szCs w:val="18"/>
        </w:rPr>
        <w:t>(see 9.4.2.188</w:t>
      </w:r>
      <w:r w:rsidR="00DF4281">
        <w:rPr>
          <w:rFonts w:ascii="Times New Roman" w:hAnsi="Times New Roman" w:cs="Times New Roman"/>
          <w:sz w:val="18"/>
          <w:szCs w:val="18"/>
        </w:rPr>
        <w:t xml:space="preserve"> </w:t>
      </w:r>
      <w:r w:rsidR="00DF4281" w:rsidRPr="00DF4281">
        <w:rPr>
          <w:rFonts w:ascii="Times New Roman" w:hAnsi="Times New Roman" w:cs="Times New Roman"/>
          <w:sz w:val="18"/>
          <w:szCs w:val="18"/>
        </w:rPr>
        <w:t>(Fragment element))</w:t>
      </w:r>
      <w:r w:rsidR="00DF4281">
        <w:rPr>
          <w:rFonts w:ascii="Times New Roman" w:hAnsi="Times New Roman" w:cs="Times New Roman"/>
          <w:sz w:val="18"/>
          <w:szCs w:val="18"/>
        </w:rPr>
        <w:t xml:space="preserve"> </w:t>
      </w:r>
      <w:r w:rsidR="0042696E">
        <w:rPr>
          <w:rFonts w:ascii="Times New Roman" w:hAnsi="Times New Roman" w:cs="Times New Roman"/>
          <w:sz w:val="18"/>
          <w:szCs w:val="18"/>
        </w:rPr>
        <w:t xml:space="preserve">carries the portion of the </w:t>
      </w:r>
      <w:proofErr w:type="spellStart"/>
      <w:r w:rsidR="00ED616E">
        <w:rPr>
          <w:rFonts w:ascii="Times New Roman" w:hAnsi="Times New Roman" w:cs="Times New Roman"/>
          <w:sz w:val="18"/>
          <w:szCs w:val="18"/>
        </w:rPr>
        <w:t>subelement</w:t>
      </w:r>
      <w:proofErr w:type="spellEnd"/>
      <w:r w:rsidR="00ED616E">
        <w:rPr>
          <w:rFonts w:ascii="Times New Roman" w:hAnsi="Times New Roman" w:cs="Times New Roman"/>
          <w:sz w:val="18"/>
          <w:szCs w:val="18"/>
        </w:rPr>
        <w:t xml:space="preserve"> that exceeded the </w:t>
      </w:r>
      <w:r w:rsidR="00EA6E82">
        <w:rPr>
          <w:rFonts w:ascii="Times New Roman" w:hAnsi="Times New Roman" w:cs="Times New Roman"/>
          <w:sz w:val="18"/>
          <w:szCs w:val="18"/>
        </w:rPr>
        <w:t xml:space="preserve">remaining size of the </w:t>
      </w:r>
      <w:r w:rsidR="00ED616E">
        <w:rPr>
          <w:rFonts w:ascii="Times New Roman" w:hAnsi="Times New Roman" w:cs="Times New Roman"/>
          <w:sz w:val="18"/>
          <w:szCs w:val="18"/>
        </w:rPr>
        <w:t>element.</w:t>
      </w:r>
    </w:p>
    <w:p w14:paraId="26C70DC2" w14:textId="4D3A7A17" w:rsidR="00B753B0" w:rsidRDefault="00B753B0" w:rsidP="00DF4281">
      <w:pPr>
        <w:suppressAutoHyphens/>
        <w:spacing w:after="0" w:line="240" w:lineRule="auto"/>
        <w:jc w:val="both"/>
        <w:rPr>
          <w:rFonts w:ascii="Times New Roman" w:hAnsi="Times New Roman" w:cs="Times New Roman"/>
          <w:sz w:val="18"/>
          <w:szCs w:val="18"/>
        </w:rPr>
      </w:pPr>
    </w:p>
    <w:p w14:paraId="7500DFA7" w14:textId="6723B451" w:rsidR="00666567" w:rsidRPr="00E969DD" w:rsidRDefault="00666567" w:rsidP="00E969DD">
      <w:pPr>
        <w:pStyle w:val="T"/>
        <w:spacing w:after="120" w:line="240" w:lineRule="auto"/>
        <w:jc w:val="center"/>
        <w:rPr>
          <w:bCs/>
          <w:highlight w:val="yellow"/>
        </w:rPr>
      </w:pPr>
      <w:r w:rsidRPr="00E969DD">
        <w:rPr>
          <w:bCs/>
          <w:highlight w:val="yellow"/>
        </w:rPr>
        <w:t xml:space="preserve">x-x-x-x-x-x Bugfix / additional clarification </w:t>
      </w:r>
      <w:r w:rsidR="00E969DD" w:rsidRPr="00E969DD">
        <w:rPr>
          <w:bCs/>
          <w:highlight w:val="yellow"/>
        </w:rPr>
        <w:t>x-x-x-x-x-x</w:t>
      </w:r>
      <w:r w:rsidR="001540CB">
        <w:rPr>
          <w:bCs/>
          <w:highlight w:val="yellow"/>
        </w:rPr>
        <w:t xml:space="preserve"> </w:t>
      </w:r>
      <w:r w:rsidR="001540CB" w:rsidRPr="001540CB">
        <w:rPr>
          <w:bCs/>
          <w:highlight w:val="yellow"/>
        </w:rPr>
        <w:t>[13259]</w:t>
      </w:r>
    </w:p>
    <w:p w14:paraId="0D14E0CD" w14:textId="77777777" w:rsidR="00666567" w:rsidRDefault="00666567" w:rsidP="00DF4281">
      <w:pPr>
        <w:suppressAutoHyphens/>
        <w:spacing w:after="0" w:line="240" w:lineRule="auto"/>
        <w:jc w:val="both"/>
        <w:rPr>
          <w:rFonts w:ascii="Times New Roman" w:hAnsi="Times New Roman" w:cs="Times New Roman"/>
          <w:sz w:val="18"/>
          <w:szCs w:val="18"/>
        </w:rPr>
      </w:pPr>
    </w:p>
    <w:p w14:paraId="4BD38AE2" w14:textId="57F22EBE" w:rsidR="00B753B0" w:rsidRDefault="00B753B0" w:rsidP="00DF4281">
      <w:pPr>
        <w:suppressAutoHyphens/>
        <w:spacing w:after="0" w:line="240" w:lineRule="auto"/>
        <w:jc w:val="both"/>
        <w:rPr>
          <w:b/>
          <w:bCs/>
          <w:sz w:val="20"/>
          <w:szCs w:val="20"/>
        </w:rPr>
      </w:pPr>
      <w:r>
        <w:rPr>
          <w:b/>
          <w:bCs/>
          <w:sz w:val="20"/>
          <w:szCs w:val="20"/>
        </w:rPr>
        <w:t xml:space="preserve">35.3.3.4 Processing of Per-STA Profile </w:t>
      </w:r>
      <w:proofErr w:type="spellStart"/>
      <w:r>
        <w:rPr>
          <w:b/>
          <w:bCs/>
          <w:sz w:val="20"/>
          <w:szCs w:val="20"/>
        </w:rPr>
        <w:t>subelement</w:t>
      </w:r>
      <w:proofErr w:type="spellEnd"/>
      <w:r>
        <w:rPr>
          <w:b/>
          <w:bCs/>
          <w:sz w:val="20"/>
          <w:szCs w:val="20"/>
        </w:rPr>
        <w:t xml:space="preserve"> of Multi-Link element</w:t>
      </w:r>
    </w:p>
    <w:p w14:paraId="4730CFAE" w14:textId="4AD52471" w:rsidR="00B753B0" w:rsidRDefault="00B753B0" w:rsidP="00B753B0">
      <w:pPr>
        <w:pStyle w:val="T"/>
        <w:spacing w:after="120" w:line="240" w:lineRule="auto"/>
        <w:rPr>
          <w:b/>
          <w:i/>
          <w:iCs/>
          <w:highlight w:val="yellow"/>
        </w:rPr>
      </w:pPr>
      <w:proofErr w:type="spellStart"/>
      <w:r w:rsidRPr="00EC44AC">
        <w:rPr>
          <w:b/>
          <w:i/>
          <w:iCs/>
          <w:highlight w:val="yellow"/>
        </w:rPr>
        <w:t>TGbe</w:t>
      </w:r>
      <w:proofErr w:type="spellEnd"/>
      <w:r w:rsidRPr="00EC44AC">
        <w:rPr>
          <w:b/>
          <w:i/>
          <w:iCs/>
          <w:highlight w:val="yellow"/>
        </w:rPr>
        <w:t xml:space="preserve"> editor: Please </w:t>
      </w:r>
      <w:r>
        <w:rPr>
          <w:b/>
          <w:i/>
          <w:iCs/>
          <w:highlight w:val="yellow"/>
          <w:u w:val="single"/>
        </w:rPr>
        <w:t>update</w:t>
      </w:r>
      <w:r w:rsidRPr="00EC44AC">
        <w:rPr>
          <w:b/>
          <w:i/>
          <w:iCs/>
          <w:highlight w:val="yellow"/>
        </w:rPr>
        <w:t xml:space="preserve"> </w:t>
      </w:r>
      <w:r>
        <w:rPr>
          <w:b/>
          <w:i/>
          <w:iCs/>
          <w:highlight w:val="yellow"/>
        </w:rPr>
        <w:t xml:space="preserve">the </w:t>
      </w:r>
      <w:r w:rsidR="007B53E8">
        <w:rPr>
          <w:b/>
          <w:i/>
          <w:iCs/>
          <w:highlight w:val="yellow"/>
        </w:rPr>
        <w:t>1</w:t>
      </w:r>
      <w:r w:rsidR="007B53E8" w:rsidRPr="007B53E8">
        <w:rPr>
          <w:b/>
          <w:i/>
          <w:iCs/>
          <w:highlight w:val="yellow"/>
          <w:vertAlign w:val="superscript"/>
        </w:rPr>
        <w:t>st</w:t>
      </w:r>
      <w:r w:rsidR="007B53E8">
        <w:rPr>
          <w:b/>
          <w:i/>
          <w:iCs/>
          <w:highlight w:val="yellow"/>
        </w:rPr>
        <w:t xml:space="preserve"> </w:t>
      </w:r>
      <w:r>
        <w:rPr>
          <w:b/>
          <w:i/>
          <w:iCs/>
          <w:highlight w:val="yellow"/>
        </w:rPr>
        <w:t xml:space="preserve">paragraph in this subclause as </w:t>
      </w:r>
      <w:r w:rsidRPr="00EC44AC">
        <w:rPr>
          <w:b/>
          <w:i/>
          <w:iCs/>
          <w:highlight w:val="yellow"/>
        </w:rPr>
        <w:t>shown below:</w:t>
      </w:r>
    </w:p>
    <w:p w14:paraId="6010CFA7" w14:textId="2C4B463A" w:rsidR="007B53E8" w:rsidRDefault="007B53E8" w:rsidP="00710E5A">
      <w:pPr>
        <w:suppressAutoHyphens/>
        <w:jc w:val="both"/>
        <w:rPr>
          <w:rFonts w:ascii="Times New Roman" w:hAnsi="Times New Roman" w:cs="Times New Roman"/>
          <w:sz w:val="20"/>
          <w:szCs w:val="20"/>
        </w:rPr>
      </w:pPr>
      <w:r w:rsidRPr="007B53E8">
        <w:rPr>
          <w:rFonts w:ascii="Times New Roman" w:hAnsi="Times New Roman" w:cs="Times New Roman"/>
          <w:sz w:val="20"/>
          <w:szCs w:val="20"/>
        </w:rPr>
        <w:t>A non-AP STA (STA 1) affiliated with a non-AP MLD shall follow the procedures (if any) that are applicable to a field carried (directly or within an element) in a Management frame received on another link</w:t>
      </w:r>
      <w:ins w:id="301" w:author="Abhishek Patil" w:date="2022-07-26T14:59:00Z">
        <w:r w:rsidR="00D5339F">
          <w:rPr>
            <w:rFonts w:ascii="Times New Roman" w:hAnsi="Times New Roman" w:cs="Times New Roman"/>
            <w:sz w:val="20"/>
            <w:szCs w:val="20"/>
          </w:rPr>
          <w:t>, from</w:t>
        </w:r>
      </w:ins>
      <w:ins w:id="302" w:author="Abhishek Patil" w:date="2022-07-26T15:02:00Z">
        <w:r w:rsidR="00525BAD">
          <w:rPr>
            <w:rFonts w:ascii="Times New Roman" w:hAnsi="Times New Roman" w:cs="Times New Roman"/>
            <w:sz w:val="20"/>
            <w:szCs w:val="20"/>
          </w:rPr>
          <w:t xml:space="preserve"> an AP (AP2),</w:t>
        </w:r>
      </w:ins>
      <w:r w:rsidRPr="007B53E8">
        <w:rPr>
          <w:rFonts w:ascii="Times New Roman" w:hAnsi="Times New Roman" w:cs="Times New Roman"/>
          <w:sz w:val="20"/>
          <w:szCs w:val="20"/>
        </w:rPr>
        <w:t xml:space="preserve"> as if it </w:t>
      </w:r>
      <w:ins w:id="303" w:author="Abhishek Patil" w:date="2022-07-26T15:03:00Z">
        <w:r w:rsidR="00D47D9D">
          <w:rPr>
            <w:rFonts w:ascii="Times New Roman" w:hAnsi="Times New Roman" w:cs="Times New Roman"/>
            <w:sz w:val="20"/>
            <w:szCs w:val="20"/>
          </w:rPr>
          <w:t xml:space="preserve">(STA 1) </w:t>
        </w:r>
      </w:ins>
      <w:r w:rsidRPr="007B53E8">
        <w:rPr>
          <w:rFonts w:ascii="Times New Roman" w:hAnsi="Times New Roman" w:cs="Times New Roman"/>
          <w:sz w:val="20"/>
          <w:szCs w:val="20"/>
        </w:rPr>
        <w:t>had received that field in the corresponding frame transmitted by a reported AP (AP 1) operating on the same link</w:t>
      </w:r>
      <w:ins w:id="304" w:author="Abhishek Patil" w:date="2022-07-26T15:04:00Z">
        <w:r w:rsidR="00410BE6">
          <w:rPr>
            <w:rFonts w:ascii="Times New Roman" w:hAnsi="Times New Roman" w:cs="Times New Roman"/>
            <w:sz w:val="20"/>
            <w:szCs w:val="20"/>
          </w:rPr>
          <w:t xml:space="preserve"> as the non-AP STA (STA 1)</w:t>
        </w:r>
      </w:ins>
      <w:r w:rsidRPr="007B53E8">
        <w:rPr>
          <w:rFonts w:ascii="Times New Roman" w:hAnsi="Times New Roman" w:cs="Times New Roman"/>
          <w:sz w:val="20"/>
          <w:szCs w:val="20"/>
        </w:rPr>
        <w:t>, if all of the following conditions are satisfied:</w:t>
      </w:r>
    </w:p>
    <w:p w14:paraId="3D0324DD" w14:textId="0D1B0EF4" w:rsidR="007B53E8" w:rsidRDefault="007B53E8" w:rsidP="007B53E8">
      <w:pPr>
        <w:pStyle w:val="T"/>
        <w:spacing w:after="120" w:line="240" w:lineRule="auto"/>
        <w:rPr>
          <w:b/>
          <w:i/>
          <w:iCs/>
          <w:highlight w:val="yellow"/>
        </w:rPr>
      </w:pPr>
      <w:proofErr w:type="spellStart"/>
      <w:r w:rsidRPr="00EC44AC">
        <w:rPr>
          <w:b/>
          <w:i/>
          <w:iCs/>
          <w:highlight w:val="yellow"/>
        </w:rPr>
        <w:t>TGbe</w:t>
      </w:r>
      <w:proofErr w:type="spellEnd"/>
      <w:r w:rsidRPr="00EC44AC">
        <w:rPr>
          <w:b/>
          <w:i/>
          <w:iCs/>
          <w:highlight w:val="yellow"/>
        </w:rPr>
        <w:t xml:space="preserve"> editor: Please </w:t>
      </w:r>
      <w:r>
        <w:rPr>
          <w:b/>
          <w:i/>
          <w:iCs/>
          <w:highlight w:val="yellow"/>
          <w:u w:val="single"/>
        </w:rPr>
        <w:t>update</w:t>
      </w:r>
      <w:r w:rsidRPr="00EC44AC">
        <w:rPr>
          <w:b/>
          <w:i/>
          <w:iCs/>
          <w:highlight w:val="yellow"/>
        </w:rPr>
        <w:t xml:space="preserve"> </w:t>
      </w:r>
      <w:r>
        <w:rPr>
          <w:b/>
          <w:i/>
          <w:iCs/>
          <w:highlight w:val="yellow"/>
        </w:rPr>
        <w:t>the 3</w:t>
      </w:r>
      <w:r w:rsidRPr="007B53E8">
        <w:rPr>
          <w:b/>
          <w:i/>
          <w:iCs/>
          <w:highlight w:val="yellow"/>
          <w:vertAlign w:val="superscript"/>
        </w:rPr>
        <w:t>rd</w:t>
      </w:r>
      <w:r>
        <w:rPr>
          <w:b/>
          <w:i/>
          <w:iCs/>
          <w:highlight w:val="yellow"/>
        </w:rPr>
        <w:t xml:space="preserve"> paragraph in this subclause as </w:t>
      </w:r>
      <w:r w:rsidRPr="00EC44AC">
        <w:rPr>
          <w:b/>
          <w:i/>
          <w:iCs/>
          <w:highlight w:val="yellow"/>
        </w:rPr>
        <w:t>shown below:</w:t>
      </w:r>
    </w:p>
    <w:p w14:paraId="00F80DA9" w14:textId="1036F349" w:rsidR="00B753B0" w:rsidRPr="00710E5A" w:rsidRDefault="00710E5A" w:rsidP="00710E5A">
      <w:pPr>
        <w:suppressAutoHyphens/>
        <w:jc w:val="both"/>
        <w:rPr>
          <w:rFonts w:ascii="Times New Roman" w:hAnsi="Times New Roman" w:cs="Times New Roman"/>
          <w:sz w:val="20"/>
          <w:szCs w:val="20"/>
        </w:rPr>
      </w:pPr>
      <w:r w:rsidRPr="00710E5A">
        <w:rPr>
          <w:rFonts w:ascii="Times New Roman" w:hAnsi="Times New Roman" w:cs="Times New Roman"/>
          <w:sz w:val="20"/>
          <w:szCs w:val="20"/>
        </w:rPr>
        <w:t xml:space="preserve">An AP (AP 1) affiliated with an AP MLD shall follow the procedures (if any) that are applicable to a field carried (directly or within an element) in a (Re)Association Request frame received on another link, from a non-AP STA (STA 2), as if it </w:t>
      </w:r>
      <w:ins w:id="305" w:author="Abhishek Patil" w:date="2022-07-26T15:04:00Z">
        <w:r w:rsidR="0053121B">
          <w:rPr>
            <w:rFonts w:ascii="Times New Roman" w:hAnsi="Times New Roman" w:cs="Times New Roman"/>
            <w:sz w:val="20"/>
            <w:szCs w:val="20"/>
          </w:rPr>
          <w:t xml:space="preserve">(AP 1) </w:t>
        </w:r>
      </w:ins>
      <w:r w:rsidRPr="00710E5A">
        <w:rPr>
          <w:rFonts w:ascii="Times New Roman" w:hAnsi="Times New Roman" w:cs="Times New Roman"/>
          <w:sz w:val="20"/>
          <w:szCs w:val="20"/>
        </w:rPr>
        <w:t xml:space="preserve">had received that field in the corresponding frame transmitted by a reported non-AP STA (STA </w:t>
      </w:r>
      <w:del w:id="306" w:author="Abhishek Patil" w:date="2022-07-26T15:04:00Z">
        <w:r w:rsidRPr="00710E5A" w:rsidDel="00410BE6">
          <w:rPr>
            <w:rFonts w:ascii="Times New Roman" w:hAnsi="Times New Roman" w:cs="Times New Roman"/>
            <w:sz w:val="20"/>
            <w:szCs w:val="20"/>
          </w:rPr>
          <w:delText>2</w:delText>
        </w:r>
      </w:del>
      <w:ins w:id="307" w:author="Abhishek Patil" w:date="2022-07-26T15:04:00Z">
        <w:r w:rsidR="00410BE6">
          <w:rPr>
            <w:rFonts w:ascii="Times New Roman" w:hAnsi="Times New Roman" w:cs="Times New Roman"/>
            <w:sz w:val="20"/>
            <w:szCs w:val="20"/>
          </w:rPr>
          <w:t>1</w:t>
        </w:r>
      </w:ins>
      <w:r w:rsidRPr="00710E5A">
        <w:rPr>
          <w:rFonts w:ascii="Times New Roman" w:hAnsi="Times New Roman" w:cs="Times New Roman"/>
          <w:sz w:val="20"/>
          <w:szCs w:val="20"/>
        </w:rPr>
        <w:t>) operating on the same link as the AP (AP 1), if all of the following conditions are satisfied:</w:t>
      </w:r>
    </w:p>
    <w:sectPr w:rsidR="00B753B0" w:rsidRPr="00710E5A" w:rsidSect="00810D3D">
      <w:headerReference w:type="even" r:id="rId14"/>
      <w:headerReference w:type="default" r:id="rId15"/>
      <w:footerReference w:type="even" r:id="rId16"/>
      <w:footerReference w:type="default" r:id="rId17"/>
      <w:pgSz w:w="12240" w:h="15840"/>
      <w:pgMar w:top="1080" w:right="936" w:bottom="1080" w:left="936"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B4B29E" w14:textId="77777777" w:rsidR="000E4421" w:rsidRDefault="000E4421">
      <w:pPr>
        <w:spacing w:after="0" w:line="240" w:lineRule="auto"/>
      </w:pPr>
      <w:r>
        <w:separator/>
      </w:r>
    </w:p>
  </w:endnote>
  <w:endnote w:type="continuationSeparator" w:id="0">
    <w:p w14:paraId="41EBCE28" w14:textId="77777777" w:rsidR="000E4421" w:rsidRDefault="000E4421">
      <w:pPr>
        <w:spacing w:after="0" w:line="240" w:lineRule="auto"/>
      </w:pPr>
      <w:r>
        <w:continuationSeparator/>
      </w:r>
    </w:p>
  </w:endnote>
  <w:endnote w:type="continuationNotice" w:id="1">
    <w:p w14:paraId="4818E5DD" w14:textId="77777777" w:rsidR="000E4421" w:rsidRDefault="000E442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45F82" w14:textId="7E6C22B9" w:rsidR="00AD19F1" w:rsidRPr="00A2420F" w:rsidRDefault="00BF026D" w:rsidP="00A2420F">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noProof/>
        <w:sz w:val="24"/>
        <w:szCs w:val="20"/>
        <w:lang w:val="en-GB"/>
      </w:rPr>
      <w:t>4</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sidR="00126241">
      <w:rPr>
        <w:rFonts w:ascii="Times New Roman" w:eastAsia="Malgun Gothic" w:hAnsi="Times New Roman" w:cs="Times New Roman"/>
        <w:sz w:val="24"/>
        <w:szCs w:val="20"/>
        <w:lang w:val="en-GB" w:eastAsia="ko-KR"/>
      </w:rPr>
      <w:t>Abhishek Patil</w:t>
    </w:r>
    <w:r w:rsidRPr="00CB5571">
      <w:rPr>
        <w:rFonts w:ascii="Times New Roman" w:eastAsia="Malgun Gothic" w:hAnsi="Times New Roman" w:cs="Times New Roman"/>
        <w:sz w:val="24"/>
        <w:szCs w:val="20"/>
        <w:lang w:val="en-GB"/>
      </w:rPr>
      <w:t>, Qualcomm Inc.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D4B50" w14:textId="5CB5B54F" w:rsidR="00AD19F1" w:rsidRPr="00A2420F" w:rsidRDefault="00BF026D" w:rsidP="00A2420F">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noProof/>
        <w:sz w:val="24"/>
        <w:szCs w:val="20"/>
        <w:lang w:val="en-GB"/>
      </w:rPr>
      <w:t>1</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sidR="00126241">
      <w:rPr>
        <w:rFonts w:ascii="Times New Roman" w:eastAsia="Malgun Gothic" w:hAnsi="Times New Roman" w:cs="Times New Roman"/>
        <w:sz w:val="24"/>
        <w:szCs w:val="20"/>
        <w:lang w:val="en-GB" w:eastAsia="ko-KR"/>
      </w:rPr>
      <w:t>Abhishek Patil</w:t>
    </w:r>
    <w:r w:rsidRPr="00CB5571">
      <w:rPr>
        <w:rFonts w:ascii="Times New Roman" w:eastAsia="Malgun Gothic" w:hAnsi="Times New Roman" w:cs="Times New Roman"/>
        <w:sz w:val="24"/>
        <w:szCs w:val="20"/>
        <w:lang w:val="en-GB"/>
      </w:rPr>
      <w:t>, Qualcomm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127402" w14:textId="77777777" w:rsidR="000E4421" w:rsidRDefault="000E4421">
      <w:pPr>
        <w:spacing w:after="0" w:line="240" w:lineRule="auto"/>
      </w:pPr>
      <w:r>
        <w:separator/>
      </w:r>
    </w:p>
  </w:footnote>
  <w:footnote w:type="continuationSeparator" w:id="0">
    <w:p w14:paraId="6C858231" w14:textId="77777777" w:rsidR="000E4421" w:rsidRDefault="000E4421">
      <w:pPr>
        <w:spacing w:after="0" w:line="240" w:lineRule="auto"/>
      </w:pPr>
      <w:r>
        <w:continuationSeparator/>
      </w:r>
    </w:p>
  </w:footnote>
  <w:footnote w:type="continuationNotice" w:id="1">
    <w:p w14:paraId="370987AB" w14:textId="77777777" w:rsidR="000E4421" w:rsidRDefault="000E442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A6309" w14:textId="0E124E6E" w:rsidR="00BF026D" w:rsidRPr="00E5597F" w:rsidRDefault="00E5597F" w:rsidP="00E5597F">
    <w:pPr>
      <w:pBdr>
        <w:bottom w:val="single" w:sz="6" w:space="2" w:color="auto"/>
      </w:pBdr>
      <w:tabs>
        <w:tab w:val="left" w:pos="1440"/>
        <w:tab w:val="center" w:pos="4680"/>
        <w:tab w:val="right" w:pos="9360"/>
        <w:tab w:val="right" w:pos="12960"/>
      </w:tabs>
      <w:spacing w:after="0" w:line="240" w:lineRule="auto"/>
      <w:jc w:val="center"/>
      <w:rPr>
        <w:rFonts w:ascii="Times New Roman" w:eastAsia="Malgun Gothic" w:hAnsi="Times New Roman" w:cs="Times New Roman"/>
        <w:b/>
        <w:sz w:val="28"/>
        <w:szCs w:val="20"/>
      </w:rPr>
    </w:pPr>
    <w:r>
      <w:rPr>
        <w:rFonts w:ascii="Times New Roman" w:eastAsia="Malgun Gothic" w:hAnsi="Times New Roman" w:cs="Times New Roman"/>
        <w:b/>
        <w:sz w:val="28"/>
        <w:szCs w:val="20"/>
      </w:rPr>
      <w:t>July 2022</w:t>
    </w:r>
    <w:r>
      <w:rPr>
        <w:rFonts w:ascii="Times New Roman" w:eastAsia="Malgun Gothic" w:hAnsi="Times New Roman" w:cs="Times New Roman"/>
        <w:b/>
        <w:sz w:val="28"/>
        <w:szCs w:val="20"/>
      </w:rPr>
      <w:tab/>
    </w:r>
    <w:r>
      <w:rPr>
        <w:rFonts w:ascii="Times New Roman" w:eastAsia="Malgun Gothic" w:hAnsi="Times New Roman" w:cs="Times New Roman"/>
        <w:b/>
        <w:sz w:val="28"/>
        <w:szCs w:val="20"/>
      </w:rPr>
      <w:tab/>
    </w:r>
    <w:r>
      <w:rPr>
        <w:rFonts w:ascii="Times New Roman" w:eastAsia="Malgun Gothic" w:hAnsi="Times New Roman" w:cs="Times New Roman"/>
        <w:b/>
        <w:sz w:val="28"/>
        <w:szCs w:val="20"/>
        <w:lang w:val="en-GB"/>
      </w:rPr>
      <w:tab/>
    </w:r>
    <w:r w:rsidRPr="00B31A3B">
      <w:rPr>
        <w:rFonts w:ascii="Times New Roman" w:eastAsia="Malgun Gothic" w:hAnsi="Times New Roman" w:cs="Times New Roman"/>
        <w:b/>
        <w:sz w:val="28"/>
        <w:szCs w:val="20"/>
        <w:lang w:val="en-GB"/>
      </w:rPr>
      <w:t>doc.: IEEE 802.11-</w:t>
    </w:r>
    <w:r>
      <w:rPr>
        <w:rFonts w:ascii="Times New Roman" w:eastAsia="Malgun Gothic" w:hAnsi="Times New Roman" w:cs="Times New Roman"/>
        <w:b/>
        <w:sz w:val="28"/>
        <w:szCs w:val="20"/>
        <w:lang w:val="en-GB"/>
      </w:rPr>
      <w:t>22/1182r</w:t>
    </w:r>
    <w:r w:rsidR="008E0B1A">
      <w:rPr>
        <w:rFonts w:ascii="Times New Roman" w:eastAsia="Malgun Gothic" w:hAnsi="Times New Roman" w:cs="Times New Roman"/>
        <w:b/>
        <w:sz w:val="28"/>
        <w:szCs w:val="20"/>
        <w:lang w:val="en-GB"/>
      </w:rPr>
      <w:t>1</w:t>
    </w:r>
    <w:r w:rsidR="00B365E7">
      <w:rPr>
        <w:rFonts w:ascii="Times New Roman" w:eastAsia="Malgun Gothic" w:hAnsi="Times New Roman" w:cs="Times New Roman"/>
        <w:b/>
        <w:sz w:val="28"/>
        <w:szCs w:val="20"/>
        <w:lang w:val="en-GB"/>
      </w:rPr>
      <w:t>1</w:t>
    </w:r>
    <w:r w:rsidRPr="00CB5571">
      <w:rPr>
        <w:rFonts w:ascii="Times New Roman" w:eastAsia="Malgun Gothic" w:hAnsi="Times New Roman" w:cs="Times New Roman"/>
        <w:b/>
        <w:sz w:val="28"/>
        <w:szCs w:val="20"/>
        <w:lang w:val="en-GB"/>
      </w:rPr>
      <w:fldChar w:fldCharType="begin"/>
    </w:r>
    <w:r w:rsidRPr="00CB5571">
      <w:rPr>
        <w:rFonts w:ascii="Times New Roman" w:eastAsia="Malgun Gothic" w:hAnsi="Times New Roman" w:cs="Times New Roman"/>
        <w:b/>
        <w:sz w:val="28"/>
        <w:szCs w:val="20"/>
        <w:lang w:val="en-GB"/>
      </w:rPr>
      <w:instrText xml:space="preserve"> TITLE  \* MERGEFORMAT </w:instrText>
    </w:r>
    <w:r w:rsidRPr="00CB5571">
      <w:rPr>
        <w:rFonts w:ascii="Times New Roman" w:eastAsia="Malgun Gothic" w:hAnsi="Times New Roman" w:cs="Times New Roman"/>
        <w:b/>
        <w:sz w:val="28"/>
        <w:szCs w:val="20"/>
        <w:lang w:val="en-GB"/>
      </w:rPr>
      <w:fldChar w:fldCharType="end"/>
    </w:r>
    <w:r w:rsidR="00BF026D" w:rsidRPr="00CB5571">
      <w:rPr>
        <w:rFonts w:ascii="Times New Roman" w:eastAsia="Malgun Gothic" w:hAnsi="Times New Roman" w:cs="Times New Roman"/>
        <w:b/>
        <w:sz w:val="28"/>
        <w:szCs w:val="20"/>
        <w:lang w:val="en-GB"/>
      </w:rPr>
      <w:fldChar w:fldCharType="begin"/>
    </w:r>
    <w:r w:rsidR="00BF026D" w:rsidRPr="00CB5571">
      <w:rPr>
        <w:rFonts w:ascii="Times New Roman" w:eastAsia="Malgun Gothic" w:hAnsi="Times New Roman" w:cs="Times New Roman"/>
        <w:b/>
        <w:sz w:val="28"/>
        <w:szCs w:val="20"/>
        <w:lang w:val="en-GB"/>
      </w:rPr>
      <w:instrText xml:space="preserve"> TITLE  \* MERGEFORMAT </w:instrText>
    </w:r>
    <w:r w:rsidR="00BF026D" w:rsidRPr="00CB5571">
      <w:rPr>
        <w:rFonts w:ascii="Times New Roman" w:eastAsia="Malgun Gothic" w:hAnsi="Times New Roman" w:cs="Times New Roman"/>
        <w:b/>
        <w:sz w:val="28"/>
        <w:szCs w:val="20"/>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AABAA" w14:textId="6637474A" w:rsidR="00BF026D" w:rsidRPr="00DE6B44" w:rsidRDefault="004E0589" w:rsidP="00B107BE">
    <w:pPr>
      <w:pBdr>
        <w:bottom w:val="single" w:sz="6" w:space="2" w:color="auto"/>
      </w:pBdr>
      <w:tabs>
        <w:tab w:val="left" w:pos="1440"/>
        <w:tab w:val="center" w:pos="4680"/>
        <w:tab w:val="right" w:pos="9360"/>
        <w:tab w:val="right" w:pos="12960"/>
      </w:tabs>
      <w:spacing w:after="0" w:line="240" w:lineRule="auto"/>
      <w:jc w:val="center"/>
      <w:rPr>
        <w:rFonts w:ascii="Times New Roman" w:eastAsia="Malgun Gothic" w:hAnsi="Times New Roman" w:cs="Times New Roman"/>
        <w:b/>
        <w:sz w:val="28"/>
        <w:szCs w:val="20"/>
      </w:rPr>
    </w:pPr>
    <w:r>
      <w:rPr>
        <w:rFonts w:ascii="Times New Roman" w:eastAsia="Malgun Gothic" w:hAnsi="Times New Roman" w:cs="Times New Roman"/>
        <w:b/>
        <w:sz w:val="28"/>
        <w:szCs w:val="20"/>
      </w:rPr>
      <w:t>July</w:t>
    </w:r>
    <w:r w:rsidR="00126241">
      <w:rPr>
        <w:rFonts w:ascii="Times New Roman" w:eastAsia="Malgun Gothic" w:hAnsi="Times New Roman" w:cs="Times New Roman"/>
        <w:b/>
        <w:sz w:val="28"/>
        <w:szCs w:val="20"/>
      </w:rPr>
      <w:t xml:space="preserve"> </w:t>
    </w:r>
    <w:r w:rsidR="00BF026D">
      <w:rPr>
        <w:rFonts w:ascii="Times New Roman" w:eastAsia="Malgun Gothic" w:hAnsi="Times New Roman" w:cs="Times New Roman"/>
        <w:b/>
        <w:sz w:val="28"/>
        <w:szCs w:val="20"/>
      </w:rPr>
      <w:t>20</w:t>
    </w:r>
    <w:r w:rsidR="00D11553">
      <w:rPr>
        <w:rFonts w:ascii="Times New Roman" w:eastAsia="Malgun Gothic" w:hAnsi="Times New Roman" w:cs="Times New Roman"/>
        <w:b/>
        <w:sz w:val="28"/>
        <w:szCs w:val="20"/>
      </w:rPr>
      <w:t>2</w:t>
    </w:r>
    <w:r w:rsidR="00324F1B">
      <w:rPr>
        <w:rFonts w:ascii="Times New Roman" w:eastAsia="Malgun Gothic" w:hAnsi="Times New Roman" w:cs="Times New Roman"/>
        <w:b/>
        <w:sz w:val="28"/>
        <w:szCs w:val="20"/>
      </w:rPr>
      <w:t>2</w:t>
    </w:r>
    <w:r>
      <w:rPr>
        <w:rFonts w:ascii="Times New Roman" w:eastAsia="Malgun Gothic" w:hAnsi="Times New Roman" w:cs="Times New Roman"/>
        <w:b/>
        <w:sz w:val="28"/>
        <w:szCs w:val="20"/>
      </w:rPr>
      <w:tab/>
    </w:r>
    <w:r w:rsidR="00BF026D">
      <w:rPr>
        <w:rFonts w:ascii="Times New Roman" w:eastAsia="Malgun Gothic" w:hAnsi="Times New Roman" w:cs="Times New Roman"/>
        <w:b/>
        <w:sz w:val="28"/>
        <w:szCs w:val="20"/>
      </w:rPr>
      <w:tab/>
    </w:r>
    <w:r w:rsidR="00CD7DDC">
      <w:rPr>
        <w:rFonts w:ascii="Times New Roman" w:eastAsia="Malgun Gothic" w:hAnsi="Times New Roman" w:cs="Times New Roman"/>
        <w:b/>
        <w:sz w:val="28"/>
        <w:szCs w:val="20"/>
        <w:lang w:val="en-GB"/>
      </w:rPr>
      <w:tab/>
    </w:r>
    <w:r w:rsidR="00BF026D" w:rsidRPr="00B31A3B">
      <w:rPr>
        <w:rFonts w:ascii="Times New Roman" w:eastAsia="Malgun Gothic" w:hAnsi="Times New Roman" w:cs="Times New Roman"/>
        <w:b/>
        <w:sz w:val="28"/>
        <w:szCs w:val="20"/>
        <w:lang w:val="en-GB"/>
      </w:rPr>
      <w:t>doc.: IEEE 802.11-</w:t>
    </w:r>
    <w:r w:rsidR="00D11553">
      <w:rPr>
        <w:rFonts w:ascii="Times New Roman" w:eastAsia="Malgun Gothic" w:hAnsi="Times New Roman" w:cs="Times New Roman"/>
        <w:b/>
        <w:sz w:val="28"/>
        <w:szCs w:val="20"/>
        <w:lang w:val="en-GB"/>
      </w:rPr>
      <w:t>2</w:t>
    </w:r>
    <w:r w:rsidR="00324F1B">
      <w:rPr>
        <w:rFonts w:ascii="Times New Roman" w:eastAsia="Malgun Gothic" w:hAnsi="Times New Roman" w:cs="Times New Roman"/>
        <w:b/>
        <w:sz w:val="28"/>
        <w:szCs w:val="20"/>
        <w:lang w:val="en-GB"/>
      </w:rPr>
      <w:t>2</w:t>
    </w:r>
    <w:r w:rsidR="005B2D2F">
      <w:rPr>
        <w:rFonts w:ascii="Times New Roman" w:eastAsia="Malgun Gothic" w:hAnsi="Times New Roman" w:cs="Times New Roman"/>
        <w:b/>
        <w:sz w:val="28"/>
        <w:szCs w:val="20"/>
        <w:lang w:val="en-GB"/>
      </w:rPr>
      <w:t>/</w:t>
    </w:r>
    <w:r>
      <w:rPr>
        <w:rFonts w:ascii="Times New Roman" w:eastAsia="Malgun Gothic" w:hAnsi="Times New Roman" w:cs="Times New Roman"/>
        <w:b/>
        <w:sz w:val="28"/>
        <w:szCs w:val="20"/>
        <w:lang w:val="en-GB"/>
      </w:rPr>
      <w:t>1</w:t>
    </w:r>
    <w:r w:rsidR="00E5597F">
      <w:rPr>
        <w:rFonts w:ascii="Times New Roman" w:eastAsia="Malgun Gothic" w:hAnsi="Times New Roman" w:cs="Times New Roman"/>
        <w:b/>
        <w:sz w:val="28"/>
        <w:szCs w:val="20"/>
        <w:lang w:val="en-GB"/>
      </w:rPr>
      <w:t>1</w:t>
    </w:r>
    <w:r w:rsidR="00BB080E">
      <w:rPr>
        <w:rFonts w:ascii="Times New Roman" w:eastAsia="Malgun Gothic" w:hAnsi="Times New Roman" w:cs="Times New Roman"/>
        <w:b/>
        <w:sz w:val="28"/>
        <w:szCs w:val="20"/>
        <w:lang w:val="en-GB"/>
      </w:rPr>
      <w:t>8</w:t>
    </w:r>
    <w:r w:rsidR="00E5597F">
      <w:rPr>
        <w:rFonts w:ascii="Times New Roman" w:eastAsia="Malgun Gothic" w:hAnsi="Times New Roman" w:cs="Times New Roman"/>
        <w:b/>
        <w:sz w:val="28"/>
        <w:szCs w:val="20"/>
        <w:lang w:val="en-GB"/>
      </w:rPr>
      <w:t>2</w:t>
    </w:r>
    <w:r w:rsidR="00BF026D">
      <w:rPr>
        <w:rFonts w:ascii="Times New Roman" w:eastAsia="Malgun Gothic" w:hAnsi="Times New Roman" w:cs="Times New Roman"/>
        <w:b/>
        <w:sz w:val="28"/>
        <w:szCs w:val="20"/>
        <w:lang w:val="en-GB"/>
      </w:rPr>
      <w:t>r</w:t>
    </w:r>
    <w:r w:rsidR="008E0B1A">
      <w:rPr>
        <w:rFonts w:ascii="Times New Roman" w:eastAsia="Malgun Gothic" w:hAnsi="Times New Roman" w:cs="Times New Roman"/>
        <w:b/>
        <w:sz w:val="28"/>
        <w:szCs w:val="20"/>
        <w:lang w:val="en-GB"/>
      </w:rPr>
      <w:t>1</w:t>
    </w:r>
    <w:r w:rsidR="00B365E7">
      <w:rPr>
        <w:rFonts w:ascii="Times New Roman" w:eastAsia="Malgun Gothic" w:hAnsi="Times New Roman" w:cs="Times New Roman"/>
        <w:b/>
        <w:sz w:val="28"/>
        <w:szCs w:val="20"/>
        <w:lang w:val="en-GB"/>
      </w:rPr>
      <w:t>1</w:t>
    </w:r>
    <w:r w:rsidR="00BF026D" w:rsidRPr="00CB5571">
      <w:rPr>
        <w:rFonts w:ascii="Times New Roman" w:eastAsia="Malgun Gothic" w:hAnsi="Times New Roman" w:cs="Times New Roman"/>
        <w:b/>
        <w:sz w:val="28"/>
        <w:szCs w:val="20"/>
        <w:lang w:val="en-GB"/>
      </w:rPr>
      <w:fldChar w:fldCharType="begin"/>
    </w:r>
    <w:r w:rsidR="00BF026D" w:rsidRPr="00CB5571">
      <w:rPr>
        <w:rFonts w:ascii="Times New Roman" w:eastAsia="Malgun Gothic" w:hAnsi="Times New Roman" w:cs="Times New Roman"/>
        <w:b/>
        <w:sz w:val="28"/>
        <w:szCs w:val="20"/>
        <w:lang w:val="en-GB"/>
      </w:rPr>
      <w:instrText xml:space="preserve"> TITLE  \* MERGEFORMAT </w:instrText>
    </w:r>
    <w:r w:rsidR="00BF026D" w:rsidRPr="00CB5571">
      <w:rPr>
        <w:rFonts w:ascii="Times New Roman" w:eastAsia="Malgun Gothic" w:hAnsi="Times New Roman" w:cs="Times New Roman"/>
        <w:b/>
        <w:sz w:val="28"/>
        <w:szCs w:val="20"/>
        <w:lang w:val="en-GB"/>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7B27CC"/>
    <w:multiLevelType w:val="hybridMultilevel"/>
    <w:tmpl w:val="EC366FA8"/>
    <w:lvl w:ilvl="0" w:tplc="75C68806">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6371165"/>
    <w:multiLevelType w:val="hybridMultilevel"/>
    <w:tmpl w:val="0032B6EC"/>
    <w:lvl w:ilvl="0" w:tplc="C9ECFC8C">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49672D59"/>
    <w:multiLevelType w:val="multilevel"/>
    <w:tmpl w:val="65947A5C"/>
    <w:lvl w:ilvl="0">
      <w:start w:val="1"/>
      <w:numFmt w:val="decimal"/>
      <w:pStyle w:val="Heading1"/>
      <w:isLgl/>
      <w:lvlText w:val="%1"/>
      <w:lvlJc w:val="left"/>
      <w:pPr>
        <w:tabs>
          <w:tab w:val="num" w:pos="720"/>
        </w:tabs>
        <w:ind w:left="360" w:hanging="360"/>
      </w:pPr>
      <w:rPr>
        <w:rFonts w:asciiTheme="majorHAnsi" w:hAnsiTheme="majorHAnsi" w:hint="default"/>
      </w:rPr>
    </w:lvl>
    <w:lvl w:ilvl="1">
      <w:numFmt w:val="none"/>
      <w:pStyle w:val="Heading2"/>
      <w:lvlText w:val=""/>
      <w:lvlJc w:val="left"/>
      <w:pPr>
        <w:tabs>
          <w:tab w:val="num" w:pos="360"/>
        </w:tabs>
      </w:pPr>
    </w:lvl>
    <w:lvl w:ilvl="2">
      <w:numFmt w:val="decimal"/>
      <w:pStyle w:val="Heading3"/>
      <w:lvlText w:val=""/>
      <w:lvlJc w:val="left"/>
    </w:lvl>
    <w:lvl w:ilvl="3">
      <w:numFmt w:val="decimal"/>
      <w:pStyle w:val="Heading4"/>
      <w:lvlText w:val=""/>
      <w:lvlJc w:val="left"/>
    </w:lvl>
    <w:lvl w:ilvl="4">
      <w:numFmt w:val="decimal"/>
      <w:pStyle w:val="Heading5"/>
      <w:lvlText w:val=""/>
      <w:lvlJc w:val="left"/>
    </w:lvl>
    <w:lvl w:ilvl="5">
      <w:numFmt w:val="decimal"/>
      <w:pStyle w:val="Heading6"/>
      <w:lvlText w:val=""/>
      <w:lvlJc w:val="left"/>
    </w:lvl>
    <w:lvl w:ilvl="6">
      <w:numFmt w:val="decimal"/>
      <w:pStyle w:val="Heading7"/>
      <w:lvlText w:val=""/>
      <w:lvlJc w:val="left"/>
    </w:lvl>
    <w:lvl w:ilvl="7">
      <w:numFmt w:val="decimal"/>
      <w:pStyle w:val="Heading8"/>
      <w:lvlText w:val=""/>
      <w:lvlJc w:val="left"/>
    </w:lvl>
    <w:lvl w:ilvl="8">
      <w:numFmt w:val="decimal"/>
      <w:pStyle w:val="Heading9"/>
      <w:lvlText w:val=""/>
      <w:lvlJc w:val="left"/>
    </w:lvl>
  </w:abstractNum>
  <w:abstractNum w:abstractNumId="3" w15:restartNumberingAfterBreak="0">
    <w:nsid w:val="50D415B9"/>
    <w:multiLevelType w:val="hybridMultilevel"/>
    <w:tmpl w:val="3BC8C0AA"/>
    <w:lvl w:ilvl="0" w:tplc="C9ECFC8C">
      <w:numFmt w:val="decimal"/>
      <w:lvlText w:val=""/>
      <w:lvlJc w:val="left"/>
    </w:lvl>
    <w:lvl w:ilvl="1" w:tplc="04090003">
      <w:numFmt w:val="decimal"/>
      <w:lvlText w:val=""/>
      <w:lvlJc w:val="left"/>
    </w:lvl>
    <w:lvl w:ilvl="2" w:tplc="04090005">
      <w:numFmt w:val="decimal"/>
      <w:lvlText w:val=""/>
      <w:lvlJc w:val="left"/>
    </w:lvl>
    <w:lvl w:ilvl="3" w:tplc="04090001">
      <w:numFmt w:val="decimal"/>
      <w:lvlText w:val=""/>
      <w:lvlJc w:val="left"/>
    </w:lvl>
    <w:lvl w:ilvl="4" w:tplc="04090003">
      <w:numFmt w:val="decimal"/>
      <w:lvlText w:val=""/>
      <w:lvlJc w:val="left"/>
    </w:lvl>
    <w:lvl w:ilvl="5" w:tplc="04090005">
      <w:numFmt w:val="decimal"/>
      <w:lvlText w:val=""/>
      <w:lvlJc w:val="left"/>
    </w:lvl>
    <w:lvl w:ilvl="6" w:tplc="04090001">
      <w:numFmt w:val="decimal"/>
      <w:suff w:val="space"/>
      <w:lvlText w:val=""/>
      <w:lvlJc w:val="left"/>
    </w:lvl>
    <w:lvl w:ilvl="7" w:tplc="04090003">
      <w:numFmt w:val="decimal"/>
      <w:lvlText w:val=""/>
      <w:lvlJc w:val="left"/>
    </w:lvl>
    <w:lvl w:ilvl="8" w:tplc="04090005">
      <w:numFmt w:val="decimal"/>
      <w:lvlText w:val=""/>
      <w:lvlJc w:val="left"/>
    </w:lvl>
  </w:abstractNum>
  <w:abstractNum w:abstractNumId="4" w15:restartNumberingAfterBreak="0">
    <w:nsid w:val="59874EA8"/>
    <w:multiLevelType w:val="hybridMultilevel"/>
    <w:tmpl w:val="2362A772"/>
    <w:lvl w:ilvl="0" w:tplc="2282609E">
      <w:start w:val="5"/>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E1E46F0"/>
    <w:multiLevelType w:val="hybridMultilevel"/>
    <w:tmpl w:val="1B643E30"/>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suff w:val="space"/>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70F41D8E"/>
    <w:multiLevelType w:val="hybridMultilevel"/>
    <w:tmpl w:val="6018F5A8"/>
    <w:lvl w:ilvl="0" w:tplc="7750B60C">
      <w:start w:val="35"/>
      <w:numFmt w:val="bullet"/>
      <w:lvlText w:val="-"/>
      <w:lvlJc w:val="left"/>
      <w:pPr>
        <w:ind w:left="1080" w:hanging="360"/>
      </w:pPr>
      <w:rPr>
        <w:rFonts w:ascii="Times New Roman" w:eastAsia="Malgun Gothic"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016689840">
    <w:abstractNumId w:val="2"/>
  </w:num>
  <w:num w:numId="2" w16cid:durableId="218636364">
    <w:abstractNumId w:val="3"/>
  </w:num>
  <w:num w:numId="3" w16cid:durableId="1103920841">
    <w:abstractNumId w:val="0"/>
  </w:num>
  <w:num w:numId="4" w16cid:durableId="821432841">
    <w:abstractNumId w:val="5"/>
  </w:num>
  <w:num w:numId="5" w16cid:durableId="561061804">
    <w:abstractNumId w:val="6"/>
  </w:num>
  <w:num w:numId="6" w16cid:durableId="53818611">
    <w:abstractNumId w:val="4"/>
  </w:num>
  <w:num w:numId="7" w16cid:durableId="999431307">
    <w:abstractNumId w:val="1"/>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bhishek Patil">
    <w15:presenceInfo w15:providerId="AD" w15:userId="S::appatil@qti.qualcomm.com::4a57f103-40b4-4474-a113-d3340a5396d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NotDisplayPageBoundaries/>
  <w:embedSystemFonts/>
  <w:bordersDoNotSurroundHeader/>
  <w:bordersDoNotSurroundFooter/>
  <w:proofState w:spelling="clean"/>
  <w:defaultTabStop w:val="720"/>
  <w:autoHyphenation/>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03FD"/>
    <w:rsid w:val="000006CF"/>
    <w:rsid w:val="00000D9B"/>
    <w:rsid w:val="0000109D"/>
    <w:rsid w:val="0000137F"/>
    <w:rsid w:val="00001522"/>
    <w:rsid w:val="00001A6D"/>
    <w:rsid w:val="00001B0E"/>
    <w:rsid w:val="00001C13"/>
    <w:rsid w:val="00001CA5"/>
    <w:rsid w:val="00001D4E"/>
    <w:rsid w:val="000021B7"/>
    <w:rsid w:val="00002965"/>
    <w:rsid w:val="00002B02"/>
    <w:rsid w:val="00002CEE"/>
    <w:rsid w:val="00002F82"/>
    <w:rsid w:val="000030E4"/>
    <w:rsid w:val="0000346E"/>
    <w:rsid w:val="0000349F"/>
    <w:rsid w:val="000034E7"/>
    <w:rsid w:val="0000376B"/>
    <w:rsid w:val="000038B4"/>
    <w:rsid w:val="00003A35"/>
    <w:rsid w:val="00003A8D"/>
    <w:rsid w:val="00003CFF"/>
    <w:rsid w:val="00003EB0"/>
    <w:rsid w:val="00004054"/>
    <w:rsid w:val="0000407F"/>
    <w:rsid w:val="0000418A"/>
    <w:rsid w:val="00004366"/>
    <w:rsid w:val="0000454C"/>
    <w:rsid w:val="000050C9"/>
    <w:rsid w:val="000051DA"/>
    <w:rsid w:val="00005792"/>
    <w:rsid w:val="000057B8"/>
    <w:rsid w:val="00005D04"/>
    <w:rsid w:val="00006085"/>
    <w:rsid w:val="000061CE"/>
    <w:rsid w:val="00006663"/>
    <w:rsid w:val="00006A99"/>
    <w:rsid w:val="00006C87"/>
    <w:rsid w:val="00006D87"/>
    <w:rsid w:val="00006E8A"/>
    <w:rsid w:val="00006F43"/>
    <w:rsid w:val="0000712B"/>
    <w:rsid w:val="0000735E"/>
    <w:rsid w:val="000075F2"/>
    <w:rsid w:val="00007D85"/>
    <w:rsid w:val="00007FAE"/>
    <w:rsid w:val="0001082A"/>
    <w:rsid w:val="00010861"/>
    <w:rsid w:val="0001100D"/>
    <w:rsid w:val="00011A2D"/>
    <w:rsid w:val="00011B1D"/>
    <w:rsid w:val="00011C44"/>
    <w:rsid w:val="00011F41"/>
    <w:rsid w:val="000121B1"/>
    <w:rsid w:val="000123B0"/>
    <w:rsid w:val="000129D2"/>
    <w:rsid w:val="00012B73"/>
    <w:rsid w:val="00012CFF"/>
    <w:rsid w:val="00012DC2"/>
    <w:rsid w:val="00012DD6"/>
    <w:rsid w:val="00012F68"/>
    <w:rsid w:val="0001327E"/>
    <w:rsid w:val="000133AB"/>
    <w:rsid w:val="00013C63"/>
    <w:rsid w:val="00014A66"/>
    <w:rsid w:val="00014BBF"/>
    <w:rsid w:val="00014BFB"/>
    <w:rsid w:val="00014CBC"/>
    <w:rsid w:val="000150F3"/>
    <w:rsid w:val="00015234"/>
    <w:rsid w:val="00015246"/>
    <w:rsid w:val="0001539C"/>
    <w:rsid w:val="0001563D"/>
    <w:rsid w:val="00015A15"/>
    <w:rsid w:val="00015B87"/>
    <w:rsid w:val="00015D87"/>
    <w:rsid w:val="000164BA"/>
    <w:rsid w:val="000169EF"/>
    <w:rsid w:val="0001765A"/>
    <w:rsid w:val="000177DA"/>
    <w:rsid w:val="00017A85"/>
    <w:rsid w:val="00017C2B"/>
    <w:rsid w:val="00020579"/>
    <w:rsid w:val="0002058A"/>
    <w:rsid w:val="000205F7"/>
    <w:rsid w:val="0002066B"/>
    <w:rsid w:val="00020A10"/>
    <w:rsid w:val="00020C64"/>
    <w:rsid w:val="00020DC3"/>
    <w:rsid w:val="00020DC4"/>
    <w:rsid w:val="00020EFB"/>
    <w:rsid w:val="0002104D"/>
    <w:rsid w:val="00021325"/>
    <w:rsid w:val="00021AAE"/>
    <w:rsid w:val="00021B93"/>
    <w:rsid w:val="00021C5A"/>
    <w:rsid w:val="00021CC1"/>
    <w:rsid w:val="00021DBE"/>
    <w:rsid w:val="00022209"/>
    <w:rsid w:val="000222F5"/>
    <w:rsid w:val="000222FF"/>
    <w:rsid w:val="00022523"/>
    <w:rsid w:val="000228B4"/>
    <w:rsid w:val="00022B10"/>
    <w:rsid w:val="00022C66"/>
    <w:rsid w:val="00022EB4"/>
    <w:rsid w:val="00023245"/>
    <w:rsid w:val="00023289"/>
    <w:rsid w:val="000239AF"/>
    <w:rsid w:val="00023C71"/>
    <w:rsid w:val="00023D4D"/>
    <w:rsid w:val="00024068"/>
    <w:rsid w:val="00024ABC"/>
    <w:rsid w:val="00024B82"/>
    <w:rsid w:val="00024C30"/>
    <w:rsid w:val="00024CF1"/>
    <w:rsid w:val="00024E44"/>
    <w:rsid w:val="00025142"/>
    <w:rsid w:val="000253CF"/>
    <w:rsid w:val="00025719"/>
    <w:rsid w:val="00025963"/>
    <w:rsid w:val="00025A89"/>
    <w:rsid w:val="00025A9F"/>
    <w:rsid w:val="00025C37"/>
    <w:rsid w:val="00025C43"/>
    <w:rsid w:val="00025FCF"/>
    <w:rsid w:val="000261CD"/>
    <w:rsid w:val="0002695B"/>
    <w:rsid w:val="00026A93"/>
    <w:rsid w:val="00026BA8"/>
    <w:rsid w:val="00027040"/>
    <w:rsid w:val="00027A49"/>
    <w:rsid w:val="00027AB0"/>
    <w:rsid w:val="00027D48"/>
    <w:rsid w:val="0003003F"/>
    <w:rsid w:val="00030202"/>
    <w:rsid w:val="00030238"/>
    <w:rsid w:val="000303AB"/>
    <w:rsid w:val="000303D1"/>
    <w:rsid w:val="00030788"/>
    <w:rsid w:val="00030A60"/>
    <w:rsid w:val="00030E14"/>
    <w:rsid w:val="00030FEC"/>
    <w:rsid w:val="00031137"/>
    <w:rsid w:val="000313FA"/>
    <w:rsid w:val="0003140B"/>
    <w:rsid w:val="000316D0"/>
    <w:rsid w:val="0003196E"/>
    <w:rsid w:val="00031A78"/>
    <w:rsid w:val="00031DAB"/>
    <w:rsid w:val="000320C5"/>
    <w:rsid w:val="000321D0"/>
    <w:rsid w:val="0003254E"/>
    <w:rsid w:val="0003308F"/>
    <w:rsid w:val="0003312C"/>
    <w:rsid w:val="000333CE"/>
    <w:rsid w:val="000338EC"/>
    <w:rsid w:val="000339EB"/>
    <w:rsid w:val="0003417D"/>
    <w:rsid w:val="0003420E"/>
    <w:rsid w:val="000342F9"/>
    <w:rsid w:val="00034408"/>
    <w:rsid w:val="0003469D"/>
    <w:rsid w:val="00034764"/>
    <w:rsid w:val="000347D1"/>
    <w:rsid w:val="00034CE8"/>
    <w:rsid w:val="00035125"/>
    <w:rsid w:val="00035235"/>
    <w:rsid w:val="000353CF"/>
    <w:rsid w:val="00035573"/>
    <w:rsid w:val="000355E5"/>
    <w:rsid w:val="000358EF"/>
    <w:rsid w:val="00035CD0"/>
    <w:rsid w:val="00036478"/>
    <w:rsid w:val="00036DB4"/>
    <w:rsid w:val="00036F1B"/>
    <w:rsid w:val="000374AE"/>
    <w:rsid w:val="000379F8"/>
    <w:rsid w:val="00040100"/>
    <w:rsid w:val="0004029D"/>
    <w:rsid w:val="000402A4"/>
    <w:rsid w:val="00040340"/>
    <w:rsid w:val="000404D1"/>
    <w:rsid w:val="000407F8"/>
    <w:rsid w:val="0004096E"/>
    <w:rsid w:val="00040FD6"/>
    <w:rsid w:val="000416C2"/>
    <w:rsid w:val="00041881"/>
    <w:rsid w:val="00041A26"/>
    <w:rsid w:val="00041AAB"/>
    <w:rsid w:val="00041B4C"/>
    <w:rsid w:val="00041B74"/>
    <w:rsid w:val="000420C7"/>
    <w:rsid w:val="000420E8"/>
    <w:rsid w:val="00042B02"/>
    <w:rsid w:val="00042F67"/>
    <w:rsid w:val="00043360"/>
    <w:rsid w:val="0004378A"/>
    <w:rsid w:val="00044579"/>
    <w:rsid w:val="00044802"/>
    <w:rsid w:val="000449A6"/>
    <w:rsid w:val="00044A80"/>
    <w:rsid w:val="000450C2"/>
    <w:rsid w:val="000455CF"/>
    <w:rsid w:val="00045796"/>
    <w:rsid w:val="00045CE6"/>
    <w:rsid w:val="0004636A"/>
    <w:rsid w:val="00046D39"/>
    <w:rsid w:val="00046E6F"/>
    <w:rsid w:val="00046F06"/>
    <w:rsid w:val="00046F8C"/>
    <w:rsid w:val="00047550"/>
    <w:rsid w:val="00047668"/>
    <w:rsid w:val="0004789D"/>
    <w:rsid w:val="00047A65"/>
    <w:rsid w:val="000501BC"/>
    <w:rsid w:val="00050C6B"/>
    <w:rsid w:val="000512E7"/>
    <w:rsid w:val="00051343"/>
    <w:rsid w:val="00051537"/>
    <w:rsid w:val="00051C02"/>
    <w:rsid w:val="00051CA1"/>
    <w:rsid w:val="00051E3A"/>
    <w:rsid w:val="00051F69"/>
    <w:rsid w:val="00051FC1"/>
    <w:rsid w:val="00051FC8"/>
    <w:rsid w:val="00052084"/>
    <w:rsid w:val="000520BF"/>
    <w:rsid w:val="00052385"/>
    <w:rsid w:val="00052A2F"/>
    <w:rsid w:val="00052A6E"/>
    <w:rsid w:val="00052E64"/>
    <w:rsid w:val="00052F1D"/>
    <w:rsid w:val="00052FE3"/>
    <w:rsid w:val="00053124"/>
    <w:rsid w:val="00053A71"/>
    <w:rsid w:val="0005424A"/>
    <w:rsid w:val="00054441"/>
    <w:rsid w:val="00054452"/>
    <w:rsid w:val="000544C6"/>
    <w:rsid w:val="0005452E"/>
    <w:rsid w:val="00054850"/>
    <w:rsid w:val="000548F9"/>
    <w:rsid w:val="00054963"/>
    <w:rsid w:val="00055005"/>
    <w:rsid w:val="000552F9"/>
    <w:rsid w:val="00055334"/>
    <w:rsid w:val="000555DF"/>
    <w:rsid w:val="000559E7"/>
    <w:rsid w:val="00055EB2"/>
    <w:rsid w:val="000560D3"/>
    <w:rsid w:val="000560FB"/>
    <w:rsid w:val="0005622E"/>
    <w:rsid w:val="00056265"/>
    <w:rsid w:val="000569B0"/>
    <w:rsid w:val="00056A59"/>
    <w:rsid w:val="00056B65"/>
    <w:rsid w:val="00056CD5"/>
    <w:rsid w:val="00056FC9"/>
    <w:rsid w:val="000572FD"/>
    <w:rsid w:val="00057420"/>
    <w:rsid w:val="00057C0F"/>
    <w:rsid w:val="00057E27"/>
    <w:rsid w:val="0006032A"/>
    <w:rsid w:val="000606B9"/>
    <w:rsid w:val="000607C7"/>
    <w:rsid w:val="00060B99"/>
    <w:rsid w:val="00060E72"/>
    <w:rsid w:val="000610C1"/>
    <w:rsid w:val="000611CD"/>
    <w:rsid w:val="00061786"/>
    <w:rsid w:val="0006181A"/>
    <w:rsid w:val="0006193E"/>
    <w:rsid w:val="00061D28"/>
    <w:rsid w:val="00062947"/>
    <w:rsid w:val="00062A16"/>
    <w:rsid w:val="00062C23"/>
    <w:rsid w:val="00062D7E"/>
    <w:rsid w:val="00062EA1"/>
    <w:rsid w:val="00063139"/>
    <w:rsid w:val="0006337F"/>
    <w:rsid w:val="0006361F"/>
    <w:rsid w:val="0006369A"/>
    <w:rsid w:val="00063F61"/>
    <w:rsid w:val="00063F77"/>
    <w:rsid w:val="000642BF"/>
    <w:rsid w:val="000646C9"/>
    <w:rsid w:val="0006492F"/>
    <w:rsid w:val="00064B9E"/>
    <w:rsid w:val="00064EB1"/>
    <w:rsid w:val="00064F6E"/>
    <w:rsid w:val="0006523F"/>
    <w:rsid w:val="0006551B"/>
    <w:rsid w:val="00065739"/>
    <w:rsid w:val="00065938"/>
    <w:rsid w:val="00065954"/>
    <w:rsid w:val="0006597F"/>
    <w:rsid w:val="000659D5"/>
    <w:rsid w:val="000664AD"/>
    <w:rsid w:val="0006653E"/>
    <w:rsid w:val="000666D6"/>
    <w:rsid w:val="00066889"/>
    <w:rsid w:val="000668B3"/>
    <w:rsid w:val="00066A5D"/>
    <w:rsid w:val="00066CF5"/>
    <w:rsid w:val="00066F7A"/>
    <w:rsid w:val="000672C0"/>
    <w:rsid w:val="0006734C"/>
    <w:rsid w:val="0006738B"/>
    <w:rsid w:val="0006790E"/>
    <w:rsid w:val="00067BAC"/>
    <w:rsid w:val="00067CD2"/>
    <w:rsid w:val="0006CB9B"/>
    <w:rsid w:val="00070027"/>
    <w:rsid w:val="00070776"/>
    <w:rsid w:val="00071047"/>
    <w:rsid w:val="0007131E"/>
    <w:rsid w:val="00071714"/>
    <w:rsid w:val="00071798"/>
    <w:rsid w:val="000719D0"/>
    <w:rsid w:val="00071AD5"/>
    <w:rsid w:val="00072C64"/>
    <w:rsid w:val="00072C8D"/>
    <w:rsid w:val="00072D2E"/>
    <w:rsid w:val="00073065"/>
    <w:rsid w:val="00073074"/>
    <w:rsid w:val="0007328E"/>
    <w:rsid w:val="00073658"/>
    <w:rsid w:val="00073A67"/>
    <w:rsid w:val="000740AE"/>
    <w:rsid w:val="00074761"/>
    <w:rsid w:val="00074968"/>
    <w:rsid w:val="0007496C"/>
    <w:rsid w:val="00074A84"/>
    <w:rsid w:val="00074DE3"/>
    <w:rsid w:val="000750A6"/>
    <w:rsid w:val="000752FF"/>
    <w:rsid w:val="000753E8"/>
    <w:rsid w:val="000754CA"/>
    <w:rsid w:val="00075991"/>
    <w:rsid w:val="0007630E"/>
    <w:rsid w:val="00076313"/>
    <w:rsid w:val="0007648D"/>
    <w:rsid w:val="00076855"/>
    <w:rsid w:val="00076CAA"/>
    <w:rsid w:val="00076D15"/>
    <w:rsid w:val="00076E60"/>
    <w:rsid w:val="00076F21"/>
    <w:rsid w:val="000774D5"/>
    <w:rsid w:val="00077B51"/>
    <w:rsid w:val="00077BDD"/>
    <w:rsid w:val="00077C40"/>
    <w:rsid w:val="0008011F"/>
    <w:rsid w:val="00080243"/>
    <w:rsid w:val="000803A9"/>
    <w:rsid w:val="0008099E"/>
    <w:rsid w:val="00080AB1"/>
    <w:rsid w:val="00080AC3"/>
    <w:rsid w:val="00080C79"/>
    <w:rsid w:val="00080CAC"/>
    <w:rsid w:val="000810B1"/>
    <w:rsid w:val="00081606"/>
    <w:rsid w:val="00081AD0"/>
    <w:rsid w:val="00081D53"/>
    <w:rsid w:val="00081E0F"/>
    <w:rsid w:val="0008200B"/>
    <w:rsid w:val="000820B1"/>
    <w:rsid w:val="000820EE"/>
    <w:rsid w:val="0008215B"/>
    <w:rsid w:val="000823F7"/>
    <w:rsid w:val="00082744"/>
    <w:rsid w:val="0008351A"/>
    <w:rsid w:val="000836AD"/>
    <w:rsid w:val="000837FA"/>
    <w:rsid w:val="0008394E"/>
    <w:rsid w:val="00083B0A"/>
    <w:rsid w:val="00083B74"/>
    <w:rsid w:val="00083ECB"/>
    <w:rsid w:val="0008430D"/>
    <w:rsid w:val="000843B2"/>
    <w:rsid w:val="0008442C"/>
    <w:rsid w:val="00084493"/>
    <w:rsid w:val="0008566E"/>
    <w:rsid w:val="00086127"/>
    <w:rsid w:val="0008622C"/>
    <w:rsid w:val="00086779"/>
    <w:rsid w:val="00086A2F"/>
    <w:rsid w:val="00086C1F"/>
    <w:rsid w:val="00086EFE"/>
    <w:rsid w:val="00086F24"/>
    <w:rsid w:val="00086F31"/>
    <w:rsid w:val="000870A1"/>
    <w:rsid w:val="00087766"/>
    <w:rsid w:val="00087874"/>
    <w:rsid w:val="00087AE0"/>
    <w:rsid w:val="00090083"/>
    <w:rsid w:val="00090329"/>
    <w:rsid w:val="00090447"/>
    <w:rsid w:val="000905CA"/>
    <w:rsid w:val="000906F0"/>
    <w:rsid w:val="000907C3"/>
    <w:rsid w:val="000908AD"/>
    <w:rsid w:val="00090956"/>
    <w:rsid w:val="00090A94"/>
    <w:rsid w:val="00090F51"/>
    <w:rsid w:val="0009101D"/>
    <w:rsid w:val="00091573"/>
    <w:rsid w:val="00091772"/>
    <w:rsid w:val="00091C8D"/>
    <w:rsid w:val="00091E1B"/>
    <w:rsid w:val="00091FBB"/>
    <w:rsid w:val="0009202B"/>
    <w:rsid w:val="000920CA"/>
    <w:rsid w:val="000921D8"/>
    <w:rsid w:val="0009220C"/>
    <w:rsid w:val="000922C2"/>
    <w:rsid w:val="0009251D"/>
    <w:rsid w:val="0009259E"/>
    <w:rsid w:val="0009273D"/>
    <w:rsid w:val="00092DB7"/>
    <w:rsid w:val="00092E90"/>
    <w:rsid w:val="00093047"/>
    <w:rsid w:val="0009317B"/>
    <w:rsid w:val="0009347F"/>
    <w:rsid w:val="00093812"/>
    <w:rsid w:val="00094010"/>
    <w:rsid w:val="0009408D"/>
    <w:rsid w:val="0009463A"/>
    <w:rsid w:val="0009471E"/>
    <w:rsid w:val="00094733"/>
    <w:rsid w:val="000948F5"/>
    <w:rsid w:val="00094914"/>
    <w:rsid w:val="000949F2"/>
    <w:rsid w:val="00094B7C"/>
    <w:rsid w:val="00094B87"/>
    <w:rsid w:val="00094DC0"/>
    <w:rsid w:val="00094E00"/>
    <w:rsid w:val="00094E49"/>
    <w:rsid w:val="00094EA5"/>
    <w:rsid w:val="00095363"/>
    <w:rsid w:val="0009596C"/>
    <w:rsid w:val="00095C1E"/>
    <w:rsid w:val="00095CB6"/>
    <w:rsid w:val="000960C9"/>
    <w:rsid w:val="000960E6"/>
    <w:rsid w:val="000963A4"/>
    <w:rsid w:val="000967F9"/>
    <w:rsid w:val="00096AF7"/>
    <w:rsid w:val="00096FAC"/>
    <w:rsid w:val="00096FD6"/>
    <w:rsid w:val="00097504"/>
    <w:rsid w:val="000A0610"/>
    <w:rsid w:val="000A099E"/>
    <w:rsid w:val="000A0B76"/>
    <w:rsid w:val="000A0EA9"/>
    <w:rsid w:val="000A1169"/>
    <w:rsid w:val="000A12A6"/>
    <w:rsid w:val="000A12BA"/>
    <w:rsid w:val="000A1577"/>
    <w:rsid w:val="000A174B"/>
    <w:rsid w:val="000A1788"/>
    <w:rsid w:val="000A197F"/>
    <w:rsid w:val="000A1DEA"/>
    <w:rsid w:val="000A1E72"/>
    <w:rsid w:val="000A1F16"/>
    <w:rsid w:val="000A1F6E"/>
    <w:rsid w:val="000A206D"/>
    <w:rsid w:val="000A21CE"/>
    <w:rsid w:val="000A22CD"/>
    <w:rsid w:val="000A24A6"/>
    <w:rsid w:val="000A2757"/>
    <w:rsid w:val="000A2969"/>
    <w:rsid w:val="000A2A46"/>
    <w:rsid w:val="000A2A81"/>
    <w:rsid w:val="000A2EC3"/>
    <w:rsid w:val="000A3506"/>
    <w:rsid w:val="000A3561"/>
    <w:rsid w:val="000A378E"/>
    <w:rsid w:val="000A3951"/>
    <w:rsid w:val="000A3D42"/>
    <w:rsid w:val="000A3F93"/>
    <w:rsid w:val="000A412F"/>
    <w:rsid w:val="000A41C6"/>
    <w:rsid w:val="000A4286"/>
    <w:rsid w:val="000A4448"/>
    <w:rsid w:val="000A47AC"/>
    <w:rsid w:val="000A4A75"/>
    <w:rsid w:val="000A58BE"/>
    <w:rsid w:val="000A5DEF"/>
    <w:rsid w:val="000A66F8"/>
    <w:rsid w:val="000A6854"/>
    <w:rsid w:val="000A6C9F"/>
    <w:rsid w:val="000A6F26"/>
    <w:rsid w:val="000A6FE7"/>
    <w:rsid w:val="000A7151"/>
    <w:rsid w:val="000A74DB"/>
    <w:rsid w:val="000A75F7"/>
    <w:rsid w:val="000A76C8"/>
    <w:rsid w:val="000A7819"/>
    <w:rsid w:val="000A799D"/>
    <w:rsid w:val="000A7C44"/>
    <w:rsid w:val="000B074D"/>
    <w:rsid w:val="000B0857"/>
    <w:rsid w:val="000B09BF"/>
    <w:rsid w:val="000B0EA7"/>
    <w:rsid w:val="000B10B8"/>
    <w:rsid w:val="000B19C7"/>
    <w:rsid w:val="000B1AAB"/>
    <w:rsid w:val="000B1C77"/>
    <w:rsid w:val="000B3024"/>
    <w:rsid w:val="000B3334"/>
    <w:rsid w:val="000B33DE"/>
    <w:rsid w:val="000B35B8"/>
    <w:rsid w:val="000B35BA"/>
    <w:rsid w:val="000B3740"/>
    <w:rsid w:val="000B3897"/>
    <w:rsid w:val="000B4007"/>
    <w:rsid w:val="000B44DF"/>
    <w:rsid w:val="000B47A1"/>
    <w:rsid w:val="000B47D6"/>
    <w:rsid w:val="000B481C"/>
    <w:rsid w:val="000B4DE9"/>
    <w:rsid w:val="000B51D3"/>
    <w:rsid w:val="000B58E6"/>
    <w:rsid w:val="000B59F3"/>
    <w:rsid w:val="000B5ABD"/>
    <w:rsid w:val="000B5C69"/>
    <w:rsid w:val="000B5DB7"/>
    <w:rsid w:val="000B5E03"/>
    <w:rsid w:val="000B5FCA"/>
    <w:rsid w:val="000B612D"/>
    <w:rsid w:val="000B6348"/>
    <w:rsid w:val="000B63E4"/>
    <w:rsid w:val="000B643C"/>
    <w:rsid w:val="000B654F"/>
    <w:rsid w:val="000B6ABE"/>
    <w:rsid w:val="000B6AE3"/>
    <w:rsid w:val="000B6DB3"/>
    <w:rsid w:val="000B7297"/>
    <w:rsid w:val="000B7352"/>
    <w:rsid w:val="000B73E1"/>
    <w:rsid w:val="000B7681"/>
    <w:rsid w:val="000B7C4A"/>
    <w:rsid w:val="000B7D6C"/>
    <w:rsid w:val="000B7E6D"/>
    <w:rsid w:val="000C00ED"/>
    <w:rsid w:val="000C030D"/>
    <w:rsid w:val="000C045A"/>
    <w:rsid w:val="000C066C"/>
    <w:rsid w:val="000C0672"/>
    <w:rsid w:val="000C0A65"/>
    <w:rsid w:val="000C0C77"/>
    <w:rsid w:val="000C0D90"/>
    <w:rsid w:val="000C126F"/>
    <w:rsid w:val="000C1339"/>
    <w:rsid w:val="000C14AD"/>
    <w:rsid w:val="000C1B3F"/>
    <w:rsid w:val="000C1C76"/>
    <w:rsid w:val="000C20F5"/>
    <w:rsid w:val="000C21DD"/>
    <w:rsid w:val="000C2582"/>
    <w:rsid w:val="000C26C5"/>
    <w:rsid w:val="000C28DE"/>
    <w:rsid w:val="000C2E2D"/>
    <w:rsid w:val="000C3764"/>
    <w:rsid w:val="000C37C5"/>
    <w:rsid w:val="000C3CFB"/>
    <w:rsid w:val="000C3D42"/>
    <w:rsid w:val="000C40FF"/>
    <w:rsid w:val="000C454F"/>
    <w:rsid w:val="000C46B2"/>
    <w:rsid w:val="000C49DF"/>
    <w:rsid w:val="000C4A5D"/>
    <w:rsid w:val="000C4BFA"/>
    <w:rsid w:val="000C4C73"/>
    <w:rsid w:val="000C4CDA"/>
    <w:rsid w:val="000C504A"/>
    <w:rsid w:val="000C5179"/>
    <w:rsid w:val="000C55C5"/>
    <w:rsid w:val="000C5728"/>
    <w:rsid w:val="000C58BD"/>
    <w:rsid w:val="000C5B6D"/>
    <w:rsid w:val="000C5C36"/>
    <w:rsid w:val="000C5C41"/>
    <w:rsid w:val="000C5EBD"/>
    <w:rsid w:val="000C6254"/>
    <w:rsid w:val="000C6786"/>
    <w:rsid w:val="000C725F"/>
    <w:rsid w:val="000C72A8"/>
    <w:rsid w:val="000C7367"/>
    <w:rsid w:val="000C738D"/>
    <w:rsid w:val="000C739B"/>
    <w:rsid w:val="000C761A"/>
    <w:rsid w:val="000C7773"/>
    <w:rsid w:val="000C778B"/>
    <w:rsid w:val="000C78EF"/>
    <w:rsid w:val="000C7B78"/>
    <w:rsid w:val="000C7EEE"/>
    <w:rsid w:val="000D03FC"/>
    <w:rsid w:val="000D0D4C"/>
    <w:rsid w:val="000D0FE2"/>
    <w:rsid w:val="000D120A"/>
    <w:rsid w:val="000D127B"/>
    <w:rsid w:val="000D1281"/>
    <w:rsid w:val="000D12F0"/>
    <w:rsid w:val="000D159B"/>
    <w:rsid w:val="000D16E5"/>
    <w:rsid w:val="000D1791"/>
    <w:rsid w:val="000D1AB1"/>
    <w:rsid w:val="000D1CA0"/>
    <w:rsid w:val="000D28A9"/>
    <w:rsid w:val="000D29BB"/>
    <w:rsid w:val="000D29D7"/>
    <w:rsid w:val="000D2AEE"/>
    <w:rsid w:val="000D31FD"/>
    <w:rsid w:val="000D3568"/>
    <w:rsid w:val="000D374D"/>
    <w:rsid w:val="000D389E"/>
    <w:rsid w:val="000D3B8F"/>
    <w:rsid w:val="000D3B91"/>
    <w:rsid w:val="000D41D4"/>
    <w:rsid w:val="000D455E"/>
    <w:rsid w:val="000D45A9"/>
    <w:rsid w:val="000D487F"/>
    <w:rsid w:val="000D4CA3"/>
    <w:rsid w:val="000D4D31"/>
    <w:rsid w:val="000D4EE9"/>
    <w:rsid w:val="000D4F07"/>
    <w:rsid w:val="000D50B4"/>
    <w:rsid w:val="000D533F"/>
    <w:rsid w:val="000D5342"/>
    <w:rsid w:val="000D5496"/>
    <w:rsid w:val="000D5FD7"/>
    <w:rsid w:val="000D639B"/>
    <w:rsid w:val="000D64FE"/>
    <w:rsid w:val="000D6FEA"/>
    <w:rsid w:val="000D70DA"/>
    <w:rsid w:val="000D71D2"/>
    <w:rsid w:val="000D74A8"/>
    <w:rsid w:val="000D74F1"/>
    <w:rsid w:val="000D756C"/>
    <w:rsid w:val="000D777C"/>
    <w:rsid w:val="000D7C90"/>
    <w:rsid w:val="000D7F13"/>
    <w:rsid w:val="000E0323"/>
    <w:rsid w:val="000E0370"/>
    <w:rsid w:val="000E0495"/>
    <w:rsid w:val="000E06AA"/>
    <w:rsid w:val="000E0AE8"/>
    <w:rsid w:val="000E0DA3"/>
    <w:rsid w:val="000E118F"/>
    <w:rsid w:val="000E168F"/>
    <w:rsid w:val="000E1771"/>
    <w:rsid w:val="000E182C"/>
    <w:rsid w:val="000E1A34"/>
    <w:rsid w:val="000E1AEB"/>
    <w:rsid w:val="000E1BBA"/>
    <w:rsid w:val="000E1DE9"/>
    <w:rsid w:val="000E203E"/>
    <w:rsid w:val="000E227D"/>
    <w:rsid w:val="000E2BC6"/>
    <w:rsid w:val="000E2D86"/>
    <w:rsid w:val="000E2E4A"/>
    <w:rsid w:val="000E301C"/>
    <w:rsid w:val="000E347E"/>
    <w:rsid w:val="000E3834"/>
    <w:rsid w:val="000E3D12"/>
    <w:rsid w:val="000E3D4E"/>
    <w:rsid w:val="000E4102"/>
    <w:rsid w:val="000E4154"/>
    <w:rsid w:val="000E4421"/>
    <w:rsid w:val="000E45BA"/>
    <w:rsid w:val="000E4802"/>
    <w:rsid w:val="000E49B1"/>
    <w:rsid w:val="000E4A17"/>
    <w:rsid w:val="000E4FC7"/>
    <w:rsid w:val="000E50B8"/>
    <w:rsid w:val="000E527F"/>
    <w:rsid w:val="000E5365"/>
    <w:rsid w:val="000E53AF"/>
    <w:rsid w:val="000E54E7"/>
    <w:rsid w:val="000E5501"/>
    <w:rsid w:val="000E55F5"/>
    <w:rsid w:val="000E566B"/>
    <w:rsid w:val="000E5887"/>
    <w:rsid w:val="000E588B"/>
    <w:rsid w:val="000E59B0"/>
    <w:rsid w:val="000E5C69"/>
    <w:rsid w:val="000E5CC7"/>
    <w:rsid w:val="000E5E10"/>
    <w:rsid w:val="000E5E88"/>
    <w:rsid w:val="000E5F88"/>
    <w:rsid w:val="000E6377"/>
    <w:rsid w:val="000E63C8"/>
    <w:rsid w:val="000E671C"/>
    <w:rsid w:val="000E6939"/>
    <w:rsid w:val="000E6A02"/>
    <w:rsid w:val="000E6CEA"/>
    <w:rsid w:val="000E6F2A"/>
    <w:rsid w:val="000E704A"/>
    <w:rsid w:val="000E70D2"/>
    <w:rsid w:val="000E7DC9"/>
    <w:rsid w:val="000E7EA4"/>
    <w:rsid w:val="000F0154"/>
    <w:rsid w:val="000F0230"/>
    <w:rsid w:val="000F0260"/>
    <w:rsid w:val="000F07AF"/>
    <w:rsid w:val="000F07D4"/>
    <w:rsid w:val="000F0D33"/>
    <w:rsid w:val="000F0E70"/>
    <w:rsid w:val="000F0FE3"/>
    <w:rsid w:val="000F101E"/>
    <w:rsid w:val="000F1520"/>
    <w:rsid w:val="000F1693"/>
    <w:rsid w:val="000F182E"/>
    <w:rsid w:val="000F184F"/>
    <w:rsid w:val="000F1A1F"/>
    <w:rsid w:val="000F1B16"/>
    <w:rsid w:val="000F1B4D"/>
    <w:rsid w:val="000F2015"/>
    <w:rsid w:val="000F22A4"/>
    <w:rsid w:val="000F247A"/>
    <w:rsid w:val="000F256B"/>
    <w:rsid w:val="000F2BB8"/>
    <w:rsid w:val="000F2BC6"/>
    <w:rsid w:val="000F2C22"/>
    <w:rsid w:val="000F2CAD"/>
    <w:rsid w:val="000F2EE3"/>
    <w:rsid w:val="000F30DC"/>
    <w:rsid w:val="000F30EE"/>
    <w:rsid w:val="000F3111"/>
    <w:rsid w:val="000F314F"/>
    <w:rsid w:val="000F35C8"/>
    <w:rsid w:val="000F3987"/>
    <w:rsid w:val="000F3A6B"/>
    <w:rsid w:val="000F456D"/>
    <w:rsid w:val="000F45A8"/>
    <w:rsid w:val="000F470D"/>
    <w:rsid w:val="000F487A"/>
    <w:rsid w:val="000F4D1D"/>
    <w:rsid w:val="000F522E"/>
    <w:rsid w:val="000F5255"/>
    <w:rsid w:val="000F542A"/>
    <w:rsid w:val="000F589B"/>
    <w:rsid w:val="000F5E7C"/>
    <w:rsid w:val="000F5E96"/>
    <w:rsid w:val="000F6420"/>
    <w:rsid w:val="000F6461"/>
    <w:rsid w:val="000F6922"/>
    <w:rsid w:val="000F69F4"/>
    <w:rsid w:val="000F6FBF"/>
    <w:rsid w:val="000F74AD"/>
    <w:rsid w:val="000F7760"/>
    <w:rsid w:val="000F7988"/>
    <w:rsid w:val="000F7CEF"/>
    <w:rsid w:val="000F7D1E"/>
    <w:rsid w:val="000F7F7F"/>
    <w:rsid w:val="001005A2"/>
    <w:rsid w:val="00100BD0"/>
    <w:rsid w:val="001012BD"/>
    <w:rsid w:val="001012D5"/>
    <w:rsid w:val="001012F7"/>
    <w:rsid w:val="001015AD"/>
    <w:rsid w:val="0010162B"/>
    <w:rsid w:val="00101AC8"/>
    <w:rsid w:val="00101E13"/>
    <w:rsid w:val="00102168"/>
    <w:rsid w:val="001026AE"/>
    <w:rsid w:val="001028D0"/>
    <w:rsid w:val="00102E50"/>
    <w:rsid w:val="00102E85"/>
    <w:rsid w:val="00102E9A"/>
    <w:rsid w:val="001031ED"/>
    <w:rsid w:val="001035A9"/>
    <w:rsid w:val="00103977"/>
    <w:rsid w:val="00103C03"/>
    <w:rsid w:val="00104047"/>
    <w:rsid w:val="0010409F"/>
    <w:rsid w:val="00104208"/>
    <w:rsid w:val="00104C1C"/>
    <w:rsid w:val="00104C89"/>
    <w:rsid w:val="00104CFA"/>
    <w:rsid w:val="001051FB"/>
    <w:rsid w:val="00105450"/>
    <w:rsid w:val="00105729"/>
    <w:rsid w:val="00105C21"/>
    <w:rsid w:val="00106039"/>
    <w:rsid w:val="00106191"/>
    <w:rsid w:val="00106357"/>
    <w:rsid w:val="00106648"/>
    <w:rsid w:val="0010674F"/>
    <w:rsid w:val="00106918"/>
    <w:rsid w:val="00106930"/>
    <w:rsid w:val="00106C1D"/>
    <w:rsid w:val="00107099"/>
    <w:rsid w:val="0010716B"/>
    <w:rsid w:val="001073D1"/>
    <w:rsid w:val="001075C6"/>
    <w:rsid w:val="001105D0"/>
    <w:rsid w:val="0011067D"/>
    <w:rsid w:val="00111191"/>
    <w:rsid w:val="001113EF"/>
    <w:rsid w:val="00111859"/>
    <w:rsid w:val="001119AA"/>
    <w:rsid w:val="00111B43"/>
    <w:rsid w:val="00111C94"/>
    <w:rsid w:val="001121D5"/>
    <w:rsid w:val="001129CC"/>
    <w:rsid w:val="00112C71"/>
    <w:rsid w:val="00112D64"/>
    <w:rsid w:val="00112EAC"/>
    <w:rsid w:val="00112F5F"/>
    <w:rsid w:val="00112F6B"/>
    <w:rsid w:val="0011362F"/>
    <w:rsid w:val="001138EC"/>
    <w:rsid w:val="001139CC"/>
    <w:rsid w:val="00114D06"/>
    <w:rsid w:val="00114E71"/>
    <w:rsid w:val="00115A92"/>
    <w:rsid w:val="00115CBD"/>
    <w:rsid w:val="00115D03"/>
    <w:rsid w:val="00115EF1"/>
    <w:rsid w:val="001162D1"/>
    <w:rsid w:val="001169AA"/>
    <w:rsid w:val="00116A31"/>
    <w:rsid w:val="001171D4"/>
    <w:rsid w:val="00117B02"/>
    <w:rsid w:val="00117C17"/>
    <w:rsid w:val="00117D70"/>
    <w:rsid w:val="00117DBA"/>
    <w:rsid w:val="00117F02"/>
    <w:rsid w:val="001200EE"/>
    <w:rsid w:val="00120244"/>
    <w:rsid w:val="00120378"/>
    <w:rsid w:val="0012039D"/>
    <w:rsid w:val="001203D1"/>
    <w:rsid w:val="001205C8"/>
    <w:rsid w:val="00120674"/>
    <w:rsid w:val="00120CCA"/>
    <w:rsid w:val="0012113B"/>
    <w:rsid w:val="001212B4"/>
    <w:rsid w:val="0012180F"/>
    <w:rsid w:val="0012193A"/>
    <w:rsid w:val="001219DB"/>
    <w:rsid w:val="00121B9E"/>
    <w:rsid w:val="00121F86"/>
    <w:rsid w:val="0012376C"/>
    <w:rsid w:val="001237DC"/>
    <w:rsid w:val="001237FA"/>
    <w:rsid w:val="00123820"/>
    <w:rsid w:val="00123DD0"/>
    <w:rsid w:val="001241BA"/>
    <w:rsid w:val="00124239"/>
    <w:rsid w:val="00124C8D"/>
    <w:rsid w:val="00124D20"/>
    <w:rsid w:val="00124E47"/>
    <w:rsid w:val="00125462"/>
    <w:rsid w:val="0012582D"/>
    <w:rsid w:val="00125897"/>
    <w:rsid w:val="001258F9"/>
    <w:rsid w:val="00125F39"/>
    <w:rsid w:val="00126241"/>
    <w:rsid w:val="00126337"/>
    <w:rsid w:val="0012667A"/>
    <w:rsid w:val="0012678B"/>
    <w:rsid w:val="001275AD"/>
    <w:rsid w:val="00127FB3"/>
    <w:rsid w:val="00130051"/>
    <w:rsid w:val="0013020C"/>
    <w:rsid w:val="001303B7"/>
    <w:rsid w:val="001307DC"/>
    <w:rsid w:val="00130B9A"/>
    <w:rsid w:val="00130C65"/>
    <w:rsid w:val="00130C74"/>
    <w:rsid w:val="00130E77"/>
    <w:rsid w:val="00131997"/>
    <w:rsid w:val="00131A80"/>
    <w:rsid w:val="00131CA5"/>
    <w:rsid w:val="0013202E"/>
    <w:rsid w:val="001320AA"/>
    <w:rsid w:val="0013231A"/>
    <w:rsid w:val="00132CF5"/>
    <w:rsid w:val="0013372F"/>
    <w:rsid w:val="001337F5"/>
    <w:rsid w:val="00133EB5"/>
    <w:rsid w:val="00133EE3"/>
    <w:rsid w:val="00133F60"/>
    <w:rsid w:val="00133FB0"/>
    <w:rsid w:val="00133FC9"/>
    <w:rsid w:val="001340B3"/>
    <w:rsid w:val="0013420E"/>
    <w:rsid w:val="001344C7"/>
    <w:rsid w:val="00134860"/>
    <w:rsid w:val="00134D3D"/>
    <w:rsid w:val="00135119"/>
    <w:rsid w:val="00135268"/>
    <w:rsid w:val="00135286"/>
    <w:rsid w:val="0013528F"/>
    <w:rsid w:val="00135463"/>
    <w:rsid w:val="0013555C"/>
    <w:rsid w:val="001358D9"/>
    <w:rsid w:val="00135B45"/>
    <w:rsid w:val="00135D70"/>
    <w:rsid w:val="00135EA7"/>
    <w:rsid w:val="0013604E"/>
    <w:rsid w:val="0013641C"/>
    <w:rsid w:val="00136538"/>
    <w:rsid w:val="00136F3D"/>
    <w:rsid w:val="001372CF"/>
    <w:rsid w:val="001372D6"/>
    <w:rsid w:val="0013751C"/>
    <w:rsid w:val="0013757B"/>
    <w:rsid w:val="00137A2B"/>
    <w:rsid w:val="00137D96"/>
    <w:rsid w:val="00137DB8"/>
    <w:rsid w:val="0014012D"/>
    <w:rsid w:val="0014014E"/>
    <w:rsid w:val="001402E2"/>
    <w:rsid w:val="00140417"/>
    <w:rsid w:val="00140662"/>
    <w:rsid w:val="00140874"/>
    <w:rsid w:val="00140977"/>
    <w:rsid w:val="00140C82"/>
    <w:rsid w:val="0014102C"/>
    <w:rsid w:val="001419A4"/>
    <w:rsid w:val="00141AE6"/>
    <w:rsid w:val="00141F9B"/>
    <w:rsid w:val="001422E1"/>
    <w:rsid w:val="00142587"/>
    <w:rsid w:val="0014302E"/>
    <w:rsid w:val="00143233"/>
    <w:rsid w:val="00143240"/>
    <w:rsid w:val="0014332E"/>
    <w:rsid w:val="00143393"/>
    <w:rsid w:val="001434CC"/>
    <w:rsid w:val="001437DA"/>
    <w:rsid w:val="00143EE7"/>
    <w:rsid w:val="00144269"/>
    <w:rsid w:val="001443D7"/>
    <w:rsid w:val="00144511"/>
    <w:rsid w:val="00144707"/>
    <w:rsid w:val="0014471D"/>
    <w:rsid w:val="0014473A"/>
    <w:rsid w:val="0014481E"/>
    <w:rsid w:val="0014495B"/>
    <w:rsid w:val="001453B4"/>
    <w:rsid w:val="00145B95"/>
    <w:rsid w:val="0014661D"/>
    <w:rsid w:val="00146C0B"/>
    <w:rsid w:val="00146C4D"/>
    <w:rsid w:val="001471A7"/>
    <w:rsid w:val="00147301"/>
    <w:rsid w:val="0014797A"/>
    <w:rsid w:val="001479D6"/>
    <w:rsid w:val="00150501"/>
    <w:rsid w:val="001505D5"/>
    <w:rsid w:val="00150687"/>
    <w:rsid w:val="001507E8"/>
    <w:rsid w:val="00150810"/>
    <w:rsid w:val="0015094C"/>
    <w:rsid w:val="001509E9"/>
    <w:rsid w:val="00151040"/>
    <w:rsid w:val="001510FB"/>
    <w:rsid w:val="001514B9"/>
    <w:rsid w:val="00151764"/>
    <w:rsid w:val="00151837"/>
    <w:rsid w:val="00151AC4"/>
    <w:rsid w:val="00151AF9"/>
    <w:rsid w:val="00151BEA"/>
    <w:rsid w:val="00151EC9"/>
    <w:rsid w:val="0015207A"/>
    <w:rsid w:val="00152185"/>
    <w:rsid w:val="001525D4"/>
    <w:rsid w:val="00152807"/>
    <w:rsid w:val="00152961"/>
    <w:rsid w:val="00153648"/>
    <w:rsid w:val="00153658"/>
    <w:rsid w:val="00153775"/>
    <w:rsid w:val="001538A6"/>
    <w:rsid w:val="00153A09"/>
    <w:rsid w:val="00153F7B"/>
    <w:rsid w:val="001540CB"/>
    <w:rsid w:val="001541B2"/>
    <w:rsid w:val="001542C4"/>
    <w:rsid w:val="0015443E"/>
    <w:rsid w:val="001547C8"/>
    <w:rsid w:val="0015498F"/>
    <w:rsid w:val="00154A6D"/>
    <w:rsid w:val="00154AD1"/>
    <w:rsid w:val="00154BAC"/>
    <w:rsid w:val="001557DD"/>
    <w:rsid w:val="00155B05"/>
    <w:rsid w:val="00155D27"/>
    <w:rsid w:val="001560F6"/>
    <w:rsid w:val="001565C1"/>
    <w:rsid w:val="00156D38"/>
    <w:rsid w:val="0015752F"/>
    <w:rsid w:val="001576A3"/>
    <w:rsid w:val="00157DBC"/>
    <w:rsid w:val="00157E3B"/>
    <w:rsid w:val="0016007D"/>
    <w:rsid w:val="00160249"/>
    <w:rsid w:val="001603D5"/>
    <w:rsid w:val="00160669"/>
    <w:rsid w:val="001607DC"/>
    <w:rsid w:val="00160B6B"/>
    <w:rsid w:val="00160BC6"/>
    <w:rsid w:val="00161259"/>
    <w:rsid w:val="0016156F"/>
    <w:rsid w:val="00161C7D"/>
    <w:rsid w:val="00161D3A"/>
    <w:rsid w:val="00162076"/>
    <w:rsid w:val="001624E2"/>
    <w:rsid w:val="00162500"/>
    <w:rsid w:val="00162759"/>
    <w:rsid w:val="00162C5F"/>
    <w:rsid w:val="00162E05"/>
    <w:rsid w:val="00162E1C"/>
    <w:rsid w:val="00163134"/>
    <w:rsid w:val="001631BB"/>
    <w:rsid w:val="001632E0"/>
    <w:rsid w:val="00163554"/>
    <w:rsid w:val="001635C6"/>
    <w:rsid w:val="00163802"/>
    <w:rsid w:val="00163906"/>
    <w:rsid w:val="0016436B"/>
    <w:rsid w:val="001644C5"/>
    <w:rsid w:val="00164514"/>
    <w:rsid w:val="0016486C"/>
    <w:rsid w:val="001648E9"/>
    <w:rsid w:val="001648EB"/>
    <w:rsid w:val="00164D4C"/>
    <w:rsid w:val="00164F4B"/>
    <w:rsid w:val="001653AC"/>
    <w:rsid w:val="001658F2"/>
    <w:rsid w:val="00165905"/>
    <w:rsid w:val="00165CAA"/>
    <w:rsid w:val="00165EB3"/>
    <w:rsid w:val="001660FD"/>
    <w:rsid w:val="001661B7"/>
    <w:rsid w:val="001662CA"/>
    <w:rsid w:val="001663DC"/>
    <w:rsid w:val="001664B5"/>
    <w:rsid w:val="00166586"/>
    <w:rsid w:val="001665E4"/>
    <w:rsid w:val="001668AD"/>
    <w:rsid w:val="0016690E"/>
    <w:rsid w:val="00166F09"/>
    <w:rsid w:val="001674C3"/>
    <w:rsid w:val="00167984"/>
    <w:rsid w:val="00167DD4"/>
    <w:rsid w:val="00167E43"/>
    <w:rsid w:val="00167FA4"/>
    <w:rsid w:val="0017011D"/>
    <w:rsid w:val="00170473"/>
    <w:rsid w:val="001705A5"/>
    <w:rsid w:val="001705CC"/>
    <w:rsid w:val="001708A7"/>
    <w:rsid w:val="0017092C"/>
    <w:rsid w:val="00170FF2"/>
    <w:rsid w:val="0017119F"/>
    <w:rsid w:val="00171229"/>
    <w:rsid w:val="0017136C"/>
    <w:rsid w:val="001713AD"/>
    <w:rsid w:val="00171499"/>
    <w:rsid w:val="00171564"/>
    <w:rsid w:val="00171AD6"/>
    <w:rsid w:val="00171B58"/>
    <w:rsid w:val="0017215D"/>
    <w:rsid w:val="00172276"/>
    <w:rsid w:val="00172740"/>
    <w:rsid w:val="00172F7C"/>
    <w:rsid w:val="0017367D"/>
    <w:rsid w:val="00173AA4"/>
    <w:rsid w:val="00173C29"/>
    <w:rsid w:val="00173CF0"/>
    <w:rsid w:val="00174426"/>
    <w:rsid w:val="001748E6"/>
    <w:rsid w:val="00174FA8"/>
    <w:rsid w:val="00174FD2"/>
    <w:rsid w:val="001751B1"/>
    <w:rsid w:val="001753C9"/>
    <w:rsid w:val="001753D2"/>
    <w:rsid w:val="00176D17"/>
    <w:rsid w:val="00176E00"/>
    <w:rsid w:val="001779F4"/>
    <w:rsid w:val="00177CF8"/>
    <w:rsid w:val="00180038"/>
    <w:rsid w:val="001800D1"/>
    <w:rsid w:val="0018012D"/>
    <w:rsid w:val="0018083C"/>
    <w:rsid w:val="001809BE"/>
    <w:rsid w:val="00180D0A"/>
    <w:rsid w:val="001812BC"/>
    <w:rsid w:val="0018198C"/>
    <w:rsid w:val="00181BA4"/>
    <w:rsid w:val="00182973"/>
    <w:rsid w:val="00182B0B"/>
    <w:rsid w:val="00182EE0"/>
    <w:rsid w:val="00182F9F"/>
    <w:rsid w:val="001830A2"/>
    <w:rsid w:val="001833D1"/>
    <w:rsid w:val="00183413"/>
    <w:rsid w:val="00183495"/>
    <w:rsid w:val="00183559"/>
    <w:rsid w:val="001836C6"/>
    <w:rsid w:val="001837D7"/>
    <w:rsid w:val="00183C39"/>
    <w:rsid w:val="0018417F"/>
    <w:rsid w:val="0018438C"/>
    <w:rsid w:val="001844B0"/>
    <w:rsid w:val="00185078"/>
    <w:rsid w:val="0018508F"/>
    <w:rsid w:val="0018511A"/>
    <w:rsid w:val="00185156"/>
    <w:rsid w:val="0018612C"/>
    <w:rsid w:val="00186D8C"/>
    <w:rsid w:val="0018762F"/>
    <w:rsid w:val="00187D57"/>
    <w:rsid w:val="001901F0"/>
    <w:rsid w:val="001902FA"/>
    <w:rsid w:val="001903F4"/>
    <w:rsid w:val="00190406"/>
    <w:rsid w:val="00190484"/>
    <w:rsid w:val="00190575"/>
    <w:rsid w:val="001905E8"/>
    <w:rsid w:val="00191016"/>
    <w:rsid w:val="00191019"/>
    <w:rsid w:val="0019104C"/>
    <w:rsid w:val="001913BE"/>
    <w:rsid w:val="0019169A"/>
    <w:rsid w:val="00191A15"/>
    <w:rsid w:val="0019228E"/>
    <w:rsid w:val="00192341"/>
    <w:rsid w:val="0019239A"/>
    <w:rsid w:val="0019256F"/>
    <w:rsid w:val="0019258E"/>
    <w:rsid w:val="00192AE6"/>
    <w:rsid w:val="00192C78"/>
    <w:rsid w:val="00192D38"/>
    <w:rsid w:val="00192DD9"/>
    <w:rsid w:val="00192EAD"/>
    <w:rsid w:val="001931D2"/>
    <w:rsid w:val="001932DA"/>
    <w:rsid w:val="0019375B"/>
    <w:rsid w:val="0019379E"/>
    <w:rsid w:val="00193C8C"/>
    <w:rsid w:val="00193C96"/>
    <w:rsid w:val="00193CE4"/>
    <w:rsid w:val="00194197"/>
    <w:rsid w:val="00194574"/>
    <w:rsid w:val="001945AA"/>
    <w:rsid w:val="001947FB"/>
    <w:rsid w:val="00194A97"/>
    <w:rsid w:val="0019509A"/>
    <w:rsid w:val="0019587D"/>
    <w:rsid w:val="00195CD7"/>
    <w:rsid w:val="00195D29"/>
    <w:rsid w:val="00195FCA"/>
    <w:rsid w:val="001962BC"/>
    <w:rsid w:val="001965D3"/>
    <w:rsid w:val="001965DB"/>
    <w:rsid w:val="001966AA"/>
    <w:rsid w:val="001970F0"/>
    <w:rsid w:val="001971C7"/>
    <w:rsid w:val="001975AD"/>
    <w:rsid w:val="001978CF"/>
    <w:rsid w:val="001978DF"/>
    <w:rsid w:val="00197A46"/>
    <w:rsid w:val="00197E28"/>
    <w:rsid w:val="00197E8B"/>
    <w:rsid w:val="00197EE4"/>
    <w:rsid w:val="001A0079"/>
    <w:rsid w:val="001A00E4"/>
    <w:rsid w:val="001A0A47"/>
    <w:rsid w:val="001A0AE5"/>
    <w:rsid w:val="001A0B4A"/>
    <w:rsid w:val="001A0E22"/>
    <w:rsid w:val="001A1D99"/>
    <w:rsid w:val="001A1DB8"/>
    <w:rsid w:val="001A214C"/>
    <w:rsid w:val="001A2C2C"/>
    <w:rsid w:val="001A31CE"/>
    <w:rsid w:val="001A331F"/>
    <w:rsid w:val="001A3896"/>
    <w:rsid w:val="001A3C13"/>
    <w:rsid w:val="001A3F4C"/>
    <w:rsid w:val="001A3FDA"/>
    <w:rsid w:val="001A434A"/>
    <w:rsid w:val="001A4797"/>
    <w:rsid w:val="001A4868"/>
    <w:rsid w:val="001A4B4E"/>
    <w:rsid w:val="001A54F6"/>
    <w:rsid w:val="001A55C2"/>
    <w:rsid w:val="001A5DA1"/>
    <w:rsid w:val="001A5ECD"/>
    <w:rsid w:val="001A5FAD"/>
    <w:rsid w:val="001A6140"/>
    <w:rsid w:val="001A61A0"/>
    <w:rsid w:val="001A62E6"/>
    <w:rsid w:val="001A6365"/>
    <w:rsid w:val="001A6785"/>
    <w:rsid w:val="001A685F"/>
    <w:rsid w:val="001A7163"/>
    <w:rsid w:val="001A7638"/>
    <w:rsid w:val="001A785B"/>
    <w:rsid w:val="001A787F"/>
    <w:rsid w:val="001B0541"/>
    <w:rsid w:val="001B0759"/>
    <w:rsid w:val="001B0F53"/>
    <w:rsid w:val="001B112E"/>
    <w:rsid w:val="001B161F"/>
    <w:rsid w:val="001B1ADF"/>
    <w:rsid w:val="001B1E43"/>
    <w:rsid w:val="001B1EF2"/>
    <w:rsid w:val="001B263C"/>
    <w:rsid w:val="001B2851"/>
    <w:rsid w:val="001B2D78"/>
    <w:rsid w:val="001B2E6A"/>
    <w:rsid w:val="001B2ED9"/>
    <w:rsid w:val="001B376F"/>
    <w:rsid w:val="001B37A4"/>
    <w:rsid w:val="001B37C7"/>
    <w:rsid w:val="001B3C30"/>
    <w:rsid w:val="001B446D"/>
    <w:rsid w:val="001B47C3"/>
    <w:rsid w:val="001B481C"/>
    <w:rsid w:val="001B4A97"/>
    <w:rsid w:val="001B4B16"/>
    <w:rsid w:val="001B4F84"/>
    <w:rsid w:val="001B50B8"/>
    <w:rsid w:val="001B5139"/>
    <w:rsid w:val="001B526A"/>
    <w:rsid w:val="001B5342"/>
    <w:rsid w:val="001B53AF"/>
    <w:rsid w:val="001B53C0"/>
    <w:rsid w:val="001B5B3F"/>
    <w:rsid w:val="001B5E3B"/>
    <w:rsid w:val="001B60B2"/>
    <w:rsid w:val="001B60C9"/>
    <w:rsid w:val="001B6359"/>
    <w:rsid w:val="001B63A3"/>
    <w:rsid w:val="001B641F"/>
    <w:rsid w:val="001B650B"/>
    <w:rsid w:val="001B6A7A"/>
    <w:rsid w:val="001B6A8A"/>
    <w:rsid w:val="001B6B5C"/>
    <w:rsid w:val="001B6F18"/>
    <w:rsid w:val="001B7034"/>
    <w:rsid w:val="001B720C"/>
    <w:rsid w:val="001B738D"/>
    <w:rsid w:val="001B7469"/>
    <w:rsid w:val="001B7717"/>
    <w:rsid w:val="001B7976"/>
    <w:rsid w:val="001B7B1C"/>
    <w:rsid w:val="001B7E14"/>
    <w:rsid w:val="001C002F"/>
    <w:rsid w:val="001C02A1"/>
    <w:rsid w:val="001C06EE"/>
    <w:rsid w:val="001C0708"/>
    <w:rsid w:val="001C0986"/>
    <w:rsid w:val="001C09FC"/>
    <w:rsid w:val="001C0EBF"/>
    <w:rsid w:val="001C0F8C"/>
    <w:rsid w:val="001C12D5"/>
    <w:rsid w:val="001C15A5"/>
    <w:rsid w:val="001C16E2"/>
    <w:rsid w:val="001C1A34"/>
    <w:rsid w:val="001C1C67"/>
    <w:rsid w:val="001C1DAE"/>
    <w:rsid w:val="001C1E90"/>
    <w:rsid w:val="001C1F38"/>
    <w:rsid w:val="001C20FA"/>
    <w:rsid w:val="001C21D3"/>
    <w:rsid w:val="001C23A4"/>
    <w:rsid w:val="001C23D9"/>
    <w:rsid w:val="001C258B"/>
    <w:rsid w:val="001C2CE8"/>
    <w:rsid w:val="001C2D43"/>
    <w:rsid w:val="001C2EE9"/>
    <w:rsid w:val="001C2F11"/>
    <w:rsid w:val="001C2F98"/>
    <w:rsid w:val="001C2FD8"/>
    <w:rsid w:val="001C3084"/>
    <w:rsid w:val="001C33B3"/>
    <w:rsid w:val="001C37DF"/>
    <w:rsid w:val="001C3B5F"/>
    <w:rsid w:val="001C442D"/>
    <w:rsid w:val="001C4FF5"/>
    <w:rsid w:val="001C51FA"/>
    <w:rsid w:val="001C5231"/>
    <w:rsid w:val="001C5256"/>
    <w:rsid w:val="001C55F0"/>
    <w:rsid w:val="001C5637"/>
    <w:rsid w:val="001C5CD3"/>
    <w:rsid w:val="001C5E51"/>
    <w:rsid w:val="001C619A"/>
    <w:rsid w:val="001C699E"/>
    <w:rsid w:val="001C6AAE"/>
    <w:rsid w:val="001C6E56"/>
    <w:rsid w:val="001C6E5F"/>
    <w:rsid w:val="001C6EF0"/>
    <w:rsid w:val="001C7004"/>
    <w:rsid w:val="001C720C"/>
    <w:rsid w:val="001C722F"/>
    <w:rsid w:val="001C7513"/>
    <w:rsid w:val="001C7689"/>
    <w:rsid w:val="001C7BB6"/>
    <w:rsid w:val="001D032B"/>
    <w:rsid w:val="001D052B"/>
    <w:rsid w:val="001D05BE"/>
    <w:rsid w:val="001D0C45"/>
    <w:rsid w:val="001D128D"/>
    <w:rsid w:val="001D14E6"/>
    <w:rsid w:val="001D1B1A"/>
    <w:rsid w:val="001D1C12"/>
    <w:rsid w:val="001D1F19"/>
    <w:rsid w:val="001D1F63"/>
    <w:rsid w:val="001D20A3"/>
    <w:rsid w:val="001D2158"/>
    <w:rsid w:val="001D238E"/>
    <w:rsid w:val="001D2A89"/>
    <w:rsid w:val="001D3323"/>
    <w:rsid w:val="001D33FF"/>
    <w:rsid w:val="001D36EE"/>
    <w:rsid w:val="001D383D"/>
    <w:rsid w:val="001D39E5"/>
    <w:rsid w:val="001D3AFD"/>
    <w:rsid w:val="001D3C37"/>
    <w:rsid w:val="001D3D6B"/>
    <w:rsid w:val="001D3FCB"/>
    <w:rsid w:val="001D4147"/>
    <w:rsid w:val="001D420A"/>
    <w:rsid w:val="001D4257"/>
    <w:rsid w:val="001D4345"/>
    <w:rsid w:val="001D45EC"/>
    <w:rsid w:val="001D49D8"/>
    <w:rsid w:val="001D4A30"/>
    <w:rsid w:val="001D4BF9"/>
    <w:rsid w:val="001D4E78"/>
    <w:rsid w:val="001D50B7"/>
    <w:rsid w:val="001D52D7"/>
    <w:rsid w:val="001D57DC"/>
    <w:rsid w:val="001D5B74"/>
    <w:rsid w:val="001D5BEE"/>
    <w:rsid w:val="001D5E08"/>
    <w:rsid w:val="001D5E81"/>
    <w:rsid w:val="001D6AA4"/>
    <w:rsid w:val="001D70EC"/>
    <w:rsid w:val="001D742C"/>
    <w:rsid w:val="001D7A5D"/>
    <w:rsid w:val="001D7D4C"/>
    <w:rsid w:val="001E0321"/>
    <w:rsid w:val="001E0410"/>
    <w:rsid w:val="001E0914"/>
    <w:rsid w:val="001E0945"/>
    <w:rsid w:val="001E0D06"/>
    <w:rsid w:val="001E0EAC"/>
    <w:rsid w:val="001E0FB3"/>
    <w:rsid w:val="001E12CD"/>
    <w:rsid w:val="001E14E8"/>
    <w:rsid w:val="001E1666"/>
    <w:rsid w:val="001E1855"/>
    <w:rsid w:val="001E1A07"/>
    <w:rsid w:val="001E1AE0"/>
    <w:rsid w:val="001E2596"/>
    <w:rsid w:val="001E2DEF"/>
    <w:rsid w:val="001E320E"/>
    <w:rsid w:val="001E353F"/>
    <w:rsid w:val="001E35C7"/>
    <w:rsid w:val="001E360D"/>
    <w:rsid w:val="001E362A"/>
    <w:rsid w:val="001E36A7"/>
    <w:rsid w:val="001E3755"/>
    <w:rsid w:val="001E3810"/>
    <w:rsid w:val="001E3BC1"/>
    <w:rsid w:val="001E3DAB"/>
    <w:rsid w:val="001E3F29"/>
    <w:rsid w:val="001E473B"/>
    <w:rsid w:val="001E47D0"/>
    <w:rsid w:val="001E4865"/>
    <w:rsid w:val="001E5551"/>
    <w:rsid w:val="001E57EC"/>
    <w:rsid w:val="001E5A15"/>
    <w:rsid w:val="001E5E12"/>
    <w:rsid w:val="001E6098"/>
    <w:rsid w:val="001E61E3"/>
    <w:rsid w:val="001E68E5"/>
    <w:rsid w:val="001E695A"/>
    <w:rsid w:val="001E6E20"/>
    <w:rsid w:val="001E713D"/>
    <w:rsid w:val="001F0073"/>
    <w:rsid w:val="001F021A"/>
    <w:rsid w:val="001F044E"/>
    <w:rsid w:val="001F057F"/>
    <w:rsid w:val="001F058C"/>
    <w:rsid w:val="001F0821"/>
    <w:rsid w:val="001F0888"/>
    <w:rsid w:val="001F0983"/>
    <w:rsid w:val="001F0A04"/>
    <w:rsid w:val="001F0A1B"/>
    <w:rsid w:val="001F0A64"/>
    <w:rsid w:val="001F0C3A"/>
    <w:rsid w:val="001F0F55"/>
    <w:rsid w:val="001F1572"/>
    <w:rsid w:val="001F1AB9"/>
    <w:rsid w:val="001F1CEC"/>
    <w:rsid w:val="001F1F82"/>
    <w:rsid w:val="001F2061"/>
    <w:rsid w:val="001F211B"/>
    <w:rsid w:val="001F239C"/>
    <w:rsid w:val="001F23F6"/>
    <w:rsid w:val="001F2DD5"/>
    <w:rsid w:val="001F3715"/>
    <w:rsid w:val="001F3765"/>
    <w:rsid w:val="001F3B11"/>
    <w:rsid w:val="001F3BEA"/>
    <w:rsid w:val="001F3CF1"/>
    <w:rsid w:val="001F3EA3"/>
    <w:rsid w:val="001F4255"/>
    <w:rsid w:val="001F443E"/>
    <w:rsid w:val="001F4610"/>
    <w:rsid w:val="001F4982"/>
    <w:rsid w:val="001F4E0B"/>
    <w:rsid w:val="001F4E7D"/>
    <w:rsid w:val="001F5709"/>
    <w:rsid w:val="001F5787"/>
    <w:rsid w:val="001F5E7A"/>
    <w:rsid w:val="001F6B05"/>
    <w:rsid w:val="001F6D13"/>
    <w:rsid w:val="001F6D2B"/>
    <w:rsid w:val="001F6FA0"/>
    <w:rsid w:val="001F70AB"/>
    <w:rsid w:val="001F74DA"/>
    <w:rsid w:val="001F78AF"/>
    <w:rsid w:val="001F7BEE"/>
    <w:rsid w:val="0020010A"/>
    <w:rsid w:val="00200136"/>
    <w:rsid w:val="00200563"/>
    <w:rsid w:val="002005D5"/>
    <w:rsid w:val="002008D5"/>
    <w:rsid w:val="0020091E"/>
    <w:rsid w:val="00200DAF"/>
    <w:rsid w:val="00201328"/>
    <w:rsid w:val="00201757"/>
    <w:rsid w:val="00201EC4"/>
    <w:rsid w:val="0020264C"/>
    <w:rsid w:val="0020337A"/>
    <w:rsid w:val="00204138"/>
    <w:rsid w:val="002048D9"/>
    <w:rsid w:val="00204DB0"/>
    <w:rsid w:val="00205097"/>
    <w:rsid w:val="002050A2"/>
    <w:rsid w:val="00205249"/>
    <w:rsid w:val="0020528D"/>
    <w:rsid w:val="00205524"/>
    <w:rsid w:val="00205A8B"/>
    <w:rsid w:val="00205CD0"/>
    <w:rsid w:val="00205E73"/>
    <w:rsid w:val="00205EF2"/>
    <w:rsid w:val="002061BE"/>
    <w:rsid w:val="00206490"/>
    <w:rsid w:val="00206575"/>
    <w:rsid w:val="002065B7"/>
    <w:rsid w:val="00206E4B"/>
    <w:rsid w:val="00207025"/>
    <w:rsid w:val="00207679"/>
    <w:rsid w:val="002078BF"/>
    <w:rsid w:val="002079A0"/>
    <w:rsid w:val="00210230"/>
    <w:rsid w:val="002103BB"/>
    <w:rsid w:val="002104BB"/>
    <w:rsid w:val="002107B5"/>
    <w:rsid w:val="00210A03"/>
    <w:rsid w:val="00210AE1"/>
    <w:rsid w:val="00210B47"/>
    <w:rsid w:val="00210D36"/>
    <w:rsid w:val="00210DEB"/>
    <w:rsid w:val="002113A8"/>
    <w:rsid w:val="00211434"/>
    <w:rsid w:val="002114D4"/>
    <w:rsid w:val="00211CEA"/>
    <w:rsid w:val="00212195"/>
    <w:rsid w:val="0021263B"/>
    <w:rsid w:val="00212678"/>
    <w:rsid w:val="00212A68"/>
    <w:rsid w:val="00213188"/>
    <w:rsid w:val="00213220"/>
    <w:rsid w:val="00213420"/>
    <w:rsid w:val="002138F8"/>
    <w:rsid w:val="00214358"/>
    <w:rsid w:val="002148FF"/>
    <w:rsid w:val="00214CED"/>
    <w:rsid w:val="00214F53"/>
    <w:rsid w:val="00215107"/>
    <w:rsid w:val="00215256"/>
    <w:rsid w:val="0021526A"/>
    <w:rsid w:val="002153D6"/>
    <w:rsid w:val="002154A5"/>
    <w:rsid w:val="00215A3A"/>
    <w:rsid w:val="0021612F"/>
    <w:rsid w:val="002162FE"/>
    <w:rsid w:val="00216468"/>
    <w:rsid w:val="00216B95"/>
    <w:rsid w:val="00216B98"/>
    <w:rsid w:val="00217B76"/>
    <w:rsid w:val="00217BE5"/>
    <w:rsid w:val="00220395"/>
    <w:rsid w:val="002204E1"/>
    <w:rsid w:val="00220574"/>
    <w:rsid w:val="0022063D"/>
    <w:rsid w:val="00220B6D"/>
    <w:rsid w:val="00220BFD"/>
    <w:rsid w:val="002212F0"/>
    <w:rsid w:val="0022130A"/>
    <w:rsid w:val="00221492"/>
    <w:rsid w:val="002218E0"/>
    <w:rsid w:val="0022261B"/>
    <w:rsid w:val="00222736"/>
    <w:rsid w:val="00222B50"/>
    <w:rsid w:val="00222D17"/>
    <w:rsid w:val="00222D1B"/>
    <w:rsid w:val="00222DA3"/>
    <w:rsid w:val="00222EB6"/>
    <w:rsid w:val="00223288"/>
    <w:rsid w:val="00223787"/>
    <w:rsid w:val="002238C7"/>
    <w:rsid w:val="00223954"/>
    <w:rsid w:val="00223AEC"/>
    <w:rsid w:val="00223E72"/>
    <w:rsid w:val="00223FA8"/>
    <w:rsid w:val="00224226"/>
    <w:rsid w:val="00224492"/>
    <w:rsid w:val="00224689"/>
    <w:rsid w:val="00224A74"/>
    <w:rsid w:val="00224FD5"/>
    <w:rsid w:val="0022502C"/>
    <w:rsid w:val="0022514B"/>
    <w:rsid w:val="00225151"/>
    <w:rsid w:val="0022521C"/>
    <w:rsid w:val="0022554C"/>
    <w:rsid w:val="00225F13"/>
    <w:rsid w:val="0022607D"/>
    <w:rsid w:val="00226154"/>
    <w:rsid w:val="002263CB"/>
    <w:rsid w:val="0022696D"/>
    <w:rsid w:val="00226B33"/>
    <w:rsid w:val="00226EA1"/>
    <w:rsid w:val="00226EEF"/>
    <w:rsid w:val="0022702C"/>
    <w:rsid w:val="002271A2"/>
    <w:rsid w:val="0022721D"/>
    <w:rsid w:val="002272A0"/>
    <w:rsid w:val="00227614"/>
    <w:rsid w:val="0022777F"/>
    <w:rsid w:val="00227CA8"/>
    <w:rsid w:val="00227D5E"/>
    <w:rsid w:val="00227EB4"/>
    <w:rsid w:val="00230052"/>
    <w:rsid w:val="002300A1"/>
    <w:rsid w:val="00230434"/>
    <w:rsid w:val="00230C95"/>
    <w:rsid w:val="00230F01"/>
    <w:rsid w:val="00231198"/>
    <w:rsid w:val="00231496"/>
    <w:rsid w:val="002315A1"/>
    <w:rsid w:val="00231A84"/>
    <w:rsid w:val="00231F20"/>
    <w:rsid w:val="0023222A"/>
    <w:rsid w:val="002323C3"/>
    <w:rsid w:val="00232588"/>
    <w:rsid w:val="002326DD"/>
    <w:rsid w:val="002329F0"/>
    <w:rsid w:val="00232B39"/>
    <w:rsid w:val="0023305C"/>
    <w:rsid w:val="00233429"/>
    <w:rsid w:val="002334C3"/>
    <w:rsid w:val="002335A7"/>
    <w:rsid w:val="00233623"/>
    <w:rsid w:val="00233974"/>
    <w:rsid w:val="002339C3"/>
    <w:rsid w:val="00233F6F"/>
    <w:rsid w:val="00234645"/>
    <w:rsid w:val="002346A8"/>
    <w:rsid w:val="00234A1D"/>
    <w:rsid w:val="00234A7A"/>
    <w:rsid w:val="00234DDA"/>
    <w:rsid w:val="002352AB"/>
    <w:rsid w:val="002353F1"/>
    <w:rsid w:val="002355E1"/>
    <w:rsid w:val="00235B6C"/>
    <w:rsid w:val="002360E3"/>
    <w:rsid w:val="00236212"/>
    <w:rsid w:val="00236650"/>
    <w:rsid w:val="002369D8"/>
    <w:rsid w:val="00236AF9"/>
    <w:rsid w:val="00236B8D"/>
    <w:rsid w:val="00236FA9"/>
    <w:rsid w:val="00237234"/>
    <w:rsid w:val="0023744E"/>
    <w:rsid w:val="0023758F"/>
    <w:rsid w:val="0023759A"/>
    <w:rsid w:val="002378C3"/>
    <w:rsid w:val="00237B6F"/>
    <w:rsid w:val="00237BB7"/>
    <w:rsid w:val="00237E6D"/>
    <w:rsid w:val="002406B6"/>
    <w:rsid w:val="00240874"/>
    <w:rsid w:val="002409C1"/>
    <w:rsid w:val="002409C6"/>
    <w:rsid w:val="00240A39"/>
    <w:rsid w:val="00240F91"/>
    <w:rsid w:val="00240FAB"/>
    <w:rsid w:val="00241033"/>
    <w:rsid w:val="002413F6"/>
    <w:rsid w:val="00241455"/>
    <w:rsid w:val="00241964"/>
    <w:rsid w:val="002419B5"/>
    <w:rsid w:val="00241D0E"/>
    <w:rsid w:val="00242233"/>
    <w:rsid w:val="00242707"/>
    <w:rsid w:val="0024278C"/>
    <w:rsid w:val="0024297C"/>
    <w:rsid w:val="00242CBF"/>
    <w:rsid w:val="00242F87"/>
    <w:rsid w:val="002439E0"/>
    <w:rsid w:val="00243B58"/>
    <w:rsid w:val="0024420D"/>
    <w:rsid w:val="002442A5"/>
    <w:rsid w:val="002443A3"/>
    <w:rsid w:val="002451E5"/>
    <w:rsid w:val="002452C4"/>
    <w:rsid w:val="002459D2"/>
    <w:rsid w:val="00245D5C"/>
    <w:rsid w:val="00245EEE"/>
    <w:rsid w:val="0024602B"/>
    <w:rsid w:val="002461CC"/>
    <w:rsid w:val="00246325"/>
    <w:rsid w:val="002468F4"/>
    <w:rsid w:val="002469AC"/>
    <w:rsid w:val="00246C42"/>
    <w:rsid w:val="00246E29"/>
    <w:rsid w:val="00247005"/>
    <w:rsid w:val="00247394"/>
    <w:rsid w:val="00247553"/>
    <w:rsid w:val="0024774D"/>
    <w:rsid w:val="00247CE7"/>
    <w:rsid w:val="0025026B"/>
    <w:rsid w:val="0025045B"/>
    <w:rsid w:val="00250489"/>
    <w:rsid w:val="00250850"/>
    <w:rsid w:val="00250BD0"/>
    <w:rsid w:val="00250C71"/>
    <w:rsid w:val="00251309"/>
    <w:rsid w:val="002516E2"/>
    <w:rsid w:val="002517B6"/>
    <w:rsid w:val="002518AE"/>
    <w:rsid w:val="0025198E"/>
    <w:rsid w:val="00251B72"/>
    <w:rsid w:val="00251B8C"/>
    <w:rsid w:val="00251FFD"/>
    <w:rsid w:val="00252157"/>
    <w:rsid w:val="00252C32"/>
    <w:rsid w:val="00252FAA"/>
    <w:rsid w:val="0025320D"/>
    <w:rsid w:val="00253222"/>
    <w:rsid w:val="00253308"/>
    <w:rsid w:val="00253464"/>
    <w:rsid w:val="0025395B"/>
    <w:rsid w:val="00253A60"/>
    <w:rsid w:val="00253C98"/>
    <w:rsid w:val="00253D38"/>
    <w:rsid w:val="00253DFB"/>
    <w:rsid w:val="00254646"/>
    <w:rsid w:val="00254840"/>
    <w:rsid w:val="0025499A"/>
    <w:rsid w:val="00254DE1"/>
    <w:rsid w:val="002550A7"/>
    <w:rsid w:val="002550AA"/>
    <w:rsid w:val="002556BC"/>
    <w:rsid w:val="0025590B"/>
    <w:rsid w:val="00255A2D"/>
    <w:rsid w:val="00255E26"/>
    <w:rsid w:val="002565AC"/>
    <w:rsid w:val="00256638"/>
    <w:rsid w:val="002566D3"/>
    <w:rsid w:val="00256C07"/>
    <w:rsid w:val="00256E56"/>
    <w:rsid w:val="00257067"/>
    <w:rsid w:val="00257356"/>
    <w:rsid w:val="00257B56"/>
    <w:rsid w:val="00257BE1"/>
    <w:rsid w:val="00257EE7"/>
    <w:rsid w:val="00260388"/>
    <w:rsid w:val="002603D5"/>
    <w:rsid w:val="002603EE"/>
    <w:rsid w:val="00260567"/>
    <w:rsid w:val="0026086D"/>
    <w:rsid w:val="00260ADB"/>
    <w:rsid w:val="0026104E"/>
    <w:rsid w:val="002610BD"/>
    <w:rsid w:val="002610DB"/>
    <w:rsid w:val="0026125D"/>
    <w:rsid w:val="00261645"/>
    <w:rsid w:val="002616E3"/>
    <w:rsid w:val="00262BBF"/>
    <w:rsid w:val="002636E4"/>
    <w:rsid w:val="0026380B"/>
    <w:rsid w:val="002638A1"/>
    <w:rsid w:val="00263A7C"/>
    <w:rsid w:val="00263D7A"/>
    <w:rsid w:val="0026411D"/>
    <w:rsid w:val="002642D6"/>
    <w:rsid w:val="002645BF"/>
    <w:rsid w:val="002647D5"/>
    <w:rsid w:val="00264A62"/>
    <w:rsid w:val="00264FD2"/>
    <w:rsid w:val="002656BE"/>
    <w:rsid w:val="00265CA0"/>
    <w:rsid w:val="00265F4C"/>
    <w:rsid w:val="00265F60"/>
    <w:rsid w:val="00266116"/>
    <w:rsid w:val="002661AE"/>
    <w:rsid w:val="002662B1"/>
    <w:rsid w:val="002664C9"/>
    <w:rsid w:val="002668EE"/>
    <w:rsid w:val="00266C0E"/>
    <w:rsid w:val="00266E4D"/>
    <w:rsid w:val="0026750E"/>
    <w:rsid w:val="00267AE6"/>
    <w:rsid w:val="00270152"/>
    <w:rsid w:val="00270370"/>
    <w:rsid w:val="00270BA1"/>
    <w:rsid w:val="002710A0"/>
    <w:rsid w:val="00271548"/>
    <w:rsid w:val="002715ED"/>
    <w:rsid w:val="00271B12"/>
    <w:rsid w:val="00271B29"/>
    <w:rsid w:val="00272438"/>
    <w:rsid w:val="002724F9"/>
    <w:rsid w:val="00272557"/>
    <w:rsid w:val="00272738"/>
    <w:rsid w:val="002727D8"/>
    <w:rsid w:val="00272A8D"/>
    <w:rsid w:val="00272B0C"/>
    <w:rsid w:val="00272B3B"/>
    <w:rsid w:val="00272D52"/>
    <w:rsid w:val="00272DCF"/>
    <w:rsid w:val="00273925"/>
    <w:rsid w:val="0027396A"/>
    <w:rsid w:val="00273AC6"/>
    <w:rsid w:val="00273DF9"/>
    <w:rsid w:val="002746A4"/>
    <w:rsid w:val="002746F0"/>
    <w:rsid w:val="00274851"/>
    <w:rsid w:val="00274D34"/>
    <w:rsid w:val="0027502F"/>
    <w:rsid w:val="0027515D"/>
    <w:rsid w:val="00275233"/>
    <w:rsid w:val="00275393"/>
    <w:rsid w:val="002755F4"/>
    <w:rsid w:val="00275637"/>
    <w:rsid w:val="0027572F"/>
    <w:rsid w:val="00275787"/>
    <w:rsid w:val="00275D37"/>
    <w:rsid w:val="00276560"/>
    <w:rsid w:val="00276C7B"/>
    <w:rsid w:val="00276DE1"/>
    <w:rsid w:val="00276E37"/>
    <w:rsid w:val="00276F0C"/>
    <w:rsid w:val="00276FD8"/>
    <w:rsid w:val="00277049"/>
    <w:rsid w:val="002770F3"/>
    <w:rsid w:val="002771AB"/>
    <w:rsid w:val="002777C1"/>
    <w:rsid w:val="00277915"/>
    <w:rsid w:val="00277A80"/>
    <w:rsid w:val="00277CE3"/>
    <w:rsid w:val="00277D8A"/>
    <w:rsid w:val="00277F01"/>
    <w:rsid w:val="00280809"/>
    <w:rsid w:val="00280B2E"/>
    <w:rsid w:val="00280B55"/>
    <w:rsid w:val="00280BB3"/>
    <w:rsid w:val="00280C62"/>
    <w:rsid w:val="0028199D"/>
    <w:rsid w:val="00281A45"/>
    <w:rsid w:val="002820BE"/>
    <w:rsid w:val="00282703"/>
    <w:rsid w:val="0028286C"/>
    <w:rsid w:val="00282B60"/>
    <w:rsid w:val="00282E46"/>
    <w:rsid w:val="00283173"/>
    <w:rsid w:val="00283CB6"/>
    <w:rsid w:val="00283D06"/>
    <w:rsid w:val="00284063"/>
    <w:rsid w:val="002844A1"/>
    <w:rsid w:val="0028455A"/>
    <w:rsid w:val="00284A5F"/>
    <w:rsid w:val="00284ACB"/>
    <w:rsid w:val="00284FAB"/>
    <w:rsid w:val="00285DC3"/>
    <w:rsid w:val="002864ED"/>
    <w:rsid w:val="002867A8"/>
    <w:rsid w:val="00286840"/>
    <w:rsid w:val="0028684B"/>
    <w:rsid w:val="00286A80"/>
    <w:rsid w:val="0028720E"/>
    <w:rsid w:val="00287641"/>
    <w:rsid w:val="00287A51"/>
    <w:rsid w:val="00287B89"/>
    <w:rsid w:val="00287CB0"/>
    <w:rsid w:val="00287D16"/>
    <w:rsid w:val="00287D87"/>
    <w:rsid w:val="00287DD4"/>
    <w:rsid w:val="00287F1E"/>
    <w:rsid w:val="0029006E"/>
    <w:rsid w:val="002901C7"/>
    <w:rsid w:val="0029038C"/>
    <w:rsid w:val="00290439"/>
    <w:rsid w:val="00290668"/>
    <w:rsid w:val="00290805"/>
    <w:rsid w:val="00290F59"/>
    <w:rsid w:val="002915FA"/>
    <w:rsid w:val="00291A58"/>
    <w:rsid w:val="0029274A"/>
    <w:rsid w:val="002927CF"/>
    <w:rsid w:val="00292CBC"/>
    <w:rsid w:val="00293490"/>
    <w:rsid w:val="002937ED"/>
    <w:rsid w:val="00293A5A"/>
    <w:rsid w:val="00293CB0"/>
    <w:rsid w:val="00293EFF"/>
    <w:rsid w:val="002940D3"/>
    <w:rsid w:val="0029469B"/>
    <w:rsid w:val="002946C5"/>
    <w:rsid w:val="00294D5F"/>
    <w:rsid w:val="002951FB"/>
    <w:rsid w:val="0029523E"/>
    <w:rsid w:val="00295589"/>
    <w:rsid w:val="00295965"/>
    <w:rsid w:val="00295AEA"/>
    <w:rsid w:val="00295B19"/>
    <w:rsid w:val="00295EB6"/>
    <w:rsid w:val="0029619E"/>
    <w:rsid w:val="002965FD"/>
    <w:rsid w:val="00297350"/>
    <w:rsid w:val="00297409"/>
    <w:rsid w:val="002A01AE"/>
    <w:rsid w:val="002A0612"/>
    <w:rsid w:val="002A0E94"/>
    <w:rsid w:val="002A1183"/>
    <w:rsid w:val="002A2621"/>
    <w:rsid w:val="002A26B3"/>
    <w:rsid w:val="002A27A1"/>
    <w:rsid w:val="002A2A44"/>
    <w:rsid w:val="002A2AB2"/>
    <w:rsid w:val="002A2B73"/>
    <w:rsid w:val="002A2BA2"/>
    <w:rsid w:val="002A2CFC"/>
    <w:rsid w:val="002A3970"/>
    <w:rsid w:val="002A3A53"/>
    <w:rsid w:val="002A3F92"/>
    <w:rsid w:val="002A434F"/>
    <w:rsid w:val="002A4FC1"/>
    <w:rsid w:val="002A5306"/>
    <w:rsid w:val="002A530C"/>
    <w:rsid w:val="002A5395"/>
    <w:rsid w:val="002A5736"/>
    <w:rsid w:val="002A59FE"/>
    <w:rsid w:val="002A5E18"/>
    <w:rsid w:val="002A5EF0"/>
    <w:rsid w:val="002A5FDB"/>
    <w:rsid w:val="002A6025"/>
    <w:rsid w:val="002A68EF"/>
    <w:rsid w:val="002A7603"/>
    <w:rsid w:val="002A7A63"/>
    <w:rsid w:val="002A7B60"/>
    <w:rsid w:val="002B0303"/>
    <w:rsid w:val="002B071E"/>
    <w:rsid w:val="002B082A"/>
    <w:rsid w:val="002B1117"/>
    <w:rsid w:val="002B1273"/>
    <w:rsid w:val="002B1614"/>
    <w:rsid w:val="002B1BDF"/>
    <w:rsid w:val="002B1C78"/>
    <w:rsid w:val="002B219B"/>
    <w:rsid w:val="002B2E34"/>
    <w:rsid w:val="002B3401"/>
    <w:rsid w:val="002B3611"/>
    <w:rsid w:val="002B37A3"/>
    <w:rsid w:val="002B3ABA"/>
    <w:rsid w:val="002B3E3D"/>
    <w:rsid w:val="002B437C"/>
    <w:rsid w:val="002B46F2"/>
    <w:rsid w:val="002B4C0D"/>
    <w:rsid w:val="002B4E90"/>
    <w:rsid w:val="002B4F39"/>
    <w:rsid w:val="002B51CA"/>
    <w:rsid w:val="002B57BF"/>
    <w:rsid w:val="002B5A26"/>
    <w:rsid w:val="002B5B78"/>
    <w:rsid w:val="002B5C2F"/>
    <w:rsid w:val="002B5D91"/>
    <w:rsid w:val="002B5E0E"/>
    <w:rsid w:val="002B62F0"/>
    <w:rsid w:val="002B66A6"/>
    <w:rsid w:val="002B720C"/>
    <w:rsid w:val="002B737C"/>
    <w:rsid w:val="002B760B"/>
    <w:rsid w:val="002B76A6"/>
    <w:rsid w:val="002B78F1"/>
    <w:rsid w:val="002B7BAB"/>
    <w:rsid w:val="002B7D70"/>
    <w:rsid w:val="002C0009"/>
    <w:rsid w:val="002C00EA"/>
    <w:rsid w:val="002C068F"/>
    <w:rsid w:val="002C0A0B"/>
    <w:rsid w:val="002C0B0B"/>
    <w:rsid w:val="002C0D6B"/>
    <w:rsid w:val="002C0EF6"/>
    <w:rsid w:val="002C105C"/>
    <w:rsid w:val="002C1195"/>
    <w:rsid w:val="002C1BAA"/>
    <w:rsid w:val="002C22A6"/>
    <w:rsid w:val="002C2669"/>
    <w:rsid w:val="002C2708"/>
    <w:rsid w:val="002C28B7"/>
    <w:rsid w:val="002C294A"/>
    <w:rsid w:val="002C2ECF"/>
    <w:rsid w:val="002C3152"/>
    <w:rsid w:val="002C326C"/>
    <w:rsid w:val="002C380A"/>
    <w:rsid w:val="002C40B7"/>
    <w:rsid w:val="002C4387"/>
    <w:rsid w:val="002C45D8"/>
    <w:rsid w:val="002C4A05"/>
    <w:rsid w:val="002C4CF8"/>
    <w:rsid w:val="002C4DD6"/>
    <w:rsid w:val="002C50CF"/>
    <w:rsid w:val="002C5367"/>
    <w:rsid w:val="002C56AE"/>
    <w:rsid w:val="002C5703"/>
    <w:rsid w:val="002C5E92"/>
    <w:rsid w:val="002C632F"/>
    <w:rsid w:val="002C64B6"/>
    <w:rsid w:val="002C6968"/>
    <w:rsid w:val="002C6E1C"/>
    <w:rsid w:val="002C6EF1"/>
    <w:rsid w:val="002C712B"/>
    <w:rsid w:val="002C7353"/>
    <w:rsid w:val="002C7848"/>
    <w:rsid w:val="002C7CC5"/>
    <w:rsid w:val="002C7DDB"/>
    <w:rsid w:val="002D019F"/>
    <w:rsid w:val="002D02F9"/>
    <w:rsid w:val="002D033A"/>
    <w:rsid w:val="002D050E"/>
    <w:rsid w:val="002D0783"/>
    <w:rsid w:val="002D09F4"/>
    <w:rsid w:val="002D19E1"/>
    <w:rsid w:val="002D1FAB"/>
    <w:rsid w:val="002D236F"/>
    <w:rsid w:val="002D2ED1"/>
    <w:rsid w:val="002D32AE"/>
    <w:rsid w:val="002D3834"/>
    <w:rsid w:val="002D39C8"/>
    <w:rsid w:val="002D3E6A"/>
    <w:rsid w:val="002D3F20"/>
    <w:rsid w:val="002D3FFC"/>
    <w:rsid w:val="002D44D8"/>
    <w:rsid w:val="002D491F"/>
    <w:rsid w:val="002D49C2"/>
    <w:rsid w:val="002D4BA3"/>
    <w:rsid w:val="002D4EFC"/>
    <w:rsid w:val="002D5328"/>
    <w:rsid w:val="002D542A"/>
    <w:rsid w:val="002D54AF"/>
    <w:rsid w:val="002D5882"/>
    <w:rsid w:val="002D5896"/>
    <w:rsid w:val="002D5FCC"/>
    <w:rsid w:val="002D6007"/>
    <w:rsid w:val="002D636E"/>
    <w:rsid w:val="002D64F1"/>
    <w:rsid w:val="002D667B"/>
    <w:rsid w:val="002D6A2A"/>
    <w:rsid w:val="002D6F37"/>
    <w:rsid w:val="002D704F"/>
    <w:rsid w:val="002D70CE"/>
    <w:rsid w:val="002D71A7"/>
    <w:rsid w:val="002D749F"/>
    <w:rsid w:val="002D7589"/>
    <w:rsid w:val="002D7E4E"/>
    <w:rsid w:val="002D7FEA"/>
    <w:rsid w:val="002E020E"/>
    <w:rsid w:val="002E025A"/>
    <w:rsid w:val="002E0338"/>
    <w:rsid w:val="002E0420"/>
    <w:rsid w:val="002E05EF"/>
    <w:rsid w:val="002E088F"/>
    <w:rsid w:val="002E0B37"/>
    <w:rsid w:val="002E0D41"/>
    <w:rsid w:val="002E18B1"/>
    <w:rsid w:val="002E198E"/>
    <w:rsid w:val="002E1EE4"/>
    <w:rsid w:val="002E2008"/>
    <w:rsid w:val="002E20E4"/>
    <w:rsid w:val="002E21BF"/>
    <w:rsid w:val="002E2C4F"/>
    <w:rsid w:val="002E2CAF"/>
    <w:rsid w:val="002E2F12"/>
    <w:rsid w:val="002E2FC0"/>
    <w:rsid w:val="002E330F"/>
    <w:rsid w:val="002E36E4"/>
    <w:rsid w:val="002E3731"/>
    <w:rsid w:val="002E3782"/>
    <w:rsid w:val="002E38D6"/>
    <w:rsid w:val="002E3C1B"/>
    <w:rsid w:val="002E3F03"/>
    <w:rsid w:val="002E4200"/>
    <w:rsid w:val="002E44DC"/>
    <w:rsid w:val="002E4555"/>
    <w:rsid w:val="002E474E"/>
    <w:rsid w:val="002E4946"/>
    <w:rsid w:val="002E498D"/>
    <w:rsid w:val="002E5355"/>
    <w:rsid w:val="002E571B"/>
    <w:rsid w:val="002E5744"/>
    <w:rsid w:val="002E5974"/>
    <w:rsid w:val="002E5FE1"/>
    <w:rsid w:val="002E6444"/>
    <w:rsid w:val="002E6794"/>
    <w:rsid w:val="002E6A7B"/>
    <w:rsid w:val="002E6AF6"/>
    <w:rsid w:val="002E71D7"/>
    <w:rsid w:val="002E72F4"/>
    <w:rsid w:val="002E7653"/>
    <w:rsid w:val="002E79CE"/>
    <w:rsid w:val="002E7C99"/>
    <w:rsid w:val="002E7F8C"/>
    <w:rsid w:val="002F0316"/>
    <w:rsid w:val="002F0324"/>
    <w:rsid w:val="002F0746"/>
    <w:rsid w:val="002F07F3"/>
    <w:rsid w:val="002F08EB"/>
    <w:rsid w:val="002F1404"/>
    <w:rsid w:val="002F15A2"/>
    <w:rsid w:val="002F1797"/>
    <w:rsid w:val="002F1863"/>
    <w:rsid w:val="002F1A62"/>
    <w:rsid w:val="002F1B6B"/>
    <w:rsid w:val="002F1D52"/>
    <w:rsid w:val="002F2202"/>
    <w:rsid w:val="002F232D"/>
    <w:rsid w:val="002F2502"/>
    <w:rsid w:val="002F2FD5"/>
    <w:rsid w:val="002F304F"/>
    <w:rsid w:val="002F382D"/>
    <w:rsid w:val="002F3ABB"/>
    <w:rsid w:val="002F3D0A"/>
    <w:rsid w:val="002F3D84"/>
    <w:rsid w:val="002F3D9A"/>
    <w:rsid w:val="002F3EA6"/>
    <w:rsid w:val="002F4048"/>
    <w:rsid w:val="002F431F"/>
    <w:rsid w:val="002F464A"/>
    <w:rsid w:val="002F496B"/>
    <w:rsid w:val="002F4A4D"/>
    <w:rsid w:val="002F4BC3"/>
    <w:rsid w:val="002F4D07"/>
    <w:rsid w:val="002F4D31"/>
    <w:rsid w:val="002F5267"/>
    <w:rsid w:val="002F5615"/>
    <w:rsid w:val="002F56BB"/>
    <w:rsid w:val="002F57B2"/>
    <w:rsid w:val="002F58A7"/>
    <w:rsid w:val="002F5CA5"/>
    <w:rsid w:val="002F5F59"/>
    <w:rsid w:val="002F5FFF"/>
    <w:rsid w:val="002F620D"/>
    <w:rsid w:val="002F6253"/>
    <w:rsid w:val="002F691E"/>
    <w:rsid w:val="002F6D09"/>
    <w:rsid w:val="002F6E35"/>
    <w:rsid w:val="002F6F58"/>
    <w:rsid w:val="002F6F6F"/>
    <w:rsid w:val="002F6F78"/>
    <w:rsid w:val="002F70F8"/>
    <w:rsid w:val="002F71A4"/>
    <w:rsid w:val="002F7918"/>
    <w:rsid w:val="002F7B40"/>
    <w:rsid w:val="002F7D72"/>
    <w:rsid w:val="002F7E34"/>
    <w:rsid w:val="003000DF"/>
    <w:rsid w:val="0030035F"/>
    <w:rsid w:val="0030072A"/>
    <w:rsid w:val="0030099C"/>
    <w:rsid w:val="00300A23"/>
    <w:rsid w:val="00300C57"/>
    <w:rsid w:val="00300C69"/>
    <w:rsid w:val="00300D70"/>
    <w:rsid w:val="00300E32"/>
    <w:rsid w:val="003020C7"/>
    <w:rsid w:val="00302271"/>
    <w:rsid w:val="00302A56"/>
    <w:rsid w:val="00302F58"/>
    <w:rsid w:val="00303140"/>
    <w:rsid w:val="003033C0"/>
    <w:rsid w:val="003034C6"/>
    <w:rsid w:val="00303CE6"/>
    <w:rsid w:val="00304054"/>
    <w:rsid w:val="003045EB"/>
    <w:rsid w:val="00304696"/>
    <w:rsid w:val="00304ECF"/>
    <w:rsid w:val="00304F44"/>
    <w:rsid w:val="00305217"/>
    <w:rsid w:val="003052E2"/>
    <w:rsid w:val="003052E8"/>
    <w:rsid w:val="003057B0"/>
    <w:rsid w:val="003057B7"/>
    <w:rsid w:val="003059AC"/>
    <w:rsid w:val="0030623A"/>
    <w:rsid w:val="003065CE"/>
    <w:rsid w:val="003072A0"/>
    <w:rsid w:val="00307CB2"/>
    <w:rsid w:val="00310175"/>
    <w:rsid w:val="003101B9"/>
    <w:rsid w:val="00310509"/>
    <w:rsid w:val="00310C56"/>
    <w:rsid w:val="00310F55"/>
    <w:rsid w:val="0031217C"/>
    <w:rsid w:val="00312285"/>
    <w:rsid w:val="003122AA"/>
    <w:rsid w:val="00312434"/>
    <w:rsid w:val="00312BFA"/>
    <w:rsid w:val="00312DCB"/>
    <w:rsid w:val="0031360F"/>
    <w:rsid w:val="00313AC3"/>
    <w:rsid w:val="00313AE8"/>
    <w:rsid w:val="00313B11"/>
    <w:rsid w:val="003142FA"/>
    <w:rsid w:val="003146AF"/>
    <w:rsid w:val="00314D6A"/>
    <w:rsid w:val="0031507A"/>
    <w:rsid w:val="003152B5"/>
    <w:rsid w:val="003155B0"/>
    <w:rsid w:val="00315BD5"/>
    <w:rsid w:val="00315BF9"/>
    <w:rsid w:val="003163E1"/>
    <w:rsid w:val="00316591"/>
    <w:rsid w:val="003166CF"/>
    <w:rsid w:val="003166D6"/>
    <w:rsid w:val="003166F2"/>
    <w:rsid w:val="00316874"/>
    <w:rsid w:val="00316B07"/>
    <w:rsid w:val="00317191"/>
    <w:rsid w:val="003171FA"/>
    <w:rsid w:val="00317274"/>
    <w:rsid w:val="00317535"/>
    <w:rsid w:val="00317834"/>
    <w:rsid w:val="00317CDA"/>
    <w:rsid w:val="00317F1C"/>
    <w:rsid w:val="00320166"/>
    <w:rsid w:val="00320A97"/>
    <w:rsid w:val="00320E28"/>
    <w:rsid w:val="00320EEB"/>
    <w:rsid w:val="00321136"/>
    <w:rsid w:val="00321191"/>
    <w:rsid w:val="00321408"/>
    <w:rsid w:val="0032145B"/>
    <w:rsid w:val="00321A95"/>
    <w:rsid w:val="0032220D"/>
    <w:rsid w:val="003227D3"/>
    <w:rsid w:val="0032280B"/>
    <w:rsid w:val="00322D66"/>
    <w:rsid w:val="00322DDA"/>
    <w:rsid w:val="0032316D"/>
    <w:rsid w:val="003233EB"/>
    <w:rsid w:val="003233F2"/>
    <w:rsid w:val="0032379E"/>
    <w:rsid w:val="003240DF"/>
    <w:rsid w:val="0032411F"/>
    <w:rsid w:val="003242A8"/>
    <w:rsid w:val="003244AA"/>
    <w:rsid w:val="00324705"/>
    <w:rsid w:val="003248FC"/>
    <w:rsid w:val="0032497A"/>
    <w:rsid w:val="00324C3D"/>
    <w:rsid w:val="00324D17"/>
    <w:rsid w:val="00324F1B"/>
    <w:rsid w:val="00324F1E"/>
    <w:rsid w:val="003252A3"/>
    <w:rsid w:val="003255FC"/>
    <w:rsid w:val="00325E50"/>
    <w:rsid w:val="003268A1"/>
    <w:rsid w:val="00326B4F"/>
    <w:rsid w:val="00326BAA"/>
    <w:rsid w:val="00326F1B"/>
    <w:rsid w:val="0032702B"/>
    <w:rsid w:val="003278A9"/>
    <w:rsid w:val="00327AC5"/>
    <w:rsid w:val="00327B13"/>
    <w:rsid w:val="00327D88"/>
    <w:rsid w:val="00327E0B"/>
    <w:rsid w:val="00330016"/>
    <w:rsid w:val="0033052D"/>
    <w:rsid w:val="00330BB7"/>
    <w:rsid w:val="00330BF4"/>
    <w:rsid w:val="00330C03"/>
    <w:rsid w:val="00330F12"/>
    <w:rsid w:val="003313A1"/>
    <w:rsid w:val="0033180B"/>
    <w:rsid w:val="00331DB5"/>
    <w:rsid w:val="00332168"/>
    <w:rsid w:val="003327E1"/>
    <w:rsid w:val="003327FF"/>
    <w:rsid w:val="00332FAD"/>
    <w:rsid w:val="00333105"/>
    <w:rsid w:val="003331D8"/>
    <w:rsid w:val="00333AA1"/>
    <w:rsid w:val="00333B54"/>
    <w:rsid w:val="00333B8C"/>
    <w:rsid w:val="00334108"/>
    <w:rsid w:val="00334118"/>
    <w:rsid w:val="00334135"/>
    <w:rsid w:val="003347A9"/>
    <w:rsid w:val="0033491C"/>
    <w:rsid w:val="00334C5E"/>
    <w:rsid w:val="003356DA"/>
    <w:rsid w:val="00335AD3"/>
    <w:rsid w:val="00335B6C"/>
    <w:rsid w:val="00335CFA"/>
    <w:rsid w:val="00335F59"/>
    <w:rsid w:val="0033607A"/>
    <w:rsid w:val="0033640E"/>
    <w:rsid w:val="00336CA9"/>
    <w:rsid w:val="00337863"/>
    <w:rsid w:val="00337932"/>
    <w:rsid w:val="00337C19"/>
    <w:rsid w:val="00337DA5"/>
    <w:rsid w:val="00337EF9"/>
    <w:rsid w:val="00337FD3"/>
    <w:rsid w:val="00340417"/>
    <w:rsid w:val="003405E4"/>
    <w:rsid w:val="00340940"/>
    <w:rsid w:val="0034099E"/>
    <w:rsid w:val="00340AB8"/>
    <w:rsid w:val="00340AC1"/>
    <w:rsid w:val="00340B14"/>
    <w:rsid w:val="00340D6B"/>
    <w:rsid w:val="00340FD0"/>
    <w:rsid w:val="003410C8"/>
    <w:rsid w:val="0034127A"/>
    <w:rsid w:val="0034147C"/>
    <w:rsid w:val="003416BB"/>
    <w:rsid w:val="00341AF6"/>
    <w:rsid w:val="00341B50"/>
    <w:rsid w:val="00342094"/>
    <w:rsid w:val="00342155"/>
    <w:rsid w:val="003424DC"/>
    <w:rsid w:val="00342773"/>
    <w:rsid w:val="003429CE"/>
    <w:rsid w:val="00342BA5"/>
    <w:rsid w:val="00342DDA"/>
    <w:rsid w:val="00342E67"/>
    <w:rsid w:val="0034318F"/>
    <w:rsid w:val="003434F0"/>
    <w:rsid w:val="0034354B"/>
    <w:rsid w:val="003439C8"/>
    <w:rsid w:val="00344171"/>
    <w:rsid w:val="003445AA"/>
    <w:rsid w:val="003448CF"/>
    <w:rsid w:val="00344935"/>
    <w:rsid w:val="003449CD"/>
    <w:rsid w:val="00345128"/>
    <w:rsid w:val="00345201"/>
    <w:rsid w:val="00345353"/>
    <w:rsid w:val="003458C3"/>
    <w:rsid w:val="00345BCE"/>
    <w:rsid w:val="00345C0F"/>
    <w:rsid w:val="003461F1"/>
    <w:rsid w:val="00346218"/>
    <w:rsid w:val="00346576"/>
    <w:rsid w:val="00346614"/>
    <w:rsid w:val="003466B5"/>
    <w:rsid w:val="00346CAD"/>
    <w:rsid w:val="003474B4"/>
    <w:rsid w:val="003477AD"/>
    <w:rsid w:val="00347A8D"/>
    <w:rsid w:val="0035031E"/>
    <w:rsid w:val="0035059B"/>
    <w:rsid w:val="00350634"/>
    <w:rsid w:val="0035074D"/>
    <w:rsid w:val="00350867"/>
    <w:rsid w:val="00351052"/>
    <w:rsid w:val="0035116C"/>
    <w:rsid w:val="003512EF"/>
    <w:rsid w:val="003516A3"/>
    <w:rsid w:val="00351A74"/>
    <w:rsid w:val="00351ABE"/>
    <w:rsid w:val="00351E0F"/>
    <w:rsid w:val="0035265C"/>
    <w:rsid w:val="00352B3C"/>
    <w:rsid w:val="00352DEC"/>
    <w:rsid w:val="00352FD1"/>
    <w:rsid w:val="00352FF0"/>
    <w:rsid w:val="00353114"/>
    <w:rsid w:val="00353662"/>
    <w:rsid w:val="00353A56"/>
    <w:rsid w:val="00353A6B"/>
    <w:rsid w:val="00353FA3"/>
    <w:rsid w:val="0035482E"/>
    <w:rsid w:val="00354981"/>
    <w:rsid w:val="00355202"/>
    <w:rsid w:val="0035584B"/>
    <w:rsid w:val="00355C0D"/>
    <w:rsid w:val="00355CE4"/>
    <w:rsid w:val="00355F3C"/>
    <w:rsid w:val="003563B5"/>
    <w:rsid w:val="0035656F"/>
    <w:rsid w:val="0035676A"/>
    <w:rsid w:val="00356BEC"/>
    <w:rsid w:val="003572F4"/>
    <w:rsid w:val="0035730A"/>
    <w:rsid w:val="00357400"/>
    <w:rsid w:val="00357646"/>
    <w:rsid w:val="00357A26"/>
    <w:rsid w:val="00357B0B"/>
    <w:rsid w:val="00357D04"/>
    <w:rsid w:val="00357D59"/>
    <w:rsid w:val="00360115"/>
    <w:rsid w:val="0036046E"/>
    <w:rsid w:val="00360554"/>
    <w:rsid w:val="0036056C"/>
    <w:rsid w:val="00360763"/>
    <w:rsid w:val="003612CB"/>
    <w:rsid w:val="003613AB"/>
    <w:rsid w:val="00361786"/>
    <w:rsid w:val="003618E9"/>
    <w:rsid w:val="00361B52"/>
    <w:rsid w:val="00361EF6"/>
    <w:rsid w:val="00361FB5"/>
    <w:rsid w:val="00362497"/>
    <w:rsid w:val="00362634"/>
    <w:rsid w:val="0036275E"/>
    <w:rsid w:val="00362AC2"/>
    <w:rsid w:val="00362BCF"/>
    <w:rsid w:val="00362C70"/>
    <w:rsid w:val="00362F1B"/>
    <w:rsid w:val="003635F3"/>
    <w:rsid w:val="0036362B"/>
    <w:rsid w:val="00363BF9"/>
    <w:rsid w:val="00363CC3"/>
    <w:rsid w:val="003640BA"/>
    <w:rsid w:val="003644D9"/>
    <w:rsid w:val="00364515"/>
    <w:rsid w:val="00364753"/>
    <w:rsid w:val="00364960"/>
    <w:rsid w:val="00364ACB"/>
    <w:rsid w:val="00365DA9"/>
    <w:rsid w:val="00365E85"/>
    <w:rsid w:val="00365F23"/>
    <w:rsid w:val="00366588"/>
    <w:rsid w:val="00366A85"/>
    <w:rsid w:val="00366BBD"/>
    <w:rsid w:val="00367066"/>
    <w:rsid w:val="003670F2"/>
    <w:rsid w:val="0036719F"/>
    <w:rsid w:val="0036773C"/>
    <w:rsid w:val="0036786C"/>
    <w:rsid w:val="003678E4"/>
    <w:rsid w:val="00367CBF"/>
    <w:rsid w:val="00367D39"/>
    <w:rsid w:val="00367E3A"/>
    <w:rsid w:val="00370462"/>
    <w:rsid w:val="0037068D"/>
    <w:rsid w:val="00370A1D"/>
    <w:rsid w:val="00370A93"/>
    <w:rsid w:val="0037108C"/>
    <w:rsid w:val="0037129B"/>
    <w:rsid w:val="003718C0"/>
    <w:rsid w:val="00371ACB"/>
    <w:rsid w:val="00371BBB"/>
    <w:rsid w:val="00371E33"/>
    <w:rsid w:val="00372073"/>
    <w:rsid w:val="003720A5"/>
    <w:rsid w:val="003720FB"/>
    <w:rsid w:val="00372171"/>
    <w:rsid w:val="0037246D"/>
    <w:rsid w:val="00372BBA"/>
    <w:rsid w:val="0037308D"/>
    <w:rsid w:val="0037317C"/>
    <w:rsid w:val="0037365B"/>
    <w:rsid w:val="00373EFB"/>
    <w:rsid w:val="003742E2"/>
    <w:rsid w:val="0037455F"/>
    <w:rsid w:val="00374716"/>
    <w:rsid w:val="003747DD"/>
    <w:rsid w:val="00374969"/>
    <w:rsid w:val="003749D0"/>
    <w:rsid w:val="00374C9F"/>
    <w:rsid w:val="00375172"/>
    <w:rsid w:val="003752BC"/>
    <w:rsid w:val="003754E0"/>
    <w:rsid w:val="00375556"/>
    <w:rsid w:val="003755E5"/>
    <w:rsid w:val="0037608C"/>
    <w:rsid w:val="003760CF"/>
    <w:rsid w:val="003765D3"/>
    <w:rsid w:val="0037699B"/>
    <w:rsid w:val="00376C94"/>
    <w:rsid w:val="00376F7C"/>
    <w:rsid w:val="00377331"/>
    <w:rsid w:val="00377857"/>
    <w:rsid w:val="00377963"/>
    <w:rsid w:val="00377ABF"/>
    <w:rsid w:val="00377AEE"/>
    <w:rsid w:val="00377CD9"/>
    <w:rsid w:val="003803FB"/>
    <w:rsid w:val="0038056B"/>
    <w:rsid w:val="00380617"/>
    <w:rsid w:val="003807B6"/>
    <w:rsid w:val="0038089C"/>
    <w:rsid w:val="00380904"/>
    <w:rsid w:val="00380E37"/>
    <w:rsid w:val="0038151B"/>
    <w:rsid w:val="0038166B"/>
    <w:rsid w:val="003819CC"/>
    <w:rsid w:val="00381B96"/>
    <w:rsid w:val="00381EC5"/>
    <w:rsid w:val="003824E2"/>
    <w:rsid w:val="0038286A"/>
    <w:rsid w:val="00382B05"/>
    <w:rsid w:val="0038334D"/>
    <w:rsid w:val="003834BE"/>
    <w:rsid w:val="003835EF"/>
    <w:rsid w:val="00383966"/>
    <w:rsid w:val="00383A9C"/>
    <w:rsid w:val="00383ABF"/>
    <w:rsid w:val="00383AFD"/>
    <w:rsid w:val="00383C3F"/>
    <w:rsid w:val="00383CA5"/>
    <w:rsid w:val="00383D69"/>
    <w:rsid w:val="00383EA0"/>
    <w:rsid w:val="00383F12"/>
    <w:rsid w:val="00383F7C"/>
    <w:rsid w:val="0038462A"/>
    <w:rsid w:val="00384733"/>
    <w:rsid w:val="00384926"/>
    <w:rsid w:val="00384B8E"/>
    <w:rsid w:val="00384C96"/>
    <w:rsid w:val="00385488"/>
    <w:rsid w:val="00385950"/>
    <w:rsid w:val="0038672F"/>
    <w:rsid w:val="00386AEB"/>
    <w:rsid w:val="00386CBD"/>
    <w:rsid w:val="0038735F"/>
    <w:rsid w:val="00387412"/>
    <w:rsid w:val="00387541"/>
    <w:rsid w:val="003877B8"/>
    <w:rsid w:val="003879D4"/>
    <w:rsid w:val="00387E1D"/>
    <w:rsid w:val="00390739"/>
    <w:rsid w:val="0039074D"/>
    <w:rsid w:val="003907EF"/>
    <w:rsid w:val="00390964"/>
    <w:rsid w:val="00390D02"/>
    <w:rsid w:val="00390F40"/>
    <w:rsid w:val="0039130A"/>
    <w:rsid w:val="0039173F"/>
    <w:rsid w:val="00391BCE"/>
    <w:rsid w:val="00391BEA"/>
    <w:rsid w:val="00391D9E"/>
    <w:rsid w:val="003928F9"/>
    <w:rsid w:val="00392972"/>
    <w:rsid w:val="00392A1B"/>
    <w:rsid w:val="00392B70"/>
    <w:rsid w:val="003936BF"/>
    <w:rsid w:val="00393F55"/>
    <w:rsid w:val="00394584"/>
    <w:rsid w:val="00394875"/>
    <w:rsid w:val="00394B8D"/>
    <w:rsid w:val="00394DC9"/>
    <w:rsid w:val="00394F64"/>
    <w:rsid w:val="00394FD1"/>
    <w:rsid w:val="00395545"/>
    <w:rsid w:val="00395719"/>
    <w:rsid w:val="00395D41"/>
    <w:rsid w:val="0039619C"/>
    <w:rsid w:val="003964B4"/>
    <w:rsid w:val="00396552"/>
    <w:rsid w:val="00396853"/>
    <w:rsid w:val="0039693E"/>
    <w:rsid w:val="00396E58"/>
    <w:rsid w:val="003973D6"/>
    <w:rsid w:val="003977CD"/>
    <w:rsid w:val="00397976"/>
    <w:rsid w:val="00397B95"/>
    <w:rsid w:val="00397D4E"/>
    <w:rsid w:val="00397E09"/>
    <w:rsid w:val="00397E14"/>
    <w:rsid w:val="003A0051"/>
    <w:rsid w:val="003A01EC"/>
    <w:rsid w:val="003A0495"/>
    <w:rsid w:val="003A0597"/>
    <w:rsid w:val="003A0C99"/>
    <w:rsid w:val="003A0DD5"/>
    <w:rsid w:val="003A0F92"/>
    <w:rsid w:val="003A1010"/>
    <w:rsid w:val="003A1266"/>
    <w:rsid w:val="003A129E"/>
    <w:rsid w:val="003A12A7"/>
    <w:rsid w:val="003A12DC"/>
    <w:rsid w:val="003A131A"/>
    <w:rsid w:val="003A149D"/>
    <w:rsid w:val="003A17D6"/>
    <w:rsid w:val="003A223E"/>
    <w:rsid w:val="003A25E9"/>
    <w:rsid w:val="003A2688"/>
    <w:rsid w:val="003A28D7"/>
    <w:rsid w:val="003A29C7"/>
    <w:rsid w:val="003A2B4D"/>
    <w:rsid w:val="003A2BEC"/>
    <w:rsid w:val="003A2C8A"/>
    <w:rsid w:val="003A2D4B"/>
    <w:rsid w:val="003A2E43"/>
    <w:rsid w:val="003A3154"/>
    <w:rsid w:val="003A3411"/>
    <w:rsid w:val="003A3443"/>
    <w:rsid w:val="003A402F"/>
    <w:rsid w:val="003A488D"/>
    <w:rsid w:val="003A4C56"/>
    <w:rsid w:val="003A4EC6"/>
    <w:rsid w:val="003A54EC"/>
    <w:rsid w:val="003A56AE"/>
    <w:rsid w:val="003A5F14"/>
    <w:rsid w:val="003A60AD"/>
    <w:rsid w:val="003A614B"/>
    <w:rsid w:val="003A6299"/>
    <w:rsid w:val="003A665E"/>
    <w:rsid w:val="003A6DF2"/>
    <w:rsid w:val="003A6E1C"/>
    <w:rsid w:val="003A70AE"/>
    <w:rsid w:val="003A72C1"/>
    <w:rsid w:val="003A7473"/>
    <w:rsid w:val="003A79CF"/>
    <w:rsid w:val="003A7ABB"/>
    <w:rsid w:val="003A7C80"/>
    <w:rsid w:val="003A7DCB"/>
    <w:rsid w:val="003B07F6"/>
    <w:rsid w:val="003B0881"/>
    <w:rsid w:val="003B092D"/>
    <w:rsid w:val="003B0A1B"/>
    <w:rsid w:val="003B1275"/>
    <w:rsid w:val="003B150B"/>
    <w:rsid w:val="003B154C"/>
    <w:rsid w:val="003B15CC"/>
    <w:rsid w:val="003B1C84"/>
    <w:rsid w:val="003B1DA7"/>
    <w:rsid w:val="003B22C7"/>
    <w:rsid w:val="003B24D4"/>
    <w:rsid w:val="003B296F"/>
    <w:rsid w:val="003B2F12"/>
    <w:rsid w:val="003B33B2"/>
    <w:rsid w:val="003B358A"/>
    <w:rsid w:val="003B36BA"/>
    <w:rsid w:val="003B3AA2"/>
    <w:rsid w:val="003B3B4F"/>
    <w:rsid w:val="003B4054"/>
    <w:rsid w:val="003B40E6"/>
    <w:rsid w:val="003B4255"/>
    <w:rsid w:val="003B47EB"/>
    <w:rsid w:val="003B4990"/>
    <w:rsid w:val="003B4A0A"/>
    <w:rsid w:val="003B4A69"/>
    <w:rsid w:val="003B4E1D"/>
    <w:rsid w:val="003B4E47"/>
    <w:rsid w:val="003B52A4"/>
    <w:rsid w:val="003B5360"/>
    <w:rsid w:val="003B5406"/>
    <w:rsid w:val="003B5611"/>
    <w:rsid w:val="003B5623"/>
    <w:rsid w:val="003B5980"/>
    <w:rsid w:val="003B5A1A"/>
    <w:rsid w:val="003B5E90"/>
    <w:rsid w:val="003B6A8C"/>
    <w:rsid w:val="003B6C0D"/>
    <w:rsid w:val="003B6DC6"/>
    <w:rsid w:val="003B7117"/>
    <w:rsid w:val="003B7215"/>
    <w:rsid w:val="003B7262"/>
    <w:rsid w:val="003B7282"/>
    <w:rsid w:val="003C020D"/>
    <w:rsid w:val="003C07DD"/>
    <w:rsid w:val="003C0FF5"/>
    <w:rsid w:val="003C10F2"/>
    <w:rsid w:val="003C1549"/>
    <w:rsid w:val="003C17F0"/>
    <w:rsid w:val="003C18E4"/>
    <w:rsid w:val="003C1BF8"/>
    <w:rsid w:val="003C1E31"/>
    <w:rsid w:val="003C2055"/>
    <w:rsid w:val="003C26B9"/>
    <w:rsid w:val="003C26D9"/>
    <w:rsid w:val="003C2D4B"/>
    <w:rsid w:val="003C321E"/>
    <w:rsid w:val="003C349E"/>
    <w:rsid w:val="003C34DB"/>
    <w:rsid w:val="003C356B"/>
    <w:rsid w:val="003C35A6"/>
    <w:rsid w:val="003C3CE0"/>
    <w:rsid w:val="003C3D54"/>
    <w:rsid w:val="003C4083"/>
    <w:rsid w:val="003C4289"/>
    <w:rsid w:val="003C48EC"/>
    <w:rsid w:val="003C4984"/>
    <w:rsid w:val="003C4A4F"/>
    <w:rsid w:val="003C4BF2"/>
    <w:rsid w:val="003C506B"/>
    <w:rsid w:val="003C5165"/>
    <w:rsid w:val="003C55BA"/>
    <w:rsid w:val="003C5BF2"/>
    <w:rsid w:val="003C5CBB"/>
    <w:rsid w:val="003C5D55"/>
    <w:rsid w:val="003C5FA5"/>
    <w:rsid w:val="003C602D"/>
    <w:rsid w:val="003C6060"/>
    <w:rsid w:val="003C6699"/>
    <w:rsid w:val="003C67AC"/>
    <w:rsid w:val="003C6813"/>
    <w:rsid w:val="003C6C3E"/>
    <w:rsid w:val="003C6E24"/>
    <w:rsid w:val="003C71D2"/>
    <w:rsid w:val="003C77F3"/>
    <w:rsid w:val="003C7B7B"/>
    <w:rsid w:val="003C7F85"/>
    <w:rsid w:val="003D027D"/>
    <w:rsid w:val="003D0469"/>
    <w:rsid w:val="003D09DE"/>
    <w:rsid w:val="003D0AB8"/>
    <w:rsid w:val="003D0B20"/>
    <w:rsid w:val="003D0B26"/>
    <w:rsid w:val="003D0D89"/>
    <w:rsid w:val="003D0DB5"/>
    <w:rsid w:val="003D0DE4"/>
    <w:rsid w:val="003D13F6"/>
    <w:rsid w:val="003D1712"/>
    <w:rsid w:val="003D17DD"/>
    <w:rsid w:val="003D1F5B"/>
    <w:rsid w:val="003D1FA6"/>
    <w:rsid w:val="003D20D1"/>
    <w:rsid w:val="003D2776"/>
    <w:rsid w:val="003D2912"/>
    <w:rsid w:val="003D2AA2"/>
    <w:rsid w:val="003D2C4D"/>
    <w:rsid w:val="003D2FA3"/>
    <w:rsid w:val="003D303E"/>
    <w:rsid w:val="003D31CD"/>
    <w:rsid w:val="003D3921"/>
    <w:rsid w:val="003D3FC7"/>
    <w:rsid w:val="003D401E"/>
    <w:rsid w:val="003D431B"/>
    <w:rsid w:val="003D454F"/>
    <w:rsid w:val="003D46A5"/>
    <w:rsid w:val="003D46B3"/>
    <w:rsid w:val="003D4793"/>
    <w:rsid w:val="003D4B25"/>
    <w:rsid w:val="003D4BE3"/>
    <w:rsid w:val="003D5302"/>
    <w:rsid w:val="003D613B"/>
    <w:rsid w:val="003D61C7"/>
    <w:rsid w:val="003D6394"/>
    <w:rsid w:val="003D6B0E"/>
    <w:rsid w:val="003D70F5"/>
    <w:rsid w:val="003D7163"/>
    <w:rsid w:val="003D71F7"/>
    <w:rsid w:val="003D76FE"/>
    <w:rsid w:val="003D7727"/>
    <w:rsid w:val="003D787D"/>
    <w:rsid w:val="003D7B9B"/>
    <w:rsid w:val="003D7B9F"/>
    <w:rsid w:val="003E034C"/>
    <w:rsid w:val="003E079D"/>
    <w:rsid w:val="003E07DA"/>
    <w:rsid w:val="003E0ABD"/>
    <w:rsid w:val="003E0D31"/>
    <w:rsid w:val="003E0DC0"/>
    <w:rsid w:val="003E0F71"/>
    <w:rsid w:val="003E15F2"/>
    <w:rsid w:val="003E1749"/>
    <w:rsid w:val="003E195C"/>
    <w:rsid w:val="003E1A8F"/>
    <w:rsid w:val="003E1B46"/>
    <w:rsid w:val="003E1D3E"/>
    <w:rsid w:val="003E1D7F"/>
    <w:rsid w:val="003E1DB3"/>
    <w:rsid w:val="003E2434"/>
    <w:rsid w:val="003E243C"/>
    <w:rsid w:val="003E24ED"/>
    <w:rsid w:val="003E2719"/>
    <w:rsid w:val="003E27A0"/>
    <w:rsid w:val="003E2812"/>
    <w:rsid w:val="003E293C"/>
    <w:rsid w:val="003E2FF5"/>
    <w:rsid w:val="003E33FC"/>
    <w:rsid w:val="003E3407"/>
    <w:rsid w:val="003E34E4"/>
    <w:rsid w:val="003E3939"/>
    <w:rsid w:val="003E3B8C"/>
    <w:rsid w:val="003E3E18"/>
    <w:rsid w:val="003E4017"/>
    <w:rsid w:val="003E45C8"/>
    <w:rsid w:val="003E53B3"/>
    <w:rsid w:val="003E543F"/>
    <w:rsid w:val="003E548C"/>
    <w:rsid w:val="003E5555"/>
    <w:rsid w:val="003E555A"/>
    <w:rsid w:val="003E566C"/>
    <w:rsid w:val="003E572F"/>
    <w:rsid w:val="003E5B2A"/>
    <w:rsid w:val="003E5BCC"/>
    <w:rsid w:val="003E5D27"/>
    <w:rsid w:val="003E618E"/>
    <w:rsid w:val="003E6205"/>
    <w:rsid w:val="003E62A9"/>
    <w:rsid w:val="003E665F"/>
    <w:rsid w:val="003E6775"/>
    <w:rsid w:val="003E6A67"/>
    <w:rsid w:val="003E6F51"/>
    <w:rsid w:val="003E75D7"/>
    <w:rsid w:val="003E7F5A"/>
    <w:rsid w:val="003F0328"/>
    <w:rsid w:val="003F03AC"/>
    <w:rsid w:val="003F03B8"/>
    <w:rsid w:val="003F0772"/>
    <w:rsid w:val="003F0916"/>
    <w:rsid w:val="003F09FB"/>
    <w:rsid w:val="003F0D6F"/>
    <w:rsid w:val="003F0F6B"/>
    <w:rsid w:val="003F12D2"/>
    <w:rsid w:val="003F1464"/>
    <w:rsid w:val="003F1653"/>
    <w:rsid w:val="003F1713"/>
    <w:rsid w:val="003F18FC"/>
    <w:rsid w:val="003F19E0"/>
    <w:rsid w:val="003F1BCD"/>
    <w:rsid w:val="003F1D1B"/>
    <w:rsid w:val="003F1D94"/>
    <w:rsid w:val="003F1DEE"/>
    <w:rsid w:val="003F1E39"/>
    <w:rsid w:val="003F2370"/>
    <w:rsid w:val="003F25DD"/>
    <w:rsid w:val="003F29DF"/>
    <w:rsid w:val="003F2CB0"/>
    <w:rsid w:val="003F2E6D"/>
    <w:rsid w:val="003F2FD2"/>
    <w:rsid w:val="003F35D8"/>
    <w:rsid w:val="003F365C"/>
    <w:rsid w:val="003F38DB"/>
    <w:rsid w:val="003F3B8E"/>
    <w:rsid w:val="003F3D2F"/>
    <w:rsid w:val="003F3DFA"/>
    <w:rsid w:val="003F452D"/>
    <w:rsid w:val="003F50B9"/>
    <w:rsid w:val="003F51BE"/>
    <w:rsid w:val="003F54FA"/>
    <w:rsid w:val="003F58E4"/>
    <w:rsid w:val="003F5BC2"/>
    <w:rsid w:val="003F5C4F"/>
    <w:rsid w:val="003F5CE8"/>
    <w:rsid w:val="003F6027"/>
    <w:rsid w:val="003F6116"/>
    <w:rsid w:val="003F62F5"/>
    <w:rsid w:val="003F645B"/>
    <w:rsid w:val="003F648E"/>
    <w:rsid w:val="003F6AB7"/>
    <w:rsid w:val="003F6BEC"/>
    <w:rsid w:val="003F6C9A"/>
    <w:rsid w:val="003F6EDB"/>
    <w:rsid w:val="003F7113"/>
    <w:rsid w:val="003F72B9"/>
    <w:rsid w:val="003F7753"/>
    <w:rsid w:val="003F77C2"/>
    <w:rsid w:val="003F781B"/>
    <w:rsid w:val="003F78F8"/>
    <w:rsid w:val="003F7A9D"/>
    <w:rsid w:val="0040063A"/>
    <w:rsid w:val="00400924"/>
    <w:rsid w:val="004009F3"/>
    <w:rsid w:val="00400A20"/>
    <w:rsid w:val="00401063"/>
    <w:rsid w:val="00401160"/>
    <w:rsid w:val="0040121A"/>
    <w:rsid w:val="00401498"/>
    <w:rsid w:val="004014E8"/>
    <w:rsid w:val="004015AC"/>
    <w:rsid w:val="00401702"/>
    <w:rsid w:val="00401DA7"/>
    <w:rsid w:val="00401F46"/>
    <w:rsid w:val="0040208F"/>
    <w:rsid w:val="00402191"/>
    <w:rsid w:val="004023C1"/>
    <w:rsid w:val="00402476"/>
    <w:rsid w:val="0040280C"/>
    <w:rsid w:val="00402811"/>
    <w:rsid w:val="00402834"/>
    <w:rsid w:val="004028AE"/>
    <w:rsid w:val="00402988"/>
    <w:rsid w:val="00402BC6"/>
    <w:rsid w:val="00402F0C"/>
    <w:rsid w:val="004032F0"/>
    <w:rsid w:val="004032FD"/>
    <w:rsid w:val="00403A25"/>
    <w:rsid w:val="00403DB5"/>
    <w:rsid w:val="00403E78"/>
    <w:rsid w:val="00403F85"/>
    <w:rsid w:val="00404380"/>
    <w:rsid w:val="0040453E"/>
    <w:rsid w:val="004049DA"/>
    <w:rsid w:val="00404ACF"/>
    <w:rsid w:val="00404B62"/>
    <w:rsid w:val="004053D7"/>
    <w:rsid w:val="004055C2"/>
    <w:rsid w:val="00405C3C"/>
    <w:rsid w:val="00406202"/>
    <w:rsid w:val="004065D3"/>
    <w:rsid w:val="00406761"/>
    <w:rsid w:val="00406A42"/>
    <w:rsid w:val="00406E45"/>
    <w:rsid w:val="00406EF5"/>
    <w:rsid w:val="00407028"/>
    <w:rsid w:val="0040714B"/>
    <w:rsid w:val="00407196"/>
    <w:rsid w:val="004071A5"/>
    <w:rsid w:val="00407921"/>
    <w:rsid w:val="00407A46"/>
    <w:rsid w:val="00407ADD"/>
    <w:rsid w:val="0041026F"/>
    <w:rsid w:val="00410694"/>
    <w:rsid w:val="00410BE6"/>
    <w:rsid w:val="00410D3F"/>
    <w:rsid w:val="00411765"/>
    <w:rsid w:val="00411992"/>
    <w:rsid w:val="00411B5F"/>
    <w:rsid w:val="00412057"/>
    <w:rsid w:val="004120CD"/>
    <w:rsid w:val="00412361"/>
    <w:rsid w:val="00412608"/>
    <w:rsid w:val="0041260A"/>
    <w:rsid w:val="00412670"/>
    <w:rsid w:val="004126C6"/>
    <w:rsid w:val="00412AE3"/>
    <w:rsid w:val="00412B22"/>
    <w:rsid w:val="00412D80"/>
    <w:rsid w:val="00412DF5"/>
    <w:rsid w:val="00412F1D"/>
    <w:rsid w:val="0041311A"/>
    <w:rsid w:val="004133B2"/>
    <w:rsid w:val="0041403F"/>
    <w:rsid w:val="004148A6"/>
    <w:rsid w:val="00414904"/>
    <w:rsid w:val="00414938"/>
    <w:rsid w:val="004149C9"/>
    <w:rsid w:val="00414C02"/>
    <w:rsid w:val="00414D79"/>
    <w:rsid w:val="00414DB7"/>
    <w:rsid w:val="00414F13"/>
    <w:rsid w:val="00415040"/>
    <w:rsid w:val="004152B5"/>
    <w:rsid w:val="00415B17"/>
    <w:rsid w:val="00415D62"/>
    <w:rsid w:val="004165DD"/>
    <w:rsid w:val="00416DE2"/>
    <w:rsid w:val="00416FBF"/>
    <w:rsid w:val="004173CD"/>
    <w:rsid w:val="00417DAA"/>
    <w:rsid w:val="0042011C"/>
    <w:rsid w:val="00420602"/>
    <w:rsid w:val="0042086D"/>
    <w:rsid w:val="00420B0B"/>
    <w:rsid w:val="00420DA6"/>
    <w:rsid w:val="00420FEF"/>
    <w:rsid w:val="0042136C"/>
    <w:rsid w:val="004219C9"/>
    <w:rsid w:val="00421A64"/>
    <w:rsid w:val="004222B2"/>
    <w:rsid w:val="0042244C"/>
    <w:rsid w:val="00422818"/>
    <w:rsid w:val="00422DAA"/>
    <w:rsid w:val="00423092"/>
    <w:rsid w:val="00423965"/>
    <w:rsid w:val="004239FB"/>
    <w:rsid w:val="00423EAB"/>
    <w:rsid w:val="0042426E"/>
    <w:rsid w:val="004242BF"/>
    <w:rsid w:val="00424357"/>
    <w:rsid w:val="004243B5"/>
    <w:rsid w:val="004249DC"/>
    <w:rsid w:val="00424F47"/>
    <w:rsid w:val="004253F5"/>
    <w:rsid w:val="00425977"/>
    <w:rsid w:val="00425B80"/>
    <w:rsid w:val="00425D04"/>
    <w:rsid w:val="00425D82"/>
    <w:rsid w:val="00425E7E"/>
    <w:rsid w:val="0042627F"/>
    <w:rsid w:val="00426322"/>
    <w:rsid w:val="00426880"/>
    <w:rsid w:val="004268D6"/>
    <w:rsid w:val="0042696E"/>
    <w:rsid w:val="00426F9D"/>
    <w:rsid w:val="00426FAF"/>
    <w:rsid w:val="0042711A"/>
    <w:rsid w:val="00427387"/>
    <w:rsid w:val="00427408"/>
    <w:rsid w:val="00427780"/>
    <w:rsid w:val="0043021D"/>
    <w:rsid w:val="004308CB"/>
    <w:rsid w:val="00430A7C"/>
    <w:rsid w:val="00430B5D"/>
    <w:rsid w:val="00430D19"/>
    <w:rsid w:val="00430D46"/>
    <w:rsid w:val="004315FB"/>
    <w:rsid w:val="00431A25"/>
    <w:rsid w:val="00431B45"/>
    <w:rsid w:val="00431DAA"/>
    <w:rsid w:val="00431F8A"/>
    <w:rsid w:val="00432650"/>
    <w:rsid w:val="00432DA9"/>
    <w:rsid w:val="00432EEB"/>
    <w:rsid w:val="00433E80"/>
    <w:rsid w:val="00433EA5"/>
    <w:rsid w:val="0043428E"/>
    <w:rsid w:val="004344CC"/>
    <w:rsid w:val="004344F8"/>
    <w:rsid w:val="00434602"/>
    <w:rsid w:val="0043470B"/>
    <w:rsid w:val="004347EC"/>
    <w:rsid w:val="00434BE8"/>
    <w:rsid w:val="00434F17"/>
    <w:rsid w:val="00435074"/>
    <w:rsid w:val="00435867"/>
    <w:rsid w:val="00435BE5"/>
    <w:rsid w:val="0043631B"/>
    <w:rsid w:val="00436C9A"/>
    <w:rsid w:val="00436D4C"/>
    <w:rsid w:val="00437118"/>
    <w:rsid w:val="004374BE"/>
    <w:rsid w:val="0043765C"/>
    <w:rsid w:val="00437A68"/>
    <w:rsid w:val="00437A6D"/>
    <w:rsid w:val="00437C35"/>
    <w:rsid w:val="004403CF"/>
    <w:rsid w:val="004404B8"/>
    <w:rsid w:val="00440C66"/>
    <w:rsid w:val="00440D7F"/>
    <w:rsid w:val="0044109F"/>
    <w:rsid w:val="00441321"/>
    <w:rsid w:val="00441436"/>
    <w:rsid w:val="00441836"/>
    <w:rsid w:val="00441A8C"/>
    <w:rsid w:val="00441D98"/>
    <w:rsid w:val="00441EE7"/>
    <w:rsid w:val="00441F22"/>
    <w:rsid w:val="00442102"/>
    <w:rsid w:val="004428E9"/>
    <w:rsid w:val="00442A34"/>
    <w:rsid w:val="00442F31"/>
    <w:rsid w:val="00443080"/>
    <w:rsid w:val="004430BC"/>
    <w:rsid w:val="00443904"/>
    <w:rsid w:val="00443B55"/>
    <w:rsid w:val="00443E8C"/>
    <w:rsid w:val="004441F3"/>
    <w:rsid w:val="0044445E"/>
    <w:rsid w:val="0044446B"/>
    <w:rsid w:val="00444497"/>
    <w:rsid w:val="00444961"/>
    <w:rsid w:val="0044501A"/>
    <w:rsid w:val="0044501C"/>
    <w:rsid w:val="00445054"/>
    <w:rsid w:val="004453A4"/>
    <w:rsid w:val="00445491"/>
    <w:rsid w:val="004458F0"/>
    <w:rsid w:val="00445A4F"/>
    <w:rsid w:val="00445B0D"/>
    <w:rsid w:val="00445B53"/>
    <w:rsid w:val="00445DA8"/>
    <w:rsid w:val="0044639E"/>
    <w:rsid w:val="00446645"/>
    <w:rsid w:val="00446B47"/>
    <w:rsid w:val="00446BEC"/>
    <w:rsid w:val="00446C74"/>
    <w:rsid w:val="004476F2"/>
    <w:rsid w:val="00447978"/>
    <w:rsid w:val="004479DB"/>
    <w:rsid w:val="00447A08"/>
    <w:rsid w:val="004501F9"/>
    <w:rsid w:val="004502D2"/>
    <w:rsid w:val="0045066C"/>
    <w:rsid w:val="004506FA"/>
    <w:rsid w:val="004513E1"/>
    <w:rsid w:val="004514BB"/>
    <w:rsid w:val="004515BF"/>
    <w:rsid w:val="004519FA"/>
    <w:rsid w:val="00451A52"/>
    <w:rsid w:val="00451C2D"/>
    <w:rsid w:val="00451CBD"/>
    <w:rsid w:val="00451E35"/>
    <w:rsid w:val="00451EB7"/>
    <w:rsid w:val="00452520"/>
    <w:rsid w:val="00452600"/>
    <w:rsid w:val="004527EC"/>
    <w:rsid w:val="00452BEA"/>
    <w:rsid w:val="00452C66"/>
    <w:rsid w:val="00452E7D"/>
    <w:rsid w:val="00452F3E"/>
    <w:rsid w:val="00453093"/>
    <w:rsid w:val="0045341D"/>
    <w:rsid w:val="00453613"/>
    <w:rsid w:val="00453E09"/>
    <w:rsid w:val="00453FCE"/>
    <w:rsid w:val="004543C2"/>
    <w:rsid w:val="0045475B"/>
    <w:rsid w:val="0045477B"/>
    <w:rsid w:val="0045493C"/>
    <w:rsid w:val="00454C15"/>
    <w:rsid w:val="00454E23"/>
    <w:rsid w:val="004553B0"/>
    <w:rsid w:val="004561A8"/>
    <w:rsid w:val="0045627D"/>
    <w:rsid w:val="004566A1"/>
    <w:rsid w:val="004567AC"/>
    <w:rsid w:val="00457037"/>
    <w:rsid w:val="004573B9"/>
    <w:rsid w:val="00457499"/>
    <w:rsid w:val="0045758D"/>
    <w:rsid w:val="00457C26"/>
    <w:rsid w:val="00457E97"/>
    <w:rsid w:val="00457FE9"/>
    <w:rsid w:val="00460471"/>
    <w:rsid w:val="004606D1"/>
    <w:rsid w:val="00460E21"/>
    <w:rsid w:val="0046106C"/>
    <w:rsid w:val="004610B1"/>
    <w:rsid w:val="0046132D"/>
    <w:rsid w:val="00461388"/>
    <w:rsid w:val="004615F9"/>
    <w:rsid w:val="00461820"/>
    <w:rsid w:val="00461A7C"/>
    <w:rsid w:val="00461CC8"/>
    <w:rsid w:val="004620D5"/>
    <w:rsid w:val="00462321"/>
    <w:rsid w:val="004623F5"/>
    <w:rsid w:val="004624E0"/>
    <w:rsid w:val="00462815"/>
    <w:rsid w:val="00462978"/>
    <w:rsid w:val="00462E40"/>
    <w:rsid w:val="00462E71"/>
    <w:rsid w:val="00463276"/>
    <w:rsid w:val="004638CD"/>
    <w:rsid w:val="00463C84"/>
    <w:rsid w:val="00463CBB"/>
    <w:rsid w:val="00464360"/>
    <w:rsid w:val="004643F9"/>
    <w:rsid w:val="0046444F"/>
    <w:rsid w:val="00464790"/>
    <w:rsid w:val="004648FF"/>
    <w:rsid w:val="00464DF8"/>
    <w:rsid w:val="0046528F"/>
    <w:rsid w:val="0046560E"/>
    <w:rsid w:val="00465ED3"/>
    <w:rsid w:val="00466382"/>
    <w:rsid w:val="004668A5"/>
    <w:rsid w:val="00466DB1"/>
    <w:rsid w:val="00466E94"/>
    <w:rsid w:val="004675B6"/>
    <w:rsid w:val="00467783"/>
    <w:rsid w:val="00467ADC"/>
    <w:rsid w:val="00467B83"/>
    <w:rsid w:val="00467BEB"/>
    <w:rsid w:val="00467E8A"/>
    <w:rsid w:val="0047002A"/>
    <w:rsid w:val="0047010C"/>
    <w:rsid w:val="004704E5"/>
    <w:rsid w:val="00470A02"/>
    <w:rsid w:val="00470A0A"/>
    <w:rsid w:val="00471080"/>
    <w:rsid w:val="0047149A"/>
    <w:rsid w:val="0047183E"/>
    <w:rsid w:val="00471CF5"/>
    <w:rsid w:val="00471E64"/>
    <w:rsid w:val="00471F87"/>
    <w:rsid w:val="00472734"/>
    <w:rsid w:val="00472ACB"/>
    <w:rsid w:val="00472C9B"/>
    <w:rsid w:val="00472DC9"/>
    <w:rsid w:val="00472E15"/>
    <w:rsid w:val="004733FE"/>
    <w:rsid w:val="004734A2"/>
    <w:rsid w:val="00473652"/>
    <w:rsid w:val="004739CC"/>
    <w:rsid w:val="00473A71"/>
    <w:rsid w:val="00473A89"/>
    <w:rsid w:val="00473D86"/>
    <w:rsid w:val="00473E59"/>
    <w:rsid w:val="004740A0"/>
    <w:rsid w:val="00474138"/>
    <w:rsid w:val="004742CE"/>
    <w:rsid w:val="004747ED"/>
    <w:rsid w:val="0047504F"/>
    <w:rsid w:val="00475110"/>
    <w:rsid w:val="0047556C"/>
    <w:rsid w:val="00475864"/>
    <w:rsid w:val="00475AD4"/>
    <w:rsid w:val="00475B38"/>
    <w:rsid w:val="00475B8E"/>
    <w:rsid w:val="00475BBB"/>
    <w:rsid w:val="00476044"/>
    <w:rsid w:val="00476085"/>
    <w:rsid w:val="00476310"/>
    <w:rsid w:val="00476384"/>
    <w:rsid w:val="00476A1A"/>
    <w:rsid w:val="00476B67"/>
    <w:rsid w:val="00476EFC"/>
    <w:rsid w:val="00477055"/>
    <w:rsid w:val="00477138"/>
    <w:rsid w:val="00477872"/>
    <w:rsid w:val="004779DF"/>
    <w:rsid w:val="00477B2C"/>
    <w:rsid w:val="00477EBE"/>
    <w:rsid w:val="00480113"/>
    <w:rsid w:val="00480279"/>
    <w:rsid w:val="00480490"/>
    <w:rsid w:val="0048059D"/>
    <w:rsid w:val="00480E8E"/>
    <w:rsid w:val="004812DB"/>
    <w:rsid w:val="00481491"/>
    <w:rsid w:val="004816DA"/>
    <w:rsid w:val="004817DE"/>
    <w:rsid w:val="00481952"/>
    <w:rsid w:val="00482097"/>
    <w:rsid w:val="00482134"/>
    <w:rsid w:val="004826AC"/>
    <w:rsid w:val="00482A50"/>
    <w:rsid w:val="00482DEC"/>
    <w:rsid w:val="0048305D"/>
    <w:rsid w:val="0048311B"/>
    <w:rsid w:val="00483125"/>
    <w:rsid w:val="00483481"/>
    <w:rsid w:val="004834E5"/>
    <w:rsid w:val="0048368A"/>
    <w:rsid w:val="004836E0"/>
    <w:rsid w:val="00483CB7"/>
    <w:rsid w:val="00483CE4"/>
    <w:rsid w:val="00483CF1"/>
    <w:rsid w:val="004843FD"/>
    <w:rsid w:val="004847CA"/>
    <w:rsid w:val="00484F49"/>
    <w:rsid w:val="00485090"/>
    <w:rsid w:val="00485498"/>
    <w:rsid w:val="00485511"/>
    <w:rsid w:val="00485C11"/>
    <w:rsid w:val="00485C33"/>
    <w:rsid w:val="00485FA0"/>
    <w:rsid w:val="00485FBA"/>
    <w:rsid w:val="004860E1"/>
    <w:rsid w:val="004862E1"/>
    <w:rsid w:val="004865EB"/>
    <w:rsid w:val="00486818"/>
    <w:rsid w:val="00487297"/>
    <w:rsid w:val="0048744E"/>
    <w:rsid w:val="00487676"/>
    <w:rsid w:val="004877DF"/>
    <w:rsid w:val="00487B8D"/>
    <w:rsid w:val="00487C3C"/>
    <w:rsid w:val="00487C54"/>
    <w:rsid w:val="00487C9E"/>
    <w:rsid w:val="00487F9C"/>
    <w:rsid w:val="00490094"/>
    <w:rsid w:val="0049047B"/>
    <w:rsid w:val="00490A47"/>
    <w:rsid w:val="00490B66"/>
    <w:rsid w:val="00491160"/>
    <w:rsid w:val="0049150E"/>
    <w:rsid w:val="00491E44"/>
    <w:rsid w:val="00491EA0"/>
    <w:rsid w:val="00491F16"/>
    <w:rsid w:val="004920E2"/>
    <w:rsid w:val="004920E6"/>
    <w:rsid w:val="0049212B"/>
    <w:rsid w:val="004921B3"/>
    <w:rsid w:val="00492215"/>
    <w:rsid w:val="0049241A"/>
    <w:rsid w:val="00492586"/>
    <w:rsid w:val="00492621"/>
    <w:rsid w:val="00492706"/>
    <w:rsid w:val="004928E6"/>
    <w:rsid w:val="00492BDF"/>
    <w:rsid w:val="00492E55"/>
    <w:rsid w:val="0049302A"/>
    <w:rsid w:val="00493158"/>
    <w:rsid w:val="004931FF"/>
    <w:rsid w:val="00493582"/>
    <w:rsid w:val="004935C4"/>
    <w:rsid w:val="00493BD9"/>
    <w:rsid w:val="00494700"/>
    <w:rsid w:val="00494A63"/>
    <w:rsid w:val="00495167"/>
    <w:rsid w:val="004951DC"/>
    <w:rsid w:val="00495625"/>
    <w:rsid w:val="00495A7E"/>
    <w:rsid w:val="00495D54"/>
    <w:rsid w:val="00496601"/>
    <w:rsid w:val="00496709"/>
    <w:rsid w:val="004967B3"/>
    <w:rsid w:val="00496C7E"/>
    <w:rsid w:val="00496EC2"/>
    <w:rsid w:val="00497934"/>
    <w:rsid w:val="00497ACA"/>
    <w:rsid w:val="00497B26"/>
    <w:rsid w:val="00497D60"/>
    <w:rsid w:val="00497EF9"/>
    <w:rsid w:val="004A015D"/>
    <w:rsid w:val="004A01E5"/>
    <w:rsid w:val="004A0670"/>
    <w:rsid w:val="004A0F28"/>
    <w:rsid w:val="004A12C0"/>
    <w:rsid w:val="004A1603"/>
    <w:rsid w:val="004A1BEC"/>
    <w:rsid w:val="004A1CB5"/>
    <w:rsid w:val="004A1EF9"/>
    <w:rsid w:val="004A20F9"/>
    <w:rsid w:val="004A21A0"/>
    <w:rsid w:val="004A2212"/>
    <w:rsid w:val="004A256A"/>
    <w:rsid w:val="004A2F76"/>
    <w:rsid w:val="004A31A6"/>
    <w:rsid w:val="004A3704"/>
    <w:rsid w:val="004A38FF"/>
    <w:rsid w:val="004A3BB2"/>
    <w:rsid w:val="004A3BF0"/>
    <w:rsid w:val="004A3F33"/>
    <w:rsid w:val="004A3FA4"/>
    <w:rsid w:val="004A4343"/>
    <w:rsid w:val="004A4F09"/>
    <w:rsid w:val="004A519E"/>
    <w:rsid w:val="004A51EA"/>
    <w:rsid w:val="004A52CC"/>
    <w:rsid w:val="004A5740"/>
    <w:rsid w:val="004A5884"/>
    <w:rsid w:val="004A5E8D"/>
    <w:rsid w:val="004A6558"/>
    <w:rsid w:val="004A6766"/>
    <w:rsid w:val="004A6830"/>
    <w:rsid w:val="004A719C"/>
    <w:rsid w:val="004A71E7"/>
    <w:rsid w:val="004A72BC"/>
    <w:rsid w:val="004A7382"/>
    <w:rsid w:val="004A73A1"/>
    <w:rsid w:val="004A7401"/>
    <w:rsid w:val="004A7C41"/>
    <w:rsid w:val="004A7CF2"/>
    <w:rsid w:val="004B025C"/>
    <w:rsid w:val="004B0774"/>
    <w:rsid w:val="004B0F49"/>
    <w:rsid w:val="004B0F4A"/>
    <w:rsid w:val="004B0FF4"/>
    <w:rsid w:val="004B1180"/>
    <w:rsid w:val="004B1304"/>
    <w:rsid w:val="004B1362"/>
    <w:rsid w:val="004B16FD"/>
    <w:rsid w:val="004B1900"/>
    <w:rsid w:val="004B19B7"/>
    <w:rsid w:val="004B1B2F"/>
    <w:rsid w:val="004B1E32"/>
    <w:rsid w:val="004B21CF"/>
    <w:rsid w:val="004B224F"/>
    <w:rsid w:val="004B26EA"/>
    <w:rsid w:val="004B274D"/>
    <w:rsid w:val="004B295F"/>
    <w:rsid w:val="004B2D19"/>
    <w:rsid w:val="004B33B6"/>
    <w:rsid w:val="004B3489"/>
    <w:rsid w:val="004B3659"/>
    <w:rsid w:val="004B397B"/>
    <w:rsid w:val="004B3A1A"/>
    <w:rsid w:val="004B3CD9"/>
    <w:rsid w:val="004B3EAC"/>
    <w:rsid w:val="004B4238"/>
    <w:rsid w:val="004B42FA"/>
    <w:rsid w:val="004B43FF"/>
    <w:rsid w:val="004B481E"/>
    <w:rsid w:val="004B4C9C"/>
    <w:rsid w:val="004B4EF6"/>
    <w:rsid w:val="004B5170"/>
    <w:rsid w:val="004B52B5"/>
    <w:rsid w:val="004B537E"/>
    <w:rsid w:val="004B53EB"/>
    <w:rsid w:val="004B5D42"/>
    <w:rsid w:val="004B5D4D"/>
    <w:rsid w:val="004B5EEC"/>
    <w:rsid w:val="004B66C7"/>
    <w:rsid w:val="004B69BF"/>
    <w:rsid w:val="004B6E6F"/>
    <w:rsid w:val="004B6EE6"/>
    <w:rsid w:val="004B6FF5"/>
    <w:rsid w:val="004B732C"/>
    <w:rsid w:val="004B7503"/>
    <w:rsid w:val="004B75C2"/>
    <w:rsid w:val="004B7D1A"/>
    <w:rsid w:val="004B7F18"/>
    <w:rsid w:val="004C0044"/>
    <w:rsid w:val="004C01F2"/>
    <w:rsid w:val="004C0261"/>
    <w:rsid w:val="004C039F"/>
    <w:rsid w:val="004C03EA"/>
    <w:rsid w:val="004C0630"/>
    <w:rsid w:val="004C0665"/>
    <w:rsid w:val="004C06C1"/>
    <w:rsid w:val="004C07B8"/>
    <w:rsid w:val="004C0C33"/>
    <w:rsid w:val="004C0D53"/>
    <w:rsid w:val="004C0F9F"/>
    <w:rsid w:val="004C104E"/>
    <w:rsid w:val="004C11F1"/>
    <w:rsid w:val="004C1318"/>
    <w:rsid w:val="004C133B"/>
    <w:rsid w:val="004C14BB"/>
    <w:rsid w:val="004C2579"/>
    <w:rsid w:val="004C2886"/>
    <w:rsid w:val="004C388D"/>
    <w:rsid w:val="004C3920"/>
    <w:rsid w:val="004C3B7F"/>
    <w:rsid w:val="004C3BD3"/>
    <w:rsid w:val="004C45DD"/>
    <w:rsid w:val="004C4733"/>
    <w:rsid w:val="004C47A6"/>
    <w:rsid w:val="004C4811"/>
    <w:rsid w:val="004C4BC9"/>
    <w:rsid w:val="004C4CDE"/>
    <w:rsid w:val="004C4DC7"/>
    <w:rsid w:val="004C51B6"/>
    <w:rsid w:val="004C533B"/>
    <w:rsid w:val="004C5616"/>
    <w:rsid w:val="004C56DA"/>
    <w:rsid w:val="004C56EB"/>
    <w:rsid w:val="004C571E"/>
    <w:rsid w:val="004C5775"/>
    <w:rsid w:val="004C590B"/>
    <w:rsid w:val="004C5A6B"/>
    <w:rsid w:val="004C5B15"/>
    <w:rsid w:val="004C5C70"/>
    <w:rsid w:val="004C61BE"/>
    <w:rsid w:val="004C6227"/>
    <w:rsid w:val="004C64A3"/>
    <w:rsid w:val="004C6521"/>
    <w:rsid w:val="004C692F"/>
    <w:rsid w:val="004C6CD4"/>
    <w:rsid w:val="004C6D63"/>
    <w:rsid w:val="004C6D90"/>
    <w:rsid w:val="004C707D"/>
    <w:rsid w:val="004C750C"/>
    <w:rsid w:val="004C76F6"/>
    <w:rsid w:val="004C7E51"/>
    <w:rsid w:val="004C7E8E"/>
    <w:rsid w:val="004D0499"/>
    <w:rsid w:val="004D0618"/>
    <w:rsid w:val="004D0879"/>
    <w:rsid w:val="004D0A26"/>
    <w:rsid w:val="004D0B73"/>
    <w:rsid w:val="004D0DED"/>
    <w:rsid w:val="004D0F7B"/>
    <w:rsid w:val="004D1035"/>
    <w:rsid w:val="004D182D"/>
    <w:rsid w:val="004D1CC6"/>
    <w:rsid w:val="004D1EEC"/>
    <w:rsid w:val="004D2035"/>
    <w:rsid w:val="004D232C"/>
    <w:rsid w:val="004D252B"/>
    <w:rsid w:val="004D2654"/>
    <w:rsid w:val="004D2792"/>
    <w:rsid w:val="004D29AA"/>
    <w:rsid w:val="004D2A73"/>
    <w:rsid w:val="004D2AA1"/>
    <w:rsid w:val="004D43C8"/>
    <w:rsid w:val="004D4C2E"/>
    <w:rsid w:val="004D4F8F"/>
    <w:rsid w:val="004D516D"/>
    <w:rsid w:val="004D5753"/>
    <w:rsid w:val="004D583B"/>
    <w:rsid w:val="004D5C3C"/>
    <w:rsid w:val="004D5D62"/>
    <w:rsid w:val="004D5F26"/>
    <w:rsid w:val="004D5F95"/>
    <w:rsid w:val="004D5FCA"/>
    <w:rsid w:val="004D600F"/>
    <w:rsid w:val="004D61AB"/>
    <w:rsid w:val="004D61E7"/>
    <w:rsid w:val="004D6368"/>
    <w:rsid w:val="004D6785"/>
    <w:rsid w:val="004D6AC2"/>
    <w:rsid w:val="004D6B67"/>
    <w:rsid w:val="004D6C26"/>
    <w:rsid w:val="004D6E0B"/>
    <w:rsid w:val="004D7154"/>
    <w:rsid w:val="004D7179"/>
    <w:rsid w:val="004D7496"/>
    <w:rsid w:val="004D7731"/>
    <w:rsid w:val="004D7B45"/>
    <w:rsid w:val="004D7B59"/>
    <w:rsid w:val="004D7E3E"/>
    <w:rsid w:val="004D7FDC"/>
    <w:rsid w:val="004E004F"/>
    <w:rsid w:val="004E01F3"/>
    <w:rsid w:val="004E0506"/>
    <w:rsid w:val="004E0589"/>
    <w:rsid w:val="004E0688"/>
    <w:rsid w:val="004E0CA3"/>
    <w:rsid w:val="004E0CAF"/>
    <w:rsid w:val="004E0ECE"/>
    <w:rsid w:val="004E1279"/>
    <w:rsid w:val="004E14A9"/>
    <w:rsid w:val="004E1665"/>
    <w:rsid w:val="004E1680"/>
    <w:rsid w:val="004E1E47"/>
    <w:rsid w:val="004E2581"/>
    <w:rsid w:val="004E2BE6"/>
    <w:rsid w:val="004E2FAD"/>
    <w:rsid w:val="004E3194"/>
    <w:rsid w:val="004E3452"/>
    <w:rsid w:val="004E39D2"/>
    <w:rsid w:val="004E3B4F"/>
    <w:rsid w:val="004E3E12"/>
    <w:rsid w:val="004E3FCD"/>
    <w:rsid w:val="004E4118"/>
    <w:rsid w:val="004E412A"/>
    <w:rsid w:val="004E4208"/>
    <w:rsid w:val="004E4671"/>
    <w:rsid w:val="004E46CA"/>
    <w:rsid w:val="004E49B7"/>
    <w:rsid w:val="004E4B07"/>
    <w:rsid w:val="004E5204"/>
    <w:rsid w:val="004E543B"/>
    <w:rsid w:val="004E55E6"/>
    <w:rsid w:val="004E5601"/>
    <w:rsid w:val="004E565E"/>
    <w:rsid w:val="004E5837"/>
    <w:rsid w:val="004E58BA"/>
    <w:rsid w:val="004E59F0"/>
    <w:rsid w:val="004E5A01"/>
    <w:rsid w:val="004E5DAB"/>
    <w:rsid w:val="004E6C3D"/>
    <w:rsid w:val="004E6E48"/>
    <w:rsid w:val="004E6F2A"/>
    <w:rsid w:val="004E7385"/>
    <w:rsid w:val="004E7819"/>
    <w:rsid w:val="004E7E4E"/>
    <w:rsid w:val="004E7F16"/>
    <w:rsid w:val="004F0220"/>
    <w:rsid w:val="004F0345"/>
    <w:rsid w:val="004F042E"/>
    <w:rsid w:val="004F0526"/>
    <w:rsid w:val="004F06EA"/>
    <w:rsid w:val="004F0CC4"/>
    <w:rsid w:val="004F193C"/>
    <w:rsid w:val="004F1948"/>
    <w:rsid w:val="004F1D46"/>
    <w:rsid w:val="004F2063"/>
    <w:rsid w:val="004F2685"/>
    <w:rsid w:val="004F29B8"/>
    <w:rsid w:val="004F2B1F"/>
    <w:rsid w:val="004F3135"/>
    <w:rsid w:val="004F3889"/>
    <w:rsid w:val="004F41AC"/>
    <w:rsid w:val="004F46DE"/>
    <w:rsid w:val="004F4C63"/>
    <w:rsid w:val="004F4D50"/>
    <w:rsid w:val="004F4F0B"/>
    <w:rsid w:val="004F52B6"/>
    <w:rsid w:val="004F5612"/>
    <w:rsid w:val="004F5B51"/>
    <w:rsid w:val="004F5B68"/>
    <w:rsid w:val="004F5B74"/>
    <w:rsid w:val="004F5BF1"/>
    <w:rsid w:val="004F5EDF"/>
    <w:rsid w:val="004F6147"/>
    <w:rsid w:val="004F63BA"/>
    <w:rsid w:val="004F6529"/>
    <w:rsid w:val="004F66A8"/>
    <w:rsid w:val="004F68A2"/>
    <w:rsid w:val="004F6949"/>
    <w:rsid w:val="004F6BD4"/>
    <w:rsid w:val="004F70B1"/>
    <w:rsid w:val="004F7103"/>
    <w:rsid w:val="004F73C3"/>
    <w:rsid w:val="004F748E"/>
    <w:rsid w:val="004F772C"/>
    <w:rsid w:val="004F7B72"/>
    <w:rsid w:val="004F7C9B"/>
    <w:rsid w:val="004F7DCF"/>
    <w:rsid w:val="0050010D"/>
    <w:rsid w:val="005003D0"/>
    <w:rsid w:val="005005B8"/>
    <w:rsid w:val="00500815"/>
    <w:rsid w:val="00500B7F"/>
    <w:rsid w:val="00500CC2"/>
    <w:rsid w:val="00501066"/>
    <w:rsid w:val="00502440"/>
    <w:rsid w:val="00502997"/>
    <w:rsid w:val="005029E1"/>
    <w:rsid w:val="00502E7E"/>
    <w:rsid w:val="00502FE4"/>
    <w:rsid w:val="00503220"/>
    <w:rsid w:val="00503381"/>
    <w:rsid w:val="005033D2"/>
    <w:rsid w:val="00503521"/>
    <w:rsid w:val="0050373B"/>
    <w:rsid w:val="00503A6D"/>
    <w:rsid w:val="00503B71"/>
    <w:rsid w:val="0050419E"/>
    <w:rsid w:val="00504417"/>
    <w:rsid w:val="0050443D"/>
    <w:rsid w:val="005045D1"/>
    <w:rsid w:val="00504879"/>
    <w:rsid w:val="005049BE"/>
    <w:rsid w:val="00504A47"/>
    <w:rsid w:val="00504B70"/>
    <w:rsid w:val="00505054"/>
    <w:rsid w:val="0050517C"/>
    <w:rsid w:val="00505875"/>
    <w:rsid w:val="00505BD8"/>
    <w:rsid w:val="00505BE6"/>
    <w:rsid w:val="00505DD1"/>
    <w:rsid w:val="005060C4"/>
    <w:rsid w:val="005060D3"/>
    <w:rsid w:val="005062DA"/>
    <w:rsid w:val="00506408"/>
    <w:rsid w:val="00506653"/>
    <w:rsid w:val="00506849"/>
    <w:rsid w:val="00506C19"/>
    <w:rsid w:val="00506C4D"/>
    <w:rsid w:val="00506C94"/>
    <w:rsid w:val="00507204"/>
    <w:rsid w:val="005076C6"/>
    <w:rsid w:val="00507CA9"/>
    <w:rsid w:val="005100AA"/>
    <w:rsid w:val="005100B0"/>
    <w:rsid w:val="00510460"/>
    <w:rsid w:val="00510744"/>
    <w:rsid w:val="0051076E"/>
    <w:rsid w:val="00510A20"/>
    <w:rsid w:val="00510BD8"/>
    <w:rsid w:val="0051113F"/>
    <w:rsid w:val="00511192"/>
    <w:rsid w:val="005117BB"/>
    <w:rsid w:val="00511D75"/>
    <w:rsid w:val="00512849"/>
    <w:rsid w:val="00512A80"/>
    <w:rsid w:val="00512AB9"/>
    <w:rsid w:val="00512BD3"/>
    <w:rsid w:val="00512E6B"/>
    <w:rsid w:val="00512F7C"/>
    <w:rsid w:val="00512FAD"/>
    <w:rsid w:val="0051360C"/>
    <w:rsid w:val="0051367C"/>
    <w:rsid w:val="005139C5"/>
    <w:rsid w:val="00513CE7"/>
    <w:rsid w:val="00513FAB"/>
    <w:rsid w:val="005148C7"/>
    <w:rsid w:val="00514DDF"/>
    <w:rsid w:val="00514FE0"/>
    <w:rsid w:val="005152B6"/>
    <w:rsid w:val="005152FC"/>
    <w:rsid w:val="00515650"/>
    <w:rsid w:val="005157F5"/>
    <w:rsid w:val="00515E3A"/>
    <w:rsid w:val="00515F5C"/>
    <w:rsid w:val="00516500"/>
    <w:rsid w:val="005165BF"/>
    <w:rsid w:val="00516851"/>
    <w:rsid w:val="00516A2C"/>
    <w:rsid w:val="00516ABA"/>
    <w:rsid w:val="00516E88"/>
    <w:rsid w:val="005172AA"/>
    <w:rsid w:val="005174A7"/>
    <w:rsid w:val="005179E3"/>
    <w:rsid w:val="00517CA7"/>
    <w:rsid w:val="00517D76"/>
    <w:rsid w:val="00517E09"/>
    <w:rsid w:val="00517F8C"/>
    <w:rsid w:val="00520187"/>
    <w:rsid w:val="0052021D"/>
    <w:rsid w:val="005206A8"/>
    <w:rsid w:val="005213C9"/>
    <w:rsid w:val="00521496"/>
    <w:rsid w:val="00521859"/>
    <w:rsid w:val="0052196D"/>
    <w:rsid w:val="005219FB"/>
    <w:rsid w:val="00521A3F"/>
    <w:rsid w:val="00521C02"/>
    <w:rsid w:val="00521EAC"/>
    <w:rsid w:val="005220AD"/>
    <w:rsid w:val="0052244F"/>
    <w:rsid w:val="005229D5"/>
    <w:rsid w:val="005229E8"/>
    <w:rsid w:val="00522EFE"/>
    <w:rsid w:val="00523001"/>
    <w:rsid w:val="00523229"/>
    <w:rsid w:val="005233DF"/>
    <w:rsid w:val="00523889"/>
    <w:rsid w:val="00523965"/>
    <w:rsid w:val="00523CFA"/>
    <w:rsid w:val="00523FF8"/>
    <w:rsid w:val="00524167"/>
    <w:rsid w:val="005241A6"/>
    <w:rsid w:val="005244F8"/>
    <w:rsid w:val="00524513"/>
    <w:rsid w:val="00524B07"/>
    <w:rsid w:val="00524B7D"/>
    <w:rsid w:val="00525111"/>
    <w:rsid w:val="0052538C"/>
    <w:rsid w:val="00525428"/>
    <w:rsid w:val="005255A8"/>
    <w:rsid w:val="005255B6"/>
    <w:rsid w:val="0052585E"/>
    <w:rsid w:val="00525BAD"/>
    <w:rsid w:val="00525EA5"/>
    <w:rsid w:val="00525EAD"/>
    <w:rsid w:val="005262F0"/>
    <w:rsid w:val="005268A7"/>
    <w:rsid w:val="005276EA"/>
    <w:rsid w:val="00527A2D"/>
    <w:rsid w:val="00527BA3"/>
    <w:rsid w:val="00527D82"/>
    <w:rsid w:val="00527DD2"/>
    <w:rsid w:val="00527E48"/>
    <w:rsid w:val="00527E78"/>
    <w:rsid w:val="00530264"/>
    <w:rsid w:val="00530982"/>
    <w:rsid w:val="00530B6E"/>
    <w:rsid w:val="00530B9F"/>
    <w:rsid w:val="0053121B"/>
    <w:rsid w:val="005313D9"/>
    <w:rsid w:val="005318B7"/>
    <w:rsid w:val="00531BFD"/>
    <w:rsid w:val="00532012"/>
    <w:rsid w:val="00532160"/>
    <w:rsid w:val="005329FB"/>
    <w:rsid w:val="00532D79"/>
    <w:rsid w:val="0053313A"/>
    <w:rsid w:val="0053322F"/>
    <w:rsid w:val="0053329F"/>
    <w:rsid w:val="005333BE"/>
    <w:rsid w:val="00533659"/>
    <w:rsid w:val="005336FA"/>
    <w:rsid w:val="00533756"/>
    <w:rsid w:val="00533772"/>
    <w:rsid w:val="0053416D"/>
    <w:rsid w:val="005341D7"/>
    <w:rsid w:val="00534345"/>
    <w:rsid w:val="0053463A"/>
    <w:rsid w:val="00534BC8"/>
    <w:rsid w:val="005352B0"/>
    <w:rsid w:val="0053532A"/>
    <w:rsid w:val="00535BA9"/>
    <w:rsid w:val="00535D2A"/>
    <w:rsid w:val="00535DC8"/>
    <w:rsid w:val="00535DD8"/>
    <w:rsid w:val="00535E9F"/>
    <w:rsid w:val="00535EDB"/>
    <w:rsid w:val="00536007"/>
    <w:rsid w:val="00536683"/>
    <w:rsid w:val="005372C5"/>
    <w:rsid w:val="005377A1"/>
    <w:rsid w:val="00537F1B"/>
    <w:rsid w:val="00537FFC"/>
    <w:rsid w:val="00540011"/>
    <w:rsid w:val="00540096"/>
    <w:rsid w:val="0054018C"/>
    <w:rsid w:val="005401A1"/>
    <w:rsid w:val="005404F0"/>
    <w:rsid w:val="0054054A"/>
    <w:rsid w:val="005405C0"/>
    <w:rsid w:val="0054069F"/>
    <w:rsid w:val="00540778"/>
    <w:rsid w:val="005408E3"/>
    <w:rsid w:val="00540B96"/>
    <w:rsid w:val="005411CE"/>
    <w:rsid w:val="0054182D"/>
    <w:rsid w:val="00541859"/>
    <w:rsid w:val="0054196A"/>
    <w:rsid w:val="00541EBB"/>
    <w:rsid w:val="005421D7"/>
    <w:rsid w:val="005421F5"/>
    <w:rsid w:val="0054295A"/>
    <w:rsid w:val="00542A93"/>
    <w:rsid w:val="00542B85"/>
    <w:rsid w:val="00542C5D"/>
    <w:rsid w:val="005433E7"/>
    <w:rsid w:val="00543670"/>
    <w:rsid w:val="00543A59"/>
    <w:rsid w:val="00543A74"/>
    <w:rsid w:val="00543E14"/>
    <w:rsid w:val="00543FFE"/>
    <w:rsid w:val="005441E7"/>
    <w:rsid w:val="0054438F"/>
    <w:rsid w:val="005444BB"/>
    <w:rsid w:val="005444C6"/>
    <w:rsid w:val="005444F1"/>
    <w:rsid w:val="0054466A"/>
    <w:rsid w:val="00544B8F"/>
    <w:rsid w:val="00544E17"/>
    <w:rsid w:val="00544ECC"/>
    <w:rsid w:val="00544F7F"/>
    <w:rsid w:val="005451FD"/>
    <w:rsid w:val="0054523B"/>
    <w:rsid w:val="0054535F"/>
    <w:rsid w:val="00545631"/>
    <w:rsid w:val="0054593B"/>
    <w:rsid w:val="00545A5C"/>
    <w:rsid w:val="00545AB8"/>
    <w:rsid w:val="00545B74"/>
    <w:rsid w:val="00545C33"/>
    <w:rsid w:val="005460D5"/>
    <w:rsid w:val="005461E5"/>
    <w:rsid w:val="005466B2"/>
    <w:rsid w:val="005468B9"/>
    <w:rsid w:val="00546A70"/>
    <w:rsid w:val="00546F64"/>
    <w:rsid w:val="005470EA"/>
    <w:rsid w:val="00547216"/>
    <w:rsid w:val="005474B0"/>
    <w:rsid w:val="00547AC8"/>
    <w:rsid w:val="00547E0D"/>
    <w:rsid w:val="00547E13"/>
    <w:rsid w:val="00547E4E"/>
    <w:rsid w:val="00547ED6"/>
    <w:rsid w:val="005500B3"/>
    <w:rsid w:val="005505B5"/>
    <w:rsid w:val="005505E6"/>
    <w:rsid w:val="005506DA"/>
    <w:rsid w:val="00550A57"/>
    <w:rsid w:val="00550C66"/>
    <w:rsid w:val="00550DDA"/>
    <w:rsid w:val="00551013"/>
    <w:rsid w:val="00551206"/>
    <w:rsid w:val="0055139A"/>
    <w:rsid w:val="0055157C"/>
    <w:rsid w:val="005515DC"/>
    <w:rsid w:val="0055175E"/>
    <w:rsid w:val="00551A2A"/>
    <w:rsid w:val="00551E03"/>
    <w:rsid w:val="00551E09"/>
    <w:rsid w:val="00551E50"/>
    <w:rsid w:val="005522CE"/>
    <w:rsid w:val="0055234D"/>
    <w:rsid w:val="005523CD"/>
    <w:rsid w:val="005524A9"/>
    <w:rsid w:val="0055275B"/>
    <w:rsid w:val="00552A25"/>
    <w:rsid w:val="00552DC7"/>
    <w:rsid w:val="005530B5"/>
    <w:rsid w:val="005530F4"/>
    <w:rsid w:val="00553A05"/>
    <w:rsid w:val="00553A8A"/>
    <w:rsid w:val="00553CF6"/>
    <w:rsid w:val="00553E26"/>
    <w:rsid w:val="00554385"/>
    <w:rsid w:val="005543AA"/>
    <w:rsid w:val="0055452E"/>
    <w:rsid w:val="0055482C"/>
    <w:rsid w:val="005549B6"/>
    <w:rsid w:val="00555192"/>
    <w:rsid w:val="0055597C"/>
    <w:rsid w:val="00555F97"/>
    <w:rsid w:val="005562DE"/>
    <w:rsid w:val="005563CE"/>
    <w:rsid w:val="005563F1"/>
    <w:rsid w:val="0055668F"/>
    <w:rsid w:val="00556744"/>
    <w:rsid w:val="00556C10"/>
    <w:rsid w:val="00557287"/>
    <w:rsid w:val="005572EF"/>
    <w:rsid w:val="0055768F"/>
    <w:rsid w:val="00557A3F"/>
    <w:rsid w:val="00557B91"/>
    <w:rsid w:val="00557E4B"/>
    <w:rsid w:val="00557FE4"/>
    <w:rsid w:val="00560029"/>
    <w:rsid w:val="005600CD"/>
    <w:rsid w:val="00560274"/>
    <w:rsid w:val="00560911"/>
    <w:rsid w:val="00560BCC"/>
    <w:rsid w:val="00560CFC"/>
    <w:rsid w:val="005612FA"/>
    <w:rsid w:val="00561323"/>
    <w:rsid w:val="005613BF"/>
    <w:rsid w:val="00561623"/>
    <w:rsid w:val="0056162A"/>
    <w:rsid w:val="00561C12"/>
    <w:rsid w:val="00561F81"/>
    <w:rsid w:val="005627D8"/>
    <w:rsid w:val="00562E81"/>
    <w:rsid w:val="0056374C"/>
    <w:rsid w:val="00563B0D"/>
    <w:rsid w:val="00563B88"/>
    <w:rsid w:val="00563C9F"/>
    <w:rsid w:val="00563CD2"/>
    <w:rsid w:val="00563F15"/>
    <w:rsid w:val="00564820"/>
    <w:rsid w:val="00564C99"/>
    <w:rsid w:val="00564D11"/>
    <w:rsid w:val="00564E2F"/>
    <w:rsid w:val="00565276"/>
    <w:rsid w:val="005652CE"/>
    <w:rsid w:val="0056595B"/>
    <w:rsid w:val="00565A3E"/>
    <w:rsid w:val="00565C65"/>
    <w:rsid w:val="00565D0D"/>
    <w:rsid w:val="005667F4"/>
    <w:rsid w:val="00566B58"/>
    <w:rsid w:val="00566D90"/>
    <w:rsid w:val="00566E02"/>
    <w:rsid w:val="005670E9"/>
    <w:rsid w:val="0056726C"/>
    <w:rsid w:val="0056727D"/>
    <w:rsid w:val="0056761C"/>
    <w:rsid w:val="00567740"/>
    <w:rsid w:val="0057033E"/>
    <w:rsid w:val="00570432"/>
    <w:rsid w:val="00570737"/>
    <w:rsid w:val="00570A59"/>
    <w:rsid w:val="00570AC1"/>
    <w:rsid w:val="00570E3E"/>
    <w:rsid w:val="00570E40"/>
    <w:rsid w:val="0057102A"/>
    <w:rsid w:val="005710FA"/>
    <w:rsid w:val="0057122D"/>
    <w:rsid w:val="00571481"/>
    <w:rsid w:val="0057168E"/>
    <w:rsid w:val="0057170A"/>
    <w:rsid w:val="00571753"/>
    <w:rsid w:val="00571A5F"/>
    <w:rsid w:val="00571B21"/>
    <w:rsid w:val="00571D99"/>
    <w:rsid w:val="00571DF0"/>
    <w:rsid w:val="00572276"/>
    <w:rsid w:val="0057250B"/>
    <w:rsid w:val="005726A5"/>
    <w:rsid w:val="005727DE"/>
    <w:rsid w:val="00572978"/>
    <w:rsid w:val="00572ACB"/>
    <w:rsid w:val="005730DB"/>
    <w:rsid w:val="005731AA"/>
    <w:rsid w:val="00573507"/>
    <w:rsid w:val="0057366A"/>
    <w:rsid w:val="005739A1"/>
    <w:rsid w:val="00573A33"/>
    <w:rsid w:val="00573C7C"/>
    <w:rsid w:val="005743E4"/>
    <w:rsid w:val="005744B6"/>
    <w:rsid w:val="005744D5"/>
    <w:rsid w:val="00574603"/>
    <w:rsid w:val="005748D3"/>
    <w:rsid w:val="00574AC0"/>
    <w:rsid w:val="00574F6D"/>
    <w:rsid w:val="00575063"/>
    <w:rsid w:val="005750B4"/>
    <w:rsid w:val="00575691"/>
    <w:rsid w:val="00575744"/>
    <w:rsid w:val="00575FF2"/>
    <w:rsid w:val="00576926"/>
    <w:rsid w:val="00576F58"/>
    <w:rsid w:val="005771EC"/>
    <w:rsid w:val="00577246"/>
    <w:rsid w:val="00577490"/>
    <w:rsid w:val="005775E4"/>
    <w:rsid w:val="0057766F"/>
    <w:rsid w:val="005776F7"/>
    <w:rsid w:val="0057783C"/>
    <w:rsid w:val="00577B2A"/>
    <w:rsid w:val="00577D22"/>
    <w:rsid w:val="00577DF0"/>
    <w:rsid w:val="00580224"/>
    <w:rsid w:val="0058049E"/>
    <w:rsid w:val="00580727"/>
    <w:rsid w:val="005808CC"/>
    <w:rsid w:val="0058092A"/>
    <w:rsid w:val="005809BE"/>
    <w:rsid w:val="00580AAC"/>
    <w:rsid w:val="00580DC9"/>
    <w:rsid w:val="00581228"/>
    <w:rsid w:val="0058150E"/>
    <w:rsid w:val="005815B9"/>
    <w:rsid w:val="005815CF"/>
    <w:rsid w:val="005817E2"/>
    <w:rsid w:val="005820E0"/>
    <w:rsid w:val="00582200"/>
    <w:rsid w:val="00582373"/>
    <w:rsid w:val="00582421"/>
    <w:rsid w:val="005828D1"/>
    <w:rsid w:val="00582E10"/>
    <w:rsid w:val="0058303A"/>
    <w:rsid w:val="005831F5"/>
    <w:rsid w:val="005836F1"/>
    <w:rsid w:val="0058375F"/>
    <w:rsid w:val="00583787"/>
    <w:rsid w:val="00583944"/>
    <w:rsid w:val="005839AB"/>
    <w:rsid w:val="005839EA"/>
    <w:rsid w:val="00584853"/>
    <w:rsid w:val="00585087"/>
    <w:rsid w:val="0058523C"/>
    <w:rsid w:val="00585370"/>
    <w:rsid w:val="00585436"/>
    <w:rsid w:val="0058560C"/>
    <w:rsid w:val="00585630"/>
    <w:rsid w:val="00585772"/>
    <w:rsid w:val="0058581E"/>
    <w:rsid w:val="00585820"/>
    <w:rsid w:val="00585C44"/>
    <w:rsid w:val="00585C62"/>
    <w:rsid w:val="00586579"/>
    <w:rsid w:val="005865CA"/>
    <w:rsid w:val="00586738"/>
    <w:rsid w:val="00586771"/>
    <w:rsid w:val="005867DA"/>
    <w:rsid w:val="0058690C"/>
    <w:rsid w:val="0058713F"/>
    <w:rsid w:val="00587781"/>
    <w:rsid w:val="00587A13"/>
    <w:rsid w:val="00587A62"/>
    <w:rsid w:val="00587CEF"/>
    <w:rsid w:val="0059013E"/>
    <w:rsid w:val="005910EB"/>
    <w:rsid w:val="0059139D"/>
    <w:rsid w:val="00591441"/>
    <w:rsid w:val="0059144E"/>
    <w:rsid w:val="00591465"/>
    <w:rsid w:val="00591558"/>
    <w:rsid w:val="00591580"/>
    <w:rsid w:val="0059182B"/>
    <w:rsid w:val="00591BB5"/>
    <w:rsid w:val="00591C30"/>
    <w:rsid w:val="00592446"/>
    <w:rsid w:val="00592D9D"/>
    <w:rsid w:val="00592FC6"/>
    <w:rsid w:val="0059343A"/>
    <w:rsid w:val="00593665"/>
    <w:rsid w:val="0059366F"/>
    <w:rsid w:val="00593A5F"/>
    <w:rsid w:val="00593C7D"/>
    <w:rsid w:val="00593E1B"/>
    <w:rsid w:val="00593F98"/>
    <w:rsid w:val="00594240"/>
    <w:rsid w:val="005942BF"/>
    <w:rsid w:val="005943C8"/>
    <w:rsid w:val="00594C86"/>
    <w:rsid w:val="00594FE8"/>
    <w:rsid w:val="005950F2"/>
    <w:rsid w:val="0059538D"/>
    <w:rsid w:val="00595534"/>
    <w:rsid w:val="005957BC"/>
    <w:rsid w:val="005960D9"/>
    <w:rsid w:val="005961AB"/>
    <w:rsid w:val="005962DE"/>
    <w:rsid w:val="00596789"/>
    <w:rsid w:val="00596A4E"/>
    <w:rsid w:val="00596C3B"/>
    <w:rsid w:val="005971A7"/>
    <w:rsid w:val="0059728C"/>
    <w:rsid w:val="005974DF"/>
    <w:rsid w:val="0059780E"/>
    <w:rsid w:val="0059786C"/>
    <w:rsid w:val="0059793B"/>
    <w:rsid w:val="00597C4C"/>
    <w:rsid w:val="00597D37"/>
    <w:rsid w:val="00597E83"/>
    <w:rsid w:val="00597F12"/>
    <w:rsid w:val="005A01BC"/>
    <w:rsid w:val="005A03BC"/>
    <w:rsid w:val="005A0B12"/>
    <w:rsid w:val="005A0B46"/>
    <w:rsid w:val="005A0C3D"/>
    <w:rsid w:val="005A0D4F"/>
    <w:rsid w:val="005A1334"/>
    <w:rsid w:val="005A14CC"/>
    <w:rsid w:val="005A15D3"/>
    <w:rsid w:val="005A1603"/>
    <w:rsid w:val="005A1912"/>
    <w:rsid w:val="005A19EF"/>
    <w:rsid w:val="005A1B85"/>
    <w:rsid w:val="005A1C9B"/>
    <w:rsid w:val="005A1D4C"/>
    <w:rsid w:val="005A1F56"/>
    <w:rsid w:val="005A1FBC"/>
    <w:rsid w:val="005A2467"/>
    <w:rsid w:val="005A2868"/>
    <w:rsid w:val="005A29AC"/>
    <w:rsid w:val="005A2C8E"/>
    <w:rsid w:val="005A2D5B"/>
    <w:rsid w:val="005A2E29"/>
    <w:rsid w:val="005A3390"/>
    <w:rsid w:val="005A347B"/>
    <w:rsid w:val="005A348A"/>
    <w:rsid w:val="005A34C3"/>
    <w:rsid w:val="005A3595"/>
    <w:rsid w:val="005A36C3"/>
    <w:rsid w:val="005A3A84"/>
    <w:rsid w:val="005A407A"/>
    <w:rsid w:val="005A40AC"/>
    <w:rsid w:val="005A4250"/>
    <w:rsid w:val="005A4503"/>
    <w:rsid w:val="005A45F3"/>
    <w:rsid w:val="005A4BA9"/>
    <w:rsid w:val="005A5044"/>
    <w:rsid w:val="005A552F"/>
    <w:rsid w:val="005A55AC"/>
    <w:rsid w:val="005A5A13"/>
    <w:rsid w:val="005A5D13"/>
    <w:rsid w:val="005A5E31"/>
    <w:rsid w:val="005A5E55"/>
    <w:rsid w:val="005A5F59"/>
    <w:rsid w:val="005A6133"/>
    <w:rsid w:val="005A6152"/>
    <w:rsid w:val="005A65AD"/>
    <w:rsid w:val="005A68DA"/>
    <w:rsid w:val="005A6DCC"/>
    <w:rsid w:val="005A6F2F"/>
    <w:rsid w:val="005A6F5B"/>
    <w:rsid w:val="005A7156"/>
    <w:rsid w:val="005A71F4"/>
    <w:rsid w:val="005A7762"/>
    <w:rsid w:val="005A7ABF"/>
    <w:rsid w:val="005A7BD0"/>
    <w:rsid w:val="005A7D00"/>
    <w:rsid w:val="005A7E20"/>
    <w:rsid w:val="005B00BE"/>
    <w:rsid w:val="005B0156"/>
    <w:rsid w:val="005B02F3"/>
    <w:rsid w:val="005B05B4"/>
    <w:rsid w:val="005B08F3"/>
    <w:rsid w:val="005B09E4"/>
    <w:rsid w:val="005B0C0C"/>
    <w:rsid w:val="005B0DE2"/>
    <w:rsid w:val="005B14F2"/>
    <w:rsid w:val="005B1604"/>
    <w:rsid w:val="005B166E"/>
    <w:rsid w:val="005B2308"/>
    <w:rsid w:val="005B2498"/>
    <w:rsid w:val="005B280B"/>
    <w:rsid w:val="005B2C15"/>
    <w:rsid w:val="005B2D2F"/>
    <w:rsid w:val="005B34A3"/>
    <w:rsid w:val="005B38A1"/>
    <w:rsid w:val="005B39AE"/>
    <w:rsid w:val="005B3A88"/>
    <w:rsid w:val="005B3B07"/>
    <w:rsid w:val="005B3BDB"/>
    <w:rsid w:val="005B3E73"/>
    <w:rsid w:val="005B4883"/>
    <w:rsid w:val="005B4900"/>
    <w:rsid w:val="005B5534"/>
    <w:rsid w:val="005B61DC"/>
    <w:rsid w:val="005B6270"/>
    <w:rsid w:val="005B62D7"/>
    <w:rsid w:val="005B6921"/>
    <w:rsid w:val="005B6D62"/>
    <w:rsid w:val="005B6E7B"/>
    <w:rsid w:val="005B6F34"/>
    <w:rsid w:val="005B7104"/>
    <w:rsid w:val="005B713B"/>
    <w:rsid w:val="005B713E"/>
    <w:rsid w:val="005B7900"/>
    <w:rsid w:val="005C0017"/>
    <w:rsid w:val="005C01D0"/>
    <w:rsid w:val="005C0300"/>
    <w:rsid w:val="005C0F9C"/>
    <w:rsid w:val="005C0FAC"/>
    <w:rsid w:val="005C1B77"/>
    <w:rsid w:val="005C1BA6"/>
    <w:rsid w:val="005C1CD5"/>
    <w:rsid w:val="005C1F93"/>
    <w:rsid w:val="005C2032"/>
    <w:rsid w:val="005C20A1"/>
    <w:rsid w:val="005C20AD"/>
    <w:rsid w:val="005C22CC"/>
    <w:rsid w:val="005C23CF"/>
    <w:rsid w:val="005C2917"/>
    <w:rsid w:val="005C2A67"/>
    <w:rsid w:val="005C2BB4"/>
    <w:rsid w:val="005C2BC6"/>
    <w:rsid w:val="005C3029"/>
    <w:rsid w:val="005C30C2"/>
    <w:rsid w:val="005C3255"/>
    <w:rsid w:val="005C34AB"/>
    <w:rsid w:val="005C3585"/>
    <w:rsid w:val="005C370B"/>
    <w:rsid w:val="005C40D6"/>
    <w:rsid w:val="005C49FC"/>
    <w:rsid w:val="005C4AB0"/>
    <w:rsid w:val="005C4BD2"/>
    <w:rsid w:val="005C5AC4"/>
    <w:rsid w:val="005C5D70"/>
    <w:rsid w:val="005C5DBB"/>
    <w:rsid w:val="005C5F0B"/>
    <w:rsid w:val="005C5F21"/>
    <w:rsid w:val="005C60E1"/>
    <w:rsid w:val="005C6264"/>
    <w:rsid w:val="005C6981"/>
    <w:rsid w:val="005C702B"/>
    <w:rsid w:val="005C7238"/>
    <w:rsid w:val="005C7364"/>
    <w:rsid w:val="005C75A6"/>
    <w:rsid w:val="005C767A"/>
    <w:rsid w:val="005C79FD"/>
    <w:rsid w:val="005D024D"/>
    <w:rsid w:val="005D0268"/>
    <w:rsid w:val="005D0418"/>
    <w:rsid w:val="005D0621"/>
    <w:rsid w:val="005D0723"/>
    <w:rsid w:val="005D0B12"/>
    <w:rsid w:val="005D0C84"/>
    <w:rsid w:val="005D0CA9"/>
    <w:rsid w:val="005D14F4"/>
    <w:rsid w:val="005D194D"/>
    <w:rsid w:val="005D1BAE"/>
    <w:rsid w:val="005D1BF8"/>
    <w:rsid w:val="005D2179"/>
    <w:rsid w:val="005D2233"/>
    <w:rsid w:val="005D2363"/>
    <w:rsid w:val="005D289D"/>
    <w:rsid w:val="005D28D6"/>
    <w:rsid w:val="005D2A65"/>
    <w:rsid w:val="005D2BDA"/>
    <w:rsid w:val="005D37FA"/>
    <w:rsid w:val="005D3B50"/>
    <w:rsid w:val="005D3BE8"/>
    <w:rsid w:val="005D3DF4"/>
    <w:rsid w:val="005D405A"/>
    <w:rsid w:val="005D41D4"/>
    <w:rsid w:val="005D44C6"/>
    <w:rsid w:val="005D45A9"/>
    <w:rsid w:val="005D469E"/>
    <w:rsid w:val="005D46CB"/>
    <w:rsid w:val="005D4D74"/>
    <w:rsid w:val="005D55C5"/>
    <w:rsid w:val="005D561C"/>
    <w:rsid w:val="005D57D9"/>
    <w:rsid w:val="005D5CBD"/>
    <w:rsid w:val="005D61CE"/>
    <w:rsid w:val="005D66E1"/>
    <w:rsid w:val="005D6BA3"/>
    <w:rsid w:val="005D6CB0"/>
    <w:rsid w:val="005D7269"/>
    <w:rsid w:val="005D737B"/>
    <w:rsid w:val="005D737E"/>
    <w:rsid w:val="005D7493"/>
    <w:rsid w:val="005D756E"/>
    <w:rsid w:val="005D7686"/>
    <w:rsid w:val="005D7804"/>
    <w:rsid w:val="005D7D93"/>
    <w:rsid w:val="005D7FC2"/>
    <w:rsid w:val="005E047C"/>
    <w:rsid w:val="005E049E"/>
    <w:rsid w:val="005E0653"/>
    <w:rsid w:val="005E0726"/>
    <w:rsid w:val="005E0AF2"/>
    <w:rsid w:val="005E0FFD"/>
    <w:rsid w:val="005E125C"/>
    <w:rsid w:val="005E167B"/>
    <w:rsid w:val="005E196A"/>
    <w:rsid w:val="005E1D7E"/>
    <w:rsid w:val="005E25E1"/>
    <w:rsid w:val="005E2735"/>
    <w:rsid w:val="005E28D1"/>
    <w:rsid w:val="005E31E7"/>
    <w:rsid w:val="005E33DC"/>
    <w:rsid w:val="005E39B8"/>
    <w:rsid w:val="005E39C8"/>
    <w:rsid w:val="005E3C75"/>
    <w:rsid w:val="005E4284"/>
    <w:rsid w:val="005E4669"/>
    <w:rsid w:val="005E46EB"/>
    <w:rsid w:val="005E4AD9"/>
    <w:rsid w:val="005E4CB7"/>
    <w:rsid w:val="005E593F"/>
    <w:rsid w:val="005E5B43"/>
    <w:rsid w:val="005E60F5"/>
    <w:rsid w:val="005E62DF"/>
    <w:rsid w:val="005E62F2"/>
    <w:rsid w:val="005E64FA"/>
    <w:rsid w:val="005E679C"/>
    <w:rsid w:val="005E6D61"/>
    <w:rsid w:val="005E72BB"/>
    <w:rsid w:val="005E743B"/>
    <w:rsid w:val="005E77A5"/>
    <w:rsid w:val="005E7D7A"/>
    <w:rsid w:val="005E7E78"/>
    <w:rsid w:val="005E7E88"/>
    <w:rsid w:val="005F010F"/>
    <w:rsid w:val="005F01A7"/>
    <w:rsid w:val="005F0925"/>
    <w:rsid w:val="005F0B73"/>
    <w:rsid w:val="005F0EF4"/>
    <w:rsid w:val="005F1023"/>
    <w:rsid w:val="005F1781"/>
    <w:rsid w:val="005F19E6"/>
    <w:rsid w:val="005F1C99"/>
    <w:rsid w:val="005F1F49"/>
    <w:rsid w:val="005F1FA1"/>
    <w:rsid w:val="005F216E"/>
    <w:rsid w:val="005F228E"/>
    <w:rsid w:val="005F2640"/>
    <w:rsid w:val="005F296E"/>
    <w:rsid w:val="005F2ACE"/>
    <w:rsid w:val="005F2ED3"/>
    <w:rsid w:val="005F2F60"/>
    <w:rsid w:val="005F3551"/>
    <w:rsid w:val="005F369E"/>
    <w:rsid w:val="005F3B63"/>
    <w:rsid w:val="005F4124"/>
    <w:rsid w:val="005F421E"/>
    <w:rsid w:val="005F4449"/>
    <w:rsid w:val="005F4751"/>
    <w:rsid w:val="005F4893"/>
    <w:rsid w:val="005F4952"/>
    <w:rsid w:val="005F4A5D"/>
    <w:rsid w:val="005F4E35"/>
    <w:rsid w:val="005F525B"/>
    <w:rsid w:val="005F529E"/>
    <w:rsid w:val="005F53C5"/>
    <w:rsid w:val="005F54F6"/>
    <w:rsid w:val="005F5600"/>
    <w:rsid w:val="005F5CBD"/>
    <w:rsid w:val="005F5D79"/>
    <w:rsid w:val="005F5FA7"/>
    <w:rsid w:val="005F6011"/>
    <w:rsid w:val="005F68E0"/>
    <w:rsid w:val="005F6973"/>
    <w:rsid w:val="005F6985"/>
    <w:rsid w:val="005F6C0C"/>
    <w:rsid w:val="005F6CD4"/>
    <w:rsid w:val="005F6DEF"/>
    <w:rsid w:val="005F6E2F"/>
    <w:rsid w:val="005F6ED3"/>
    <w:rsid w:val="005F727D"/>
    <w:rsid w:val="005F737F"/>
    <w:rsid w:val="005F74F5"/>
    <w:rsid w:val="005F753D"/>
    <w:rsid w:val="00600554"/>
    <w:rsid w:val="006008B0"/>
    <w:rsid w:val="00600966"/>
    <w:rsid w:val="00600A46"/>
    <w:rsid w:val="0060172E"/>
    <w:rsid w:val="006018A7"/>
    <w:rsid w:val="00601C20"/>
    <w:rsid w:val="00601DDF"/>
    <w:rsid w:val="0060228C"/>
    <w:rsid w:val="00602616"/>
    <w:rsid w:val="00602FEC"/>
    <w:rsid w:val="00603109"/>
    <w:rsid w:val="006033AC"/>
    <w:rsid w:val="006036AC"/>
    <w:rsid w:val="00603AE6"/>
    <w:rsid w:val="00603E46"/>
    <w:rsid w:val="00604A7A"/>
    <w:rsid w:val="00604CB4"/>
    <w:rsid w:val="0060566B"/>
    <w:rsid w:val="006057B2"/>
    <w:rsid w:val="00605975"/>
    <w:rsid w:val="00605E92"/>
    <w:rsid w:val="00605F32"/>
    <w:rsid w:val="0060604E"/>
    <w:rsid w:val="00606558"/>
    <w:rsid w:val="0060656F"/>
    <w:rsid w:val="006065EF"/>
    <w:rsid w:val="00606FCD"/>
    <w:rsid w:val="00607318"/>
    <w:rsid w:val="00607ABE"/>
    <w:rsid w:val="00607B18"/>
    <w:rsid w:val="00607B3D"/>
    <w:rsid w:val="00607B98"/>
    <w:rsid w:val="006103E4"/>
    <w:rsid w:val="00610566"/>
    <w:rsid w:val="006106EB"/>
    <w:rsid w:val="006112CB"/>
    <w:rsid w:val="0061143D"/>
    <w:rsid w:val="00611ACA"/>
    <w:rsid w:val="00611BD5"/>
    <w:rsid w:val="00611D86"/>
    <w:rsid w:val="00611FB6"/>
    <w:rsid w:val="0061208E"/>
    <w:rsid w:val="006122AA"/>
    <w:rsid w:val="0061239F"/>
    <w:rsid w:val="00612879"/>
    <w:rsid w:val="00612B1F"/>
    <w:rsid w:val="006130E7"/>
    <w:rsid w:val="006138D7"/>
    <w:rsid w:val="00613B39"/>
    <w:rsid w:val="00613BA7"/>
    <w:rsid w:val="00613C54"/>
    <w:rsid w:val="00613FC7"/>
    <w:rsid w:val="00614061"/>
    <w:rsid w:val="006140BC"/>
    <w:rsid w:val="006143B5"/>
    <w:rsid w:val="00614B82"/>
    <w:rsid w:val="00614EF7"/>
    <w:rsid w:val="00615208"/>
    <w:rsid w:val="0061558D"/>
    <w:rsid w:val="006159DC"/>
    <w:rsid w:val="00615A76"/>
    <w:rsid w:val="00616227"/>
    <w:rsid w:val="00616720"/>
    <w:rsid w:val="006169DE"/>
    <w:rsid w:val="00617110"/>
    <w:rsid w:val="0061730F"/>
    <w:rsid w:val="00617552"/>
    <w:rsid w:val="006175B8"/>
    <w:rsid w:val="00617614"/>
    <w:rsid w:val="00617E32"/>
    <w:rsid w:val="00620605"/>
    <w:rsid w:val="00620785"/>
    <w:rsid w:val="006208F6"/>
    <w:rsid w:val="00620AC5"/>
    <w:rsid w:val="0062118E"/>
    <w:rsid w:val="00621636"/>
    <w:rsid w:val="00621736"/>
    <w:rsid w:val="006218D5"/>
    <w:rsid w:val="00621D32"/>
    <w:rsid w:val="00621D50"/>
    <w:rsid w:val="00621DCF"/>
    <w:rsid w:val="006225F3"/>
    <w:rsid w:val="00622661"/>
    <w:rsid w:val="006228DC"/>
    <w:rsid w:val="006228E2"/>
    <w:rsid w:val="00622C6F"/>
    <w:rsid w:val="00622D72"/>
    <w:rsid w:val="0062307E"/>
    <w:rsid w:val="00623DC9"/>
    <w:rsid w:val="006240C5"/>
    <w:rsid w:val="00624AAE"/>
    <w:rsid w:val="00624F8E"/>
    <w:rsid w:val="006251B6"/>
    <w:rsid w:val="006253AC"/>
    <w:rsid w:val="006254AB"/>
    <w:rsid w:val="00625BBB"/>
    <w:rsid w:val="00625C00"/>
    <w:rsid w:val="00625F55"/>
    <w:rsid w:val="0062601D"/>
    <w:rsid w:val="00626737"/>
    <w:rsid w:val="00626C69"/>
    <w:rsid w:val="00626F11"/>
    <w:rsid w:val="00627037"/>
    <w:rsid w:val="006271C3"/>
    <w:rsid w:val="00627B68"/>
    <w:rsid w:val="00627D27"/>
    <w:rsid w:val="00627EB3"/>
    <w:rsid w:val="0063015D"/>
    <w:rsid w:val="00630314"/>
    <w:rsid w:val="00630469"/>
    <w:rsid w:val="006304FA"/>
    <w:rsid w:val="00630B71"/>
    <w:rsid w:val="00630C75"/>
    <w:rsid w:val="00630CFE"/>
    <w:rsid w:val="006310AA"/>
    <w:rsid w:val="0063139C"/>
    <w:rsid w:val="006314B8"/>
    <w:rsid w:val="00631514"/>
    <w:rsid w:val="00631541"/>
    <w:rsid w:val="00631663"/>
    <w:rsid w:val="00631710"/>
    <w:rsid w:val="0063186E"/>
    <w:rsid w:val="006319A7"/>
    <w:rsid w:val="00631AD5"/>
    <w:rsid w:val="00631C53"/>
    <w:rsid w:val="00631C64"/>
    <w:rsid w:val="00631F48"/>
    <w:rsid w:val="00632188"/>
    <w:rsid w:val="006324F7"/>
    <w:rsid w:val="006329B5"/>
    <w:rsid w:val="00633188"/>
    <w:rsid w:val="00633222"/>
    <w:rsid w:val="0063329E"/>
    <w:rsid w:val="0063349C"/>
    <w:rsid w:val="00633522"/>
    <w:rsid w:val="00633530"/>
    <w:rsid w:val="00633642"/>
    <w:rsid w:val="0063374B"/>
    <w:rsid w:val="00633886"/>
    <w:rsid w:val="0063395F"/>
    <w:rsid w:val="00633CAA"/>
    <w:rsid w:val="00633D17"/>
    <w:rsid w:val="00633E7A"/>
    <w:rsid w:val="00634020"/>
    <w:rsid w:val="006341EC"/>
    <w:rsid w:val="00634817"/>
    <w:rsid w:val="00634F66"/>
    <w:rsid w:val="006354D7"/>
    <w:rsid w:val="00635597"/>
    <w:rsid w:val="0063597E"/>
    <w:rsid w:val="00635982"/>
    <w:rsid w:val="00635B9B"/>
    <w:rsid w:val="00635C20"/>
    <w:rsid w:val="006364C0"/>
    <w:rsid w:val="00636B8A"/>
    <w:rsid w:val="00636D1D"/>
    <w:rsid w:val="006377EC"/>
    <w:rsid w:val="00637810"/>
    <w:rsid w:val="00637C08"/>
    <w:rsid w:val="00637DBA"/>
    <w:rsid w:val="006403F4"/>
    <w:rsid w:val="00640817"/>
    <w:rsid w:val="006418B6"/>
    <w:rsid w:val="00641922"/>
    <w:rsid w:val="00641DF8"/>
    <w:rsid w:val="00642AA9"/>
    <w:rsid w:val="00642ABA"/>
    <w:rsid w:val="00642EC2"/>
    <w:rsid w:val="006438C6"/>
    <w:rsid w:val="006439F5"/>
    <w:rsid w:val="00643A97"/>
    <w:rsid w:val="00643AB6"/>
    <w:rsid w:val="00643F9D"/>
    <w:rsid w:val="00644B31"/>
    <w:rsid w:val="00644EF9"/>
    <w:rsid w:val="00644FE2"/>
    <w:rsid w:val="006454B4"/>
    <w:rsid w:val="006454FA"/>
    <w:rsid w:val="00645AC7"/>
    <w:rsid w:val="00645D68"/>
    <w:rsid w:val="00645DAB"/>
    <w:rsid w:val="00645E6B"/>
    <w:rsid w:val="00646229"/>
    <w:rsid w:val="0064662B"/>
    <w:rsid w:val="0064682B"/>
    <w:rsid w:val="00646F72"/>
    <w:rsid w:val="00646F98"/>
    <w:rsid w:val="00647CF5"/>
    <w:rsid w:val="00647E4D"/>
    <w:rsid w:val="00647F60"/>
    <w:rsid w:val="00647F80"/>
    <w:rsid w:val="00647FCC"/>
    <w:rsid w:val="006500C3"/>
    <w:rsid w:val="00650870"/>
    <w:rsid w:val="00650879"/>
    <w:rsid w:val="00650919"/>
    <w:rsid w:val="00650984"/>
    <w:rsid w:val="00650E2E"/>
    <w:rsid w:val="0065133A"/>
    <w:rsid w:val="0065182F"/>
    <w:rsid w:val="006519D0"/>
    <w:rsid w:val="006519FE"/>
    <w:rsid w:val="00651C01"/>
    <w:rsid w:val="00651DA9"/>
    <w:rsid w:val="00652150"/>
    <w:rsid w:val="0065227A"/>
    <w:rsid w:val="006522FE"/>
    <w:rsid w:val="0065232F"/>
    <w:rsid w:val="00652682"/>
    <w:rsid w:val="006527C9"/>
    <w:rsid w:val="00652D2D"/>
    <w:rsid w:val="00652FB0"/>
    <w:rsid w:val="00653017"/>
    <w:rsid w:val="006532AF"/>
    <w:rsid w:val="006536F4"/>
    <w:rsid w:val="00653B41"/>
    <w:rsid w:val="00653C9F"/>
    <w:rsid w:val="00654009"/>
    <w:rsid w:val="006543F4"/>
    <w:rsid w:val="0065448C"/>
    <w:rsid w:val="006545A7"/>
    <w:rsid w:val="00654780"/>
    <w:rsid w:val="00654849"/>
    <w:rsid w:val="00654919"/>
    <w:rsid w:val="00654AAC"/>
    <w:rsid w:val="00654BC1"/>
    <w:rsid w:val="00654F09"/>
    <w:rsid w:val="006553BF"/>
    <w:rsid w:val="006554C9"/>
    <w:rsid w:val="0065601B"/>
    <w:rsid w:val="0065620B"/>
    <w:rsid w:val="0065622A"/>
    <w:rsid w:val="006562C0"/>
    <w:rsid w:val="0065641A"/>
    <w:rsid w:val="006565CA"/>
    <w:rsid w:val="006569FA"/>
    <w:rsid w:val="00656A5E"/>
    <w:rsid w:val="00656CC6"/>
    <w:rsid w:val="00656DD8"/>
    <w:rsid w:val="00657688"/>
    <w:rsid w:val="006576CA"/>
    <w:rsid w:val="00657846"/>
    <w:rsid w:val="00657D82"/>
    <w:rsid w:val="00657FA8"/>
    <w:rsid w:val="006601B6"/>
    <w:rsid w:val="0066033B"/>
    <w:rsid w:val="00660476"/>
    <w:rsid w:val="00660959"/>
    <w:rsid w:val="00660A28"/>
    <w:rsid w:val="00660C7F"/>
    <w:rsid w:val="00660FB7"/>
    <w:rsid w:val="006612CF"/>
    <w:rsid w:val="006613B3"/>
    <w:rsid w:val="006616A9"/>
    <w:rsid w:val="006618B4"/>
    <w:rsid w:val="00661B55"/>
    <w:rsid w:val="00662446"/>
    <w:rsid w:val="0066264F"/>
    <w:rsid w:val="0066286B"/>
    <w:rsid w:val="006628E8"/>
    <w:rsid w:val="00662D8A"/>
    <w:rsid w:val="00662D97"/>
    <w:rsid w:val="00662F9D"/>
    <w:rsid w:val="006638F9"/>
    <w:rsid w:val="00664462"/>
    <w:rsid w:val="0066466A"/>
    <w:rsid w:val="00664871"/>
    <w:rsid w:val="00664B69"/>
    <w:rsid w:val="00664BCD"/>
    <w:rsid w:val="00664ED2"/>
    <w:rsid w:val="00665351"/>
    <w:rsid w:val="00665472"/>
    <w:rsid w:val="006657CA"/>
    <w:rsid w:val="006658E0"/>
    <w:rsid w:val="00665BF0"/>
    <w:rsid w:val="00665BFC"/>
    <w:rsid w:val="00665DA1"/>
    <w:rsid w:val="00665F57"/>
    <w:rsid w:val="00666567"/>
    <w:rsid w:val="006670E8"/>
    <w:rsid w:val="00667938"/>
    <w:rsid w:val="00667A5B"/>
    <w:rsid w:val="00667ADA"/>
    <w:rsid w:val="00667BFC"/>
    <w:rsid w:val="006700F0"/>
    <w:rsid w:val="006703AD"/>
    <w:rsid w:val="006703D0"/>
    <w:rsid w:val="0067041D"/>
    <w:rsid w:val="00670491"/>
    <w:rsid w:val="00670686"/>
    <w:rsid w:val="00670742"/>
    <w:rsid w:val="006707DF"/>
    <w:rsid w:val="00670AB8"/>
    <w:rsid w:val="00670E46"/>
    <w:rsid w:val="00670FC3"/>
    <w:rsid w:val="00671A3D"/>
    <w:rsid w:val="00671A7F"/>
    <w:rsid w:val="00671C0B"/>
    <w:rsid w:val="00671DE9"/>
    <w:rsid w:val="00672193"/>
    <w:rsid w:val="0067219C"/>
    <w:rsid w:val="006722BA"/>
    <w:rsid w:val="006722CC"/>
    <w:rsid w:val="00672595"/>
    <w:rsid w:val="0067279D"/>
    <w:rsid w:val="006727FD"/>
    <w:rsid w:val="00672865"/>
    <w:rsid w:val="00673286"/>
    <w:rsid w:val="00673DFA"/>
    <w:rsid w:val="00674232"/>
    <w:rsid w:val="0067472C"/>
    <w:rsid w:val="00674C59"/>
    <w:rsid w:val="0067501C"/>
    <w:rsid w:val="00675173"/>
    <w:rsid w:val="0067534F"/>
    <w:rsid w:val="006757B1"/>
    <w:rsid w:val="00675B13"/>
    <w:rsid w:val="00675D76"/>
    <w:rsid w:val="00675EC9"/>
    <w:rsid w:val="00675FED"/>
    <w:rsid w:val="0067737B"/>
    <w:rsid w:val="0067740D"/>
    <w:rsid w:val="006774F7"/>
    <w:rsid w:val="00677549"/>
    <w:rsid w:val="006775B6"/>
    <w:rsid w:val="006778BF"/>
    <w:rsid w:val="006778C3"/>
    <w:rsid w:val="00677DDD"/>
    <w:rsid w:val="00680133"/>
    <w:rsid w:val="00680224"/>
    <w:rsid w:val="0068030C"/>
    <w:rsid w:val="00680806"/>
    <w:rsid w:val="00680A59"/>
    <w:rsid w:val="00680BC1"/>
    <w:rsid w:val="00681001"/>
    <w:rsid w:val="00681FCA"/>
    <w:rsid w:val="006825D4"/>
    <w:rsid w:val="00682A4A"/>
    <w:rsid w:val="00682E0B"/>
    <w:rsid w:val="0068313F"/>
    <w:rsid w:val="00683255"/>
    <w:rsid w:val="006832B2"/>
    <w:rsid w:val="006835DC"/>
    <w:rsid w:val="0068411E"/>
    <w:rsid w:val="00684532"/>
    <w:rsid w:val="0068471D"/>
    <w:rsid w:val="00684F79"/>
    <w:rsid w:val="006850A9"/>
    <w:rsid w:val="00685674"/>
    <w:rsid w:val="00685723"/>
    <w:rsid w:val="006858F3"/>
    <w:rsid w:val="00685CD8"/>
    <w:rsid w:val="0068618D"/>
    <w:rsid w:val="0068628A"/>
    <w:rsid w:val="006867BE"/>
    <w:rsid w:val="006870AD"/>
    <w:rsid w:val="00687167"/>
    <w:rsid w:val="00687AAE"/>
    <w:rsid w:val="00687C17"/>
    <w:rsid w:val="00687C92"/>
    <w:rsid w:val="00687DAE"/>
    <w:rsid w:val="0069013B"/>
    <w:rsid w:val="006908AC"/>
    <w:rsid w:val="00690A20"/>
    <w:rsid w:val="0069114D"/>
    <w:rsid w:val="006918FA"/>
    <w:rsid w:val="0069198C"/>
    <w:rsid w:val="00691B5E"/>
    <w:rsid w:val="00691CB3"/>
    <w:rsid w:val="00691F49"/>
    <w:rsid w:val="00691F58"/>
    <w:rsid w:val="006920AC"/>
    <w:rsid w:val="006925D3"/>
    <w:rsid w:val="00692743"/>
    <w:rsid w:val="006927F1"/>
    <w:rsid w:val="00692929"/>
    <w:rsid w:val="00692A35"/>
    <w:rsid w:val="00692E5C"/>
    <w:rsid w:val="00692E9D"/>
    <w:rsid w:val="00692FAB"/>
    <w:rsid w:val="00693062"/>
    <w:rsid w:val="006931E9"/>
    <w:rsid w:val="006932BD"/>
    <w:rsid w:val="0069372B"/>
    <w:rsid w:val="00693AFD"/>
    <w:rsid w:val="00693EBB"/>
    <w:rsid w:val="00693FBF"/>
    <w:rsid w:val="006940BA"/>
    <w:rsid w:val="006945D0"/>
    <w:rsid w:val="006949BB"/>
    <w:rsid w:val="00694DC2"/>
    <w:rsid w:val="0069505B"/>
    <w:rsid w:val="006953C3"/>
    <w:rsid w:val="006957E4"/>
    <w:rsid w:val="00695C7D"/>
    <w:rsid w:val="00695E3E"/>
    <w:rsid w:val="00695FCC"/>
    <w:rsid w:val="00695FFE"/>
    <w:rsid w:val="0069613D"/>
    <w:rsid w:val="006962B6"/>
    <w:rsid w:val="0069646F"/>
    <w:rsid w:val="00696814"/>
    <w:rsid w:val="00696DD3"/>
    <w:rsid w:val="006970A5"/>
    <w:rsid w:val="00697304"/>
    <w:rsid w:val="006975E7"/>
    <w:rsid w:val="006975FF"/>
    <w:rsid w:val="006977E2"/>
    <w:rsid w:val="00697A73"/>
    <w:rsid w:val="00697BAE"/>
    <w:rsid w:val="006A00C9"/>
    <w:rsid w:val="006A05A9"/>
    <w:rsid w:val="006A082B"/>
    <w:rsid w:val="006A087E"/>
    <w:rsid w:val="006A0C84"/>
    <w:rsid w:val="006A0CA6"/>
    <w:rsid w:val="006A0DD7"/>
    <w:rsid w:val="006A14CB"/>
    <w:rsid w:val="006A18E5"/>
    <w:rsid w:val="006A1BB1"/>
    <w:rsid w:val="006A23CD"/>
    <w:rsid w:val="006A23FE"/>
    <w:rsid w:val="006A24C8"/>
    <w:rsid w:val="006A28F4"/>
    <w:rsid w:val="006A296E"/>
    <w:rsid w:val="006A29F0"/>
    <w:rsid w:val="006A2A71"/>
    <w:rsid w:val="006A2B4A"/>
    <w:rsid w:val="006A2E97"/>
    <w:rsid w:val="006A30A0"/>
    <w:rsid w:val="006A324A"/>
    <w:rsid w:val="006A3672"/>
    <w:rsid w:val="006A39F1"/>
    <w:rsid w:val="006A40F3"/>
    <w:rsid w:val="006A435C"/>
    <w:rsid w:val="006A4493"/>
    <w:rsid w:val="006A4682"/>
    <w:rsid w:val="006A4CE1"/>
    <w:rsid w:val="006A5322"/>
    <w:rsid w:val="006A5510"/>
    <w:rsid w:val="006A57DA"/>
    <w:rsid w:val="006A5A9B"/>
    <w:rsid w:val="006A5EBC"/>
    <w:rsid w:val="006A62CA"/>
    <w:rsid w:val="006A6574"/>
    <w:rsid w:val="006A6F57"/>
    <w:rsid w:val="006A7269"/>
    <w:rsid w:val="006A74B7"/>
    <w:rsid w:val="006A74CD"/>
    <w:rsid w:val="006A74E6"/>
    <w:rsid w:val="006A75FA"/>
    <w:rsid w:val="006A76B3"/>
    <w:rsid w:val="006A77AE"/>
    <w:rsid w:val="006A7BAE"/>
    <w:rsid w:val="006A7C61"/>
    <w:rsid w:val="006B001D"/>
    <w:rsid w:val="006B02E4"/>
    <w:rsid w:val="006B0356"/>
    <w:rsid w:val="006B03C5"/>
    <w:rsid w:val="006B057F"/>
    <w:rsid w:val="006B060E"/>
    <w:rsid w:val="006B06C3"/>
    <w:rsid w:val="006B076C"/>
    <w:rsid w:val="006B07D2"/>
    <w:rsid w:val="006B0D78"/>
    <w:rsid w:val="006B0D9B"/>
    <w:rsid w:val="006B0DDC"/>
    <w:rsid w:val="006B0F1B"/>
    <w:rsid w:val="006B1024"/>
    <w:rsid w:val="006B107B"/>
    <w:rsid w:val="006B10DB"/>
    <w:rsid w:val="006B10FB"/>
    <w:rsid w:val="006B1711"/>
    <w:rsid w:val="006B1E2A"/>
    <w:rsid w:val="006B2704"/>
    <w:rsid w:val="006B326E"/>
    <w:rsid w:val="006B3739"/>
    <w:rsid w:val="006B3765"/>
    <w:rsid w:val="006B377F"/>
    <w:rsid w:val="006B3C76"/>
    <w:rsid w:val="006B3CB8"/>
    <w:rsid w:val="006B3EE0"/>
    <w:rsid w:val="006B418E"/>
    <w:rsid w:val="006B4313"/>
    <w:rsid w:val="006B45E4"/>
    <w:rsid w:val="006B4817"/>
    <w:rsid w:val="006B4954"/>
    <w:rsid w:val="006B4B08"/>
    <w:rsid w:val="006B5043"/>
    <w:rsid w:val="006B51A4"/>
    <w:rsid w:val="006B5229"/>
    <w:rsid w:val="006B5905"/>
    <w:rsid w:val="006B5C1E"/>
    <w:rsid w:val="006B602B"/>
    <w:rsid w:val="006B60B0"/>
    <w:rsid w:val="006B6298"/>
    <w:rsid w:val="006B655A"/>
    <w:rsid w:val="006B65F1"/>
    <w:rsid w:val="006B68DA"/>
    <w:rsid w:val="006B6B8F"/>
    <w:rsid w:val="006B6EB0"/>
    <w:rsid w:val="006B70C0"/>
    <w:rsid w:val="006B746F"/>
    <w:rsid w:val="006B74CD"/>
    <w:rsid w:val="006B752B"/>
    <w:rsid w:val="006B7656"/>
    <w:rsid w:val="006B7665"/>
    <w:rsid w:val="006B7760"/>
    <w:rsid w:val="006B77B1"/>
    <w:rsid w:val="006B7883"/>
    <w:rsid w:val="006B7BB5"/>
    <w:rsid w:val="006B7DD4"/>
    <w:rsid w:val="006B7F29"/>
    <w:rsid w:val="006C0607"/>
    <w:rsid w:val="006C0654"/>
    <w:rsid w:val="006C09D6"/>
    <w:rsid w:val="006C0A3E"/>
    <w:rsid w:val="006C0BD5"/>
    <w:rsid w:val="006C10F6"/>
    <w:rsid w:val="006C14AB"/>
    <w:rsid w:val="006C150E"/>
    <w:rsid w:val="006C15CF"/>
    <w:rsid w:val="006C1989"/>
    <w:rsid w:val="006C1FC8"/>
    <w:rsid w:val="006C225E"/>
    <w:rsid w:val="006C27BA"/>
    <w:rsid w:val="006C299C"/>
    <w:rsid w:val="006C29FD"/>
    <w:rsid w:val="006C2B5E"/>
    <w:rsid w:val="006C2BCA"/>
    <w:rsid w:val="006C2CCE"/>
    <w:rsid w:val="006C3122"/>
    <w:rsid w:val="006C3670"/>
    <w:rsid w:val="006C36A6"/>
    <w:rsid w:val="006C3AE9"/>
    <w:rsid w:val="006C3B17"/>
    <w:rsid w:val="006C3EC9"/>
    <w:rsid w:val="006C40A9"/>
    <w:rsid w:val="006C40CE"/>
    <w:rsid w:val="006C4330"/>
    <w:rsid w:val="006C44E6"/>
    <w:rsid w:val="006C48BA"/>
    <w:rsid w:val="006C4952"/>
    <w:rsid w:val="006C4C5B"/>
    <w:rsid w:val="006C4EEB"/>
    <w:rsid w:val="006C5158"/>
    <w:rsid w:val="006C5163"/>
    <w:rsid w:val="006C5356"/>
    <w:rsid w:val="006C5391"/>
    <w:rsid w:val="006C5472"/>
    <w:rsid w:val="006C563A"/>
    <w:rsid w:val="006C5941"/>
    <w:rsid w:val="006C5A81"/>
    <w:rsid w:val="006C5D88"/>
    <w:rsid w:val="006C61C2"/>
    <w:rsid w:val="006C6B6F"/>
    <w:rsid w:val="006C6F1A"/>
    <w:rsid w:val="006C6FD8"/>
    <w:rsid w:val="006C71CB"/>
    <w:rsid w:val="006C7714"/>
    <w:rsid w:val="006C7829"/>
    <w:rsid w:val="006C7915"/>
    <w:rsid w:val="006D021A"/>
    <w:rsid w:val="006D03B6"/>
    <w:rsid w:val="006D0428"/>
    <w:rsid w:val="006D042F"/>
    <w:rsid w:val="006D056B"/>
    <w:rsid w:val="006D0B09"/>
    <w:rsid w:val="006D0E19"/>
    <w:rsid w:val="006D1382"/>
    <w:rsid w:val="006D1AB3"/>
    <w:rsid w:val="006D1AD2"/>
    <w:rsid w:val="006D1D2A"/>
    <w:rsid w:val="006D1EB0"/>
    <w:rsid w:val="006D2238"/>
    <w:rsid w:val="006D3207"/>
    <w:rsid w:val="006D36DE"/>
    <w:rsid w:val="006D3BCD"/>
    <w:rsid w:val="006D3D90"/>
    <w:rsid w:val="006D3D99"/>
    <w:rsid w:val="006D3E13"/>
    <w:rsid w:val="006D42C8"/>
    <w:rsid w:val="006D4311"/>
    <w:rsid w:val="006D4666"/>
    <w:rsid w:val="006D4744"/>
    <w:rsid w:val="006D49C3"/>
    <w:rsid w:val="006D4E49"/>
    <w:rsid w:val="006D507E"/>
    <w:rsid w:val="006D5134"/>
    <w:rsid w:val="006D533B"/>
    <w:rsid w:val="006D5983"/>
    <w:rsid w:val="006D5F65"/>
    <w:rsid w:val="006D6061"/>
    <w:rsid w:val="006D6135"/>
    <w:rsid w:val="006D6595"/>
    <w:rsid w:val="006D661A"/>
    <w:rsid w:val="006D6871"/>
    <w:rsid w:val="006D6B0A"/>
    <w:rsid w:val="006D6BE2"/>
    <w:rsid w:val="006D6C73"/>
    <w:rsid w:val="006D6CD9"/>
    <w:rsid w:val="006D6D73"/>
    <w:rsid w:val="006D73FD"/>
    <w:rsid w:val="006D74AC"/>
    <w:rsid w:val="006D76B7"/>
    <w:rsid w:val="006D775A"/>
    <w:rsid w:val="006D77EF"/>
    <w:rsid w:val="006D78C4"/>
    <w:rsid w:val="006D79C7"/>
    <w:rsid w:val="006D7AB5"/>
    <w:rsid w:val="006D7BB5"/>
    <w:rsid w:val="006D7D29"/>
    <w:rsid w:val="006D7D88"/>
    <w:rsid w:val="006D7E61"/>
    <w:rsid w:val="006D7F67"/>
    <w:rsid w:val="006D7F79"/>
    <w:rsid w:val="006E0322"/>
    <w:rsid w:val="006E0678"/>
    <w:rsid w:val="006E0807"/>
    <w:rsid w:val="006E0941"/>
    <w:rsid w:val="006E0970"/>
    <w:rsid w:val="006E09D4"/>
    <w:rsid w:val="006E0B0F"/>
    <w:rsid w:val="006E0F66"/>
    <w:rsid w:val="006E178E"/>
    <w:rsid w:val="006E1AEF"/>
    <w:rsid w:val="006E2126"/>
    <w:rsid w:val="006E2207"/>
    <w:rsid w:val="006E2230"/>
    <w:rsid w:val="006E2316"/>
    <w:rsid w:val="006E23CD"/>
    <w:rsid w:val="006E251F"/>
    <w:rsid w:val="006E279A"/>
    <w:rsid w:val="006E2E9B"/>
    <w:rsid w:val="006E2F14"/>
    <w:rsid w:val="006E3033"/>
    <w:rsid w:val="006E3313"/>
    <w:rsid w:val="006E3323"/>
    <w:rsid w:val="006E3687"/>
    <w:rsid w:val="006E3E43"/>
    <w:rsid w:val="006E4118"/>
    <w:rsid w:val="006E4AF6"/>
    <w:rsid w:val="006E4C96"/>
    <w:rsid w:val="006E4D30"/>
    <w:rsid w:val="006E4FB0"/>
    <w:rsid w:val="006E50C9"/>
    <w:rsid w:val="006E5245"/>
    <w:rsid w:val="006E53CD"/>
    <w:rsid w:val="006E5673"/>
    <w:rsid w:val="006E56A5"/>
    <w:rsid w:val="006E599A"/>
    <w:rsid w:val="006E5A02"/>
    <w:rsid w:val="006E5BE9"/>
    <w:rsid w:val="006E5D37"/>
    <w:rsid w:val="006E5EE4"/>
    <w:rsid w:val="006E604C"/>
    <w:rsid w:val="006E6306"/>
    <w:rsid w:val="006E68C3"/>
    <w:rsid w:val="006E6CF1"/>
    <w:rsid w:val="006E7007"/>
    <w:rsid w:val="006E706D"/>
    <w:rsid w:val="006E72B1"/>
    <w:rsid w:val="006E76AA"/>
    <w:rsid w:val="006E7721"/>
    <w:rsid w:val="006E7943"/>
    <w:rsid w:val="006F0095"/>
    <w:rsid w:val="006F03C5"/>
    <w:rsid w:val="006F0978"/>
    <w:rsid w:val="006F0AAB"/>
    <w:rsid w:val="006F0C7E"/>
    <w:rsid w:val="006F0E9B"/>
    <w:rsid w:val="006F112E"/>
    <w:rsid w:val="006F1161"/>
    <w:rsid w:val="006F1246"/>
    <w:rsid w:val="006F1883"/>
    <w:rsid w:val="006F26D9"/>
    <w:rsid w:val="006F2799"/>
    <w:rsid w:val="006F2E5F"/>
    <w:rsid w:val="006F331D"/>
    <w:rsid w:val="006F3918"/>
    <w:rsid w:val="006F393A"/>
    <w:rsid w:val="006F3B7C"/>
    <w:rsid w:val="006F3E99"/>
    <w:rsid w:val="006F4002"/>
    <w:rsid w:val="006F4347"/>
    <w:rsid w:val="006F475F"/>
    <w:rsid w:val="006F4BDA"/>
    <w:rsid w:val="006F4C5E"/>
    <w:rsid w:val="006F4CF0"/>
    <w:rsid w:val="006F50BF"/>
    <w:rsid w:val="006F5142"/>
    <w:rsid w:val="006F5152"/>
    <w:rsid w:val="006F5292"/>
    <w:rsid w:val="006F54EC"/>
    <w:rsid w:val="006F576A"/>
    <w:rsid w:val="006F6547"/>
    <w:rsid w:val="006F6997"/>
    <w:rsid w:val="006F6A0E"/>
    <w:rsid w:val="006F6E81"/>
    <w:rsid w:val="006F70F3"/>
    <w:rsid w:val="006F7135"/>
    <w:rsid w:val="006F7152"/>
    <w:rsid w:val="006F7A25"/>
    <w:rsid w:val="006F7C66"/>
    <w:rsid w:val="006F7CE8"/>
    <w:rsid w:val="006F7E11"/>
    <w:rsid w:val="006F7F9D"/>
    <w:rsid w:val="0070042A"/>
    <w:rsid w:val="007004B1"/>
    <w:rsid w:val="007004E2"/>
    <w:rsid w:val="007004EE"/>
    <w:rsid w:val="007005A6"/>
    <w:rsid w:val="00700905"/>
    <w:rsid w:val="007009FD"/>
    <w:rsid w:val="007010B0"/>
    <w:rsid w:val="0070113E"/>
    <w:rsid w:val="00701664"/>
    <w:rsid w:val="00701FD7"/>
    <w:rsid w:val="0070200B"/>
    <w:rsid w:val="00702652"/>
    <w:rsid w:val="0070288F"/>
    <w:rsid w:val="00702BEC"/>
    <w:rsid w:val="00702F37"/>
    <w:rsid w:val="00703052"/>
    <w:rsid w:val="007030A1"/>
    <w:rsid w:val="0070354D"/>
    <w:rsid w:val="007037F6"/>
    <w:rsid w:val="0070391C"/>
    <w:rsid w:val="0070396F"/>
    <w:rsid w:val="00703A66"/>
    <w:rsid w:val="00703A97"/>
    <w:rsid w:val="00703C92"/>
    <w:rsid w:val="00703FFF"/>
    <w:rsid w:val="0070425E"/>
    <w:rsid w:val="0070495E"/>
    <w:rsid w:val="00704EC1"/>
    <w:rsid w:val="00704F20"/>
    <w:rsid w:val="00705146"/>
    <w:rsid w:val="0070520E"/>
    <w:rsid w:val="0070539D"/>
    <w:rsid w:val="00705562"/>
    <w:rsid w:val="007055B9"/>
    <w:rsid w:val="0070583A"/>
    <w:rsid w:val="00705B27"/>
    <w:rsid w:val="00705B70"/>
    <w:rsid w:val="00705E81"/>
    <w:rsid w:val="007060B9"/>
    <w:rsid w:val="00706171"/>
    <w:rsid w:val="00706594"/>
    <w:rsid w:val="0070661F"/>
    <w:rsid w:val="007069E0"/>
    <w:rsid w:val="00706E83"/>
    <w:rsid w:val="00706EFE"/>
    <w:rsid w:val="0070720F"/>
    <w:rsid w:val="0070759B"/>
    <w:rsid w:val="00707A5B"/>
    <w:rsid w:val="00707BB9"/>
    <w:rsid w:val="00707DEB"/>
    <w:rsid w:val="007100D5"/>
    <w:rsid w:val="0071030C"/>
    <w:rsid w:val="00710310"/>
    <w:rsid w:val="00710586"/>
    <w:rsid w:val="007108BB"/>
    <w:rsid w:val="00710E5A"/>
    <w:rsid w:val="00710EB4"/>
    <w:rsid w:val="00710F59"/>
    <w:rsid w:val="0071104F"/>
    <w:rsid w:val="00711159"/>
    <w:rsid w:val="00711582"/>
    <w:rsid w:val="00712274"/>
    <w:rsid w:val="007126E4"/>
    <w:rsid w:val="00712B10"/>
    <w:rsid w:val="00712D48"/>
    <w:rsid w:val="0071336C"/>
    <w:rsid w:val="00713444"/>
    <w:rsid w:val="00713570"/>
    <w:rsid w:val="00713972"/>
    <w:rsid w:val="00713B31"/>
    <w:rsid w:val="00713BF4"/>
    <w:rsid w:val="00713C49"/>
    <w:rsid w:val="00713C77"/>
    <w:rsid w:val="00713F35"/>
    <w:rsid w:val="0071404B"/>
    <w:rsid w:val="007141E5"/>
    <w:rsid w:val="00714566"/>
    <w:rsid w:val="007146E3"/>
    <w:rsid w:val="0071508A"/>
    <w:rsid w:val="007152FA"/>
    <w:rsid w:val="00715366"/>
    <w:rsid w:val="007153D3"/>
    <w:rsid w:val="00715424"/>
    <w:rsid w:val="007155F2"/>
    <w:rsid w:val="00715CF7"/>
    <w:rsid w:val="00715E7B"/>
    <w:rsid w:val="00715FAF"/>
    <w:rsid w:val="00716027"/>
    <w:rsid w:val="007162BE"/>
    <w:rsid w:val="0071635D"/>
    <w:rsid w:val="007165E4"/>
    <w:rsid w:val="00716656"/>
    <w:rsid w:val="007167CF"/>
    <w:rsid w:val="00716885"/>
    <w:rsid w:val="00716FAB"/>
    <w:rsid w:val="0071703D"/>
    <w:rsid w:val="00717615"/>
    <w:rsid w:val="00717856"/>
    <w:rsid w:val="0072012B"/>
    <w:rsid w:val="007201C1"/>
    <w:rsid w:val="007202B0"/>
    <w:rsid w:val="00720344"/>
    <w:rsid w:val="007204F7"/>
    <w:rsid w:val="007205A9"/>
    <w:rsid w:val="0072090D"/>
    <w:rsid w:val="00720A17"/>
    <w:rsid w:val="00720B14"/>
    <w:rsid w:val="00720B8E"/>
    <w:rsid w:val="00720DD0"/>
    <w:rsid w:val="007221FD"/>
    <w:rsid w:val="007223F1"/>
    <w:rsid w:val="007227B4"/>
    <w:rsid w:val="0072295A"/>
    <w:rsid w:val="00722AEC"/>
    <w:rsid w:val="00722D75"/>
    <w:rsid w:val="00723A7A"/>
    <w:rsid w:val="00723AD7"/>
    <w:rsid w:val="00723CBA"/>
    <w:rsid w:val="00723E60"/>
    <w:rsid w:val="00723F67"/>
    <w:rsid w:val="00723FD8"/>
    <w:rsid w:val="0072493B"/>
    <w:rsid w:val="00724D5D"/>
    <w:rsid w:val="00724DB2"/>
    <w:rsid w:val="00724FA7"/>
    <w:rsid w:val="0072549A"/>
    <w:rsid w:val="007256BA"/>
    <w:rsid w:val="007257B5"/>
    <w:rsid w:val="007258D8"/>
    <w:rsid w:val="0072598F"/>
    <w:rsid w:val="00725D0C"/>
    <w:rsid w:val="007265B4"/>
    <w:rsid w:val="007267DF"/>
    <w:rsid w:val="0072692A"/>
    <w:rsid w:val="00726977"/>
    <w:rsid w:val="00726DF2"/>
    <w:rsid w:val="00726F7F"/>
    <w:rsid w:val="00727093"/>
    <w:rsid w:val="007270C9"/>
    <w:rsid w:val="00727791"/>
    <w:rsid w:val="00727964"/>
    <w:rsid w:val="00727983"/>
    <w:rsid w:val="00727AF4"/>
    <w:rsid w:val="00730020"/>
    <w:rsid w:val="00730276"/>
    <w:rsid w:val="00730401"/>
    <w:rsid w:val="00730601"/>
    <w:rsid w:val="0073062E"/>
    <w:rsid w:val="00730B70"/>
    <w:rsid w:val="00730F57"/>
    <w:rsid w:val="007310D0"/>
    <w:rsid w:val="00731409"/>
    <w:rsid w:val="0073142D"/>
    <w:rsid w:val="00731B02"/>
    <w:rsid w:val="00731CB6"/>
    <w:rsid w:val="00731FDD"/>
    <w:rsid w:val="007320A8"/>
    <w:rsid w:val="00732177"/>
    <w:rsid w:val="0073253C"/>
    <w:rsid w:val="007328D4"/>
    <w:rsid w:val="00732D1B"/>
    <w:rsid w:val="00732D5D"/>
    <w:rsid w:val="00733248"/>
    <w:rsid w:val="00733320"/>
    <w:rsid w:val="0073334D"/>
    <w:rsid w:val="0073356D"/>
    <w:rsid w:val="0073381E"/>
    <w:rsid w:val="007338BB"/>
    <w:rsid w:val="00733D95"/>
    <w:rsid w:val="00733EED"/>
    <w:rsid w:val="0073457F"/>
    <w:rsid w:val="007345BE"/>
    <w:rsid w:val="00734AEE"/>
    <w:rsid w:val="00735165"/>
    <w:rsid w:val="007351FD"/>
    <w:rsid w:val="007352BE"/>
    <w:rsid w:val="00735778"/>
    <w:rsid w:val="00735A58"/>
    <w:rsid w:val="00735E3F"/>
    <w:rsid w:val="00735F03"/>
    <w:rsid w:val="0073644C"/>
    <w:rsid w:val="007365D3"/>
    <w:rsid w:val="00736A65"/>
    <w:rsid w:val="00736B02"/>
    <w:rsid w:val="00736C22"/>
    <w:rsid w:val="00736C36"/>
    <w:rsid w:val="00737182"/>
    <w:rsid w:val="0073735D"/>
    <w:rsid w:val="00737620"/>
    <w:rsid w:val="00737B01"/>
    <w:rsid w:val="00737BD5"/>
    <w:rsid w:val="0074028E"/>
    <w:rsid w:val="00740396"/>
    <w:rsid w:val="007404E9"/>
    <w:rsid w:val="007406B0"/>
    <w:rsid w:val="007406CE"/>
    <w:rsid w:val="007408FD"/>
    <w:rsid w:val="00740943"/>
    <w:rsid w:val="00740B3E"/>
    <w:rsid w:val="00740E4B"/>
    <w:rsid w:val="0074145E"/>
    <w:rsid w:val="00741AEA"/>
    <w:rsid w:val="00741B17"/>
    <w:rsid w:val="00741B74"/>
    <w:rsid w:val="00741B8B"/>
    <w:rsid w:val="00741C8C"/>
    <w:rsid w:val="00741F5F"/>
    <w:rsid w:val="0074206D"/>
    <w:rsid w:val="007424D4"/>
    <w:rsid w:val="0074261B"/>
    <w:rsid w:val="007427C8"/>
    <w:rsid w:val="00742939"/>
    <w:rsid w:val="00742A18"/>
    <w:rsid w:val="00742B66"/>
    <w:rsid w:val="00742C11"/>
    <w:rsid w:val="00742C4A"/>
    <w:rsid w:val="00742CD2"/>
    <w:rsid w:val="00742E00"/>
    <w:rsid w:val="0074300F"/>
    <w:rsid w:val="007430F7"/>
    <w:rsid w:val="00743408"/>
    <w:rsid w:val="007439F9"/>
    <w:rsid w:val="00744193"/>
    <w:rsid w:val="007441EC"/>
    <w:rsid w:val="0074420E"/>
    <w:rsid w:val="0074422E"/>
    <w:rsid w:val="0074427D"/>
    <w:rsid w:val="007443E6"/>
    <w:rsid w:val="007445BB"/>
    <w:rsid w:val="007445E9"/>
    <w:rsid w:val="00744836"/>
    <w:rsid w:val="00745123"/>
    <w:rsid w:val="0074517A"/>
    <w:rsid w:val="007452B7"/>
    <w:rsid w:val="0074562B"/>
    <w:rsid w:val="007456D7"/>
    <w:rsid w:val="00745A5C"/>
    <w:rsid w:val="0074650B"/>
    <w:rsid w:val="00746655"/>
    <w:rsid w:val="00747376"/>
    <w:rsid w:val="007474B0"/>
    <w:rsid w:val="007477E5"/>
    <w:rsid w:val="0074798D"/>
    <w:rsid w:val="00747F0E"/>
    <w:rsid w:val="007502DB"/>
    <w:rsid w:val="007502FE"/>
    <w:rsid w:val="007503B3"/>
    <w:rsid w:val="007505CE"/>
    <w:rsid w:val="00750830"/>
    <w:rsid w:val="007509C7"/>
    <w:rsid w:val="00750AA8"/>
    <w:rsid w:val="00750D07"/>
    <w:rsid w:val="00750D4A"/>
    <w:rsid w:val="00750D71"/>
    <w:rsid w:val="007511C6"/>
    <w:rsid w:val="007516A6"/>
    <w:rsid w:val="00751774"/>
    <w:rsid w:val="007517B3"/>
    <w:rsid w:val="00751A12"/>
    <w:rsid w:val="00751A26"/>
    <w:rsid w:val="0075235A"/>
    <w:rsid w:val="00752409"/>
    <w:rsid w:val="00752568"/>
    <w:rsid w:val="0075278F"/>
    <w:rsid w:val="00752C3E"/>
    <w:rsid w:val="00752E69"/>
    <w:rsid w:val="00752F02"/>
    <w:rsid w:val="00753481"/>
    <w:rsid w:val="00753528"/>
    <w:rsid w:val="0075352E"/>
    <w:rsid w:val="00753635"/>
    <w:rsid w:val="00753B43"/>
    <w:rsid w:val="00753FF6"/>
    <w:rsid w:val="0075406F"/>
    <w:rsid w:val="0075408F"/>
    <w:rsid w:val="0075414A"/>
    <w:rsid w:val="007541F7"/>
    <w:rsid w:val="00754237"/>
    <w:rsid w:val="0075431D"/>
    <w:rsid w:val="00754645"/>
    <w:rsid w:val="007549AA"/>
    <w:rsid w:val="00755176"/>
    <w:rsid w:val="00755BEB"/>
    <w:rsid w:val="00755D84"/>
    <w:rsid w:val="00755E38"/>
    <w:rsid w:val="0075603E"/>
    <w:rsid w:val="00756043"/>
    <w:rsid w:val="0075608D"/>
    <w:rsid w:val="007562DB"/>
    <w:rsid w:val="007563E4"/>
    <w:rsid w:val="00756576"/>
    <w:rsid w:val="00756AE3"/>
    <w:rsid w:val="00756CB7"/>
    <w:rsid w:val="00756D5B"/>
    <w:rsid w:val="00756F5D"/>
    <w:rsid w:val="00757266"/>
    <w:rsid w:val="00757B28"/>
    <w:rsid w:val="00757D23"/>
    <w:rsid w:val="00757F8A"/>
    <w:rsid w:val="007609EA"/>
    <w:rsid w:val="00760DAC"/>
    <w:rsid w:val="00760DAF"/>
    <w:rsid w:val="0076122C"/>
    <w:rsid w:val="00761A25"/>
    <w:rsid w:val="00761E78"/>
    <w:rsid w:val="007621AE"/>
    <w:rsid w:val="0076240D"/>
    <w:rsid w:val="00762624"/>
    <w:rsid w:val="00762A1C"/>
    <w:rsid w:val="00762C2F"/>
    <w:rsid w:val="00762F58"/>
    <w:rsid w:val="007637DB"/>
    <w:rsid w:val="00763B6A"/>
    <w:rsid w:val="00763BDD"/>
    <w:rsid w:val="007643DE"/>
    <w:rsid w:val="007646FF"/>
    <w:rsid w:val="00764A0B"/>
    <w:rsid w:val="00764A8D"/>
    <w:rsid w:val="007652C2"/>
    <w:rsid w:val="0076566F"/>
    <w:rsid w:val="007662B7"/>
    <w:rsid w:val="00766437"/>
    <w:rsid w:val="0076663A"/>
    <w:rsid w:val="007667A9"/>
    <w:rsid w:val="00766D1D"/>
    <w:rsid w:val="00766EB0"/>
    <w:rsid w:val="0076730E"/>
    <w:rsid w:val="007673D1"/>
    <w:rsid w:val="007675EB"/>
    <w:rsid w:val="007678F1"/>
    <w:rsid w:val="00767964"/>
    <w:rsid w:val="00770130"/>
    <w:rsid w:val="00770561"/>
    <w:rsid w:val="0077069E"/>
    <w:rsid w:val="007716A5"/>
    <w:rsid w:val="00771748"/>
    <w:rsid w:val="00771AFE"/>
    <w:rsid w:val="00771BC1"/>
    <w:rsid w:val="00771E0A"/>
    <w:rsid w:val="00771E5C"/>
    <w:rsid w:val="007721F8"/>
    <w:rsid w:val="0077229B"/>
    <w:rsid w:val="0077238E"/>
    <w:rsid w:val="007729F6"/>
    <w:rsid w:val="00772B85"/>
    <w:rsid w:val="0077303F"/>
    <w:rsid w:val="0077323B"/>
    <w:rsid w:val="007732D9"/>
    <w:rsid w:val="00773574"/>
    <w:rsid w:val="007739C4"/>
    <w:rsid w:val="007739D1"/>
    <w:rsid w:val="00773A6F"/>
    <w:rsid w:val="00773DFD"/>
    <w:rsid w:val="007747F4"/>
    <w:rsid w:val="0077497A"/>
    <w:rsid w:val="00774D5E"/>
    <w:rsid w:val="0077538D"/>
    <w:rsid w:val="00775A39"/>
    <w:rsid w:val="00775C48"/>
    <w:rsid w:val="00776051"/>
    <w:rsid w:val="00776481"/>
    <w:rsid w:val="0077673B"/>
    <w:rsid w:val="007769EF"/>
    <w:rsid w:val="00776DDA"/>
    <w:rsid w:val="00776E79"/>
    <w:rsid w:val="00776E91"/>
    <w:rsid w:val="007771E6"/>
    <w:rsid w:val="007775A4"/>
    <w:rsid w:val="0077775E"/>
    <w:rsid w:val="007800BA"/>
    <w:rsid w:val="007800DB"/>
    <w:rsid w:val="007801CC"/>
    <w:rsid w:val="00780379"/>
    <w:rsid w:val="007803C8"/>
    <w:rsid w:val="00780B4F"/>
    <w:rsid w:val="00780BBC"/>
    <w:rsid w:val="00780D0C"/>
    <w:rsid w:val="00780D35"/>
    <w:rsid w:val="00780EC5"/>
    <w:rsid w:val="0078119E"/>
    <w:rsid w:val="00781499"/>
    <w:rsid w:val="007815BD"/>
    <w:rsid w:val="00781A6C"/>
    <w:rsid w:val="007822D7"/>
    <w:rsid w:val="00782303"/>
    <w:rsid w:val="0078240C"/>
    <w:rsid w:val="00782846"/>
    <w:rsid w:val="00782EB6"/>
    <w:rsid w:val="007832AC"/>
    <w:rsid w:val="00783533"/>
    <w:rsid w:val="007836FF"/>
    <w:rsid w:val="00783BBD"/>
    <w:rsid w:val="00783C57"/>
    <w:rsid w:val="00784040"/>
    <w:rsid w:val="0078422A"/>
    <w:rsid w:val="00784279"/>
    <w:rsid w:val="00784468"/>
    <w:rsid w:val="00784759"/>
    <w:rsid w:val="00784A07"/>
    <w:rsid w:val="0078587E"/>
    <w:rsid w:val="00785B51"/>
    <w:rsid w:val="00785B69"/>
    <w:rsid w:val="00786027"/>
    <w:rsid w:val="007866D9"/>
    <w:rsid w:val="00786743"/>
    <w:rsid w:val="007868B1"/>
    <w:rsid w:val="0078695C"/>
    <w:rsid w:val="00786B38"/>
    <w:rsid w:val="00786C25"/>
    <w:rsid w:val="00786C42"/>
    <w:rsid w:val="00786D60"/>
    <w:rsid w:val="007871B9"/>
    <w:rsid w:val="007873DB"/>
    <w:rsid w:val="007874BF"/>
    <w:rsid w:val="00787CC0"/>
    <w:rsid w:val="007904DF"/>
    <w:rsid w:val="00790669"/>
    <w:rsid w:val="0079068A"/>
    <w:rsid w:val="007907B9"/>
    <w:rsid w:val="00790950"/>
    <w:rsid w:val="00790B16"/>
    <w:rsid w:val="00790CAD"/>
    <w:rsid w:val="00791125"/>
    <w:rsid w:val="007911DD"/>
    <w:rsid w:val="007913EC"/>
    <w:rsid w:val="00791635"/>
    <w:rsid w:val="007916D8"/>
    <w:rsid w:val="00791718"/>
    <w:rsid w:val="00791756"/>
    <w:rsid w:val="00791D5B"/>
    <w:rsid w:val="00791F99"/>
    <w:rsid w:val="007920BA"/>
    <w:rsid w:val="00792372"/>
    <w:rsid w:val="00792872"/>
    <w:rsid w:val="00792AB0"/>
    <w:rsid w:val="00792AB5"/>
    <w:rsid w:val="00792E27"/>
    <w:rsid w:val="00792FFB"/>
    <w:rsid w:val="0079323C"/>
    <w:rsid w:val="007934AF"/>
    <w:rsid w:val="007935AB"/>
    <w:rsid w:val="00793725"/>
    <w:rsid w:val="0079392A"/>
    <w:rsid w:val="00793FAF"/>
    <w:rsid w:val="007943C0"/>
    <w:rsid w:val="00794958"/>
    <w:rsid w:val="00794A81"/>
    <w:rsid w:val="007951A2"/>
    <w:rsid w:val="00795394"/>
    <w:rsid w:val="00795A53"/>
    <w:rsid w:val="00795E70"/>
    <w:rsid w:val="0079617F"/>
    <w:rsid w:val="00796564"/>
    <w:rsid w:val="00796C9D"/>
    <w:rsid w:val="00797037"/>
    <w:rsid w:val="00797351"/>
    <w:rsid w:val="007974FB"/>
    <w:rsid w:val="0079787B"/>
    <w:rsid w:val="007978B6"/>
    <w:rsid w:val="00797E73"/>
    <w:rsid w:val="007A01BB"/>
    <w:rsid w:val="007A01E1"/>
    <w:rsid w:val="007A03D7"/>
    <w:rsid w:val="007A0871"/>
    <w:rsid w:val="007A0CAB"/>
    <w:rsid w:val="007A1175"/>
    <w:rsid w:val="007A12E1"/>
    <w:rsid w:val="007A12ED"/>
    <w:rsid w:val="007A158E"/>
    <w:rsid w:val="007A161E"/>
    <w:rsid w:val="007A188D"/>
    <w:rsid w:val="007A1AEF"/>
    <w:rsid w:val="007A2011"/>
    <w:rsid w:val="007A2058"/>
    <w:rsid w:val="007A21E6"/>
    <w:rsid w:val="007A23B5"/>
    <w:rsid w:val="007A3012"/>
    <w:rsid w:val="007A31F9"/>
    <w:rsid w:val="007A3312"/>
    <w:rsid w:val="007A3391"/>
    <w:rsid w:val="007A3417"/>
    <w:rsid w:val="007A35F1"/>
    <w:rsid w:val="007A3A95"/>
    <w:rsid w:val="007A3B95"/>
    <w:rsid w:val="007A3C2D"/>
    <w:rsid w:val="007A3F78"/>
    <w:rsid w:val="007A4053"/>
    <w:rsid w:val="007A44AB"/>
    <w:rsid w:val="007A463C"/>
    <w:rsid w:val="007A4B38"/>
    <w:rsid w:val="007A4ECD"/>
    <w:rsid w:val="007A4F3E"/>
    <w:rsid w:val="007A520B"/>
    <w:rsid w:val="007A5926"/>
    <w:rsid w:val="007A59B4"/>
    <w:rsid w:val="007A5B1E"/>
    <w:rsid w:val="007A5CB3"/>
    <w:rsid w:val="007A5F2B"/>
    <w:rsid w:val="007A6044"/>
    <w:rsid w:val="007A60F2"/>
    <w:rsid w:val="007A63CC"/>
    <w:rsid w:val="007A67E9"/>
    <w:rsid w:val="007A6BBD"/>
    <w:rsid w:val="007A7106"/>
    <w:rsid w:val="007A72B8"/>
    <w:rsid w:val="007A7E4F"/>
    <w:rsid w:val="007B0400"/>
    <w:rsid w:val="007B08B0"/>
    <w:rsid w:val="007B09EC"/>
    <w:rsid w:val="007B0A37"/>
    <w:rsid w:val="007B0BEB"/>
    <w:rsid w:val="007B0FEF"/>
    <w:rsid w:val="007B117F"/>
    <w:rsid w:val="007B14A7"/>
    <w:rsid w:val="007B14C0"/>
    <w:rsid w:val="007B1857"/>
    <w:rsid w:val="007B18A1"/>
    <w:rsid w:val="007B1B2D"/>
    <w:rsid w:val="007B1D16"/>
    <w:rsid w:val="007B1ED7"/>
    <w:rsid w:val="007B235F"/>
    <w:rsid w:val="007B2411"/>
    <w:rsid w:val="007B247D"/>
    <w:rsid w:val="007B271A"/>
    <w:rsid w:val="007B27C0"/>
    <w:rsid w:val="007B2B08"/>
    <w:rsid w:val="007B2F98"/>
    <w:rsid w:val="007B353B"/>
    <w:rsid w:val="007B38C1"/>
    <w:rsid w:val="007B3D4E"/>
    <w:rsid w:val="007B3EE9"/>
    <w:rsid w:val="007B4679"/>
    <w:rsid w:val="007B46D6"/>
    <w:rsid w:val="007B46EE"/>
    <w:rsid w:val="007B470F"/>
    <w:rsid w:val="007B4F94"/>
    <w:rsid w:val="007B51FF"/>
    <w:rsid w:val="007B5258"/>
    <w:rsid w:val="007B53E8"/>
    <w:rsid w:val="007B544F"/>
    <w:rsid w:val="007B547D"/>
    <w:rsid w:val="007B5563"/>
    <w:rsid w:val="007B5872"/>
    <w:rsid w:val="007B589D"/>
    <w:rsid w:val="007B59B2"/>
    <w:rsid w:val="007B66C9"/>
    <w:rsid w:val="007B67A8"/>
    <w:rsid w:val="007B69DA"/>
    <w:rsid w:val="007B6F19"/>
    <w:rsid w:val="007B70A7"/>
    <w:rsid w:val="007B7170"/>
    <w:rsid w:val="007B763A"/>
    <w:rsid w:val="007B7667"/>
    <w:rsid w:val="007B78F6"/>
    <w:rsid w:val="007B7A6C"/>
    <w:rsid w:val="007B7E09"/>
    <w:rsid w:val="007B7E81"/>
    <w:rsid w:val="007B7FEC"/>
    <w:rsid w:val="007C0015"/>
    <w:rsid w:val="007C0304"/>
    <w:rsid w:val="007C07CD"/>
    <w:rsid w:val="007C0CF7"/>
    <w:rsid w:val="007C0E5E"/>
    <w:rsid w:val="007C0ECC"/>
    <w:rsid w:val="007C119E"/>
    <w:rsid w:val="007C139E"/>
    <w:rsid w:val="007C14D3"/>
    <w:rsid w:val="007C15EB"/>
    <w:rsid w:val="007C1C22"/>
    <w:rsid w:val="007C1C39"/>
    <w:rsid w:val="007C1EEF"/>
    <w:rsid w:val="007C1EFF"/>
    <w:rsid w:val="007C1FB1"/>
    <w:rsid w:val="007C243A"/>
    <w:rsid w:val="007C28FE"/>
    <w:rsid w:val="007C2C9B"/>
    <w:rsid w:val="007C2DF9"/>
    <w:rsid w:val="007C2E59"/>
    <w:rsid w:val="007C315C"/>
    <w:rsid w:val="007C3316"/>
    <w:rsid w:val="007C344B"/>
    <w:rsid w:val="007C3F18"/>
    <w:rsid w:val="007C42EA"/>
    <w:rsid w:val="007C4537"/>
    <w:rsid w:val="007C47F9"/>
    <w:rsid w:val="007C4E87"/>
    <w:rsid w:val="007C5435"/>
    <w:rsid w:val="007C55AD"/>
    <w:rsid w:val="007C5673"/>
    <w:rsid w:val="007C5DB6"/>
    <w:rsid w:val="007C5FE3"/>
    <w:rsid w:val="007C633B"/>
    <w:rsid w:val="007C6793"/>
    <w:rsid w:val="007C69C0"/>
    <w:rsid w:val="007C69E5"/>
    <w:rsid w:val="007C6FE2"/>
    <w:rsid w:val="007C70DD"/>
    <w:rsid w:val="007C71C0"/>
    <w:rsid w:val="007C7439"/>
    <w:rsid w:val="007C7573"/>
    <w:rsid w:val="007C75C6"/>
    <w:rsid w:val="007C7753"/>
    <w:rsid w:val="007C7D54"/>
    <w:rsid w:val="007C7D7A"/>
    <w:rsid w:val="007C7F9B"/>
    <w:rsid w:val="007D0273"/>
    <w:rsid w:val="007D046C"/>
    <w:rsid w:val="007D0726"/>
    <w:rsid w:val="007D07A4"/>
    <w:rsid w:val="007D08D9"/>
    <w:rsid w:val="007D0AFE"/>
    <w:rsid w:val="007D1002"/>
    <w:rsid w:val="007D103F"/>
    <w:rsid w:val="007D17DF"/>
    <w:rsid w:val="007D1914"/>
    <w:rsid w:val="007D19DF"/>
    <w:rsid w:val="007D1B09"/>
    <w:rsid w:val="007D1BBB"/>
    <w:rsid w:val="007D1C84"/>
    <w:rsid w:val="007D1C98"/>
    <w:rsid w:val="007D2015"/>
    <w:rsid w:val="007D24A0"/>
    <w:rsid w:val="007D26E8"/>
    <w:rsid w:val="007D2A69"/>
    <w:rsid w:val="007D36F2"/>
    <w:rsid w:val="007D38DD"/>
    <w:rsid w:val="007D3CB1"/>
    <w:rsid w:val="007D4214"/>
    <w:rsid w:val="007D422E"/>
    <w:rsid w:val="007D433A"/>
    <w:rsid w:val="007D487A"/>
    <w:rsid w:val="007D4BDE"/>
    <w:rsid w:val="007D4C5E"/>
    <w:rsid w:val="007D4C7E"/>
    <w:rsid w:val="007D4D46"/>
    <w:rsid w:val="007D4E71"/>
    <w:rsid w:val="007D510D"/>
    <w:rsid w:val="007D5351"/>
    <w:rsid w:val="007D5695"/>
    <w:rsid w:val="007D56AD"/>
    <w:rsid w:val="007D5F5F"/>
    <w:rsid w:val="007D669B"/>
    <w:rsid w:val="007D6CEC"/>
    <w:rsid w:val="007D6EBB"/>
    <w:rsid w:val="007D71AF"/>
    <w:rsid w:val="007D7577"/>
    <w:rsid w:val="007D789C"/>
    <w:rsid w:val="007D7EED"/>
    <w:rsid w:val="007E02D0"/>
    <w:rsid w:val="007E04C6"/>
    <w:rsid w:val="007E0FD8"/>
    <w:rsid w:val="007E12E3"/>
    <w:rsid w:val="007E13D6"/>
    <w:rsid w:val="007E168D"/>
    <w:rsid w:val="007E1821"/>
    <w:rsid w:val="007E1DF0"/>
    <w:rsid w:val="007E20AF"/>
    <w:rsid w:val="007E2430"/>
    <w:rsid w:val="007E26EE"/>
    <w:rsid w:val="007E2BDC"/>
    <w:rsid w:val="007E2DAC"/>
    <w:rsid w:val="007E3032"/>
    <w:rsid w:val="007E3231"/>
    <w:rsid w:val="007E33F6"/>
    <w:rsid w:val="007E352F"/>
    <w:rsid w:val="007E381D"/>
    <w:rsid w:val="007E3876"/>
    <w:rsid w:val="007E38DD"/>
    <w:rsid w:val="007E39E8"/>
    <w:rsid w:val="007E3A0B"/>
    <w:rsid w:val="007E3DCC"/>
    <w:rsid w:val="007E3FB2"/>
    <w:rsid w:val="007E4054"/>
    <w:rsid w:val="007E4120"/>
    <w:rsid w:val="007E4204"/>
    <w:rsid w:val="007E4458"/>
    <w:rsid w:val="007E53FE"/>
    <w:rsid w:val="007E57C2"/>
    <w:rsid w:val="007E5862"/>
    <w:rsid w:val="007E587A"/>
    <w:rsid w:val="007E5C12"/>
    <w:rsid w:val="007E6037"/>
    <w:rsid w:val="007E61AA"/>
    <w:rsid w:val="007E6C69"/>
    <w:rsid w:val="007E6E49"/>
    <w:rsid w:val="007E7377"/>
    <w:rsid w:val="007E74DA"/>
    <w:rsid w:val="007E780A"/>
    <w:rsid w:val="007E7863"/>
    <w:rsid w:val="007E7BF2"/>
    <w:rsid w:val="007F0C07"/>
    <w:rsid w:val="007F0E3D"/>
    <w:rsid w:val="007F0F24"/>
    <w:rsid w:val="007F13E8"/>
    <w:rsid w:val="007F143B"/>
    <w:rsid w:val="007F182B"/>
    <w:rsid w:val="007F1833"/>
    <w:rsid w:val="007F19BD"/>
    <w:rsid w:val="007F1DBB"/>
    <w:rsid w:val="007F23D7"/>
    <w:rsid w:val="007F260A"/>
    <w:rsid w:val="007F273D"/>
    <w:rsid w:val="007F2835"/>
    <w:rsid w:val="007F28EE"/>
    <w:rsid w:val="007F2C51"/>
    <w:rsid w:val="007F30BE"/>
    <w:rsid w:val="007F32B8"/>
    <w:rsid w:val="007F3437"/>
    <w:rsid w:val="007F36C9"/>
    <w:rsid w:val="007F39E3"/>
    <w:rsid w:val="007F3AAC"/>
    <w:rsid w:val="007F3E37"/>
    <w:rsid w:val="007F3EB5"/>
    <w:rsid w:val="007F45A6"/>
    <w:rsid w:val="007F47E2"/>
    <w:rsid w:val="007F4BBF"/>
    <w:rsid w:val="007F4EA6"/>
    <w:rsid w:val="007F4F61"/>
    <w:rsid w:val="007F52A4"/>
    <w:rsid w:val="007F52FE"/>
    <w:rsid w:val="007F571E"/>
    <w:rsid w:val="007F5725"/>
    <w:rsid w:val="007F57B8"/>
    <w:rsid w:val="007F61F7"/>
    <w:rsid w:val="007F6528"/>
    <w:rsid w:val="007F6807"/>
    <w:rsid w:val="007F7227"/>
    <w:rsid w:val="007F742B"/>
    <w:rsid w:val="007F7737"/>
    <w:rsid w:val="007F7992"/>
    <w:rsid w:val="007F7B5B"/>
    <w:rsid w:val="00800436"/>
    <w:rsid w:val="00800478"/>
    <w:rsid w:val="008004B1"/>
    <w:rsid w:val="0080090D"/>
    <w:rsid w:val="0080119F"/>
    <w:rsid w:val="0080180C"/>
    <w:rsid w:val="00802104"/>
    <w:rsid w:val="0080223E"/>
    <w:rsid w:val="00802299"/>
    <w:rsid w:val="008023F5"/>
    <w:rsid w:val="00802772"/>
    <w:rsid w:val="00802CB5"/>
    <w:rsid w:val="00803123"/>
    <w:rsid w:val="008034BE"/>
    <w:rsid w:val="0080369A"/>
    <w:rsid w:val="00803742"/>
    <w:rsid w:val="00803E66"/>
    <w:rsid w:val="008040CD"/>
    <w:rsid w:val="00804602"/>
    <w:rsid w:val="008049FD"/>
    <w:rsid w:val="00804DE5"/>
    <w:rsid w:val="00805573"/>
    <w:rsid w:val="00805A35"/>
    <w:rsid w:val="00805C50"/>
    <w:rsid w:val="00805EB4"/>
    <w:rsid w:val="0080603C"/>
    <w:rsid w:val="00806458"/>
    <w:rsid w:val="00806932"/>
    <w:rsid w:val="00806B32"/>
    <w:rsid w:val="00806D68"/>
    <w:rsid w:val="00806D7C"/>
    <w:rsid w:val="00807A39"/>
    <w:rsid w:val="00807B25"/>
    <w:rsid w:val="00810237"/>
    <w:rsid w:val="00810273"/>
    <w:rsid w:val="008106C0"/>
    <w:rsid w:val="00810728"/>
    <w:rsid w:val="00810739"/>
    <w:rsid w:val="0081084C"/>
    <w:rsid w:val="00810C91"/>
    <w:rsid w:val="00810D3D"/>
    <w:rsid w:val="00810D65"/>
    <w:rsid w:val="008116A1"/>
    <w:rsid w:val="00811ADB"/>
    <w:rsid w:val="00811B43"/>
    <w:rsid w:val="00811F97"/>
    <w:rsid w:val="0081202A"/>
    <w:rsid w:val="008125AF"/>
    <w:rsid w:val="0081267F"/>
    <w:rsid w:val="0081271D"/>
    <w:rsid w:val="00812D6C"/>
    <w:rsid w:val="00812ED8"/>
    <w:rsid w:val="0081392E"/>
    <w:rsid w:val="00813A61"/>
    <w:rsid w:val="00813B4D"/>
    <w:rsid w:val="00813BDE"/>
    <w:rsid w:val="0081434F"/>
    <w:rsid w:val="008143C0"/>
    <w:rsid w:val="0081512A"/>
    <w:rsid w:val="00815A9B"/>
    <w:rsid w:val="00815F3E"/>
    <w:rsid w:val="00816437"/>
    <w:rsid w:val="008165C7"/>
    <w:rsid w:val="00816970"/>
    <w:rsid w:val="00816D78"/>
    <w:rsid w:val="00816F68"/>
    <w:rsid w:val="00817053"/>
    <w:rsid w:val="008171AF"/>
    <w:rsid w:val="0081799D"/>
    <w:rsid w:val="00817F9D"/>
    <w:rsid w:val="00820A39"/>
    <w:rsid w:val="00820E0C"/>
    <w:rsid w:val="008213A9"/>
    <w:rsid w:val="008215CB"/>
    <w:rsid w:val="00821758"/>
    <w:rsid w:val="00821881"/>
    <w:rsid w:val="008219BD"/>
    <w:rsid w:val="00821B05"/>
    <w:rsid w:val="00821B73"/>
    <w:rsid w:val="00821C11"/>
    <w:rsid w:val="00821CB9"/>
    <w:rsid w:val="008221CB"/>
    <w:rsid w:val="008225B0"/>
    <w:rsid w:val="00822800"/>
    <w:rsid w:val="00822AC7"/>
    <w:rsid w:val="00822DC0"/>
    <w:rsid w:val="00822DCB"/>
    <w:rsid w:val="00822E87"/>
    <w:rsid w:val="00822EA1"/>
    <w:rsid w:val="0082305D"/>
    <w:rsid w:val="00823177"/>
    <w:rsid w:val="00823544"/>
    <w:rsid w:val="00823ADD"/>
    <w:rsid w:val="00823BF7"/>
    <w:rsid w:val="00823D59"/>
    <w:rsid w:val="00823E34"/>
    <w:rsid w:val="00824092"/>
    <w:rsid w:val="00824116"/>
    <w:rsid w:val="0082425F"/>
    <w:rsid w:val="00824642"/>
    <w:rsid w:val="00824890"/>
    <w:rsid w:val="00824979"/>
    <w:rsid w:val="00824E80"/>
    <w:rsid w:val="00824E83"/>
    <w:rsid w:val="008254C3"/>
    <w:rsid w:val="00825533"/>
    <w:rsid w:val="0082582A"/>
    <w:rsid w:val="008258EB"/>
    <w:rsid w:val="00825A89"/>
    <w:rsid w:val="0082604A"/>
    <w:rsid w:val="0082617E"/>
    <w:rsid w:val="008264BA"/>
    <w:rsid w:val="0082650F"/>
    <w:rsid w:val="00826755"/>
    <w:rsid w:val="0082704D"/>
    <w:rsid w:val="00827C1E"/>
    <w:rsid w:val="00827DD2"/>
    <w:rsid w:val="00827E8F"/>
    <w:rsid w:val="00830557"/>
    <w:rsid w:val="008306EB"/>
    <w:rsid w:val="0083074C"/>
    <w:rsid w:val="00830808"/>
    <w:rsid w:val="00830E20"/>
    <w:rsid w:val="00830FC7"/>
    <w:rsid w:val="00831176"/>
    <w:rsid w:val="0083195A"/>
    <w:rsid w:val="00831E4D"/>
    <w:rsid w:val="008321B6"/>
    <w:rsid w:val="0083288F"/>
    <w:rsid w:val="00832F06"/>
    <w:rsid w:val="0083309E"/>
    <w:rsid w:val="008331D5"/>
    <w:rsid w:val="008332A9"/>
    <w:rsid w:val="008334F5"/>
    <w:rsid w:val="008337E7"/>
    <w:rsid w:val="00833956"/>
    <w:rsid w:val="00833A0A"/>
    <w:rsid w:val="00833C38"/>
    <w:rsid w:val="00833CD0"/>
    <w:rsid w:val="00833EAC"/>
    <w:rsid w:val="00834166"/>
    <w:rsid w:val="0083498D"/>
    <w:rsid w:val="00834B04"/>
    <w:rsid w:val="00834B99"/>
    <w:rsid w:val="008351A1"/>
    <w:rsid w:val="008352F6"/>
    <w:rsid w:val="008353DE"/>
    <w:rsid w:val="00835946"/>
    <w:rsid w:val="00835B5E"/>
    <w:rsid w:val="00835E51"/>
    <w:rsid w:val="00836000"/>
    <w:rsid w:val="00836029"/>
    <w:rsid w:val="008361CF"/>
    <w:rsid w:val="00836231"/>
    <w:rsid w:val="0083623D"/>
    <w:rsid w:val="0083670E"/>
    <w:rsid w:val="00836904"/>
    <w:rsid w:val="0083697E"/>
    <w:rsid w:val="00836A39"/>
    <w:rsid w:val="00836D2F"/>
    <w:rsid w:val="0083725A"/>
    <w:rsid w:val="0083739A"/>
    <w:rsid w:val="00837768"/>
    <w:rsid w:val="00837C1C"/>
    <w:rsid w:val="00837CFD"/>
    <w:rsid w:val="00837FD2"/>
    <w:rsid w:val="00840070"/>
    <w:rsid w:val="008401B0"/>
    <w:rsid w:val="008404C9"/>
    <w:rsid w:val="00840667"/>
    <w:rsid w:val="00840807"/>
    <w:rsid w:val="008408D3"/>
    <w:rsid w:val="00840C9B"/>
    <w:rsid w:val="00841562"/>
    <w:rsid w:val="00841B16"/>
    <w:rsid w:val="00841DD6"/>
    <w:rsid w:val="008424B0"/>
    <w:rsid w:val="00842B1E"/>
    <w:rsid w:val="00842CFC"/>
    <w:rsid w:val="00842D7D"/>
    <w:rsid w:val="00842E54"/>
    <w:rsid w:val="0084317C"/>
    <w:rsid w:val="0084359C"/>
    <w:rsid w:val="00843A01"/>
    <w:rsid w:val="0084405A"/>
    <w:rsid w:val="00844391"/>
    <w:rsid w:val="00844502"/>
    <w:rsid w:val="00844AB5"/>
    <w:rsid w:val="00845971"/>
    <w:rsid w:val="00845C02"/>
    <w:rsid w:val="00845DAA"/>
    <w:rsid w:val="00845DB0"/>
    <w:rsid w:val="00845DC2"/>
    <w:rsid w:val="008462E9"/>
    <w:rsid w:val="008464D7"/>
    <w:rsid w:val="00846601"/>
    <w:rsid w:val="0084664B"/>
    <w:rsid w:val="0084671E"/>
    <w:rsid w:val="00846BFF"/>
    <w:rsid w:val="00847672"/>
    <w:rsid w:val="0084782A"/>
    <w:rsid w:val="00847B25"/>
    <w:rsid w:val="00850011"/>
    <w:rsid w:val="0085019B"/>
    <w:rsid w:val="0085029F"/>
    <w:rsid w:val="008502CF"/>
    <w:rsid w:val="0085042F"/>
    <w:rsid w:val="008507C4"/>
    <w:rsid w:val="00850894"/>
    <w:rsid w:val="008508A8"/>
    <w:rsid w:val="00850E7D"/>
    <w:rsid w:val="0085116E"/>
    <w:rsid w:val="0085145C"/>
    <w:rsid w:val="0085147F"/>
    <w:rsid w:val="008516BA"/>
    <w:rsid w:val="008517BB"/>
    <w:rsid w:val="00851FDB"/>
    <w:rsid w:val="008524E1"/>
    <w:rsid w:val="008524F8"/>
    <w:rsid w:val="00853158"/>
    <w:rsid w:val="00853210"/>
    <w:rsid w:val="00853890"/>
    <w:rsid w:val="008539D4"/>
    <w:rsid w:val="00853A22"/>
    <w:rsid w:val="00853B3B"/>
    <w:rsid w:val="00853BD4"/>
    <w:rsid w:val="00853DDD"/>
    <w:rsid w:val="00853E00"/>
    <w:rsid w:val="00854317"/>
    <w:rsid w:val="00854319"/>
    <w:rsid w:val="0085443C"/>
    <w:rsid w:val="00854AE8"/>
    <w:rsid w:val="0085520D"/>
    <w:rsid w:val="008552CA"/>
    <w:rsid w:val="0085587E"/>
    <w:rsid w:val="00855A99"/>
    <w:rsid w:val="00856035"/>
    <w:rsid w:val="00856140"/>
    <w:rsid w:val="008564A5"/>
    <w:rsid w:val="00856528"/>
    <w:rsid w:val="0085698A"/>
    <w:rsid w:val="00856C39"/>
    <w:rsid w:val="00856F9E"/>
    <w:rsid w:val="00857B4E"/>
    <w:rsid w:val="00857B68"/>
    <w:rsid w:val="00857DC7"/>
    <w:rsid w:val="00857EAB"/>
    <w:rsid w:val="00857FE0"/>
    <w:rsid w:val="0086023E"/>
    <w:rsid w:val="00860299"/>
    <w:rsid w:val="008602B9"/>
    <w:rsid w:val="00860A4C"/>
    <w:rsid w:val="00860F91"/>
    <w:rsid w:val="008618BB"/>
    <w:rsid w:val="00861A15"/>
    <w:rsid w:val="00861A87"/>
    <w:rsid w:val="00861BF2"/>
    <w:rsid w:val="00861C0E"/>
    <w:rsid w:val="00861C19"/>
    <w:rsid w:val="00861E3A"/>
    <w:rsid w:val="00862C05"/>
    <w:rsid w:val="00862D16"/>
    <w:rsid w:val="00863095"/>
    <w:rsid w:val="00863170"/>
    <w:rsid w:val="00863563"/>
    <w:rsid w:val="008635F7"/>
    <w:rsid w:val="0086376E"/>
    <w:rsid w:val="00863835"/>
    <w:rsid w:val="00863A6D"/>
    <w:rsid w:val="00863F61"/>
    <w:rsid w:val="0086415B"/>
    <w:rsid w:val="008648E7"/>
    <w:rsid w:val="00864AA2"/>
    <w:rsid w:val="00864ABC"/>
    <w:rsid w:val="00865434"/>
    <w:rsid w:val="00865446"/>
    <w:rsid w:val="0086550C"/>
    <w:rsid w:val="00865707"/>
    <w:rsid w:val="00865AC1"/>
    <w:rsid w:val="00865B92"/>
    <w:rsid w:val="00865CAD"/>
    <w:rsid w:val="00865EBC"/>
    <w:rsid w:val="00865F50"/>
    <w:rsid w:val="00865F65"/>
    <w:rsid w:val="00865FC2"/>
    <w:rsid w:val="00866369"/>
    <w:rsid w:val="00866C09"/>
    <w:rsid w:val="00866FED"/>
    <w:rsid w:val="00867000"/>
    <w:rsid w:val="008672DD"/>
    <w:rsid w:val="00867569"/>
    <w:rsid w:val="00867656"/>
    <w:rsid w:val="008676F4"/>
    <w:rsid w:val="0086796E"/>
    <w:rsid w:val="008679BD"/>
    <w:rsid w:val="00867A72"/>
    <w:rsid w:val="00867AF1"/>
    <w:rsid w:val="00867B61"/>
    <w:rsid w:val="00867BBE"/>
    <w:rsid w:val="008701A7"/>
    <w:rsid w:val="0087025C"/>
    <w:rsid w:val="008706AF"/>
    <w:rsid w:val="00870791"/>
    <w:rsid w:val="00870798"/>
    <w:rsid w:val="00870849"/>
    <w:rsid w:val="00870AF5"/>
    <w:rsid w:val="00870BAC"/>
    <w:rsid w:val="00870BC9"/>
    <w:rsid w:val="00870E15"/>
    <w:rsid w:val="00870F1E"/>
    <w:rsid w:val="00870F21"/>
    <w:rsid w:val="008710A6"/>
    <w:rsid w:val="008714DC"/>
    <w:rsid w:val="00871579"/>
    <w:rsid w:val="0087163C"/>
    <w:rsid w:val="0087175F"/>
    <w:rsid w:val="0087179B"/>
    <w:rsid w:val="00871961"/>
    <w:rsid w:val="00871C36"/>
    <w:rsid w:val="0087220E"/>
    <w:rsid w:val="00872675"/>
    <w:rsid w:val="00872909"/>
    <w:rsid w:val="0087297B"/>
    <w:rsid w:val="00872FE1"/>
    <w:rsid w:val="00873649"/>
    <w:rsid w:val="00873A45"/>
    <w:rsid w:val="00873A60"/>
    <w:rsid w:val="00873AC6"/>
    <w:rsid w:val="00873C1D"/>
    <w:rsid w:val="00873E72"/>
    <w:rsid w:val="00873FB4"/>
    <w:rsid w:val="00874816"/>
    <w:rsid w:val="008748E7"/>
    <w:rsid w:val="00874994"/>
    <w:rsid w:val="00874AD7"/>
    <w:rsid w:val="00874C6C"/>
    <w:rsid w:val="00874D22"/>
    <w:rsid w:val="00874E22"/>
    <w:rsid w:val="00874E6D"/>
    <w:rsid w:val="008752FB"/>
    <w:rsid w:val="00875AEC"/>
    <w:rsid w:val="00875EE7"/>
    <w:rsid w:val="00875F9D"/>
    <w:rsid w:val="00876356"/>
    <w:rsid w:val="0087691A"/>
    <w:rsid w:val="00876D75"/>
    <w:rsid w:val="00876EBF"/>
    <w:rsid w:val="00876F97"/>
    <w:rsid w:val="008771C9"/>
    <w:rsid w:val="00877414"/>
    <w:rsid w:val="00877442"/>
    <w:rsid w:val="00877463"/>
    <w:rsid w:val="008775AC"/>
    <w:rsid w:val="00877691"/>
    <w:rsid w:val="00877A44"/>
    <w:rsid w:val="00877C9E"/>
    <w:rsid w:val="0088006F"/>
    <w:rsid w:val="008800D3"/>
    <w:rsid w:val="00880239"/>
    <w:rsid w:val="008806CE"/>
    <w:rsid w:val="008807DA"/>
    <w:rsid w:val="008808EF"/>
    <w:rsid w:val="00880AC5"/>
    <w:rsid w:val="00880B31"/>
    <w:rsid w:val="00880B35"/>
    <w:rsid w:val="008810F9"/>
    <w:rsid w:val="008811FD"/>
    <w:rsid w:val="00881AA1"/>
    <w:rsid w:val="00881FE3"/>
    <w:rsid w:val="00882142"/>
    <w:rsid w:val="0088219A"/>
    <w:rsid w:val="0088242D"/>
    <w:rsid w:val="00882BDC"/>
    <w:rsid w:val="00882C39"/>
    <w:rsid w:val="00882D27"/>
    <w:rsid w:val="00883BAD"/>
    <w:rsid w:val="00883C42"/>
    <w:rsid w:val="00883DF4"/>
    <w:rsid w:val="00883F5C"/>
    <w:rsid w:val="0088401D"/>
    <w:rsid w:val="0088416A"/>
    <w:rsid w:val="0088423B"/>
    <w:rsid w:val="00884370"/>
    <w:rsid w:val="00884B0A"/>
    <w:rsid w:val="00884C2D"/>
    <w:rsid w:val="00884DC7"/>
    <w:rsid w:val="00884DF0"/>
    <w:rsid w:val="008850D2"/>
    <w:rsid w:val="0088533B"/>
    <w:rsid w:val="00885342"/>
    <w:rsid w:val="0088594E"/>
    <w:rsid w:val="00885A50"/>
    <w:rsid w:val="00885C3A"/>
    <w:rsid w:val="0088605C"/>
    <w:rsid w:val="00886131"/>
    <w:rsid w:val="0088634E"/>
    <w:rsid w:val="00886478"/>
    <w:rsid w:val="008865D1"/>
    <w:rsid w:val="00886605"/>
    <w:rsid w:val="008866C5"/>
    <w:rsid w:val="00886785"/>
    <w:rsid w:val="00886B79"/>
    <w:rsid w:val="008870EF"/>
    <w:rsid w:val="008871E7"/>
    <w:rsid w:val="00887430"/>
    <w:rsid w:val="0088756C"/>
    <w:rsid w:val="008875D8"/>
    <w:rsid w:val="00887660"/>
    <w:rsid w:val="00887C01"/>
    <w:rsid w:val="00887D02"/>
    <w:rsid w:val="00890728"/>
    <w:rsid w:val="00890814"/>
    <w:rsid w:val="00890864"/>
    <w:rsid w:val="00890BD3"/>
    <w:rsid w:val="00890C7D"/>
    <w:rsid w:val="00890E2D"/>
    <w:rsid w:val="00890FB6"/>
    <w:rsid w:val="008912ED"/>
    <w:rsid w:val="0089148B"/>
    <w:rsid w:val="008915E7"/>
    <w:rsid w:val="008917C3"/>
    <w:rsid w:val="00891ED6"/>
    <w:rsid w:val="00892052"/>
    <w:rsid w:val="008920EB"/>
    <w:rsid w:val="00893C4E"/>
    <w:rsid w:val="00893C5E"/>
    <w:rsid w:val="00893CBE"/>
    <w:rsid w:val="00893D37"/>
    <w:rsid w:val="0089458F"/>
    <w:rsid w:val="0089482A"/>
    <w:rsid w:val="00894C27"/>
    <w:rsid w:val="00894DE2"/>
    <w:rsid w:val="00895B18"/>
    <w:rsid w:val="00895D9A"/>
    <w:rsid w:val="00895E3C"/>
    <w:rsid w:val="00895EB3"/>
    <w:rsid w:val="008963BC"/>
    <w:rsid w:val="00896574"/>
    <w:rsid w:val="0089663F"/>
    <w:rsid w:val="0089665D"/>
    <w:rsid w:val="00896BF6"/>
    <w:rsid w:val="00896C11"/>
    <w:rsid w:val="008975FD"/>
    <w:rsid w:val="00897811"/>
    <w:rsid w:val="0089783D"/>
    <w:rsid w:val="00897DC9"/>
    <w:rsid w:val="00897FE0"/>
    <w:rsid w:val="008A07A6"/>
    <w:rsid w:val="008A0875"/>
    <w:rsid w:val="008A0AD4"/>
    <w:rsid w:val="008A0AFE"/>
    <w:rsid w:val="008A1278"/>
    <w:rsid w:val="008A12D4"/>
    <w:rsid w:val="008A1619"/>
    <w:rsid w:val="008A1DE2"/>
    <w:rsid w:val="008A2038"/>
    <w:rsid w:val="008A22D7"/>
    <w:rsid w:val="008A23C6"/>
    <w:rsid w:val="008A272D"/>
    <w:rsid w:val="008A2790"/>
    <w:rsid w:val="008A27F7"/>
    <w:rsid w:val="008A2AB9"/>
    <w:rsid w:val="008A2C58"/>
    <w:rsid w:val="008A2F09"/>
    <w:rsid w:val="008A3101"/>
    <w:rsid w:val="008A332C"/>
    <w:rsid w:val="008A3601"/>
    <w:rsid w:val="008A3B15"/>
    <w:rsid w:val="008A3BAC"/>
    <w:rsid w:val="008A43EE"/>
    <w:rsid w:val="008A4814"/>
    <w:rsid w:val="008A4C44"/>
    <w:rsid w:val="008A547C"/>
    <w:rsid w:val="008A5B46"/>
    <w:rsid w:val="008A5D47"/>
    <w:rsid w:val="008A5D91"/>
    <w:rsid w:val="008A5F35"/>
    <w:rsid w:val="008A7207"/>
    <w:rsid w:val="008A7C1C"/>
    <w:rsid w:val="008B00A6"/>
    <w:rsid w:val="008B0148"/>
    <w:rsid w:val="008B0293"/>
    <w:rsid w:val="008B037C"/>
    <w:rsid w:val="008B03B1"/>
    <w:rsid w:val="008B073A"/>
    <w:rsid w:val="008B0F9D"/>
    <w:rsid w:val="008B1761"/>
    <w:rsid w:val="008B1834"/>
    <w:rsid w:val="008B1D70"/>
    <w:rsid w:val="008B2028"/>
    <w:rsid w:val="008B2090"/>
    <w:rsid w:val="008B21AD"/>
    <w:rsid w:val="008B26E8"/>
    <w:rsid w:val="008B27CF"/>
    <w:rsid w:val="008B2FCF"/>
    <w:rsid w:val="008B30BA"/>
    <w:rsid w:val="008B3512"/>
    <w:rsid w:val="008B3619"/>
    <w:rsid w:val="008B4018"/>
    <w:rsid w:val="008B437A"/>
    <w:rsid w:val="008B46BD"/>
    <w:rsid w:val="008B484B"/>
    <w:rsid w:val="008B4A46"/>
    <w:rsid w:val="008B4AA1"/>
    <w:rsid w:val="008B4B30"/>
    <w:rsid w:val="008B510F"/>
    <w:rsid w:val="008B5357"/>
    <w:rsid w:val="008B5456"/>
    <w:rsid w:val="008B56DD"/>
    <w:rsid w:val="008B57B6"/>
    <w:rsid w:val="008B5BC1"/>
    <w:rsid w:val="008B5C01"/>
    <w:rsid w:val="008B6309"/>
    <w:rsid w:val="008B63D1"/>
    <w:rsid w:val="008B6716"/>
    <w:rsid w:val="008B69F4"/>
    <w:rsid w:val="008B6D88"/>
    <w:rsid w:val="008B6F27"/>
    <w:rsid w:val="008B7480"/>
    <w:rsid w:val="008B761C"/>
    <w:rsid w:val="008B7882"/>
    <w:rsid w:val="008B7956"/>
    <w:rsid w:val="008C0058"/>
    <w:rsid w:val="008C010D"/>
    <w:rsid w:val="008C0155"/>
    <w:rsid w:val="008C0281"/>
    <w:rsid w:val="008C08E9"/>
    <w:rsid w:val="008C0E94"/>
    <w:rsid w:val="008C0ECA"/>
    <w:rsid w:val="008C10AC"/>
    <w:rsid w:val="008C12D3"/>
    <w:rsid w:val="008C1580"/>
    <w:rsid w:val="008C1872"/>
    <w:rsid w:val="008C1C35"/>
    <w:rsid w:val="008C1E12"/>
    <w:rsid w:val="008C2241"/>
    <w:rsid w:val="008C380D"/>
    <w:rsid w:val="008C38C0"/>
    <w:rsid w:val="008C38F2"/>
    <w:rsid w:val="008C3D6B"/>
    <w:rsid w:val="008C3E20"/>
    <w:rsid w:val="008C48A7"/>
    <w:rsid w:val="008C490E"/>
    <w:rsid w:val="008C4ED6"/>
    <w:rsid w:val="008C4FC5"/>
    <w:rsid w:val="008C56E7"/>
    <w:rsid w:val="008C5971"/>
    <w:rsid w:val="008C5DAB"/>
    <w:rsid w:val="008C69A1"/>
    <w:rsid w:val="008C6BC8"/>
    <w:rsid w:val="008C72BF"/>
    <w:rsid w:val="008C7865"/>
    <w:rsid w:val="008C7ACB"/>
    <w:rsid w:val="008C7ADA"/>
    <w:rsid w:val="008C7D7E"/>
    <w:rsid w:val="008C7EA1"/>
    <w:rsid w:val="008D0085"/>
    <w:rsid w:val="008D023B"/>
    <w:rsid w:val="008D06AB"/>
    <w:rsid w:val="008D098D"/>
    <w:rsid w:val="008D0B89"/>
    <w:rsid w:val="008D0DA4"/>
    <w:rsid w:val="008D0DE1"/>
    <w:rsid w:val="008D0EEA"/>
    <w:rsid w:val="008D0FB3"/>
    <w:rsid w:val="008D1072"/>
    <w:rsid w:val="008D11DE"/>
    <w:rsid w:val="008D1248"/>
    <w:rsid w:val="008D1B6A"/>
    <w:rsid w:val="008D21C5"/>
    <w:rsid w:val="008D226B"/>
    <w:rsid w:val="008D2348"/>
    <w:rsid w:val="008D23D1"/>
    <w:rsid w:val="008D246E"/>
    <w:rsid w:val="008D2E69"/>
    <w:rsid w:val="008D3483"/>
    <w:rsid w:val="008D35B5"/>
    <w:rsid w:val="008D38E8"/>
    <w:rsid w:val="008D4316"/>
    <w:rsid w:val="008D433B"/>
    <w:rsid w:val="008D474E"/>
    <w:rsid w:val="008D48F9"/>
    <w:rsid w:val="008D49C6"/>
    <w:rsid w:val="008D4F0F"/>
    <w:rsid w:val="008D4F3D"/>
    <w:rsid w:val="008D5110"/>
    <w:rsid w:val="008D5365"/>
    <w:rsid w:val="008D54A6"/>
    <w:rsid w:val="008D559E"/>
    <w:rsid w:val="008D5794"/>
    <w:rsid w:val="008D5A8A"/>
    <w:rsid w:val="008D5B35"/>
    <w:rsid w:val="008D6338"/>
    <w:rsid w:val="008D63E0"/>
    <w:rsid w:val="008D6441"/>
    <w:rsid w:val="008D7071"/>
    <w:rsid w:val="008D7610"/>
    <w:rsid w:val="008D794A"/>
    <w:rsid w:val="008D7A49"/>
    <w:rsid w:val="008D7C4C"/>
    <w:rsid w:val="008D7E22"/>
    <w:rsid w:val="008D7FF8"/>
    <w:rsid w:val="008E0708"/>
    <w:rsid w:val="008E08C3"/>
    <w:rsid w:val="008E0A3E"/>
    <w:rsid w:val="008E0A41"/>
    <w:rsid w:val="008E0B1A"/>
    <w:rsid w:val="008E0E46"/>
    <w:rsid w:val="008E147A"/>
    <w:rsid w:val="008E1669"/>
    <w:rsid w:val="008E18F6"/>
    <w:rsid w:val="008E19B9"/>
    <w:rsid w:val="008E1AD8"/>
    <w:rsid w:val="008E1CFE"/>
    <w:rsid w:val="008E1E01"/>
    <w:rsid w:val="008E1F83"/>
    <w:rsid w:val="008E2169"/>
    <w:rsid w:val="008E44C8"/>
    <w:rsid w:val="008E451E"/>
    <w:rsid w:val="008E46B2"/>
    <w:rsid w:val="008E49DD"/>
    <w:rsid w:val="008E4D2D"/>
    <w:rsid w:val="008E4ED4"/>
    <w:rsid w:val="008E4F68"/>
    <w:rsid w:val="008E502B"/>
    <w:rsid w:val="008E50D3"/>
    <w:rsid w:val="008E51DB"/>
    <w:rsid w:val="008E538E"/>
    <w:rsid w:val="008E5530"/>
    <w:rsid w:val="008E5929"/>
    <w:rsid w:val="008E5975"/>
    <w:rsid w:val="008E5EDD"/>
    <w:rsid w:val="008E681B"/>
    <w:rsid w:val="008E68CC"/>
    <w:rsid w:val="008E6A06"/>
    <w:rsid w:val="008E6D5F"/>
    <w:rsid w:val="008E72EB"/>
    <w:rsid w:val="008E73E7"/>
    <w:rsid w:val="008E75CE"/>
    <w:rsid w:val="008E77E9"/>
    <w:rsid w:val="008E7D13"/>
    <w:rsid w:val="008F0009"/>
    <w:rsid w:val="008F0309"/>
    <w:rsid w:val="008F08D7"/>
    <w:rsid w:val="008F0AE4"/>
    <w:rsid w:val="008F0B86"/>
    <w:rsid w:val="008F0BBF"/>
    <w:rsid w:val="008F0F76"/>
    <w:rsid w:val="008F0F99"/>
    <w:rsid w:val="008F10EB"/>
    <w:rsid w:val="008F115E"/>
    <w:rsid w:val="008F15F3"/>
    <w:rsid w:val="008F1C3F"/>
    <w:rsid w:val="008F1DFA"/>
    <w:rsid w:val="008F25ED"/>
    <w:rsid w:val="008F26D1"/>
    <w:rsid w:val="008F2775"/>
    <w:rsid w:val="008F2BC4"/>
    <w:rsid w:val="008F2EBD"/>
    <w:rsid w:val="008F315E"/>
    <w:rsid w:val="008F392E"/>
    <w:rsid w:val="008F40C1"/>
    <w:rsid w:val="008F4149"/>
    <w:rsid w:val="008F4379"/>
    <w:rsid w:val="008F45FA"/>
    <w:rsid w:val="008F49C2"/>
    <w:rsid w:val="008F4C01"/>
    <w:rsid w:val="008F4ED5"/>
    <w:rsid w:val="008F52ED"/>
    <w:rsid w:val="008F5633"/>
    <w:rsid w:val="008F59BF"/>
    <w:rsid w:val="008F59C0"/>
    <w:rsid w:val="008F5A85"/>
    <w:rsid w:val="008F5CDB"/>
    <w:rsid w:val="008F5F22"/>
    <w:rsid w:val="008F679B"/>
    <w:rsid w:val="008F68C7"/>
    <w:rsid w:val="008F6AFD"/>
    <w:rsid w:val="008F7142"/>
    <w:rsid w:val="008F723B"/>
    <w:rsid w:val="008F7523"/>
    <w:rsid w:val="008F7881"/>
    <w:rsid w:val="008F79B2"/>
    <w:rsid w:val="008F7A28"/>
    <w:rsid w:val="008F7AEC"/>
    <w:rsid w:val="008F7E01"/>
    <w:rsid w:val="008F7E1D"/>
    <w:rsid w:val="008F7EB8"/>
    <w:rsid w:val="008F7F90"/>
    <w:rsid w:val="00900090"/>
    <w:rsid w:val="009000B6"/>
    <w:rsid w:val="009000DF"/>
    <w:rsid w:val="00900408"/>
    <w:rsid w:val="009006D4"/>
    <w:rsid w:val="00900C77"/>
    <w:rsid w:val="00901360"/>
    <w:rsid w:val="0090199A"/>
    <w:rsid w:val="00901DB5"/>
    <w:rsid w:val="00902362"/>
    <w:rsid w:val="0090242B"/>
    <w:rsid w:val="00902A2B"/>
    <w:rsid w:val="009030E4"/>
    <w:rsid w:val="0090327D"/>
    <w:rsid w:val="00903A9B"/>
    <w:rsid w:val="0090400D"/>
    <w:rsid w:val="009046A0"/>
    <w:rsid w:val="00904C33"/>
    <w:rsid w:val="00904CE5"/>
    <w:rsid w:val="0090588F"/>
    <w:rsid w:val="00905E5E"/>
    <w:rsid w:val="00906349"/>
    <w:rsid w:val="0090635B"/>
    <w:rsid w:val="009065A7"/>
    <w:rsid w:val="0090680B"/>
    <w:rsid w:val="00906AA5"/>
    <w:rsid w:val="00906CF0"/>
    <w:rsid w:val="009072B9"/>
    <w:rsid w:val="00907879"/>
    <w:rsid w:val="00907CF5"/>
    <w:rsid w:val="00907F07"/>
    <w:rsid w:val="00910238"/>
    <w:rsid w:val="009107FB"/>
    <w:rsid w:val="00910B51"/>
    <w:rsid w:val="00910C27"/>
    <w:rsid w:val="00910C7A"/>
    <w:rsid w:val="009118F5"/>
    <w:rsid w:val="00911988"/>
    <w:rsid w:val="00911B62"/>
    <w:rsid w:val="00911C18"/>
    <w:rsid w:val="00911D4B"/>
    <w:rsid w:val="0091295C"/>
    <w:rsid w:val="00912964"/>
    <w:rsid w:val="00912B87"/>
    <w:rsid w:val="00912C31"/>
    <w:rsid w:val="00912DEC"/>
    <w:rsid w:val="00913006"/>
    <w:rsid w:val="00913463"/>
    <w:rsid w:val="00913535"/>
    <w:rsid w:val="00914570"/>
    <w:rsid w:val="009145A3"/>
    <w:rsid w:val="009148C2"/>
    <w:rsid w:val="00914BC3"/>
    <w:rsid w:val="00914FF0"/>
    <w:rsid w:val="009151BF"/>
    <w:rsid w:val="009156E5"/>
    <w:rsid w:val="00915A2E"/>
    <w:rsid w:val="00916054"/>
    <w:rsid w:val="00916301"/>
    <w:rsid w:val="009164A4"/>
    <w:rsid w:val="00916676"/>
    <w:rsid w:val="009166C5"/>
    <w:rsid w:val="009169E6"/>
    <w:rsid w:val="00916A35"/>
    <w:rsid w:val="00916C93"/>
    <w:rsid w:val="00916E52"/>
    <w:rsid w:val="00916F8A"/>
    <w:rsid w:val="0091704D"/>
    <w:rsid w:val="00917303"/>
    <w:rsid w:val="00917867"/>
    <w:rsid w:val="00917E91"/>
    <w:rsid w:val="009207FD"/>
    <w:rsid w:val="00920AF4"/>
    <w:rsid w:val="00920C70"/>
    <w:rsid w:val="00920F71"/>
    <w:rsid w:val="009211FA"/>
    <w:rsid w:val="009213CA"/>
    <w:rsid w:val="00921442"/>
    <w:rsid w:val="00921623"/>
    <w:rsid w:val="009217D1"/>
    <w:rsid w:val="0092180A"/>
    <w:rsid w:val="009219BC"/>
    <w:rsid w:val="00921B90"/>
    <w:rsid w:val="00921E1A"/>
    <w:rsid w:val="00921FB1"/>
    <w:rsid w:val="00922236"/>
    <w:rsid w:val="0092232D"/>
    <w:rsid w:val="0092236A"/>
    <w:rsid w:val="0092248E"/>
    <w:rsid w:val="009224AE"/>
    <w:rsid w:val="0092298E"/>
    <w:rsid w:val="00922B47"/>
    <w:rsid w:val="00922CF3"/>
    <w:rsid w:val="00922EF5"/>
    <w:rsid w:val="009235B7"/>
    <w:rsid w:val="00923667"/>
    <w:rsid w:val="009239C9"/>
    <w:rsid w:val="00923A00"/>
    <w:rsid w:val="00923B80"/>
    <w:rsid w:val="00923C0A"/>
    <w:rsid w:val="00923F2B"/>
    <w:rsid w:val="00923F34"/>
    <w:rsid w:val="00923F9C"/>
    <w:rsid w:val="00923FB4"/>
    <w:rsid w:val="00924623"/>
    <w:rsid w:val="00924B5C"/>
    <w:rsid w:val="00924BE7"/>
    <w:rsid w:val="00924CA9"/>
    <w:rsid w:val="0092516F"/>
    <w:rsid w:val="00925318"/>
    <w:rsid w:val="0092569B"/>
    <w:rsid w:val="00925FAD"/>
    <w:rsid w:val="00925FF3"/>
    <w:rsid w:val="009268E8"/>
    <w:rsid w:val="00926A1E"/>
    <w:rsid w:val="00926BE8"/>
    <w:rsid w:val="00926C13"/>
    <w:rsid w:val="00926EB2"/>
    <w:rsid w:val="0092766C"/>
    <w:rsid w:val="00930860"/>
    <w:rsid w:val="00930C80"/>
    <w:rsid w:val="00930EA4"/>
    <w:rsid w:val="0093130C"/>
    <w:rsid w:val="0093149A"/>
    <w:rsid w:val="009314D0"/>
    <w:rsid w:val="0093153C"/>
    <w:rsid w:val="009318EC"/>
    <w:rsid w:val="00931DD9"/>
    <w:rsid w:val="00931F46"/>
    <w:rsid w:val="00932376"/>
    <w:rsid w:val="00932878"/>
    <w:rsid w:val="009328B0"/>
    <w:rsid w:val="00932ED0"/>
    <w:rsid w:val="00932ED6"/>
    <w:rsid w:val="00932F5F"/>
    <w:rsid w:val="00932F91"/>
    <w:rsid w:val="00932F92"/>
    <w:rsid w:val="009333DD"/>
    <w:rsid w:val="009333F3"/>
    <w:rsid w:val="00933DC3"/>
    <w:rsid w:val="009340B4"/>
    <w:rsid w:val="00934236"/>
    <w:rsid w:val="00934CAC"/>
    <w:rsid w:val="00934ED0"/>
    <w:rsid w:val="00935238"/>
    <w:rsid w:val="009353D7"/>
    <w:rsid w:val="009356BF"/>
    <w:rsid w:val="00935749"/>
    <w:rsid w:val="009359C5"/>
    <w:rsid w:val="00935A53"/>
    <w:rsid w:val="00935B29"/>
    <w:rsid w:val="00935D7F"/>
    <w:rsid w:val="00935E80"/>
    <w:rsid w:val="00936299"/>
    <w:rsid w:val="009368DC"/>
    <w:rsid w:val="009369C2"/>
    <w:rsid w:val="00936CE1"/>
    <w:rsid w:val="00936FAF"/>
    <w:rsid w:val="00937190"/>
    <w:rsid w:val="009374A2"/>
    <w:rsid w:val="00937803"/>
    <w:rsid w:val="00937CA9"/>
    <w:rsid w:val="00937D4B"/>
    <w:rsid w:val="00937F13"/>
    <w:rsid w:val="0094009C"/>
    <w:rsid w:val="009400AB"/>
    <w:rsid w:val="009402A5"/>
    <w:rsid w:val="009409FF"/>
    <w:rsid w:val="00940A27"/>
    <w:rsid w:val="00940A2A"/>
    <w:rsid w:val="00940B72"/>
    <w:rsid w:val="00940E23"/>
    <w:rsid w:val="00940F3E"/>
    <w:rsid w:val="0094101E"/>
    <w:rsid w:val="009410A8"/>
    <w:rsid w:val="00941182"/>
    <w:rsid w:val="009417B5"/>
    <w:rsid w:val="00941AAA"/>
    <w:rsid w:val="00941CF2"/>
    <w:rsid w:val="00941FB9"/>
    <w:rsid w:val="00942B26"/>
    <w:rsid w:val="009431C7"/>
    <w:rsid w:val="009431DD"/>
    <w:rsid w:val="0094446D"/>
    <w:rsid w:val="009445E4"/>
    <w:rsid w:val="00944847"/>
    <w:rsid w:val="00944B89"/>
    <w:rsid w:val="00945169"/>
    <w:rsid w:val="00945378"/>
    <w:rsid w:val="00945623"/>
    <w:rsid w:val="00945917"/>
    <w:rsid w:val="00945A0F"/>
    <w:rsid w:val="009460E4"/>
    <w:rsid w:val="00946426"/>
    <w:rsid w:val="00946698"/>
    <w:rsid w:val="0094743D"/>
    <w:rsid w:val="00947539"/>
    <w:rsid w:val="0094779C"/>
    <w:rsid w:val="00947AE6"/>
    <w:rsid w:val="00947B4F"/>
    <w:rsid w:val="00947DC7"/>
    <w:rsid w:val="00950077"/>
    <w:rsid w:val="00950102"/>
    <w:rsid w:val="0095043D"/>
    <w:rsid w:val="00950587"/>
    <w:rsid w:val="00950A10"/>
    <w:rsid w:val="00950A20"/>
    <w:rsid w:val="00951290"/>
    <w:rsid w:val="0095197A"/>
    <w:rsid w:val="00951C8F"/>
    <w:rsid w:val="00952069"/>
    <w:rsid w:val="009520B3"/>
    <w:rsid w:val="00952519"/>
    <w:rsid w:val="00952559"/>
    <w:rsid w:val="00952962"/>
    <w:rsid w:val="009534DE"/>
    <w:rsid w:val="009538A9"/>
    <w:rsid w:val="00953E01"/>
    <w:rsid w:val="00953FB9"/>
    <w:rsid w:val="0095405B"/>
    <w:rsid w:val="0095490B"/>
    <w:rsid w:val="00954A66"/>
    <w:rsid w:val="00954C34"/>
    <w:rsid w:val="00954FDD"/>
    <w:rsid w:val="0095526E"/>
    <w:rsid w:val="009553FE"/>
    <w:rsid w:val="009556DC"/>
    <w:rsid w:val="009558EB"/>
    <w:rsid w:val="00955995"/>
    <w:rsid w:val="00955AA9"/>
    <w:rsid w:val="00955AE4"/>
    <w:rsid w:val="00956215"/>
    <w:rsid w:val="00956310"/>
    <w:rsid w:val="00956415"/>
    <w:rsid w:val="009564F0"/>
    <w:rsid w:val="00956634"/>
    <w:rsid w:val="00956714"/>
    <w:rsid w:val="00956EE3"/>
    <w:rsid w:val="009573E7"/>
    <w:rsid w:val="009576C8"/>
    <w:rsid w:val="00957702"/>
    <w:rsid w:val="0095786A"/>
    <w:rsid w:val="00957927"/>
    <w:rsid w:val="0095796E"/>
    <w:rsid w:val="00957BE6"/>
    <w:rsid w:val="00957EF8"/>
    <w:rsid w:val="0096008D"/>
    <w:rsid w:val="009600FD"/>
    <w:rsid w:val="009601D3"/>
    <w:rsid w:val="00960214"/>
    <w:rsid w:val="009605BA"/>
    <w:rsid w:val="00960D4F"/>
    <w:rsid w:val="00960EE3"/>
    <w:rsid w:val="0096123E"/>
    <w:rsid w:val="009617A1"/>
    <w:rsid w:val="00961AA5"/>
    <w:rsid w:val="00961CDC"/>
    <w:rsid w:val="009627C1"/>
    <w:rsid w:val="009629D5"/>
    <w:rsid w:val="00962DA3"/>
    <w:rsid w:val="00962E07"/>
    <w:rsid w:val="00963167"/>
    <w:rsid w:val="00963244"/>
    <w:rsid w:val="00963860"/>
    <w:rsid w:val="009639E8"/>
    <w:rsid w:val="00963BB5"/>
    <w:rsid w:val="00963BDB"/>
    <w:rsid w:val="00964768"/>
    <w:rsid w:val="00964777"/>
    <w:rsid w:val="00964CA9"/>
    <w:rsid w:val="00964D00"/>
    <w:rsid w:val="00964F18"/>
    <w:rsid w:val="0096505A"/>
    <w:rsid w:val="009653DA"/>
    <w:rsid w:val="009656A9"/>
    <w:rsid w:val="00965B07"/>
    <w:rsid w:val="00965E17"/>
    <w:rsid w:val="009661AA"/>
    <w:rsid w:val="009661DC"/>
    <w:rsid w:val="009662CE"/>
    <w:rsid w:val="009664C5"/>
    <w:rsid w:val="00966571"/>
    <w:rsid w:val="009665A4"/>
    <w:rsid w:val="009669D0"/>
    <w:rsid w:val="00966B09"/>
    <w:rsid w:val="00966DE9"/>
    <w:rsid w:val="009670E3"/>
    <w:rsid w:val="009673AD"/>
    <w:rsid w:val="009676D1"/>
    <w:rsid w:val="009676DD"/>
    <w:rsid w:val="00967777"/>
    <w:rsid w:val="00967943"/>
    <w:rsid w:val="0097053E"/>
    <w:rsid w:val="00970723"/>
    <w:rsid w:val="00970779"/>
    <w:rsid w:val="00971013"/>
    <w:rsid w:val="00971083"/>
    <w:rsid w:val="009710D5"/>
    <w:rsid w:val="00971155"/>
    <w:rsid w:val="00971372"/>
    <w:rsid w:val="009719CC"/>
    <w:rsid w:val="009719F6"/>
    <w:rsid w:val="00971D70"/>
    <w:rsid w:val="00971F18"/>
    <w:rsid w:val="009727C3"/>
    <w:rsid w:val="00972986"/>
    <w:rsid w:val="00972A73"/>
    <w:rsid w:val="00972B54"/>
    <w:rsid w:val="00972BD3"/>
    <w:rsid w:val="00972BD5"/>
    <w:rsid w:val="00972DAB"/>
    <w:rsid w:val="00973401"/>
    <w:rsid w:val="0097345F"/>
    <w:rsid w:val="009734F2"/>
    <w:rsid w:val="00973706"/>
    <w:rsid w:val="00973C95"/>
    <w:rsid w:val="00974010"/>
    <w:rsid w:val="00974806"/>
    <w:rsid w:val="0097498F"/>
    <w:rsid w:val="00974A5A"/>
    <w:rsid w:val="00974ED4"/>
    <w:rsid w:val="0097536D"/>
    <w:rsid w:val="00975459"/>
    <w:rsid w:val="009756D6"/>
    <w:rsid w:val="009758C3"/>
    <w:rsid w:val="00975A9C"/>
    <w:rsid w:val="00975BE6"/>
    <w:rsid w:val="00975CA0"/>
    <w:rsid w:val="00975D94"/>
    <w:rsid w:val="00976851"/>
    <w:rsid w:val="00976AAC"/>
    <w:rsid w:val="00976CE3"/>
    <w:rsid w:val="00976DCE"/>
    <w:rsid w:val="00976EDB"/>
    <w:rsid w:val="0097703D"/>
    <w:rsid w:val="00977A2E"/>
    <w:rsid w:val="00977D44"/>
    <w:rsid w:val="00977EC9"/>
    <w:rsid w:val="0098019C"/>
    <w:rsid w:val="00980657"/>
    <w:rsid w:val="00980A01"/>
    <w:rsid w:val="0098110B"/>
    <w:rsid w:val="009813D0"/>
    <w:rsid w:val="009814B2"/>
    <w:rsid w:val="009814CE"/>
    <w:rsid w:val="00981610"/>
    <w:rsid w:val="009816A1"/>
    <w:rsid w:val="00981741"/>
    <w:rsid w:val="009819BB"/>
    <w:rsid w:val="009819FD"/>
    <w:rsid w:val="00981A47"/>
    <w:rsid w:val="0098260E"/>
    <w:rsid w:val="00982610"/>
    <w:rsid w:val="0098274A"/>
    <w:rsid w:val="00982CC6"/>
    <w:rsid w:val="00982E83"/>
    <w:rsid w:val="009832EA"/>
    <w:rsid w:val="0098334E"/>
    <w:rsid w:val="009835C2"/>
    <w:rsid w:val="0098364E"/>
    <w:rsid w:val="009837E7"/>
    <w:rsid w:val="0098383F"/>
    <w:rsid w:val="00983840"/>
    <w:rsid w:val="00983B11"/>
    <w:rsid w:val="00983BF3"/>
    <w:rsid w:val="00983ED1"/>
    <w:rsid w:val="00984407"/>
    <w:rsid w:val="009846DE"/>
    <w:rsid w:val="0098498D"/>
    <w:rsid w:val="00984C24"/>
    <w:rsid w:val="00985058"/>
    <w:rsid w:val="009851C3"/>
    <w:rsid w:val="0098576C"/>
    <w:rsid w:val="00985989"/>
    <w:rsid w:val="00985D4F"/>
    <w:rsid w:val="009862C3"/>
    <w:rsid w:val="0098691C"/>
    <w:rsid w:val="00986E0B"/>
    <w:rsid w:val="00987074"/>
    <w:rsid w:val="009871AF"/>
    <w:rsid w:val="00987507"/>
    <w:rsid w:val="009876FE"/>
    <w:rsid w:val="0098785C"/>
    <w:rsid w:val="009878B5"/>
    <w:rsid w:val="00987BF4"/>
    <w:rsid w:val="00987C92"/>
    <w:rsid w:val="009902AB"/>
    <w:rsid w:val="00990698"/>
    <w:rsid w:val="009907D7"/>
    <w:rsid w:val="00990B76"/>
    <w:rsid w:val="00990EB8"/>
    <w:rsid w:val="00991068"/>
    <w:rsid w:val="009915B6"/>
    <w:rsid w:val="009915C2"/>
    <w:rsid w:val="009917E9"/>
    <w:rsid w:val="00991FC9"/>
    <w:rsid w:val="009921E5"/>
    <w:rsid w:val="009921F7"/>
    <w:rsid w:val="00992241"/>
    <w:rsid w:val="009923A0"/>
    <w:rsid w:val="0099250F"/>
    <w:rsid w:val="00992625"/>
    <w:rsid w:val="00992F45"/>
    <w:rsid w:val="009936F4"/>
    <w:rsid w:val="00993806"/>
    <w:rsid w:val="009938DA"/>
    <w:rsid w:val="00993A45"/>
    <w:rsid w:val="009942B6"/>
    <w:rsid w:val="00994839"/>
    <w:rsid w:val="00994D72"/>
    <w:rsid w:val="00994DBC"/>
    <w:rsid w:val="009955CA"/>
    <w:rsid w:val="009957EC"/>
    <w:rsid w:val="00995BAF"/>
    <w:rsid w:val="00995F7D"/>
    <w:rsid w:val="0099613A"/>
    <w:rsid w:val="009962C0"/>
    <w:rsid w:val="009964CD"/>
    <w:rsid w:val="00996A96"/>
    <w:rsid w:val="00996B43"/>
    <w:rsid w:val="00996BD5"/>
    <w:rsid w:val="00996F08"/>
    <w:rsid w:val="0099739C"/>
    <w:rsid w:val="009974A0"/>
    <w:rsid w:val="009974CC"/>
    <w:rsid w:val="00997571"/>
    <w:rsid w:val="0099761B"/>
    <w:rsid w:val="00997A4A"/>
    <w:rsid w:val="00997B57"/>
    <w:rsid w:val="00997B80"/>
    <w:rsid w:val="009A001B"/>
    <w:rsid w:val="009A00D6"/>
    <w:rsid w:val="009A014B"/>
    <w:rsid w:val="009A08E8"/>
    <w:rsid w:val="009A12F0"/>
    <w:rsid w:val="009A14EF"/>
    <w:rsid w:val="009A1AB1"/>
    <w:rsid w:val="009A1AD8"/>
    <w:rsid w:val="009A1AEE"/>
    <w:rsid w:val="009A2016"/>
    <w:rsid w:val="009A201F"/>
    <w:rsid w:val="009A215F"/>
    <w:rsid w:val="009A21A9"/>
    <w:rsid w:val="009A2658"/>
    <w:rsid w:val="009A299D"/>
    <w:rsid w:val="009A2A4F"/>
    <w:rsid w:val="009A2DC8"/>
    <w:rsid w:val="009A32B4"/>
    <w:rsid w:val="009A34B7"/>
    <w:rsid w:val="009A3642"/>
    <w:rsid w:val="009A3FB4"/>
    <w:rsid w:val="009A4348"/>
    <w:rsid w:val="009A44DB"/>
    <w:rsid w:val="009A4B07"/>
    <w:rsid w:val="009A4BF1"/>
    <w:rsid w:val="009A4D4C"/>
    <w:rsid w:val="009A4F4A"/>
    <w:rsid w:val="009A5023"/>
    <w:rsid w:val="009A5433"/>
    <w:rsid w:val="009A5489"/>
    <w:rsid w:val="009A54F9"/>
    <w:rsid w:val="009A58F7"/>
    <w:rsid w:val="009A5AA6"/>
    <w:rsid w:val="009A5B72"/>
    <w:rsid w:val="009A5C73"/>
    <w:rsid w:val="009A6091"/>
    <w:rsid w:val="009A657B"/>
    <w:rsid w:val="009A65FC"/>
    <w:rsid w:val="009A6ABC"/>
    <w:rsid w:val="009A6BA3"/>
    <w:rsid w:val="009A707A"/>
    <w:rsid w:val="009A789F"/>
    <w:rsid w:val="009B0B98"/>
    <w:rsid w:val="009B0C22"/>
    <w:rsid w:val="009B0C97"/>
    <w:rsid w:val="009B0FDA"/>
    <w:rsid w:val="009B10A2"/>
    <w:rsid w:val="009B1514"/>
    <w:rsid w:val="009B1919"/>
    <w:rsid w:val="009B1994"/>
    <w:rsid w:val="009B1A89"/>
    <w:rsid w:val="009B1B37"/>
    <w:rsid w:val="009B1B6E"/>
    <w:rsid w:val="009B1C5C"/>
    <w:rsid w:val="009B1D26"/>
    <w:rsid w:val="009B1DB8"/>
    <w:rsid w:val="009B204B"/>
    <w:rsid w:val="009B2B80"/>
    <w:rsid w:val="009B2BFB"/>
    <w:rsid w:val="009B349B"/>
    <w:rsid w:val="009B34B3"/>
    <w:rsid w:val="009B34B4"/>
    <w:rsid w:val="009B3684"/>
    <w:rsid w:val="009B38CD"/>
    <w:rsid w:val="009B3ABC"/>
    <w:rsid w:val="009B3E0E"/>
    <w:rsid w:val="009B3E19"/>
    <w:rsid w:val="009B415D"/>
    <w:rsid w:val="009B450A"/>
    <w:rsid w:val="009B4648"/>
    <w:rsid w:val="009B46D2"/>
    <w:rsid w:val="009B498C"/>
    <w:rsid w:val="009B4E41"/>
    <w:rsid w:val="009B53D6"/>
    <w:rsid w:val="009B5AAD"/>
    <w:rsid w:val="009B5D17"/>
    <w:rsid w:val="009B61B4"/>
    <w:rsid w:val="009B6302"/>
    <w:rsid w:val="009B633D"/>
    <w:rsid w:val="009B6469"/>
    <w:rsid w:val="009B6D0C"/>
    <w:rsid w:val="009B6EE9"/>
    <w:rsid w:val="009B70A7"/>
    <w:rsid w:val="009B71F7"/>
    <w:rsid w:val="009B735E"/>
    <w:rsid w:val="009B73A4"/>
    <w:rsid w:val="009B784E"/>
    <w:rsid w:val="009B7978"/>
    <w:rsid w:val="009B7E1F"/>
    <w:rsid w:val="009C0675"/>
    <w:rsid w:val="009C0B42"/>
    <w:rsid w:val="009C0C05"/>
    <w:rsid w:val="009C0E7D"/>
    <w:rsid w:val="009C10BE"/>
    <w:rsid w:val="009C12AD"/>
    <w:rsid w:val="009C142A"/>
    <w:rsid w:val="009C144F"/>
    <w:rsid w:val="009C1579"/>
    <w:rsid w:val="009C1B1F"/>
    <w:rsid w:val="009C1B79"/>
    <w:rsid w:val="009C1D99"/>
    <w:rsid w:val="009C1DC1"/>
    <w:rsid w:val="009C2230"/>
    <w:rsid w:val="009C28E1"/>
    <w:rsid w:val="009C2A69"/>
    <w:rsid w:val="009C2CED"/>
    <w:rsid w:val="009C3107"/>
    <w:rsid w:val="009C347B"/>
    <w:rsid w:val="009C358E"/>
    <w:rsid w:val="009C371D"/>
    <w:rsid w:val="009C3B5F"/>
    <w:rsid w:val="009C3CD3"/>
    <w:rsid w:val="009C3DB6"/>
    <w:rsid w:val="009C3DDB"/>
    <w:rsid w:val="009C3F3E"/>
    <w:rsid w:val="009C4565"/>
    <w:rsid w:val="009C489D"/>
    <w:rsid w:val="009C4BB5"/>
    <w:rsid w:val="009C5033"/>
    <w:rsid w:val="009C50BE"/>
    <w:rsid w:val="009C5372"/>
    <w:rsid w:val="009C537E"/>
    <w:rsid w:val="009C636C"/>
    <w:rsid w:val="009C6440"/>
    <w:rsid w:val="009C6568"/>
    <w:rsid w:val="009C66F2"/>
    <w:rsid w:val="009C67DE"/>
    <w:rsid w:val="009C6CB7"/>
    <w:rsid w:val="009C725E"/>
    <w:rsid w:val="009C72CE"/>
    <w:rsid w:val="009C7374"/>
    <w:rsid w:val="009C776F"/>
    <w:rsid w:val="009C78EC"/>
    <w:rsid w:val="009C792B"/>
    <w:rsid w:val="009C7AC4"/>
    <w:rsid w:val="009C7DD2"/>
    <w:rsid w:val="009C7E5E"/>
    <w:rsid w:val="009D05F8"/>
    <w:rsid w:val="009D0919"/>
    <w:rsid w:val="009D0CB6"/>
    <w:rsid w:val="009D0CC7"/>
    <w:rsid w:val="009D0CD6"/>
    <w:rsid w:val="009D0DE0"/>
    <w:rsid w:val="009D0E19"/>
    <w:rsid w:val="009D104B"/>
    <w:rsid w:val="009D10D5"/>
    <w:rsid w:val="009D10EE"/>
    <w:rsid w:val="009D1392"/>
    <w:rsid w:val="009D1427"/>
    <w:rsid w:val="009D149D"/>
    <w:rsid w:val="009D16B3"/>
    <w:rsid w:val="009D1BC1"/>
    <w:rsid w:val="009D1D16"/>
    <w:rsid w:val="009D2197"/>
    <w:rsid w:val="009D23C4"/>
    <w:rsid w:val="009D259B"/>
    <w:rsid w:val="009D276B"/>
    <w:rsid w:val="009D2943"/>
    <w:rsid w:val="009D2BCE"/>
    <w:rsid w:val="009D2D28"/>
    <w:rsid w:val="009D2D52"/>
    <w:rsid w:val="009D3034"/>
    <w:rsid w:val="009D30F6"/>
    <w:rsid w:val="009D32B3"/>
    <w:rsid w:val="009D3361"/>
    <w:rsid w:val="009D363D"/>
    <w:rsid w:val="009D3D8E"/>
    <w:rsid w:val="009D404A"/>
    <w:rsid w:val="009D4083"/>
    <w:rsid w:val="009D44D4"/>
    <w:rsid w:val="009D45CD"/>
    <w:rsid w:val="009D4773"/>
    <w:rsid w:val="009D4AA7"/>
    <w:rsid w:val="009D4FBD"/>
    <w:rsid w:val="009D4FE7"/>
    <w:rsid w:val="009D54C2"/>
    <w:rsid w:val="009D54FE"/>
    <w:rsid w:val="009D5C5C"/>
    <w:rsid w:val="009D5C9A"/>
    <w:rsid w:val="009D6D5F"/>
    <w:rsid w:val="009D6DB3"/>
    <w:rsid w:val="009D7102"/>
    <w:rsid w:val="009D74AA"/>
    <w:rsid w:val="009D75A0"/>
    <w:rsid w:val="009D76D8"/>
    <w:rsid w:val="009D787B"/>
    <w:rsid w:val="009D79AD"/>
    <w:rsid w:val="009D7D9C"/>
    <w:rsid w:val="009D7F21"/>
    <w:rsid w:val="009E00D4"/>
    <w:rsid w:val="009E0494"/>
    <w:rsid w:val="009E081C"/>
    <w:rsid w:val="009E0898"/>
    <w:rsid w:val="009E0DEE"/>
    <w:rsid w:val="009E0E29"/>
    <w:rsid w:val="009E1216"/>
    <w:rsid w:val="009E1707"/>
    <w:rsid w:val="009E1849"/>
    <w:rsid w:val="009E18E0"/>
    <w:rsid w:val="009E19B0"/>
    <w:rsid w:val="009E1EF1"/>
    <w:rsid w:val="009E2473"/>
    <w:rsid w:val="009E24DA"/>
    <w:rsid w:val="009E25F9"/>
    <w:rsid w:val="009E2BEB"/>
    <w:rsid w:val="009E2CFB"/>
    <w:rsid w:val="009E31DD"/>
    <w:rsid w:val="009E340B"/>
    <w:rsid w:val="009E341C"/>
    <w:rsid w:val="009E3879"/>
    <w:rsid w:val="009E3A4A"/>
    <w:rsid w:val="009E3C00"/>
    <w:rsid w:val="009E3C55"/>
    <w:rsid w:val="009E3E73"/>
    <w:rsid w:val="009E4597"/>
    <w:rsid w:val="009E49AC"/>
    <w:rsid w:val="009E4C35"/>
    <w:rsid w:val="009E4E74"/>
    <w:rsid w:val="009E53EA"/>
    <w:rsid w:val="009E542D"/>
    <w:rsid w:val="009E5A06"/>
    <w:rsid w:val="009E6201"/>
    <w:rsid w:val="009E62E2"/>
    <w:rsid w:val="009E62EA"/>
    <w:rsid w:val="009E6858"/>
    <w:rsid w:val="009F0194"/>
    <w:rsid w:val="009F0459"/>
    <w:rsid w:val="009F053F"/>
    <w:rsid w:val="009F096A"/>
    <w:rsid w:val="009F0A37"/>
    <w:rsid w:val="009F0BB4"/>
    <w:rsid w:val="009F0CF9"/>
    <w:rsid w:val="009F0E97"/>
    <w:rsid w:val="009F10AB"/>
    <w:rsid w:val="009F1C9A"/>
    <w:rsid w:val="009F1DEF"/>
    <w:rsid w:val="009F1F3A"/>
    <w:rsid w:val="009F1F79"/>
    <w:rsid w:val="009F22EE"/>
    <w:rsid w:val="009F2500"/>
    <w:rsid w:val="009F25FA"/>
    <w:rsid w:val="009F26C9"/>
    <w:rsid w:val="009F27DE"/>
    <w:rsid w:val="009F2E57"/>
    <w:rsid w:val="009F38A9"/>
    <w:rsid w:val="009F38F6"/>
    <w:rsid w:val="009F46B2"/>
    <w:rsid w:val="009F4954"/>
    <w:rsid w:val="009F4B87"/>
    <w:rsid w:val="009F4C5D"/>
    <w:rsid w:val="009F4C74"/>
    <w:rsid w:val="009F5CA5"/>
    <w:rsid w:val="009F625D"/>
    <w:rsid w:val="009F6497"/>
    <w:rsid w:val="009F6C5C"/>
    <w:rsid w:val="009F6E1D"/>
    <w:rsid w:val="009F7173"/>
    <w:rsid w:val="009F7381"/>
    <w:rsid w:val="009F74D2"/>
    <w:rsid w:val="009F79DD"/>
    <w:rsid w:val="009F7CB8"/>
    <w:rsid w:val="009F7F96"/>
    <w:rsid w:val="009F7FE3"/>
    <w:rsid w:val="00A001E0"/>
    <w:rsid w:val="00A005B1"/>
    <w:rsid w:val="00A006D6"/>
    <w:rsid w:val="00A00A6E"/>
    <w:rsid w:val="00A00C41"/>
    <w:rsid w:val="00A00D27"/>
    <w:rsid w:val="00A010D5"/>
    <w:rsid w:val="00A010F0"/>
    <w:rsid w:val="00A011D3"/>
    <w:rsid w:val="00A014BC"/>
    <w:rsid w:val="00A01701"/>
    <w:rsid w:val="00A0170A"/>
    <w:rsid w:val="00A01DAF"/>
    <w:rsid w:val="00A01F3E"/>
    <w:rsid w:val="00A022AF"/>
    <w:rsid w:val="00A02A87"/>
    <w:rsid w:val="00A02B6B"/>
    <w:rsid w:val="00A03309"/>
    <w:rsid w:val="00A038C0"/>
    <w:rsid w:val="00A03C1F"/>
    <w:rsid w:val="00A03F3B"/>
    <w:rsid w:val="00A04EAE"/>
    <w:rsid w:val="00A04F78"/>
    <w:rsid w:val="00A05079"/>
    <w:rsid w:val="00A0556B"/>
    <w:rsid w:val="00A0578F"/>
    <w:rsid w:val="00A0596A"/>
    <w:rsid w:val="00A059D7"/>
    <w:rsid w:val="00A06678"/>
    <w:rsid w:val="00A06B4B"/>
    <w:rsid w:val="00A06E5F"/>
    <w:rsid w:val="00A072AA"/>
    <w:rsid w:val="00A07502"/>
    <w:rsid w:val="00A07A5E"/>
    <w:rsid w:val="00A07F07"/>
    <w:rsid w:val="00A10302"/>
    <w:rsid w:val="00A107BB"/>
    <w:rsid w:val="00A10FB8"/>
    <w:rsid w:val="00A1100C"/>
    <w:rsid w:val="00A11254"/>
    <w:rsid w:val="00A1136F"/>
    <w:rsid w:val="00A11772"/>
    <w:rsid w:val="00A11EAF"/>
    <w:rsid w:val="00A12234"/>
    <w:rsid w:val="00A12722"/>
    <w:rsid w:val="00A1275F"/>
    <w:rsid w:val="00A12886"/>
    <w:rsid w:val="00A12D4F"/>
    <w:rsid w:val="00A12FDF"/>
    <w:rsid w:val="00A131FF"/>
    <w:rsid w:val="00A132C2"/>
    <w:rsid w:val="00A13D1B"/>
    <w:rsid w:val="00A13F5B"/>
    <w:rsid w:val="00A13FDE"/>
    <w:rsid w:val="00A141CC"/>
    <w:rsid w:val="00A142F4"/>
    <w:rsid w:val="00A143C4"/>
    <w:rsid w:val="00A144FF"/>
    <w:rsid w:val="00A14652"/>
    <w:rsid w:val="00A1469C"/>
    <w:rsid w:val="00A1483E"/>
    <w:rsid w:val="00A14872"/>
    <w:rsid w:val="00A14913"/>
    <w:rsid w:val="00A14BF9"/>
    <w:rsid w:val="00A14C90"/>
    <w:rsid w:val="00A14E43"/>
    <w:rsid w:val="00A14F94"/>
    <w:rsid w:val="00A15291"/>
    <w:rsid w:val="00A1534E"/>
    <w:rsid w:val="00A155E0"/>
    <w:rsid w:val="00A15923"/>
    <w:rsid w:val="00A159BB"/>
    <w:rsid w:val="00A15B80"/>
    <w:rsid w:val="00A15BEB"/>
    <w:rsid w:val="00A15CA2"/>
    <w:rsid w:val="00A15DC1"/>
    <w:rsid w:val="00A1610A"/>
    <w:rsid w:val="00A1619C"/>
    <w:rsid w:val="00A16A45"/>
    <w:rsid w:val="00A16BCB"/>
    <w:rsid w:val="00A16EBD"/>
    <w:rsid w:val="00A175DB"/>
    <w:rsid w:val="00A1778C"/>
    <w:rsid w:val="00A1790F"/>
    <w:rsid w:val="00A17DD5"/>
    <w:rsid w:val="00A207BC"/>
    <w:rsid w:val="00A20A56"/>
    <w:rsid w:val="00A20F7D"/>
    <w:rsid w:val="00A215E8"/>
    <w:rsid w:val="00A21A3C"/>
    <w:rsid w:val="00A21A8F"/>
    <w:rsid w:val="00A21B66"/>
    <w:rsid w:val="00A21E50"/>
    <w:rsid w:val="00A22378"/>
    <w:rsid w:val="00A22CFB"/>
    <w:rsid w:val="00A231E9"/>
    <w:rsid w:val="00A2363B"/>
    <w:rsid w:val="00A23E79"/>
    <w:rsid w:val="00A2420F"/>
    <w:rsid w:val="00A24310"/>
    <w:rsid w:val="00A245F2"/>
    <w:rsid w:val="00A24DA4"/>
    <w:rsid w:val="00A25100"/>
    <w:rsid w:val="00A25776"/>
    <w:rsid w:val="00A263CA"/>
    <w:rsid w:val="00A2678F"/>
    <w:rsid w:val="00A2680A"/>
    <w:rsid w:val="00A26C27"/>
    <w:rsid w:val="00A26D04"/>
    <w:rsid w:val="00A2702B"/>
    <w:rsid w:val="00A27080"/>
    <w:rsid w:val="00A27709"/>
    <w:rsid w:val="00A27903"/>
    <w:rsid w:val="00A30251"/>
    <w:rsid w:val="00A30377"/>
    <w:rsid w:val="00A3083F"/>
    <w:rsid w:val="00A30ACA"/>
    <w:rsid w:val="00A30B63"/>
    <w:rsid w:val="00A30C63"/>
    <w:rsid w:val="00A30F87"/>
    <w:rsid w:val="00A314AD"/>
    <w:rsid w:val="00A317D6"/>
    <w:rsid w:val="00A31A1E"/>
    <w:rsid w:val="00A31A8D"/>
    <w:rsid w:val="00A31C1A"/>
    <w:rsid w:val="00A3250E"/>
    <w:rsid w:val="00A3261B"/>
    <w:rsid w:val="00A3271C"/>
    <w:rsid w:val="00A32D7A"/>
    <w:rsid w:val="00A32FAF"/>
    <w:rsid w:val="00A33572"/>
    <w:rsid w:val="00A3370A"/>
    <w:rsid w:val="00A339D3"/>
    <w:rsid w:val="00A33AB5"/>
    <w:rsid w:val="00A33B5A"/>
    <w:rsid w:val="00A33FF2"/>
    <w:rsid w:val="00A34F6F"/>
    <w:rsid w:val="00A3514E"/>
    <w:rsid w:val="00A35254"/>
    <w:rsid w:val="00A353B9"/>
    <w:rsid w:val="00A353D7"/>
    <w:rsid w:val="00A35462"/>
    <w:rsid w:val="00A354EA"/>
    <w:rsid w:val="00A3580E"/>
    <w:rsid w:val="00A35A43"/>
    <w:rsid w:val="00A35AAF"/>
    <w:rsid w:val="00A35BFC"/>
    <w:rsid w:val="00A36264"/>
    <w:rsid w:val="00A3652E"/>
    <w:rsid w:val="00A36926"/>
    <w:rsid w:val="00A369B5"/>
    <w:rsid w:val="00A36A2C"/>
    <w:rsid w:val="00A36EE7"/>
    <w:rsid w:val="00A37469"/>
    <w:rsid w:val="00A37706"/>
    <w:rsid w:val="00A37B1E"/>
    <w:rsid w:val="00A37B26"/>
    <w:rsid w:val="00A37EB4"/>
    <w:rsid w:val="00A4061F"/>
    <w:rsid w:val="00A407E0"/>
    <w:rsid w:val="00A4081C"/>
    <w:rsid w:val="00A40D29"/>
    <w:rsid w:val="00A40F32"/>
    <w:rsid w:val="00A41197"/>
    <w:rsid w:val="00A41326"/>
    <w:rsid w:val="00A41368"/>
    <w:rsid w:val="00A41413"/>
    <w:rsid w:val="00A41513"/>
    <w:rsid w:val="00A415AA"/>
    <w:rsid w:val="00A41A68"/>
    <w:rsid w:val="00A41C73"/>
    <w:rsid w:val="00A4253D"/>
    <w:rsid w:val="00A42849"/>
    <w:rsid w:val="00A429CE"/>
    <w:rsid w:val="00A42D46"/>
    <w:rsid w:val="00A42E74"/>
    <w:rsid w:val="00A4305E"/>
    <w:rsid w:val="00A43171"/>
    <w:rsid w:val="00A435F1"/>
    <w:rsid w:val="00A4366B"/>
    <w:rsid w:val="00A43716"/>
    <w:rsid w:val="00A43A77"/>
    <w:rsid w:val="00A43B0F"/>
    <w:rsid w:val="00A43F5B"/>
    <w:rsid w:val="00A44239"/>
    <w:rsid w:val="00A44292"/>
    <w:rsid w:val="00A447CF"/>
    <w:rsid w:val="00A450F0"/>
    <w:rsid w:val="00A45192"/>
    <w:rsid w:val="00A4523B"/>
    <w:rsid w:val="00A453A4"/>
    <w:rsid w:val="00A4564A"/>
    <w:rsid w:val="00A45738"/>
    <w:rsid w:val="00A457A2"/>
    <w:rsid w:val="00A458D2"/>
    <w:rsid w:val="00A459C1"/>
    <w:rsid w:val="00A459C6"/>
    <w:rsid w:val="00A459D9"/>
    <w:rsid w:val="00A46283"/>
    <w:rsid w:val="00A462EA"/>
    <w:rsid w:val="00A464E1"/>
    <w:rsid w:val="00A46A14"/>
    <w:rsid w:val="00A46E1C"/>
    <w:rsid w:val="00A46EFA"/>
    <w:rsid w:val="00A470A5"/>
    <w:rsid w:val="00A4780B"/>
    <w:rsid w:val="00A47850"/>
    <w:rsid w:val="00A478A1"/>
    <w:rsid w:val="00A47E36"/>
    <w:rsid w:val="00A5072C"/>
    <w:rsid w:val="00A5108D"/>
    <w:rsid w:val="00A511EC"/>
    <w:rsid w:val="00A51452"/>
    <w:rsid w:val="00A51908"/>
    <w:rsid w:val="00A519C2"/>
    <w:rsid w:val="00A51AB4"/>
    <w:rsid w:val="00A521AD"/>
    <w:rsid w:val="00A5244C"/>
    <w:rsid w:val="00A52BE7"/>
    <w:rsid w:val="00A52D87"/>
    <w:rsid w:val="00A52F7D"/>
    <w:rsid w:val="00A53044"/>
    <w:rsid w:val="00A5348A"/>
    <w:rsid w:val="00A53B37"/>
    <w:rsid w:val="00A53D08"/>
    <w:rsid w:val="00A53E55"/>
    <w:rsid w:val="00A53F56"/>
    <w:rsid w:val="00A53F5C"/>
    <w:rsid w:val="00A54006"/>
    <w:rsid w:val="00A5422B"/>
    <w:rsid w:val="00A543B9"/>
    <w:rsid w:val="00A5458C"/>
    <w:rsid w:val="00A54C55"/>
    <w:rsid w:val="00A54E04"/>
    <w:rsid w:val="00A54FA7"/>
    <w:rsid w:val="00A55286"/>
    <w:rsid w:val="00A5537F"/>
    <w:rsid w:val="00A554C7"/>
    <w:rsid w:val="00A5571E"/>
    <w:rsid w:val="00A5591A"/>
    <w:rsid w:val="00A5592C"/>
    <w:rsid w:val="00A55978"/>
    <w:rsid w:val="00A5598D"/>
    <w:rsid w:val="00A55CBA"/>
    <w:rsid w:val="00A55E4F"/>
    <w:rsid w:val="00A55F0B"/>
    <w:rsid w:val="00A564F1"/>
    <w:rsid w:val="00A56765"/>
    <w:rsid w:val="00A56914"/>
    <w:rsid w:val="00A56D96"/>
    <w:rsid w:val="00A56E75"/>
    <w:rsid w:val="00A57165"/>
    <w:rsid w:val="00A573FE"/>
    <w:rsid w:val="00A57428"/>
    <w:rsid w:val="00A577D0"/>
    <w:rsid w:val="00A5786B"/>
    <w:rsid w:val="00A60474"/>
    <w:rsid w:val="00A6062B"/>
    <w:rsid w:val="00A6063F"/>
    <w:rsid w:val="00A60689"/>
    <w:rsid w:val="00A607E3"/>
    <w:rsid w:val="00A608F3"/>
    <w:rsid w:val="00A6108C"/>
    <w:rsid w:val="00A61286"/>
    <w:rsid w:val="00A612F6"/>
    <w:rsid w:val="00A615E8"/>
    <w:rsid w:val="00A61DFA"/>
    <w:rsid w:val="00A61F0E"/>
    <w:rsid w:val="00A624C9"/>
    <w:rsid w:val="00A6253D"/>
    <w:rsid w:val="00A62607"/>
    <w:rsid w:val="00A62E92"/>
    <w:rsid w:val="00A6306B"/>
    <w:rsid w:val="00A63121"/>
    <w:rsid w:val="00A632BC"/>
    <w:rsid w:val="00A6390A"/>
    <w:rsid w:val="00A6398C"/>
    <w:rsid w:val="00A63A59"/>
    <w:rsid w:val="00A64322"/>
    <w:rsid w:val="00A6432C"/>
    <w:rsid w:val="00A6458F"/>
    <w:rsid w:val="00A646CF"/>
    <w:rsid w:val="00A648C0"/>
    <w:rsid w:val="00A649D5"/>
    <w:rsid w:val="00A64DD4"/>
    <w:rsid w:val="00A64EFE"/>
    <w:rsid w:val="00A65149"/>
    <w:rsid w:val="00A654D5"/>
    <w:rsid w:val="00A65501"/>
    <w:rsid w:val="00A6561F"/>
    <w:rsid w:val="00A658A9"/>
    <w:rsid w:val="00A65AA0"/>
    <w:rsid w:val="00A65D0D"/>
    <w:rsid w:val="00A65EDF"/>
    <w:rsid w:val="00A65FF1"/>
    <w:rsid w:val="00A661BD"/>
    <w:rsid w:val="00A6632A"/>
    <w:rsid w:val="00A66488"/>
    <w:rsid w:val="00A666ED"/>
    <w:rsid w:val="00A6672D"/>
    <w:rsid w:val="00A66858"/>
    <w:rsid w:val="00A66B8B"/>
    <w:rsid w:val="00A66C78"/>
    <w:rsid w:val="00A66DCC"/>
    <w:rsid w:val="00A675AB"/>
    <w:rsid w:val="00A700AD"/>
    <w:rsid w:val="00A702A0"/>
    <w:rsid w:val="00A7055A"/>
    <w:rsid w:val="00A706E2"/>
    <w:rsid w:val="00A70882"/>
    <w:rsid w:val="00A7089E"/>
    <w:rsid w:val="00A70962"/>
    <w:rsid w:val="00A70969"/>
    <w:rsid w:val="00A70B1C"/>
    <w:rsid w:val="00A70D5C"/>
    <w:rsid w:val="00A70F77"/>
    <w:rsid w:val="00A7133C"/>
    <w:rsid w:val="00A71357"/>
    <w:rsid w:val="00A71496"/>
    <w:rsid w:val="00A715F8"/>
    <w:rsid w:val="00A71821"/>
    <w:rsid w:val="00A71913"/>
    <w:rsid w:val="00A71C9B"/>
    <w:rsid w:val="00A71F64"/>
    <w:rsid w:val="00A723CD"/>
    <w:rsid w:val="00A72689"/>
    <w:rsid w:val="00A72B03"/>
    <w:rsid w:val="00A72DEE"/>
    <w:rsid w:val="00A72E78"/>
    <w:rsid w:val="00A72FEF"/>
    <w:rsid w:val="00A7319F"/>
    <w:rsid w:val="00A737C0"/>
    <w:rsid w:val="00A73AE7"/>
    <w:rsid w:val="00A73B2A"/>
    <w:rsid w:val="00A73B83"/>
    <w:rsid w:val="00A73BF4"/>
    <w:rsid w:val="00A73D3D"/>
    <w:rsid w:val="00A744F4"/>
    <w:rsid w:val="00A747FB"/>
    <w:rsid w:val="00A74E68"/>
    <w:rsid w:val="00A7502C"/>
    <w:rsid w:val="00A75160"/>
    <w:rsid w:val="00A7520C"/>
    <w:rsid w:val="00A7534B"/>
    <w:rsid w:val="00A7574B"/>
    <w:rsid w:val="00A7574D"/>
    <w:rsid w:val="00A75889"/>
    <w:rsid w:val="00A75B3C"/>
    <w:rsid w:val="00A75B74"/>
    <w:rsid w:val="00A75D09"/>
    <w:rsid w:val="00A75DDC"/>
    <w:rsid w:val="00A76490"/>
    <w:rsid w:val="00A76DD7"/>
    <w:rsid w:val="00A76F99"/>
    <w:rsid w:val="00A77A0B"/>
    <w:rsid w:val="00A77CD5"/>
    <w:rsid w:val="00A77EAF"/>
    <w:rsid w:val="00A77FA2"/>
    <w:rsid w:val="00A80056"/>
    <w:rsid w:val="00A8016B"/>
    <w:rsid w:val="00A80515"/>
    <w:rsid w:val="00A80CDA"/>
    <w:rsid w:val="00A80E4C"/>
    <w:rsid w:val="00A80EC8"/>
    <w:rsid w:val="00A813EC"/>
    <w:rsid w:val="00A81776"/>
    <w:rsid w:val="00A81DA9"/>
    <w:rsid w:val="00A8268D"/>
    <w:rsid w:val="00A82910"/>
    <w:rsid w:val="00A8298B"/>
    <w:rsid w:val="00A829A5"/>
    <w:rsid w:val="00A82E30"/>
    <w:rsid w:val="00A8309D"/>
    <w:rsid w:val="00A838D6"/>
    <w:rsid w:val="00A83ADB"/>
    <w:rsid w:val="00A84013"/>
    <w:rsid w:val="00A84199"/>
    <w:rsid w:val="00A8423E"/>
    <w:rsid w:val="00A84327"/>
    <w:rsid w:val="00A84346"/>
    <w:rsid w:val="00A8486F"/>
    <w:rsid w:val="00A84B89"/>
    <w:rsid w:val="00A84C46"/>
    <w:rsid w:val="00A851D1"/>
    <w:rsid w:val="00A8529B"/>
    <w:rsid w:val="00A85345"/>
    <w:rsid w:val="00A85401"/>
    <w:rsid w:val="00A85A77"/>
    <w:rsid w:val="00A85B94"/>
    <w:rsid w:val="00A8616C"/>
    <w:rsid w:val="00A86287"/>
    <w:rsid w:val="00A86316"/>
    <w:rsid w:val="00A863AB"/>
    <w:rsid w:val="00A86480"/>
    <w:rsid w:val="00A86683"/>
    <w:rsid w:val="00A86A90"/>
    <w:rsid w:val="00A86AE4"/>
    <w:rsid w:val="00A87202"/>
    <w:rsid w:val="00A87693"/>
    <w:rsid w:val="00A87E38"/>
    <w:rsid w:val="00A90019"/>
    <w:rsid w:val="00A90673"/>
    <w:rsid w:val="00A90740"/>
    <w:rsid w:val="00A90FBD"/>
    <w:rsid w:val="00A91021"/>
    <w:rsid w:val="00A9107C"/>
    <w:rsid w:val="00A91285"/>
    <w:rsid w:val="00A91372"/>
    <w:rsid w:val="00A914A6"/>
    <w:rsid w:val="00A9156D"/>
    <w:rsid w:val="00A9170A"/>
    <w:rsid w:val="00A91868"/>
    <w:rsid w:val="00A91C33"/>
    <w:rsid w:val="00A91CB4"/>
    <w:rsid w:val="00A926E5"/>
    <w:rsid w:val="00A92B43"/>
    <w:rsid w:val="00A92CC1"/>
    <w:rsid w:val="00A936C1"/>
    <w:rsid w:val="00A9398A"/>
    <w:rsid w:val="00A93B46"/>
    <w:rsid w:val="00A942AD"/>
    <w:rsid w:val="00A9468A"/>
    <w:rsid w:val="00A94A35"/>
    <w:rsid w:val="00A94F99"/>
    <w:rsid w:val="00A9508E"/>
    <w:rsid w:val="00A953E1"/>
    <w:rsid w:val="00A95924"/>
    <w:rsid w:val="00A95A2E"/>
    <w:rsid w:val="00A9606E"/>
    <w:rsid w:val="00A962A8"/>
    <w:rsid w:val="00A96352"/>
    <w:rsid w:val="00A963A7"/>
    <w:rsid w:val="00A96842"/>
    <w:rsid w:val="00A96855"/>
    <w:rsid w:val="00A969F3"/>
    <w:rsid w:val="00A96EF6"/>
    <w:rsid w:val="00A97528"/>
    <w:rsid w:val="00A977DA"/>
    <w:rsid w:val="00A97860"/>
    <w:rsid w:val="00A97AE2"/>
    <w:rsid w:val="00A97C4F"/>
    <w:rsid w:val="00AA0074"/>
    <w:rsid w:val="00AA051D"/>
    <w:rsid w:val="00AA052F"/>
    <w:rsid w:val="00AA06C6"/>
    <w:rsid w:val="00AA07C1"/>
    <w:rsid w:val="00AA0848"/>
    <w:rsid w:val="00AA08BA"/>
    <w:rsid w:val="00AA1018"/>
    <w:rsid w:val="00AA107F"/>
    <w:rsid w:val="00AA1552"/>
    <w:rsid w:val="00AA16EF"/>
    <w:rsid w:val="00AA17F6"/>
    <w:rsid w:val="00AA1867"/>
    <w:rsid w:val="00AA1880"/>
    <w:rsid w:val="00AA18BD"/>
    <w:rsid w:val="00AA1903"/>
    <w:rsid w:val="00AA23EE"/>
    <w:rsid w:val="00AA284C"/>
    <w:rsid w:val="00AA2DBB"/>
    <w:rsid w:val="00AA2DC8"/>
    <w:rsid w:val="00AA2EF3"/>
    <w:rsid w:val="00AA31DB"/>
    <w:rsid w:val="00AA3290"/>
    <w:rsid w:val="00AA349F"/>
    <w:rsid w:val="00AA3534"/>
    <w:rsid w:val="00AA3565"/>
    <w:rsid w:val="00AA3871"/>
    <w:rsid w:val="00AA3B8B"/>
    <w:rsid w:val="00AA3BEC"/>
    <w:rsid w:val="00AA3D7C"/>
    <w:rsid w:val="00AA421B"/>
    <w:rsid w:val="00AA4297"/>
    <w:rsid w:val="00AA44BE"/>
    <w:rsid w:val="00AA4557"/>
    <w:rsid w:val="00AA45DC"/>
    <w:rsid w:val="00AA4887"/>
    <w:rsid w:val="00AA489F"/>
    <w:rsid w:val="00AA4A64"/>
    <w:rsid w:val="00AA4B80"/>
    <w:rsid w:val="00AA4C92"/>
    <w:rsid w:val="00AA4EE4"/>
    <w:rsid w:val="00AA4F26"/>
    <w:rsid w:val="00AA5173"/>
    <w:rsid w:val="00AA5675"/>
    <w:rsid w:val="00AA582C"/>
    <w:rsid w:val="00AA58DA"/>
    <w:rsid w:val="00AA58EA"/>
    <w:rsid w:val="00AA5A70"/>
    <w:rsid w:val="00AA5C45"/>
    <w:rsid w:val="00AA60B9"/>
    <w:rsid w:val="00AA6168"/>
    <w:rsid w:val="00AA62F9"/>
    <w:rsid w:val="00AA649F"/>
    <w:rsid w:val="00AA6740"/>
    <w:rsid w:val="00AA6D57"/>
    <w:rsid w:val="00AA6FC4"/>
    <w:rsid w:val="00AA7175"/>
    <w:rsid w:val="00AA7D9A"/>
    <w:rsid w:val="00AA7FA3"/>
    <w:rsid w:val="00AB014C"/>
    <w:rsid w:val="00AB024E"/>
    <w:rsid w:val="00AB0665"/>
    <w:rsid w:val="00AB0910"/>
    <w:rsid w:val="00AB0F82"/>
    <w:rsid w:val="00AB10F4"/>
    <w:rsid w:val="00AB137B"/>
    <w:rsid w:val="00AB140C"/>
    <w:rsid w:val="00AB1432"/>
    <w:rsid w:val="00AB19F7"/>
    <w:rsid w:val="00AB1B5E"/>
    <w:rsid w:val="00AB1DC3"/>
    <w:rsid w:val="00AB1E06"/>
    <w:rsid w:val="00AB1EF4"/>
    <w:rsid w:val="00AB2259"/>
    <w:rsid w:val="00AB2689"/>
    <w:rsid w:val="00AB31BD"/>
    <w:rsid w:val="00AB32EA"/>
    <w:rsid w:val="00AB34E9"/>
    <w:rsid w:val="00AB3660"/>
    <w:rsid w:val="00AB3D5B"/>
    <w:rsid w:val="00AB403B"/>
    <w:rsid w:val="00AB45B2"/>
    <w:rsid w:val="00AB472E"/>
    <w:rsid w:val="00AB4963"/>
    <w:rsid w:val="00AB49A4"/>
    <w:rsid w:val="00AB49FF"/>
    <w:rsid w:val="00AB4A9D"/>
    <w:rsid w:val="00AB4B2F"/>
    <w:rsid w:val="00AB4B40"/>
    <w:rsid w:val="00AB4C20"/>
    <w:rsid w:val="00AB4D87"/>
    <w:rsid w:val="00AB4D90"/>
    <w:rsid w:val="00AB4DEE"/>
    <w:rsid w:val="00AB4E8D"/>
    <w:rsid w:val="00AB5033"/>
    <w:rsid w:val="00AB54A8"/>
    <w:rsid w:val="00AB5823"/>
    <w:rsid w:val="00AB59E3"/>
    <w:rsid w:val="00AB5C42"/>
    <w:rsid w:val="00AB5C97"/>
    <w:rsid w:val="00AB5E1E"/>
    <w:rsid w:val="00AB5FFE"/>
    <w:rsid w:val="00AB6718"/>
    <w:rsid w:val="00AB67FB"/>
    <w:rsid w:val="00AB69B1"/>
    <w:rsid w:val="00AB6BA9"/>
    <w:rsid w:val="00AB6CA1"/>
    <w:rsid w:val="00AB6CFA"/>
    <w:rsid w:val="00AB6D93"/>
    <w:rsid w:val="00AB6DBA"/>
    <w:rsid w:val="00AB6EFF"/>
    <w:rsid w:val="00AB6F80"/>
    <w:rsid w:val="00AB74CA"/>
    <w:rsid w:val="00AB74F2"/>
    <w:rsid w:val="00AB75B5"/>
    <w:rsid w:val="00AB7D0F"/>
    <w:rsid w:val="00AB7ED6"/>
    <w:rsid w:val="00AC1409"/>
    <w:rsid w:val="00AC1688"/>
    <w:rsid w:val="00AC17BC"/>
    <w:rsid w:val="00AC1817"/>
    <w:rsid w:val="00AC1DAD"/>
    <w:rsid w:val="00AC2187"/>
    <w:rsid w:val="00AC25EE"/>
    <w:rsid w:val="00AC264D"/>
    <w:rsid w:val="00AC288D"/>
    <w:rsid w:val="00AC2973"/>
    <w:rsid w:val="00AC2F7F"/>
    <w:rsid w:val="00AC3195"/>
    <w:rsid w:val="00AC324A"/>
    <w:rsid w:val="00AC4172"/>
    <w:rsid w:val="00AC4A2C"/>
    <w:rsid w:val="00AC4BA3"/>
    <w:rsid w:val="00AC4CFB"/>
    <w:rsid w:val="00AC4F85"/>
    <w:rsid w:val="00AC5197"/>
    <w:rsid w:val="00AC52B5"/>
    <w:rsid w:val="00AC53FB"/>
    <w:rsid w:val="00AC57C9"/>
    <w:rsid w:val="00AC57D2"/>
    <w:rsid w:val="00AC59C0"/>
    <w:rsid w:val="00AC5EF5"/>
    <w:rsid w:val="00AC6131"/>
    <w:rsid w:val="00AC61CF"/>
    <w:rsid w:val="00AC6494"/>
    <w:rsid w:val="00AC65CB"/>
    <w:rsid w:val="00AC69AF"/>
    <w:rsid w:val="00AC6A1C"/>
    <w:rsid w:val="00AC6E07"/>
    <w:rsid w:val="00AC6F3F"/>
    <w:rsid w:val="00AC7954"/>
    <w:rsid w:val="00AC7A83"/>
    <w:rsid w:val="00AC7E57"/>
    <w:rsid w:val="00AC7E89"/>
    <w:rsid w:val="00AC7EBB"/>
    <w:rsid w:val="00AD016E"/>
    <w:rsid w:val="00AD020D"/>
    <w:rsid w:val="00AD09F5"/>
    <w:rsid w:val="00AD0A4C"/>
    <w:rsid w:val="00AD0B57"/>
    <w:rsid w:val="00AD0DC5"/>
    <w:rsid w:val="00AD0EAA"/>
    <w:rsid w:val="00AD16E5"/>
    <w:rsid w:val="00AD1716"/>
    <w:rsid w:val="00AD1854"/>
    <w:rsid w:val="00AD19F1"/>
    <w:rsid w:val="00AD1E6C"/>
    <w:rsid w:val="00AD20B4"/>
    <w:rsid w:val="00AD2299"/>
    <w:rsid w:val="00AD22B0"/>
    <w:rsid w:val="00AD230B"/>
    <w:rsid w:val="00AD2504"/>
    <w:rsid w:val="00AD2E12"/>
    <w:rsid w:val="00AD344D"/>
    <w:rsid w:val="00AD35C6"/>
    <w:rsid w:val="00AD3F18"/>
    <w:rsid w:val="00AD4079"/>
    <w:rsid w:val="00AD4299"/>
    <w:rsid w:val="00AD4338"/>
    <w:rsid w:val="00AD4B74"/>
    <w:rsid w:val="00AD4BE5"/>
    <w:rsid w:val="00AD4CB3"/>
    <w:rsid w:val="00AD5366"/>
    <w:rsid w:val="00AD5371"/>
    <w:rsid w:val="00AD560C"/>
    <w:rsid w:val="00AD59A0"/>
    <w:rsid w:val="00AD5FD6"/>
    <w:rsid w:val="00AD674C"/>
    <w:rsid w:val="00AD6D82"/>
    <w:rsid w:val="00AD72E2"/>
    <w:rsid w:val="00AD73C3"/>
    <w:rsid w:val="00AD744F"/>
    <w:rsid w:val="00AD7B2A"/>
    <w:rsid w:val="00AD7EBC"/>
    <w:rsid w:val="00AE02DE"/>
    <w:rsid w:val="00AE039A"/>
    <w:rsid w:val="00AE03F6"/>
    <w:rsid w:val="00AE0870"/>
    <w:rsid w:val="00AE0946"/>
    <w:rsid w:val="00AE0BFF"/>
    <w:rsid w:val="00AE1743"/>
    <w:rsid w:val="00AE1831"/>
    <w:rsid w:val="00AE18C1"/>
    <w:rsid w:val="00AE1912"/>
    <w:rsid w:val="00AE1E11"/>
    <w:rsid w:val="00AE1E52"/>
    <w:rsid w:val="00AE1F2F"/>
    <w:rsid w:val="00AE1FD7"/>
    <w:rsid w:val="00AE2430"/>
    <w:rsid w:val="00AE245E"/>
    <w:rsid w:val="00AE26BE"/>
    <w:rsid w:val="00AE2D5C"/>
    <w:rsid w:val="00AE2E56"/>
    <w:rsid w:val="00AE2F7D"/>
    <w:rsid w:val="00AE35C2"/>
    <w:rsid w:val="00AE37E9"/>
    <w:rsid w:val="00AE3EF1"/>
    <w:rsid w:val="00AE3F38"/>
    <w:rsid w:val="00AE3FC4"/>
    <w:rsid w:val="00AE49A5"/>
    <w:rsid w:val="00AE4ABF"/>
    <w:rsid w:val="00AE4C16"/>
    <w:rsid w:val="00AE5080"/>
    <w:rsid w:val="00AE52FE"/>
    <w:rsid w:val="00AE548F"/>
    <w:rsid w:val="00AE5DB8"/>
    <w:rsid w:val="00AE5FD2"/>
    <w:rsid w:val="00AE6318"/>
    <w:rsid w:val="00AE6788"/>
    <w:rsid w:val="00AE6B0C"/>
    <w:rsid w:val="00AE6D33"/>
    <w:rsid w:val="00AE7263"/>
    <w:rsid w:val="00AE72D1"/>
    <w:rsid w:val="00AE73B8"/>
    <w:rsid w:val="00AE741C"/>
    <w:rsid w:val="00AE743C"/>
    <w:rsid w:val="00AE7484"/>
    <w:rsid w:val="00AE7A48"/>
    <w:rsid w:val="00AE7CBA"/>
    <w:rsid w:val="00AE7E89"/>
    <w:rsid w:val="00AE7F2E"/>
    <w:rsid w:val="00AF0A4A"/>
    <w:rsid w:val="00AF0FD2"/>
    <w:rsid w:val="00AF184C"/>
    <w:rsid w:val="00AF1A26"/>
    <w:rsid w:val="00AF1B10"/>
    <w:rsid w:val="00AF1B8C"/>
    <w:rsid w:val="00AF1DCF"/>
    <w:rsid w:val="00AF2046"/>
    <w:rsid w:val="00AF20E1"/>
    <w:rsid w:val="00AF238C"/>
    <w:rsid w:val="00AF23DC"/>
    <w:rsid w:val="00AF269D"/>
    <w:rsid w:val="00AF2A7B"/>
    <w:rsid w:val="00AF2E64"/>
    <w:rsid w:val="00AF2E88"/>
    <w:rsid w:val="00AF3521"/>
    <w:rsid w:val="00AF35B0"/>
    <w:rsid w:val="00AF3C52"/>
    <w:rsid w:val="00AF44CB"/>
    <w:rsid w:val="00AF44E4"/>
    <w:rsid w:val="00AF44F4"/>
    <w:rsid w:val="00AF4A12"/>
    <w:rsid w:val="00AF4BB2"/>
    <w:rsid w:val="00AF4CE5"/>
    <w:rsid w:val="00AF4E29"/>
    <w:rsid w:val="00AF5023"/>
    <w:rsid w:val="00AF5297"/>
    <w:rsid w:val="00AF533D"/>
    <w:rsid w:val="00AF5627"/>
    <w:rsid w:val="00AF582A"/>
    <w:rsid w:val="00AF609D"/>
    <w:rsid w:val="00AF6702"/>
    <w:rsid w:val="00AF692A"/>
    <w:rsid w:val="00AF696C"/>
    <w:rsid w:val="00AF6B62"/>
    <w:rsid w:val="00AF7233"/>
    <w:rsid w:val="00AF72BB"/>
    <w:rsid w:val="00AF7738"/>
    <w:rsid w:val="00AF79C8"/>
    <w:rsid w:val="00AF7B5C"/>
    <w:rsid w:val="00AF7B81"/>
    <w:rsid w:val="00AF7C93"/>
    <w:rsid w:val="00B003D7"/>
    <w:rsid w:val="00B01192"/>
    <w:rsid w:val="00B01516"/>
    <w:rsid w:val="00B01517"/>
    <w:rsid w:val="00B016AC"/>
    <w:rsid w:val="00B019C1"/>
    <w:rsid w:val="00B01B77"/>
    <w:rsid w:val="00B01EBD"/>
    <w:rsid w:val="00B01F75"/>
    <w:rsid w:val="00B01F77"/>
    <w:rsid w:val="00B02A8B"/>
    <w:rsid w:val="00B02C6B"/>
    <w:rsid w:val="00B0377F"/>
    <w:rsid w:val="00B038AE"/>
    <w:rsid w:val="00B039D1"/>
    <w:rsid w:val="00B03C03"/>
    <w:rsid w:val="00B03C0F"/>
    <w:rsid w:val="00B03FC0"/>
    <w:rsid w:val="00B0407F"/>
    <w:rsid w:val="00B04487"/>
    <w:rsid w:val="00B04827"/>
    <w:rsid w:val="00B048C3"/>
    <w:rsid w:val="00B04D14"/>
    <w:rsid w:val="00B04E9C"/>
    <w:rsid w:val="00B0547A"/>
    <w:rsid w:val="00B0550E"/>
    <w:rsid w:val="00B05553"/>
    <w:rsid w:val="00B0575A"/>
    <w:rsid w:val="00B0587F"/>
    <w:rsid w:val="00B05EC9"/>
    <w:rsid w:val="00B05F31"/>
    <w:rsid w:val="00B0635E"/>
    <w:rsid w:val="00B064D3"/>
    <w:rsid w:val="00B067C2"/>
    <w:rsid w:val="00B06991"/>
    <w:rsid w:val="00B06D28"/>
    <w:rsid w:val="00B07645"/>
    <w:rsid w:val="00B077CD"/>
    <w:rsid w:val="00B07D16"/>
    <w:rsid w:val="00B07D1A"/>
    <w:rsid w:val="00B10161"/>
    <w:rsid w:val="00B104AC"/>
    <w:rsid w:val="00B107BE"/>
    <w:rsid w:val="00B1088E"/>
    <w:rsid w:val="00B1091D"/>
    <w:rsid w:val="00B10E90"/>
    <w:rsid w:val="00B112D7"/>
    <w:rsid w:val="00B113D4"/>
    <w:rsid w:val="00B11B49"/>
    <w:rsid w:val="00B11CC5"/>
    <w:rsid w:val="00B11D88"/>
    <w:rsid w:val="00B11E8C"/>
    <w:rsid w:val="00B11FB3"/>
    <w:rsid w:val="00B12171"/>
    <w:rsid w:val="00B1218A"/>
    <w:rsid w:val="00B121C7"/>
    <w:rsid w:val="00B12514"/>
    <w:rsid w:val="00B12BF2"/>
    <w:rsid w:val="00B12E43"/>
    <w:rsid w:val="00B1309A"/>
    <w:rsid w:val="00B1318D"/>
    <w:rsid w:val="00B1345C"/>
    <w:rsid w:val="00B13518"/>
    <w:rsid w:val="00B1355D"/>
    <w:rsid w:val="00B13796"/>
    <w:rsid w:val="00B147D5"/>
    <w:rsid w:val="00B14A3A"/>
    <w:rsid w:val="00B14DFA"/>
    <w:rsid w:val="00B14F34"/>
    <w:rsid w:val="00B15212"/>
    <w:rsid w:val="00B15243"/>
    <w:rsid w:val="00B1562D"/>
    <w:rsid w:val="00B15804"/>
    <w:rsid w:val="00B1591A"/>
    <w:rsid w:val="00B15976"/>
    <w:rsid w:val="00B159E6"/>
    <w:rsid w:val="00B16E11"/>
    <w:rsid w:val="00B16ED0"/>
    <w:rsid w:val="00B16FF3"/>
    <w:rsid w:val="00B1734F"/>
    <w:rsid w:val="00B17836"/>
    <w:rsid w:val="00B17849"/>
    <w:rsid w:val="00B17A27"/>
    <w:rsid w:val="00B2052A"/>
    <w:rsid w:val="00B20D83"/>
    <w:rsid w:val="00B20FD7"/>
    <w:rsid w:val="00B212E7"/>
    <w:rsid w:val="00B2193A"/>
    <w:rsid w:val="00B21B6B"/>
    <w:rsid w:val="00B21F0C"/>
    <w:rsid w:val="00B2221D"/>
    <w:rsid w:val="00B2224F"/>
    <w:rsid w:val="00B222FA"/>
    <w:rsid w:val="00B22342"/>
    <w:rsid w:val="00B22422"/>
    <w:rsid w:val="00B2274B"/>
    <w:rsid w:val="00B22A8B"/>
    <w:rsid w:val="00B22D2A"/>
    <w:rsid w:val="00B22DE2"/>
    <w:rsid w:val="00B233E9"/>
    <w:rsid w:val="00B2390B"/>
    <w:rsid w:val="00B23AAA"/>
    <w:rsid w:val="00B23F4E"/>
    <w:rsid w:val="00B24A2F"/>
    <w:rsid w:val="00B24AC5"/>
    <w:rsid w:val="00B24C14"/>
    <w:rsid w:val="00B24D68"/>
    <w:rsid w:val="00B24FB2"/>
    <w:rsid w:val="00B25333"/>
    <w:rsid w:val="00B25632"/>
    <w:rsid w:val="00B25762"/>
    <w:rsid w:val="00B257A1"/>
    <w:rsid w:val="00B25B4E"/>
    <w:rsid w:val="00B26562"/>
    <w:rsid w:val="00B26A33"/>
    <w:rsid w:val="00B26B34"/>
    <w:rsid w:val="00B26FAA"/>
    <w:rsid w:val="00B273B9"/>
    <w:rsid w:val="00B30010"/>
    <w:rsid w:val="00B30110"/>
    <w:rsid w:val="00B3037C"/>
    <w:rsid w:val="00B30616"/>
    <w:rsid w:val="00B30694"/>
    <w:rsid w:val="00B30834"/>
    <w:rsid w:val="00B3089E"/>
    <w:rsid w:val="00B30AF9"/>
    <w:rsid w:val="00B30DD5"/>
    <w:rsid w:val="00B30EDB"/>
    <w:rsid w:val="00B3111E"/>
    <w:rsid w:val="00B31567"/>
    <w:rsid w:val="00B316C5"/>
    <w:rsid w:val="00B318B1"/>
    <w:rsid w:val="00B31A3B"/>
    <w:rsid w:val="00B32297"/>
    <w:rsid w:val="00B3233B"/>
    <w:rsid w:val="00B32401"/>
    <w:rsid w:val="00B325DF"/>
    <w:rsid w:val="00B3263F"/>
    <w:rsid w:val="00B32840"/>
    <w:rsid w:val="00B3292F"/>
    <w:rsid w:val="00B32EBE"/>
    <w:rsid w:val="00B32EF0"/>
    <w:rsid w:val="00B33109"/>
    <w:rsid w:val="00B33791"/>
    <w:rsid w:val="00B3398F"/>
    <w:rsid w:val="00B33D46"/>
    <w:rsid w:val="00B33FFC"/>
    <w:rsid w:val="00B34485"/>
    <w:rsid w:val="00B346F8"/>
    <w:rsid w:val="00B34971"/>
    <w:rsid w:val="00B34BE2"/>
    <w:rsid w:val="00B34E51"/>
    <w:rsid w:val="00B355F7"/>
    <w:rsid w:val="00B35859"/>
    <w:rsid w:val="00B35A5C"/>
    <w:rsid w:val="00B35E58"/>
    <w:rsid w:val="00B35EC9"/>
    <w:rsid w:val="00B35EFA"/>
    <w:rsid w:val="00B365A0"/>
    <w:rsid w:val="00B365CB"/>
    <w:rsid w:val="00B365E7"/>
    <w:rsid w:val="00B36B51"/>
    <w:rsid w:val="00B36D54"/>
    <w:rsid w:val="00B36E8F"/>
    <w:rsid w:val="00B36EF0"/>
    <w:rsid w:val="00B370B6"/>
    <w:rsid w:val="00B3783A"/>
    <w:rsid w:val="00B379D0"/>
    <w:rsid w:val="00B37B34"/>
    <w:rsid w:val="00B37C70"/>
    <w:rsid w:val="00B402FA"/>
    <w:rsid w:val="00B4030F"/>
    <w:rsid w:val="00B4090A"/>
    <w:rsid w:val="00B40911"/>
    <w:rsid w:val="00B40AE9"/>
    <w:rsid w:val="00B40B5B"/>
    <w:rsid w:val="00B40D22"/>
    <w:rsid w:val="00B41060"/>
    <w:rsid w:val="00B411D3"/>
    <w:rsid w:val="00B41470"/>
    <w:rsid w:val="00B4163B"/>
    <w:rsid w:val="00B41766"/>
    <w:rsid w:val="00B418FE"/>
    <w:rsid w:val="00B41980"/>
    <w:rsid w:val="00B41FD7"/>
    <w:rsid w:val="00B422C2"/>
    <w:rsid w:val="00B427AE"/>
    <w:rsid w:val="00B42FD3"/>
    <w:rsid w:val="00B43918"/>
    <w:rsid w:val="00B439E4"/>
    <w:rsid w:val="00B43F35"/>
    <w:rsid w:val="00B4427B"/>
    <w:rsid w:val="00B44AE6"/>
    <w:rsid w:val="00B44B36"/>
    <w:rsid w:val="00B44BEE"/>
    <w:rsid w:val="00B44FC1"/>
    <w:rsid w:val="00B45680"/>
    <w:rsid w:val="00B459D3"/>
    <w:rsid w:val="00B462C0"/>
    <w:rsid w:val="00B46A32"/>
    <w:rsid w:val="00B46D7A"/>
    <w:rsid w:val="00B46F79"/>
    <w:rsid w:val="00B46FD6"/>
    <w:rsid w:val="00B475EE"/>
    <w:rsid w:val="00B47770"/>
    <w:rsid w:val="00B47FC2"/>
    <w:rsid w:val="00B5004F"/>
    <w:rsid w:val="00B50179"/>
    <w:rsid w:val="00B502EF"/>
    <w:rsid w:val="00B50785"/>
    <w:rsid w:val="00B5078A"/>
    <w:rsid w:val="00B50ABA"/>
    <w:rsid w:val="00B50FC7"/>
    <w:rsid w:val="00B510BB"/>
    <w:rsid w:val="00B513FF"/>
    <w:rsid w:val="00B515FB"/>
    <w:rsid w:val="00B516A5"/>
    <w:rsid w:val="00B51738"/>
    <w:rsid w:val="00B517D8"/>
    <w:rsid w:val="00B519AC"/>
    <w:rsid w:val="00B51BCB"/>
    <w:rsid w:val="00B51D3C"/>
    <w:rsid w:val="00B51E67"/>
    <w:rsid w:val="00B51F9E"/>
    <w:rsid w:val="00B52078"/>
    <w:rsid w:val="00B522AC"/>
    <w:rsid w:val="00B523FC"/>
    <w:rsid w:val="00B52684"/>
    <w:rsid w:val="00B52970"/>
    <w:rsid w:val="00B52B18"/>
    <w:rsid w:val="00B52C14"/>
    <w:rsid w:val="00B52D7E"/>
    <w:rsid w:val="00B5307E"/>
    <w:rsid w:val="00B5331E"/>
    <w:rsid w:val="00B53888"/>
    <w:rsid w:val="00B53C26"/>
    <w:rsid w:val="00B53EA5"/>
    <w:rsid w:val="00B546A5"/>
    <w:rsid w:val="00B547BB"/>
    <w:rsid w:val="00B54BA6"/>
    <w:rsid w:val="00B54E4A"/>
    <w:rsid w:val="00B5547F"/>
    <w:rsid w:val="00B55612"/>
    <w:rsid w:val="00B558BE"/>
    <w:rsid w:val="00B55BB6"/>
    <w:rsid w:val="00B55FEE"/>
    <w:rsid w:val="00B565FA"/>
    <w:rsid w:val="00B5679D"/>
    <w:rsid w:val="00B56881"/>
    <w:rsid w:val="00B56CB7"/>
    <w:rsid w:val="00B5732F"/>
    <w:rsid w:val="00B57374"/>
    <w:rsid w:val="00B575AC"/>
    <w:rsid w:val="00B57973"/>
    <w:rsid w:val="00B5797E"/>
    <w:rsid w:val="00B579D7"/>
    <w:rsid w:val="00B57E98"/>
    <w:rsid w:val="00B601E6"/>
    <w:rsid w:val="00B6025A"/>
    <w:rsid w:val="00B6032F"/>
    <w:rsid w:val="00B608FF"/>
    <w:rsid w:val="00B6099C"/>
    <w:rsid w:val="00B60BAE"/>
    <w:rsid w:val="00B60CD9"/>
    <w:rsid w:val="00B60F6C"/>
    <w:rsid w:val="00B60F8E"/>
    <w:rsid w:val="00B61397"/>
    <w:rsid w:val="00B6160A"/>
    <w:rsid w:val="00B6162E"/>
    <w:rsid w:val="00B617A1"/>
    <w:rsid w:val="00B61DA8"/>
    <w:rsid w:val="00B62268"/>
    <w:rsid w:val="00B62ABA"/>
    <w:rsid w:val="00B62C0E"/>
    <w:rsid w:val="00B62C51"/>
    <w:rsid w:val="00B63001"/>
    <w:rsid w:val="00B6352B"/>
    <w:rsid w:val="00B63A35"/>
    <w:rsid w:val="00B64245"/>
    <w:rsid w:val="00B642F5"/>
    <w:rsid w:val="00B64CB6"/>
    <w:rsid w:val="00B65653"/>
    <w:rsid w:val="00B65679"/>
    <w:rsid w:val="00B65A67"/>
    <w:rsid w:val="00B65E55"/>
    <w:rsid w:val="00B65E6D"/>
    <w:rsid w:val="00B661B0"/>
    <w:rsid w:val="00B66226"/>
    <w:rsid w:val="00B6638B"/>
    <w:rsid w:val="00B664D9"/>
    <w:rsid w:val="00B668AB"/>
    <w:rsid w:val="00B668E6"/>
    <w:rsid w:val="00B66A55"/>
    <w:rsid w:val="00B66CDB"/>
    <w:rsid w:val="00B66DED"/>
    <w:rsid w:val="00B66EEB"/>
    <w:rsid w:val="00B66EF8"/>
    <w:rsid w:val="00B67140"/>
    <w:rsid w:val="00B67184"/>
    <w:rsid w:val="00B671B1"/>
    <w:rsid w:val="00B671DE"/>
    <w:rsid w:val="00B672F0"/>
    <w:rsid w:val="00B67349"/>
    <w:rsid w:val="00B6738C"/>
    <w:rsid w:val="00B67396"/>
    <w:rsid w:val="00B67AAF"/>
    <w:rsid w:val="00B709D1"/>
    <w:rsid w:val="00B70AA0"/>
    <w:rsid w:val="00B70C6B"/>
    <w:rsid w:val="00B71008"/>
    <w:rsid w:val="00B712D5"/>
    <w:rsid w:val="00B71A0D"/>
    <w:rsid w:val="00B71A1E"/>
    <w:rsid w:val="00B71BCA"/>
    <w:rsid w:val="00B71BE9"/>
    <w:rsid w:val="00B71C5A"/>
    <w:rsid w:val="00B72BC3"/>
    <w:rsid w:val="00B72CBA"/>
    <w:rsid w:val="00B72ECC"/>
    <w:rsid w:val="00B73579"/>
    <w:rsid w:val="00B73666"/>
    <w:rsid w:val="00B73947"/>
    <w:rsid w:val="00B73A48"/>
    <w:rsid w:val="00B73E0D"/>
    <w:rsid w:val="00B74605"/>
    <w:rsid w:val="00B7490C"/>
    <w:rsid w:val="00B74BB6"/>
    <w:rsid w:val="00B74C44"/>
    <w:rsid w:val="00B74F98"/>
    <w:rsid w:val="00B74FB1"/>
    <w:rsid w:val="00B75209"/>
    <w:rsid w:val="00B753B0"/>
    <w:rsid w:val="00B75C63"/>
    <w:rsid w:val="00B765F6"/>
    <w:rsid w:val="00B76AFF"/>
    <w:rsid w:val="00B76C9F"/>
    <w:rsid w:val="00B76CF0"/>
    <w:rsid w:val="00B77333"/>
    <w:rsid w:val="00B7751F"/>
    <w:rsid w:val="00B777F7"/>
    <w:rsid w:val="00B77BB9"/>
    <w:rsid w:val="00B77F88"/>
    <w:rsid w:val="00B801E2"/>
    <w:rsid w:val="00B8088A"/>
    <w:rsid w:val="00B80B80"/>
    <w:rsid w:val="00B80B90"/>
    <w:rsid w:val="00B80CC6"/>
    <w:rsid w:val="00B8103E"/>
    <w:rsid w:val="00B81486"/>
    <w:rsid w:val="00B81577"/>
    <w:rsid w:val="00B81705"/>
    <w:rsid w:val="00B8173F"/>
    <w:rsid w:val="00B81916"/>
    <w:rsid w:val="00B819DB"/>
    <w:rsid w:val="00B81AF6"/>
    <w:rsid w:val="00B81BC4"/>
    <w:rsid w:val="00B81C94"/>
    <w:rsid w:val="00B81CF9"/>
    <w:rsid w:val="00B821CC"/>
    <w:rsid w:val="00B826E7"/>
    <w:rsid w:val="00B827BE"/>
    <w:rsid w:val="00B82939"/>
    <w:rsid w:val="00B82975"/>
    <w:rsid w:val="00B8297F"/>
    <w:rsid w:val="00B830DF"/>
    <w:rsid w:val="00B833B6"/>
    <w:rsid w:val="00B83650"/>
    <w:rsid w:val="00B8386F"/>
    <w:rsid w:val="00B839A3"/>
    <w:rsid w:val="00B84284"/>
    <w:rsid w:val="00B843E6"/>
    <w:rsid w:val="00B844F3"/>
    <w:rsid w:val="00B84804"/>
    <w:rsid w:val="00B84E8D"/>
    <w:rsid w:val="00B84F73"/>
    <w:rsid w:val="00B85000"/>
    <w:rsid w:val="00B85566"/>
    <w:rsid w:val="00B855BA"/>
    <w:rsid w:val="00B85765"/>
    <w:rsid w:val="00B85979"/>
    <w:rsid w:val="00B85DAC"/>
    <w:rsid w:val="00B85E24"/>
    <w:rsid w:val="00B860C7"/>
    <w:rsid w:val="00B863ED"/>
    <w:rsid w:val="00B86477"/>
    <w:rsid w:val="00B865B1"/>
    <w:rsid w:val="00B867D9"/>
    <w:rsid w:val="00B86BEA"/>
    <w:rsid w:val="00B87009"/>
    <w:rsid w:val="00B87083"/>
    <w:rsid w:val="00B873A3"/>
    <w:rsid w:val="00B87721"/>
    <w:rsid w:val="00B87989"/>
    <w:rsid w:val="00B87F4A"/>
    <w:rsid w:val="00B9009E"/>
    <w:rsid w:val="00B901D0"/>
    <w:rsid w:val="00B90381"/>
    <w:rsid w:val="00B90390"/>
    <w:rsid w:val="00B90608"/>
    <w:rsid w:val="00B9081E"/>
    <w:rsid w:val="00B9100E"/>
    <w:rsid w:val="00B9197D"/>
    <w:rsid w:val="00B91A46"/>
    <w:rsid w:val="00B9231D"/>
    <w:rsid w:val="00B92572"/>
    <w:rsid w:val="00B927A5"/>
    <w:rsid w:val="00B92960"/>
    <w:rsid w:val="00B92C80"/>
    <w:rsid w:val="00B92EAA"/>
    <w:rsid w:val="00B92F99"/>
    <w:rsid w:val="00B92FBA"/>
    <w:rsid w:val="00B93330"/>
    <w:rsid w:val="00B9345D"/>
    <w:rsid w:val="00B93635"/>
    <w:rsid w:val="00B93A94"/>
    <w:rsid w:val="00B93FBF"/>
    <w:rsid w:val="00B94933"/>
    <w:rsid w:val="00B94D59"/>
    <w:rsid w:val="00B94EA9"/>
    <w:rsid w:val="00B950C9"/>
    <w:rsid w:val="00B951D8"/>
    <w:rsid w:val="00B953FC"/>
    <w:rsid w:val="00B95648"/>
    <w:rsid w:val="00B956AF"/>
    <w:rsid w:val="00B9596E"/>
    <w:rsid w:val="00B96408"/>
    <w:rsid w:val="00B969A7"/>
    <w:rsid w:val="00B969E3"/>
    <w:rsid w:val="00B969F3"/>
    <w:rsid w:val="00B97104"/>
    <w:rsid w:val="00B97536"/>
    <w:rsid w:val="00B9780E"/>
    <w:rsid w:val="00B97CF8"/>
    <w:rsid w:val="00B97D0D"/>
    <w:rsid w:val="00BA006D"/>
    <w:rsid w:val="00BA00C4"/>
    <w:rsid w:val="00BA02B8"/>
    <w:rsid w:val="00BA03AB"/>
    <w:rsid w:val="00BA08F8"/>
    <w:rsid w:val="00BA0FB9"/>
    <w:rsid w:val="00BA1333"/>
    <w:rsid w:val="00BA15B8"/>
    <w:rsid w:val="00BA19FD"/>
    <w:rsid w:val="00BA1B00"/>
    <w:rsid w:val="00BA1D1D"/>
    <w:rsid w:val="00BA2295"/>
    <w:rsid w:val="00BA2751"/>
    <w:rsid w:val="00BA2A13"/>
    <w:rsid w:val="00BA2DC0"/>
    <w:rsid w:val="00BA2FA9"/>
    <w:rsid w:val="00BA3550"/>
    <w:rsid w:val="00BA3851"/>
    <w:rsid w:val="00BA3A3C"/>
    <w:rsid w:val="00BA3B3A"/>
    <w:rsid w:val="00BA3BE0"/>
    <w:rsid w:val="00BA3C76"/>
    <w:rsid w:val="00BA413B"/>
    <w:rsid w:val="00BA4254"/>
    <w:rsid w:val="00BA43CA"/>
    <w:rsid w:val="00BA46A0"/>
    <w:rsid w:val="00BA4BC3"/>
    <w:rsid w:val="00BA5BA4"/>
    <w:rsid w:val="00BA5CAC"/>
    <w:rsid w:val="00BA60BE"/>
    <w:rsid w:val="00BA61AF"/>
    <w:rsid w:val="00BA6212"/>
    <w:rsid w:val="00BA647E"/>
    <w:rsid w:val="00BA6856"/>
    <w:rsid w:val="00BA6C78"/>
    <w:rsid w:val="00BA6E51"/>
    <w:rsid w:val="00BA704C"/>
    <w:rsid w:val="00BA70D0"/>
    <w:rsid w:val="00BA77B8"/>
    <w:rsid w:val="00BA77E9"/>
    <w:rsid w:val="00BA78F1"/>
    <w:rsid w:val="00BA7AB3"/>
    <w:rsid w:val="00BA7B13"/>
    <w:rsid w:val="00BB000B"/>
    <w:rsid w:val="00BB019B"/>
    <w:rsid w:val="00BB0340"/>
    <w:rsid w:val="00BB0382"/>
    <w:rsid w:val="00BB066F"/>
    <w:rsid w:val="00BB077E"/>
    <w:rsid w:val="00BB080E"/>
    <w:rsid w:val="00BB0822"/>
    <w:rsid w:val="00BB08CA"/>
    <w:rsid w:val="00BB08EB"/>
    <w:rsid w:val="00BB0AFD"/>
    <w:rsid w:val="00BB12C2"/>
    <w:rsid w:val="00BB13C0"/>
    <w:rsid w:val="00BB16FD"/>
    <w:rsid w:val="00BB1874"/>
    <w:rsid w:val="00BB18AE"/>
    <w:rsid w:val="00BB1A09"/>
    <w:rsid w:val="00BB1A40"/>
    <w:rsid w:val="00BB1DED"/>
    <w:rsid w:val="00BB1E64"/>
    <w:rsid w:val="00BB2036"/>
    <w:rsid w:val="00BB20C7"/>
    <w:rsid w:val="00BB2143"/>
    <w:rsid w:val="00BB2172"/>
    <w:rsid w:val="00BB255F"/>
    <w:rsid w:val="00BB2F4D"/>
    <w:rsid w:val="00BB3367"/>
    <w:rsid w:val="00BB38FC"/>
    <w:rsid w:val="00BB416B"/>
    <w:rsid w:val="00BB4344"/>
    <w:rsid w:val="00BB4438"/>
    <w:rsid w:val="00BB4544"/>
    <w:rsid w:val="00BB45D8"/>
    <w:rsid w:val="00BB4AC3"/>
    <w:rsid w:val="00BB4E39"/>
    <w:rsid w:val="00BB5222"/>
    <w:rsid w:val="00BB5353"/>
    <w:rsid w:val="00BB5361"/>
    <w:rsid w:val="00BB5736"/>
    <w:rsid w:val="00BB59B1"/>
    <w:rsid w:val="00BB5EE8"/>
    <w:rsid w:val="00BB6008"/>
    <w:rsid w:val="00BB6148"/>
    <w:rsid w:val="00BB619E"/>
    <w:rsid w:val="00BB61D2"/>
    <w:rsid w:val="00BB6480"/>
    <w:rsid w:val="00BB64F2"/>
    <w:rsid w:val="00BB69E3"/>
    <w:rsid w:val="00BB6AAC"/>
    <w:rsid w:val="00BB6C35"/>
    <w:rsid w:val="00BB712A"/>
    <w:rsid w:val="00BB77A3"/>
    <w:rsid w:val="00BB77B1"/>
    <w:rsid w:val="00BB7872"/>
    <w:rsid w:val="00BB78F9"/>
    <w:rsid w:val="00BB79CC"/>
    <w:rsid w:val="00BB7A60"/>
    <w:rsid w:val="00BB7C70"/>
    <w:rsid w:val="00BB7DF0"/>
    <w:rsid w:val="00BC0098"/>
    <w:rsid w:val="00BC0215"/>
    <w:rsid w:val="00BC033F"/>
    <w:rsid w:val="00BC069F"/>
    <w:rsid w:val="00BC092E"/>
    <w:rsid w:val="00BC0B19"/>
    <w:rsid w:val="00BC10EB"/>
    <w:rsid w:val="00BC127C"/>
    <w:rsid w:val="00BC134D"/>
    <w:rsid w:val="00BC1747"/>
    <w:rsid w:val="00BC2088"/>
    <w:rsid w:val="00BC23A5"/>
    <w:rsid w:val="00BC26F8"/>
    <w:rsid w:val="00BC2AF2"/>
    <w:rsid w:val="00BC2C2A"/>
    <w:rsid w:val="00BC2DFD"/>
    <w:rsid w:val="00BC2E6B"/>
    <w:rsid w:val="00BC2FC7"/>
    <w:rsid w:val="00BC2FD2"/>
    <w:rsid w:val="00BC3A87"/>
    <w:rsid w:val="00BC3C64"/>
    <w:rsid w:val="00BC3CC7"/>
    <w:rsid w:val="00BC43C6"/>
    <w:rsid w:val="00BC4561"/>
    <w:rsid w:val="00BC4EDC"/>
    <w:rsid w:val="00BC4F19"/>
    <w:rsid w:val="00BC5148"/>
    <w:rsid w:val="00BC51B7"/>
    <w:rsid w:val="00BC51E1"/>
    <w:rsid w:val="00BC55B3"/>
    <w:rsid w:val="00BC55B4"/>
    <w:rsid w:val="00BC5A1F"/>
    <w:rsid w:val="00BC5FA6"/>
    <w:rsid w:val="00BC6258"/>
    <w:rsid w:val="00BC650F"/>
    <w:rsid w:val="00BC6E01"/>
    <w:rsid w:val="00BC6FA6"/>
    <w:rsid w:val="00BC72EF"/>
    <w:rsid w:val="00BC7A91"/>
    <w:rsid w:val="00BC7BCF"/>
    <w:rsid w:val="00BC7CEC"/>
    <w:rsid w:val="00BC7D03"/>
    <w:rsid w:val="00BD03B9"/>
    <w:rsid w:val="00BD0431"/>
    <w:rsid w:val="00BD0882"/>
    <w:rsid w:val="00BD08B0"/>
    <w:rsid w:val="00BD0CA2"/>
    <w:rsid w:val="00BD0E10"/>
    <w:rsid w:val="00BD1177"/>
    <w:rsid w:val="00BD151D"/>
    <w:rsid w:val="00BD162E"/>
    <w:rsid w:val="00BD178B"/>
    <w:rsid w:val="00BD17E2"/>
    <w:rsid w:val="00BD1809"/>
    <w:rsid w:val="00BD1B9A"/>
    <w:rsid w:val="00BD207D"/>
    <w:rsid w:val="00BD20CB"/>
    <w:rsid w:val="00BD2881"/>
    <w:rsid w:val="00BD2999"/>
    <w:rsid w:val="00BD2A66"/>
    <w:rsid w:val="00BD2AE2"/>
    <w:rsid w:val="00BD2B11"/>
    <w:rsid w:val="00BD2C1F"/>
    <w:rsid w:val="00BD2C6D"/>
    <w:rsid w:val="00BD2DFE"/>
    <w:rsid w:val="00BD33A3"/>
    <w:rsid w:val="00BD35DC"/>
    <w:rsid w:val="00BD384F"/>
    <w:rsid w:val="00BD3938"/>
    <w:rsid w:val="00BD3942"/>
    <w:rsid w:val="00BD39A9"/>
    <w:rsid w:val="00BD3AD0"/>
    <w:rsid w:val="00BD425A"/>
    <w:rsid w:val="00BD4326"/>
    <w:rsid w:val="00BD44C2"/>
    <w:rsid w:val="00BD482E"/>
    <w:rsid w:val="00BD4C59"/>
    <w:rsid w:val="00BD4DA8"/>
    <w:rsid w:val="00BD5015"/>
    <w:rsid w:val="00BD5023"/>
    <w:rsid w:val="00BD5345"/>
    <w:rsid w:val="00BD5A22"/>
    <w:rsid w:val="00BD5DCA"/>
    <w:rsid w:val="00BD5FA7"/>
    <w:rsid w:val="00BD612E"/>
    <w:rsid w:val="00BD6AB1"/>
    <w:rsid w:val="00BD6AFD"/>
    <w:rsid w:val="00BD6B99"/>
    <w:rsid w:val="00BD6C92"/>
    <w:rsid w:val="00BD6FEE"/>
    <w:rsid w:val="00BD714C"/>
    <w:rsid w:val="00BD7176"/>
    <w:rsid w:val="00BD7503"/>
    <w:rsid w:val="00BD786E"/>
    <w:rsid w:val="00BD7ADA"/>
    <w:rsid w:val="00BD7CA0"/>
    <w:rsid w:val="00BD7E0F"/>
    <w:rsid w:val="00BD7EB4"/>
    <w:rsid w:val="00BD7F7B"/>
    <w:rsid w:val="00BE01E1"/>
    <w:rsid w:val="00BE026E"/>
    <w:rsid w:val="00BE0308"/>
    <w:rsid w:val="00BE0532"/>
    <w:rsid w:val="00BE056C"/>
    <w:rsid w:val="00BE058E"/>
    <w:rsid w:val="00BE0883"/>
    <w:rsid w:val="00BE0C5F"/>
    <w:rsid w:val="00BE0D76"/>
    <w:rsid w:val="00BE1652"/>
    <w:rsid w:val="00BE1930"/>
    <w:rsid w:val="00BE19A5"/>
    <w:rsid w:val="00BE1A67"/>
    <w:rsid w:val="00BE1C00"/>
    <w:rsid w:val="00BE1E00"/>
    <w:rsid w:val="00BE1E34"/>
    <w:rsid w:val="00BE1E46"/>
    <w:rsid w:val="00BE20A5"/>
    <w:rsid w:val="00BE22AE"/>
    <w:rsid w:val="00BE2D6D"/>
    <w:rsid w:val="00BE2EBC"/>
    <w:rsid w:val="00BE2F40"/>
    <w:rsid w:val="00BE3473"/>
    <w:rsid w:val="00BE38BD"/>
    <w:rsid w:val="00BE3E59"/>
    <w:rsid w:val="00BE4368"/>
    <w:rsid w:val="00BE4619"/>
    <w:rsid w:val="00BE47C7"/>
    <w:rsid w:val="00BE4878"/>
    <w:rsid w:val="00BE4AEA"/>
    <w:rsid w:val="00BE4BBE"/>
    <w:rsid w:val="00BE4D31"/>
    <w:rsid w:val="00BE4D3D"/>
    <w:rsid w:val="00BE4E3B"/>
    <w:rsid w:val="00BE5181"/>
    <w:rsid w:val="00BE524A"/>
    <w:rsid w:val="00BE537C"/>
    <w:rsid w:val="00BE5856"/>
    <w:rsid w:val="00BE594C"/>
    <w:rsid w:val="00BE5964"/>
    <w:rsid w:val="00BE5BAA"/>
    <w:rsid w:val="00BE5C26"/>
    <w:rsid w:val="00BE632C"/>
    <w:rsid w:val="00BE6784"/>
    <w:rsid w:val="00BE6C5C"/>
    <w:rsid w:val="00BE6E4A"/>
    <w:rsid w:val="00BE6E97"/>
    <w:rsid w:val="00BE6FA0"/>
    <w:rsid w:val="00BE6FCD"/>
    <w:rsid w:val="00BE7073"/>
    <w:rsid w:val="00BE70A2"/>
    <w:rsid w:val="00BE71D3"/>
    <w:rsid w:val="00BE71EB"/>
    <w:rsid w:val="00BE7200"/>
    <w:rsid w:val="00BE7280"/>
    <w:rsid w:val="00BE7BF0"/>
    <w:rsid w:val="00BF026D"/>
    <w:rsid w:val="00BF055D"/>
    <w:rsid w:val="00BF0750"/>
    <w:rsid w:val="00BF0A55"/>
    <w:rsid w:val="00BF0A9C"/>
    <w:rsid w:val="00BF0AAB"/>
    <w:rsid w:val="00BF0C24"/>
    <w:rsid w:val="00BF0C37"/>
    <w:rsid w:val="00BF109E"/>
    <w:rsid w:val="00BF111E"/>
    <w:rsid w:val="00BF1F16"/>
    <w:rsid w:val="00BF1F8C"/>
    <w:rsid w:val="00BF2073"/>
    <w:rsid w:val="00BF2241"/>
    <w:rsid w:val="00BF2269"/>
    <w:rsid w:val="00BF2404"/>
    <w:rsid w:val="00BF2479"/>
    <w:rsid w:val="00BF2BCA"/>
    <w:rsid w:val="00BF2D33"/>
    <w:rsid w:val="00BF302E"/>
    <w:rsid w:val="00BF378B"/>
    <w:rsid w:val="00BF3D23"/>
    <w:rsid w:val="00BF3E83"/>
    <w:rsid w:val="00BF41A9"/>
    <w:rsid w:val="00BF46CF"/>
    <w:rsid w:val="00BF4DBC"/>
    <w:rsid w:val="00BF4EAD"/>
    <w:rsid w:val="00BF4F2D"/>
    <w:rsid w:val="00BF504C"/>
    <w:rsid w:val="00BF54F4"/>
    <w:rsid w:val="00BF5687"/>
    <w:rsid w:val="00BF5758"/>
    <w:rsid w:val="00BF5C34"/>
    <w:rsid w:val="00BF5D17"/>
    <w:rsid w:val="00BF5F56"/>
    <w:rsid w:val="00BF65C6"/>
    <w:rsid w:val="00BF6811"/>
    <w:rsid w:val="00BF6843"/>
    <w:rsid w:val="00BF6FDA"/>
    <w:rsid w:val="00BF71FF"/>
    <w:rsid w:val="00BF7234"/>
    <w:rsid w:val="00BF72E4"/>
    <w:rsid w:val="00BF770E"/>
    <w:rsid w:val="00BF778B"/>
    <w:rsid w:val="00BF7B4A"/>
    <w:rsid w:val="00BF7F74"/>
    <w:rsid w:val="00C00094"/>
    <w:rsid w:val="00C000FC"/>
    <w:rsid w:val="00C005C9"/>
    <w:rsid w:val="00C00A34"/>
    <w:rsid w:val="00C00AF6"/>
    <w:rsid w:val="00C00BA8"/>
    <w:rsid w:val="00C00CA2"/>
    <w:rsid w:val="00C00CB2"/>
    <w:rsid w:val="00C01111"/>
    <w:rsid w:val="00C01728"/>
    <w:rsid w:val="00C019C2"/>
    <w:rsid w:val="00C01A37"/>
    <w:rsid w:val="00C01C63"/>
    <w:rsid w:val="00C01CC3"/>
    <w:rsid w:val="00C02470"/>
    <w:rsid w:val="00C02870"/>
    <w:rsid w:val="00C02A0B"/>
    <w:rsid w:val="00C02C2A"/>
    <w:rsid w:val="00C0308F"/>
    <w:rsid w:val="00C0310A"/>
    <w:rsid w:val="00C03176"/>
    <w:rsid w:val="00C032B9"/>
    <w:rsid w:val="00C03695"/>
    <w:rsid w:val="00C0398C"/>
    <w:rsid w:val="00C03C29"/>
    <w:rsid w:val="00C03E3F"/>
    <w:rsid w:val="00C04157"/>
    <w:rsid w:val="00C0489C"/>
    <w:rsid w:val="00C04ADE"/>
    <w:rsid w:val="00C054A9"/>
    <w:rsid w:val="00C0564A"/>
    <w:rsid w:val="00C05652"/>
    <w:rsid w:val="00C058FF"/>
    <w:rsid w:val="00C05E35"/>
    <w:rsid w:val="00C061E9"/>
    <w:rsid w:val="00C0625D"/>
    <w:rsid w:val="00C06BB9"/>
    <w:rsid w:val="00C0728D"/>
    <w:rsid w:val="00C072EA"/>
    <w:rsid w:val="00C073E8"/>
    <w:rsid w:val="00C07760"/>
    <w:rsid w:val="00C07812"/>
    <w:rsid w:val="00C0795D"/>
    <w:rsid w:val="00C07AB0"/>
    <w:rsid w:val="00C1000A"/>
    <w:rsid w:val="00C10613"/>
    <w:rsid w:val="00C10793"/>
    <w:rsid w:val="00C10B19"/>
    <w:rsid w:val="00C10B61"/>
    <w:rsid w:val="00C10F7B"/>
    <w:rsid w:val="00C11540"/>
    <w:rsid w:val="00C118FB"/>
    <w:rsid w:val="00C11A59"/>
    <w:rsid w:val="00C11AD6"/>
    <w:rsid w:val="00C122CF"/>
    <w:rsid w:val="00C125CD"/>
    <w:rsid w:val="00C125F6"/>
    <w:rsid w:val="00C127AA"/>
    <w:rsid w:val="00C127AF"/>
    <w:rsid w:val="00C129EE"/>
    <w:rsid w:val="00C12D35"/>
    <w:rsid w:val="00C13101"/>
    <w:rsid w:val="00C13121"/>
    <w:rsid w:val="00C13769"/>
    <w:rsid w:val="00C1380A"/>
    <w:rsid w:val="00C1387A"/>
    <w:rsid w:val="00C13963"/>
    <w:rsid w:val="00C13A94"/>
    <w:rsid w:val="00C13CEF"/>
    <w:rsid w:val="00C14165"/>
    <w:rsid w:val="00C141F2"/>
    <w:rsid w:val="00C14613"/>
    <w:rsid w:val="00C14C1E"/>
    <w:rsid w:val="00C14E50"/>
    <w:rsid w:val="00C151D8"/>
    <w:rsid w:val="00C155C2"/>
    <w:rsid w:val="00C15713"/>
    <w:rsid w:val="00C1592E"/>
    <w:rsid w:val="00C15B4C"/>
    <w:rsid w:val="00C160F5"/>
    <w:rsid w:val="00C168FF"/>
    <w:rsid w:val="00C178DC"/>
    <w:rsid w:val="00C1798B"/>
    <w:rsid w:val="00C17D4C"/>
    <w:rsid w:val="00C17EA5"/>
    <w:rsid w:val="00C17FDE"/>
    <w:rsid w:val="00C20291"/>
    <w:rsid w:val="00C20298"/>
    <w:rsid w:val="00C20401"/>
    <w:rsid w:val="00C204D8"/>
    <w:rsid w:val="00C2076D"/>
    <w:rsid w:val="00C20889"/>
    <w:rsid w:val="00C20F62"/>
    <w:rsid w:val="00C214C7"/>
    <w:rsid w:val="00C219E4"/>
    <w:rsid w:val="00C219F2"/>
    <w:rsid w:val="00C22C9F"/>
    <w:rsid w:val="00C22E64"/>
    <w:rsid w:val="00C233DB"/>
    <w:rsid w:val="00C23A33"/>
    <w:rsid w:val="00C23C4C"/>
    <w:rsid w:val="00C23EFF"/>
    <w:rsid w:val="00C24966"/>
    <w:rsid w:val="00C24FDF"/>
    <w:rsid w:val="00C252FB"/>
    <w:rsid w:val="00C256E1"/>
    <w:rsid w:val="00C26285"/>
    <w:rsid w:val="00C262EB"/>
    <w:rsid w:val="00C265A5"/>
    <w:rsid w:val="00C266A7"/>
    <w:rsid w:val="00C26804"/>
    <w:rsid w:val="00C2695B"/>
    <w:rsid w:val="00C26A2C"/>
    <w:rsid w:val="00C26BC5"/>
    <w:rsid w:val="00C26F26"/>
    <w:rsid w:val="00C26F92"/>
    <w:rsid w:val="00C2740D"/>
    <w:rsid w:val="00C27467"/>
    <w:rsid w:val="00C27573"/>
    <w:rsid w:val="00C27D40"/>
    <w:rsid w:val="00C301E9"/>
    <w:rsid w:val="00C309F8"/>
    <w:rsid w:val="00C30B1C"/>
    <w:rsid w:val="00C30B32"/>
    <w:rsid w:val="00C30D1B"/>
    <w:rsid w:val="00C31078"/>
    <w:rsid w:val="00C314F5"/>
    <w:rsid w:val="00C31906"/>
    <w:rsid w:val="00C31AFC"/>
    <w:rsid w:val="00C31E23"/>
    <w:rsid w:val="00C31EC9"/>
    <w:rsid w:val="00C3233C"/>
    <w:rsid w:val="00C324B3"/>
    <w:rsid w:val="00C32590"/>
    <w:rsid w:val="00C327D6"/>
    <w:rsid w:val="00C32A22"/>
    <w:rsid w:val="00C32A93"/>
    <w:rsid w:val="00C32F25"/>
    <w:rsid w:val="00C3357D"/>
    <w:rsid w:val="00C33668"/>
    <w:rsid w:val="00C33675"/>
    <w:rsid w:val="00C336AB"/>
    <w:rsid w:val="00C338FB"/>
    <w:rsid w:val="00C33B5C"/>
    <w:rsid w:val="00C34009"/>
    <w:rsid w:val="00C34113"/>
    <w:rsid w:val="00C34203"/>
    <w:rsid w:val="00C34539"/>
    <w:rsid w:val="00C34987"/>
    <w:rsid w:val="00C34DF0"/>
    <w:rsid w:val="00C34FDB"/>
    <w:rsid w:val="00C354EC"/>
    <w:rsid w:val="00C35A75"/>
    <w:rsid w:val="00C35B88"/>
    <w:rsid w:val="00C35BB6"/>
    <w:rsid w:val="00C36804"/>
    <w:rsid w:val="00C369B4"/>
    <w:rsid w:val="00C36C04"/>
    <w:rsid w:val="00C36C3D"/>
    <w:rsid w:val="00C36E91"/>
    <w:rsid w:val="00C371BE"/>
    <w:rsid w:val="00C3743C"/>
    <w:rsid w:val="00C3746A"/>
    <w:rsid w:val="00C37D4E"/>
    <w:rsid w:val="00C37DE9"/>
    <w:rsid w:val="00C402CF"/>
    <w:rsid w:val="00C405B9"/>
    <w:rsid w:val="00C4063B"/>
    <w:rsid w:val="00C4074C"/>
    <w:rsid w:val="00C409C4"/>
    <w:rsid w:val="00C40A33"/>
    <w:rsid w:val="00C40A7C"/>
    <w:rsid w:val="00C41257"/>
    <w:rsid w:val="00C4143D"/>
    <w:rsid w:val="00C41561"/>
    <w:rsid w:val="00C41717"/>
    <w:rsid w:val="00C41740"/>
    <w:rsid w:val="00C417EE"/>
    <w:rsid w:val="00C4184D"/>
    <w:rsid w:val="00C418EB"/>
    <w:rsid w:val="00C41A3E"/>
    <w:rsid w:val="00C41E2F"/>
    <w:rsid w:val="00C421AB"/>
    <w:rsid w:val="00C4250F"/>
    <w:rsid w:val="00C425BC"/>
    <w:rsid w:val="00C4293A"/>
    <w:rsid w:val="00C42AB9"/>
    <w:rsid w:val="00C43413"/>
    <w:rsid w:val="00C43608"/>
    <w:rsid w:val="00C43A0D"/>
    <w:rsid w:val="00C43A21"/>
    <w:rsid w:val="00C43D5C"/>
    <w:rsid w:val="00C44169"/>
    <w:rsid w:val="00C444A0"/>
    <w:rsid w:val="00C4470D"/>
    <w:rsid w:val="00C447CE"/>
    <w:rsid w:val="00C448EA"/>
    <w:rsid w:val="00C44A84"/>
    <w:rsid w:val="00C44CF8"/>
    <w:rsid w:val="00C44D02"/>
    <w:rsid w:val="00C4512C"/>
    <w:rsid w:val="00C4531F"/>
    <w:rsid w:val="00C457B3"/>
    <w:rsid w:val="00C457F6"/>
    <w:rsid w:val="00C45DD1"/>
    <w:rsid w:val="00C46488"/>
    <w:rsid w:val="00C46759"/>
    <w:rsid w:val="00C4686E"/>
    <w:rsid w:val="00C46986"/>
    <w:rsid w:val="00C46A08"/>
    <w:rsid w:val="00C46B59"/>
    <w:rsid w:val="00C46D8A"/>
    <w:rsid w:val="00C46E25"/>
    <w:rsid w:val="00C46F2B"/>
    <w:rsid w:val="00C47024"/>
    <w:rsid w:val="00C47331"/>
    <w:rsid w:val="00C475A6"/>
    <w:rsid w:val="00C479CF"/>
    <w:rsid w:val="00C479FF"/>
    <w:rsid w:val="00C47A0F"/>
    <w:rsid w:val="00C47B11"/>
    <w:rsid w:val="00C5044B"/>
    <w:rsid w:val="00C50814"/>
    <w:rsid w:val="00C508B2"/>
    <w:rsid w:val="00C50AF1"/>
    <w:rsid w:val="00C5100E"/>
    <w:rsid w:val="00C51125"/>
    <w:rsid w:val="00C51138"/>
    <w:rsid w:val="00C517BD"/>
    <w:rsid w:val="00C51881"/>
    <w:rsid w:val="00C51B4B"/>
    <w:rsid w:val="00C51B7F"/>
    <w:rsid w:val="00C522F2"/>
    <w:rsid w:val="00C524D2"/>
    <w:rsid w:val="00C52B05"/>
    <w:rsid w:val="00C52C84"/>
    <w:rsid w:val="00C52D8A"/>
    <w:rsid w:val="00C52EA6"/>
    <w:rsid w:val="00C52F45"/>
    <w:rsid w:val="00C52FD9"/>
    <w:rsid w:val="00C5318F"/>
    <w:rsid w:val="00C5336B"/>
    <w:rsid w:val="00C53B82"/>
    <w:rsid w:val="00C53D12"/>
    <w:rsid w:val="00C53DCA"/>
    <w:rsid w:val="00C53FF0"/>
    <w:rsid w:val="00C540E8"/>
    <w:rsid w:val="00C54492"/>
    <w:rsid w:val="00C5456F"/>
    <w:rsid w:val="00C5474C"/>
    <w:rsid w:val="00C547F1"/>
    <w:rsid w:val="00C54B59"/>
    <w:rsid w:val="00C555FE"/>
    <w:rsid w:val="00C5589B"/>
    <w:rsid w:val="00C55919"/>
    <w:rsid w:val="00C55AC0"/>
    <w:rsid w:val="00C55C62"/>
    <w:rsid w:val="00C55DDD"/>
    <w:rsid w:val="00C56922"/>
    <w:rsid w:val="00C56B17"/>
    <w:rsid w:val="00C56D1A"/>
    <w:rsid w:val="00C57599"/>
    <w:rsid w:val="00C57703"/>
    <w:rsid w:val="00C57C6F"/>
    <w:rsid w:val="00C57F17"/>
    <w:rsid w:val="00C600EE"/>
    <w:rsid w:val="00C602DC"/>
    <w:rsid w:val="00C6069B"/>
    <w:rsid w:val="00C60B88"/>
    <w:rsid w:val="00C60D32"/>
    <w:rsid w:val="00C60DEE"/>
    <w:rsid w:val="00C61037"/>
    <w:rsid w:val="00C6106B"/>
    <w:rsid w:val="00C61129"/>
    <w:rsid w:val="00C611F1"/>
    <w:rsid w:val="00C61BB8"/>
    <w:rsid w:val="00C61FD5"/>
    <w:rsid w:val="00C620DF"/>
    <w:rsid w:val="00C62127"/>
    <w:rsid w:val="00C62506"/>
    <w:rsid w:val="00C6255B"/>
    <w:rsid w:val="00C625DF"/>
    <w:rsid w:val="00C62602"/>
    <w:rsid w:val="00C62749"/>
    <w:rsid w:val="00C62A03"/>
    <w:rsid w:val="00C62AD6"/>
    <w:rsid w:val="00C62CE9"/>
    <w:rsid w:val="00C6304C"/>
    <w:rsid w:val="00C630A0"/>
    <w:rsid w:val="00C633E6"/>
    <w:rsid w:val="00C6340A"/>
    <w:rsid w:val="00C6346E"/>
    <w:rsid w:val="00C63585"/>
    <w:rsid w:val="00C6378E"/>
    <w:rsid w:val="00C637EF"/>
    <w:rsid w:val="00C63A3A"/>
    <w:rsid w:val="00C63CD4"/>
    <w:rsid w:val="00C64486"/>
    <w:rsid w:val="00C64778"/>
    <w:rsid w:val="00C64AB1"/>
    <w:rsid w:val="00C64B2B"/>
    <w:rsid w:val="00C64C2C"/>
    <w:rsid w:val="00C64F26"/>
    <w:rsid w:val="00C651FF"/>
    <w:rsid w:val="00C65A47"/>
    <w:rsid w:val="00C65A9F"/>
    <w:rsid w:val="00C65B47"/>
    <w:rsid w:val="00C65B50"/>
    <w:rsid w:val="00C66053"/>
    <w:rsid w:val="00C6633B"/>
    <w:rsid w:val="00C66744"/>
    <w:rsid w:val="00C667D9"/>
    <w:rsid w:val="00C6694A"/>
    <w:rsid w:val="00C669F9"/>
    <w:rsid w:val="00C66CB0"/>
    <w:rsid w:val="00C66ED4"/>
    <w:rsid w:val="00C70391"/>
    <w:rsid w:val="00C70E22"/>
    <w:rsid w:val="00C710CC"/>
    <w:rsid w:val="00C71713"/>
    <w:rsid w:val="00C7193E"/>
    <w:rsid w:val="00C71955"/>
    <w:rsid w:val="00C71AC5"/>
    <w:rsid w:val="00C71B88"/>
    <w:rsid w:val="00C71E52"/>
    <w:rsid w:val="00C71F50"/>
    <w:rsid w:val="00C7212C"/>
    <w:rsid w:val="00C72139"/>
    <w:rsid w:val="00C722C9"/>
    <w:rsid w:val="00C724A6"/>
    <w:rsid w:val="00C72686"/>
    <w:rsid w:val="00C72EA1"/>
    <w:rsid w:val="00C72F9E"/>
    <w:rsid w:val="00C73097"/>
    <w:rsid w:val="00C7345E"/>
    <w:rsid w:val="00C734C6"/>
    <w:rsid w:val="00C73579"/>
    <w:rsid w:val="00C73BA0"/>
    <w:rsid w:val="00C73D64"/>
    <w:rsid w:val="00C73DC8"/>
    <w:rsid w:val="00C74250"/>
    <w:rsid w:val="00C74385"/>
    <w:rsid w:val="00C74539"/>
    <w:rsid w:val="00C74606"/>
    <w:rsid w:val="00C7476A"/>
    <w:rsid w:val="00C74925"/>
    <w:rsid w:val="00C74A2E"/>
    <w:rsid w:val="00C74DB9"/>
    <w:rsid w:val="00C74E68"/>
    <w:rsid w:val="00C74F5F"/>
    <w:rsid w:val="00C7517D"/>
    <w:rsid w:val="00C75269"/>
    <w:rsid w:val="00C75629"/>
    <w:rsid w:val="00C75799"/>
    <w:rsid w:val="00C75A24"/>
    <w:rsid w:val="00C75F57"/>
    <w:rsid w:val="00C7609A"/>
    <w:rsid w:val="00C76535"/>
    <w:rsid w:val="00C765E2"/>
    <w:rsid w:val="00C767AA"/>
    <w:rsid w:val="00C76901"/>
    <w:rsid w:val="00C769C6"/>
    <w:rsid w:val="00C76FC4"/>
    <w:rsid w:val="00C7701D"/>
    <w:rsid w:val="00C77273"/>
    <w:rsid w:val="00C776F9"/>
    <w:rsid w:val="00C7776F"/>
    <w:rsid w:val="00C778BF"/>
    <w:rsid w:val="00C779D9"/>
    <w:rsid w:val="00C77C69"/>
    <w:rsid w:val="00C80081"/>
    <w:rsid w:val="00C805C9"/>
    <w:rsid w:val="00C805E4"/>
    <w:rsid w:val="00C80EA8"/>
    <w:rsid w:val="00C80ED0"/>
    <w:rsid w:val="00C819CF"/>
    <w:rsid w:val="00C8233F"/>
    <w:rsid w:val="00C82486"/>
    <w:rsid w:val="00C82554"/>
    <w:rsid w:val="00C825B9"/>
    <w:rsid w:val="00C8263F"/>
    <w:rsid w:val="00C82786"/>
    <w:rsid w:val="00C828C8"/>
    <w:rsid w:val="00C82C40"/>
    <w:rsid w:val="00C82E19"/>
    <w:rsid w:val="00C831B0"/>
    <w:rsid w:val="00C83301"/>
    <w:rsid w:val="00C8356B"/>
    <w:rsid w:val="00C83906"/>
    <w:rsid w:val="00C83986"/>
    <w:rsid w:val="00C839A3"/>
    <w:rsid w:val="00C83AF5"/>
    <w:rsid w:val="00C83C5A"/>
    <w:rsid w:val="00C83E31"/>
    <w:rsid w:val="00C84083"/>
    <w:rsid w:val="00C843AE"/>
    <w:rsid w:val="00C8479E"/>
    <w:rsid w:val="00C8491E"/>
    <w:rsid w:val="00C8497C"/>
    <w:rsid w:val="00C84A7C"/>
    <w:rsid w:val="00C84B0D"/>
    <w:rsid w:val="00C8530E"/>
    <w:rsid w:val="00C85D66"/>
    <w:rsid w:val="00C85E17"/>
    <w:rsid w:val="00C86784"/>
    <w:rsid w:val="00C86D81"/>
    <w:rsid w:val="00C86D9C"/>
    <w:rsid w:val="00C86FBB"/>
    <w:rsid w:val="00C86FD7"/>
    <w:rsid w:val="00C8712E"/>
    <w:rsid w:val="00C87147"/>
    <w:rsid w:val="00C87772"/>
    <w:rsid w:val="00C87D59"/>
    <w:rsid w:val="00C904E2"/>
    <w:rsid w:val="00C904F1"/>
    <w:rsid w:val="00C907F0"/>
    <w:rsid w:val="00C9089F"/>
    <w:rsid w:val="00C9090F"/>
    <w:rsid w:val="00C90C9B"/>
    <w:rsid w:val="00C9143E"/>
    <w:rsid w:val="00C9144F"/>
    <w:rsid w:val="00C91B48"/>
    <w:rsid w:val="00C92127"/>
    <w:rsid w:val="00C92171"/>
    <w:rsid w:val="00C9219F"/>
    <w:rsid w:val="00C92312"/>
    <w:rsid w:val="00C924D1"/>
    <w:rsid w:val="00C92695"/>
    <w:rsid w:val="00C92762"/>
    <w:rsid w:val="00C92801"/>
    <w:rsid w:val="00C92922"/>
    <w:rsid w:val="00C92EBB"/>
    <w:rsid w:val="00C92FAD"/>
    <w:rsid w:val="00C93170"/>
    <w:rsid w:val="00C934C1"/>
    <w:rsid w:val="00C9460A"/>
    <w:rsid w:val="00C947BB"/>
    <w:rsid w:val="00C94A5F"/>
    <w:rsid w:val="00C94C2A"/>
    <w:rsid w:val="00C94C6D"/>
    <w:rsid w:val="00C94F12"/>
    <w:rsid w:val="00C94FD6"/>
    <w:rsid w:val="00C951E6"/>
    <w:rsid w:val="00C95460"/>
    <w:rsid w:val="00C95843"/>
    <w:rsid w:val="00C959E3"/>
    <w:rsid w:val="00C95AEB"/>
    <w:rsid w:val="00C95D73"/>
    <w:rsid w:val="00C95F8F"/>
    <w:rsid w:val="00C96262"/>
    <w:rsid w:val="00C966AD"/>
    <w:rsid w:val="00C96730"/>
    <w:rsid w:val="00C96B38"/>
    <w:rsid w:val="00C96E80"/>
    <w:rsid w:val="00C96EA7"/>
    <w:rsid w:val="00C96EB0"/>
    <w:rsid w:val="00C96FCE"/>
    <w:rsid w:val="00C9703A"/>
    <w:rsid w:val="00C971C5"/>
    <w:rsid w:val="00C972B1"/>
    <w:rsid w:val="00C973BB"/>
    <w:rsid w:val="00C97665"/>
    <w:rsid w:val="00C97BD9"/>
    <w:rsid w:val="00C97F43"/>
    <w:rsid w:val="00C97F70"/>
    <w:rsid w:val="00CA03AF"/>
    <w:rsid w:val="00CA03B6"/>
    <w:rsid w:val="00CA0BAE"/>
    <w:rsid w:val="00CA0CDA"/>
    <w:rsid w:val="00CA0CFF"/>
    <w:rsid w:val="00CA0E4D"/>
    <w:rsid w:val="00CA11D2"/>
    <w:rsid w:val="00CA1A59"/>
    <w:rsid w:val="00CA214A"/>
    <w:rsid w:val="00CA233E"/>
    <w:rsid w:val="00CA27E9"/>
    <w:rsid w:val="00CA3466"/>
    <w:rsid w:val="00CA35A6"/>
    <w:rsid w:val="00CA3C2A"/>
    <w:rsid w:val="00CA437C"/>
    <w:rsid w:val="00CA449E"/>
    <w:rsid w:val="00CA466F"/>
    <w:rsid w:val="00CA49AB"/>
    <w:rsid w:val="00CA4DEC"/>
    <w:rsid w:val="00CA50CB"/>
    <w:rsid w:val="00CA51C0"/>
    <w:rsid w:val="00CA545D"/>
    <w:rsid w:val="00CA579B"/>
    <w:rsid w:val="00CA5B0E"/>
    <w:rsid w:val="00CA5FDB"/>
    <w:rsid w:val="00CA61B5"/>
    <w:rsid w:val="00CA63C8"/>
    <w:rsid w:val="00CA64EF"/>
    <w:rsid w:val="00CA662C"/>
    <w:rsid w:val="00CA6693"/>
    <w:rsid w:val="00CA67EF"/>
    <w:rsid w:val="00CA7472"/>
    <w:rsid w:val="00CB064B"/>
    <w:rsid w:val="00CB06A5"/>
    <w:rsid w:val="00CB06DF"/>
    <w:rsid w:val="00CB08CB"/>
    <w:rsid w:val="00CB0FBA"/>
    <w:rsid w:val="00CB0FDA"/>
    <w:rsid w:val="00CB1009"/>
    <w:rsid w:val="00CB145D"/>
    <w:rsid w:val="00CB149E"/>
    <w:rsid w:val="00CB14CD"/>
    <w:rsid w:val="00CB192F"/>
    <w:rsid w:val="00CB1C6B"/>
    <w:rsid w:val="00CB1CF5"/>
    <w:rsid w:val="00CB1F9D"/>
    <w:rsid w:val="00CB20D4"/>
    <w:rsid w:val="00CB22D5"/>
    <w:rsid w:val="00CB231D"/>
    <w:rsid w:val="00CB244D"/>
    <w:rsid w:val="00CB2ABB"/>
    <w:rsid w:val="00CB328D"/>
    <w:rsid w:val="00CB3430"/>
    <w:rsid w:val="00CB372E"/>
    <w:rsid w:val="00CB45F7"/>
    <w:rsid w:val="00CB47CC"/>
    <w:rsid w:val="00CB480C"/>
    <w:rsid w:val="00CB49C3"/>
    <w:rsid w:val="00CB4BF9"/>
    <w:rsid w:val="00CB4C9C"/>
    <w:rsid w:val="00CB4FA5"/>
    <w:rsid w:val="00CB5571"/>
    <w:rsid w:val="00CB572A"/>
    <w:rsid w:val="00CB5944"/>
    <w:rsid w:val="00CB5CDA"/>
    <w:rsid w:val="00CB603B"/>
    <w:rsid w:val="00CB6068"/>
    <w:rsid w:val="00CB63A2"/>
    <w:rsid w:val="00CB63FF"/>
    <w:rsid w:val="00CB661B"/>
    <w:rsid w:val="00CB6631"/>
    <w:rsid w:val="00CB6A3A"/>
    <w:rsid w:val="00CB6BA1"/>
    <w:rsid w:val="00CB6CC4"/>
    <w:rsid w:val="00CB6CD0"/>
    <w:rsid w:val="00CB6D20"/>
    <w:rsid w:val="00CB6D68"/>
    <w:rsid w:val="00CB6D87"/>
    <w:rsid w:val="00CB71ED"/>
    <w:rsid w:val="00CB7E9A"/>
    <w:rsid w:val="00CC03DB"/>
    <w:rsid w:val="00CC03F7"/>
    <w:rsid w:val="00CC0499"/>
    <w:rsid w:val="00CC089D"/>
    <w:rsid w:val="00CC08A3"/>
    <w:rsid w:val="00CC0ED6"/>
    <w:rsid w:val="00CC10A8"/>
    <w:rsid w:val="00CC133D"/>
    <w:rsid w:val="00CC1596"/>
    <w:rsid w:val="00CC19A0"/>
    <w:rsid w:val="00CC1A85"/>
    <w:rsid w:val="00CC1FB9"/>
    <w:rsid w:val="00CC256F"/>
    <w:rsid w:val="00CC26FE"/>
    <w:rsid w:val="00CC2759"/>
    <w:rsid w:val="00CC277E"/>
    <w:rsid w:val="00CC2D76"/>
    <w:rsid w:val="00CC2E1A"/>
    <w:rsid w:val="00CC2F82"/>
    <w:rsid w:val="00CC2F9A"/>
    <w:rsid w:val="00CC32C0"/>
    <w:rsid w:val="00CC3743"/>
    <w:rsid w:val="00CC38AD"/>
    <w:rsid w:val="00CC44B5"/>
    <w:rsid w:val="00CC497C"/>
    <w:rsid w:val="00CC4EEF"/>
    <w:rsid w:val="00CC533F"/>
    <w:rsid w:val="00CC53F9"/>
    <w:rsid w:val="00CC5BCB"/>
    <w:rsid w:val="00CC5DCB"/>
    <w:rsid w:val="00CC5E05"/>
    <w:rsid w:val="00CC63B1"/>
    <w:rsid w:val="00CC6424"/>
    <w:rsid w:val="00CC6C56"/>
    <w:rsid w:val="00CC6FC0"/>
    <w:rsid w:val="00CC7263"/>
    <w:rsid w:val="00CC78E7"/>
    <w:rsid w:val="00CC798B"/>
    <w:rsid w:val="00CC7C8E"/>
    <w:rsid w:val="00CC7CE1"/>
    <w:rsid w:val="00CD0066"/>
    <w:rsid w:val="00CD00D8"/>
    <w:rsid w:val="00CD05DD"/>
    <w:rsid w:val="00CD0616"/>
    <w:rsid w:val="00CD06D9"/>
    <w:rsid w:val="00CD1262"/>
    <w:rsid w:val="00CD128C"/>
    <w:rsid w:val="00CD2344"/>
    <w:rsid w:val="00CD2403"/>
    <w:rsid w:val="00CD27F6"/>
    <w:rsid w:val="00CD2B0B"/>
    <w:rsid w:val="00CD2D7C"/>
    <w:rsid w:val="00CD337C"/>
    <w:rsid w:val="00CD3391"/>
    <w:rsid w:val="00CD3451"/>
    <w:rsid w:val="00CD3999"/>
    <w:rsid w:val="00CD3C89"/>
    <w:rsid w:val="00CD409B"/>
    <w:rsid w:val="00CD43B0"/>
    <w:rsid w:val="00CD44C2"/>
    <w:rsid w:val="00CD4806"/>
    <w:rsid w:val="00CD4AFA"/>
    <w:rsid w:val="00CD55FE"/>
    <w:rsid w:val="00CD56AC"/>
    <w:rsid w:val="00CD5766"/>
    <w:rsid w:val="00CD5870"/>
    <w:rsid w:val="00CD61CA"/>
    <w:rsid w:val="00CD6F13"/>
    <w:rsid w:val="00CD70AE"/>
    <w:rsid w:val="00CD7175"/>
    <w:rsid w:val="00CD7B15"/>
    <w:rsid w:val="00CD7DDC"/>
    <w:rsid w:val="00CE03C6"/>
    <w:rsid w:val="00CE0476"/>
    <w:rsid w:val="00CE05D8"/>
    <w:rsid w:val="00CE07FB"/>
    <w:rsid w:val="00CE0824"/>
    <w:rsid w:val="00CE0959"/>
    <w:rsid w:val="00CE0D79"/>
    <w:rsid w:val="00CE0E28"/>
    <w:rsid w:val="00CE0FA9"/>
    <w:rsid w:val="00CE102A"/>
    <w:rsid w:val="00CE131C"/>
    <w:rsid w:val="00CE1574"/>
    <w:rsid w:val="00CE1DEF"/>
    <w:rsid w:val="00CE25D5"/>
    <w:rsid w:val="00CE2B7C"/>
    <w:rsid w:val="00CE2C30"/>
    <w:rsid w:val="00CE2C6E"/>
    <w:rsid w:val="00CE2FAB"/>
    <w:rsid w:val="00CE36D6"/>
    <w:rsid w:val="00CE3739"/>
    <w:rsid w:val="00CE3BC1"/>
    <w:rsid w:val="00CE42D5"/>
    <w:rsid w:val="00CE43B9"/>
    <w:rsid w:val="00CE43ED"/>
    <w:rsid w:val="00CE4483"/>
    <w:rsid w:val="00CE4893"/>
    <w:rsid w:val="00CE4B4F"/>
    <w:rsid w:val="00CE4BD5"/>
    <w:rsid w:val="00CE4F3D"/>
    <w:rsid w:val="00CE513F"/>
    <w:rsid w:val="00CE528D"/>
    <w:rsid w:val="00CE52FA"/>
    <w:rsid w:val="00CE5E19"/>
    <w:rsid w:val="00CE6122"/>
    <w:rsid w:val="00CE639E"/>
    <w:rsid w:val="00CE643B"/>
    <w:rsid w:val="00CE6491"/>
    <w:rsid w:val="00CE6CD4"/>
    <w:rsid w:val="00CE749A"/>
    <w:rsid w:val="00CE763A"/>
    <w:rsid w:val="00CE7760"/>
    <w:rsid w:val="00CE7A1B"/>
    <w:rsid w:val="00CE7CB1"/>
    <w:rsid w:val="00CE7DCA"/>
    <w:rsid w:val="00CE7FD1"/>
    <w:rsid w:val="00CF0578"/>
    <w:rsid w:val="00CF063E"/>
    <w:rsid w:val="00CF0689"/>
    <w:rsid w:val="00CF0704"/>
    <w:rsid w:val="00CF1279"/>
    <w:rsid w:val="00CF18B4"/>
    <w:rsid w:val="00CF1EE1"/>
    <w:rsid w:val="00CF2093"/>
    <w:rsid w:val="00CF20A3"/>
    <w:rsid w:val="00CF2A79"/>
    <w:rsid w:val="00CF2CD6"/>
    <w:rsid w:val="00CF31E7"/>
    <w:rsid w:val="00CF3940"/>
    <w:rsid w:val="00CF3B58"/>
    <w:rsid w:val="00CF3F50"/>
    <w:rsid w:val="00CF3F6F"/>
    <w:rsid w:val="00CF43A3"/>
    <w:rsid w:val="00CF4AC1"/>
    <w:rsid w:val="00CF4B6F"/>
    <w:rsid w:val="00CF4E2D"/>
    <w:rsid w:val="00CF5074"/>
    <w:rsid w:val="00CF56AF"/>
    <w:rsid w:val="00CF5B33"/>
    <w:rsid w:val="00CF5C5C"/>
    <w:rsid w:val="00CF63FC"/>
    <w:rsid w:val="00CF6653"/>
    <w:rsid w:val="00CF6985"/>
    <w:rsid w:val="00CF69AA"/>
    <w:rsid w:val="00D0016E"/>
    <w:rsid w:val="00D005AD"/>
    <w:rsid w:val="00D00B18"/>
    <w:rsid w:val="00D00B4D"/>
    <w:rsid w:val="00D00CA6"/>
    <w:rsid w:val="00D00F9E"/>
    <w:rsid w:val="00D01B02"/>
    <w:rsid w:val="00D01F6F"/>
    <w:rsid w:val="00D020EC"/>
    <w:rsid w:val="00D021A7"/>
    <w:rsid w:val="00D02D6F"/>
    <w:rsid w:val="00D02E78"/>
    <w:rsid w:val="00D03069"/>
    <w:rsid w:val="00D0308C"/>
    <w:rsid w:val="00D03407"/>
    <w:rsid w:val="00D03A80"/>
    <w:rsid w:val="00D03DBC"/>
    <w:rsid w:val="00D04003"/>
    <w:rsid w:val="00D04618"/>
    <w:rsid w:val="00D0477C"/>
    <w:rsid w:val="00D04AE5"/>
    <w:rsid w:val="00D04B2E"/>
    <w:rsid w:val="00D04D1A"/>
    <w:rsid w:val="00D052DA"/>
    <w:rsid w:val="00D0574D"/>
    <w:rsid w:val="00D0576A"/>
    <w:rsid w:val="00D057F6"/>
    <w:rsid w:val="00D05882"/>
    <w:rsid w:val="00D05D08"/>
    <w:rsid w:val="00D060D1"/>
    <w:rsid w:val="00D062E7"/>
    <w:rsid w:val="00D0643F"/>
    <w:rsid w:val="00D06740"/>
    <w:rsid w:val="00D0681D"/>
    <w:rsid w:val="00D068CB"/>
    <w:rsid w:val="00D0715F"/>
    <w:rsid w:val="00D076BF"/>
    <w:rsid w:val="00D07737"/>
    <w:rsid w:val="00D07D1B"/>
    <w:rsid w:val="00D07EDE"/>
    <w:rsid w:val="00D10041"/>
    <w:rsid w:val="00D10327"/>
    <w:rsid w:val="00D10C7E"/>
    <w:rsid w:val="00D10CC3"/>
    <w:rsid w:val="00D10CF7"/>
    <w:rsid w:val="00D10D92"/>
    <w:rsid w:val="00D10DFF"/>
    <w:rsid w:val="00D110F1"/>
    <w:rsid w:val="00D11553"/>
    <w:rsid w:val="00D11CCB"/>
    <w:rsid w:val="00D11F14"/>
    <w:rsid w:val="00D12651"/>
    <w:rsid w:val="00D12B0B"/>
    <w:rsid w:val="00D12D0E"/>
    <w:rsid w:val="00D132C1"/>
    <w:rsid w:val="00D13973"/>
    <w:rsid w:val="00D139FB"/>
    <w:rsid w:val="00D13CC4"/>
    <w:rsid w:val="00D13E13"/>
    <w:rsid w:val="00D13F5F"/>
    <w:rsid w:val="00D140D7"/>
    <w:rsid w:val="00D143D3"/>
    <w:rsid w:val="00D14610"/>
    <w:rsid w:val="00D1482F"/>
    <w:rsid w:val="00D14944"/>
    <w:rsid w:val="00D149A7"/>
    <w:rsid w:val="00D14D8A"/>
    <w:rsid w:val="00D14E9E"/>
    <w:rsid w:val="00D153FB"/>
    <w:rsid w:val="00D1563E"/>
    <w:rsid w:val="00D15E46"/>
    <w:rsid w:val="00D15F75"/>
    <w:rsid w:val="00D163B9"/>
    <w:rsid w:val="00D1642F"/>
    <w:rsid w:val="00D16A08"/>
    <w:rsid w:val="00D16B92"/>
    <w:rsid w:val="00D16DFD"/>
    <w:rsid w:val="00D171C2"/>
    <w:rsid w:val="00D1780A"/>
    <w:rsid w:val="00D17C37"/>
    <w:rsid w:val="00D17D66"/>
    <w:rsid w:val="00D202BC"/>
    <w:rsid w:val="00D2036F"/>
    <w:rsid w:val="00D203A9"/>
    <w:rsid w:val="00D206BA"/>
    <w:rsid w:val="00D2072B"/>
    <w:rsid w:val="00D20822"/>
    <w:rsid w:val="00D20BCC"/>
    <w:rsid w:val="00D20D78"/>
    <w:rsid w:val="00D20F35"/>
    <w:rsid w:val="00D214A1"/>
    <w:rsid w:val="00D2168F"/>
    <w:rsid w:val="00D2177E"/>
    <w:rsid w:val="00D21C75"/>
    <w:rsid w:val="00D21F97"/>
    <w:rsid w:val="00D2233D"/>
    <w:rsid w:val="00D22D6C"/>
    <w:rsid w:val="00D2324C"/>
    <w:rsid w:val="00D232C4"/>
    <w:rsid w:val="00D23315"/>
    <w:rsid w:val="00D235FE"/>
    <w:rsid w:val="00D23969"/>
    <w:rsid w:val="00D23E3D"/>
    <w:rsid w:val="00D24065"/>
    <w:rsid w:val="00D24704"/>
    <w:rsid w:val="00D24803"/>
    <w:rsid w:val="00D24835"/>
    <w:rsid w:val="00D24B2A"/>
    <w:rsid w:val="00D24BCB"/>
    <w:rsid w:val="00D24E0F"/>
    <w:rsid w:val="00D24E27"/>
    <w:rsid w:val="00D250EC"/>
    <w:rsid w:val="00D251C7"/>
    <w:rsid w:val="00D253C8"/>
    <w:rsid w:val="00D25551"/>
    <w:rsid w:val="00D258B0"/>
    <w:rsid w:val="00D25C24"/>
    <w:rsid w:val="00D25EEE"/>
    <w:rsid w:val="00D2610F"/>
    <w:rsid w:val="00D26303"/>
    <w:rsid w:val="00D26378"/>
    <w:rsid w:val="00D26408"/>
    <w:rsid w:val="00D26D15"/>
    <w:rsid w:val="00D26E41"/>
    <w:rsid w:val="00D26F16"/>
    <w:rsid w:val="00D26FBB"/>
    <w:rsid w:val="00D27375"/>
    <w:rsid w:val="00D2750E"/>
    <w:rsid w:val="00D27CCB"/>
    <w:rsid w:val="00D27D0A"/>
    <w:rsid w:val="00D27D96"/>
    <w:rsid w:val="00D30633"/>
    <w:rsid w:val="00D3084E"/>
    <w:rsid w:val="00D309ED"/>
    <w:rsid w:val="00D30E49"/>
    <w:rsid w:val="00D30F85"/>
    <w:rsid w:val="00D31554"/>
    <w:rsid w:val="00D31746"/>
    <w:rsid w:val="00D318FE"/>
    <w:rsid w:val="00D3192B"/>
    <w:rsid w:val="00D31954"/>
    <w:rsid w:val="00D319EF"/>
    <w:rsid w:val="00D31DA1"/>
    <w:rsid w:val="00D32A51"/>
    <w:rsid w:val="00D32B4A"/>
    <w:rsid w:val="00D330CC"/>
    <w:rsid w:val="00D332CB"/>
    <w:rsid w:val="00D334C7"/>
    <w:rsid w:val="00D3358D"/>
    <w:rsid w:val="00D3362D"/>
    <w:rsid w:val="00D33702"/>
    <w:rsid w:val="00D337B7"/>
    <w:rsid w:val="00D33A85"/>
    <w:rsid w:val="00D33E08"/>
    <w:rsid w:val="00D342EA"/>
    <w:rsid w:val="00D34435"/>
    <w:rsid w:val="00D3455B"/>
    <w:rsid w:val="00D34640"/>
    <w:rsid w:val="00D34FDE"/>
    <w:rsid w:val="00D353AE"/>
    <w:rsid w:val="00D354FA"/>
    <w:rsid w:val="00D35B7A"/>
    <w:rsid w:val="00D35B98"/>
    <w:rsid w:val="00D35FD8"/>
    <w:rsid w:val="00D360D5"/>
    <w:rsid w:val="00D360F6"/>
    <w:rsid w:val="00D361E5"/>
    <w:rsid w:val="00D36616"/>
    <w:rsid w:val="00D367A7"/>
    <w:rsid w:val="00D36ABE"/>
    <w:rsid w:val="00D36F0D"/>
    <w:rsid w:val="00D36F92"/>
    <w:rsid w:val="00D372C5"/>
    <w:rsid w:val="00D376CE"/>
    <w:rsid w:val="00D37708"/>
    <w:rsid w:val="00D37731"/>
    <w:rsid w:val="00D37813"/>
    <w:rsid w:val="00D37E8B"/>
    <w:rsid w:val="00D4049B"/>
    <w:rsid w:val="00D40593"/>
    <w:rsid w:val="00D408D6"/>
    <w:rsid w:val="00D40AED"/>
    <w:rsid w:val="00D4113F"/>
    <w:rsid w:val="00D414BF"/>
    <w:rsid w:val="00D414D1"/>
    <w:rsid w:val="00D41646"/>
    <w:rsid w:val="00D41696"/>
    <w:rsid w:val="00D41AA9"/>
    <w:rsid w:val="00D41AEE"/>
    <w:rsid w:val="00D42186"/>
    <w:rsid w:val="00D42421"/>
    <w:rsid w:val="00D427AF"/>
    <w:rsid w:val="00D4283A"/>
    <w:rsid w:val="00D4288A"/>
    <w:rsid w:val="00D42992"/>
    <w:rsid w:val="00D42A73"/>
    <w:rsid w:val="00D42B45"/>
    <w:rsid w:val="00D42C2F"/>
    <w:rsid w:val="00D42E25"/>
    <w:rsid w:val="00D431C6"/>
    <w:rsid w:val="00D434DA"/>
    <w:rsid w:val="00D439C7"/>
    <w:rsid w:val="00D43B46"/>
    <w:rsid w:val="00D43EC2"/>
    <w:rsid w:val="00D441DC"/>
    <w:rsid w:val="00D44238"/>
    <w:rsid w:val="00D44425"/>
    <w:rsid w:val="00D447FB"/>
    <w:rsid w:val="00D44B85"/>
    <w:rsid w:val="00D4511C"/>
    <w:rsid w:val="00D4559E"/>
    <w:rsid w:val="00D457AE"/>
    <w:rsid w:val="00D45C82"/>
    <w:rsid w:val="00D45CB2"/>
    <w:rsid w:val="00D45D95"/>
    <w:rsid w:val="00D46A7B"/>
    <w:rsid w:val="00D46D96"/>
    <w:rsid w:val="00D46DC3"/>
    <w:rsid w:val="00D46DEC"/>
    <w:rsid w:val="00D46F82"/>
    <w:rsid w:val="00D4705B"/>
    <w:rsid w:val="00D476D9"/>
    <w:rsid w:val="00D477C4"/>
    <w:rsid w:val="00D477F7"/>
    <w:rsid w:val="00D47D27"/>
    <w:rsid w:val="00D47D6E"/>
    <w:rsid w:val="00D47D9D"/>
    <w:rsid w:val="00D47F5A"/>
    <w:rsid w:val="00D5021B"/>
    <w:rsid w:val="00D5036D"/>
    <w:rsid w:val="00D50503"/>
    <w:rsid w:val="00D506EB"/>
    <w:rsid w:val="00D50897"/>
    <w:rsid w:val="00D50A7C"/>
    <w:rsid w:val="00D50F45"/>
    <w:rsid w:val="00D512CC"/>
    <w:rsid w:val="00D513D9"/>
    <w:rsid w:val="00D515C0"/>
    <w:rsid w:val="00D5184C"/>
    <w:rsid w:val="00D51927"/>
    <w:rsid w:val="00D519AD"/>
    <w:rsid w:val="00D51C3A"/>
    <w:rsid w:val="00D51CFE"/>
    <w:rsid w:val="00D51D49"/>
    <w:rsid w:val="00D51EEC"/>
    <w:rsid w:val="00D5245B"/>
    <w:rsid w:val="00D529C8"/>
    <w:rsid w:val="00D52D63"/>
    <w:rsid w:val="00D52E52"/>
    <w:rsid w:val="00D5306A"/>
    <w:rsid w:val="00D531F9"/>
    <w:rsid w:val="00D5339F"/>
    <w:rsid w:val="00D533B3"/>
    <w:rsid w:val="00D53533"/>
    <w:rsid w:val="00D536B0"/>
    <w:rsid w:val="00D53C20"/>
    <w:rsid w:val="00D53D66"/>
    <w:rsid w:val="00D53FA3"/>
    <w:rsid w:val="00D53FB5"/>
    <w:rsid w:val="00D53FC5"/>
    <w:rsid w:val="00D541A6"/>
    <w:rsid w:val="00D554A9"/>
    <w:rsid w:val="00D55531"/>
    <w:rsid w:val="00D55543"/>
    <w:rsid w:val="00D55D43"/>
    <w:rsid w:val="00D55D95"/>
    <w:rsid w:val="00D561AF"/>
    <w:rsid w:val="00D56319"/>
    <w:rsid w:val="00D5644B"/>
    <w:rsid w:val="00D56484"/>
    <w:rsid w:val="00D56F91"/>
    <w:rsid w:val="00D574A7"/>
    <w:rsid w:val="00D57A96"/>
    <w:rsid w:val="00D57D2C"/>
    <w:rsid w:val="00D57D61"/>
    <w:rsid w:val="00D57DDA"/>
    <w:rsid w:val="00D606C9"/>
    <w:rsid w:val="00D6080D"/>
    <w:rsid w:val="00D60F98"/>
    <w:rsid w:val="00D610EA"/>
    <w:rsid w:val="00D613BC"/>
    <w:rsid w:val="00D61596"/>
    <w:rsid w:val="00D61726"/>
    <w:rsid w:val="00D6199E"/>
    <w:rsid w:val="00D6229C"/>
    <w:rsid w:val="00D62328"/>
    <w:rsid w:val="00D62662"/>
    <w:rsid w:val="00D6299A"/>
    <w:rsid w:val="00D62D46"/>
    <w:rsid w:val="00D6364F"/>
    <w:rsid w:val="00D6379A"/>
    <w:rsid w:val="00D63805"/>
    <w:rsid w:val="00D63807"/>
    <w:rsid w:val="00D639B5"/>
    <w:rsid w:val="00D63AC3"/>
    <w:rsid w:val="00D63CB1"/>
    <w:rsid w:val="00D63D3F"/>
    <w:rsid w:val="00D63E34"/>
    <w:rsid w:val="00D64197"/>
    <w:rsid w:val="00D64428"/>
    <w:rsid w:val="00D644BA"/>
    <w:rsid w:val="00D645E8"/>
    <w:rsid w:val="00D64645"/>
    <w:rsid w:val="00D6469C"/>
    <w:rsid w:val="00D647E8"/>
    <w:rsid w:val="00D64AE4"/>
    <w:rsid w:val="00D64D42"/>
    <w:rsid w:val="00D64E1B"/>
    <w:rsid w:val="00D64F21"/>
    <w:rsid w:val="00D65296"/>
    <w:rsid w:val="00D652E6"/>
    <w:rsid w:val="00D65ECC"/>
    <w:rsid w:val="00D65F5B"/>
    <w:rsid w:val="00D668C6"/>
    <w:rsid w:val="00D66A67"/>
    <w:rsid w:val="00D66B23"/>
    <w:rsid w:val="00D66CE3"/>
    <w:rsid w:val="00D67438"/>
    <w:rsid w:val="00D674B1"/>
    <w:rsid w:val="00D674BA"/>
    <w:rsid w:val="00D67791"/>
    <w:rsid w:val="00D677DB"/>
    <w:rsid w:val="00D6790D"/>
    <w:rsid w:val="00D679F1"/>
    <w:rsid w:val="00D67B54"/>
    <w:rsid w:val="00D70664"/>
    <w:rsid w:val="00D70D3C"/>
    <w:rsid w:val="00D70EB5"/>
    <w:rsid w:val="00D70FB0"/>
    <w:rsid w:val="00D718D1"/>
    <w:rsid w:val="00D71B77"/>
    <w:rsid w:val="00D71E71"/>
    <w:rsid w:val="00D724A8"/>
    <w:rsid w:val="00D72745"/>
    <w:rsid w:val="00D728C3"/>
    <w:rsid w:val="00D73116"/>
    <w:rsid w:val="00D73608"/>
    <w:rsid w:val="00D739F0"/>
    <w:rsid w:val="00D73E8B"/>
    <w:rsid w:val="00D740A5"/>
    <w:rsid w:val="00D74184"/>
    <w:rsid w:val="00D742CF"/>
    <w:rsid w:val="00D74646"/>
    <w:rsid w:val="00D74ADF"/>
    <w:rsid w:val="00D75271"/>
    <w:rsid w:val="00D754B8"/>
    <w:rsid w:val="00D7563F"/>
    <w:rsid w:val="00D7579A"/>
    <w:rsid w:val="00D7589C"/>
    <w:rsid w:val="00D75C90"/>
    <w:rsid w:val="00D75FA0"/>
    <w:rsid w:val="00D7640E"/>
    <w:rsid w:val="00D76A09"/>
    <w:rsid w:val="00D76ADD"/>
    <w:rsid w:val="00D76B34"/>
    <w:rsid w:val="00D77208"/>
    <w:rsid w:val="00D778C0"/>
    <w:rsid w:val="00D7794B"/>
    <w:rsid w:val="00D77B57"/>
    <w:rsid w:val="00D77BD1"/>
    <w:rsid w:val="00D806F9"/>
    <w:rsid w:val="00D807EF"/>
    <w:rsid w:val="00D80873"/>
    <w:rsid w:val="00D809E2"/>
    <w:rsid w:val="00D80AAF"/>
    <w:rsid w:val="00D80AF9"/>
    <w:rsid w:val="00D81060"/>
    <w:rsid w:val="00D81516"/>
    <w:rsid w:val="00D81595"/>
    <w:rsid w:val="00D815E5"/>
    <w:rsid w:val="00D81898"/>
    <w:rsid w:val="00D81BF2"/>
    <w:rsid w:val="00D81D5B"/>
    <w:rsid w:val="00D81E85"/>
    <w:rsid w:val="00D81FD8"/>
    <w:rsid w:val="00D82006"/>
    <w:rsid w:val="00D822B8"/>
    <w:rsid w:val="00D8245C"/>
    <w:rsid w:val="00D82B55"/>
    <w:rsid w:val="00D82E51"/>
    <w:rsid w:val="00D82F92"/>
    <w:rsid w:val="00D831BF"/>
    <w:rsid w:val="00D832D6"/>
    <w:rsid w:val="00D83666"/>
    <w:rsid w:val="00D837FA"/>
    <w:rsid w:val="00D83C2A"/>
    <w:rsid w:val="00D8429C"/>
    <w:rsid w:val="00D8434A"/>
    <w:rsid w:val="00D845C4"/>
    <w:rsid w:val="00D8492B"/>
    <w:rsid w:val="00D849BA"/>
    <w:rsid w:val="00D84FC5"/>
    <w:rsid w:val="00D8538F"/>
    <w:rsid w:val="00D853FE"/>
    <w:rsid w:val="00D85764"/>
    <w:rsid w:val="00D85B6A"/>
    <w:rsid w:val="00D85D69"/>
    <w:rsid w:val="00D85F27"/>
    <w:rsid w:val="00D85FE6"/>
    <w:rsid w:val="00D8635B"/>
    <w:rsid w:val="00D86959"/>
    <w:rsid w:val="00D86AA7"/>
    <w:rsid w:val="00D86CAC"/>
    <w:rsid w:val="00D87043"/>
    <w:rsid w:val="00D87500"/>
    <w:rsid w:val="00D87608"/>
    <w:rsid w:val="00D87652"/>
    <w:rsid w:val="00D878D1"/>
    <w:rsid w:val="00D87BEC"/>
    <w:rsid w:val="00D87D97"/>
    <w:rsid w:val="00D87EBA"/>
    <w:rsid w:val="00D9050E"/>
    <w:rsid w:val="00D9069A"/>
    <w:rsid w:val="00D90B53"/>
    <w:rsid w:val="00D90E1B"/>
    <w:rsid w:val="00D90FC7"/>
    <w:rsid w:val="00D91668"/>
    <w:rsid w:val="00D9181F"/>
    <w:rsid w:val="00D92017"/>
    <w:rsid w:val="00D9204A"/>
    <w:rsid w:val="00D923B1"/>
    <w:rsid w:val="00D926DF"/>
    <w:rsid w:val="00D92D9E"/>
    <w:rsid w:val="00D92E20"/>
    <w:rsid w:val="00D92EBA"/>
    <w:rsid w:val="00D937A8"/>
    <w:rsid w:val="00D9385E"/>
    <w:rsid w:val="00D94114"/>
    <w:rsid w:val="00D94207"/>
    <w:rsid w:val="00D9485F"/>
    <w:rsid w:val="00D9497B"/>
    <w:rsid w:val="00D95136"/>
    <w:rsid w:val="00D952F4"/>
    <w:rsid w:val="00D95341"/>
    <w:rsid w:val="00D95630"/>
    <w:rsid w:val="00D95A57"/>
    <w:rsid w:val="00D95BFF"/>
    <w:rsid w:val="00D95C32"/>
    <w:rsid w:val="00D95FB1"/>
    <w:rsid w:val="00D961F3"/>
    <w:rsid w:val="00D96452"/>
    <w:rsid w:val="00D965F2"/>
    <w:rsid w:val="00D96DB9"/>
    <w:rsid w:val="00D96E41"/>
    <w:rsid w:val="00D972E0"/>
    <w:rsid w:val="00D973FB"/>
    <w:rsid w:val="00D97522"/>
    <w:rsid w:val="00D97A79"/>
    <w:rsid w:val="00D97AD7"/>
    <w:rsid w:val="00D97F44"/>
    <w:rsid w:val="00DA0238"/>
    <w:rsid w:val="00DA04EA"/>
    <w:rsid w:val="00DA07FD"/>
    <w:rsid w:val="00DA09A1"/>
    <w:rsid w:val="00DA0BFE"/>
    <w:rsid w:val="00DA0DD7"/>
    <w:rsid w:val="00DA0E02"/>
    <w:rsid w:val="00DA132F"/>
    <w:rsid w:val="00DA1463"/>
    <w:rsid w:val="00DA1877"/>
    <w:rsid w:val="00DA25C1"/>
    <w:rsid w:val="00DA2654"/>
    <w:rsid w:val="00DA27EA"/>
    <w:rsid w:val="00DA2955"/>
    <w:rsid w:val="00DA2F2F"/>
    <w:rsid w:val="00DA3B7D"/>
    <w:rsid w:val="00DA3B96"/>
    <w:rsid w:val="00DA3C25"/>
    <w:rsid w:val="00DA482D"/>
    <w:rsid w:val="00DA4B62"/>
    <w:rsid w:val="00DA54AB"/>
    <w:rsid w:val="00DA54C0"/>
    <w:rsid w:val="00DA5BE8"/>
    <w:rsid w:val="00DA5C3B"/>
    <w:rsid w:val="00DA5C8D"/>
    <w:rsid w:val="00DA6578"/>
    <w:rsid w:val="00DA69BA"/>
    <w:rsid w:val="00DA6B44"/>
    <w:rsid w:val="00DA6B89"/>
    <w:rsid w:val="00DA6B8A"/>
    <w:rsid w:val="00DA6BA8"/>
    <w:rsid w:val="00DA6EA2"/>
    <w:rsid w:val="00DA6F18"/>
    <w:rsid w:val="00DA6F40"/>
    <w:rsid w:val="00DA76A1"/>
    <w:rsid w:val="00DA76CF"/>
    <w:rsid w:val="00DA790E"/>
    <w:rsid w:val="00DA7A36"/>
    <w:rsid w:val="00DA7BC1"/>
    <w:rsid w:val="00DB014C"/>
    <w:rsid w:val="00DB0222"/>
    <w:rsid w:val="00DB03AE"/>
    <w:rsid w:val="00DB0F44"/>
    <w:rsid w:val="00DB10A4"/>
    <w:rsid w:val="00DB1437"/>
    <w:rsid w:val="00DB1EBB"/>
    <w:rsid w:val="00DB1FF1"/>
    <w:rsid w:val="00DB255B"/>
    <w:rsid w:val="00DB28D7"/>
    <w:rsid w:val="00DB28E4"/>
    <w:rsid w:val="00DB2D0C"/>
    <w:rsid w:val="00DB3011"/>
    <w:rsid w:val="00DB3100"/>
    <w:rsid w:val="00DB310B"/>
    <w:rsid w:val="00DB324A"/>
    <w:rsid w:val="00DB3735"/>
    <w:rsid w:val="00DB391B"/>
    <w:rsid w:val="00DB39B2"/>
    <w:rsid w:val="00DB3A17"/>
    <w:rsid w:val="00DB3A5E"/>
    <w:rsid w:val="00DB3EE3"/>
    <w:rsid w:val="00DB41FA"/>
    <w:rsid w:val="00DB447B"/>
    <w:rsid w:val="00DB4AE0"/>
    <w:rsid w:val="00DB4B90"/>
    <w:rsid w:val="00DB4D46"/>
    <w:rsid w:val="00DB4D69"/>
    <w:rsid w:val="00DB5004"/>
    <w:rsid w:val="00DB5243"/>
    <w:rsid w:val="00DB52DB"/>
    <w:rsid w:val="00DB589F"/>
    <w:rsid w:val="00DB5CE8"/>
    <w:rsid w:val="00DB5F88"/>
    <w:rsid w:val="00DB637D"/>
    <w:rsid w:val="00DB6573"/>
    <w:rsid w:val="00DB75AA"/>
    <w:rsid w:val="00DB762E"/>
    <w:rsid w:val="00DB785E"/>
    <w:rsid w:val="00DB7A65"/>
    <w:rsid w:val="00DB7CD6"/>
    <w:rsid w:val="00DB7DD6"/>
    <w:rsid w:val="00DB7E4B"/>
    <w:rsid w:val="00DB7ECA"/>
    <w:rsid w:val="00DC046F"/>
    <w:rsid w:val="00DC05F4"/>
    <w:rsid w:val="00DC13DF"/>
    <w:rsid w:val="00DC172E"/>
    <w:rsid w:val="00DC1815"/>
    <w:rsid w:val="00DC192E"/>
    <w:rsid w:val="00DC2627"/>
    <w:rsid w:val="00DC2BA9"/>
    <w:rsid w:val="00DC2C06"/>
    <w:rsid w:val="00DC2EF3"/>
    <w:rsid w:val="00DC345F"/>
    <w:rsid w:val="00DC3D3E"/>
    <w:rsid w:val="00DC4074"/>
    <w:rsid w:val="00DC40F2"/>
    <w:rsid w:val="00DC4371"/>
    <w:rsid w:val="00DC443D"/>
    <w:rsid w:val="00DC4463"/>
    <w:rsid w:val="00DC456D"/>
    <w:rsid w:val="00DC4570"/>
    <w:rsid w:val="00DC45CF"/>
    <w:rsid w:val="00DC4C7E"/>
    <w:rsid w:val="00DC4EAC"/>
    <w:rsid w:val="00DC4F9B"/>
    <w:rsid w:val="00DC5188"/>
    <w:rsid w:val="00DC554A"/>
    <w:rsid w:val="00DC55D9"/>
    <w:rsid w:val="00DC55DE"/>
    <w:rsid w:val="00DC5A26"/>
    <w:rsid w:val="00DC5A9D"/>
    <w:rsid w:val="00DC5B77"/>
    <w:rsid w:val="00DC5F3A"/>
    <w:rsid w:val="00DC6048"/>
    <w:rsid w:val="00DC60F8"/>
    <w:rsid w:val="00DC61A5"/>
    <w:rsid w:val="00DC6539"/>
    <w:rsid w:val="00DC6ABA"/>
    <w:rsid w:val="00DC6F1C"/>
    <w:rsid w:val="00DC72C9"/>
    <w:rsid w:val="00DC740D"/>
    <w:rsid w:val="00DC784F"/>
    <w:rsid w:val="00DC7851"/>
    <w:rsid w:val="00DD0193"/>
    <w:rsid w:val="00DD068E"/>
    <w:rsid w:val="00DD0E00"/>
    <w:rsid w:val="00DD1271"/>
    <w:rsid w:val="00DD1EAA"/>
    <w:rsid w:val="00DD2960"/>
    <w:rsid w:val="00DD2B16"/>
    <w:rsid w:val="00DD2C03"/>
    <w:rsid w:val="00DD2FCE"/>
    <w:rsid w:val="00DD31E4"/>
    <w:rsid w:val="00DD3747"/>
    <w:rsid w:val="00DD3D89"/>
    <w:rsid w:val="00DD3E88"/>
    <w:rsid w:val="00DD3FBC"/>
    <w:rsid w:val="00DD4221"/>
    <w:rsid w:val="00DD4371"/>
    <w:rsid w:val="00DD4E2C"/>
    <w:rsid w:val="00DD519D"/>
    <w:rsid w:val="00DD5423"/>
    <w:rsid w:val="00DD563B"/>
    <w:rsid w:val="00DD57D2"/>
    <w:rsid w:val="00DD5889"/>
    <w:rsid w:val="00DD5FC6"/>
    <w:rsid w:val="00DD6620"/>
    <w:rsid w:val="00DD667C"/>
    <w:rsid w:val="00DD6866"/>
    <w:rsid w:val="00DD6B1E"/>
    <w:rsid w:val="00DD6BCB"/>
    <w:rsid w:val="00DD6C65"/>
    <w:rsid w:val="00DD70C5"/>
    <w:rsid w:val="00DD71E8"/>
    <w:rsid w:val="00DD762B"/>
    <w:rsid w:val="00DD7653"/>
    <w:rsid w:val="00DD7992"/>
    <w:rsid w:val="00DD7B25"/>
    <w:rsid w:val="00DD7D43"/>
    <w:rsid w:val="00DE042A"/>
    <w:rsid w:val="00DE07A1"/>
    <w:rsid w:val="00DE088D"/>
    <w:rsid w:val="00DE08C9"/>
    <w:rsid w:val="00DE0EDC"/>
    <w:rsid w:val="00DE0FA2"/>
    <w:rsid w:val="00DE1366"/>
    <w:rsid w:val="00DE1935"/>
    <w:rsid w:val="00DE1941"/>
    <w:rsid w:val="00DE1A23"/>
    <w:rsid w:val="00DE1A43"/>
    <w:rsid w:val="00DE1DF8"/>
    <w:rsid w:val="00DE2185"/>
    <w:rsid w:val="00DE21D7"/>
    <w:rsid w:val="00DE27DA"/>
    <w:rsid w:val="00DE2AB5"/>
    <w:rsid w:val="00DE2B8A"/>
    <w:rsid w:val="00DE2BA2"/>
    <w:rsid w:val="00DE2CE7"/>
    <w:rsid w:val="00DE3251"/>
    <w:rsid w:val="00DE3954"/>
    <w:rsid w:val="00DE3B32"/>
    <w:rsid w:val="00DE3F03"/>
    <w:rsid w:val="00DE4719"/>
    <w:rsid w:val="00DE4C12"/>
    <w:rsid w:val="00DE4E7F"/>
    <w:rsid w:val="00DE52CA"/>
    <w:rsid w:val="00DE541F"/>
    <w:rsid w:val="00DE55BA"/>
    <w:rsid w:val="00DE5674"/>
    <w:rsid w:val="00DE57ED"/>
    <w:rsid w:val="00DE59DD"/>
    <w:rsid w:val="00DE5C2E"/>
    <w:rsid w:val="00DE64CE"/>
    <w:rsid w:val="00DE64EB"/>
    <w:rsid w:val="00DE66F3"/>
    <w:rsid w:val="00DE6785"/>
    <w:rsid w:val="00DE6B44"/>
    <w:rsid w:val="00DE6DED"/>
    <w:rsid w:val="00DE6FD5"/>
    <w:rsid w:val="00DE7564"/>
    <w:rsid w:val="00DE7A51"/>
    <w:rsid w:val="00DE7E35"/>
    <w:rsid w:val="00DF078A"/>
    <w:rsid w:val="00DF0B6B"/>
    <w:rsid w:val="00DF0CA5"/>
    <w:rsid w:val="00DF1074"/>
    <w:rsid w:val="00DF10DD"/>
    <w:rsid w:val="00DF1398"/>
    <w:rsid w:val="00DF15E7"/>
    <w:rsid w:val="00DF17D4"/>
    <w:rsid w:val="00DF1A7C"/>
    <w:rsid w:val="00DF1E3A"/>
    <w:rsid w:val="00DF2882"/>
    <w:rsid w:val="00DF2AE4"/>
    <w:rsid w:val="00DF3949"/>
    <w:rsid w:val="00DF3987"/>
    <w:rsid w:val="00DF3D69"/>
    <w:rsid w:val="00DF4281"/>
    <w:rsid w:val="00DF45BE"/>
    <w:rsid w:val="00DF4661"/>
    <w:rsid w:val="00DF4AF5"/>
    <w:rsid w:val="00DF4CB4"/>
    <w:rsid w:val="00DF4F02"/>
    <w:rsid w:val="00DF5147"/>
    <w:rsid w:val="00DF55BB"/>
    <w:rsid w:val="00DF55C7"/>
    <w:rsid w:val="00DF5F6A"/>
    <w:rsid w:val="00DF61C9"/>
    <w:rsid w:val="00DF63A4"/>
    <w:rsid w:val="00DF6463"/>
    <w:rsid w:val="00DF6591"/>
    <w:rsid w:val="00DF6656"/>
    <w:rsid w:val="00DF6914"/>
    <w:rsid w:val="00DF6C3D"/>
    <w:rsid w:val="00DF6E45"/>
    <w:rsid w:val="00DF6E92"/>
    <w:rsid w:val="00DF6EC0"/>
    <w:rsid w:val="00DF6F81"/>
    <w:rsid w:val="00DF7023"/>
    <w:rsid w:val="00DF734A"/>
    <w:rsid w:val="00DF75D4"/>
    <w:rsid w:val="00DF77B1"/>
    <w:rsid w:val="00DF7B86"/>
    <w:rsid w:val="00DF7F09"/>
    <w:rsid w:val="00E002B1"/>
    <w:rsid w:val="00E00604"/>
    <w:rsid w:val="00E0060F"/>
    <w:rsid w:val="00E006F9"/>
    <w:rsid w:val="00E008A7"/>
    <w:rsid w:val="00E008C5"/>
    <w:rsid w:val="00E0090C"/>
    <w:rsid w:val="00E009B4"/>
    <w:rsid w:val="00E00CC2"/>
    <w:rsid w:val="00E01419"/>
    <w:rsid w:val="00E01440"/>
    <w:rsid w:val="00E016EA"/>
    <w:rsid w:val="00E01EA0"/>
    <w:rsid w:val="00E01F1C"/>
    <w:rsid w:val="00E01FDC"/>
    <w:rsid w:val="00E021B5"/>
    <w:rsid w:val="00E022E8"/>
    <w:rsid w:val="00E02790"/>
    <w:rsid w:val="00E034C4"/>
    <w:rsid w:val="00E041E6"/>
    <w:rsid w:val="00E04244"/>
    <w:rsid w:val="00E042DB"/>
    <w:rsid w:val="00E04393"/>
    <w:rsid w:val="00E0458B"/>
    <w:rsid w:val="00E045D3"/>
    <w:rsid w:val="00E049A1"/>
    <w:rsid w:val="00E04CBC"/>
    <w:rsid w:val="00E0505C"/>
    <w:rsid w:val="00E050C9"/>
    <w:rsid w:val="00E05319"/>
    <w:rsid w:val="00E05395"/>
    <w:rsid w:val="00E053E6"/>
    <w:rsid w:val="00E0561A"/>
    <w:rsid w:val="00E05BF9"/>
    <w:rsid w:val="00E05CD1"/>
    <w:rsid w:val="00E0668A"/>
    <w:rsid w:val="00E066FE"/>
    <w:rsid w:val="00E06723"/>
    <w:rsid w:val="00E06900"/>
    <w:rsid w:val="00E069CC"/>
    <w:rsid w:val="00E06BAF"/>
    <w:rsid w:val="00E06FB7"/>
    <w:rsid w:val="00E0721B"/>
    <w:rsid w:val="00E07C42"/>
    <w:rsid w:val="00E07EBF"/>
    <w:rsid w:val="00E10183"/>
    <w:rsid w:val="00E10202"/>
    <w:rsid w:val="00E1020F"/>
    <w:rsid w:val="00E10364"/>
    <w:rsid w:val="00E105C4"/>
    <w:rsid w:val="00E105F8"/>
    <w:rsid w:val="00E10C9B"/>
    <w:rsid w:val="00E10CE1"/>
    <w:rsid w:val="00E11192"/>
    <w:rsid w:val="00E111A3"/>
    <w:rsid w:val="00E11283"/>
    <w:rsid w:val="00E116A7"/>
    <w:rsid w:val="00E11784"/>
    <w:rsid w:val="00E11D35"/>
    <w:rsid w:val="00E11F90"/>
    <w:rsid w:val="00E12056"/>
    <w:rsid w:val="00E127F3"/>
    <w:rsid w:val="00E129F8"/>
    <w:rsid w:val="00E12AC4"/>
    <w:rsid w:val="00E12D21"/>
    <w:rsid w:val="00E12E4A"/>
    <w:rsid w:val="00E131E5"/>
    <w:rsid w:val="00E1326B"/>
    <w:rsid w:val="00E137F3"/>
    <w:rsid w:val="00E13BFA"/>
    <w:rsid w:val="00E13ED5"/>
    <w:rsid w:val="00E13FDB"/>
    <w:rsid w:val="00E1403D"/>
    <w:rsid w:val="00E14278"/>
    <w:rsid w:val="00E14487"/>
    <w:rsid w:val="00E145DF"/>
    <w:rsid w:val="00E14836"/>
    <w:rsid w:val="00E14ACD"/>
    <w:rsid w:val="00E14BFC"/>
    <w:rsid w:val="00E14FC2"/>
    <w:rsid w:val="00E150CF"/>
    <w:rsid w:val="00E15146"/>
    <w:rsid w:val="00E1518A"/>
    <w:rsid w:val="00E152BB"/>
    <w:rsid w:val="00E153C9"/>
    <w:rsid w:val="00E153FB"/>
    <w:rsid w:val="00E16337"/>
    <w:rsid w:val="00E168B1"/>
    <w:rsid w:val="00E16D6A"/>
    <w:rsid w:val="00E173DB"/>
    <w:rsid w:val="00E1797A"/>
    <w:rsid w:val="00E17B11"/>
    <w:rsid w:val="00E200A4"/>
    <w:rsid w:val="00E202D0"/>
    <w:rsid w:val="00E20682"/>
    <w:rsid w:val="00E2089E"/>
    <w:rsid w:val="00E20C99"/>
    <w:rsid w:val="00E2105E"/>
    <w:rsid w:val="00E2118A"/>
    <w:rsid w:val="00E212DB"/>
    <w:rsid w:val="00E212EE"/>
    <w:rsid w:val="00E21673"/>
    <w:rsid w:val="00E21CDB"/>
    <w:rsid w:val="00E2273C"/>
    <w:rsid w:val="00E229E5"/>
    <w:rsid w:val="00E22C97"/>
    <w:rsid w:val="00E22CA4"/>
    <w:rsid w:val="00E22EF6"/>
    <w:rsid w:val="00E23101"/>
    <w:rsid w:val="00E23733"/>
    <w:rsid w:val="00E237F0"/>
    <w:rsid w:val="00E24253"/>
    <w:rsid w:val="00E24278"/>
    <w:rsid w:val="00E24966"/>
    <w:rsid w:val="00E24B2B"/>
    <w:rsid w:val="00E2530E"/>
    <w:rsid w:val="00E25420"/>
    <w:rsid w:val="00E254D2"/>
    <w:rsid w:val="00E2557E"/>
    <w:rsid w:val="00E2560D"/>
    <w:rsid w:val="00E258B3"/>
    <w:rsid w:val="00E25D72"/>
    <w:rsid w:val="00E25DDB"/>
    <w:rsid w:val="00E263A4"/>
    <w:rsid w:val="00E2649F"/>
    <w:rsid w:val="00E269B7"/>
    <w:rsid w:val="00E2725E"/>
    <w:rsid w:val="00E2753D"/>
    <w:rsid w:val="00E275AF"/>
    <w:rsid w:val="00E278EB"/>
    <w:rsid w:val="00E27C20"/>
    <w:rsid w:val="00E27CE7"/>
    <w:rsid w:val="00E27DC9"/>
    <w:rsid w:val="00E3004A"/>
    <w:rsid w:val="00E302BB"/>
    <w:rsid w:val="00E302F8"/>
    <w:rsid w:val="00E30344"/>
    <w:rsid w:val="00E304E7"/>
    <w:rsid w:val="00E30EA6"/>
    <w:rsid w:val="00E30EE9"/>
    <w:rsid w:val="00E3149F"/>
    <w:rsid w:val="00E315BE"/>
    <w:rsid w:val="00E316DD"/>
    <w:rsid w:val="00E319FD"/>
    <w:rsid w:val="00E31DD9"/>
    <w:rsid w:val="00E321E6"/>
    <w:rsid w:val="00E32795"/>
    <w:rsid w:val="00E32AF6"/>
    <w:rsid w:val="00E33115"/>
    <w:rsid w:val="00E33169"/>
    <w:rsid w:val="00E331F2"/>
    <w:rsid w:val="00E339BE"/>
    <w:rsid w:val="00E34268"/>
    <w:rsid w:val="00E3463A"/>
    <w:rsid w:val="00E34724"/>
    <w:rsid w:val="00E34910"/>
    <w:rsid w:val="00E34934"/>
    <w:rsid w:val="00E34FE1"/>
    <w:rsid w:val="00E35BA4"/>
    <w:rsid w:val="00E35BE2"/>
    <w:rsid w:val="00E360B8"/>
    <w:rsid w:val="00E36145"/>
    <w:rsid w:val="00E361AE"/>
    <w:rsid w:val="00E36313"/>
    <w:rsid w:val="00E365E3"/>
    <w:rsid w:val="00E367DB"/>
    <w:rsid w:val="00E36996"/>
    <w:rsid w:val="00E369E1"/>
    <w:rsid w:val="00E36A3C"/>
    <w:rsid w:val="00E36C0F"/>
    <w:rsid w:val="00E36D82"/>
    <w:rsid w:val="00E36FEA"/>
    <w:rsid w:val="00E370D1"/>
    <w:rsid w:val="00E371E3"/>
    <w:rsid w:val="00E373AB"/>
    <w:rsid w:val="00E37401"/>
    <w:rsid w:val="00E374B1"/>
    <w:rsid w:val="00E375E9"/>
    <w:rsid w:val="00E376E2"/>
    <w:rsid w:val="00E37727"/>
    <w:rsid w:val="00E37772"/>
    <w:rsid w:val="00E37A50"/>
    <w:rsid w:val="00E37A5C"/>
    <w:rsid w:val="00E37B5A"/>
    <w:rsid w:val="00E404D5"/>
    <w:rsid w:val="00E40D5C"/>
    <w:rsid w:val="00E4172C"/>
    <w:rsid w:val="00E42728"/>
    <w:rsid w:val="00E42799"/>
    <w:rsid w:val="00E430BA"/>
    <w:rsid w:val="00E43106"/>
    <w:rsid w:val="00E43112"/>
    <w:rsid w:val="00E435E8"/>
    <w:rsid w:val="00E43843"/>
    <w:rsid w:val="00E43972"/>
    <w:rsid w:val="00E43983"/>
    <w:rsid w:val="00E43AEB"/>
    <w:rsid w:val="00E43BC7"/>
    <w:rsid w:val="00E44629"/>
    <w:rsid w:val="00E44B05"/>
    <w:rsid w:val="00E44DEE"/>
    <w:rsid w:val="00E4504A"/>
    <w:rsid w:val="00E455D3"/>
    <w:rsid w:val="00E457A9"/>
    <w:rsid w:val="00E459B4"/>
    <w:rsid w:val="00E45C1B"/>
    <w:rsid w:val="00E45C1C"/>
    <w:rsid w:val="00E45CC0"/>
    <w:rsid w:val="00E461B2"/>
    <w:rsid w:val="00E46374"/>
    <w:rsid w:val="00E465FC"/>
    <w:rsid w:val="00E46660"/>
    <w:rsid w:val="00E467CA"/>
    <w:rsid w:val="00E46801"/>
    <w:rsid w:val="00E469C3"/>
    <w:rsid w:val="00E46EB0"/>
    <w:rsid w:val="00E470AC"/>
    <w:rsid w:val="00E473D8"/>
    <w:rsid w:val="00E47852"/>
    <w:rsid w:val="00E478F7"/>
    <w:rsid w:val="00E47BEB"/>
    <w:rsid w:val="00E47D35"/>
    <w:rsid w:val="00E5001A"/>
    <w:rsid w:val="00E50075"/>
    <w:rsid w:val="00E5023A"/>
    <w:rsid w:val="00E5028E"/>
    <w:rsid w:val="00E50467"/>
    <w:rsid w:val="00E504CC"/>
    <w:rsid w:val="00E50D78"/>
    <w:rsid w:val="00E50EE4"/>
    <w:rsid w:val="00E511C1"/>
    <w:rsid w:val="00E512F9"/>
    <w:rsid w:val="00E519D7"/>
    <w:rsid w:val="00E519E1"/>
    <w:rsid w:val="00E51EEA"/>
    <w:rsid w:val="00E520CD"/>
    <w:rsid w:val="00E5219B"/>
    <w:rsid w:val="00E528EA"/>
    <w:rsid w:val="00E52E22"/>
    <w:rsid w:val="00E52F4B"/>
    <w:rsid w:val="00E53036"/>
    <w:rsid w:val="00E53078"/>
    <w:rsid w:val="00E535FA"/>
    <w:rsid w:val="00E536A3"/>
    <w:rsid w:val="00E5383F"/>
    <w:rsid w:val="00E5390F"/>
    <w:rsid w:val="00E53950"/>
    <w:rsid w:val="00E53C86"/>
    <w:rsid w:val="00E53D44"/>
    <w:rsid w:val="00E53ED6"/>
    <w:rsid w:val="00E542F4"/>
    <w:rsid w:val="00E54424"/>
    <w:rsid w:val="00E54625"/>
    <w:rsid w:val="00E546D9"/>
    <w:rsid w:val="00E547CE"/>
    <w:rsid w:val="00E55059"/>
    <w:rsid w:val="00E551DE"/>
    <w:rsid w:val="00E55712"/>
    <w:rsid w:val="00E5572D"/>
    <w:rsid w:val="00E55761"/>
    <w:rsid w:val="00E557C9"/>
    <w:rsid w:val="00E5597F"/>
    <w:rsid w:val="00E55D14"/>
    <w:rsid w:val="00E55D67"/>
    <w:rsid w:val="00E55E9C"/>
    <w:rsid w:val="00E5600B"/>
    <w:rsid w:val="00E5610B"/>
    <w:rsid w:val="00E5615D"/>
    <w:rsid w:val="00E561BD"/>
    <w:rsid w:val="00E56381"/>
    <w:rsid w:val="00E56BA1"/>
    <w:rsid w:val="00E56BC4"/>
    <w:rsid w:val="00E56CBF"/>
    <w:rsid w:val="00E56D82"/>
    <w:rsid w:val="00E56E9F"/>
    <w:rsid w:val="00E56F7B"/>
    <w:rsid w:val="00E57225"/>
    <w:rsid w:val="00E57429"/>
    <w:rsid w:val="00E57726"/>
    <w:rsid w:val="00E57832"/>
    <w:rsid w:val="00E57AB9"/>
    <w:rsid w:val="00E57E35"/>
    <w:rsid w:val="00E57FB9"/>
    <w:rsid w:val="00E60ABC"/>
    <w:rsid w:val="00E60C18"/>
    <w:rsid w:val="00E60CBD"/>
    <w:rsid w:val="00E611CE"/>
    <w:rsid w:val="00E61690"/>
    <w:rsid w:val="00E61DBA"/>
    <w:rsid w:val="00E61F7C"/>
    <w:rsid w:val="00E62064"/>
    <w:rsid w:val="00E621FF"/>
    <w:rsid w:val="00E62753"/>
    <w:rsid w:val="00E62963"/>
    <w:rsid w:val="00E63510"/>
    <w:rsid w:val="00E63BEF"/>
    <w:rsid w:val="00E63E7A"/>
    <w:rsid w:val="00E63F51"/>
    <w:rsid w:val="00E642A4"/>
    <w:rsid w:val="00E643C0"/>
    <w:rsid w:val="00E64476"/>
    <w:rsid w:val="00E64689"/>
    <w:rsid w:val="00E6498E"/>
    <w:rsid w:val="00E64C84"/>
    <w:rsid w:val="00E65035"/>
    <w:rsid w:val="00E6529D"/>
    <w:rsid w:val="00E65A6F"/>
    <w:rsid w:val="00E65B32"/>
    <w:rsid w:val="00E65F29"/>
    <w:rsid w:val="00E65FF2"/>
    <w:rsid w:val="00E66A90"/>
    <w:rsid w:val="00E66DAD"/>
    <w:rsid w:val="00E67011"/>
    <w:rsid w:val="00E670A4"/>
    <w:rsid w:val="00E67886"/>
    <w:rsid w:val="00E67DF9"/>
    <w:rsid w:val="00E67EFF"/>
    <w:rsid w:val="00E704CA"/>
    <w:rsid w:val="00E707E1"/>
    <w:rsid w:val="00E70DF7"/>
    <w:rsid w:val="00E713E1"/>
    <w:rsid w:val="00E715DA"/>
    <w:rsid w:val="00E71FAC"/>
    <w:rsid w:val="00E720F4"/>
    <w:rsid w:val="00E72473"/>
    <w:rsid w:val="00E7277F"/>
    <w:rsid w:val="00E72B4E"/>
    <w:rsid w:val="00E72B5F"/>
    <w:rsid w:val="00E72D58"/>
    <w:rsid w:val="00E72EC9"/>
    <w:rsid w:val="00E7328E"/>
    <w:rsid w:val="00E73688"/>
    <w:rsid w:val="00E73705"/>
    <w:rsid w:val="00E7379C"/>
    <w:rsid w:val="00E73A00"/>
    <w:rsid w:val="00E73ED5"/>
    <w:rsid w:val="00E73FF1"/>
    <w:rsid w:val="00E745C2"/>
    <w:rsid w:val="00E74701"/>
    <w:rsid w:val="00E747FC"/>
    <w:rsid w:val="00E74F77"/>
    <w:rsid w:val="00E75664"/>
    <w:rsid w:val="00E75DA1"/>
    <w:rsid w:val="00E75E72"/>
    <w:rsid w:val="00E76272"/>
    <w:rsid w:val="00E7680E"/>
    <w:rsid w:val="00E76CB9"/>
    <w:rsid w:val="00E77414"/>
    <w:rsid w:val="00E77565"/>
    <w:rsid w:val="00E77BE5"/>
    <w:rsid w:val="00E77FBB"/>
    <w:rsid w:val="00E77FEA"/>
    <w:rsid w:val="00E800A6"/>
    <w:rsid w:val="00E80341"/>
    <w:rsid w:val="00E806DA"/>
    <w:rsid w:val="00E80789"/>
    <w:rsid w:val="00E808CD"/>
    <w:rsid w:val="00E808EE"/>
    <w:rsid w:val="00E809B0"/>
    <w:rsid w:val="00E80A98"/>
    <w:rsid w:val="00E80B37"/>
    <w:rsid w:val="00E80B8E"/>
    <w:rsid w:val="00E80CDF"/>
    <w:rsid w:val="00E814B1"/>
    <w:rsid w:val="00E814DB"/>
    <w:rsid w:val="00E8151A"/>
    <w:rsid w:val="00E815F8"/>
    <w:rsid w:val="00E81BE5"/>
    <w:rsid w:val="00E81D2A"/>
    <w:rsid w:val="00E81F1B"/>
    <w:rsid w:val="00E825DF"/>
    <w:rsid w:val="00E82893"/>
    <w:rsid w:val="00E8312E"/>
    <w:rsid w:val="00E831D8"/>
    <w:rsid w:val="00E83420"/>
    <w:rsid w:val="00E8361D"/>
    <w:rsid w:val="00E83833"/>
    <w:rsid w:val="00E8385B"/>
    <w:rsid w:val="00E83A98"/>
    <w:rsid w:val="00E83A99"/>
    <w:rsid w:val="00E83E20"/>
    <w:rsid w:val="00E83FCE"/>
    <w:rsid w:val="00E841F9"/>
    <w:rsid w:val="00E84277"/>
    <w:rsid w:val="00E8476F"/>
    <w:rsid w:val="00E84BB9"/>
    <w:rsid w:val="00E84CD8"/>
    <w:rsid w:val="00E8506E"/>
    <w:rsid w:val="00E85CAC"/>
    <w:rsid w:val="00E86839"/>
    <w:rsid w:val="00E868FF"/>
    <w:rsid w:val="00E86BA0"/>
    <w:rsid w:val="00E86CD9"/>
    <w:rsid w:val="00E8717F"/>
    <w:rsid w:val="00E8734F"/>
    <w:rsid w:val="00E87427"/>
    <w:rsid w:val="00E87605"/>
    <w:rsid w:val="00E877BD"/>
    <w:rsid w:val="00E900C2"/>
    <w:rsid w:val="00E9016E"/>
    <w:rsid w:val="00E903E3"/>
    <w:rsid w:val="00E90506"/>
    <w:rsid w:val="00E9099A"/>
    <w:rsid w:val="00E90BC1"/>
    <w:rsid w:val="00E90DE2"/>
    <w:rsid w:val="00E912F0"/>
    <w:rsid w:val="00E91504"/>
    <w:rsid w:val="00E9151E"/>
    <w:rsid w:val="00E91C9D"/>
    <w:rsid w:val="00E92027"/>
    <w:rsid w:val="00E920EA"/>
    <w:rsid w:val="00E92397"/>
    <w:rsid w:val="00E92ADD"/>
    <w:rsid w:val="00E92E21"/>
    <w:rsid w:val="00E93493"/>
    <w:rsid w:val="00E936CA"/>
    <w:rsid w:val="00E936D6"/>
    <w:rsid w:val="00E9384F"/>
    <w:rsid w:val="00E93C10"/>
    <w:rsid w:val="00E93D3B"/>
    <w:rsid w:val="00E93D80"/>
    <w:rsid w:val="00E94574"/>
    <w:rsid w:val="00E9462E"/>
    <w:rsid w:val="00E94ADF"/>
    <w:rsid w:val="00E94F1C"/>
    <w:rsid w:val="00E95226"/>
    <w:rsid w:val="00E95503"/>
    <w:rsid w:val="00E955B8"/>
    <w:rsid w:val="00E956E4"/>
    <w:rsid w:val="00E9614A"/>
    <w:rsid w:val="00E969DD"/>
    <w:rsid w:val="00E96BA3"/>
    <w:rsid w:val="00E96CF8"/>
    <w:rsid w:val="00E96D99"/>
    <w:rsid w:val="00E96F6B"/>
    <w:rsid w:val="00E9711C"/>
    <w:rsid w:val="00E97165"/>
    <w:rsid w:val="00E974BA"/>
    <w:rsid w:val="00E9774C"/>
    <w:rsid w:val="00E978DF"/>
    <w:rsid w:val="00E97930"/>
    <w:rsid w:val="00E97C48"/>
    <w:rsid w:val="00E97F1A"/>
    <w:rsid w:val="00EA02B5"/>
    <w:rsid w:val="00EA06E6"/>
    <w:rsid w:val="00EA08F0"/>
    <w:rsid w:val="00EA0A71"/>
    <w:rsid w:val="00EA0BBA"/>
    <w:rsid w:val="00EA0CCA"/>
    <w:rsid w:val="00EA10E5"/>
    <w:rsid w:val="00EA14DF"/>
    <w:rsid w:val="00EA1948"/>
    <w:rsid w:val="00EA1B71"/>
    <w:rsid w:val="00EA1E7D"/>
    <w:rsid w:val="00EA2544"/>
    <w:rsid w:val="00EA2A79"/>
    <w:rsid w:val="00EA31BE"/>
    <w:rsid w:val="00EA32FF"/>
    <w:rsid w:val="00EA333B"/>
    <w:rsid w:val="00EA365F"/>
    <w:rsid w:val="00EA3890"/>
    <w:rsid w:val="00EA3C93"/>
    <w:rsid w:val="00EA3DB4"/>
    <w:rsid w:val="00EA43C6"/>
    <w:rsid w:val="00EA4400"/>
    <w:rsid w:val="00EA44F7"/>
    <w:rsid w:val="00EA4D4F"/>
    <w:rsid w:val="00EA4D92"/>
    <w:rsid w:val="00EA4F1B"/>
    <w:rsid w:val="00EA566A"/>
    <w:rsid w:val="00EA56E7"/>
    <w:rsid w:val="00EA5816"/>
    <w:rsid w:val="00EA5EA5"/>
    <w:rsid w:val="00EA634E"/>
    <w:rsid w:val="00EA6549"/>
    <w:rsid w:val="00EA660E"/>
    <w:rsid w:val="00EA6746"/>
    <w:rsid w:val="00EA6E82"/>
    <w:rsid w:val="00EA6FAF"/>
    <w:rsid w:val="00EA7515"/>
    <w:rsid w:val="00EA77BE"/>
    <w:rsid w:val="00EA795D"/>
    <w:rsid w:val="00EB04E8"/>
    <w:rsid w:val="00EB0540"/>
    <w:rsid w:val="00EB074B"/>
    <w:rsid w:val="00EB0784"/>
    <w:rsid w:val="00EB09C1"/>
    <w:rsid w:val="00EB124C"/>
    <w:rsid w:val="00EB1473"/>
    <w:rsid w:val="00EB18CD"/>
    <w:rsid w:val="00EB1DB6"/>
    <w:rsid w:val="00EB2554"/>
    <w:rsid w:val="00EB27E9"/>
    <w:rsid w:val="00EB2DD2"/>
    <w:rsid w:val="00EB2F4D"/>
    <w:rsid w:val="00EB2F5B"/>
    <w:rsid w:val="00EB31E0"/>
    <w:rsid w:val="00EB39A1"/>
    <w:rsid w:val="00EB3BDD"/>
    <w:rsid w:val="00EB3C79"/>
    <w:rsid w:val="00EB3CA7"/>
    <w:rsid w:val="00EB3E16"/>
    <w:rsid w:val="00EB4087"/>
    <w:rsid w:val="00EB42CC"/>
    <w:rsid w:val="00EB4648"/>
    <w:rsid w:val="00EB4892"/>
    <w:rsid w:val="00EB48EA"/>
    <w:rsid w:val="00EB4AF7"/>
    <w:rsid w:val="00EB4EB1"/>
    <w:rsid w:val="00EB5118"/>
    <w:rsid w:val="00EB5822"/>
    <w:rsid w:val="00EB5962"/>
    <w:rsid w:val="00EB5BC1"/>
    <w:rsid w:val="00EB5CC3"/>
    <w:rsid w:val="00EB5D71"/>
    <w:rsid w:val="00EB5DC8"/>
    <w:rsid w:val="00EB627F"/>
    <w:rsid w:val="00EB63BF"/>
    <w:rsid w:val="00EB676D"/>
    <w:rsid w:val="00EB6C7C"/>
    <w:rsid w:val="00EB70DE"/>
    <w:rsid w:val="00EB72BE"/>
    <w:rsid w:val="00EB72FD"/>
    <w:rsid w:val="00EB7C5C"/>
    <w:rsid w:val="00EC12D1"/>
    <w:rsid w:val="00EC134B"/>
    <w:rsid w:val="00EC1482"/>
    <w:rsid w:val="00EC1495"/>
    <w:rsid w:val="00EC1880"/>
    <w:rsid w:val="00EC193F"/>
    <w:rsid w:val="00EC1C37"/>
    <w:rsid w:val="00EC20E5"/>
    <w:rsid w:val="00EC27B3"/>
    <w:rsid w:val="00EC2C33"/>
    <w:rsid w:val="00EC3078"/>
    <w:rsid w:val="00EC31A6"/>
    <w:rsid w:val="00EC3285"/>
    <w:rsid w:val="00EC3449"/>
    <w:rsid w:val="00EC3D53"/>
    <w:rsid w:val="00EC406E"/>
    <w:rsid w:val="00EC42D6"/>
    <w:rsid w:val="00EC4420"/>
    <w:rsid w:val="00EC44AC"/>
    <w:rsid w:val="00EC4A81"/>
    <w:rsid w:val="00EC4C8F"/>
    <w:rsid w:val="00EC5078"/>
    <w:rsid w:val="00EC5121"/>
    <w:rsid w:val="00EC5535"/>
    <w:rsid w:val="00EC56EA"/>
    <w:rsid w:val="00EC58F7"/>
    <w:rsid w:val="00EC63EB"/>
    <w:rsid w:val="00EC6577"/>
    <w:rsid w:val="00EC7388"/>
    <w:rsid w:val="00EC73D2"/>
    <w:rsid w:val="00ED0003"/>
    <w:rsid w:val="00ED036A"/>
    <w:rsid w:val="00ED05D6"/>
    <w:rsid w:val="00ED0B9D"/>
    <w:rsid w:val="00ED0C3A"/>
    <w:rsid w:val="00ED1742"/>
    <w:rsid w:val="00ED1DB4"/>
    <w:rsid w:val="00ED1F33"/>
    <w:rsid w:val="00ED202D"/>
    <w:rsid w:val="00ED2152"/>
    <w:rsid w:val="00ED255A"/>
    <w:rsid w:val="00ED259F"/>
    <w:rsid w:val="00ED2736"/>
    <w:rsid w:val="00ED3638"/>
    <w:rsid w:val="00ED3764"/>
    <w:rsid w:val="00ED3909"/>
    <w:rsid w:val="00ED3F55"/>
    <w:rsid w:val="00ED3FA2"/>
    <w:rsid w:val="00ED4103"/>
    <w:rsid w:val="00ED4821"/>
    <w:rsid w:val="00ED4841"/>
    <w:rsid w:val="00ED4A9B"/>
    <w:rsid w:val="00ED4ACA"/>
    <w:rsid w:val="00ED4D25"/>
    <w:rsid w:val="00ED4D66"/>
    <w:rsid w:val="00ED4EC2"/>
    <w:rsid w:val="00ED5009"/>
    <w:rsid w:val="00ED5335"/>
    <w:rsid w:val="00ED56E8"/>
    <w:rsid w:val="00ED593F"/>
    <w:rsid w:val="00ED5CBF"/>
    <w:rsid w:val="00ED616E"/>
    <w:rsid w:val="00ED639A"/>
    <w:rsid w:val="00ED65C6"/>
    <w:rsid w:val="00ED693D"/>
    <w:rsid w:val="00ED6E88"/>
    <w:rsid w:val="00ED7097"/>
    <w:rsid w:val="00ED7470"/>
    <w:rsid w:val="00ED778D"/>
    <w:rsid w:val="00ED77FA"/>
    <w:rsid w:val="00ED78F1"/>
    <w:rsid w:val="00ED793C"/>
    <w:rsid w:val="00ED7CEE"/>
    <w:rsid w:val="00ED7E41"/>
    <w:rsid w:val="00EE000D"/>
    <w:rsid w:val="00EE0423"/>
    <w:rsid w:val="00EE04D2"/>
    <w:rsid w:val="00EE09DA"/>
    <w:rsid w:val="00EE0CCD"/>
    <w:rsid w:val="00EE0E87"/>
    <w:rsid w:val="00EE10CE"/>
    <w:rsid w:val="00EE189A"/>
    <w:rsid w:val="00EE1E8E"/>
    <w:rsid w:val="00EE208A"/>
    <w:rsid w:val="00EE21EF"/>
    <w:rsid w:val="00EE2326"/>
    <w:rsid w:val="00EE2377"/>
    <w:rsid w:val="00EE2645"/>
    <w:rsid w:val="00EE2BD3"/>
    <w:rsid w:val="00EE2C28"/>
    <w:rsid w:val="00EE2D43"/>
    <w:rsid w:val="00EE2D53"/>
    <w:rsid w:val="00EE2DB3"/>
    <w:rsid w:val="00EE3019"/>
    <w:rsid w:val="00EE304A"/>
    <w:rsid w:val="00EE33A7"/>
    <w:rsid w:val="00EE3656"/>
    <w:rsid w:val="00EE3695"/>
    <w:rsid w:val="00EE3934"/>
    <w:rsid w:val="00EE3AF7"/>
    <w:rsid w:val="00EE3B51"/>
    <w:rsid w:val="00EE3CD3"/>
    <w:rsid w:val="00EE3DB6"/>
    <w:rsid w:val="00EE3F45"/>
    <w:rsid w:val="00EE438E"/>
    <w:rsid w:val="00EE45D0"/>
    <w:rsid w:val="00EE4639"/>
    <w:rsid w:val="00EE4BBB"/>
    <w:rsid w:val="00EE4C63"/>
    <w:rsid w:val="00EE4D0E"/>
    <w:rsid w:val="00EE5054"/>
    <w:rsid w:val="00EE52AA"/>
    <w:rsid w:val="00EE5AE9"/>
    <w:rsid w:val="00EE5CEB"/>
    <w:rsid w:val="00EE602B"/>
    <w:rsid w:val="00EE68A4"/>
    <w:rsid w:val="00EE6EC0"/>
    <w:rsid w:val="00EE6F35"/>
    <w:rsid w:val="00EE70EB"/>
    <w:rsid w:val="00EE7599"/>
    <w:rsid w:val="00EE7809"/>
    <w:rsid w:val="00EE7A53"/>
    <w:rsid w:val="00EE7AC6"/>
    <w:rsid w:val="00EE7B27"/>
    <w:rsid w:val="00EF029D"/>
    <w:rsid w:val="00EF046C"/>
    <w:rsid w:val="00EF065E"/>
    <w:rsid w:val="00EF0815"/>
    <w:rsid w:val="00EF0959"/>
    <w:rsid w:val="00EF0B3E"/>
    <w:rsid w:val="00EF0CC4"/>
    <w:rsid w:val="00EF0FB9"/>
    <w:rsid w:val="00EF18D5"/>
    <w:rsid w:val="00EF1ACE"/>
    <w:rsid w:val="00EF1C1D"/>
    <w:rsid w:val="00EF1E58"/>
    <w:rsid w:val="00EF1EFC"/>
    <w:rsid w:val="00EF1F5D"/>
    <w:rsid w:val="00EF2241"/>
    <w:rsid w:val="00EF2438"/>
    <w:rsid w:val="00EF2830"/>
    <w:rsid w:val="00EF2AA9"/>
    <w:rsid w:val="00EF2E13"/>
    <w:rsid w:val="00EF3505"/>
    <w:rsid w:val="00EF382F"/>
    <w:rsid w:val="00EF3845"/>
    <w:rsid w:val="00EF3914"/>
    <w:rsid w:val="00EF3D07"/>
    <w:rsid w:val="00EF3D55"/>
    <w:rsid w:val="00EF3F66"/>
    <w:rsid w:val="00EF42A9"/>
    <w:rsid w:val="00EF450E"/>
    <w:rsid w:val="00EF4822"/>
    <w:rsid w:val="00EF4846"/>
    <w:rsid w:val="00EF4CE7"/>
    <w:rsid w:val="00EF4E69"/>
    <w:rsid w:val="00EF50BC"/>
    <w:rsid w:val="00EF53C0"/>
    <w:rsid w:val="00EF57C5"/>
    <w:rsid w:val="00EF5B0B"/>
    <w:rsid w:val="00EF5C88"/>
    <w:rsid w:val="00EF5CE5"/>
    <w:rsid w:val="00EF5CED"/>
    <w:rsid w:val="00EF5FDA"/>
    <w:rsid w:val="00EF6181"/>
    <w:rsid w:val="00EF6542"/>
    <w:rsid w:val="00EF658A"/>
    <w:rsid w:val="00EF69EA"/>
    <w:rsid w:val="00EF6E44"/>
    <w:rsid w:val="00EF70B2"/>
    <w:rsid w:val="00EF7596"/>
    <w:rsid w:val="00EF7631"/>
    <w:rsid w:val="00EF7A71"/>
    <w:rsid w:val="00EF7A92"/>
    <w:rsid w:val="00EF7B9D"/>
    <w:rsid w:val="00EF7FE1"/>
    <w:rsid w:val="00F00009"/>
    <w:rsid w:val="00F00273"/>
    <w:rsid w:val="00F005F3"/>
    <w:rsid w:val="00F00651"/>
    <w:rsid w:val="00F0092B"/>
    <w:rsid w:val="00F01181"/>
    <w:rsid w:val="00F01201"/>
    <w:rsid w:val="00F0138C"/>
    <w:rsid w:val="00F015EA"/>
    <w:rsid w:val="00F01C61"/>
    <w:rsid w:val="00F01E90"/>
    <w:rsid w:val="00F02077"/>
    <w:rsid w:val="00F021E4"/>
    <w:rsid w:val="00F02391"/>
    <w:rsid w:val="00F0253E"/>
    <w:rsid w:val="00F029E6"/>
    <w:rsid w:val="00F02E23"/>
    <w:rsid w:val="00F03099"/>
    <w:rsid w:val="00F03167"/>
    <w:rsid w:val="00F039A8"/>
    <w:rsid w:val="00F039B0"/>
    <w:rsid w:val="00F03A4E"/>
    <w:rsid w:val="00F03BDD"/>
    <w:rsid w:val="00F03D2E"/>
    <w:rsid w:val="00F03EB0"/>
    <w:rsid w:val="00F04025"/>
    <w:rsid w:val="00F0427A"/>
    <w:rsid w:val="00F042E6"/>
    <w:rsid w:val="00F04B12"/>
    <w:rsid w:val="00F04C3D"/>
    <w:rsid w:val="00F04E47"/>
    <w:rsid w:val="00F0543B"/>
    <w:rsid w:val="00F05B40"/>
    <w:rsid w:val="00F06172"/>
    <w:rsid w:val="00F0653F"/>
    <w:rsid w:val="00F06683"/>
    <w:rsid w:val="00F06853"/>
    <w:rsid w:val="00F0706E"/>
    <w:rsid w:val="00F072DA"/>
    <w:rsid w:val="00F07498"/>
    <w:rsid w:val="00F07558"/>
    <w:rsid w:val="00F07622"/>
    <w:rsid w:val="00F0763D"/>
    <w:rsid w:val="00F0771C"/>
    <w:rsid w:val="00F07BF3"/>
    <w:rsid w:val="00F07F82"/>
    <w:rsid w:val="00F1009A"/>
    <w:rsid w:val="00F10334"/>
    <w:rsid w:val="00F10ED4"/>
    <w:rsid w:val="00F110E6"/>
    <w:rsid w:val="00F11170"/>
    <w:rsid w:val="00F114CA"/>
    <w:rsid w:val="00F1151A"/>
    <w:rsid w:val="00F115AC"/>
    <w:rsid w:val="00F115BF"/>
    <w:rsid w:val="00F11F0B"/>
    <w:rsid w:val="00F11F9C"/>
    <w:rsid w:val="00F120C3"/>
    <w:rsid w:val="00F12575"/>
    <w:rsid w:val="00F12985"/>
    <w:rsid w:val="00F12EB6"/>
    <w:rsid w:val="00F131A4"/>
    <w:rsid w:val="00F13249"/>
    <w:rsid w:val="00F135F8"/>
    <w:rsid w:val="00F13650"/>
    <w:rsid w:val="00F13765"/>
    <w:rsid w:val="00F13788"/>
    <w:rsid w:val="00F148E6"/>
    <w:rsid w:val="00F14D5E"/>
    <w:rsid w:val="00F14D9D"/>
    <w:rsid w:val="00F15565"/>
    <w:rsid w:val="00F156DD"/>
    <w:rsid w:val="00F15CC7"/>
    <w:rsid w:val="00F15DC3"/>
    <w:rsid w:val="00F164D2"/>
    <w:rsid w:val="00F165B1"/>
    <w:rsid w:val="00F17840"/>
    <w:rsid w:val="00F1788B"/>
    <w:rsid w:val="00F179AE"/>
    <w:rsid w:val="00F17D71"/>
    <w:rsid w:val="00F203A2"/>
    <w:rsid w:val="00F20D5E"/>
    <w:rsid w:val="00F20E89"/>
    <w:rsid w:val="00F21012"/>
    <w:rsid w:val="00F21828"/>
    <w:rsid w:val="00F218D5"/>
    <w:rsid w:val="00F219E3"/>
    <w:rsid w:val="00F2222D"/>
    <w:rsid w:val="00F222B0"/>
    <w:rsid w:val="00F22431"/>
    <w:rsid w:val="00F231A9"/>
    <w:rsid w:val="00F232A1"/>
    <w:rsid w:val="00F238A7"/>
    <w:rsid w:val="00F23912"/>
    <w:rsid w:val="00F2391B"/>
    <w:rsid w:val="00F23C8B"/>
    <w:rsid w:val="00F2410E"/>
    <w:rsid w:val="00F241EB"/>
    <w:rsid w:val="00F2425B"/>
    <w:rsid w:val="00F243EE"/>
    <w:rsid w:val="00F24808"/>
    <w:rsid w:val="00F2483A"/>
    <w:rsid w:val="00F24D12"/>
    <w:rsid w:val="00F24F4A"/>
    <w:rsid w:val="00F2509A"/>
    <w:rsid w:val="00F25591"/>
    <w:rsid w:val="00F25E5E"/>
    <w:rsid w:val="00F2654F"/>
    <w:rsid w:val="00F26636"/>
    <w:rsid w:val="00F267A5"/>
    <w:rsid w:val="00F267B4"/>
    <w:rsid w:val="00F2680B"/>
    <w:rsid w:val="00F268E3"/>
    <w:rsid w:val="00F26BBF"/>
    <w:rsid w:val="00F26E8F"/>
    <w:rsid w:val="00F27287"/>
    <w:rsid w:val="00F272EF"/>
    <w:rsid w:val="00F27B10"/>
    <w:rsid w:val="00F27C46"/>
    <w:rsid w:val="00F3036E"/>
    <w:rsid w:val="00F30762"/>
    <w:rsid w:val="00F312DB"/>
    <w:rsid w:val="00F3163C"/>
    <w:rsid w:val="00F3168C"/>
    <w:rsid w:val="00F31B8C"/>
    <w:rsid w:val="00F31BE9"/>
    <w:rsid w:val="00F31DE8"/>
    <w:rsid w:val="00F3203D"/>
    <w:rsid w:val="00F32232"/>
    <w:rsid w:val="00F325EB"/>
    <w:rsid w:val="00F3292E"/>
    <w:rsid w:val="00F32E49"/>
    <w:rsid w:val="00F330B7"/>
    <w:rsid w:val="00F332D0"/>
    <w:rsid w:val="00F332D9"/>
    <w:rsid w:val="00F336A6"/>
    <w:rsid w:val="00F3373C"/>
    <w:rsid w:val="00F33B18"/>
    <w:rsid w:val="00F33C20"/>
    <w:rsid w:val="00F33FD6"/>
    <w:rsid w:val="00F33FF1"/>
    <w:rsid w:val="00F34432"/>
    <w:rsid w:val="00F34F40"/>
    <w:rsid w:val="00F353C4"/>
    <w:rsid w:val="00F35E9F"/>
    <w:rsid w:val="00F35FC5"/>
    <w:rsid w:val="00F36196"/>
    <w:rsid w:val="00F362E8"/>
    <w:rsid w:val="00F3651E"/>
    <w:rsid w:val="00F3654C"/>
    <w:rsid w:val="00F36559"/>
    <w:rsid w:val="00F36D52"/>
    <w:rsid w:val="00F37323"/>
    <w:rsid w:val="00F3744E"/>
    <w:rsid w:val="00F37498"/>
    <w:rsid w:val="00F374A9"/>
    <w:rsid w:val="00F37DD9"/>
    <w:rsid w:val="00F4049E"/>
    <w:rsid w:val="00F40733"/>
    <w:rsid w:val="00F4073C"/>
    <w:rsid w:val="00F40786"/>
    <w:rsid w:val="00F40C62"/>
    <w:rsid w:val="00F40C7C"/>
    <w:rsid w:val="00F40DF3"/>
    <w:rsid w:val="00F40F43"/>
    <w:rsid w:val="00F41189"/>
    <w:rsid w:val="00F413C6"/>
    <w:rsid w:val="00F413C7"/>
    <w:rsid w:val="00F41556"/>
    <w:rsid w:val="00F41A56"/>
    <w:rsid w:val="00F41CA9"/>
    <w:rsid w:val="00F4213B"/>
    <w:rsid w:val="00F4214D"/>
    <w:rsid w:val="00F42219"/>
    <w:rsid w:val="00F42275"/>
    <w:rsid w:val="00F425AB"/>
    <w:rsid w:val="00F42676"/>
    <w:rsid w:val="00F42896"/>
    <w:rsid w:val="00F42A02"/>
    <w:rsid w:val="00F42AE6"/>
    <w:rsid w:val="00F42B5A"/>
    <w:rsid w:val="00F42DC6"/>
    <w:rsid w:val="00F42E29"/>
    <w:rsid w:val="00F42EB4"/>
    <w:rsid w:val="00F42FB7"/>
    <w:rsid w:val="00F4301A"/>
    <w:rsid w:val="00F4303C"/>
    <w:rsid w:val="00F430CF"/>
    <w:rsid w:val="00F432E2"/>
    <w:rsid w:val="00F433E5"/>
    <w:rsid w:val="00F43B0A"/>
    <w:rsid w:val="00F43DB3"/>
    <w:rsid w:val="00F4411F"/>
    <w:rsid w:val="00F44547"/>
    <w:rsid w:val="00F4481C"/>
    <w:rsid w:val="00F4495B"/>
    <w:rsid w:val="00F4498B"/>
    <w:rsid w:val="00F44D1B"/>
    <w:rsid w:val="00F450A6"/>
    <w:rsid w:val="00F45269"/>
    <w:rsid w:val="00F45630"/>
    <w:rsid w:val="00F45688"/>
    <w:rsid w:val="00F457A2"/>
    <w:rsid w:val="00F463B4"/>
    <w:rsid w:val="00F46453"/>
    <w:rsid w:val="00F46483"/>
    <w:rsid w:val="00F46536"/>
    <w:rsid w:val="00F469C6"/>
    <w:rsid w:val="00F46A0C"/>
    <w:rsid w:val="00F46BAD"/>
    <w:rsid w:val="00F46C07"/>
    <w:rsid w:val="00F46F12"/>
    <w:rsid w:val="00F470C2"/>
    <w:rsid w:val="00F47950"/>
    <w:rsid w:val="00F502B2"/>
    <w:rsid w:val="00F503B5"/>
    <w:rsid w:val="00F506D9"/>
    <w:rsid w:val="00F50945"/>
    <w:rsid w:val="00F50A61"/>
    <w:rsid w:val="00F50ECC"/>
    <w:rsid w:val="00F50F85"/>
    <w:rsid w:val="00F51212"/>
    <w:rsid w:val="00F512D4"/>
    <w:rsid w:val="00F517DD"/>
    <w:rsid w:val="00F51ACE"/>
    <w:rsid w:val="00F520B3"/>
    <w:rsid w:val="00F52700"/>
    <w:rsid w:val="00F52F2A"/>
    <w:rsid w:val="00F5312C"/>
    <w:rsid w:val="00F53318"/>
    <w:rsid w:val="00F53F1C"/>
    <w:rsid w:val="00F546AE"/>
    <w:rsid w:val="00F5495E"/>
    <w:rsid w:val="00F54969"/>
    <w:rsid w:val="00F54E14"/>
    <w:rsid w:val="00F54E5A"/>
    <w:rsid w:val="00F54F07"/>
    <w:rsid w:val="00F55182"/>
    <w:rsid w:val="00F55331"/>
    <w:rsid w:val="00F5558E"/>
    <w:rsid w:val="00F55A33"/>
    <w:rsid w:val="00F55C5C"/>
    <w:rsid w:val="00F56061"/>
    <w:rsid w:val="00F56A08"/>
    <w:rsid w:val="00F56A85"/>
    <w:rsid w:val="00F56D59"/>
    <w:rsid w:val="00F57498"/>
    <w:rsid w:val="00F57618"/>
    <w:rsid w:val="00F576E2"/>
    <w:rsid w:val="00F57863"/>
    <w:rsid w:val="00F579BF"/>
    <w:rsid w:val="00F57A0B"/>
    <w:rsid w:val="00F6005F"/>
    <w:rsid w:val="00F60162"/>
    <w:rsid w:val="00F6033C"/>
    <w:rsid w:val="00F6070B"/>
    <w:rsid w:val="00F609A2"/>
    <w:rsid w:val="00F60CAB"/>
    <w:rsid w:val="00F611EC"/>
    <w:rsid w:val="00F615C2"/>
    <w:rsid w:val="00F618BD"/>
    <w:rsid w:val="00F6196E"/>
    <w:rsid w:val="00F61AC2"/>
    <w:rsid w:val="00F61C1C"/>
    <w:rsid w:val="00F61E75"/>
    <w:rsid w:val="00F6207B"/>
    <w:rsid w:val="00F6226E"/>
    <w:rsid w:val="00F63039"/>
    <w:rsid w:val="00F632BE"/>
    <w:rsid w:val="00F637EB"/>
    <w:rsid w:val="00F639E6"/>
    <w:rsid w:val="00F644FD"/>
    <w:rsid w:val="00F64553"/>
    <w:rsid w:val="00F64833"/>
    <w:rsid w:val="00F64975"/>
    <w:rsid w:val="00F64B52"/>
    <w:rsid w:val="00F64C68"/>
    <w:rsid w:val="00F64F20"/>
    <w:rsid w:val="00F65AB5"/>
    <w:rsid w:val="00F65B44"/>
    <w:rsid w:val="00F65EE6"/>
    <w:rsid w:val="00F66088"/>
    <w:rsid w:val="00F6626C"/>
    <w:rsid w:val="00F66415"/>
    <w:rsid w:val="00F66460"/>
    <w:rsid w:val="00F6653F"/>
    <w:rsid w:val="00F667C6"/>
    <w:rsid w:val="00F66B25"/>
    <w:rsid w:val="00F66DD5"/>
    <w:rsid w:val="00F66DEC"/>
    <w:rsid w:val="00F67624"/>
    <w:rsid w:val="00F678E6"/>
    <w:rsid w:val="00F67A08"/>
    <w:rsid w:val="00F67D77"/>
    <w:rsid w:val="00F67F9E"/>
    <w:rsid w:val="00F700B2"/>
    <w:rsid w:val="00F7016A"/>
    <w:rsid w:val="00F70211"/>
    <w:rsid w:val="00F7042A"/>
    <w:rsid w:val="00F70C03"/>
    <w:rsid w:val="00F70FE0"/>
    <w:rsid w:val="00F711EA"/>
    <w:rsid w:val="00F7124B"/>
    <w:rsid w:val="00F713F5"/>
    <w:rsid w:val="00F716DC"/>
    <w:rsid w:val="00F7182C"/>
    <w:rsid w:val="00F7193E"/>
    <w:rsid w:val="00F71C6C"/>
    <w:rsid w:val="00F7218D"/>
    <w:rsid w:val="00F7222A"/>
    <w:rsid w:val="00F725D0"/>
    <w:rsid w:val="00F72AAA"/>
    <w:rsid w:val="00F72AED"/>
    <w:rsid w:val="00F72B05"/>
    <w:rsid w:val="00F72B94"/>
    <w:rsid w:val="00F72BBB"/>
    <w:rsid w:val="00F72CC1"/>
    <w:rsid w:val="00F733CB"/>
    <w:rsid w:val="00F73582"/>
    <w:rsid w:val="00F73B2B"/>
    <w:rsid w:val="00F7433E"/>
    <w:rsid w:val="00F743AE"/>
    <w:rsid w:val="00F745EC"/>
    <w:rsid w:val="00F74987"/>
    <w:rsid w:val="00F74AEB"/>
    <w:rsid w:val="00F74BF2"/>
    <w:rsid w:val="00F74D0C"/>
    <w:rsid w:val="00F74D16"/>
    <w:rsid w:val="00F74D26"/>
    <w:rsid w:val="00F75154"/>
    <w:rsid w:val="00F75481"/>
    <w:rsid w:val="00F7548D"/>
    <w:rsid w:val="00F7560F"/>
    <w:rsid w:val="00F75627"/>
    <w:rsid w:val="00F759F2"/>
    <w:rsid w:val="00F75C5C"/>
    <w:rsid w:val="00F761FF"/>
    <w:rsid w:val="00F76268"/>
    <w:rsid w:val="00F764CA"/>
    <w:rsid w:val="00F76535"/>
    <w:rsid w:val="00F766CF"/>
    <w:rsid w:val="00F7674F"/>
    <w:rsid w:val="00F76BED"/>
    <w:rsid w:val="00F771A6"/>
    <w:rsid w:val="00F773AD"/>
    <w:rsid w:val="00F77832"/>
    <w:rsid w:val="00F80793"/>
    <w:rsid w:val="00F8088F"/>
    <w:rsid w:val="00F80DE6"/>
    <w:rsid w:val="00F80F90"/>
    <w:rsid w:val="00F81111"/>
    <w:rsid w:val="00F81497"/>
    <w:rsid w:val="00F814AE"/>
    <w:rsid w:val="00F814D5"/>
    <w:rsid w:val="00F81579"/>
    <w:rsid w:val="00F818BE"/>
    <w:rsid w:val="00F82017"/>
    <w:rsid w:val="00F8256F"/>
    <w:rsid w:val="00F82813"/>
    <w:rsid w:val="00F82D34"/>
    <w:rsid w:val="00F83BE9"/>
    <w:rsid w:val="00F83D3D"/>
    <w:rsid w:val="00F83D7D"/>
    <w:rsid w:val="00F83DF4"/>
    <w:rsid w:val="00F840CB"/>
    <w:rsid w:val="00F84744"/>
    <w:rsid w:val="00F847CC"/>
    <w:rsid w:val="00F84BBD"/>
    <w:rsid w:val="00F84C91"/>
    <w:rsid w:val="00F84DC9"/>
    <w:rsid w:val="00F85136"/>
    <w:rsid w:val="00F858A8"/>
    <w:rsid w:val="00F85A2A"/>
    <w:rsid w:val="00F85C60"/>
    <w:rsid w:val="00F85E43"/>
    <w:rsid w:val="00F8601E"/>
    <w:rsid w:val="00F863D4"/>
    <w:rsid w:val="00F86764"/>
    <w:rsid w:val="00F869C8"/>
    <w:rsid w:val="00F86A42"/>
    <w:rsid w:val="00F86BCA"/>
    <w:rsid w:val="00F86BE6"/>
    <w:rsid w:val="00F871BD"/>
    <w:rsid w:val="00F87559"/>
    <w:rsid w:val="00F877CE"/>
    <w:rsid w:val="00F879F2"/>
    <w:rsid w:val="00F87F33"/>
    <w:rsid w:val="00F87F61"/>
    <w:rsid w:val="00F87F97"/>
    <w:rsid w:val="00F90ED7"/>
    <w:rsid w:val="00F91106"/>
    <w:rsid w:val="00F91179"/>
    <w:rsid w:val="00F9119C"/>
    <w:rsid w:val="00F913E2"/>
    <w:rsid w:val="00F914B7"/>
    <w:rsid w:val="00F916B1"/>
    <w:rsid w:val="00F91739"/>
    <w:rsid w:val="00F91B5B"/>
    <w:rsid w:val="00F91CCD"/>
    <w:rsid w:val="00F91E1A"/>
    <w:rsid w:val="00F928CE"/>
    <w:rsid w:val="00F93000"/>
    <w:rsid w:val="00F930DD"/>
    <w:rsid w:val="00F935F6"/>
    <w:rsid w:val="00F938E2"/>
    <w:rsid w:val="00F93910"/>
    <w:rsid w:val="00F939BA"/>
    <w:rsid w:val="00F93B1F"/>
    <w:rsid w:val="00F93B2E"/>
    <w:rsid w:val="00F93B6B"/>
    <w:rsid w:val="00F93D1F"/>
    <w:rsid w:val="00F942F3"/>
    <w:rsid w:val="00F94433"/>
    <w:rsid w:val="00F94435"/>
    <w:rsid w:val="00F9464B"/>
    <w:rsid w:val="00F94BAD"/>
    <w:rsid w:val="00F94BF0"/>
    <w:rsid w:val="00F95275"/>
    <w:rsid w:val="00F95834"/>
    <w:rsid w:val="00F958D7"/>
    <w:rsid w:val="00F95AF8"/>
    <w:rsid w:val="00F95CD5"/>
    <w:rsid w:val="00F95CFE"/>
    <w:rsid w:val="00F95D95"/>
    <w:rsid w:val="00F95E8C"/>
    <w:rsid w:val="00F9605C"/>
    <w:rsid w:val="00F962E2"/>
    <w:rsid w:val="00F96F30"/>
    <w:rsid w:val="00F97188"/>
    <w:rsid w:val="00F973E2"/>
    <w:rsid w:val="00F979B4"/>
    <w:rsid w:val="00F979EC"/>
    <w:rsid w:val="00F97D96"/>
    <w:rsid w:val="00FA0210"/>
    <w:rsid w:val="00FA051B"/>
    <w:rsid w:val="00FA053E"/>
    <w:rsid w:val="00FA074C"/>
    <w:rsid w:val="00FA07F0"/>
    <w:rsid w:val="00FA082B"/>
    <w:rsid w:val="00FA0831"/>
    <w:rsid w:val="00FA0D37"/>
    <w:rsid w:val="00FA0F79"/>
    <w:rsid w:val="00FA11F0"/>
    <w:rsid w:val="00FA15AF"/>
    <w:rsid w:val="00FA1B9E"/>
    <w:rsid w:val="00FA26FE"/>
    <w:rsid w:val="00FA271E"/>
    <w:rsid w:val="00FA2802"/>
    <w:rsid w:val="00FA2CC4"/>
    <w:rsid w:val="00FA2F25"/>
    <w:rsid w:val="00FA3081"/>
    <w:rsid w:val="00FA365F"/>
    <w:rsid w:val="00FA37FF"/>
    <w:rsid w:val="00FA3872"/>
    <w:rsid w:val="00FA3BA4"/>
    <w:rsid w:val="00FA3CCF"/>
    <w:rsid w:val="00FA404E"/>
    <w:rsid w:val="00FA4131"/>
    <w:rsid w:val="00FA451C"/>
    <w:rsid w:val="00FA49D5"/>
    <w:rsid w:val="00FA515A"/>
    <w:rsid w:val="00FA5187"/>
    <w:rsid w:val="00FA52C7"/>
    <w:rsid w:val="00FA5359"/>
    <w:rsid w:val="00FA54AB"/>
    <w:rsid w:val="00FA5ACE"/>
    <w:rsid w:val="00FA60E5"/>
    <w:rsid w:val="00FA6401"/>
    <w:rsid w:val="00FA66BB"/>
    <w:rsid w:val="00FA6CB3"/>
    <w:rsid w:val="00FA6FC8"/>
    <w:rsid w:val="00FA73A6"/>
    <w:rsid w:val="00FA7433"/>
    <w:rsid w:val="00FA7891"/>
    <w:rsid w:val="00FA7D0B"/>
    <w:rsid w:val="00FB00E8"/>
    <w:rsid w:val="00FB0228"/>
    <w:rsid w:val="00FB0716"/>
    <w:rsid w:val="00FB075C"/>
    <w:rsid w:val="00FB0C9E"/>
    <w:rsid w:val="00FB0F3F"/>
    <w:rsid w:val="00FB12E8"/>
    <w:rsid w:val="00FB1371"/>
    <w:rsid w:val="00FB1828"/>
    <w:rsid w:val="00FB20F6"/>
    <w:rsid w:val="00FB226D"/>
    <w:rsid w:val="00FB2287"/>
    <w:rsid w:val="00FB244F"/>
    <w:rsid w:val="00FB2EAA"/>
    <w:rsid w:val="00FB2F2E"/>
    <w:rsid w:val="00FB35E6"/>
    <w:rsid w:val="00FB365A"/>
    <w:rsid w:val="00FB3701"/>
    <w:rsid w:val="00FB37A7"/>
    <w:rsid w:val="00FB3B57"/>
    <w:rsid w:val="00FB3F8D"/>
    <w:rsid w:val="00FB405E"/>
    <w:rsid w:val="00FB408B"/>
    <w:rsid w:val="00FB4172"/>
    <w:rsid w:val="00FB45F4"/>
    <w:rsid w:val="00FB4B3E"/>
    <w:rsid w:val="00FB4ECB"/>
    <w:rsid w:val="00FB4F0A"/>
    <w:rsid w:val="00FB55D1"/>
    <w:rsid w:val="00FB5613"/>
    <w:rsid w:val="00FB569C"/>
    <w:rsid w:val="00FB5712"/>
    <w:rsid w:val="00FB5775"/>
    <w:rsid w:val="00FB58C5"/>
    <w:rsid w:val="00FB591D"/>
    <w:rsid w:val="00FB5B72"/>
    <w:rsid w:val="00FB5E3C"/>
    <w:rsid w:val="00FB5FEB"/>
    <w:rsid w:val="00FB6919"/>
    <w:rsid w:val="00FB6B35"/>
    <w:rsid w:val="00FB6C9E"/>
    <w:rsid w:val="00FB6DA3"/>
    <w:rsid w:val="00FB707C"/>
    <w:rsid w:val="00FB715B"/>
    <w:rsid w:val="00FB73F8"/>
    <w:rsid w:val="00FB7ED3"/>
    <w:rsid w:val="00FC0214"/>
    <w:rsid w:val="00FC0B4C"/>
    <w:rsid w:val="00FC0BB3"/>
    <w:rsid w:val="00FC0BE1"/>
    <w:rsid w:val="00FC10EB"/>
    <w:rsid w:val="00FC14CD"/>
    <w:rsid w:val="00FC14E1"/>
    <w:rsid w:val="00FC1530"/>
    <w:rsid w:val="00FC160A"/>
    <w:rsid w:val="00FC1876"/>
    <w:rsid w:val="00FC1ED1"/>
    <w:rsid w:val="00FC1FDC"/>
    <w:rsid w:val="00FC2179"/>
    <w:rsid w:val="00FC21AC"/>
    <w:rsid w:val="00FC22BA"/>
    <w:rsid w:val="00FC29A9"/>
    <w:rsid w:val="00FC2F2D"/>
    <w:rsid w:val="00FC3125"/>
    <w:rsid w:val="00FC3178"/>
    <w:rsid w:val="00FC325C"/>
    <w:rsid w:val="00FC3A62"/>
    <w:rsid w:val="00FC3C01"/>
    <w:rsid w:val="00FC3E41"/>
    <w:rsid w:val="00FC3F5E"/>
    <w:rsid w:val="00FC4233"/>
    <w:rsid w:val="00FC4503"/>
    <w:rsid w:val="00FC4946"/>
    <w:rsid w:val="00FC4973"/>
    <w:rsid w:val="00FC4FF1"/>
    <w:rsid w:val="00FC5072"/>
    <w:rsid w:val="00FC5168"/>
    <w:rsid w:val="00FC5796"/>
    <w:rsid w:val="00FC58CC"/>
    <w:rsid w:val="00FC5C9A"/>
    <w:rsid w:val="00FC6658"/>
    <w:rsid w:val="00FC6999"/>
    <w:rsid w:val="00FC6A42"/>
    <w:rsid w:val="00FC6A54"/>
    <w:rsid w:val="00FC716B"/>
    <w:rsid w:val="00FC71B4"/>
    <w:rsid w:val="00FC7892"/>
    <w:rsid w:val="00FC7D9F"/>
    <w:rsid w:val="00FC7E01"/>
    <w:rsid w:val="00FD021B"/>
    <w:rsid w:val="00FD0644"/>
    <w:rsid w:val="00FD09CF"/>
    <w:rsid w:val="00FD0CD8"/>
    <w:rsid w:val="00FD0D35"/>
    <w:rsid w:val="00FD11C6"/>
    <w:rsid w:val="00FD146E"/>
    <w:rsid w:val="00FD15B8"/>
    <w:rsid w:val="00FD1614"/>
    <w:rsid w:val="00FD16AE"/>
    <w:rsid w:val="00FD186B"/>
    <w:rsid w:val="00FD1B38"/>
    <w:rsid w:val="00FD1C0D"/>
    <w:rsid w:val="00FD1D7C"/>
    <w:rsid w:val="00FD20DA"/>
    <w:rsid w:val="00FD2922"/>
    <w:rsid w:val="00FD2B76"/>
    <w:rsid w:val="00FD2E19"/>
    <w:rsid w:val="00FD30C7"/>
    <w:rsid w:val="00FD31F0"/>
    <w:rsid w:val="00FD3379"/>
    <w:rsid w:val="00FD3434"/>
    <w:rsid w:val="00FD36ED"/>
    <w:rsid w:val="00FD3843"/>
    <w:rsid w:val="00FD3B2C"/>
    <w:rsid w:val="00FD3B7C"/>
    <w:rsid w:val="00FD3F23"/>
    <w:rsid w:val="00FD42CB"/>
    <w:rsid w:val="00FD44E2"/>
    <w:rsid w:val="00FD44FD"/>
    <w:rsid w:val="00FD45EA"/>
    <w:rsid w:val="00FD4711"/>
    <w:rsid w:val="00FD47C5"/>
    <w:rsid w:val="00FD48FF"/>
    <w:rsid w:val="00FD4ACA"/>
    <w:rsid w:val="00FD4C29"/>
    <w:rsid w:val="00FD4CCF"/>
    <w:rsid w:val="00FD53E9"/>
    <w:rsid w:val="00FD5607"/>
    <w:rsid w:val="00FD634D"/>
    <w:rsid w:val="00FD6426"/>
    <w:rsid w:val="00FD6489"/>
    <w:rsid w:val="00FD66A9"/>
    <w:rsid w:val="00FD68E0"/>
    <w:rsid w:val="00FD757F"/>
    <w:rsid w:val="00FD78C4"/>
    <w:rsid w:val="00FD7954"/>
    <w:rsid w:val="00FD7F26"/>
    <w:rsid w:val="00FD7F84"/>
    <w:rsid w:val="00FE0203"/>
    <w:rsid w:val="00FE0444"/>
    <w:rsid w:val="00FE04DF"/>
    <w:rsid w:val="00FE0626"/>
    <w:rsid w:val="00FE0697"/>
    <w:rsid w:val="00FE0DF3"/>
    <w:rsid w:val="00FE0FB9"/>
    <w:rsid w:val="00FE0FC3"/>
    <w:rsid w:val="00FE1121"/>
    <w:rsid w:val="00FE1469"/>
    <w:rsid w:val="00FE1618"/>
    <w:rsid w:val="00FE1657"/>
    <w:rsid w:val="00FE17FC"/>
    <w:rsid w:val="00FE184E"/>
    <w:rsid w:val="00FE1B49"/>
    <w:rsid w:val="00FE1B4B"/>
    <w:rsid w:val="00FE1C43"/>
    <w:rsid w:val="00FE1C99"/>
    <w:rsid w:val="00FE1F69"/>
    <w:rsid w:val="00FE2176"/>
    <w:rsid w:val="00FE2399"/>
    <w:rsid w:val="00FE2BB6"/>
    <w:rsid w:val="00FE2E17"/>
    <w:rsid w:val="00FE336C"/>
    <w:rsid w:val="00FE3576"/>
    <w:rsid w:val="00FE3AF5"/>
    <w:rsid w:val="00FE3B73"/>
    <w:rsid w:val="00FE3F3A"/>
    <w:rsid w:val="00FE3F52"/>
    <w:rsid w:val="00FE3FC7"/>
    <w:rsid w:val="00FE420E"/>
    <w:rsid w:val="00FE472C"/>
    <w:rsid w:val="00FE525E"/>
    <w:rsid w:val="00FE550D"/>
    <w:rsid w:val="00FE5EDE"/>
    <w:rsid w:val="00FE61B4"/>
    <w:rsid w:val="00FE631D"/>
    <w:rsid w:val="00FE63AC"/>
    <w:rsid w:val="00FE74D3"/>
    <w:rsid w:val="00FE76F5"/>
    <w:rsid w:val="00FE7827"/>
    <w:rsid w:val="00FE797A"/>
    <w:rsid w:val="00FE7A39"/>
    <w:rsid w:val="00FE7BE1"/>
    <w:rsid w:val="00FE7BE3"/>
    <w:rsid w:val="00FE7E76"/>
    <w:rsid w:val="00FF004D"/>
    <w:rsid w:val="00FF08AF"/>
    <w:rsid w:val="00FF0B33"/>
    <w:rsid w:val="00FF0D68"/>
    <w:rsid w:val="00FF0FA5"/>
    <w:rsid w:val="00FF1295"/>
    <w:rsid w:val="00FF1884"/>
    <w:rsid w:val="00FF1A5C"/>
    <w:rsid w:val="00FF1BFB"/>
    <w:rsid w:val="00FF20BA"/>
    <w:rsid w:val="00FF219D"/>
    <w:rsid w:val="00FF25DF"/>
    <w:rsid w:val="00FF2B00"/>
    <w:rsid w:val="00FF3128"/>
    <w:rsid w:val="00FF35E1"/>
    <w:rsid w:val="00FF36A4"/>
    <w:rsid w:val="00FF37CE"/>
    <w:rsid w:val="00FF4259"/>
    <w:rsid w:val="00FF42AC"/>
    <w:rsid w:val="00FF4518"/>
    <w:rsid w:val="00FF4A4B"/>
    <w:rsid w:val="00FF4E23"/>
    <w:rsid w:val="00FF506F"/>
    <w:rsid w:val="00FF50CA"/>
    <w:rsid w:val="00FF50E2"/>
    <w:rsid w:val="00FF54F4"/>
    <w:rsid w:val="00FF561B"/>
    <w:rsid w:val="00FF5ED7"/>
    <w:rsid w:val="00FF5F1D"/>
    <w:rsid w:val="00FF5F49"/>
    <w:rsid w:val="00FF6110"/>
    <w:rsid w:val="00FF68DB"/>
    <w:rsid w:val="00FF6D61"/>
    <w:rsid w:val="00FF6DEB"/>
    <w:rsid w:val="00FF6F16"/>
    <w:rsid w:val="00FF7194"/>
    <w:rsid w:val="00FF7289"/>
    <w:rsid w:val="00FF74B6"/>
    <w:rsid w:val="00FF7693"/>
    <w:rsid w:val="00FF7A85"/>
    <w:rsid w:val="00FF7E58"/>
    <w:rsid w:val="019423AC"/>
    <w:rsid w:val="01BB2CE1"/>
    <w:rsid w:val="03F4C045"/>
    <w:rsid w:val="04413F18"/>
    <w:rsid w:val="06635294"/>
    <w:rsid w:val="0782F86F"/>
    <w:rsid w:val="08026911"/>
    <w:rsid w:val="08146E31"/>
    <w:rsid w:val="0959A72A"/>
    <w:rsid w:val="0BCAE81D"/>
    <w:rsid w:val="0C0FDF0C"/>
    <w:rsid w:val="0D6D4443"/>
    <w:rsid w:val="0ED526B6"/>
    <w:rsid w:val="0F6DF18B"/>
    <w:rsid w:val="11899735"/>
    <w:rsid w:val="11EEA6ED"/>
    <w:rsid w:val="12408295"/>
    <w:rsid w:val="179DE196"/>
    <w:rsid w:val="17D85B49"/>
    <w:rsid w:val="1A16AA6D"/>
    <w:rsid w:val="1C24D3E6"/>
    <w:rsid w:val="1D08BCC8"/>
    <w:rsid w:val="1D35BA4A"/>
    <w:rsid w:val="1ED1EF52"/>
    <w:rsid w:val="22D8103A"/>
    <w:rsid w:val="255239D7"/>
    <w:rsid w:val="259D2513"/>
    <w:rsid w:val="2AB58D25"/>
    <w:rsid w:val="2AF006D8"/>
    <w:rsid w:val="2B020BF8"/>
    <w:rsid w:val="2BCDC89C"/>
    <w:rsid w:val="2C9CE03A"/>
    <w:rsid w:val="2D432740"/>
    <w:rsid w:val="2F0F81F3"/>
    <w:rsid w:val="2FC66D53"/>
    <w:rsid w:val="3469B8CB"/>
    <w:rsid w:val="389CD735"/>
    <w:rsid w:val="3A8B7F5D"/>
    <w:rsid w:val="3B2A7150"/>
    <w:rsid w:val="3D164D54"/>
    <w:rsid w:val="4150C0D1"/>
    <w:rsid w:val="415E3D02"/>
    <w:rsid w:val="42240559"/>
    <w:rsid w:val="44EF4150"/>
    <w:rsid w:val="486C3DA8"/>
    <w:rsid w:val="4A17E81A"/>
    <w:rsid w:val="4B76E0E8"/>
    <w:rsid w:val="4F1FDEA3"/>
    <w:rsid w:val="4F8BDEC7"/>
    <w:rsid w:val="4FEEF641"/>
    <w:rsid w:val="511F5DF6"/>
    <w:rsid w:val="519E4B03"/>
    <w:rsid w:val="5237996D"/>
    <w:rsid w:val="52FA95A0"/>
    <w:rsid w:val="55EB4735"/>
    <w:rsid w:val="5806ECDF"/>
    <w:rsid w:val="582DC343"/>
    <w:rsid w:val="5B6F7C9A"/>
    <w:rsid w:val="5BBBFB6D"/>
    <w:rsid w:val="5C4850C8"/>
    <w:rsid w:val="5C6836C0"/>
    <w:rsid w:val="5CB4B593"/>
    <w:rsid w:val="5CD2D61E"/>
    <w:rsid w:val="5D7FEF9D"/>
    <w:rsid w:val="5E420DA4"/>
    <w:rsid w:val="5E7C8757"/>
    <w:rsid w:val="62C8FFF4"/>
    <w:rsid w:val="6352EDD2"/>
    <w:rsid w:val="64B05309"/>
    <w:rsid w:val="6586BFBA"/>
    <w:rsid w:val="6710EFA2"/>
    <w:rsid w:val="676E12CF"/>
    <w:rsid w:val="68415757"/>
    <w:rsid w:val="68FCCBA6"/>
    <w:rsid w:val="694F3EC6"/>
    <w:rsid w:val="69A865B5"/>
    <w:rsid w:val="6AEDB2FA"/>
    <w:rsid w:val="6B3DE6EE"/>
    <w:rsid w:val="6B8310AE"/>
    <w:rsid w:val="6C33D4F0"/>
    <w:rsid w:val="6C6E4EA3"/>
    <w:rsid w:val="6DB0BB78"/>
    <w:rsid w:val="6EEE6C8D"/>
    <w:rsid w:val="71AC2C53"/>
    <w:rsid w:val="7271F4AA"/>
    <w:rsid w:val="73410C48"/>
    <w:rsid w:val="73E7534E"/>
    <w:rsid w:val="75D9239F"/>
    <w:rsid w:val="76AC6827"/>
    <w:rsid w:val="76C49465"/>
    <w:rsid w:val="78D2BDDE"/>
    <w:rsid w:val="79988730"/>
    <w:rsid w:val="79A1A2AB"/>
    <w:rsid w:val="7ABA10F3"/>
    <w:rsid w:val="7B7FD94A"/>
    <w:rsid w:val="7C114F0C"/>
    <w:rsid w:val="7C2F6F97"/>
    <w:rsid w:val="7C476904"/>
    <w:rsid w:val="7D47AB0E"/>
    <w:rsid w:val="7DDC1628"/>
    <w:rsid w:val="7F0E117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A670B22"/>
  <w14:defaultImageDpi w14:val="0"/>
  <w15:docId w15:val="{1D49E821-CB5F-4B65-B0E1-BFDBEAEF5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089E"/>
  </w:style>
  <w:style w:type="paragraph" w:styleId="Heading1">
    <w:name w:val="heading 1"/>
    <w:basedOn w:val="Normal"/>
    <w:next w:val="BodyText"/>
    <w:link w:val="Heading1Char"/>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Heading2">
    <w:name w:val="heading 2"/>
    <w:basedOn w:val="Heading1"/>
    <w:next w:val="BodyText"/>
    <w:link w:val="Heading2Char"/>
    <w:qFormat/>
    <w:rsid w:val="00A353D7"/>
    <w:pPr>
      <w:numPr>
        <w:ilvl w:val="1"/>
      </w:numPr>
      <w:spacing w:before="280"/>
      <w:outlineLvl w:val="1"/>
    </w:pPr>
    <w:rPr>
      <w:sz w:val="28"/>
    </w:rPr>
  </w:style>
  <w:style w:type="paragraph" w:styleId="Heading3">
    <w:name w:val="heading 3"/>
    <w:basedOn w:val="Heading2"/>
    <w:next w:val="BodyText"/>
    <w:link w:val="Heading3Char"/>
    <w:qFormat/>
    <w:rsid w:val="00A353D7"/>
    <w:pPr>
      <w:numPr>
        <w:ilvl w:val="2"/>
      </w:numPr>
      <w:spacing w:before="240" w:after="60"/>
      <w:outlineLvl w:val="2"/>
    </w:pPr>
    <w:rPr>
      <w:sz w:val="24"/>
    </w:rPr>
  </w:style>
  <w:style w:type="paragraph" w:styleId="Heading4">
    <w:name w:val="heading 4"/>
    <w:basedOn w:val="Heading3"/>
    <w:next w:val="BodyText"/>
    <w:link w:val="Heading4Char"/>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FooterChar">
    <w:name w:val="Footer Char"/>
    <w:basedOn w:val="DefaultParagraphFont"/>
    <w:link w:val="Footer"/>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34"/>
    <w:qFormat/>
    <w:rsid w:val="00317834"/>
    <w:pPr>
      <w:ind w:left="720"/>
      <w:contextualSpacing/>
    </w:pPr>
  </w:style>
  <w:style w:type="paragraph" w:styleId="BalloonText">
    <w:name w:val="Balloon Text"/>
    <w:basedOn w:val="Normal"/>
    <w:link w:val="BalloonTextChar"/>
    <w:uiPriority w:val="99"/>
    <w:semiHidden/>
    <w:unhideWhenUsed/>
    <w:rsid w:val="003178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line="240" w:lineRule="auto"/>
      <w:jc w:val="both"/>
    </w:pPr>
    <w:rPr>
      <w:rFonts w:ascii="Times New Roman" w:eastAsia="Batang" w:hAnsi="Times New Roman" w:cs="Times New Roman"/>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semiHidden/>
    <w:unhideWhenUsed/>
    <w:rsid w:val="00FD3B7C"/>
    <w:pPr>
      <w:spacing w:line="240" w:lineRule="auto"/>
    </w:pPr>
    <w:rPr>
      <w:sz w:val="20"/>
      <w:szCs w:val="20"/>
    </w:rPr>
  </w:style>
  <w:style w:type="character" w:customStyle="1" w:styleId="CommentTextChar">
    <w:name w:val="Comment Text Char"/>
    <w:basedOn w:val="DefaultParagraphFont"/>
    <w:link w:val="CommentText"/>
    <w:uiPriority w:val="99"/>
    <w:semiHidden/>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styleId="UnresolvedMention">
    <w:name w:val="Unresolved Mention"/>
    <w:basedOn w:val="DefaultParagraphFont"/>
    <w:uiPriority w:val="99"/>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styleId="BodyText0">
    <w:name w:val="Body Text"/>
    <w:basedOn w:val="Normal"/>
    <w:link w:val="BodyTextChar"/>
    <w:unhideWhenUsed/>
    <w:rsid w:val="00240A39"/>
    <w:pPr>
      <w:spacing w:after="120" w:line="240" w:lineRule="auto"/>
    </w:pPr>
    <w:rPr>
      <w:rFonts w:ascii="Times New Roman" w:eastAsia="Malgun Gothic" w:hAnsi="Times New Roman" w:cs="Times New Roman"/>
      <w:szCs w:val="20"/>
      <w:lang w:val="en-GB"/>
    </w:rPr>
  </w:style>
  <w:style w:type="character" w:customStyle="1" w:styleId="BodyTextChar">
    <w:name w:val="Body Text Char"/>
    <w:basedOn w:val="DefaultParagraphFont"/>
    <w:link w:val="BodyText0"/>
    <w:rsid w:val="00240A39"/>
    <w:rPr>
      <w:rFonts w:ascii="Times New Roman" w:eastAsia="Malgun Gothic" w:hAnsi="Times New Roman" w:cs="Times New Roman"/>
      <w:szCs w:val="20"/>
      <w:lang w:val="en-GB"/>
    </w:rPr>
  </w:style>
  <w:style w:type="paragraph" w:customStyle="1" w:styleId="TableParagraph">
    <w:name w:val="Table Paragraph"/>
    <w:basedOn w:val="Normal"/>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Revision">
    <w:name w:val="Revision"/>
    <w:hidden/>
    <w:uiPriority w:val="99"/>
    <w:semiHidden/>
    <w:rsid w:val="00971013"/>
    <w:pPr>
      <w:spacing w:after="0" w:line="240" w:lineRule="auto"/>
    </w:pPr>
  </w:style>
  <w:style w:type="paragraph" w:customStyle="1" w:styleId="SP15303498">
    <w:name w:val="SP.15.303498"/>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AF0A4A"/>
    <w:rPr>
      <w:color w:val="000000"/>
      <w:sz w:val="20"/>
      <w:szCs w:val="20"/>
    </w:rPr>
  </w:style>
  <w:style w:type="paragraph" w:customStyle="1" w:styleId="SP15303476">
    <w:name w:val="SP.15.303476"/>
    <w:basedOn w:val="Normal"/>
    <w:next w:val="Normal"/>
    <w:uiPriority w:val="99"/>
    <w:rsid w:val="00613FC7"/>
    <w:pPr>
      <w:autoSpaceDE w:val="0"/>
      <w:autoSpaceDN w:val="0"/>
      <w:adjustRightInd w:val="0"/>
      <w:spacing w:after="0" w:line="240" w:lineRule="auto"/>
    </w:pPr>
    <w:rPr>
      <w:rFonts w:ascii="Times New Roman" w:hAnsi="Times New Roman" w:cs="Times New Roman"/>
      <w:sz w:val="24"/>
      <w:szCs w:val="24"/>
    </w:rPr>
  </w:style>
  <w:style w:type="character" w:customStyle="1" w:styleId="SC15323592">
    <w:name w:val="SC.15.323592"/>
    <w:uiPriority w:val="99"/>
    <w:rsid w:val="00D94207"/>
    <w:rPr>
      <w:color w:val="000000"/>
      <w:sz w:val="18"/>
      <w:szCs w:val="18"/>
    </w:rPr>
  </w:style>
  <w:style w:type="paragraph" w:customStyle="1" w:styleId="SP15303465">
    <w:name w:val="SP.15.303465"/>
    <w:basedOn w:val="Normal"/>
    <w:next w:val="Normal"/>
    <w:uiPriority w:val="99"/>
    <w:rsid w:val="009368DC"/>
    <w:pPr>
      <w:autoSpaceDE w:val="0"/>
      <w:autoSpaceDN w:val="0"/>
      <w:adjustRightInd w:val="0"/>
      <w:spacing w:after="0" w:line="240" w:lineRule="auto"/>
    </w:pPr>
    <w:rPr>
      <w:rFonts w:ascii="Times New Roman" w:hAnsi="Times New Roman" w:cs="Times New Roman"/>
      <w:sz w:val="24"/>
      <w:szCs w:val="24"/>
    </w:rPr>
  </w:style>
  <w:style w:type="paragraph" w:customStyle="1" w:styleId="SP10290946">
    <w:name w:val="SP.10.290946"/>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115">
    <w:name w:val="SP.10.291115"/>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093">
    <w:name w:val="SP.10.291093"/>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character" w:customStyle="1" w:styleId="SC10319501">
    <w:name w:val="SC.10.319501"/>
    <w:uiPriority w:val="99"/>
    <w:rsid w:val="00432650"/>
    <w:rPr>
      <w:color w:val="000000"/>
      <w:sz w:val="20"/>
      <w:szCs w:val="20"/>
    </w:rPr>
  </w:style>
  <w:style w:type="character" w:styleId="Mention">
    <w:name w:val="Mention"/>
    <w:basedOn w:val="DefaultParagraphFont"/>
    <w:uiPriority w:val="99"/>
    <w:unhideWhenUsed/>
    <w:rsid w:val="00CE489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293758268">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92657441">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30536784">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62643265">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586351350">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678314591">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389358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47479135">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423914300">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16989617">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03268397">
      <w:bodyDiv w:val="1"/>
      <w:marLeft w:val="0"/>
      <w:marRight w:val="0"/>
      <w:marTop w:val="0"/>
      <w:marBottom w:val="0"/>
      <w:divBdr>
        <w:top w:val="none" w:sz="0" w:space="0" w:color="auto"/>
        <w:left w:val="none" w:sz="0" w:space="0" w:color="auto"/>
        <w:bottom w:val="none" w:sz="0" w:space="0" w:color="auto"/>
        <w:right w:val="none" w:sz="0" w:space="0" w:color="auto"/>
      </w:divBdr>
      <w:divsChild>
        <w:div w:id="536237296">
          <w:marLeft w:val="1267"/>
          <w:marRight w:val="0"/>
          <w:marTop w:val="100"/>
          <w:marBottom w:val="0"/>
          <w:divBdr>
            <w:top w:val="none" w:sz="0" w:space="0" w:color="auto"/>
            <w:left w:val="none" w:sz="0" w:space="0" w:color="auto"/>
            <w:bottom w:val="none" w:sz="0" w:space="0" w:color="auto"/>
            <w:right w:val="none" w:sz="0" w:space="0" w:color="auto"/>
          </w:divBdr>
        </w:div>
        <w:div w:id="991254384">
          <w:marLeft w:val="547"/>
          <w:marRight w:val="0"/>
          <w:marTop w:val="120"/>
          <w:marBottom w:val="0"/>
          <w:divBdr>
            <w:top w:val="none" w:sz="0" w:space="0" w:color="auto"/>
            <w:left w:val="none" w:sz="0" w:space="0" w:color="auto"/>
            <w:bottom w:val="none" w:sz="0" w:space="0" w:color="auto"/>
            <w:right w:val="none" w:sz="0" w:space="0" w:color="auto"/>
          </w:divBdr>
        </w:div>
        <w:div w:id="1222406853">
          <w:marLeft w:val="547"/>
          <w:marRight w:val="0"/>
          <w:marTop w:val="120"/>
          <w:marBottom w:val="0"/>
          <w:divBdr>
            <w:top w:val="none" w:sz="0" w:space="0" w:color="auto"/>
            <w:left w:val="none" w:sz="0" w:space="0" w:color="auto"/>
            <w:bottom w:val="none" w:sz="0" w:space="0" w:color="auto"/>
            <w:right w:val="none" w:sz="0" w:space="0" w:color="auto"/>
          </w:divBdr>
        </w:div>
        <w:div w:id="1261334640">
          <w:marLeft w:val="1267"/>
          <w:marRight w:val="0"/>
          <w:marTop w:val="100"/>
          <w:marBottom w:val="0"/>
          <w:divBdr>
            <w:top w:val="none" w:sz="0" w:space="0" w:color="auto"/>
            <w:left w:val="none" w:sz="0" w:space="0" w:color="auto"/>
            <w:bottom w:val="none" w:sz="0" w:space="0" w:color="auto"/>
            <w:right w:val="none" w:sz="0" w:space="0" w:color="auto"/>
          </w:divBdr>
        </w:div>
        <w:div w:id="1446075828">
          <w:marLeft w:val="1267"/>
          <w:marRight w:val="0"/>
          <w:marTop w:val="100"/>
          <w:marBottom w:val="0"/>
          <w:divBdr>
            <w:top w:val="none" w:sz="0" w:space="0" w:color="auto"/>
            <w:left w:val="none" w:sz="0" w:space="0" w:color="auto"/>
            <w:bottom w:val="none" w:sz="0" w:space="0" w:color="auto"/>
            <w:right w:val="none" w:sz="0" w:space="0" w:color="auto"/>
          </w:divBdr>
        </w:div>
        <w:div w:id="1697854158">
          <w:marLeft w:val="1267"/>
          <w:marRight w:val="0"/>
          <w:marTop w:val="100"/>
          <w:marBottom w:val="0"/>
          <w:divBdr>
            <w:top w:val="none" w:sz="0" w:space="0" w:color="auto"/>
            <w:left w:val="none" w:sz="0" w:space="0" w:color="auto"/>
            <w:bottom w:val="none" w:sz="0" w:space="0" w:color="auto"/>
            <w:right w:val="none" w:sz="0" w:space="0" w:color="auto"/>
          </w:divBdr>
        </w:div>
        <w:div w:id="1760246429">
          <w:marLeft w:val="1267"/>
          <w:marRight w:val="0"/>
          <w:marTop w:val="100"/>
          <w:marBottom w:val="0"/>
          <w:divBdr>
            <w:top w:val="none" w:sz="0" w:space="0" w:color="auto"/>
            <w:left w:val="none" w:sz="0" w:space="0" w:color="auto"/>
            <w:bottom w:val="none" w:sz="0" w:space="0" w:color="auto"/>
            <w:right w:val="none" w:sz="0" w:space="0" w:color="auto"/>
          </w:divBdr>
        </w:div>
        <w:div w:id="1890874805">
          <w:marLeft w:val="1267"/>
          <w:marRight w:val="0"/>
          <w:marTop w:val="100"/>
          <w:marBottom w:val="0"/>
          <w:divBdr>
            <w:top w:val="none" w:sz="0" w:space="0" w:color="auto"/>
            <w:left w:val="none" w:sz="0" w:space="0" w:color="auto"/>
            <w:bottom w:val="none" w:sz="0" w:space="0" w:color="auto"/>
            <w:right w:val="none" w:sz="0" w:space="0" w:color="auto"/>
          </w:divBdr>
        </w:div>
        <w:div w:id="2116552619">
          <w:marLeft w:val="1267"/>
          <w:marRight w:val="0"/>
          <w:marTop w:val="100"/>
          <w:marBottom w:val="0"/>
          <w:divBdr>
            <w:top w:val="none" w:sz="0" w:space="0" w:color="auto"/>
            <w:left w:val="none" w:sz="0" w:space="0" w:color="auto"/>
            <w:bottom w:val="none" w:sz="0" w:space="0" w:color="auto"/>
            <w:right w:val="none" w:sz="0" w:space="0" w:color="auto"/>
          </w:divBdr>
        </w:div>
      </w:divsChild>
    </w:div>
    <w:div w:id="2015305976">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40348945">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3.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VVZTZ3NUC4PZ-4-2741</_dlc_DocId>
    <_dlc_DocIdUrl xmlns="b2d329f4-2eee-4d90-a2ae-71a25bab89f4">
      <Url>https://projects.qualcomm.com/sites/SyZyGy/_layouts/15/DocIdRedir.aspx?ID=VVZTZ3NUC4PZ-4-2741</Url>
      <Description>VVZTZ3NUC4PZ-4-2741</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19BA440-B5A2-4A1A-AB0A-A95EEA966B8C}">
  <ds:schemaRefs>
    <ds:schemaRef ds:uri="http://schemas.openxmlformats.org/officeDocument/2006/bibliography"/>
  </ds:schemaRefs>
</ds:datastoreItem>
</file>

<file path=customXml/itemProps2.xml><?xml version="1.0" encoding="utf-8"?>
<ds:datastoreItem xmlns:ds="http://schemas.openxmlformats.org/officeDocument/2006/customXml" ds:itemID="{CAEE878B-4A1B-47C9-963B-EA14C5BB2E14}">
  <ds:schemaRefs>
    <ds:schemaRef ds:uri="office.server.policy"/>
  </ds:schemaRefs>
</ds:datastoreItem>
</file>

<file path=customXml/itemProps3.xml><?xml version="1.0" encoding="utf-8"?>
<ds:datastoreItem xmlns:ds="http://schemas.openxmlformats.org/officeDocument/2006/customXml" ds:itemID="{78FB93CA-DE31-4D8F-B4EB-F4A6B19E3123}">
  <ds:schemaRefs>
    <ds:schemaRef ds:uri="http://schemas.microsoft.com/office/2006/metadata/properties"/>
    <ds:schemaRef ds:uri="http://schemas.microsoft.com/office/infopath/2007/PartnerControls"/>
    <ds:schemaRef ds:uri="b2d329f4-2eee-4d90-a2ae-71a25bab89f4"/>
  </ds:schemaRefs>
</ds:datastoreItem>
</file>

<file path=customXml/itemProps4.xml><?xml version="1.0" encoding="utf-8"?>
<ds:datastoreItem xmlns:ds="http://schemas.openxmlformats.org/officeDocument/2006/customXml" ds:itemID="{CB4D2669-5526-4E90-9761-2CD284318B8A}">
  <ds:schemaRefs>
    <ds:schemaRef ds:uri="http://schemas.microsoft.com/sharepoint/events"/>
  </ds:schemaRefs>
</ds:datastoreItem>
</file>

<file path=customXml/itemProps5.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6.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15135</TotalTime>
  <Pages>16</Pages>
  <Words>8237</Words>
  <Characters>46930</Characters>
  <Application>Microsoft Office Word</Application>
  <DocSecurity>0</DocSecurity>
  <Lines>391</Lines>
  <Paragraphs>110</Paragraphs>
  <ScaleCrop>false</ScaleCrop>
  <Company/>
  <LinksUpToDate>false</LinksUpToDate>
  <CharactersWithSpaces>55057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appatil@qti.qualcomm.com</dc:creator>
  <cp:keywords/>
  <dc:description/>
  <cp:lastModifiedBy>Abhishek Patil</cp:lastModifiedBy>
  <cp:revision>2155</cp:revision>
  <dcterms:created xsi:type="dcterms:W3CDTF">2021-07-15T18:32:00Z</dcterms:created>
  <dcterms:modified xsi:type="dcterms:W3CDTF">2022-09-12T17:53:00Z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ies>
</file>