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p w14:paraId="1E857B1F" w14:textId="77777777" w:rsidR="00750876" w:rsidRDefault="00750876">
      <w:pPr>
        <w:pStyle w:val="T1"/>
        <w:spacing w:after="120"/>
        <w:rPr>
          <w:sz w:val="16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750876" w:rsidRPr="00F44667" w14:paraId="4ADDB26F" w14:textId="77777777" w:rsidTr="005D459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1D105F1" w14:textId="046DB9B9" w:rsidR="00750876" w:rsidRPr="00183F4C" w:rsidRDefault="006D3B53" w:rsidP="005E75F3">
            <w:pPr>
              <w:pStyle w:val="T2"/>
            </w:pPr>
            <w:r w:rsidRPr="006D3B53">
              <w:t xml:space="preserve">LB266 CR on </w:t>
            </w:r>
            <w:r w:rsidR="00672762">
              <w:rPr>
                <w:lang w:eastAsia="zh-CN"/>
              </w:rPr>
              <w:t>CID 12138, 12139, 12140</w:t>
            </w:r>
          </w:p>
        </w:tc>
      </w:tr>
      <w:tr w:rsidR="00750876" w:rsidRPr="00183F4C" w14:paraId="1AED9C6E" w14:textId="77777777" w:rsidTr="005D459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6133BE5" w14:textId="229BB544" w:rsidR="00750876" w:rsidRPr="00183F4C" w:rsidRDefault="00750876" w:rsidP="005D2E8A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>
              <w:rPr>
                <w:b w:val="0"/>
                <w:sz w:val="20"/>
              </w:rPr>
              <w:t>2</w:t>
            </w:r>
            <w:r w:rsidR="006D3B53">
              <w:rPr>
                <w:b w:val="0"/>
                <w:sz w:val="20"/>
              </w:rPr>
              <w:t>2</w:t>
            </w:r>
            <w:r w:rsidRPr="00183F4C">
              <w:rPr>
                <w:b w:val="0"/>
                <w:sz w:val="20"/>
              </w:rPr>
              <w:t>-</w:t>
            </w:r>
            <w:r w:rsidR="003E112F">
              <w:rPr>
                <w:b w:val="0"/>
                <w:sz w:val="20"/>
                <w:lang w:eastAsia="ko-KR"/>
              </w:rPr>
              <w:t>0</w:t>
            </w:r>
            <w:r w:rsidR="006D3B53">
              <w:rPr>
                <w:b w:val="0"/>
                <w:sz w:val="20"/>
                <w:lang w:eastAsia="ko-KR"/>
              </w:rPr>
              <w:t>7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823D93">
              <w:rPr>
                <w:b w:val="0"/>
                <w:sz w:val="20"/>
                <w:lang w:eastAsia="ko-KR"/>
              </w:rPr>
              <w:t>20</w:t>
            </w:r>
          </w:p>
        </w:tc>
      </w:tr>
      <w:tr w:rsidR="00750876" w:rsidRPr="00183F4C" w14:paraId="41DFA1A8" w14:textId="77777777" w:rsidTr="005D459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896F271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750876" w:rsidRPr="00183F4C" w14:paraId="67D41CFC" w14:textId="77777777" w:rsidTr="005D459C">
        <w:trPr>
          <w:jc w:val="center"/>
        </w:trPr>
        <w:tc>
          <w:tcPr>
            <w:tcW w:w="1548" w:type="dxa"/>
            <w:vAlign w:val="center"/>
          </w:tcPr>
          <w:p w14:paraId="3B49843F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E63330A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EA9CB6C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22ED97F9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FEBE59B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750876" w:rsidRPr="0043198B" w14:paraId="4908562B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4F68D9CB" w14:textId="2E9784F3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</w:t>
            </w:r>
            <w:r w:rsidR="006D3B53">
              <w:rPr>
                <w:b w:val="0"/>
                <w:sz w:val="18"/>
                <w:szCs w:val="18"/>
                <w:lang w:eastAsia="ko-KR"/>
              </w:rPr>
              <w:t>apu</w:t>
            </w:r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4783051" w14:textId="1478767D" w:rsidR="00750876" w:rsidRPr="00183F4C" w:rsidRDefault="006D3B53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OPPO</w:t>
            </w:r>
          </w:p>
        </w:tc>
        <w:tc>
          <w:tcPr>
            <w:tcW w:w="2610" w:type="dxa"/>
            <w:vAlign w:val="center"/>
          </w:tcPr>
          <w:p w14:paraId="11E258AA" w14:textId="77777777" w:rsidR="00750876" w:rsidRPr="003F0DA2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3701EF1" w14:textId="77777777" w:rsidR="00750876" w:rsidRPr="003F0DA2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F5FCB54" w14:textId="42361BA2" w:rsidR="00750876" w:rsidRPr="0043198B" w:rsidRDefault="006D3B53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b w:val="0"/>
                <w:sz w:val="18"/>
                <w:szCs w:val="18"/>
                <w:lang w:eastAsia="zh-CN"/>
              </w:rPr>
              <w:t>l</w:t>
            </w:r>
            <w:r w:rsidR="00750876">
              <w:rPr>
                <w:b w:val="0"/>
                <w:sz w:val="18"/>
                <w:szCs w:val="18"/>
                <w:lang w:eastAsia="zh-CN"/>
              </w:rPr>
              <w:t>i</w:t>
            </w:r>
            <w:r>
              <w:rPr>
                <w:b w:val="0"/>
                <w:sz w:val="18"/>
                <w:szCs w:val="18"/>
                <w:lang w:eastAsia="zh-CN"/>
              </w:rPr>
              <w:t>yapu1</w:t>
            </w:r>
            <w:r w:rsidR="00750876">
              <w:rPr>
                <w:b w:val="0"/>
                <w:sz w:val="18"/>
                <w:szCs w:val="18"/>
                <w:lang w:eastAsia="zh-CN"/>
              </w:rPr>
              <w:t>@</w:t>
            </w:r>
            <w:r>
              <w:rPr>
                <w:b w:val="0"/>
                <w:sz w:val="18"/>
                <w:szCs w:val="18"/>
                <w:lang w:eastAsia="zh-CN"/>
              </w:rPr>
              <w:t>oppo</w:t>
            </w:r>
            <w:r w:rsidR="00750876">
              <w:rPr>
                <w:b w:val="0"/>
                <w:sz w:val="18"/>
                <w:szCs w:val="18"/>
                <w:lang w:eastAsia="zh-CN"/>
              </w:rPr>
              <w:t>.com</w:t>
            </w:r>
          </w:p>
        </w:tc>
      </w:tr>
      <w:tr w:rsidR="00AF49E8" w:rsidRPr="00B034CE" w14:paraId="550A14F0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5FDE84D0" w14:textId="77173F5F" w:rsidR="00AF49E8" w:rsidRPr="00B034CE" w:rsidRDefault="006D3B53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b w:val="0"/>
                <w:sz w:val="18"/>
                <w:szCs w:val="18"/>
                <w:lang w:eastAsia="zh-CN"/>
              </w:rPr>
              <w:t>Lei Huang</w:t>
            </w:r>
          </w:p>
        </w:tc>
        <w:tc>
          <w:tcPr>
            <w:tcW w:w="1440" w:type="dxa"/>
            <w:vAlign w:val="center"/>
          </w:tcPr>
          <w:p w14:paraId="769A0D8E" w14:textId="0EB420A1" w:rsidR="00AF49E8" w:rsidRPr="00B034CE" w:rsidRDefault="006D3B53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OPPO</w:t>
            </w:r>
          </w:p>
        </w:tc>
        <w:tc>
          <w:tcPr>
            <w:tcW w:w="2610" w:type="dxa"/>
            <w:vAlign w:val="center"/>
          </w:tcPr>
          <w:p w14:paraId="0F06F34E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8B0AE69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D1FB907" w14:textId="1573A59E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4338E51B" w14:textId="77777777" w:rsidR="00B741C0" w:rsidRDefault="00B741C0">
      <w:pPr>
        <w:pStyle w:val="T1"/>
        <w:spacing w:after="120"/>
        <w:rPr>
          <w:sz w:val="16"/>
        </w:rPr>
      </w:pPr>
    </w:p>
    <w:p w14:paraId="174E411B" w14:textId="77777777" w:rsidR="00B741C0" w:rsidRDefault="00B741C0">
      <w:pPr>
        <w:pStyle w:val="T1"/>
        <w:spacing w:after="120"/>
        <w:rPr>
          <w:sz w:val="16"/>
        </w:rPr>
      </w:pPr>
    </w:p>
    <w:p w14:paraId="019E4409" w14:textId="77777777" w:rsidR="00B741C0" w:rsidRDefault="00B741C0">
      <w:pPr>
        <w:pStyle w:val="T1"/>
        <w:spacing w:after="120"/>
        <w:rPr>
          <w:sz w:val="16"/>
        </w:rPr>
      </w:pPr>
    </w:p>
    <w:p w14:paraId="0D50F160" w14:textId="302474B6" w:rsidR="00CA09B2" w:rsidRPr="00E13124" w:rsidRDefault="006D3B53">
      <w:pPr>
        <w:pStyle w:val="T1"/>
        <w:spacing w:after="120"/>
        <w:rPr>
          <w:sz w:val="16"/>
        </w:rPr>
      </w:pPr>
      <w:r w:rsidRPr="0025437D">
        <w:rPr>
          <w:noProof/>
          <w:sz w:val="32"/>
          <w:u w:val="single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551993B" wp14:editId="05FF18DC">
                <wp:simplePos x="0" y="0"/>
                <wp:positionH relativeFrom="column">
                  <wp:posOffset>59175</wp:posOffset>
                </wp:positionH>
                <wp:positionV relativeFrom="paragraph">
                  <wp:posOffset>166435</wp:posOffset>
                </wp:positionV>
                <wp:extent cx="5943600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2ED027" w14:textId="77777777" w:rsidR="006D3B53" w:rsidRDefault="006D3B53" w:rsidP="006D3B53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5F448FA" w14:textId="02BEB0CD" w:rsidR="006D3B53" w:rsidRPr="001A38C2" w:rsidRDefault="006D3B53" w:rsidP="006D3B53">
                            <w:r w:rsidRPr="001A38C2">
                              <w:t xml:space="preserve">This submission contains proposed comment resolutions to </w:t>
                            </w:r>
                            <w:r w:rsidR="006F0BE6">
                              <w:t>the following CID</w:t>
                            </w:r>
                            <w:r w:rsidRPr="001A38C2"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>
                              <w:rPr>
                                <w:lang w:eastAsia="zh-CN"/>
                              </w:rPr>
                              <w:t>P802.11be D2.0</w:t>
                            </w:r>
                            <w:r w:rsidRPr="001A38C2">
                              <w:t>.</w:t>
                            </w:r>
                            <w:r>
                              <w:t xml:space="preserve"> </w:t>
                            </w:r>
                          </w:p>
                          <w:p w14:paraId="57A06C5F" w14:textId="77777777" w:rsidR="006D3B53" w:rsidRPr="00CC639B" w:rsidRDefault="006D3B53" w:rsidP="006D3B53"/>
                          <w:p w14:paraId="406A5247" w14:textId="7F41635F" w:rsidR="006D3B53" w:rsidRPr="00D15C34" w:rsidRDefault="006D3B53" w:rsidP="006D3B53">
                            <w:pPr>
                              <w:rPr>
                                <w:lang w:eastAsia="zh-CN"/>
                              </w:rPr>
                            </w:pPr>
                            <w:r w:rsidRPr="00464BB2">
                              <w:t xml:space="preserve">CID </w:t>
                            </w:r>
                            <w:r w:rsidR="00672762">
                              <w:t>12138, 12139, 12140</w:t>
                            </w:r>
                          </w:p>
                          <w:p w14:paraId="49E3387F" w14:textId="77777777" w:rsidR="006D3B53" w:rsidRDefault="006D3B53" w:rsidP="006D3B53">
                            <w:pPr>
                              <w:rPr>
                                <w:lang w:eastAsia="zh-CN"/>
                              </w:rPr>
                            </w:pPr>
                          </w:p>
                          <w:p w14:paraId="2CFB3DA6" w14:textId="77777777" w:rsidR="006D3B53" w:rsidRDefault="006D3B53" w:rsidP="006D3B53">
                            <w:pPr>
                              <w:rPr>
                                <w:szCs w:val="22"/>
                                <w:lang w:eastAsia="zh-CN"/>
                              </w:rPr>
                            </w:pPr>
                          </w:p>
                          <w:p w14:paraId="3D78D728" w14:textId="77777777" w:rsidR="006D3B53" w:rsidRPr="002F09A1" w:rsidRDefault="006D3B53" w:rsidP="006D3B53">
                            <w:pPr>
                              <w:rPr>
                                <w:szCs w:val="22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5FE2E8CE" w14:textId="77777777" w:rsidR="006D3B53" w:rsidRPr="002F09A1" w:rsidRDefault="006D3B53" w:rsidP="006D3B53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1F0A076C" w14:textId="77777777" w:rsidR="006D3B53" w:rsidRPr="002F09A1" w:rsidRDefault="006D3B53" w:rsidP="006D3B53">
                            <w:pPr>
                              <w:rPr>
                                <w:szCs w:val="22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-</w:t>
                            </w:r>
                            <w:r w:rsidRPr="002F09A1">
                              <w:rPr>
                                <w:szCs w:val="22"/>
                              </w:rPr>
                              <w:tab/>
                              <w:t>Rev 0: Initial version of the document.</w:t>
                            </w:r>
                          </w:p>
                          <w:p w14:paraId="5ECB72E1" w14:textId="77777777" w:rsidR="006D3B53" w:rsidRPr="00DD18D3" w:rsidRDefault="006D3B53" w:rsidP="006D3B53">
                            <w:pPr>
                              <w:rPr>
                                <w:lang w:eastAsia="zh-CN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-</w:t>
                            </w:r>
                            <w:r w:rsidRPr="002F09A1">
                              <w:rPr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51993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65pt;margin-top:13.1pt;width:468pt;height:25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" o:allowincell="f" stroked="f">
                <v:textbox>
                  <w:txbxContent>
                    <w:p w14:paraId="632ED027" w14:textId="77777777" w:rsidR="006D3B53" w:rsidRDefault="006D3B53" w:rsidP="006D3B53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5F448FA" w14:textId="02BEB0CD" w:rsidR="006D3B53" w:rsidRPr="001A38C2" w:rsidRDefault="006D3B53" w:rsidP="006D3B53">
                      <w:r w:rsidRPr="001A38C2">
                        <w:t xml:space="preserve">This submission contains proposed comment resolutions to </w:t>
                      </w:r>
                      <w:r w:rsidR="006F0BE6">
                        <w:t>the following CID</w:t>
                      </w:r>
                      <w:r w:rsidRPr="001A38C2"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>
                        <w:rPr>
                          <w:lang w:eastAsia="zh-CN"/>
                        </w:rPr>
                        <w:t>P802.11be D2.0</w:t>
                      </w:r>
                      <w:r w:rsidRPr="001A38C2">
                        <w:t>.</w:t>
                      </w:r>
                      <w:r>
                        <w:t xml:space="preserve"> </w:t>
                      </w:r>
                    </w:p>
                    <w:p w14:paraId="57A06C5F" w14:textId="77777777" w:rsidR="006D3B53" w:rsidRPr="00CC639B" w:rsidRDefault="006D3B53" w:rsidP="006D3B53"/>
                    <w:p w14:paraId="406A5247" w14:textId="7F41635F" w:rsidR="006D3B53" w:rsidRPr="00D15C34" w:rsidRDefault="006D3B53" w:rsidP="006D3B53">
                      <w:pPr>
                        <w:rPr>
                          <w:lang w:eastAsia="zh-CN"/>
                        </w:rPr>
                      </w:pPr>
                      <w:r w:rsidRPr="00464BB2">
                        <w:t xml:space="preserve">CID </w:t>
                      </w:r>
                      <w:r w:rsidR="00672762">
                        <w:t>12138, 12139, 12140</w:t>
                      </w:r>
                    </w:p>
                    <w:p w14:paraId="49E3387F" w14:textId="77777777" w:rsidR="006D3B53" w:rsidRDefault="006D3B53" w:rsidP="006D3B53">
                      <w:pPr>
                        <w:rPr>
                          <w:lang w:eastAsia="zh-CN"/>
                        </w:rPr>
                      </w:pPr>
                    </w:p>
                    <w:p w14:paraId="2CFB3DA6" w14:textId="77777777" w:rsidR="006D3B53" w:rsidRDefault="006D3B53" w:rsidP="006D3B53">
                      <w:pPr>
                        <w:rPr>
                          <w:szCs w:val="22"/>
                          <w:lang w:eastAsia="zh-CN"/>
                        </w:rPr>
                      </w:pPr>
                    </w:p>
                    <w:p w14:paraId="3D78D728" w14:textId="77777777" w:rsidR="006D3B53" w:rsidRPr="002F09A1" w:rsidRDefault="006D3B53" w:rsidP="006D3B53">
                      <w:pPr>
                        <w:rPr>
                          <w:szCs w:val="22"/>
                        </w:rPr>
                      </w:pPr>
                      <w:r w:rsidRPr="002F09A1">
                        <w:rPr>
                          <w:szCs w:val="22"/>
                        </w:rPr>
                        <w:t>Revisions:</w:t>
                      </w:r>
                    </w:p>
                    <w:p w14:paraId="5FE2E8CE" w14:textId="77777777" w:rsidR="006D3B53" w:rsidRPr="002F09A1" w:rsidRDefault="006D3B53" w:rsidP="006D3B53">
                      <w:pPr>
                        <w:rPr>
                          <w:szCs w:val="22"/>
                        </w:rPr>
                      </w:pPr>
                    </w:p>
                    <w:p w14:paraId="1F0A076C" w14:textId="77777777" w:rsidR="006D3B53" w:rsidRPr="002F09A1" w:rsidRDefault="006D3B53" w:rsidP="006D3B53">
                      <w:pPr>
                        <w:rPr>
                          <w:szCs w:val="22"/>
                        </w:rPr>
                      </w:pPr>
                      <w:r w:rsidRPr="002F09A1">
                        <w:rPr>
                          <w:szCs w:val="22"/>
                        </w:rPr>
                        <w:t>-</w:t>
                      </w:r>
                      <w:r w:rsidRPr="002F09A1">
                        <w:rPr>
                          <w:szCs w:val="22"/>
                        </w:rPr>
                        <w:tab/>
                        <w:t>Rev 0: Initial version of the document.</w:t>
                      </w:r>
                    </w:p>
                    <w:p w14:paraId="5ECB72E1" w14:textId="77777777" w:rsidR="006D3B53" w:rsidRPr="00DD18D3" w:rsidRDefault="006D3B53" w:rsidP="006D3B53">
                      <w:pPr>
                        <w:rPr>
                          <w:lang w:eastAsia="zh-CN"/>
                        </w:rPr>
                      </w:pPr>
                      <w:r w:rsidRPr="002F09A1">
                        <w:rPr>
                          <w:szCs w:val="22"/>
                        </w:rPr>
                        <w:t>-</w:t>
                      </w:r>
                      <w:r w:rsidRPr="002F09A1">
                        <w:rPr>
                          <w:szCs w:val="2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005BD21A" w14:textId="0C6B17C9" w:rsidR="006C720C" w:rsidRDefault="006C720C">
      <w:pPr>
        <w:rPr>
          <w:sz w:val="16"/>
        </w:rPr>
      </w:pPr>
    </w:p>
    <w:p w14:paraId="7D223AF8" w14:textId="6E0F86B7" w:rsidR="00167DBE" w:rsidRDefault="00167DBE">
      <w:pPr>
        <w:rPr>
          <w:sz w:val="16"/>
        </w:rPr>
      </w:pPr>
    </w:p>
    <w:p w14:paraId="3B5E48D7" w14:textId="77777777" w:rsidR="00167DBE" w:rsidRPr="00E13124" w:rsidRDefault="00167DBE">
      <w:pPr>
        <w:rPr>
          <w:rStyle w:val="af0"/>
          <w:sz w:val="16"/>
        </w:rPr>
      </w:pPr>
    </w:p>
    <w:p w14:paraId="5E73F691" w14:textId="77777777" w:rsidR="001968A8" w:rsidRPr="00E13124" w:rsidRDefault="001968A8">
      <w:pPr>
        <w:rPr>
          <w:rStyle w:val="af0"/>
          <w:sz w:val="16"/>
        </w:rPr>
      </w:pPr>
    </w:p>
    <w:p w14:paraId="21C6FB35" w14:textId="77777777" w:rsidR="001968A8" w:rsidRPr="00E13124" w:rsidRDefault="001968A8">
      <w:pPr>
        <w:rPr>
          <w:rStyle w:val="af0"/>
          <w:sz w:val="16"/>
        </w:rPr>
      </w:pPr>
    </w:p>
    <w:p w14:paraId="699FF49F" w14:textId="77777777" w:rsidR="001968A8" w:rsidRPr="00E13124" w:rsidRDefault="001968A8">
      <w:pPr>
        <w:rPr>
          <w:rStyle w:val="af0"/>
          <w:sz w:val="16"/>
        </w:rPr>
      </w:pPr>
    </w:p>
    <w:p w14:paraId="2899AF4C" w14:textId="77777777" w:rsidR="00FD709D" w:rsidRPr="00E13124" w:rsidRDefault="00FD709D" w:rsidP="002B1A82">
      <w:pPr>
        <w:rPr>
          <w:sz w:val="16"/>
        </w:rPr>
      </w:pPr>
    </w:p>
    <w:p w14:paraId="1139E681" w14:textId="60F7748B" w:rsidR="002B1A82" w:rsidRDefault="002B1A82" w:rsidP="002B1A82">
      <w:pPr>
        <w:rPr>
          <w:sz w:val="16"/>
        </w:rPr>
      </w:pPr>
    </w:p>
    <w:p w14:paraId="210AA5B3" w14:textId="30838537" w:rsidR="006D3B53" w:rsidRDefault="006D3B53" w:rsidP="002B1A82">
      <w:pPr>
        <w:rPr>
          <w:sz w:val="16"/>
          <w:lang w:eastAsia="zh-CN"/>
        </w:rPr>
      </w:pPr>
    </w:p>
    <w:p w14:paraId="409A69DE" w14:textId="7EDC5026" w:rsidR="006D3B53" w:rsidRDefault="006D3B53" w:rsidP="002B1A82">
      <w:pPr>
        <w:rPr>
          <w:sz w:val="16"/>
          <w:lang w:eastAsia="zh-CN"/>
        </w:rPr>
      </w:pPr>
    </w:p>
    <w:p w14:paraId="64FBAE39" w14:textId="2657BA9E" w:rsidR="006D3B53" w:rsidRDefault="006D3B53" w:rsidP="002B1A82">
      <w:pPr>
        <w:rPr>
          <w:sz w:val="16"/>
          <w:lang w:eastAsia="zh-CN"/>
        </w:rPr>
      </w:pPr>
    </w:p>
    <w:p w14:paraId="0E9F072F" w14:textId="05E34A01" w:rsidR="006D3B53" w:rsidRDefault="006D3B53" w:rsidP="002B1A82">
      <w:pPr>
        <w:rPr>
          <w:sz w:val="16"/>
          <w:lang w:eastAsia="zh-CN"/>
        </w:rPr>
      </w:pPr>
    </w:p>
    <w:p w14:paraId="7B9AB71D" w14:textId="796FE0EC" w:rsidR="006D3B53" w:rsidRDefault="006D3B53" w:rsidP="002B1A82">
      <w:pPr>
        <w:rPr>
          <w:sz w:val="16"/>
          <w:lang w:eastAsia="zh-CN"/>
        </w:rPr>
      </w:pPr>
    </w:p>
    <w:p w14:paraId="5414B4A5" w14:textId="396301F9" w:rsidR="006D3B53" w:rsidRDefault="006D3B53" w:rsidP="002B1A82">
      <w:pPr>
        <w:rPr>
          <w:sz w:val="16"/>
          <w:lang w:eastAsia="zh-CN"/>
        </w:rPr>
      </w:pPr>
    </w:p>
    <w:p w14:paraId="264F73BE" w14:textId="51180209" w:rsidR="006D3B53" w:rsidRDefault="006D3B53" w:rsidP="002B1A82">
      <w:pPr>
        <w:rPr>
          <w:sz w:val="16"/>
          <w:lang w:eastAsia="zh-CN"/>
        </w:rPr>
      </w:pPr>
    </w:p>
    <w:p w14:paraId="2112EE16" w14:textId="6E447B29" w:rsidR="006D3B53" w:rsidRDefault="006D3B53" w:rsidP="002B1A82">
      <w:pPr>
        <w:rPr>
          <w:sz w:val="16"/>
          <w:lang w:eastAsia="zh-CN"/>
        </w:rPr>
      </w:pPr>
    </w:p>
    <w:p w14:paraId="5435C470" w14:textId="2DBDCFEF" w:rsidR="006D3B53" w:rsidRDefault="006D3B53" w:rsidP="002B1A82">
      <w:pPr>
        <w:rPr>
          <w:sz w:val="16"/>
          <w:lang w:eastAsia="zh-CN"/>
        </w:rPr>
      </w:pPr>
    </w:p>
    <w:p w14:paraId="65DED618" w14:textId="30C8417E" w:rsidR="006D3B53" w:rsidRDefault="006D3B53" w:rsidP="002B1A82">
      <w:pPr>
        <w:rPr>
          <w:sz w:val="16"/>
          <w:lang w:eastAsia="zh-CN"/>
        </w:rPr>
      </w:pPr>
    </w:p>
    <w:p w14:paraId="0D855266" w14:textId="4EB6BB71" w:rsidR="006D3B53" w:rsidRDefault="006D3B53" w:rsidP="002B1A82">
      <w:pPr>
        <w:rPr>
          <w:sz w:val="16"/>
          <w:lang w:eastAsia="zh-CN"/>
        </w:rPr>
      </w:pPr>
    </w:p>
    <w:p w14:paraId="5341B438" w14:textId="515F8AFA" w:rsidR="006D3B53" w:rsidRDefault="006D3B53" w:rsidP="002B1A82">
      <w:pPr>
        <w:rPr>
          <w:sz w:val="16"/>
          <w:lang w:eastAsia="zh-CN"/>
        </w:rPr>
      </w:pPr>
    </w:p>
    <w:p w14:paraId="59636EE9" w14:textId="53DCD938" w:rsidR="006D3B53" w:rsidRDefault="006D3B53" w:rsidP="002B1A82">
      <w:pPr>
        <w:rPr>
          <w:sz w:val="16"/>
          <w:lang w:eastAsia="zh-CN"/>
        </w:rPr>
      </w:pPr>
    </w:p>
    <w:p w14:paraId="5A862623" w14:textId="67720306" w:rsidR="006D3B53" w:rsidRDefault="006D3B53" w:rsidP="002B1A82">
      <w:pPr>
        <w:rPr>
          <w:sz w:val="16"/>
          <w:lang w:eastAsia="zh-CN"/>
        </w:rPr>
      </w:pPr>
    </w:p>
    <w:p w14:paraId="1BEAF61E" w14:textId="1FF096D2" w:rsidR="006D3B53" w:rsidRDefault="006D3B53" w:rsidP="002B1A82">
      <w:pPr>
        <w:rPr>
          <w:sz w:val="16"/>
          <w:lang w:eastAsia="zh-CN"/>
        </w:rPr>
      </w:pPr>
    </w:p>
    <w:p w14:paraId="6BD6B96C" w14:textId="27945AD9" w:rsidR="006D3B53" w:rsidRDefault="006D3B53" w:rsidP="002B1A82">
      <w:pPr>
        <w:rPr>
          <w:sz w:val="16"/>
          <w:lang w:eastAsia="zh-CN"/>
        </w:rPr>
      </w:pPr>
    </w:p>
    <w:p w14:paraId="016DFEFE" w14:textId="73DC06AD" w:rsidR="006D3B53" w:rsidRDefault="006D3B53" w:rsidP="002B1A82">
      <w:pPr>
        <w:rPr>
          <w:sz w:val="16"/>
          <w:lang w:eastAsia="zh-CN"/>
        </w:rPr>
      </w:pPr>
    </w:p>
    <w:p w14:paraId="5AF901B9" w14:textId="1DC40AB9" w:rsidR="006D3B53" w:rsidRDefault="006D3B53" w:rsidP="002B1A82">
      <w:pPr>
        <w:rPr>
          <w:sz w:val="16"/>
          <w:lang w:eastAsia="zh-CN"/>
        </w:rPr>
      </w:pPr>
    </w:p>
    <w:p w14:paraId="04DC1FFF" w14:textId="0BC42360" w:rsidR="006D3B53" w:rsidRDefault="006D3B53" w:rsidP="002B1A82">
      <w:pPr>
        <w:rPr>
          <w:sz w:val="16"/>
          <w:lang w:eastAsia="zh-CN"/>
        </w:rPr>
      </w:pPr>
    </w:p>
    <w:p w14:paraId="7E8DD404" w14:textId="220B9BDC" w:rsidR="006D3B53" w:rsidRDefault="006D3B53" w:rsidP="002B1A82">
      <w:pPr>
        <w:rPr>
          <w:sz w:val="16"/>
          <w:lang w:eastAsia="zh-CN"/>
        </w:rPr>
      </w:pPr>
    </w:p>
    <w:p w14:paraId="32670AE2" w14:textId="36195047" w:rsidR="006D3B53" w:rsidRDefault="006D3B53" w:rsidP="002B1A82">
      <w:pPr>
        <w:rPr>
          <w:sz w:val="16"/>
          <w:lang w:eastAsia="zh-CN"/>
        </w:rPr>
      </w:pPr>
    </w:p>
    <w:p w14:paraId="042974E9" w14:textId="4576BC33" w:rsidR="006D3B53" w:rsidRDefault="006D3B53" w:rsidP="002B1A82">
      <w:pPr>
        <w:rPr>
          <w:sz w:val="16"/>
          <w:lang w:eastAsia="zh-CN"/>
        </w:rPr>
      </w:pPr>
    </w:p>
    <w:p w14:paraId="771EDB26" w14:textId="75CA2CD9" w:rsidR="006D3B53" w:rsidRDefault="006D3B53" w:rsidP="002B1A82">
      <w:pPr>
        <w:rPr>
          <w:sz w:val="16"/>
          <w:lang w:eastAsia="zh-CN"/>
        </w:rPr>
      </w:pPr>
    </w:p>
    <w:p w14:paraId="68277E56" w14:textId="4E268CAC" w:rsidR="006D3B53" w:rsidRDefault="006D3B53" w:rsidP="002B1A82">
      <w:pPr>
        <w:rPr>
          <w:sz w:val="16"/>
          <w:lang w:eastAsia="zh-CN"/>
        </w:rPr>
      </w:pPr>
    </w:p>
    <w:p w14:paraId="37EF7DBF" w14:textId="79B7EB5D" w:rsidR="006D3B53" w:rsidRDefault="006D3B53" w:rsidP="002B1A82">
      <w:pPr>
        <w:rPr>
          <w:sz w:val="16"/>
          <w:lang w:eastAsia="zh-CN"/>
        </w:rPr>
      </w:pPr>
    </w:p>
    <w:p w14:paraId="1FCD4CF7" w14:textId="220E7513" w:rsidR="006D3B53" w:rsidRDefault="006D3B53" w:rsidP="002B1A82">
      <w:pPr>
        <w:rPr>
          <w:sz w:val="16"/>
          <w:lang w:eastAsia="zh-CN"/>
        </w:rPr>
      </w:pPr>
    </w:p>
    <w:p w14:paraId="1FAE2F79" w14:textId="785FF910" w:rsidR="006D3B53" w:rsidRDefault="006D3B53" w:rsidP="002B1A82">
      <w:pPr>
        <w:rPr>
          <w:sz w:val="16"/>
          <w:lang w:eastAsia="zh-CN"/>
        </w:rPr>
      </w:pPr>
    </w:p>
    <w:p w14:paraId="14E2DF4A" w14:textId="5E9CD2C0" w:rsidR="006D3B53" w:rsidRDefault="006D3B53" w:rsidP="002B1A82">
      <w:pPr>
        <w:rPr>
          <w:sz w:val="16"/>
          <w:lang w:eastAsia="zh-CN"/>
        </w:rPr>
      </w:pPr>
    </w:p>
    <w:p w14:paraId="414E0AC8" w14:textId="6A007E3C" w:rsidR="006D3B53" w:rsidRDefault="006D3B53" w:rsidP="002B1A82">
      <w:pPr>
        <w:rPr>
          <w:sz w:val="16"/>
          <w:lang w:eastAsia="zh-CN"/>
        </w:rPr>
      </w:pPr>
    </w:p>
    <w:p w14:paraId="2FF7ACFF" w14:textId="2FA4BF8C" w:rsidR="006D3B53" w:rsidRDefault="006D3B53" w:rsidP="002B1A82">
      <w:pPr>
        <w:rPr>
          <w:sz w:val="16"/>
          <w:lang w:eastAsia="zh-CN"/>
        </w:rPr>
      </w:pPr>
    </w:p>
    <w:p w14:paraId="5E553321" w14:textId="05975318" w:rsidR="00B741C0" w:rsidRDefault="00B741C0" w:rsidP="002B1A82">
      <w:pPr>
        <w:rPr>
          <w:sz w:val="16"/>
          <w:lang w:eastAsia="zh-CN"/>
        </w:rPr>
      </w:pPr>
    </w:p>
    <w:p w14:paraId="195B7046" w14:textId="63EEFBE1" w:rsidR="00B741C0" w:rsidRDefault="00B741C0" w:rsidP="002B1A82">
      <w:pPr>
        <w:rPr>
          <w:sz w:val="16"/>
          <w:lang w:eastAsia="zh-CN"/>
        </w:rPr>
      </w:pPr>
    </w:p>
    <w:p w14:paraId="6241C765" w14:textId="108B53AC" w:rsidR="00B741C0" w:rsidRDefault="00B741C0" w:rsidP="002B1A82">
      <w:pPr>
        <w:rPr>
          <w:sz w:val="16"/>
          <w:lang w:eastAsia="zh-CN"/>
        </w:rPr>
      </w:pPr>
    </w:p>
    <w:p w14:paraId="4C15A920" w14:textId="760620F1" w:rsidR="00B741C0" w:rsidRDefault="00B741C0" w:rsidP="002B1A82">
      <w:pPr>
        <w:rPr>
          <w:sz w:val="16"/>
          <w:lang w:eastAsia="zh-CN"/>
        </w:rPr>
      </w:pPr>
    </w:p>
    <w:p w14:paraId="642AA21A" w14:textId="5299B6A8" w:rsidR="00B741C0" w:rsidRDefault="00B741C0" w:rsidP="002B1A82">
      <w:pPr>
        <w:rPr>
          <w:sz w:val="16"/>
          <w:lang w:eastAsia="zh-CN"/>
        </w:rPr>
      </w:pPr>
    </w:p>
    <w:p w14:paraId="6E01247E" w14:textId="3CE1F155" w:rsidR="00B741C0" w:rsidRDefault="00B741C0" w:rsidP="002B1A82">
      <w:pPr>
        <w:rPr>
          <w:sz w:val="16"/>
          <w:lang w:eastAsia="zh-CN"/>
        </w:rPr>
      </w:pPr>
    </w:p>
    <w:p w14:paraId="42F41196" w14:textId="28537AD0" w:rsidR="00B741C0" w:rsidRDefault="00B741C0" w:rsidP="002B1A82">
      <w:pPr>
        <w:rPr>
          <w:sz w:val="16"/>
          <w:lang w:eastAsia="zh-CN"/>
        </w:rPr>
      </w:pPr>
    </w:p>
    <w:p w14:paraId="259B56CE" w14:textId="77777777" w:rsidR="00B741C0" w:rsidRDefault="00B741C0" w:rsidP="002B1A82">
      <w:pPr>
        <w:rPr>
          <w:sz w:val="16"/>
          <w:lang w:eastAsia="zh-CN"/>
        </w:rPr>
      </w:pPr>
    </w:p>
    <w:p w14:paraId="465A035B" w14:textId="6360796C" w:rsidR="006D3B53" w:rsidRDefault="006D3B53" w:rsidP="00060FFF">
      <w:pPr>
        <w:pStyle w:val="1"/>
        <w:rPr>
          <w:lang w:eastAsia="zh-CN"/>
        </w:rPr>
      </w:pPr>
      <w:r>
        <w:rPr>
          <w:rFonts w:hint="eastAsia"/>
          <w:lang w:eastAsia="zh-CN"/>
        </w:rPr>
        <w:lastRenderedPageBreak/>
        <w:t>C</w:t>
      </w:r>
      <w:r>
        <w:rPr>
          <w:lang w:eastAsia="zh-CN"/>
        </w:rPr>
        <w:t>ID 1</w:t>
      </w:r>
      <w:r w:rsidR="00672762">
        <w:rPr>
          <w:lang w:eastAsia="zh-CN"/>
        </w:rPr>
        <w:t>2138</w:t>
      </w:r>
    </w:p>
    <w:p w14:paraId="063FA4C3" w14:textId="37D44257" w:rsidR="006D3B53" w:rsidRDefault="006D3B53" w:rsidP="006D3B53">
      <w:pPr>
        <w:rPr>
          <w:lang w:eastAsia="zh-CN"/>
        </w:rPr>
      </w:pP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000"/>
        <w:gridCol w:w="851"/>
        <w:gridCol w:w="2268"/>
        <w:gridCol w:w="1984"/>
        <w:gridCol w:w="2835"/>
      </w:tblGrid>
      <w:tr w:rsidR="00F05237" w:rsidRPr="00F0694E" w14:paraId="1A1A7B14" w14:textId="77777777" w:rsidTr="00560CD6">
        <w:trPr>
          <w:trHeight w:val="657"/>
        </w:trPr>
        <w:tc>
          <w:tcPr>
            <w:tcW w:w="745" w:type="dxa"/>
          </w:tcPr>
          <w:p w14:paraId="07F0EDE2" w14:textId="77777777" w:rsidR="00F05237" w:rsidRPr="003953C5" w:rsidRDefault="00F05237" w:rsidP="00560CD6">
            <w:pPr>
              <w:wordWrap w:val="0"/>
              <w:ind w:right="1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CID</w:t>
            </w:r>
          </w:p>
        </w:tc>
        <w:tc>
          <w:tcPr>
            <w:tcW w:w="1000" w:type="dxa"/>
            <w:shd w:val="clear" w:color="auto" w:fill="auto"/>
            <w:hideMark/>
          </w:tcPr>
          <w:p w14:paraId="40E29B38" w14:textId="77777777" w:rsidR="00F05237" w:rsidRDefault="00F05237" w:rsidP="00560CD6">
            <w:pPr>
              <w:wordWrap w:val="0"/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Page.</w:t>
            </w:r>
          </w:p>
          <w:p w14:paraId="50697BF3" w14:textId="77777777" w:rsidR="00F05237" w:rsidRPr="003953C5" w:rsidRDefault="00F05237" w:rsidP="00560CD6">
            <w:pPr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Line</w:t>
            </w:r>
          </w:p>
        </w:tc>
        <w:tc>
          <w:tcPr>
            <w:tcW w:w="851" w:type="dxa"/>
            <w:shd w:val="clear" w:color="auto" w:fill="auto"/>
            <w:hideMark/>
          </w:tcPr>
          <w:p w14:paraId="79C4F37D" w14:textId="77777777" w:rsidR="00F05237" w:rsidRPr="003953C5" w:rsidRDefault="00F05237" w:rsidP="00560CD6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Clause</w:t>
            </w:r>
          </w:p>
        </w:tc>
        <w:tc>
          <w:tcPr>
            <w:tcW w:w="2268" w:type="dxa"/>
            <w:shd w:val="clear" w:color="auto" w:fill="auto"/>
            <w:hideMark/>
          </w:tcPr>
          <w:p w14:paraId="13BDF6ED" w14:textId="77777777" w:rsidR="00F05237" w:rsidRPr="003953C5" w:rsidRDefault="00F05237" w:rsidP="00560CD6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79B6A6F4" w14:textId="77777777" w:rsidR="00F05237" w:rsidRPr="003953C5" w:rsidRDefault="00F05237" w:rsidP="00560CD6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Proposed Change</w:t>
            </w:r>
          </w:p>
        </w:tc>
        <w:tc>
          <w:tcPr>
            <w:tcW w:w="2835" w:type="dxa"/>
            <w:shd w:val="clear" w:color="auto" w:fill="auto"/>
            <w:hideMark/>
          </w:tcPr>
          <w:p w14:paraId="6F2FDC11" w14:textId="77777777" w:rsidR="00F05237" w:rsidRPr="003953C5" w:rsidRDefault="00F05237" w:rsidP="00560CD6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Resolution</w:t>
            </w:r>
          </w:p>
        </w:tc>
      </w:tr>
      <w:tr w:rsidR="00F05237" w:rsidRPr="00F0694E" w14:paraId="55B55AF3" w14:textId="77777777" w:rsidTr="00560CD6">
        <w:trPr>
          <w:trHeight w:val="1166"/>
        </w:trPr>
        <w:tc>
          <w:tcPr>
            <w:tcW w:w="745" w:type="dxa"/>
          </w:tcPr>
          <w:p w14:paraId="04F06E55" w14:textId="37978384" w:rsidR="00F05237" w:rsidRPr="002A08B9" w:rsidRDefault="00672762" w:rsidP="00560CD6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1</w:t>
            </w:r>
            <w:r>
              <w:rPr>
                <w:sz w:val="20"/>
                <w:lang w:eastAsia="zh-CN"/>
              </w:rPr>
              <w:t>2138</w:t>
            </w:r>
          </w:p>
        </w:tc>
        <w:tc>
          <w:tcPr>
            <w:tcW w:w="1000" w:type="dxa"/>
            <w:shd w:val="clear" w:color="auto" w:fill="auto"/>
          </w:tcPr>
          <w:p w14:paraId="16C571F9" w14:textId="3E34B245" w:rsidR="00F05237" w:rsidRPr="002A08B9" w:rsidRDefault="00672762" w:rsidP="00560CD6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5</w:t>
            </w:r>
            <w:r>
              <w:rPr>
                <w:sz w:val="20"/>
                <w:lang w:eastAsia="zh-CN"/>
              </w:rPr>
              <w:t>47.47</w:t>
            </w:r>
          </w:p>
        </w:tc>
        <w:tc>
          <w:tcPr>
            <w:tcW w:w="851" w:type="dxa"/>
            <w:shd w:val="clear" w:color="auto" w:fill="auto"/>
          </w:tcPr>
          <w:p w14:paraId="2FB20EB0" w14:textId="506D9F0A" w:rsidR="00F05237" w:rsidRPr="002A08B9" w:rsidRDefault="00672762" w:rsidP="00560CD6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3</w:t>
            </w:r>
            <w:r>
              <w:rPr>
                <w:sz w:val="20"/>
                <w:lang w:eastAsia="zh-CN"/>
              </w:rPr>
              <w:t>6.2.1</w:t>
            </w:r>
          </w:p>
        </w:tc>
        <w:tc>
          <w:tcPr>
            <w:tcW w:w="2268" w:type="dxa"/>
            <w:shd w:val="clear" w:color="auto" w:fill="auto"/>
          </w:tcPr>
          <w:p w14:paraId="5CEA3660" w14:textId="565281E6" w:rsidR="00F05237" w:rsidRPr="009838E9" w:rsidRDefault="00672762" w:rsidP="00560CD6">
            <w:pPr>
              <w:rPr>
                <w:sz w:val="20"/>
              </w:rPr>
            </w:pPr>
            <w:r w:rsidRPr="00672762">
              <w:rPr>
                <w:sz w:val="20"/>
              </w:rPr>
              <w:t>"each assigned RU" should be changed to "each assigned RU or MRU"</w:t>
            </w:r>
          </w:p>
        </w:tc>
        <w:tc>
          <w:tcPr>
            <w:tcW w:w="1984" w:type="dxa"/>
            <w:shd w:val="clear" w:color="auto" w:fill="auto"/>
          </w:tcPr>
          <w:p w14:paraId="2034E2CF" w14:textId="505CE7AA" w:rsidR="00F05237" w:rsidRPr="002A08B9" w:rsidRDefault="00672762" w:rsidP="00560CD6">
            <w:pPr>
              <w:rPr>
                <w:sz w:val="20"/>
                <w:lang w:eastAsia="zh-CN"/>
              </w:rPr>
            </w:pPr>
            <w:r w:rsidRPr="00672762">
              <w:rPr>
                <w:sz w:val="20"/>
                <w:lang w:eastAsia="zh-CN"/>
              </w:rPr>
              <w:t>as in comment</w:t>
            </w:r>
          </w:p>
        </w:tc>
        <w:tc>
          <w:tcPr>
            <w:tcW w:w="2835" w:type="dxa"/>
            <w:shd w:val="clear" w:color="auto" w:fill="auto"/>
          </w:tcPr>
          <w:p w14:paraId="2A45F35A" w14:textId="448D970B" w:rsidR="00A13F7F" w:rsidRDefault="00490B77" w:rsidP="00560CD6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</w:t>
            </w:r>
            <w:r>
              <w:rPr>
                <w:rFonts w:hint="eastAsia"/>
                <w:sz w:val="20"/>
                <w:lang w:eastAsia="zh-CN"/>
              </w:rPr>
              <w:t>ccepted</w:t>
            </w:r>
          </w:p>
          <w:p w14:paraId="7F1B4F12" w14:textId="6BC0F924" w:rsidR="00F05237" w:rsidRPr="007C18AB" w:rsidRDefault="00F05237" w:rsidP="00560CD6">
            <w:pPr>
              <w:rPr>
                <w:b/>
                <w:sz w:val="20"/>
                <w:lang w:eastAsia="zh-CN"/>
              </w:rPr>
            </w:pPr>
          </w:p>
        </w:tc>
      </w:tr>
    </w:tbl>
    <w:p w14:paraId="484A8E85" w14:textId="6F4A72C2" w:rsidR="00216966" w:rsidRDefault="00216966" w:rsidP="006D3B53">
      <w:pPr>
        <w:rPr>
          <w:lang w:eastAsia="zh-CN"/>
        </w:rPr>
      </w:pPr>
    </w:p>
    <w:p w14:paraId="3B331494" w14:textId="6D37F6D4" w:rsidR="00140AC7" w:rsidRDefault="00140AC7" w:rsidP="00140AC7">
      <w:pPr>
        <w:pStyle w:val="1"/>
        <w:rPr>
          <w:lang w:eastAsia="zh-CN"/>
        </w:rPr>
      </w:pPr>
      <w:r>
        <w:rPr>
          <w:rFonts w:hint="eastAsia"/>
          <w:lang w:eastAsia="zh-CN"/>
        </w:rPr>
        <w:t>C</w:t>
      </w:r>
      <w:r>
        <w:rPr>
          <w:lang w:eastAsia="zh-CN"/>
        </w:rPr>
        <w:t>ID 12139</w:t>
      </w:r>
    </w:p>
    <w:p w14:paraId="31A9325B" w14:textId="77777777" w:rsidR="00140AC7" w:rsidRDefault="00140AC7" w:rsidP="00140AC7">
      <w:pPr>
        <w:rPr>
          <w:lang w:eastAsia="zh-CN"/>
        </w:rPr>
      </w:pP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000"/>
        <w:gridCol w:w="851"/>
        <w:gridCol w:w="2268"/>
        <w:gridCol w:w="1984"/>
        <w:gridCol w:w="2835"/>
      </w:tblGrid>
      <w:tr w:rsidR="00140AC7" w:rsidRPr="00F0694E" w14:paraId="7CE69708" w14:textId="77777777" w:rsidTr="000F63A0">
        <w:trPr>
          <w:trHeight w:val="657"/>
        </w:trPr>
        <w:tc>
          <w:tcPr>
            <w:tcW w:w="745" w:type="dxa"/>
          </w:tcPr>
          <w:p w14:paraId="42FD9690" w14:textId="77777777" w:rsidR="00140AC7" w:rsidRPr="003953C5" w:rsidRDefault="00140AC7" w:rsidP="000F63A0">
            <w:pPr>
              <w:wordWrap w:val="0"/>
              <w:ind w:right="1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CID</w:t>
            </w:r>
          </w:p>
        </w:tc>
        <w:tc>
          <w:tcPr>
            <w:tcW w:w="1000" w:type="dxa"/>
            <w:shd w:val="clear" w:color="auto" w:fill="auto"/>
            <w:hideMark/>
          </w:tcPr>
          <w:p w14:paraId="1585F36C" w14:textId="77777777" w:rsidR="00140AC7" w:rsidRDefault="00140AC7" w:rsidP="000F63A0">
            <w:pPr>
              <w:wordWrap w:val="0"/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Page.</w:t>
            </w:r>
          </w:p>
          <w:p w14:paraId="4ED8394B" w14:textId="77777777" w:rsidR="00140AC7" w:rsidRPr="003953C5" w:rsidRDefault="00140AC7" w:rsidP="000F63A0">
            <w:pPr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Line</w:t>
            </w:r>
          </w:p>
        </w:tc>
        <w:tc>
          <w:tcPr>
            <w:tcW w:w="851" w:type="dxa"/>
            <w:shd w:val="clear" w:color="auto" w:fill="auto"/>
            <w:hideMark/>
          </w:tcPr>
          <w:p w14:paraId="581AE1E3" w14:textId="77777777" w:rsidR="00140AC7" w:rsidRPr="003953C5" w:rsidRDefault="00140AC7" w:rsidP="000F63A0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Clause</w:t>
            </w:r>
          </w:p>
        </w:tc>
        <w:tc>
          <w:tcPr>
            <w:tcW w:w="2268" w:type="dxa"/>
            <w:shd w:val="clear" w:color="auto" w:fill="auto"/>
            <w:hideMark/>
          </w:tcPr>
          <w:p w14:paraId="1A58B408" w14:textId="77777777" w:rsidR="00140AC7" w:rsidRPr="003953C5" w:rsidRDefault="00140AC7" w:rsidP="000F63A0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57FF6654" w14:textId="77777777" w:rsidR="00140AC7" w:rsidRPr="003953C5" w:rsidRDefault="00140AC7" w:rsidP="000F63A0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Proposed Change</w:t>
            </w:r>
          </w:p>
        </w:tc>
        <w:tc>
          <w:tcPr>
            <w:tcW w:w="2835" w:type="dxa"/>
            <w:shd w:val="clear" w:color="auto" w:fill="auto"/>
            <w:hideMark/>
          </w:tcPr>
          <w:p w14:paraId="7C059308" w14:textId="77777777" w:rsidR="00140AC7" w:rsidRPr="003953C5" w:rsidRDefault="00140AC7" w:rsidP="000F63A0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Resolution</w:t>
            </w:r>
          </w:p>
        </w:tc>
      </w:tr>
      <w:tr w:rsidR="00140AC7" w:rsidRPr="00F0694E" w14:paraId="29744649" w14:textId="77777777" w:rsidTr="000F63A0">
        <w:trPr>
          <w:trHeight w:val="1166"/>
        </w:trPr>
        <w:tc>
          <w:tcPr>
            <w:tcW w:w="745" w:type="dxa"/>
          </w:tcPr>
          <w:p w14:paraId="353D1B4C" w14:textId="3B80E8F4" w:rsidR="00140AC7" w:rsidRPr="002A08B9" w:rsidRDefault="00140AC7" w:rsidP="000F63A0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1</w:t>
            </w:r>
            <w:r>
              <w:rPr>
                <w:sz w:val="20"/>
                <w:lang w:eastAsia="zh-CN"/>
              </w:rPr>
              <w:t>2139</w:t>
            </w:r>
          </w:p>
        </w:tc>
        <w:tc>
          <w:tcPr>
            <w:tcW w:w="1000" w:type="dxa"/>
            <w:shd w:val="clear" w:color="auto" w:fill="auto"/>
          </w:tcPr>
          <w:p w14:paraId="044D0329" w14:textId="4444B6B2" w:rsidR="00140AC7" w:rsidRPr="002A08B9" w:rsidRDefault="00140AC7" w:rsidP="000F63A0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5</w:t>
            </w:r>
            <w:r>
              <w:rPr>
                <w:sz w:val="20"/>
                <w:lang w:eastAsia="zh-CN"/>
              </w:rPr>
              <w:t>49.28</w:t>
            </w:r>
          </w:p>
        </w:tc>
        <w:tc>
          <w:tcPr>
            <w:tcW w:w="851" w:type="dxa"/>
            <w:shd w:val="clear" w:color="auto" w:fill="auto"/>
          </w:tcPr>
          <w:p w14:paraId="197EF97D" w14:textId="71C83C07" w:rsidR="00140AC7" w:rsidRPr="002A08B9" w:rsidRDefault="00140AC7" w:rsidP="000F63A0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3</w:t>
            </w:r>
            <w:r>
              <w:rPr>
                <w:sz w:val="20"/>
                <w:lang w:eastAsia="zh-CN"/>
              </w:rPr>
              <w:t>6.2.2</w:t>
            </w:r>
          </w:p>
        </w:tc>
        <w:tc>
          <w:tcPr>
            <w:tcW w:w="2268" w:type="dxa"/>
            <w:shd w:val="clear" w:color="auto" w:fill="auto"/>
          </w:tcPr>
          <w:p w14:paraId="3735EFBA" w14:textId="03E75E31" w:rsidR="00140AC7" w:rsidRPr="009838E9" w:rsidRDefault="00140AC7" w:rsidP="000F63A0">
            <w:pPr>
              <w:rPr>
                <w:sz w:val="20"/>
              </w:rPr>
            </w:pPr>
            <w:r w:rsidRPr="00140AC7">
              <w:rPr>
                <w:sz w:val="20"/>
              </w:rPr>
              <w:t>"HE NDPs" should be changed to "HE sounding NDPs" at P549L28 and P549L34</w:t>
            </w:r>
          </w:p>
        </w:tc>
        <w:tc>
          <w:tcPr>
            <w:tcW w:w="1984" w:type="dxa"/>
            <w:shd w:val="clear" w:color="auto" w:fill="auto"/>
          </w:tcPr>
          <w:p w14:paraId="2B3A78B4" w14:textId="77777777" w:rsidR="00140AC7" w:rsidRPr="002A08B9" w:rsidRDefault="00140AC7" w:rsidP="000F63A0">
            <w:pPr>
              <w:rPr>
                <w:sz w:val="20"/>
                <w:lang w:eastAsia="zh-CN"/>
              </w:rPr>
            </w:pPr>
            <w:r w:rsidRPr="00672762">
              <w:rPr>
                <w:sz w:val="20"/>
                <w:lang w:eastAsia="zh-CN"/>
              </w:rPr>
              <w:t>as in comment</w:t>
            </w:r>
          </w:p>
        </w:tc>
        <w:tc>
          <w:tcPr>
            <w:tcW w:w="2835" w:type="dxa"/>
            <w:shd w:val="clear" w:color="auto" w:fill="auto"/>
          </w:tcPr>
          <w:p w14:paraId="4407AD1E" w14:textId="45B25D86" w:rsidR="00201454" w:rsidRPr="00201454" w:rsidRDefault="00201454" w:rsidP="00201454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Accepted</w:t>
            </w:r>
          </w:p>
          <w:p w14:paraId="75892599" w14:textId="46D0761D" w:rsidR="00140AC7" w:rsidRPr="007C18AB" w:rsidRDefault="00140AC7" w:rsidP="000F63A0">
            <w:pPr>
              <w:rPr>
                <w:b/>
                <w:sz w:val="20"/>
                <w:lang w:eastAsia="zh-CN"/>
              </w:rPr>
            </w:pPr>
          </w:p>
        </w:tc>
      </w:tr>
    </w:tbl>
    <w:p w14:paraId="381E87CC" w14:textId="77777777" w:rsidR="00FF32A2" w:rsidRDefault="00FF32A2" w:rsidP="006D3B53">
      <w:pPr>
        <w:rPr>
          <w:rFonts w:hint="eastAsia"/>
          <w:lang w:eastAsia="zh-CN"/>
        </w:rPr>
      </w:pPr>
    </w:p>
    <w:p w14:paraId="61D82F55" w14:textId="38D968BA" w:rsidR="00140AC7" w:rsidRDefault="00140AC7" w:rsidP="00140AC7">
      <w:pPr>
        <w:pStyle w:val="1"/>
        <w:rPr>
          <w:lang w:eastAsia="zh-CN"/>
        </w:rPr>
      </w:pPr>
      <w:r>
        <w:rPr>
          <w:rFonts w:hint="eastAsia"/>
          <w:lang w:eastAsia="zh-CN"/>
        </w:rPr>
        <w:t>C</w:t>
      </w:r>
      <w:r>
        <w:rPr>
          <w:lang w:eastAsia="zh-CN"/>
        </w:rPr>
        <w:t>ID 12140</w:t>
      </w:r>
    </w:p>
    <w:p w14:paraId="3D9CAA8B" w14:textId="77777777" w:rsidR="00140AC7" w:rsidRDefault="00140AC7" w:rsidP="00140AC7">
      <w:pPr>
        <w:rPr>
          <w:lang w:eastAsia="zh-CN"/>
        </w:rPr>
      </w:pP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000"/>
        <w:gridCol w:w="851"/>
        <w:gridCol w:w="2268"/>
        <w:gridCol w:w="1984"/>
        <w:gridCol w:w="2835"/>
      </w:tblGrid>
      <w:tr w:rsidR="00140AC7" w:rsidRPr="00F0694E" w14:paraId="31BAA0EC" w14:textId="77777777" w:rsidTr="000F63A0">
        <w:trPr>
          <w:trHeight w:val="657"/>
        </w:trPr>
        <w:tc>
          <w:tcPr>
            <w:tcW w:w="745" w:type="dxa"/>
          </w:tcPr>
          <w:p w14:paraId="3E476818" w14:textId="77777777" w:rsidR="00140AC7" w:rsidRPr="003953C5" w:rsidRDefault="00140AC7" w:rsidP="000F63A0">
            <w:pPr>
              <w:wordWrap w:val="0"/>
              <w:ind w:right="1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CID</w:t>
            </w:r>
          </w:p>
        </w:tc>
        <w:tc>
          <w:tcPr>
            <w:tcW w:w="1000" w:type="dxa"/>
            <w:shd w:val="clear" w:color="auto" w:fill="auto"/>
            <w:hideMark/>
          </w:tcPr>
          <w:p w14:paraId="54713324" w14:textId="77777777" w:rsidR="00140AC7" w:rsidRDefault="00140AC7" w:rsidP="000F63A0">
            <w:pPr>
              <w:wordWrap w:val="0"/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Page.</w:t>
            </w:r>
          </w:p>
          <w:p w14:paraId="15C3BE6D" w14:textId="77777777" w:rsidR="00140AC7" w:rsidRPr="003953C5" w:rsidRDefault="00140AC7" w:rsidP="000F63A0">
            <w:pPr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Line</w:t>
            </w:r>
          </w:p>
        </w:tc>
        <w:tc>
          <w:tcPr>
            <w:tcW w:w="851" w:type="dxa"/>
            <w:shd w:val="clear" w:color="auto" w:fill="auto"/>
            <w:hideMark/>
          </w:tcPr>
          <w:p w14:paraId="116D26FB" w14:textId="77777777" w:rsidR="00140AC7" w:rsidRPr="003953C5" w:rsidRDefault="00140AC7" w:rsidP="000F63A0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Clause</w:t>
            </w:r>
          </w:p>
        </w:tc>
        <w:tc>
          <w:tcPr>
            <w:tcW w:w="2268" w:type="dxa"/>
            <w:shd w:val="clear" w:color="auto" w:fill="auto"/>
            <w:hideMark/>
          </w:tcPr>
          <w:p w14:paraId="237D1452" w14:textId="77777777" w:rsidR="00140AC7" w:rsidRPr="003953C5" w:rsidRDefault="00140AC7" w:rsidP="000F63A0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10815CEB" w14:textId="77777777" w:rsidR="00140AC7" w:rsidRPr="003953C5" w:rsidRDefault="00140AC7" w:rsidP="000F63A0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Proposed Change</w:t>
            </w:r>
          </w:p>
        </w:tc>
        <w:tc>
          <w:tcPr>
            <w:tcW w:w="2835" w:type="dxa"/>
            <w:shd w:val="clear" w:color="auto" w:fill="auto"/>
            <w:hideMark/>
          </w:tcPr>
          <w:p w14:paraId="4DD64FA7" w14:textId="77777777" w:rsidR="00140AC7" w:rsidRPr="003953C5" w:rsidRDefault="00140AC7" w:rsidP="000F63A0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Resolution</w:t>
            </w:r>
          </w:p>
        </w:tc>
      </w:tr>
      <w:tr w:rsidR="00140AC7" w:rsidRPr="00F0694E" w14:paraId="2A7D46EF" w14:textId="77777777" w:rsidTr="000F63A0">
        <w:trPr>
          <w:trHeight w:val="1166"/>
        </w:trPr>
        <w:tc>
          <w:tcPr>
            <w:tcW w:w="745" w:type="dxa"/>
          </w:tcPr>
          <w:p w14:paraId="5FBC3CBF" w14:textId="2D28CB0B" w:rsidR="00140AC7" w:rsidRPr="002A08B9" w:rsidRDefault="00140AC7" w:rsidP="000F63A0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12140</w:t>
            </w:r>
          </w:p>
        </w:tc>
        <w:tc>
          <w:tcPr>
            <w:tcW w:w="1000" w:type="dxa"/>
            <w:shd w:val="clear" w:color="auto" w:fill="auto"/>
          </w:tcPr>
          <w:p w14:paraId="5373625F" w14:textId="708A9545" w:rsidR="00140AC7" w:rsidRPr="002A08B9" w:rsidRDefault="00140AC7" w:rsidP="000F63A0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5</w:t>
            </w:r>
            <w:r>
              <w:rPr>
                <w:sz w:val="20"/>
                <w:lang w:eastAsia="zh-CN"/>
              </w:rPr>
              <w:t>57.25</w:t>
            </w:r>
          </w:p>
        </w:tc>
        <w:tc>
          <w:tcPr>
            <w:tcW w:w="851" w:type="dxa"/>
            <w:shd w:val="clear" w:color="auto" w:fill="auto"/>
          </w:tcPr>
          <w:p w14:paraId="0C91C170" w14:textId="77777777" w:rsidR="00140AC7" w:rsidRPr="002A08B9" w:rsidRDefault="00140AC7" w:rsidP="000F63A0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3</w:t>
            </w:r>
            <w:r>
              <w:rPr>
                <w:sz w:val="20"/>
                <w:lang w:eastAsia="zh-CN"/>
              </w:rPr>
              <w:t>6.2.2</w:t>
            </w:r>
          </w:p>
        </w:tc>
        <w:tc>
          <w:tcPr>
            <w:tcW w:w="2268" w:type="dxa"/>
            <w:shd w:val="clear" w:color="auto" w:fill="auto"/>
          </w:tcPr>
          <w:p w14:paraId="4EB6A0E1" w14:textId="517B941A" w:rsidR="00140AC7" w:rsidRPr="009838E9" w:rsidRDefault="00140AC7" w:rsidP="000F63A0">
            <w:pPr>
              <w:rPr>
                <w:sz w:val="20"/>
              </w:rPr>
            </w:pPr>
            <w:r w:rsidRPr="00140AC7">
              <w:rPr>
                <w:sz w:val="20"/>
              </w:rPr>
              <w:t>1x, 2x and 4x-EHT-LTF are allowed for EHT TB PPDU. However, only 2x and 4x-EHT-LTF are allowed for EHT MU PPDU. For EHT_LTF_TYPE, it is better to split the case Format = EHT_MU and the case Format = EHT_TB.</w:t>
            </w:r>
          </w:p>
        </w:tc>
        <w:tc>
          <w:tcPr>
            <w:tcW w:w="1984" w:type="dxa"/>
            <w:shd w:val="clear" w:color="auto" w:fill="auto"/>
          </w:tcPr>
          <w:p w14:paraId="4F46C49C" w14:textId="77777777" w:rsidR="00140AC7" w:rsidRPr="002A08B9" w:rsidRDefault="00140AC7" w:rsidP="000F63A0">
            <w:pPr>
              <w:rPr>
                <w:sz w:val="20"/>
                <w:lang w:eastAsia="zh-CN"/>
              </w:rPr>
            </w:pPr>
            <w:r w:rsidRPr="00672762">
              <w:rPr>
                <w:sz w:val="20"/>
                <w:lang w:eastAsia="zh-CN"/>
              </w:rPr>
              <w:t>as in comment</w:t>
            </w:r>
          </w:p>
        </w:tc>
        <w:tc>
          <w:tcPr>
            <w:tcW w:w="2835" w:type="dxa"/>
            <w:shd w:val="clear" w:color="auto" w:fill="auto"/>
          </w:tcPr>
          <w:p w14:paraId="2FFDE6FF" w14:textId="3A0B752F" w:rsidR="00140AC7" w:rsidRDefault="00847169" w:rsidP="000F63A0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R</w:t>
            </w:r>
            <w:r>
              <w:rPr>
                <w:sz w:val="20"/>
                <w:lang w:eastAsia="zh-CN"/>
              </w:rPr>
              <w:t xml:space="preserve">evised </w:t>
            </w:r>
          </w:p>
          <w:p w14:paraId="649B53B4" w14:textId="464AAF4F" w:rsidR="00847169" w:rsidRDefault="003D3CC2" w:rsidP="000F63A0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</w:t>
            </w:r>
            <w:r>
              <w:rPr>
                <w:rFonts w:hint="eastAsia"/>
                <w:sz w:val="20"/>
                <w:lang w:eastAsia="zh-CN"/>
              </w:rPr>
              <w:t>gree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in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principle.</w:t>
            </w:r>
          </w:p>
          <w:p w14:paraId="3A34560C" w14:textId="77777777" w:rsidR="003D3CC2" w:rsidRPr="002A08B9" w:rsidRDefault="003D3CC2" w:rsidP="000F63A0">
            <w:pPr>
              <w:rPr>
                <w:sz w:val="20"/>
                <w:lang w:eastAsia="zh-CN"/>
              </w:rPr>
            </w:pPr>
          </w:p>
          <w:p w14:paraId="3A938440" w14:textId="77777777" w:rsidR="00140AC7" w:rsidRPr="007A18BB" w:rsidRDefault="00140AC7" w:rsidP="000F63A0">
            <w:pPr>
              <w:rPr>
                <w:b/>
                <w:sz w:val="20"/>
                <w:highlight w:val="yellow"/>
              </w:rPr>
            </w:pPr>
            <w:r w:rsidRPr="007A18BB">
              <w:rPr>
                <w:b/>
                <w:sz w:val="20"/>
                <w:highlight w:val="yellow"/>
              </w:rPr>
              <w:t>Instructions to the editor:</w:t>
            </w:r>
          </w:p>
          <w:p w14:paraId="48456D42" w14:textId="710F72E1" w:rsidR="00140AC7" w:rsidRPr="007C18AB" w:rsidRDefault="00140AC7" w:rsidP="000F63A0">
            <w:pPr>
              <w:rPr>
                <w:b/>
                <w:sz w:val="20"/>
                <w:lang w:eastAsia="zh-CN"/>
              </w:rPr>
            </w:pPr>
            <w:r w:rsidRPr="007A18BB">
              <w:rPr>
                <w:rFonts w:hint="eastAsia"/>
                <w:b/>
                <w:sz w:val="20"/>
                <w:highlight w:val="yellow"/>
              </w:rPr>
              <w:t>P</w:t>
            </w:r>
            <w:r w:rsidRPr="007A18BB">
              <w:rPr>
                <w:b/>
                <w:sz w:val="20"/>
                <w:highlight w:val="yellow"/>
              </w:rPr>
              <w:t>lease make the changes to the spec as shown in 11/22-</w:t>
            </w:r>
            <w:r w:rsidR="00110E79">
              <w:rPr>
                <w:b/>
                <w:sz w:val="20"/>
                <w:highlight w:val="yellow"/>
              </w:rPr>
              <w:t>1169r</w:t>
            </w:r>
            <w:r w:rsidRPr="007A18BB">
              <w:rPr>
                <w:b/>
                <w:sz w:val="20"/>
                <w:highlight w:val="yellow"/>
              </w:rPr>
              <w:t>0</w:t>
            </w:r>
          </w:p>
        </w:tc>
      </w:tr>
    </w:tbl>
    <w:p w14:paraId="2316FD04" w14:textId="47E22EBF" w:rsidR="00140AC7" w:rsidRDefault="007E57E8" w:rsidP="00140AC7">
      <w:pPr>
        <w:rPr>
          <w:b/>
          <w:lang w:eastAsia="zh-CN"/>
        </w:rPr>
      </w:pPr>
      <w:r w:rsidRPr="007E57E8">
        <w:rPr>
          <w:b/>
          <w:lang w:eastAsia="zh-CN"/>
        </w:rPr>
        <w:t xml:space="preserve">Discussion </w:t>
      </w:r>
    </w:p>
    <w:p w14:paraId="622A7438" w14:textId="558C0FC3" w:rsidR="007E57E8" w:rsidRPr="007E57E8" w:rsidRDefault="00792AE0" w:rsidP="00140AC7">
      <w:pPr>
        <w:rPr>
          <w:b/>
          <w:lang w:eastAsia="zh-CN"/>
        </w:rPr>
      </w:pPr>
      <w:r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FBF3C1" wp14:editId="5C05F538">
                <wp:simplePos x="0" y="0"/>
                <wp:positionH relativeFrom="column">
                  <wp:posOffset>989153</wp:posOffset>
                </wp:positionH>
                <wp:positionV relativeFrom="paragraph">
                  <wp:posOffset>100635</wp:posOffset>
                </wp:positionV>
                <wp:extent cx="3912235" cy="2000009"/>
                <wp:effectExtent l="0" t="0" r="12065" b="1968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2235" cy="200000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03C97" id="矩形 3" o:spid="_x0000_s1026" style="position:absolute;left:0;text-align:left;margin-left:77.9pt;margin-top:7.9pt;width:308.05pt;height:15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" filled="f" strokecolor="#243f60 [1604]" strokeweight="2pt"/>
            </w:pict>
          </mc:Fallback>
        </mc:AlternateContent>
      </w:r>
    </w:p>
    <w:p w14:paraId="26E75C97" w14:textId="05B6EC18" w:rsidR="007E57E8" w:rsidRDefault="007E57E8" w:rsidP="00792AE0">
      <w:pPr>
        <w:jc w:val="center"/>
        <w:rPr>
          <w:lang w:eastAsia="zh-CN"/>
        </w:rPr>
      </w:pPr>
      <w:r>
        <w:rPr>
          <w:noProof/>
        </w:rPr>
        <w:drawing>
          <wp:inline distT="0" distB="0" distL="0" distR="0" wp14:anchorId="5D97745A" wp14:editId="60A5FDF6">
            <wp:extent cx="3546344" cy="1846052"/>
            <wp:effectExtent l="0" t="0" r="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98065" cy="1872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FA6B8" w14:textId="77777777" w:rsidR="007E57E8" w:rsidRDefault="007E57E8" w:rsidP="00140AC7">
      <w:pPr>
        <w:rPr>
          <w:lang w:eastAsia="zh-CN"/>
        </w:rPr>
      </w:pPr>
    </w:p>
    <w:p w14:paraId="3583CAB2" w14:textId="77777777" w:rsidR="00140AC7" w:rsidRDefault="00140AC7" w:rsidP="00140AC7">
      <w:pP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</w:pPr>
      <w:proofErr w:type="spellStart"/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TGbe</w:t>
      </w:r>
      <w:proofErr w:type="spellEnd"/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editor: </w:t>
      </w:r>
    </w:p>
    <w:p w14:paraId="1C03EC1A" w14:textId="6C58A995" w:rsidR="00140AC7" w:rsidRDefault="00140AC7" w:rsidP="00140AC7">
      <w:pPr>
        <w:rPr>
          <w:b/>
          <w:sz w:val="20"/>
          <w:lang w:eastAsia="zh-CN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Please make the following changes in Page </w:t>
      </w:r>
      <w:r w:rsidR="003D3CC2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557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Line</w:t>
      </w:r>
      <w:r w:rsidR="003D3CC2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23</w:t>
      </w:r>
      <w:r w:rsidR="002952D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-30</w:t>
      </w:r>
      <w:r w:rsidRPr="00E76572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:</w:t>
      </w:r>
    </w:p>
    <w:p w14:paraId="791FA541" w14:textId="77777777" w:rsidR="001A0CC5" w:rsidRPr="00140AC7" w:rsidRDefault="001A0CC5" w:rsidP="006D3B53">
      <w:pPr>
        <w:rPr>
          <w:lang w:eastAsia="zh-CN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418"/>
        <w:gridCol w:w="4757"/>
        <w:gridCol w:w="600"/>
        <w:gridCol w:w="601"/>
      </w:tblGrid>
      <w:tr w:rsidR="001A0CC5" w14:paraId="48E5C08C" w14:textId="77777777" w:rsidTr="00AF19EA">
        <w:trPr>
          <w:trHeight w:val="1250"/>
        </w:trPr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extDirection w:val="btLr"/>
          </w:tcPr>
          <w:p w14:paraId="03A01F6C" w14:textId="77777777" w:rsidR="001A0CC5" w:rsidRDefault="001A0CC5" w:rsidP="00AF19EA">
            <w:pPr>
              <w:pStyle w:val="TableParagraph"/>
              <w:kinsoku w:val="0"/>
              <w:overflowPunct w:val="0"/>
              <w:spacing w:before="1"/>
              <w:rPr>
                <w:sz w:val="18"/>
                <w:szCs w:val="18"/>
              </w:rPr>
            </w:pPr>
          </w:p>
          <w:p w14:paraId="30E21D18" w14:textId="77777777" w:rsidR="001A0CC5" w:rsidRDefault="001A0CC5" w:rsidP="00AF19EA">
            <w:pPr>
              <w:pStyle w:val="TableParagraph"/>
              <w:kinsoku w:val="0"/>
              <w:overflowPunct w:val="0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Parameter</w:t>
            </w:r>
          </w:p>
        </w:tc>
        <w:tc>
          <w:tcPr>
            <w:tcW w:w="24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D82F7A9" w14:textId="77777777" w:rsidR="001A0CC5" w:rsidRDefault="001A0CC5" w:rsidP="00AF19E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5463F558" w14:textId="77777777" w:rsidR="001A0CC5" w:rsidRDefault="001A0CC5" w:rsidP="00AF19EA">
            <w:pPr>
              <w:pStyle w:val="TableParagraph"/>
              <w:kinsoku w:val="0"/>
              <w:overflowPunct w:val="0"/>
              <w:spacing w:before="6"/>
              <w:rPr>
                <w:sz w:val="27"/>
                <w:szCs w:val="27"/>
              </w:rPr>
            </w:pPr>
          </w:p>
          <w:p w14:paraId="19C820FD" w14:textId="77777777" w:rsidR="001A0CC5" w:rsidRDefault="001A0CC5" w:rsidP="00AF19EA">
            <w:pPr>
              <w:pStyle w:val="TableParagraph"/>
              <w:kinsoku w:val="0"/>
              <w:overflowPunct w:val="0"/>
              <w:ind w:left="821" w:right="797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Condition</w:t>
            </w:r>
          </w:p>
        </w:tc>
        <w:tc>
          <w:tcPr>
            <w:tcW w:w="475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DA65298" w14:textId="77777777" w:rsidR="001A0CC5" w:rsidRDefault="001A0CC5" w:rsidP="00AF19E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60BB4C09" w14:textId="77777777" w:rsidR="001A0CC5" w:rsidRDefault="001A0CC5" w:rsidP="00AF19EA">
            <w:pPr>
              <w:pStyle w:val="TableParagraph"/>
              <w:kinsoku w:val="0"/>
              <w:overflowPunct w:val="0"/>
              <w:spacing w:before="6"/>
              <w:rPr>
                <w:sz w:val="27"/>
                <w:szCs w:val="27"/>
              </w:rPr>
            </w:pPr>
          </w:p>
          <w:p w14:paraId="0C60E5AA" w14:textId="77777777" w:rsidR="001A0CC5" w:rsidRDefault="001A0CC5" w:rsidP="00AF19EA">
            <w:pPr>
              <w:pStyle w:val="TableParagraph"/>
              <w:kinsoku w:val="0"/>
              <w:overflowPunct w:val="0"/>
              <w:ind w:left="130" w:right="105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Value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extDirection w:val="btLr"/>
          </w:tcPr>
          <w:p w14:paraId="7C576FEA" w14:textId="77777777" w:rsidR="001A0CC5" w:rsidRDefault="001A0CC5" w:rsidP="00AF19EA">
            <w:pPr>
              <w:pStyle w:val="TableParagraph"/>
              <w:kinsoku w:val="0"/>
              <w:overflowPunct w:val="0"/>
              <w:spacing w:before="6"/>
              <w:rPr>
                <w:sz w:val="17"/>
                <w:szCs w:val="17"/>
              </w:rPr>
            </w:pPr>
          </w:p>
          <w:p w14:paraId="416D56F3" w14:textId="77777777" w:rsidR="001A0CC5" w:rsidRDefault="001A0CC5" w:rsidP="00AF19EA">
            <w:pPr>
              <w:pStyle w:val="TableParagraph"/>
              <w:kinsoku w:val="0"/>
              <w:overflowPunct w:val="0"/>
              <w:ind w:left="116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TXVECTOR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14:paraId="1AAD7455" w14:textId="77777777" w:rsidR="001A0CC5" w:rsidRDefault="001A0CC5" w:rsidP="00AF19EA">
            <w:pPr>
              <w:pStyle w:val="TableParagraph"/>
              <w:kinsoku w:val="0"/>
              <w:overflowPunct w:val="0"/>
              <w:spacing w:before="5"/>
              <w:rPr>
                <w:sz w:val="16"/>
                <w:szCs w:val="16"/>
              </w:rPr>
            </w:pPr>
          </w:p>
          <w:p w14:paraId="0B54A25F" w14:textId="77777777" w:rsidR="001A0CC5" w:rsidRDefault="001A0CC5" w:rsidP="00AF19EA">
            <w:pPr>
              <w:pStyle w:val="TableParagraph"/>
              <w:kinsoku w:val="0"/>
              <w:overflowPunct w:val="0"/>
              <w:ind w:left="111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RXVECTOR</w:t>
            </w:r>
          </w:p>
        </w:tc>
      </w:tr>
      <w:tr w:rsidR="001A0CC5" w14:paraId="27EDC7C0" w14:textId="77777777" w:rsidTr="00AF19EA">
        <w:trPr>
          <w:trHeight w:val="1350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14:paraId="592B4329" w14:textId="77777777" w:rsidR="001A0CC5" w:rsidRDefault="001A0CC5" w:rsidP="00AF19EA">
            <w:pPr>
              <w:pStyle w:val="TableParagraph"/>
              <w:kinsoku w:val="0"/>
              <w:overflowPunct w:val="0"/>
              <w:spacing w:before="1"/>
              <w:rPr>
                <w:sz w:val="18"/>
                <w:szCs w:val="18"/>
              </w:rPr>
            </w:pPr>
          </w:p>
          <w:p w14:paraId="6BBC513C" w14:textId="77777777" w:rsidR="001A0CC5" w:rsidRDefault="001A0CC5" w:rsidP="00AF19EA">
            <w:pPr>
              <w:pStyle w:val="TableParagraph"/>
              <w:kinsoku w:val="0"/>
              <w:overflowPunct w:val="0"/>
              <w:ind w:left="214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EHT_LTF_TYPE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8566BB" w14:textId="77777777" w:rsidR="001A0CC5" w:rsidRDefault="001A0CC5" w:rsidP="00AF19E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42C2D832" w14:textId="45B90A62" w:rsidR="001A0CC5" w:rsidRPr="00EB2DCD" w:rsidRDefault="001A0CC5" w:rsidP="00AF19EA">
            <w:pPr>
              <w:pStyle w:val="TableParagraph"/>
              <w:kinsoku w:val="0"/>
              <w:overflowPunct w:val="0"/>
              <w:spacing w:before="3"/>
              <w:rPr>
                <w:rFonts w:eastAsia="宋体" w:hint="eastAsia"/>
                <w:sz w:val="21"/>
                <w:szCs w:val="21"/>
                <w:lang w:eastAsia="zh-CN"/>
              </w:rPr>
            </w:pPr>
          </w:p>
          <w:p w14:paraId="47ECBBD9" w14:textId="38732120" w:rsidR="001A0CC5" w:rsidRDefault="00941DA3" w:rsidP="00AF19EA">
            <w:pPr>
              <w:pStyle w:val="TableParagraph"/>
              <w:kinsoku w:val="0"/>
              <w:overflowPunct w:val="0"/>
              <w:spacing w:line="230" w:lineRule="auto"/>
              <w:ind w:left="130" w:right="411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FORMAT is EHT</w:t>
            </w:r>
            <w:r w:rsidR="00EB2DCD">
              <w:rPr>
                <w:rFonts w:eastAsia="宋体"/>
                <w:sz w:val="21"/>
                <w:szCs w:val="21"/>
                <w:lang w:eastAsia="zh-CN"/>
              </w:rPr>
              <w:t>_</w:t>
            </w:r>
            <w:r>
              <w:rPr>
                <w:sz w:val="18"/>
                <w:szCs w:val="18"/>
              </w:rPr>
              <w:t xml:space="preserve">MU </w:t>
            </w:r>
            <w:del w:id="0" w:author="李雅璞(Yapu)" w:date="2022-07-13T20:00:00Z">
              <w:r w:rsidDel="00941DA3">
                <w:rPr>
                  <w:sz w:val="18"/>
                  <w:szCs w:val="18"/>
                </w:rPr>
                <w:delText>or EHT_TB</w:delText>
              </w:r>
            </w:del>
          </w:p>
        </w:tc>
        <w:tc>
          <w:tcPr>
            <w:tcW w:w="475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EF4AD2" w14:textId="77777777" w:rsidR="001A0CC5" w:rsidRDefault="001A0CC5" w:rsidP="00AF19EA">
            <w:pPr>
              <w:pStyle w:val="TableParagraph"/>
              <w:kinsoku w:val="0"/>
              <w:overflowPunct w:val="0"/>
              <w:spacing w:before="72" w:line="232" w:lineRule="auto"/>
              <w:ind w:left="130" w:right="218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Indicates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the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type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of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 xml:space="preserve">EHT-LTF. </w:t>
            </w:r>
            <w:r>
              <w:rPr>
                <w:sz w:val="18"/>
                <w:szCs w:val="18"/>
              </w:rPr>
              <w:t>Enumerated type:</w:t>
            </w:r>
          </w:p>
          <w:p w14:paraId="7A165611" w14:textId="0AE04C2F" w:rsidR="001A0CC5" w:rsidRDefault="001A0CC5" w:rsidP="00AF19EA">
            <w:pPr>
              <w:pStyle w:val="TableParagraph"/>
              <w:kinsoku w:val="0"/>
              <w:overflowPunct w:val="0"/>
              <w:spacing w:line="218" w:lineRule="auto"/>
              <w:ind w:left="347" w:right="1613"/>
              <w:rPr>
                <w:sz w:val="18"/>
                <w:szCs w:val="18"/>
              </w:rPr>
            </w:pPr>
            <w:del w:id="1" w:author="李雅璞(Yapu)" w:date="2022-07-13T18:16:00Z">
              <w:r w:rsidDel="001A0CC5">
                <w:rPr>
                  <w:spacing w:val="-2"/>
                  <w:sz w:val="18"/>
                  <w:szCs w:val="18"/>
                </w:rPr>
                <w:delText>1</w:delText>
              </w:r>
              <w:r w:rsidDel="001A0CC5">
                <w:rPr>
                  <w:rFonts w:ascii="Symbol" w:hAnsi="Symbol" w:cs="Symbol"/>
                  <w:spacing w:val="-2"/>
                  <w:sz w:val="18"/>
                  <w:szCs w:val="18"/>
                </w:rPr>
                <w:delText></w:delText>
              </w:r>
              <w:r w:rsidDel="001A0CC5">
                <w:rPr>
                  <w:spacing w:val="-2"/>
                  <w:sz w:val="18"/>
                  <w:szCs w:val="18"/>
                </w:rPr>
                <w:delText>EHT-LTF</w:delText>
              </w:r>
              <w:r w:rsidDel="001A0CC5">
                <w:rPr>
                  <w:spacing w:val="-10"/>
                  <w:sz w:val="18"/>
                  <w:szCs w:val="18"/>
                </w:rPr>
                <w:delText xml:space="preserve"> </w:delText>
              </w:r>
              <w:r w:rsidDel="001A0CC5">
                <w:rPr>
                  <w:spacing w:val="-2"/>
                  <w:sz w:val="18"/>
                  <w:szCs w:val="18"/>
                </w:rPr>
                <w:delText>indicates</w:delText>
              </w:r>
              <w:r w:rsidDel="001A0CC5">
                <w:rPr>
                  <w:spacing w:val="-9"/>
                  <w:sz w:val="18"/>
                  <w:szCs w:val="18"/>
                </w:rPr>
                <w:delText xml:space="preserve"> </w:delText>
              </w:r>
              <w:r w:rsidDel="001A0CC5">
                <w:rPr>
                  <w:spacing w:val="-2"/>
                  <w:sz w:val="18"/>
                  <w:szCs w:val="18"/>
                </w:rPr>
                <w:delText>an</w:delText>
              </w:r>
              <w:r w:rsidDel="001A0CC5">
                <w:rPr>
                  <w:spacing w:val="-9"/>
                  <w:sz w:val="18"/>
                  <w:szCs w:val="18"/>
                </w:rPr>
                <w:delText xml:space="preserve"> </w:delText>
              </w:r>
              <w:r w:rsidDel="001A0CC5">
                <w:rPr>
                  <w:spacing w:val="-2"/>
                  <w:sz w:val="18"/>
                  <w:szCs w:val="18"/>
                </w:rPr>
                <w:delText>1</w:delText>
              </w:r>
              <w:r w:rsidDel="001A0CC5">
                <w:rPr>
                  <w:rFonts w:ascii="Symbol" w:hAnsi="Symbol" w:cs="Symbol"/>
                  <w:spacing w:val="-2"/>
                  <w:sz w:val="18"/>
                  <w:szCs w:val="18"/>
                </w:rPr>
                <w:delText></w:delText>
              </w:r>
              <w:r w:rsidDel="001A0CC5">
                <w:rPr>
                  <w:spacing w:val="-9"/>
                  <w:sz w:val="18"/>
                  <w:szCs w:val="18"/>
                </w:rPr>
                <w:delText xml:space="preserve"> </w:delText>
              </w:r>
              <w:r w:rsidDel="001A0CC5">
                <w:rPr>
                  <w:spacing w:val="-2"/>
                  <w:sz w:val="18"/>
                  <w:szCs w:val="18"/>
                </w:rPr>
                <w:delText xml:space="preserve">EHT-LTF. </w:delText>
              </w:r>
            </w:del>
            <w:r>
              <w:rPr>
                <w:sz w:val="18"/>
                <w:szCs w:val="18"/>
              </w:rPr>
              <w:t>2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>EHT-LTF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indicates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EHT-LTF. 4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>EHT-LTF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indicates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EHT-LTF.</w:t>
            </w:r>
          </w:p>
          <w:p w14:paraId="45F0CD13" w14:textId="77777777" w:rsidR="001A0CC5" w:rsidRDefault="001A0CC5" w:rsidP="00AF19EA">
            <w:pPr>
              <w:pStyle w:val="TableParagraph"/>
              <w:kinsoku w:val="0"/>
              <w:overflowPunct w:val="0"/>
              <w:spacing w:line="202" w:lineRule="exact"/>
              <w:ind w:left="130"/>
              <w:rPr>
                <w:spacing w:val="-4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See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hyperlink w:anchor="bookmark159" w:history="1">
              <w:r>
                <w:rPr>
                  <w:spacing w:val="-2"/>
                  <w:sz w:val="18"/>
                  <w:szCs w:val="18"/>
                </w:rPr>
                <w:t>36.3.12.10</w:t>
              </w:r>
              <w:r>
                <w:rPr>
                  <w:spacing w:val="3"/>
                  <w:sz w:val="18"/>
                  <w:szCs w:val="18"/>
                </w:rPr>
                <w:t xml:space="preserve"> </w:t>
              </w:r>
              <w:r>
                <w:rPr>
                  <w:spacing w:val="-2"/>
                  <w:sz w:val="18"/>
                  <w:szCs w:val="18"/>
                </w:rPr>
                <w:t>(EHT-</w:t>
              </w:r>
              <w:r>
                <w:rPr>
                  <w:spacing w:val="-4"/>
                  <w:sz w:val="18"/>
                  <w:szCs w:val="18"/>
                </w:rPr>
                <w:t>LTF)</w:t>
              </w:r>
            </w:hyperlink>
            <w:r>
              <w:rPr>
                <w:spacing w:val="-4"/>
                <w:sz w:val="18"/>
                <w:szCs w:val="18"/>
              </w:rPr>
              <w:t>.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F83854" w14:textId="77777777" w:rsidR="001A0CC5" w:rsidRDefault="001A0CC5" w:rsidP="00AF19E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6A95D3F7" w14:textId="77777777" w:rsidR="001A0CC5" w:rsidRDefault="001A0CC5" w:rsidP="00AF19EA">
            <w:pPr>
              <w:pStyle w:val="TableParagraph"/>
              <w:kinsoku w:val="0"/>
              <w:overflowPunct w:val="0"/>
              <w:spacing w:before="3"/>
              <w:rPr>
                <w:sz w:val="29"/>
                <w:szCs w:val="29"/>
              </w:rPr>
            </w:pPr>
          </w:p>
          <w:p w14:paraId="10F1A8B0" w14:textId="77777777" w:rsidR="001A0CC5" w:rsidRDefault="001A0CC5" w:rsidP="00AF19EA">
            <w:pPr>
              <w:pStyle w:val="TableParagraph"/>
              <w:kinsoku w:val="0"/>
              <w:overflowPunct w:val="0"/>
              <w:spacing w:before="1"/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21E12861" w14:textId="77777777" w:rsidR="001A0CC5" w:rsidRDefault="001A0CC5" w:rsidP="00AF19E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14:paraId="55D6CCCE" w14:textId="77777777" w:rsidR="001A0CC5" w:rsidRDefault="001A0CC5" w:rsidP="00AF19EA">
            <w:pPr>
              <w:pStyle w:val="TableParagraph"/>
              <w:kinsoku w:val="0"/>
              <w:overflowPunct w:val="0"/>
              <w:spacing w:before="3"/>
              <w:rPr>
                <w:sz w:val="29"/>
                <w:szCs w:val="29"/>
              </w:rPr>
            </w:pPr>
          </w:p>
          <w:p w14:paraId="2C7BE430" w14:textId="77777777" w:rsidR="001A0CC5" w:rsidRDefault="001A0CC5" w:rsidP="00AF19EA">
            <w:pPr>
              <w:pStyle w:val="TableParagraph"/>
              <w:kinsoku w:val="0"/>
              <w:overflowPunct w:val="0"/>
              <w:spacing w:before="1"/>
              <w:ind w:left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</w:p>
        </w:tc>
      </w:tr>
      <w:tr w:rsidR="00777D63" w14:paraId="28A5FE87" w14:textId="77777777" w:rsidTr="00AF19EA">
        <w:trPr>
          <w:trHeight w:val="1350"/>
        </w:trPr>
        <w:tc>
          <w:tcPr>
            <w:tcW w:w="63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14:paraId="239A0861" w14:textId="77777777" w:rsidR="00777D63" w:rsidRDefault="00777D63" w:rsidP="00777D63">
            <w:pPr>
              <w:pStyle w:val="TableParagraph"/>
              <w:kinsoku w:val="0"/>
              <w:overflowPunct w:val="0"/>
              <w:spacing w:before="1"/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9C5739" w14:textId="77777777" w:rsidR="00777D63" w:rsidRDefault="00777D63" w:rsidP="00777D63">
            <w:pPr>
              <w:pStyle w:val="TableParagraph"/>
              <w:kinsoku w:val="0"/>
              <w:overflowPunct w:val="0"/>
              <w:rPr>
                <w:ins w:id="2" w:author="李雅璞(Yapu)" w:date="2022-07-13T18:17:00Z"/>
                <w:sz w:val="20"/>
                <w:szCs w:val="20"/>
              </w:rPr>
            </w:pPr>
          </w:p>
          <w:p w14:paraId="40CADF8D" w14:textId="77777777" w:rsidR="00777D63" w:rsidRDefault="00777D63" w:rsidP="00777D63">
            <w:pPr>
              <w:pStyle w:val="TableParagraph"/>
              <w:kinsoku w:val="0"/>
              <w:overflowPunct w:val="0"/>
              <w:spacing w:before="3"/>
              <w:rPr>
                <w:ins w:id="3" w:author="李雅璞(Yapu)" w:date="2022-07-13T18:17:00Z"/>
                <w:sz w:val="21"/>
                <w:szCs w:val="21"/>
              </w:rPr>
            </w:pPr>
          </w:p>
          <w:p w14:paraId="674039EB" w14:textId="53F1CE2C" w:rsidR="00777D63" w:rsidRDefault="00777D63" w:rsidP="00FE01F5">
            <w:pPr>
              <w:pStyle w:val="TableParagraph"/>
              <w:kinsoku w:val="0"/>
              <w:overflowPunct w:val="0"/>
              <w:ind w:firstLineChars="50" w:firstLine="90"/>
              <w:rPr>
                <w:sz w:val="20"/>
                <w:szCs w:val="20"/>
              </w:rPr>
            </w:pPr>
            <w:bookmarkStart w:id="4" w:name="_GoBack"/>
            <w:bookmarkEnd w:id="4"/>
            <w:ins w:id="5" w:author="李雅璞(Yapu)" w:date="2022-07-13T18:17:00Z">
              <w:r>
                <w:rPr>
                  <w:sz w:val="18"/>
                  <w:szCs w:val="18"/>
                </w:rPr>
                <w:t>FORMAT</w:t>
              </w:r>
              <w:r>
                <w:rPr>
                  <w:spacing w:val="-12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is</w:t>
              </w:r>
              <w:r>
                <w:rPr>
                  <w:spacing w:val="-11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EHT</w:t>
              </w:r>
            </w:ins>
            <w:ins w:id="6" w:author="李雅璞(Yapu)" w:date="2022-07-20T16:05:00Z">
              <w:r w:rsidR="0008521D">
                <w:rPr>
                  <w:rFonts w:eastAsia="宋体"/>
                  <w:sz w:val="21"/>
                  <w:szCs w:val="21"/>
                  <w:lang w:eastAsia="zh-CN"/>
                </w:rPr>
                <w:t>_</w:t>
              </w:r>
            </w:ins>
            <w:ins w:id="7" w:author="李雅璞(Yapu)" w:date="2022-07-13T18:17:00Z">
              <w:r>
                <w:rPr>
                  <w:sz w:val="18"/>
                  <w:szCs w:val="18"/>
                </w:rPr>
                <w:t>TB</w:t>
              </w:r>
            </w:ins>
          </w:p>
        </w:tc>
        <w:tc>
          <w:tcPr>
            <w:tcW w:w="475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69D6398" w14:textId="77777777" w:rsidR="00777D63" w:rsidRDefault="00777D63" w:rsidP="00777D63">
            <w:pPr>
              <w:pStyle w:val="TableParagraph"/>
              <w:kinsoku w:val="0"/>
              <w:overflowPunct w:val="0"/>
              <w:spacing w:before="72" w:line="232" w:lineRule="auto"/>
              <w:ind w:left="130" w:right="2180"/>
              <w:rPr>
                <w:ins w:id="8" w:author="李雅璞(Yapu)" w:date="2022-07-13T18:15:00Z"/>
                <w:sz w:val="18"/>
                <w:szCs w:val="18"/>
              </w:rPr>
            </w:pPr>
            <w:ins w:id="9" w:author="李雅璞(Yapu)" w:date="2022-07-13T18:15:00Z">
              <w:r>
                <w:rPr>
                  <w:spacing w:val="-2"/>
                  <w:sz w:val="18"/>
                  <w:szCs w:val="18"/>
                </w:rPr>
                <w:t>Indicates</w:t>
              </w:r>
              <w:r>
                <w:rPr>
                  <w:spacing w:val="-10"/>
                  <w:sz w:val="18"/>
                  <w:szCs w:val="18"/>
                </w:rPr>
                <w:t xml:space="preserve"> </w:t>
              </w:r>
              <w:r>
                <w:rPr>
                  <w:spacing w:val="-2"/>
                  <w:sz w:val="18"/>
                  <w:szCs w:val="18"/>
                </w:rPr>
                <w:t>the</w:t>
              </w:r>
              <w:r>
                <w:rPr>
                  <w:spacing w:val="-8"/>
                  <w:sz w:val="18"/>
                  <w:szCs w:val="18"/>
                </w:rPr>
                <w:t xml:space="preserve"> </w:t>
              </w:r>
              <w:r>
                <w:rPr>
                  <w:spacing w:val="-2"/>
                  <w:sz w:val="18"/>
                  <w:szCs w:val="18"/>
                </w:rPr>
                <w:t>type</w:t>
              </w:r>
              <w:r>
                <w:rPr>
                  <w:spacing w:val="-9"/>
                  <w:sz w:val="18"/>
                  <w:szCs w:val="18"/>
                </w:rPr>
                <w:t xml:space="preserve"> </w:t>
              </w:r>
              <w:r>
                <w:rPr>
                  <w:spacing w:val="-2"/>
                  <w:sz w:val="18"/>
                  <w:szCs w:val="18"/>
                </w:rPr>
                <w:t>of</w:t>
              </w:r>
              <w:r>
                <w:rPr>
                  <w:spacing w:val="-9"/>
                  <w:sz w:val="18"/>
                  <w:szCs w:val="18"/>
                </w:rPr>
                <w:t xml:space="preserve"> </w:t>
              </w:r>
              <w:r>
                <w:rPr>
                  <w:spacing w:val="-2"/>
                  <w:sz w:val="18"/>
                  <w:szCs w:val="18"/>
                </w:rPr>
                <w:t xml:space="preserve">EHT-LTF. </w:t>
              </w:r>
              <w:r>
                <w:rPr>
                  <w:sz w:val="18"/>
                  <w:szCs w:val="18"/>
                </w:rPr>
                <w:t>Enumerated type:</w:t>
              </w:r>
            </w:ins>
          </w:p>
          <w:p w14:paraId="2F0269D4" w14:textId="49B0A7BB" w:rsidR="00777D63" w:rsidRDefault="00777D63" w:rsidP="00777D63">
            <w:pPr>
              <w:pStyle w:val="TableParagraph"/>
              <w:kinsoku w:val="0"/>
              <w:overflowPunct w:val="0"/>
              <w:spacing w:line="218" w:lineRule="auto"/>
              <w:ind w:left="347" w:right="1613"/>
              <w:rPr>
                <w:ins w:id="10" w:author="李雅璞(Yapu)" w:date="2022-07-13T18:15:00Z"/>
                <w:sz w:val="18"/>
                <w:szCs w:val="18"/>
              </w:rPr>
            </w:pPr>
            <w:ins w:id="11" w:author="李雅璞(Yapu)" w:date="2022-07-13T18:15:00Z">
              <w:r>
                <w:rPr>
                  <w:spacing w:val="-2"/>
                  <w:sz w:val="18"/>
                  <w:szCs w:val="18"/>
                </w:rPr>
                <w:t>1</w:t>
              </w:r>
              <w:r>
                <w:rPr>
                  <w:rFonts w:ascii="Symbol" w:hAnsi="Symbol" w:cs="Symbol"/>
                  <w:spacing w:val="-2"/>
                  <w:sz w:val="18"/>
                  <w:szCs w:val="18"/>
                </w:rPr>
                <w:t></w:t>
              </w:r>
              <w:r>
                <w:rPr>
                  <w:spacing w:val="-2"/>
                  <w:sz w:val="18"/>
                  <w:szCs w:val="18"/>
                </w:rPr>
                <w:t>EHT-LTF</w:t>
              </w:r>
              <w:r>
                <w:rPr>
                  <w:spacing w:val="-10"/>
                  <w:sz w:val="18"/>
                  <w:szCs w:val="18"/>
                </w:rPr>
                <w:t xml:space="preserve"> </w:t>
              </w:r>
              <w:r>
                <w:rPr>
                  <w:spacing w:val="-2"/>
                  <w:sz w:val="18"/>
                  <w:szCs w:val="18"/>
                </w:rPr>
                <w:t>indicates</w:t>
              </w:r>
              <w:r>
                <w:rPr>
                  <w:spacing w:val="-9"/>
                  <w:sz w:val="18"/>
                  <w:szCs w:val="18"/>
                </w:rPr>
                <w:t xml:space="preserve"> </w:t>
              </w:r>
              <w:r>
                <w:rPr>
                  <w:spacing w:val="-2"/>
                  <w:sz w:val="18"/>
                  <w:szCs w:val="18"/>
                </w:rPr>
                <w:t>a</w:t>
              </w:r>
              <w:r>
                <w:rPr>
                  <w:spacing w:val="-9"/>
                  <w:sz w:val="18"/>
                  <w:szCs w:val="18"/>
                </w:rPr>
                <w:t xml:space="preserve"> </w:t>
              </w:r>
              <w:r>
                <w:rPr>
                  <w:spacing w:val="-2"/>
                  <w:sz w:val="18"/>
                  <w:szCs w:val="18"/>
                </w:rPr>
                <w:t>1</w:t>
              </w:r>
              <w:r>
                <w:rPr>
                  <w:rFonts w:ascii="Symbol" w:hAnsi="Symbol" w:cs="Symbol"/>
                  <w:spacing w:val="-2"/>
                  <w:sz w:val="18"/>
                  <w:szCs w:val="18"/>
                </w:rPr>
                <w:t></w:t>
              </w:r>
              <w:r>
                <w:rPr>
                  <w:spacing w:val="-9"/>
                  <w:sz w:val="18"/>
                  <w:szCs w:val="18"/>
                </w:rPr>
                <w:t xml:space="preserve"> </w:t>
              </w:r>
              <w:r>
                <w:rPr>
                  <w:spacing w:val="-2"/>
                  <w:sz w:val="18"/>
                  <w:szCs w:val="18"/>
                </w:rPr>
                <w:t xml:space="preserve">EHT-LTF. </w:t>
              </w:r>
              <w:r>
                <w:rPr>
                  <w:sz w:val="18"/>
                  <w:szCs w:val="18"/>
                </w:rPr>
                <w:t>2</w:t>
              </w:r>
              <w:r>
                <w:rPr>
                  <w:rFonts w:ascii="Symbol" w:hAnsi="Symbol" w:cs="Symbol"/>
                  <w:sz w:val="18"/>
                  <w:szCs w:val="18"/>
                </w:rPr>
                <w:t></w:t>
              </w:r>
              <w:r>
                <w:rPr>
                  <w:sz w:val="18"/>
                  <w:szCs w:val="18"/>
                </w:rPr>
                <w:t>EHT-LTF</w:t>
              </w:r>
              <w:r>
                <w:rPr>
                  <w:spacing w:val="-9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indicates</w:t>
              </w:r>
              <w:r>
                <w:rPr>
                  <w:spacing w:val="-9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a</w:t>
              </w:r>
              <w:r>
                <w:rPr>
                  <w:spacing w:val="-8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2</w:t>
              </w:r>
              <w:r>
                <w:rPr>
                  <w:rFonts w:ascii="Symbol" w:hAnsi="Symbol" w:cs="Symbol"/>
                  <w:sz w:val="18"/>
                  <w:szCs w:val="18"/>
                </w:rPr>
                <w:t></w:t>
              </w:r>
              <w:r>
                <w:rPr>
                  <w:spacing w:val="-7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EHT-LTF. 4</w:t>
              </w:r>
              <w:r>
                <w:rPr>
                  <w:rFonts w:ascii="Symbol" w:hAnsi="Symbol" w:cs="Symbol"/>
                  <w:sz w:val="18"/>
                  <w:szCs w:val="18"/>
                </w:rPr>
                <w:t></w:t>
              </w:r>
              <w:r>
                <w:rPr>
                  <w:sz w:val="18"/>
                  <w:szCs w:val="18"/>
                </w:rPr>
                <w:t>EHT-LTF</w:t>
              </w:r>
              <w:r>
                <w:rPr>
                  <w:spacing w:val="-9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indicates</w:t>
              </w:r>
              <w:r>
                <w:rPr>
                  <w:spacing w:val="-9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a</w:t>
              </w:r>
              <w:r>
                <w:rPr>
                  <w:spacing w:val="-8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4</w:t>
              </w:r>
              <w:r>
                <w:rPr>
                  <w:rFonts w:ascii="Symbol" w:hAnsi="Symbol" w:cs="Symbol"/>
                  <w:sz w:val="18"/>
                  <w:szCs w:val="18"/>
                </w:rPr>
                <w:t></w:t>
              </w:r>
              <w:r>
                <w:rPr>
                  <w:spacing w:val="-7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EHT-LTF.</w:t>
              </w:r>
            </w:ins>
          </w:p>
          <w:p w14:paraId="25FACD8E" w14:textId="0AA2B8EB" w:rsidR="00777D63" w:rsidRDefault="00777D63" w:rsidP="00777D63">
            <w:pPr>
              <w:pStyle w:val="TableParagraph"/>
              <w:kinsoku w:val="0"/>
              <w:overflowPunct w:val="0"/>
              <w:spacing w:before="72" w:line="232" w:lineRule="auto"/>
              <w:ind w:left="130" w:right="2180"/>
              <w:rPr>
                <w:spacing w:val="-2"/>
                <w:sz w:val="18"/>
                <w:szCs w:val="18"/>
              </w:rPr>
            </w:pPr>
            <w:ins w:id="12" w:author="李雅璞(Yapu)" w:date="2022-07-13T18:15:00Z">
              <w:r>
                <w:rPr>
                  <w:spacing w:val="-2"/>
                  <w:sz w:val="18"/>
                  <w:szCs w:val="18"/>
                </w:rPr>
                <w:t>See</w:t>
              </w:r>
              <w:r>
                <w:rPr>
                  <w:spacing w:val="2"/>
                  <w:sz w:val="18"/>
                  <w:szCs w:val="18"/>
                </w:rPr>
                <w:t xml:space="preserve"> </w:t>
              </w:r>
              <w:r>
                <w:rPr>
                  <w:spacing w:val="2"/>
                  <w:sz w:val="18"/>
                  <w:szCs w:val="18"/>
                </w:rPr>
                <w:fldChar w:fldCharType="begin"/>
              </w:r>
              <w:r>
                <w:rPr>
                  <w:spacing w:val="2"/>
                  <w:sz w:val="18"/>
                  <w:szCs w:val="18"/>
                </w:rPr>
                <w:instrText xml:space="preserve"> HYPERLINK \l "bookmark159" </w:instrText>
              </w:r>
              <w:r>
                <w:rPr>
                  <w:spacing w:val="2"/>
                  <w:sz w:val="18"/>
                  <w:szCs w:val="18"/>
                </w:rPr>
                <w:fldChar w:fldCharType="separate"/>
              </w:r>
              <w:r>
                <w:rPr>
                  <w:spacing w:val="-2"/>
                  <w:sz w:val="18"/>
                  <w:szCs w:val="18"/>
                </w:rPr>
                <w:t>36.3.12.10</w:t>
              </w:r>
              <w:r>
                <w:rPr>
                  <w:spacing w:val="3"/>
                  <w:sz w:val="18"/>
                  <w:szCs w:val="18"/>
                </w:rPr>
                <w:t xml:space="preserve"> </w:t>
              </w:r>
              <w:r>
                <w:rPr>
                  <w:spacing w:val="-2"/>
                  <w:sz w:val="18"/>
                  <w:szCs w:val="18"/>
                </w:rPr>
                <w:t>(EHT-</w:t>
              </w:r>
              <w:r>
                <w:rPr>
                  <w:spacing w:val="-4"/>
                  <w:sz w:val="18"/>
                  <w:szCs w:val="18"/>
                </w:rPr>
                <w:t>LTF)</w:t>
              </w:r>
              <w:r>
                <w:rPr>
                  <w:spacing w:val="2"/>
                  <w:sz w:val="18"/>
                  <w:szCs w:val="18"/>
                </w:rPr>
                <w:fldChar w:fldCharType="end"/>
              </w:r>
              <w:r>
                <w:rPr>
                  <w:spacing w:val="-4"/>
                  <w:sz w:val="18"/>
                  <w:szCs w:val="18"/>
                </w:rPr>
                <w:t>.</w:t>
              </w:r>
            </w:ins>
          </w:p>
        </w:tc>
        <w:tc>
          <w:tcPr>
            <w:tcW w:w="6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82DAE4" w14:textId="77777777" w:rsidR="00777D63" w:rsidRDefault="00777D63" w:rsidP="00777D63">
            <w:pPr>
              <w:pStyle w:val="TableParagraph"/>
              <w:kinsoku w:val="0"/>
              <w:overflowPunct w:val="0"/>
              <w:rPr>
                <w:ins w:id="13" w:author="李雅璞(Yapu)" w:date="2022-07-13T18:16:00Z"/>
                <w:sz w:val="20"/>
                <w:szCs w:val="20"/>
              </w:rPr>
            </w:pPr>
          </w:p>
          <w:p w14:paraId="0B1448F4" w14:textId="77777777" w:rsidR="00777D63" w:rsidRDefault="00777D63" w:rsidP="00777D63">
            <w:pPr>
              <w:pStyle w:val="TableParagraph"/>
              <w:kinsoku w:val="0"/>
              <w:overflowPunct w:val="0"/>
              <w:spacing w:before="3"/>
              <w:rPr>
                <w:ins w:id="14" w:author="李雅璞(Yapu)" w:date="2022-07-13T18:16:00Z"/>
                <w:sz w:val="29"/>
                <w:szCs w:val="29"/>
              </w:rPr>
            </w:pPr>
          </w:p>
          <w:p w14:paraId="21AC8A9E" w14:textId="243F703D" w:rsidR="00777D63" w:rsidRDefault="00777D63" w:rsidP="00777D63">
            <w:pPr>
              <w:pStyle w:val="TableParagraph"/>
              <w:kinsoku w:val="0"/>
              <w:overflowPunct w:val="0"/>
              <w:jc w:val="center"/>
              <w:rPr>
                <w:sz w:val="20"/>
                <w:szCs w:val="20"/>
              </w:rPr>
            </w:pPr>
            <w:ins w:id="15" w:author="李雅璞(Yapu)" w:date="2022-07-13T18:16:00Z">
              <w:r>
                <w:rPr>
                  <w:sz w:val="18"/>
                  <w:szCs w:val="18"/>
                </w:rPr>
                <w:t>Y</w:t>
              </w:r>
            </w:ins>
          </w:p>
        </w:tc>
        <w:tc>
          <w:tcPr>
            <w:tcW w:w="6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30C1A575" w14:textId="77777777" w:rsidR="00777D63" w:rsidRDefault="00777D63" w:rsidP="00777D63">
            <w:pPr>
              <w:pStyle w:val="TableParagraph"/>
              <w:kinsoku w:val="0"/>
              <w:overflowPunct w:val="0"/>
              <w:rPr>
                <w:ins w:id="16" w:author="李雅璞(Yapu)" w:date="2022-07-13T18:16:00Z"/>
                <w:sz w:val="20"/>
                <w:szCs w:val="20"/>
              </w:rPr>
            </w:pPr>
          </w:p>
          <w:p w14:paraId="0FF5566B" w14:textId="77777777" w:rsidR="00777D63" w:rsidRDefault="00777D63" w:rsidP="00777D63">
            <w:pPr>
              <w:pStyle w:val="TableParagraph"/>
              <w:kinsoku w:val="0"/>
              <w:overflowPunct w:val="0"/>
              <w:spacing w:before="3"/>
              <w:rPr>
                <w:ins w:id="17" w:author="李雅璞(Yapu)" w:date="2022-07-13T18:16:00Z"/>
                <w:sz w:val="29"/>
                <w:szCs w:val="29"/>
              </w:rPr>
            </w:pPr>
          </w:p>
          <w:p w14:paraId="734E948E" w14:textId="52010356" w:rsidR="00777D63" w:rsidRDefault="00777D63" w:rsidP="00777D63">
            <w:pPr>
              <w:pStyle w:val="TableParagraph"/>
              <w:kinsoku w:val="0"/>
              <w:overflowPunct w:val="0"/>
              <w:jc w:val="center"/>
              <w:rPr>
                <w:sz w:val="20"/>
                <w:szCs w:val="20"/>
              </w:rPr>
            </w:pPr>
            <w:ins w:id="18" w:author="李雅璞(Yapu)" w:date="2022-07-13T18:16:00Z">
              <w:r>
                <w:rPr>
                  <w:sz w:val="18"/>
                  <w:szCs w:val="18"/>
                </w:rPr>
                <w:t>Y</w:t>
              </w:r>
            </w:ins>
          </w:p>
        </w:tc>
      </w:tr>
      <w:tr w:rsidR="00777D63" w14:paraId="0174FECD" w14:textId="77777777" w:rsidTr="00AF19EA">
        <w:trPr>
          <w:trHeight w:val="350"/>
        </w:trPr>
        <w:tc>
          <w:tcPr>
            <w:tcW w:w="639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14:paraId="6814E112" w14:textId="77777777" w:rsidR="00777D63" w:rsidRDefault="00777D63" w:rsidP="00777D63">
            <w:pPr>
              <w:rPr>
                <w:sz w:val="2"/>
                <w:szCs w:val="2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0B64F5" w14:textId="77777777" w:rsidR="00777D63" w:rsidRDefault="00777D63" w:rsidP="00777D63">
            <w:pPr>
              <w:pStyle w:val="TableParagraph"/>
              <w:kinsoku w:val="0"/>
              <w:overflowPunct w:val="0"/>
              <w:spacing w:before="67"/>
              <w:ind w:left="130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Otherwise</w:t>
            </w:r>
          </w:p>
        </w:tc>
        <w:tc>
          <w:tcPr>
            <w:tcW w:w="5958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442CB051" w14:textId="77777777" w:rsidR="00777D63" w:rsidRDefault="00777D63" w:rsidP="00777D63">
            <w:pPr>
              <w:pStyle w:val="TableParagraph"/>
              <w:kinsoku w:val="0"/>
              <w:overflowPunct w:val="0"/>
              <w:spacing w:before="67"/>
              <w:ind w:left="11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Not</w:t>
            </w:r>
            <w:r>
              <w:rPr>
                <w:spacing w:val="-2"/>
                <w:sz w:val="18"/>
                <w:szCs w:val="18"/>
              </w:rPr>
              <w:t xml:space="preserve"> present.</w:t>
            </w:r>
          </w:p>
        </w:tc>
      </w:tr>
    </w:tbl>
    <w:p w14:paraId="10B874E7" w14:textId="0F6972D9" w:rsidR="00216966" w:rsidRPr="001A0CC5" w:rsidRDefault="00216966" w:rsidP="006D3B53">
      <w:pPr>
        <w:rPr>
          <w:lang w:eastAsia="zh-CN"/>
        </w:rPr>
      </w:pPr>
    </w:p>
    <w:p w14:paraId="057E4D92" w14:textId="77777777" w:rsidR="00216966" w:rsidRDefault="00216966" w:rsidP="006D3B53">
      <w:pPr>
        <w:rPr>
          <w:lang w:eastAsia="zh-CN"/>
        </w:rPr>
      </w:pPr>
    </w:p>
    <w:sectPr w:rsidR="00216966" w:rsidSect="005A0561">
      <w:headerReference w:type="default" r:id="rId9"/>
      <w:footerReference w:type="default" r:id="rId10"/>
      <w:pgSz w:w="12240" w:h="15840"/>
      <w:pgMar w:top="1280" w:right="1660" w:bottom="880" w:left="1140" w:header="661" w:footer="681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D2CC" w16cex:dateUtc="2021-02-23T18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F977F" w14:textId="77777777" w:rsidR="005570C3" w:rsidRDefault="005570C3">
      <w:r>
        <w:separator/>
      </w:r>
    </w:p>
  </w:endnote>
  <w:endnote w:type="continuationSeparator" w:id="0">
    <w:p w14:paraId="37D12488" w14:textId="77777777" w:rsidR="005570C3" w:rsidRDefault="0055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51C5E" w14:textId="777A692B" w:rsidR="00A55EC3" w:rsidRPr="00245F66" w:rsidRDefault="00A55EC3" w:rsidP="00245F66">
    <w:pPr>
      <w:pStyle w:val="a4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 w:rsidR="002D23B6">
      <w:rPr>
        <w:noProof/>
        <w:lang w:val="fr-FR"/>
      </w:rPr>
      <w:t>1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t>Y</w:t>
    </w:r>
    <w:r w:rsidR="006D3B53">
      <w:rPr>
        <w:noProof/>
      </w:rPr>
      <w:t>apu</w:t>
    </w:r>
    <w:r>
      <w:rPr>
        <w:noProof/>
      </w:rPr>
      <w:t xml:space="preserve"> Li</w:t>
    </w:r>
    <w:r w:rsidRPr="00DF3474">
      <w:rPr>
        <w:lang w:val="fr-FR"/>
      </w:rPr>
      <w:t xml:space="preserve"> (</w:t>
    </w:r>
    <w:r w:rsidR="006D3B53">
      <w:t>OPPO</w:t>
    </w:r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46038" w14:textId="77777777" w:rsidR="005570C3" w:rsidRDefault="005570C3">
      <w:r>
        <w:separator/>
      </w:r>
    </w:p>
  </w:footnote>
  <w:footnote w:type="continuationSeparator" w:id="0">
    <w:p w14:paraId="3436BA78" w14:textId="77777777" w:rsidR="005570C3" w:rsidRDefault="00557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F78D2" w14:textId="3BCABF30" w:rsidR="00A55EC3" w:rsidRDefault="00A55EC3">
    <w:pPr>
      <w:pStyle w:val="a5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110E79">
      <w:rPr>
        <w:noProof/>
      </w:rPr>
      <w:t>July 2022</w:t>
    </w:r>
    <w:r>
      <w:fldChar w:fldCharType="end"/>
    </w:r>
    <w:r>
      <w:tab/>
    </w:r>
    <w:r>
      <w:tab/>
    </w:r>
    <w:fldSimple w:instr=" TITLE  \* MERGEFORMAT ">
      <w:r>
        <w:t>doc.: IEEE 802.11-2</w:t>
      </w:r>
      <w:r w:rsidR="006D3B53">
        <w:t>2</w:t>
      </w:r>
      <w:r>
        <w:t>/</w:t>
      </w:r>
      <w:r w:rsidR="00110E79">
        <w:rPr>
          <w:lang w:eastAsia="zh-CN"/>
        </w:rPr>
        <w:t>1169</w:t>
      </w:r>
      <w:r>
        <w:t>r</w:t>
      </w:r>
    </w:fldSimple>
    <w:r w:rsidR="006D3B53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633E8"/>
    <w:multiLevelType w:val="hybridMultilevel"/>
    <w:tmpl w:val="393C1048"/>
    <w:lvl w:ilvl="0" w:tplc="2822E5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5D303C8B"/>
    <w:multiLevelType w:val="multilevel"/>
    <w:tmpl w:val="9B80E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0B07ED9"/>
    <w:multiLevelType w:val="hybridMultilevel"/>
    <w:tmpl w:val="335EF190"/>
    <w:lvl w:ilvl="0" w:tplc="9D3E02F6">
      <w:start w:val="1"/>
      <w:numFmt w:val="bullet"/>
      <w:lvlText w:val="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5" w15:restartNumberingAfterBreak="0">
    <w:nsid w:val="694D7CBB"/>
    <w:multiLevelType w:val="hybridMultilevel"/>
    <w:tmpl w:val="EACC2702"/>
    <w:lvl w:ilvl="0" w:tplc="BD68D5BA">
      <w:start w:val="1"/>
      <w:numFmt w:val="bullet"/>
      <w:lvlText w:val="–"/>
      <w:lvlJc w:val="left"/>
      <w:pPr>
        <w:ind w:left="84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6CF8450D"/>
    <w:multiLevelType w:val="hybridMultilevel"/>
    <w:tmpl w:val="033C5AC0"/>
    <w:lvl w:ilvl="0" w:tplc="2D240C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李雅璞(Yapu)">
    <w15:presenceInfo w15:providerId="AD" w15:userId="S-1-5-21-1439682878-3164288827-2260694920-9856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25D9"/>
    <w:rsid w:val="00002781"/>
    <w:rsid w:val="00002A96"/>
    <w:rsid w:val="00002B6A"/>
    <w:rsid w:val="00003D2D"/>
    <w:rsid w:val="00004683"/>
    <w:rsid w:val="000053CF"/>
    <w:rsid w:val="00005903"/>
    <w:rsid w:val="00007917"/>
    <w:rsid w:val="00007C9B"/>
    <w:rsid w:val="00013A38"/>
    <w:rsid w:val="00013F2D"/>
    <w:rsid w:val="00014356"/>
    <w:rsid w:val="0001580F"/>
    <w:rsid w:val="00015EE0"/>
    <w:rsid w:val="00016100"/>
    <w:rsid w:val="00017168"/>
    <w:rsid w:val="00021324"/>
    <w:rsid w:val="00021C10"/>
    <w:rsid w:val="0002245F"/>
    <w:rsid w:val="000225F0"/>
    <w:rsid w:val="000229C4"/>
    <w:rsid w:val="000233A6"/>
    <w:rsid w:val="00024269"/>
    <w:rsid w:val="00025D3B"/>
    <w:rsid w:val="00025F24"/>
    <w:rsid w:val="0002651F"/>
    <w:rsid w:val="00026850"/>
    <w:rsid w:val="00026ACD"/>
    <w:rsid w:val="0002714F"/>
    <w:rsid w:val="0002756A"/>
    <w:rsid w:val="000308AB"/>
    <w:rsid w:val="0003491A"/>
    <w:rsid w:val="00035667"/>
    <w:rsid w:val="00035D4D"/>
    <w:rsid w:val="000361E3"/>
    <w:rsid w:val="00036A35"/>
    <w:rsid w:val="000371D3"/>
    <w:rsid w:val="000374C2"/>
    <w:rsid w:val="00037685"/>
    <w:rsid w:val="0003771E"/>
    <w:rsid w:val="000423B2"/>
    <w:rsid w:val="00042854"/>
    <w:rsid w:val="0004439F"/>
    <w:rsid w:val="00045515"/>
    <w:rsid w:val="0004587C"/>
    <w:rsid w:val="00046950"/>
    <w:rsid w:val="000472CE"/>
    <w:rsid w:val="00051832"/>
    <w:rsid w:val="00051E7C"/>
    <w:rsid w:val="00052904"/>
    <w:rsid w:val="00054247"/>
    <w:rsid w:val="000552BF"/>
    <w:rsid w:val="00055EA2"/>
    <w:rsid w:val="000567FC"/>
    <w:rsid w:val="000568B0"/>
    <w:rsid w:val="0005694E"/>
    <w:rsid w:val="00057CD5"/>
    <w:rsid w:val="00060E55"/>
    <w:rsid w:val="00060FFF"/>
    <w:rsid w:val="00061BF1"/>
    <w:rsid w:val="00061C3D"/>
    <w:rsid w:val="00061DDE"/>
    <w:rsid w:val="0006290F"/>
    <w:rsid w:val="000640AD"/>
    <w:rsid w:val="00065B02"/>
    <w:rsid w:val="0006639B"/>
    <w:rsid w:val="00066B97"/>
    <w:rsid w:val="00066D8A"/>
    <w:rsid w:val="0007175C"/>
    <w:rsid w:val="00071F86"/>
    <w:rsid w:val="00072045"/>
    <w:rsid w:val="00073B29"/>
    <w:rsid w:val="00073D5F"/>
    <w:rsid w:val="00074C9D"/>
    <w:rsid w:val="00074D5A"/>
    <w:rsid w:val="000751B3"/>
    <w:rsid w:val="000763E2"/>
    <w:rsid w:val="000804D5"/>
    <w:rsid w:val="00080C38"/>
    <w:rsid w:val="000818A3"/>
    <w:rsid w:val="00082CBC"/>
    <w:rsid w:val="00083668"/>
    <w:rsid w:val="000839DB"/>
    <w:rsid w:val="000845A2"/>
    <w:rsid w:val="000846C1"/>
    <w:rsid w:val="0008470E"/>
    <w:rsid w:val="00084B69"/>
    <w:rsid w:val="0008521D"/>
    <w:rsid w:val="000862E6"/>
    <w:rsid w:val="00086987"/>
    <w:rsid w:val="00086BBE"/>
    <w:rsid w:val="00093EB8"/>
    <w:rsid w:val="00093ED9"/>
    <w:rsid w:val="000946B8"/>
    <w:rsid w:val="00094C78"/>
    <w:rsid w:val="000969A1"/>
    <w:rsid w:val="0009748E"/>
    <w:rsid w:val="0009756B"/>
    <w:rsid w:val="000979D0"/>
    <w:rsid w:val="000A1955"/>
    <w:rsid w:val="000A1B13"/>
    <w:rsid w:val="000A2445"/>
    <w:rsid w:val="000A2B3F"/>
    <w:rsid w:val="000A4F79"/>
    <w:rsid w:val="000A6647"/>
    <w:rsid w:val="000A6B90"/>
    <w:rsid w:val="000A6C58"/>
    <w:rsid w:val="000B1274"/>
    <w:rsid w:val="000B15EC"/>
    <w:rsid w:val="000B2409"/>
    <w:rsid w:val="000B2E50"/>
    <w:rsid w:val="000B461F"/>
    <w:rsid w:val="000B5B91"/>
    <w:rsid w:val="000B6476"/>
    <w:rsid w:val="000B7723"/>
    <w:rsid w:val="000B784B"/>
    <w:rsid w:val="000B79CD"/>
    <w:rsid w:val="000C02DA"/>
    <w:rsid w:val="000C2EF6"/>
    <w:rsid w:val="000C4C38"/>
    <w:rsid w:val="000C5F3E"/>
    <w:rsid w:val="000D01A8"/>
    <w:rsid w:val="000D380E"/>
    <w:rsid w:val="000D5894"/>
    <w:rsid w:val="000D713F"/>
    <w:rsid w:val="000E0050"/>
    <w:rsid w:val="000E109B"/>
    <w:rsid w:val="000E12C8"/>
    <w:rsid w:val="000E1361"/>
    <w:rsid w:val="000E233B"/>
    <w:rsid w:val="000E2CA6"/>
    <w:rsid w:val="000E3163"/>
    <w:rsid w:val="000E4DD1"/>
    <w:rsid w:val="000E6714"/>
    <w:rsid w:val="000F09C1"/>
    <w:rsid w:val="000F6CED"/>
    <w:rsid w:val="000F7821"/>
    <w:rsid w:val="000F7838"/>
    <w:rsid w:val="000F7EC8"/>
    <w:rsid w:val="00101596"/>
    <w:rsid w:val="0010245D"/>
    <w:rsid w:val="0010281E"/>
    <w:rsid w:val="0010363F"/>
    <w:rsid w:val="00103EE3"/>
    <w:rsid w:val="001053BD"/>
    <w:rsid w:val="00105C73"/>
    <w:rsid w:val="00106127"/>
    <w:rsid w:val="0010704F"/>
    <w:rsid w:val="001072C2"/>
    <w:rsid w:val="001074AE"/>
    <w:rsid w:val="00110B78"/>
    <w:rsid w:val="00110E79"/>
    <w:rsid w:val="00111CFA"/>
    <w:rsid w:val="00111F98"/>
    <w:rsid w:val="001170F1"/>
    <w:rsid w:val="001171AF"/>
    <w:rsid w:val="00117386"/>
    <w:rsid w:val="00117CC7"/>
    <w:rsid w:val="00117CC9"/>
    <w:rsid w:val="00121B31"/>
    <w:rsid w:val="00122B8E"/>
    <w:rsid w:val="0012477E"/>
    <w:rsid w:val="00126AF5"/>
    <w:rsid w:val="00126FD1"/>
    <w:rsid w:val="0012772B"/>
    <w:rsid w:val="00130C0D"/>
    <w:rsid w:val="00132090"/>
    <w:rsid w:val="00132348"/>
    <w:rsid w:val="001323E9"/>
    <w:rsid w:val="00134C55"/>
    <w:rsid w:val="00135DD3"/>
    <w:rsid w:val="0013617A"/>
    <w:rsid w:val="0013683D"/>
    <w:rsid w:val="00136CFC"/>
    <w:rsid w:val="001374A3"/>
    <w:rsid w:val="00140AC7"/>
    <w:rsid w:val="00140AF7"/>
    <w:rsid w:val="00141376"/>
    <w:rsid w:val="00141692"/>
    <w:rsid w:val="001419B6"/>
    <w:rsid w:val="00141CA4"/>
    <w:rsid w:val="00141DFD"/>
    <w:rsid w:val="00141E86"/>
    <w:rsid w:val="0014280C"/>
    <w:rsid w:val="00142A98"/>
    <w:rsid w:val="00142F85"/>
    <w:rsid w:val="00143077"/>
    <w:rsid w:val="00143B8C"/>
    <w:rsid w:val="00146B6F"/>
    <w:rsid w:val="00151B2B"/>
    <w:rsid w:val="00152359"/>
    <w:rsid w:val="00155F03"/>
    <w:rsid w:val="00157AE7"/>
    <w:rsid w:val="001603D0"/>
    <w:rsid w:val="00160858"/>
    <w:rsid w:val="00160E79"/>
    <w:rsid w:val="001610A7"/>
    <w:rsid w:val="00162976"/>
    <w:rsid w:val="00162B1A"/>
    <w:rsid w:val="00162B2C"/>
    <w:rsid w:val="00164271"/>
    <w:rsid w:val="00164A98"/>
    <w:rsid w:val="00164C75"/>
    <w:rsid w:val="00164F56"/>
    <w:rsid w:val="00165243"/>
    <w:rsid w:val="001677BF"/>
    <w:rsid w:val="00167DBE"/>
    <w:rsid w:val="00170A3C"/>
    <w:rsid w:val="00172F06"/>
    <w:rsid w:val="00173740"/>
    <w:rsid w:val="00173E5E"/>
    <w:rsid w:val="0017432E"/>
    <w:rsid w:val="001743FC"/>
    <w:rsid w:val="001747DB"/>
    <w:rsid w:val="00174AC0"/>
    <w:rsid w:val="00174EAC"/>
    <w:rsid w:val="001757F2"/>
    <w:rsid w:val="00175858"/>
    <w:rsid w:val="001768CB"/>
    <w:rsid w:val="00177068"/>
    <w:rsid w:val="00180D46"/>
    <w:rsid w:val="0018164D"/>
    <w:rsid w:val="00181A74"/>
    <w:rsid w:val="001838C6"/>
    <w:rsid w:val="001840F5"/>
    <w:rsid w:val="00184827"/>
    <w:rsid w:val="00185986"/>
    <w:rsid w:val="00187B1A"/>
    <w:rsid w:val="00190686"/>
    <w:rsid w:val="001911EC"/>
    <w:rsid w:val="00191CD7"/>
    <w:rsid w:val="00192A58"/>
    <w:rsid w:val="00192A5B"/>
    <w:rsid w:val="001930F2"/>
    <w:rsid w:val="00194E08"/>
    <w:rsid w:val="00195850"/>
    <w:rsid w:val="00195EBE"/>
    <w:rsid w:val="001968A8"/>
    <w:rsid w:val="001A0178"/>
    <w:rsid w:val="001A0CC5"/>
    <w:rsid w:val="001A0F38"/>
    <w:rsid w:val="001A10D4"/>
    <w:rsid w:val="001A1A08"/>
    <w:rsid w:val="001A1C5E"/>
    <w:rsid w:val="001A25FA"/>
    <w:rsid w:val="001A51BC"/>
    <w:rsid w:val="001A5286"/>
    <w:rsid w:val="001A597C"/>
    <w:rsid w:val="001A6C05"/>
    <w:rsid w:val="001B1B49"/>
    <w:rsid w:val="001B2A31"/>
    <w:rsid w:val="001B2CC4"/>
    <w:rsid w:val="001B31A6"/>
    <w:rsid w:val="001B3D70"/>
    <w:rsid w:val="001B4FC3"/>
    <w:rsid w:val="001B6471"/>
    <w:rsid w:val="001B68EE"/>
    <w:rsid w:val="001B76FE"/>
    <w:rsid w:val="001C1ADC"/>
    <w:rsid w:val="001C34F7"/>
    <w:rsid w:val="001C44AC"/>
    <w:rsid w:val="001C46A2"/>
    <w:rsid w:val="001C5AFD"/>
    <w:rsid w:val="001C6548"/>
    <w:rsid w:val="001C685B"/>
    <w:rsid w:val="001C7EAD"/>
    <w:rsid w:val="001D11EB"/>
    <w:rsid w:val="001D39F8"/>
    <w:rsid w:val="001D3C40"/>
    <w:rsid w:val="001D3D21"/>
    <w:rsid w:val="001D4203"/>
    <w:rsid w:val="001D58D1"/>
    <w:rsid w:val="001D6097"/>
    <w:rsid w:val="001D723B"/>
    <w:rsid w:val="001D7289"/>
    <w:rsid w:val="001D7BA8"/>
    <w:rsid w:val="001E048B"/>
    <w:rsid w:val="001E0ADE"/>
    <w:rsid w:val="001E1245"/>
    <w:rsid w:val="001E2B02"/>
    <w:rsid w:val="001E4107"/>
    <w:rsid w:val="001E5896"/>
    <w:rsid w:val="001E6213"/>
    <w:rsid w:val="001E768F"/>
    <w:rsid w:val="001F0230"/>
    <w:rsid w:val="001F07B2"/>
    <w:rsid w:val="001F0DC7"/>
    <w:rsid w:val="001F10D9"/>
    <w:rsid w:val="001F1C30"/>
    <w:rsid w:val="001F4C16"/>
    <w:rsid w:val="001F546A"/>
    <w:rsid w:val="001F5B4B"/>
    <w:rsid w:val="001F711E"/>
    <w:rsid w:val="001F75A8"/>
    <w:rsid w:val="00201454"/>
    <w:rsid w:val="00202106"/>
    <w:rsid w:val="00203660"/>
    <w:rsid w:val="00203759"/>
    <w:rsid w:val="00203D80"/>
    <w:rsid w:val="00204953"/>
    <w:rsid w:val="0020516C"/>
    <w:rsid w:val="002056CB"/>
    <w:rsid w:val="00205C55"/>
    <w:rsid w:val="0020642D"/>
    <w:rsid w:val="002071F4"/>
    <w:rsid w:val="00210200"/>
    <w:rsid w:val="0021035F"/>
    <w:rsid w:val="00210E83"/>
    <w:rsid w:val="00212A9C"/>
    <w:rsid w:val="00212F97"/>
    <w:rsid w:val="00213222"/>
    <w:rsid w:val="002142AE"/>
    <w:rsid w:val="00215CE5"/>
    <w:rsid w:val="00216535"/>
    <w:rsid w:val="00216966"/>
    <w:rsid w:val="00216D1C"/>
    <w:rsid w:val="00216EF4"/>
    <w:rsid w:val="00217363"/>
    <w:rsid w:val="00217BB3"/>
    <w:rsid w:val="00220644"/>
    <w:rsid w:val="002210FF"/>
    <w:rsid w:val="00221B16"/>
    <w:rsid w:val="002220B7"/>
    <w:rsid w:val="00222B2D"/>
    <w:rsid w:val="00222EFA"/>
    <w:rsid w:val="002232DE"/>
    <w:rsid w:val="00225E9D"/>
    <w:rsid w:val="00227A5D"/>
    <w:rsid w:val="00230372"/>
    <w:rsid w:val="0023042E"/>
    <w:rsid w:val="00231FFE"/>
    <w:rsid w:val="002322A5"/>
    <w:rsid w:val="00233058"/>
    <w:rsid w:val="00233592"/>
    <w:rsid w:val="00236B89"/>
    <w:rsid w:val="00237C17"/>
    <w:rsid w:val="002410DA"/>
    <w:rsid w:val="0024174B"/>
    <w:rsid w:val="00244006"/>
    <w:rsid w:val="00244CEA"/>
    <w:rsid w:val="0024525A"/>
    <w:rsid w:val="00245E73"/>
    <w:rsid w:val="00245F66"/>
    <w:rsid w:val="00246554"/>
    <w:rsid w:val="00246AC0"/>
    <w:rsid w:val="002470FD"/>
    <w:rsid w:val="00250605"/>
    <w:rsid w:val="00250693"/>
    <w:rsid w:val="00250CF0"/>
    <w:rsid w:val="002545BF"/>
    <w:rsid w:val="0025518D"/>
    <w:rsid w:val="002556CC"/>
    <w:rsid w:val="0025635A"/>
    <w:rsid w:val="002578BB"/>
    <w:rsid w:val="00257D5A"/>
    <w:rsid w:val="00260983"/>
    <w:rsid w:val="00261602"/>
    <w:rsid w:val="00262F96"/>
    <w:rsid w:val="002633B1"/>
    <w:rsid w:val="00264848"/>
    <w:rsid w:val="00264EFE"/>
    <w:rsid w:val="00264F76"/>
    <w:rsid w:val="00267CFE"/>
    <w:rsid w:val="00270456"/>
    <w:rsid w:val="00270650"/>
    <w:rsid w:val="0027107E"/>
    <w:rsid w:val="002727FA"/>
    <w:rsid w:val="00273983"/>
    <w:rsid w:val="00274E45"/>
    <w:rsid w:val="00275C0D"/>
    <w:rsid w:val="002769AB"/>
    <w:rsid w:val="00280BAE"/>
    <w:rsid w:val="00280BF6"/>
    <w:rsid w:val="00280D2E"/>
    <w:rsid w:val="0028235F"/>
    <w:rsid w:val="0028292F"/>
    <w:rsid w:val="0028678D"/>
    <w:rsid w:val="0029020B"/>
    <w:rsid w:val="00291334"/>
    <w:rsid w:val="00291DF9"/>
    <w:rsid w:val="002929AC"/>
    <w:rsid w:val="00292DD0"/>
    <w:rsid w:val="00293A4A"/>
    <w:rsid w:val="00293F73"/>
    <w:rsid w:val="00293FE3"/>
    <w:rsid w:val="0029410C"/>
    <w:rsid w:val="00294BD0"/>
    <w:rsid w:val="002952D4"/>
    <w:rsid w:val="002955E8"/>
    <w:rsid w:val="0029575F"/>
    <w:rsid w:val="00297412"/>
    <w:rsid w:val="00297C9A"/>
    <w:rsid w:val="002A02B2"/>
    <w:rsid w:val="002A06A7"/>
    <w:rsid w:val="002A0ADD"/>
    <w:rsid w:val="002A0C93"/>
    <w:rsid w:val="002A1C7D"/>
    <w:rsid w:val="002A3506"/>
    <w:rsid w:val="002A3512"/>
    <w:rsid w:val="002A390D"/>
    <w:rsid w:val="002A423C"/>
    <w:rsid w:val="002A4849"/>
    <w:rsid w:val="002A54E2"/>
    <w:rsid w:val="002A5ABA"/>
    <w:rsid w:val="002A7273"/>
    <w:rsid w:val="002A7552"/>
    <w:rsid w:val="002B0796"/>
    <w:rsid w:val="002B1A82"/>
    <w:rsid w:val="002B3890"/>
    <w:rsid w:val="002B436C"/>
    <w:rsid w:val="002B5FB2"/>
    <w:rsid w:val="002B6510"/>
    <w:rsid w:val="002B6673"/>
    <w:rsid w:val="002C24B0"/>
    <w:rsid w:val="002C3AA5"/>
    <w:rsid w:val="002C522E"/>
    <w:rsid w:val="002C6304"/>
    <w:rsid w:val="002C78E8"/>
    <w:rsid w:val="002D0055"/>
    <w:rsid w:val="002D02D7"/>
    <w:rsid w:val="002D1BA9"/>
    <w:rsid w:val="002D23B6"/>
    <w:rsid w:val="002D2C4B"/>
    <w:rsid w:val="002D2EA5"/>
    <w:rsid w:val="002D3314"/>
    <w:rsid w:val="002D4185"/>
    <w:rsid w:val="002D44BE"/>
    <w:rsid w:val="002D6402"/>
    <w:rsid w:val="002D6B31"/>
    <w:rsid w:val="002D6BA1"/>
    <w:rsid w:val="002D6D2D"/>
    <w:rsid w:val="002E13B4"/>
    <w:rsid w:val="002E18D1"/>
    <w:rsid w:val="002E1D58"/>
    <w:rsid w:val="002E36EB"/>
    <w:rsid w:val="002E3800"/>
    <w:rsid w:val="002E4285"/>
    <w:rsid w:val="002E5B83"/>
    <w:rsid w:val="002E6B14"/>
    <w:rsid w:val="002E6D80"/>
    <w:rsid w:val="002E7044"/>
    <w:rsid w:val="002E7325"/>
    <w:rsid w:val="002E778F"/>
    <w:rsid w:val="002E7B37"/>
    <w:rsid w:val="002F0431"/>
    <w:rsid w:val="002F098B"/>
    <w:rsid w:val="002F0D74"/>
    <w:rsid w:val="002F17F0"/>
    <w:rsid w:val="002F1EAA"/>
    <w:rsid w:val="002F234F"/>
    <w:rsid w:val="002F2390"/>
    <w:rsid w:val="002F24B1"/>
    <w:rsid w:val="002F2E08"/>
    <w:rsid w:val="002F33DE"/>
    <w:rsid w:val="002F3800"/>
    <w:rsid w:val="002F53CF"/>
    <w:rsid w:val="002F5AB0"/>
    <w:rsid w:val="003009B6"/>
    <w:rsid w:val="00300CBC"/>
    <w:rsid w:val="00300FF8"/>
    <w:rsid w:val="003017E1"/>
    <w:rsid w:val="00301855"/>
    <w:rsid w:val="00302E3D"/>
    <w:rsid w:val="00303AA2"/>
    <w:rsid w:val="003063FB"/>
    <w:rsid w:val="003066B8"/>
    <w:rsid w:val="003111DF"/>
    <w:rsid w:val="003115A5"/>
    <w:rsid w:val="0031231B"/>
    <w:rsid w:val="00314A73"/>
    <w:rsid w:val="00314DE7"/>
    <w:rsid w:val="003165E2"/>
    <w:rsid w:val="00316E20"/>
    <w:rsid w:val="003170B1"/>
    <w:rsid w:val="0031742F"/>
    <w:rsid w:val="003174BD"/>
    <w:rsid w:val="003177AD"/>
    <w:rsid w:val="0032005C"/>
    <w:rsid w:val="00320E15"/>
    <w:rsid w:val="00321A8F"/>
    <w:rsid w:val="00322A40"/>
    <w:rsid w:val="003234A6"/>
    <w:rsid w:val="00324C83"/>
    <w:rsid w:val="00324F80"/>
    <w:rsid w:val="00325031"/>
    <w:rsid w:val="00326175"/>
    <w:rsid w:val="00331E45"/>
    <w:rsid w:val="00332263"/>
    <w:rsid w:val="0033263A"/>
    <w:rsid w:val="00333DDF"/>
    <w:rsid w:val="00334820"/>
    <w:rsid w:val="003358E4"/>
    <w:rsid w:val="003368A8"/>
    <w:rsid w:val="00336932"/>
    <w:rsid w:val="003369B1"/>
    <w:rsid w:val="003369CE"/>
    <w:rsid w:val="00336CD7"/>
    <w:rsid w:val="00340179"/>
    <w:rsid w:val="003414E1"/>
    <w:rsid w:val="00341C5E"/>
    <w:rsid w:val="003438AF"/>
    <w:rsid w:val="00344903"/>
    <w:rsid w:val="00344B05"/>
    <w:rsid w:val="00346416"/>
    <w:rsid w:val="00346D99"/>
    <w:rsid w:val="00346FF3"/>
    <w:rsid w:val="003471BA"/>
    <w:rsid w:val="003502CC"/>
    <w:rsid w:val="0035042C"/>
    <w:rsid w:val="00351EEE"/>
    <w:rsid w:val="00352343"/>
    <w:rsid w:val="00353808"/>
    <w:rsid w:val="0035551E"/>
    <w:rsid w:val="00356FE9"/>
    <w:rsid w:val="0035725E"/>
    <w:rsid w:val="003573D5"/>
    <w:rsid w:val="00357B12"/>
    <w:rsid w:val="00362D39"/>
    <w:rsid w:val="00363593"/>
    <w:rsid w:val="003639EB"/>
    <w:rsid w:val="003642E1"/>
    <w:rsid w:val="00365E37"/>
    <w:rsid w:val="00366056"/>
    <w:rsid w:val="00367AFD"/>
    <w:rsid w:val="003711EB"/>
    <w:rsid w:val="0037198F"/>
    <w:rsid w:val="00372516"/>
    <w:rsid w:val="003735CD"/>
    <w:rsid w:val="00374DB1"/>
    <w:rsid w:val="00375CAA"/>
    <w:rsid w:val="00375D98"/>
    <w:rsid w:val="0037621C"/>
    <w:rsid w:val="00380B99"/>
    <w:rsid w:val="003837F2"/>
    <w:rsid w:val="00383827"/>
    <w:rsid w:val="00384292"/>
    <w:rsid w:val="00386AB1"/>
    <w:rsid w:val="00386B58"/>
    <w:rsid w:val="00386FFB"/>
    <w:rsid w:val="00391DF8"/>
    <w:rsid w:val="003929FD"/>
    <w:rsid w:val="0039337C"/>
    <w:rsid w:val="00393517"/>
    <w:rsid w:val="0039759D"/>
    <w:rsid w:val="00397A0B"/>
    <w:rsid w:val="003A0343"/>
    <w:rsid w:val="003A0A11"/>
    <w:rsid w:val="003A1172"/>
    <w:rsid w:val="003A23BD"/>
    <w:rsid w:val="003A60F7"/>
    <w:rsid w:val="003B00AA"/>
    <w:rsid w:val="003B00BA"/>
    <w:rsid w:val="003B051C"/>
    <w:rsid w:val="003B0DBD"/>
    <w:rsid w:val="003B32A4"/>
    <w:rsid w:val="003B36C2"/>
    <w:rsid w:val="003B4F97"/>
    <w:rsid w:val="003B5CC8"/>
    <w:rsid w:val="003C1D44"/>
    <w:rsid w:val="003C3DAD"/>
    <w:rsid w:val="003C476F"/>
    <w:rsid w:val="003D0DB8"/>
    <w:rsid w:val="003D1229"/>
    <w:rsid w:val="003D1C3B"/>
    <w:rsid w:val="003D332C"/>
    <w:rsid w:val="003D3CC2"/>
    <w:rsid w:val="003D5CB0"/>
    <w:rsid w:val="003D7D34"/>
    <w:rsid w:val="003E013D"/>
    <w:rsid w:val="003E01F3"/>
    <w:rsid w:val="003E112F"/>
    <w:rsid w:val="003E2843"/>
    <w:rsid w:val="003E3832"/>
    <w:rsid w:val="003E4ABA"/>
    <w:rsid w:val="003E5C1D"/>
    <w:rsid w:val="003E7C68"/>
    <w:rsid w:val="003F074F"/>
    <w:rsid w:val="003F10E4"/>
    <w:rsid w:val="003F11D9"/>
    <w:rsid w:val="003F3CC2"/>
    <w:rsid w:val="003F4755"/>
    <w:rsid w:val="003F4B3C"/>
    <w:rsid w:val="003F5340"/>
    <w:rsid w:val="003F5E7C"/>
    <w:rsid w:val="003F6B5E"/>
    <w:rsid w:val="00400645"/>
    <w:rsid w:val="00400A64"/>
    <w:rsid w:val="00400E6C"/>
    <w:rsid w:val="00401BC4"/>
    <w:rsid w:val="004034A4"/>
    <w:rsid w:val="0040358F"/>
    <w:rsid w:val="00404EF5"/>
    <w:rsid w:val="00405382"/>
    <w:rsid w:val="004063C6"/>
    <w:rsid w:val="00406E7F"/>
    <w:rsid w:val="00407470"/>
    <w:rsid w:val="0040756F"/>
    <w:rsid w:val="00410442"/>
    <w:rsid w:val="0041233C"/>
    <w:rsid w:val="00413373"/>
    <w:rsid w:val="00414100"/>
    <w:rsid w:val="00416503"/>
    <w:rsid w:val="004178B8"/>
    <w:rsid w:val="00417BBF"/>
    <w:rsid w:val="0042004A"/>
    <w:rsid w:val="00420A22"/>
    <w:rsid w:val="0042131A"/>
    <w:rsid w:val="00424D2C"/>
    <w:rsid w:val="00425B89"/>
    <w:rsid w:val="00430522"/>
    <w:rsid w:val="0043243D"/>
    <w:rsid w:val="00432673"/>
    <w:rsid w:val="00432950"/>
    <w:rsid w:val="00433406"/>
    <w:rsid w:val="00433BF2"/>
    <w:rsid w:val="00434119"/>
    <w:rsid w:val="00435B8B"/>
    <w:rsid w:val="00436CF1"/>
    <w:rsid w:val="00436D09"/>
    <w:rsid w:val="00437257"/>
    <w:rsid w:val="00437A0A"/>
    <w:rsid w:val="00437BE2"/>
    <w:rsid w:val="004406EA"/>
    <w:rsid w:val="00440C98"/>
    <w:rsid w:val="00442037"/>
    <w:rsid w:val="00442856"/>
    <w:rsid w:val="00443B20"/>
    <w:rsid w:val="0044570A"/>
    <w:rsid w:val="00445717"/>
    <w:rsid w:val="00451CDF"/>
    <w:rsid w:val="00452028"/>
    <w:rsid w:val="00453F39"/>
    <w:rsid w:val="0045431C"/>
    <w:rsid w:val="00454AB3"/>
    <w:rsid w:val="00454F30"/>
    <w:rsid w:val="004555A6"/>
    <w:rsid w:val="00455F9B"/>
    <w:rsid w:val="00456014"/>
    <w:rsid w:val="00457333"/>
    <w:rsid w:val="004574B5"/>
    <w:rsid w:val="00457797"/>
    <w:rsid w:val="00457AB0"/>
    <w:rsid w:val="00460482"/>
    <w:rsid w:val="004616C5"/>
    <w:rsid w:val="004622B1"/>
    <w:rsid w:val="00463797"/>
    <w:rsid w:val="004655C4"/>
    <w:rsid w:val="00466599"/>
    <w:rsid w:val="00466ECB"/>
    <w:rsid w:val="00466F86"/>
    <w:rsid w:val="004701F8"/>
    <w:rsid w:val="00473469"/>
    <w:rsid w:val="00474372"/>
    <w:rsid w:val="004754AC"/>
    <w:rsid w:val="004773F2"/>
    <w:rsid w:val="004809E5"/>
    <w:rsid w:val="00480B32"/>
    <w:rsid w:val="00481A0E"/>
    <w:rsid w:val="00482B76"/>
    <w:rsid w:val="00484D2F"/>
    <w:rsid w:val="00487A30"/>
    <w:rsid w:val="00487C22"/>
    <w:rsid w:val="00490719"/>
    <w:rsid w:val="00490729"/>
    <w:rsid w:val="00490B77"/>
    <w:rsid w:val="004916EB"/>
    <w:rsid w:val="0049281B"/>
    <w:rsid w:val="0049405F"/>
    <w:rsid w:val="004958C0"/>
    <w:rsid w:val="00496822"/>
    <w:rsid w:val="00497A94"/>
    <w:rsid w:val="004A0148"/>
    <w:rsid w:val="004A046D"/>
    <w:rsid w:val="004A5446"/>
    <w:rsid w:val="004A5867"/>
    <w:rsid w:val="004A72C1"/>
    <w:rsid w:val="004A7932"/>
    <w:rsid w:val="004B064B"/>
    <w:rsid w:val="004B25C6"/>
    <w:rsid w:val="004B2A3C"/>
    <w:rsid w:val="004B36B2"/>
    <w:rsid w:val="004B3B6C"/>
    <w:rsid w:val="004B52D6"/>
    <w:rsid w:val="004B546D"/>
    <w:rsid w:val="004B616E"/>
    <w:rsid w:val="004B6222"/>
    <w:rsid w:val="004B64BE"/>
    <w:rsid w:val="004B7327"/>
    <w:rsid w:val="004B7979"/>
    <w:rsid w:val="004B7E51"/>
    <w:rsid w:val="004C045E"/>
    <w:rsid w:val="004C1C53"/>
    <w:rsid w:val="004C1EFA"/>
    <w:rsid w:val="004C37A1"/>
    <w:rsid w:val="004C391C"/>
    <w:rsid w:val="004C4599"/>
    <w:rsid w:val="004C51D1"/>
    <w:rsid w:val="004C5993"/>
    <w:rsid w:val="004C6868"/>
    <w:rsid w:val="004D0485"/>
    <w:rsid w:val="004D3125"/>
    <w:rsid w:val="004D39EA"/>
    <w:rsid w:val="004D3B3F"/>
    <w:rsid w:val="004D4B08"/>
    <w:rsid w:val="004D5734"/>
    <w:rsid w:val="004D5AF9"/>
    <w:rsid w:val="004D5D2D"/>
    <w:rsid w:val="004D5EBB"/>
    <w:rsid w:val="004D6850"/>
    <w:rsid w:val="004E0917"/>
    <w:rsid w:val="004E13CF"/>
    <w:rsid w:val="004E1DBD"/>
    <w:rsid w:val="004E3374"/>
    <w:rsid w:val="004E4B12"/>
    <w:rsid w:val="004E4ED4"/>
    <w:rsid w:val="004E5276"/>
    <w:rsid w:val="004E6919"/>
    <w:rsid w:val="004E70CC"/>
    <w:rsid w:val="004F10C4"/>
    <w:rsid w:val="004F1BAB"/>
    <w:rsid w:val="004F33C7"/>
    <w:rsid w:val="004F56A0"/>
    <w:rsid w:val="004F6745"/>
    <w:rsid w:val="0050057C"/>
    <w:rsid w:val="0050077E"/>
    <w:rsid w:val="00501790"/>
    <w:rsid w:val="00501840"/>
    <w:rsid w:val="00503C31"/>
    <w:rsid w:val="00503EE9"/>
    <w:rsid w:val="00504480"/>
    <w:rsid w:val="00504577"/>
    <w:rsid w:val="005058C1"/>
    <w:rsid w:val="0050776F"/>
    <w:rsid w:val="005118D6"/>
    <w:rsid w:val="00512AA7"/>
    <w:rsid w:val="0051498D"/>
    <w:rsid w:val="00515CE3"/>
    <w:rsid w:val="00515F3E"/>
    <w:rsid w:val="005162BF"/>
    <w:rsid w:val="00516697"/>
    <w:rsid w:val="00516E1B"/>
    <w:rsid w:val="00516F06"/>
    <w:rsid w:val="00517D7A"/>
    <w:rsid w:val="0052071E"/>
    <w:rsid w:val="00520A19"/>
    <w:rsid w:val="00520DE2"/>
    <w:rsid w:val="0052114A"/>
    <w:rsid w:val="0052116A"/>
    <w:rsid w:val="00523691"/>
    <w:rsid w:val="00523D51"/>
    <w:rsid w:val="005264E6"/>
    <w:rsid w:val="00530421"/>
    <w:rsid w:val="00531CDE"/>
    <w:rsid w:val="00533F6B"/>
    <w:rsid w:val="005340F4"/>
    <w:rsid w:val="005352E1"/>
    <w:rsid w:val="00535678"/>
    <w:rsid w:val="005364A1"/>
    <w:rsid w:val="00537403"/>
    <w:rsid w:val="0053793F"/>
    <w:rsid w:val="005413DE"/>
    <w:rsid w:val="00542EE2"/>
    <w:rsid w:val="005438DA"/>
    <w:rsid w:val="00543C2C"/>
    <w:rsid w:val="005452AB"/>
    <w:rsid w:val="00545AAE"/>
    <w:rsid w:val="00547544"/>
    <w:rsid w:val="00547A2F"/>
    <w:rsid w:val="00550228"/>
    <w:rsid w:val="00551162"/>
    <w:rsid w:val="0055267F"/>
    <w:rsid w:val="0055346F"/>
    <w:rsid w:val="00554160"/>
    <w:rsid w:val="00554713"/>
    <w:rsid w:val="00554C09"/>
    <w:rsid w:val="00556AB3"/>
    <w:rsid w:val="005570C3"/>
    <w:rsid w:val="00560B5A"/>
    <w:rsid w:val="005628B9"/>
    <w:rsid w:val="00563DA8"/>
    <w:rsid w:val="005648E7"/>
    <w:rsid w:val="005651A1"/>
    <w:rsid w:val="005653C8"/>
    <w:rsid w:val="00567E80"/>
    <w:rsid w:val="00570AA6"/>
    <w:rsid w:val="00570B37"/>
    <w:rsid w:val="005710B9"/>
    <w:rsid w:val="00571578"/>
    <w:rsid w:val="00571DE6"/>
    <w:rsid w:val="00571FE7"/>
    <w:rsid w:val="00572580"/>
    <w:rsid w:val="00572898"/>
    <w:rsid w:val="00572C38"/>
    <w:rsid w:val="00572F1B"/>
    <w:rsid w:val="00573E44"/>
    <w:rsid w:val="00574448"/>
    <w:rsid w:val="0057497F"/>
    <w:rsid w:val="00575869"/>
    <w:rsid w:val="00576508"/>
    <w:rsid w:val="00576EEC"/>
    <w:rsid w:val="005806F8"/>
    <w:rsid w:val="00581754"/>
    <w:rsid w:val="00581C35"/>
    <w:rsid w:val="0058343F"/>
    <w:rsid w:val="00583917"/>
    <w:rsid w:val="00584126"/>
    <w:rsid w:val="005859F6"/>
    <w:rsid w:val="0058671F"/>
    <w:rsid w:val="005924B8"/>
    <w:rsid w:val="00593489"/>
    <w:rsid w:val="0059472C"/>
    <w:rsid w:val="005979BC"/>
    <w:rsid w:val="005A0561"/>
    <w:rsid w:val="005A11E4"/>
    <w:rsid w:val="005A36B9"/>
    <w:rsid w:val="005A3CE6"/>
    <w:rsid w:val="005A5DE3"/>
    <w:rsid w:val="005A74FD"/>
    <w:rsid w:val="005A7953"/>
    <w:rsid w:val="005B02D3"/>
    <w:rsid w:val="005B1130"/>
    <w:rsid w:val="005B11D5"/>
    <w:rsid w:val="005B23EA"/>
    <w:rsid w:val="005B33DA"/>
    <w:rsid w:val="005B341A"/>
    <w:rsid w:val="005B3884"/>
    <w:rsid w:val="005B38F9"/>
    <w:rsid w:val="005B41FC"/>
    <w:rsid w:val="005B49AA"/>
    <w:rsid w:val="005B5A9F"/>
    <w:rsid w:val="005B6B5C"/>
    <w:rsid w:val="005B75E2"/>
    <w:rsid w:val="005C0545"/>
    <w:rsid w:val="005C0EC6"/>
    <w:rsid w:val="005C11BF"/>
    <w:rsid w:val="005C1485"/>
    <w:rsid w:val="005C1F97"/>
    <w:rsid w:val="005C3DC0"/>
    <w:rsid w:val="005C436B"/>
    <w:rsid w:val="005C60C1"/>
    <w:rsid w:val="005C67A9"/>
    <w:rsid w:val="005D0034"/>
    <w:rsid w:val="005D037D"/>
    <w:rsid w:val="005D0C74"/>
    <w:rsid w:val="005D1E21"/>
    <w:rsid w:val="005D2073"/>
    <w:rsid w:val="005D2E8A"/>
    <w:rsid w:val="005D380C"/>
    <w:rsid w:val="005D459C"/>
    <w:rsid w:val="005D5886"/>
    <w:rsid w:val="005D6C33"/>
    <w:rsid w:val="005D743B"/>
    <w:rsid w:val="005E14D1"/>
    <w:rsid w:val="005E2F43"/>
    <w:rsid w:val="005E4B9F"/>
    <w:rsid w:val="005E5B2F"/>
    <w:rsid w:val="005E63A1"/>
    <w:rsid w:val="005E6F8E"/>
    <w:rsid w:val="005E75F3"/>
    <w:rsid w:val="005E77EC"/>
    <w:rsid w:val="005F1C1E"/>
    <w:rsid w:val="005F3BED"/>
    <w:rsid w:val="006000E6"/>
    <w:rsid w:val="006006C6"/>
    <w:rsid w:val="00601010"/>
    <w:rsid w:val="006013D1"/>
    <w:rsid w:val="00602BDA"/>
    <w:rsid w:val="00602DB5"/>
    <w:rsid w:val="00602EBF"/>
    <w:rsid w:val="00604420"/>
    <w:rsid w:val="00605134"/>
    <w:rsid w:val="006053F3"/>
    <w:rsid w:val="00605CEB"/>
    <w:rsid w:val="0060709B"/>
    <w:rsid w:val="00610939"/>
    <w:rsid w:val="00610C38"/>
    <w:rsid w:val="0061129C"/>
    <w:rsid w:val="00611557"/>
    <w:rsid w:val="00611E65"/>
    <w:rsid w:val="00612629"/>
    <w:rsid w:val="00613220"/>
    <w:rsid w:val="00613553"/>
    <w:rsid w:val="00613E61"/>
    <w:rsid w:val="00614B04"/>
    <w:rsid w:val="00615061"/>
    <w:rsid w:val="00615809"/>
    <w:rsid w:val="006163F8"/>
    <w:rsid w:val="00617076"/>
    <w:rsid w:val="006171E7"/>
    <w:rsid w:val="00617401"/>
    <w:rsid w:val="0061741C"/>
    <w:rsid w:val="00621E71"/>
    <w:rsid w:val="006224C2"/>
    <w:rsid w:val="00623EC7"/>
    <w:rsid w:val="0062440B"/>
    <w:rsid w:val="00624795"/>
    <w:rsid w:val="006258DC"/>
    <w:rsid w:val="00625A2B"/>
    <w:rsid w:val="0062675E"/>
    <w:rsid w:val="00626AC0"/>
    <w:rsid w:val="0063011F"/>
    <w:rsid w:val="00632A21"/>
    <w:rsid w:val="00632B7C"/>
    <w:rsid w:val="0063395B"/>
    <w:rsid w:val="006339C3"/>
    <w:rsid w:val="00635BC9"/>
    <w:rsid w:val="00636C8E"/>
    <w:rsid w:val="00637908"/>
    <w:rsid w:val="00637C35"/>
    <w:rsid w:val="00637EE2"/>
    <w:rsid w:val="006429CB"/>
    <w:rsid w:val="00644578"/>
    <w:rsid w:val="0064496D"/>
    <w:rsid w:val="00644A90"/>
    <w:rsid w:val="00645B64"/>
    <w:rsid w:val="00647EF1"/>
    <w:rsid w:val="0065045C"/>
    <w:rsid w:val="00652F8C"/>
    <w:rsid w:val="006535EA"/>
    <w:rsid w:val="00653853"/>
    <w:rsid w:val="006540F7"/>
    <w:rsid w:val="00660E4B"/>
    <w:rsid w:val="00661B07"/>
    <w:rsid w:val="00661BC4"/>
    <w:rsid w:val="00661C19"/>
    <w:rsid w:val="006622EC"/>
    <w:rsid w:val="006630E4"/>
    <w:rsid w:val="0066471B"/>
    <w:rsid w:val="00664B01"/>
    <w:rsid w:val="006650D0"/>
    <w:rsid w:val="00665646"/>
    <w:rsid w:val="00666CEF"/>
    <w:rsid w:val="00667C22"/>
    <w:rsid w:val="00670092"/>
    <w:rsid w:val="00671D22"/>
    <w:rsid w:val="00672762"/>
    <w:rsid w:val="00672AE1"/>
    <w:rsid w:val="00672ED7"/>
    <w:rsid w:val="0067358E"/>
    <w:rsid w:val="00674B18"/>
    <w:rsid w:val="00675C9C"/>
    <w:rsid w:val="00676778"/>
    <w:rsid w:val="006773E5"/>
    <w:rsid w:val="0068017B"/>
    <w:rsid w:val="00680E7D"/>
    <w:rsid w:val="00681C5C"/>
    <w:rsid w:val="0068270B"/>
    <w:rsid w:val="0068294F"/>
    <w:rsid w:val="006842FC"/>
    <w:rsid w:val="00684CBD"/>
    <w:rsid w:val="00684D32"/>
    <w:rsid w:val="00685A8E"/>
    <w:rsid w:val="00685F48"/>
    <w:rsid w:val="00687174"/>
    <w:rsid w:val="0069130A"/>
    <w:rsid w:val="0069281D"/>
    <w:rsid w:val="00695205"/>
    <w:rsid w:val="00696187"/>
    <w:rsid w:val="006963B9"/>
    <w:rsid w:val="00696DE1"/>
    <w:rsid w:val="006A0EB2"/>
    <w:rsid w:val="006A2103"/>
    <w:rsid w:val="006A21ED"/>
    <w:rsid w:val="006A26B9"/>
    <w:rsid w:val="006A2CCB"/>
    <w:rsid w:val="006A4C8B"/>
    <w:rsid w:val="006A5204"/>
    <w:rsid w:val="006A53CB"/>
    <w:rsid w:val="006A644B"/>
    <w:rsid w:val="006A6CA0"/>
    <w:rsid w:val="006A701A"/>
    <w:rsid w:val="006B01D7"/>
    <w:rsid w:val="006B1585"/>
    <w:rsid w:val="006B3668"/>
    <w:rsid w:val="006B3970"/>
    <w:rsid w:val="006B39E0"/>
    <w:rsid w:val="006B51DC"/>
    <w:rsid w:val="006B5430"/>
    <w:rsid w:val="006B64EF"/>
    <w:rsid w:val="006B7CA1"/>
    <w:rsid w:val="006C05B2"/>
    <w:rsid w:val="006C05CC"/>
    <w:rsid w:val="006C0727"/>
    <w:rsid w:val="006C0BA7"/>
    <w:rsid w:val="006C166A"/>
    <w:rsid w:val="006C1B47"/>
    <w:rsid w:val="006C2119"/>
    <w:rsid w:val="006C28E5"/>
    <w:rsid w:val="006C3401"/>
    <w:rsid w:val="006C48FB"/>
    <w:rsid w:val="006C4C3A"/>
    <w:rsid w:val="006C5602"/>
    <w:rsid w:val="006C5887"/>
    <w:rsid w:val="006C6A2E"/>
    <w:rsid w:val="006C720C"/>
    <w:rsid w:val="006D0DA8"/>
    <w:rsid w:val="006D1933"/>
    <w:rsid w:val="006D3B53"/>
    <w:rsid w:val="006D633C"/>
    <w:rsid w:val="006D7079"/>
    <w:rsid w:val="006D7843"/>
    <w:rsid w:val="006E0E34"/>
    <w:rsid w:val="006E145F"/>
    <w:rsid w:val="006E3E56"/>
    <w:rsid w:val="006E3FDC"/>
    <w:rsid w:val="006E4164"/>
    <w:rsid w:val="006E4DDB"/>
    <w:rsid w:val="006E5650"/>
    <w:rsid w:val="006F0BE6"/>
    <w:rsid w:val="006F318D"/>
    <w:rsid w:val="006F44E4"/>
    <w:rsid w:val="006F523F"/>
    <w:rsid w:val="006F5BE5"/>
    <w:rsid w:val="006F5FF3"/>
    <w:rsid w:val="006F62ED"/>
    <w:rsid w:val="00700F1E"/>
    <w:rsid w:val="007039C3"/>
    <w:rsid w:val="00703D71"/>
    <w:rsid w:val="0070423B"/>
    <w:rsid w:val="007109B4"/>
    <w:rsid w:val="00710F1C"/>
    <w:rsid w:val="007113CD"/>
    <w:rsid w:val="00711AE2"/>
    <w:rsid w:val="007123FC"/>
    <w:rsid w:val="007147DC"/>
    <w:rsid w:val="00715DA2"/>
    <w:rsid w:val="00716AB2"/>
    <w:rsid w:val="0071740E"/>
    <w:rsid w:val="007206BA"/>
    <w:rsid w:val="0072297D"/>
    <w:rsid w:val="00722FAC"/>
    <w:rsid w:val="00724062"/>
    <w:rsid w:val="007252A3"/>
    <w:rsid w:val="00725509"/>
    <w:rsid w:val="0072649D"/>
    <w:rsid w:val="00727267"/>
    <w:rsid w:val="007276A3"/>
    <w:rsid w:val="00730E97"/>
    <w:rsid w:val="00732253"/>
    <w:rsid w:val="00732A57"/>
    <w:rsid w:val="00733302"/>
    <w:rsid w:val="0073367B"/>
    <w:rsid w:val="00734607"/>
    <w:rsid w:val="00735672"/>
    <w:rsid w:val="00736762"/>
    <w:rsid w:val="00736F2C"/>
    <w:rsid w:val="00736FFD"/>
    <w:rsid w:val="00737461"/>
    <w:rsid w:val="00740BF0"/>
    <w:rsid w:val="00743122"/>
    <w:rsid w:val="00744990"/>
    <w:rsid w:val="007452DE"/>
    <w:rsid w:val="00746565"/>
    <w:rsid w:val="0074755A"/>
    <w:rsid w:val="00750393"/>
    <w:rsid w:val="007503F5"/>
    <w:rsid w:val="00750876"/>
    <w:rsid w:val="00752005"/>
    <w:rsid w:val="0075228C"/>
    <w:rsid w:val="00752C59"/>
    <w:rsid w:val="00752F89"/>
    <w:rsid w:val="0075351A"/>
    <w:rsid w:val="00753D2E"/>
    <w:rsid w:val="00753E18"/>
    <w:rsid w:val="007541F8"/>
    <w:rsid w:val="00754351"/>
    <w:rsid w:val="0075470F"/>
    <w:rsid w:val="007563B3"/>
    <w:rsid w:val="00757890"/>
    <w:rsid w:val="00761ADC"/>
    <w:rsid w:val="007640EC"/>
    <w:rsid w:val="007643A2"/>
    <w:rsid w:val="007646DE"/>
    <w:rsid w:val="007654AA"/>
    <w:rsid w:val="00765A0D"/>
    <w:rsid w:val="00766BE1"/>
    <w:rsid w:val="00766EC7"/>
    <w:rsid w:val="00767C0C"/>
    <w:rsid w:val="00770572"/>
    <w:rsid w:val="00771598"/>
    <w:rsid w:val="00771B82"/>
    <w:rsid w:val="007726DE"/>
    <w:rsid w:val="007729DE"/>
    <w:rsid w:val="007751CE"/>
    <w:rsid w:val="00775643"/>
    <w:rsid w:val="00776263"/>
    <w:rsid w:val="007773BB"/>
    <w:rsid w:val="00777D63"/>
    <w:rsid w:val="00783913"/>
    <w:rsid w:val="007839D4"/>
    <w:rsid w:val="0078553D"/>
    <w:rsid w:val="0078676B"/>
    <w:rsid w:val="007870BF"/>
    <w:rsid w:val="00787930"/>
    <w:rsid w:val="00791DC6"/>
    <w:rsid w:val="00791E38"/>
    <w:rsid w:val="00792020"/>
    <w:rsid w:val="0079279A"/>
    <w:rsid w:val="007929B4"/>
    <w:rsid w:val="00792AE0"/>
    <w:rsid w:val="00792F00"/>
    <w:rsid w:val="00792F55"/>
    <w:rsid w:val="0079306F"/>
    <w:rsid w:val="00794A95"/>
    <w:rsid w:val="00796DAE"/>
    <w:rsid w:val="007A18BB"/>
    <w:rsid w:val="007A1C50"/>
    <w:rsid w:val="007A3B91"/>
    <w:rsid w:val="007A3F63"/>
    <w:rsid w:val="007A4991"/>
    <w:rsid w:val="007A4C75"/>
    <w:rsid w:val="007A51DD"/>
    <w:rsid w:val="007A601E"/>
    <w:rsid w:val="007A6B8D"/>
    <w:rsid w:val="007A6CEE"/>
    <w:rsid w:val="007A761B"/>
    <w:rsid w:val="007B12CE"/>
    <w:rsid w:val="007B1F75"/>
    <w:rsid w:val="007B2A2A"/>
    <w:rsid w:val="007B4D64"/>
    <w:rsid w:val="007B600D"/>
    <w:rsid w:val="007B7106"/>
    <w:rsid w:val="007C0CF5"/>
    <w:rsid w:val="007C18AB"/>
    <w:rsid w:val="007C19F6"/>
    <w:rsid w:val="007C25CD"/>
    <w:rsid w:val="007C25D1"/>
    <w:rsid w:val="007C29B6"/>
    <w:rsid w:val="007C2C14"/>
    <w:rsid w:val="007C5A1F"/>
    <w:rsid w:val="007C6872"/>
    <w:rsid w:val="007C726D"/>
    <w:rsid w:val="007C7309"/>
    <w:rsid w:val="007C7BDC"/>
    <w:rsid w:val="007D0610"/>
    <w:rsid w:val="007D0688"/>
    <w:rsid w:val="007D06D7"/>
    <w:rsid w:val="007D06DD"/>
    <w:rsid w:val="007D0F63"/>
    <w:rsid w:val="007D137A"/>
    <w:rsid w:val="007D19D0"/>
    <w:rsid w:val="007D2973"/>
    <w:rsid w:val="007D4358"/>
    <w:rsid w:val="007D44A9"/>
    <w:rsid w:val="007D5244"/>
    <w:rsid w:val="007D684C"/>
    <w:rsid w:val="007D6AB0"/>
    <w:rsid w:val="007D784F"/>
    <w:rsid w:val="007D7862"/>
    <w:rsid w:val="007E0347"/>
    <w:rsid w:val="007E0666"/>
    <w:rsid w:val="007E19F4"/>
    <w:rsid w:val="007E2CC7"/>
    <w:rsid w:val="007E32E0"/>
    <w:rsid w:val="007E41B4"/>
    <w:rsid w:val="007E52CB"/>
    <w:rsid w:val="007E57E8"/>
    <w:rsid w:val="007E6494"/>
    <w:rsid w:val="007E699F"/>
    <w:rsid w:val="007E71CA"/>
    <w:rsid w:val="007F1885"/>
    <w:rsid w:val="007F262C"/>
    <w:rsid w:val="007F27CD"/>
    <w:rsid w:val="007F3D4D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4416"/>
    <w:rsid w:val="0080442B"/>
    <w:rsid w:val="008049D7"/>
    <w:rsid w:val="00804D80"/>
    <w:rsid w:val="00805182"/>
    <w:rsid w:val="00805475"/>
    <w:rsid w:val="00806783"/>
    <w:rsid w:val="008071D6"/>
    <w:rsid w:val="00807DDE"/>
    <w:rsid w:val="00811660"/>
    <w:rsid w:val="00811E1F"/>
    <w:rsid w:val="008126CB"/>
    <w:rsid w:val="008130FD"/>
    <w:rsid w:val="00813A48"/>
    <w:rsid w:val="008143C4"/>
    <w:rsid w:val="00814BE2"/>
    <w:rsid w:val="0081587D"/>
    <w:rsid w:val="00817362"/>
    <w:rsid w:val="0081797D"/>
    <w:rsid w:val="008202C1"/>
    <w:rsid w:val="008206D3"/>
    <w:rsid w:val="0082074F"/>
    <w:rsid w:val="008224A2"/>
    <w:rsid w:val="00823D93"/>
    <w:rsid w:val="00823FA8"/>
    <w:rsid w:val="00826D3B"/>
    <w:rsid w:val="00826F7B"/>
    <w:rsid w:val="008275AE"/>
    <w:rsid w:val="00827743"/>
    <w:rsid w:val="00827AEB"/>
    <w:rsid w:val="0083034E"/>
    <w:rsid w:val="008305BA"/>
    <w:rsid w:val="00834C84"/>
    <w:rsid w:val="00836D3B"/>
    <w:rsid w:val="008401D9"/>
    <w:rsid w:val="0084098C"/>
    <w:rsid w:val="0084255F"/>
    <w:rsid w:val="00842B40"/>
    <w:rsid w:val="0084348B"/>
    <w:rsid w:val="00844162"/>
    <w:rsid w:val="0084628F"/>
    <w:rsid w:val="008463AD"/>
    <w:rsid w:val="00846784"/>
    <w:rsid w:val="00847169"/>
    <w:rsid w:val="00850C37"/>
    <w:rsid w:val="00851917"/>
    <w:rsid w:val="00852179"/>
    <w:rsid w:val="0085294B"/>
    <w:rsid w:val="0085294F"/>
    <w:rsid w:val="00852ED6"/>
    <w:rsid w:val="00855066"/>
    <w:rsid w:val="00855D2D"/>
    <w:rsid w:val="008561CA"/>
    <w:rsid w:val="00860397"/>
    <w:rsid w:val="008617AA"/>
    <w:rsid w:val="00861813"/>
    <w:rsid w:val="008624D4"/>
    <w:rsid w:val="00863195"/>
    <w:rsid w:val="00866BDF"/>
    <w:rsid w:val="008676A5"/>
    <w:rsid w:val="00870CA4"/>
    <w:rsid w:val="00870FD9"/>
    <w:rsid w:val="00871FF9"/>
    <w:rsid w:val="00872093"/>
    <w:rsid w:val="008723F2"/>
    <w:rsid w:val="008727C8"/>
    <w:rsid w:val="008728C0"/>
    <w:rsid w:val="00873F4B"/>
    <w:rsid w:val="0087403B"/>
    <w:rsid w:val="00875B30"/>
    <w:rsid w:val="00877E77"/>
    <w:rsid w:val="00880678"/>
    <w:rsid w:val="00881494"/>
    <w:rsid w:val="008826AD"/>
    <w:rsid w:val="00884566"/>
    <w:rsid w:val="0088556F"/>
    <w:rsid w:val="0088560D"/>
    <w:rsid w:val="008861ED"/>
    <w:rsid w:val="00886C4F"/>
    <w:rsid w:val="00886D13"/>
    <w:rsid w:val="0089041F"/>
    <w:rsid w:val="00892294"/>
    <w:rsid w:val="00892C49"/>
    <w:rsid w:val="008933B5"/>
    <w:rsid w:val="0089370B"/>
    <w:rsid w:val="00895B0B"/>
    <w:rsid w:val="008961B6"/>
    <w:rsid w:val="008966CB"/>
    <w:rsid w:val="0089696C"/>
    <w:rsid w:val="00897087"/>
    <w:rsid w:val="008A003F"/>
    <w:rsid w:val="008A0316"/>
    <w:rsid w:val="008A08E1"/>
    <w:rsid w:val="008A0F62"/>
    <w:rsid w:val="008A1939"/>
    <w:rsid w:val="008A1E1A"/>
    <w:rsid w:val="008A49C9"/>
    <w:rsid w:val="008A6157"/>
    <w:rsid w:val="008A6D52"/>
    <w:rsid w:val="008A717F"/>
    <w:rsid w:val="008B01A0"/>
    <w:rsid w:val="008B204C"/>
    <w:rsid w:val="008B3C1E"/>
    <w:rsid w:val="008B4046"/>
    <w:rsid w:val="008B5E3A"/>
    <w:rsid w:val="008C00F5"/>
    <w:rsid w:val="008C15A8"/>
    <w:rsid w:val="008C1AB0"/>
    <w:rsid w:val="008C42D6"/>
    <w:rsid w:val="008C4508"/>
    <w:rsid w:val="008C47F2"/>
    <w:rsid w:val="008D0042"/>
    <w:rsid w:val="008D029C"/>
    <w:rsid w:val="008D081F"/>
    <w:rsid w:val="008D085C"/>
    <w:rsid w:val="008D12B5"/>
    <w:rsid w:val="008D2869"/>
    <w:rsid w:val="008D501D"/>
    <w:rsid w:val="008D5EEE"/>
    <w:rsid w:val="008D716F"/>
    <w:rsid w:val="008D738D"/>
    <w:rsid w:val="008E0C9A"/>
    <w:rsid w:val="008E1AA4"/>
    <w:rsid w:val="008E1ACF"/>
    <w:rsid w:val="008E1D46"/>
    <w:rsid w:val="008E3151"/>
    <w:rsid w:val="008E3855"/>
    <w:rsid w:val="008E4DA6"/>
    <w:rsid w:val="008E6953"/>
    <w:rsid w:val="008E6C62"/>
    <w:rsid w:val="008E6CB5"/>
    <w:rsid w:val="008E77FB"/>
    <w:rsid w:val="008E7B8B"/>
    <w:rsid w:val="008F0692"/>
    <w:rsid w:val="008F254D"/>
    <w:rsid w:val="008F2B43"/>
    <w:rsid w:val="008F3AA6"/>
    <w:rsid w:val="008F3AF0"/>
    <w:rsid w:val="008F411A"/>
    <w:rsid w:val="008F4B97"/>
    <w:rsid w:val="008F65F4"/>
    <w:rsid w:val="008F725E"/>
    <w:rsid w:val="008F7A6B"/>
    <w:rsid w:val="00904CC2"/>
    <w:rsid w:val="0090559F"/>
    <w:rsid w:val="00905668"/>
    <w:rsid w:val="00905951"/>
    <w:rsid w:val="00905ADD"/>
    <w:rsid w:val="009069C1"/>
    <w:rsid w:val="00906FAA"/>
    <w:rsid w:val="0090743C"/>
    <w:rsid w:val="00907A4C"/>
    <w:rsid w:val="00907C14"/>
    <w:rsid w:val="00907EF9"/>
    <w:rsid w:val="00907F30"/>
    <w:rsid w:val="00911648"/>
    <w:rsid w:val="00913028"/>
    <w:rsid w:val="009134B6"/>
    <w:rsid w:val="00913ABF"/>
    <w:rsid w:val="00917C91"/>
    <w:rsid w:val="00920295"/>
    <w:rsid w:val="0092299D"/>
    <w:rsid w:val="00922D4C"/>
    <w:rsid w:val="00923796"/>
    <w:rsid w:val="009243BB"/>
    <w:rsid w:val="00924661"/>
    <w:rsid w:val="00924DDD"/>
    <w:rsid w:val="009265CE"/>
    <w:rsid w:val="009267D1"/>
    <w:rsid w:val="00926D2D"/>
    <w:rsid w:val="00927569"/>
    <w:rsid w:val="009300A5"/>
    <w:rsid w:val="00930D15"/>
    <w:rsid w:val="00931A51"/>
    <w:rsid w:val="00931D42"/>
    <w:rsid w:val="0093397A"/>
    <w:rsid w:val="00933C84"/>
    <w:rsid w:val="00934DA1"/>
    <w:rsid w:val="00934DEF"/>
    <w:rsid w:val="0093524C"/>
    <w:rsid w:val="009352C6"/>
    <w:rsid w:val="009367D9"/>
    <w:rsid w:val="00936B56"/>
    <w:rsid w:val="009376B5"/>
    <w:rsid w:val="00940284"/>
    <w:rsid w:val="00941DA3"/>
    <w:rsid w:val="00942A4D"/>
    <w:rsid w:val="0094301D"/>
    <w:rsid w:val="00943A55"/>
    <w:rsid w:val="009458AA"/>
    <w:rsid w:val="00945951"/>
    <w:rsid w:val="00947237"/>
    <w:rsid w:val="0094777A"/>
    <w:rsid w:val="00950844"/>
    <w:rsid w:val="00950CA3"/>
    <w:rsid w:val="00951F98"/>
    <w:rsid w:val="0095278A"/>
    <w:rsid w:val="00952C94"/>
    <w:rsid w:val="00955397"/>
    <w:rsid w:val="009560DD"/>
    <w:rsid w:val="00956233"/>
    <w:rsid w:val="00956497"/>
    <w:rsid w:val="00956F1C"/>
    <w:rsid w:val="00960BFD"/>
    <w:rsid w:val="0096140C"/>
    <w:rsid w:val="00961F60"/>
    <w:rsid w:val="00962264"/>
    <w:rsid w:val="009625AA"/>
    <w:rsid w:val="009629DC"/>
    <w:rsid w:val="0096400C"/>
    <w:rsid w:val="0096443F"/>
    <w:rsid w:val="00964819"/>
    <w:rsid w:val="009655CE"/>
    <w:rsid w:val="00965B4F"/>
    <w:rsid w:val="00967441"/>
    <w:rsid w:val="00967C2F"/>
    <w:rsid w:val="00967C93"/>
    <w:rsid w:val="00971189"/>
    <w:rsid w:val="009728BB"/>
    <w:rsid w:val="00972C3E"/>
    <w:rsid w:val="00972E37"/>
    <w:rsid w:val="00975242"/>
    <w:rsid w:val="00975AB6"/>
    <w:rsid w:val="00976D68"/>
    <w:rsid w:val="00977FA9"/>
    <w:rsid w:val="009801D5"/>
    <w:rsid w:val="009804D4"/>
    <w:rsid w:val="00982161"/>
    <w:rsid w:val="00983D33"/>
    <w:rsid w:val="00983EB7"/>
    <w:rsid w:val="00984B9F"/>
    <w:rsid w:val="00985ED2"/>
    <w:rsid w:val="009867FE"/>
    <w:rsid w:val="00987FB8"/>
    <w:rsid w:val="009907D5"/>
    <w:rsid w:val="00991D65"/>
    <w:rsid w:val="00991EB4"/>
    <w:rsid w:val="0099208A"/>
    <w:rsid w:val="00992113"/>
    <w:rsid w:val="009931FC"/>
    <w:rsid w:val="0099342D"/>
    <w:rsid w:val="009941C0"/>
    <w:rsid w:val="009944A2"/>
    <w:rsid w:val="00996581"/>
    <w:rsid w:val="00997D2E"/>
    <w:rsid w:val="009A01CE"/>
    <w:rsid w:val="009A03D6"/>
    <w:rsid w:val="009A0E12"/>
    <w:rsid w:val="009A19F6"/>
    <w:rsid w:val="009A2455"/>
    <w:rsid w:val="009A2575"/>
    <w:rsid w:val="009A2582"/>
    <w:rsid w:val="009A4ACB"/>
    <w:rsid w:val="009A6B9C"/>
    <w:rsid w:val="009A7336"/>
    <w:rsid w:val="009A776E"/>
    <w:rsid w:val="009B232A"/>
    <w:rsid w:val="009B44CD"/>
    <w:rsid w:val="009B5B5F"/>
    <w:rsid w:val="009C04C4"/>
    <w:rsid w:val="009C09C6"/>
    <w:rsid w:val="009C1103"/>
    <w:rsid w:val="009C15C2"/>
    <w:rsid w:val="009C2979"/>
    <w:rsid w:val="009C35D2"/>
    <w:rsid w:val="009C486D"/>
    <w:rsid w:val="009C56EC"/>
    <w:rsid w:val="009C6883"/>
    <w:rsid w:val="009D0604"/>
    <w:rsid w:val="009D0AC4"/>
    <w:rsid w:val="009D10B9"/>
    <w:rsid w:val="009D13E3"/>
    <w:rsid w:val="009D3508"/>
    <w:rsid w:val="009D3C3E"/>
    <w:rsid w:val="009D4700"/>
    <w:rsid w:val="009D6187"/>
    <w:rsid w:val="009D6746"/>
    <w:rsid w:val="009E0773"/>
    <w:rsid w:val="009E244A"/>
    <w:rsid w:val="009E41D4"/>
    <w:rsid w:val="009E458C"/>
    <w:rsid w:val="009E4CC3"/>
    <w:rsid w:val="009E56E1"/>
    <w:rsid w:val="009E6AF6"/>
    <w:rsid w:val="009E7B1A"/>
    <w:rsid w:val="009F0C0F"/>
    <w:rsid w:val="009F1B84"/>
    <w:rsid w:val="009F1DE9"/>
    <w:rsid w:val="009F2A10"/>
    <w:rsid w:val="009F2FBC"/>
    <w:rsid w:val="009F37EE"/>
    <w:rsid w:val="009F38E1"/>
    <w:rsid w:val="009F4C4A"/>
    <w:rsid w:val="009F681D"/>
    <w:rsid w:val="00A0210A"/>
    <w:rsid w:val="00A025C8"/>
    <w:rsid w:val="00A025D8"/>
    <w:rsid w:val="00A027CE"/>
    <w:rsid w:val="00A06F63"/>
    <w:rsid w:val="00A070B3"/>
    <w:rsid w:val="00A101F9"/>
    <w:rsid w:val="00A103CD"/>
    <w:rsid w:val="00A10D92"/>
    <w:rsid w:val="00A13F7F"/>
    <w:rsid w:val="00A141E0"/>
    <w:rsid w:val="00A17E70"/>
    <w:rsid w:val="00A221DE"/>
    <w:rsid w:val="00A2328B"/>
    <w:rsid w:val="00A24DFC"/>
    <w:rsid w:val="00A25EA3"/>
    <w:rsid w:val="00A26D93"/>
    <w:rsid w:val="00A27594"/>
    <w:rsid w:val="00A27973"/>
    <w:rsid w:val="00A31489"/>
    <w:rsid w:val="00A31A92"/>
    <w:rsid w:val="00A31AB1"/>
    <w:rsid w:val="00A34A39"/>
    <w:rsid w:val="00A353C3"/>
    <w:rsid w:val="00A35784"/>
    <w:rsid w:val="00A35A05"/>
    <w:rsid w:val="00A35B6C"/>
    <w:rsid w:val="00A35F6E"/>
    <w:rsid w:val="00A36117"/>
    <w:rsid w:val="00A36268"/>
    <w:rsid w:val="00A4144A"/>
    <w:rsid w:val="00A42284"/>
    <w:rsid w:val="00A42818"/>
    <w:rsid w:val="00A42EB7"/>
    <w:rsid w:val="00A43398"/>
    <w:rsid w:val="00A43C75"/>
    <w:rsid w:val="00A459D9"/>
    <w:rsid w:val="00A45B0D"/>
    <w:rsid w:val="00A47169"/>
    <w:rsid w:val="00A47FAA"/>
    <w:rsid w:val="00A5019E"/>
    <w:rsid w:val="00A50BCF"/>
    <w:rsid w:val="00A51E06"/>
    <w:rsid w:val="00A53D5A"/>
    <w:rsid w:val="00A54157"/>
    <w:rsid w:val="00A5580F"/>
    <w:rsid w:val="00A559DA"/>
    <w:rsid w:val="00A55BCE"/>
    <w:rsid w:val="00A55EC3"/>
    <w:rsid w:val="00A560CD"/>
    <w:rsid w:val="00A563B9"/>
    <w:rsid w:val="00A56D24"/>
    <w:rsid w:val="00A57EA7"/>
    <w:rsid w:val="00A60D71"/>
    <w:rsid w:val="00A610D6"/>
    <w:rsid w:val="00A61652"/>
    <w:rsid w:val="00A62EDA"/>
    <w:rsid w:val="00A636F8"/>
    <w:rsid w:val="00A647D6"/>
    <w:rsid w:val="00A64A20"/>
    <w:rsid w:val="00A65C3B"/>
    <w:rsid w:val="00A6739F"/>
    <w:rsid w:val="00A70E98"/>
    <w:rsid w:val="00A720B0"/>
    <w:rsid w:val="00A743F6"/>
    <w:rsid w:val="00A745E1"/>
    <w:rsid w:val="00A752C2"/>
    <w:rsid w:val="00A75918"/>
    <w:rsid w:val="00A83121"/>
    <w:rsid w:val="00A83A20"/>
    <w:rsid w:val="00A855E0"/>
    <w:rsid w:val="00A85D27"/>
    <w:rsid w:val="00A86621"/>
    <w:rsid w:val="00A86CD1"/>
    <w:rsid w:val="00A87896"/>
    <w:rsid w:val="00A9130D"/>
    <w:rsid w:val="00A92B13"/>
    <w:rsid w:val="00A933DD"/>
    <w:rsid w:val="00A95B70"/>
    <w:rsid w:val="00A96FB0"/>
    <w:rsid w:val="00AA0E90"/>
    <w:rsid w:val="00AA136D"/>
    <w:rsid w:val="00AA18C3"/>
    <w:rsid w:val="00AA26D0"/>
    <w:rsid w:val="00AA3B72"/>
    <w:rsid w:val="00AA427C"/>
    <w:rsid w:val="00AA4E5D"/>
    <w:rsid w:val="00AA56F8"/>
    <w:rsid w:val="00AA716D"/>
    <w:rsid w:val="00AB0ECB"/>
    <w:rsid w:val="00AB10E6"/>
    <w:rsid w:val="00AB2177"/>
    <w:rsid w:val="00AB2A02"/>
    <w:rsid w:val="00AB2F1B"/>
    <w:rsid w:val="00AB2FAB"/>
    <w:rsid w:val="00AB44BA"/>
    <w:rsid w:val="00AB4E6E"/>
    <w:rsid w:val="00AB55AE"/>
    <w:rsid w:val="00AB5E59"/>
    <w:rsid w:val="00AB696C"/>
    <w:rsid w:val="00AB7C98"/>
    <w:rsid w:val="00AC03FE"/>
    <w:rsid w:val="00AC14EC"/>
    <w:rsid w:val="00AC235A"/>
    <w:rsid w:val="00AC2CC9"/>
    <w:rsid w:val="00AC304B"/>
    <w:rsid w:val="00AC328B"/>
    <w:rsid w:val="00AC3EAB"/>
    <w:rsid w:val="00AC3FDA"/>
    <w:rsid w:val="00AC4011"/>
    <w:rsid w:val="00AC4710"/>
    <w:rsid w:val="00AC4DDB"/>
    <w:rsid w:val="00AC55C4"/>
    <w:rsid w:val="00AC5A1F"/>
    <w:rsid w:val="00AC5C2C"/>
    <w:rsid w:val="00AC5FE7"/>
    <w:rsid w:val="00AC604B"/>
    <w:rsid w:val="00AC62A3"/>
    <w:rsid w:val="00AC6B03"/>
    <w:rsid w:val="00AC7046"/>
    <w:rsid w:val="00AC7AA6"/>
    <w:rsid w:val="00AD1EB2"/>
    <w:rsid w:val="00AD27EC"/>
    <w:rsid w:val="00AD3256"/>
    <w:rsid w:val="00AD47E9"/>
    <w:rsid w:val="00AD76AA"/>
    <w:rsid w:val="00AE0136"/>
    <w:rsid w:val="00AE090A"/>
    <w:rsid w:val="00AE0E63"/>
    <w:rsid w:val="00AE1931"/>
    <w:rsid w:val="00AE1989"/>
    <w:rsid w:val="00AE1ABA"/>
    <w:rsid w:val="00AE2718"/>
    <w:rsid w:val="00AE27E6"/>
    <w:rsid w:val="00AE315F"/>
    <w:rsid w:val="00AE321C"/>
    <w:rsid w:val="00AE3AE0"/>
    <w:rsid w:val="00AE6344"/>
    <w:rsid w:val="00AE6FCA"/>
    <w:rsid w:val="00AE7053"/>
    <w:rsid w:val="00AF0BB6"/>
    <w:rsid w:val="00AF0FA4"/>
    <w:rsid w:val="00AF1755"/>
    <w:rsid w:val="00AF3DA3"/>
    <w:rsid w:val="00AF49E8"/>
    <w:rsid w:val="00AF5BF3"/>
    <w:rsid w:val="00AF6C1B"/>
    <w:rsid w:val="00AF70AD"/>
    <w:rsid w:val="00AF7328"/>
    <w:rsid w:val="00AF7BE7"/>
    <w:rsid w:val="00B00B63"/>
    <w:rsid w:val="00B00EDD"/>
    <w:rsid w:val="00B01931"/>
    <w:rsid w:val="00B01AFD"/>
    <w:rsid w:val="00B028F1"/>
    <w:rsid w:val="00B05E8D"/>
    <w:rsid w:val="00B06328"/>
    <w:rsid w:val="00B065C5"/>
    <w:rsid w:val="00B0665C"/>
    <w:rsid w:val="00B07675"/>
    <w:rsid w:val="00B12332"/>
    <w:rsid w:val="00B12933"/>
    <w:rsid w:val="00B13D0A"/>
    <w:rsid w:val="00B157C7"/>
    <w:rsid w:val="00B15A75"/>
    <w:rsid w:val="00B15D1F"/>
    <w:rsid w:val="00B15FE3"/>
    <w:rsid w:val="00B178EF"/>
    <w:rsid w:val="00B17964"/>
    <w:rsid w:val="00B20109"/>
    <w:rsid w:val="00B20DB6"/>
    <w:rsid w:val="00B2138A"/>
    <w:rsid w:val="00B233D1"/>
    <w:rsid w:val="00B24C1A"/>
    <w:rsid w:val="00B24CA7"/>
    <w:rsid w:val="00B25722"/>
    <w:rsid w:val="00B25C5F"/>
    <w:rsid w:val="00B27127"/>
    <w:rsid w:val="00B27E2C"/>
    <w:rsid w:val="00B30E2C"/>
    <w:rsid w:val="00B30F61"/>
    <w:rsid w:val="00B32CAF"/>
    <w:rsid w:val="00B32DE6"/>
    <w:rsid w:val="00B32FCA"/>
    <w:rsid w:val="00B33917"/>
    <w:rsid w:val="00B33925"/>
    <w:rsid w:val="00B3524E"/>
    <w:rsid w:val="00B35D90"/>
    <w:rsid w:val="00B35DBC"/>
    <w:rsid w:val="00B36216"/>
    <w:rsid w:val="00B36CD5"/>
    <w:rsid w:val="00B37B67"/>
    <w:rsid w:val="00B40558"/>
    <w:rsid w:val="00B41458"/>
    <w:rsid w:val="00B42CDC"/>
    <w:rsid w:val="00B43061"/>
    <w:rsid w:val="00B438BB"/>
    <w:rsid w:val="00B44749"/>
    <w:rsid w:val="00B46660"/>
    <w:rsid w:val="00B46A90"/>
    <w:rsid w:val="00B50AF3"/>
    <w:rsid w:val="00B52B4B"/>
    <w:rsid w:val="00B556C7"/>
    <w:rsid w:val="00B56119"/>
    <w:rsid w:val="00B565FF"/>
    <w:rsid w:val="00B57679"/>
    <w:rsid w:val="00B57844"/>
    <w:rsid w:val="00B57879"/>
    <w:rsid w:val="00B57887"/>
    <w:rsid w:val="00B57890"/>
    <w:rsid w:val="00B57B7B"/>
    <w:rsid w:val="00B60DEC"/>
    <w:rsid w:val="00B62656"/>
    <w:rsid w:val="00B630EE"/>
    <w:rsid w:val="00B631B4"/>
    <w:rsid w:val="00B63568"/>
    <w:rsid w:val="00B63F27"/>
    <w:rsid w:val="00B63F6D"/>
    <w:rsid w:val="00B64E24"/>
    <w:rsid w:val="00B6527E"/>
    <w:rsid w:val="00B65A60"/>
    <w:rsid w:val="00B65C3E"/>
    <w:rsid w:val="00B66E10"/>
    <w:rsid w:val="00B67037"/>
    <w:rsid w:val="00B70A24"/>
    <w:rsid w:val="00B70EBF"/>
    <w:rsid w:val="00B721B3"/>
    <w:rsid w:val="00B72971"/>
    <w:rsid w:val="00B729CF"/>
    <w:rsid w:val="00B72C5C"/>
    <w:rsid w:val="00B73977"/>
    <w:rsid w:val="00B73A69"/>
    <w:rsid w:val="00B73CCE"/>
    <w:rsid w:val="00B741C0"/>
    <w:rsid w:val="00B750D8"/>
    <w:rsid w:val="00B756EC"/>
    <w:rsid w:val="00B75D51"/>
    <w:rsid w:val="00B77AC1"/>
    <w:rsid w:val="00B803E2"/>
    <w:rsid w:val="00B809CD"/>
    <w:rsid w:val="00B81F88"/>
    <w:rsid w:val="00B82959"/>
    <w:rsid w:val="00B837B4"/>
    <w:rsid w:val="00B846DE"/>
    <w:rsid w:val="00B8555D"/>
    <w:rsid w:val="00B87610"/>
    <w:rsid w:val="00B913FF"/>
    <w:rsid w:val="00B917AB"/>
    <w:rsid w:val="00B91A6A"/>
    <w:rsid w:val="00B91F88"/>
    <w:rsid w:val="00B94F95"/>
    <w:rsid w:val="00B95121"/>
    <w:rsid w:val="00B95484"/>
    <w:rsid w:val="00B968E0"/>
    <w:rsid w:val="00B97FB7"/>
    <w:rsid w:val="00BA4084"/>
    <w:rsid w:val="00BA6028"/>
    <w:rsid w:val="00BA78A5"/>
    <w:rsid w:val="00BB08D8"/>
    <w:rsid w:val="00BB0981"/>
    <w:rsid w:val="00BB1AC6"/>
    <w:rsid w:val="00BB2A04"/>
    <w:rsid w:val="00BB62E4"/>
    <w:rsid w:val="00BB6F5A"/>
    <w:rsid w:val="00BB7243"/>
    <w:rsid w:val="00BB7834"/>
    <w:rsid w:val="00BC1B4B"/>
    <w:rsid w:val="00BC23E1"/>
    <w:rsid w:val="00BC2F5D"/>
    <w:rsid w:val="00BC477F"/>
    <w:rsid w:val="00BC4A77"/>
    <w:rsid w:val="00BC4E05"/>
    <w:rsid w:val="00BC5C20"/>
    <w:rsid w:val="00BC668A"/>
    <w:rsid w:val="00BC6CED"/>
    <w:rsid w:val="00BC73F5"/>
    <w:rsid w:val="00BC7917"/>
    <w:rsid w:val="00BD0044"/>
    <w:rsid w:val="00BD0E5D"/>
    <w:rsid w:val="00BD15F5"/>
    <w:rsid w:val="00BD223A"/>
    <w:rsid w:val="00BD3F44"/>
    <w:rsid w:val="00BD45DA"/>
    <w:rsid w:val="00BD47C6"/>
    <w:rsid w:val="00BD4BBB"/>
    <w:rsid w:val="00BD549C"/>
    <w:rsid w:val="00BD5501"/>
    <w:rsid w:val="00BD55C0"/>
    <w:rsid w:val="00BD582C"/>
    <w:rsid w:val="00BE06CD"/>
    <w:rsid w:val="00BE137F"/>
    <w:rsid w:val="00BE28DB"/>
    <w:rsid w:val="00BE3F01"/>
    <w:rsid w:val="00BE3F43"/>
    <w:rsid w:val="00BE68C2"/>
    <w:rsid w:val="00BF0445"/>
    <w:rsid w:val="00BF2348"/>
    <w:rsid w:val="00BF26D2"/>
    <w:rsid w:val="00BF2A2B"/>
    <w:rsid w:val="00BF32E4"/>
    <w:rsid w:val="00BF5F80"/>
    <w:rsid w:val="00BF6B6F"/>
    <w:rsid w:val="00BF6FFD"/>
    <w:rsid w:val="00BF71A3"/>
    <w:rsid w:val="00BF7D69"/>
    <w:rsid w:val="00C0071B"/>
    <w:rsid w:val="00C01A9F"/>
    <w:rsid w:val="00C030AB"/>
    <w:rsid w:val="00C0334B"/>
    <w:rsid w:val="00C0344B"/>
    <w:rsid w:val="00C03FC1"/>
    <w:rsid w:val="00C04451"/>
    <w:rsid w:val="00C0660B"/>
    <w:rsid w:val="00C104AD"/>
    <w:rsid w:val="00C10B72"/>
    <w:rsid w:val="00C126CD"/>
    <w:rsid w:val="00C14144"/>
    <w:rsid w:val="00C142AD"/>
    <w:rsid w:val="00C143E1"/>
    <w:rsid w:val="00C14F8D"/>
    <w:rsid w:val="00C16234"/>
    <w:rsid w:val="00C16999"/>
    <w:rsid w:val="00C16D94"/>
    <w:rsid w:val="00C17B66"/>
    <w:rsid w:val="00C17F7F"/>
    <w:rsid w:val="00C2383C"/>
    <w:rsid w:val="00C24F87"/>
    <w:rsid w:val="00C25F83"/>
    <w:rsid w:val="00C3015E"/>
    <w:rsid w:val="00C30506"/>
    <w:rsid w:val="00C3404B"/>
    <w:rsid w:val="00C376E3"/>
    <w:rsid w:val="00C37B5E"/>
    <w:rsid w:val="00C4144F"/>
    <w:rsid w:val="00C42C9D"/>
    <w:rsid w:val="00C43376"/>
    <w:rsid w:val="00C43C7D"/>
    <w:rsid w:val="00C45EDA"/>
    <w:rsid w:val="00C473C3"/>
    <w:rsid w:val="00C556BC"/>
    <w:rsid w:val="00C55AB8"/>
    <w:rsid w:val="00C55F00"/>
    <w:rsid w:val="00C55F91"/>
    <w:rsid w:val="00C560C6"/>
    <w:rsid w:val="00C604D2"/>
    <w:rsid w:val="00C60778"/>
    <w:rsid w:val="00C61759"/>
    <w:rsid w:val="00C61A0C"/>
    <w:rsid w:val="00C61C10"/>
    <w:rsid w:val="00C63928"/>
    <w:rsid w:val="00C63B1E"/>
    <w:rsid w:val="00C6541C"/>
    <w:rsid w:val="00C654D8"/>
    <w:rsid w:val="00C65D74"/>
    <w:rsid w:val="00C677D7"/>
    <w:rsid w:val="00C702F2"/>
    <w:rsid w:val="00C713C3"/>
    <w:rsid w:val="00C7244F"/>
    <w:rsid w:val="00C72533"/>
    <w:rsid w:val="00C76548"/>
    <w:rsid w:val="00C76CED"/>
    <w:rsid w:val="00C76FB9"/>
    <w:rsid w:val="00C773C4"/>
    <w:rsid w:val="00C775A1"/>
    <w:rsid w:val="00C778A4"/>
    <w:rsid w:val="00C801EB"/>
    <w:rsid w:val="00C80A3A"/>
    <w:rsid w:val="00C80B1C"/>
    <w:rsid w:val="00C82D91"/>
    <w:rsid w:val="00C83496"/>
    <w:rsid w:val="00C835DD"/>
    <w:rsid w:val="00C84B0D"/>
    <w:rsid w:val="00C84FA3"/>
    <w:rsid w:val="00C85E1F"/>
    <w:rsid w:val="00C863A4"/>
    <w:rsid w:val="00C868B8"/>
    <w:rsid w:val="00C86DAD"/>
    <w:rsid w:val="00C918B3"/>
    <w:rsid w:val="00C91B69"/>
    <w:rsid w:val="00C92740"/>
    <w:rsid w:val="00C93286"/>
    <w:rsid w:val="00C962A2"/>
    <w:rsid w:val="00C96A1A"/>
    <w:rsid w:val="00CA0042"/>
    <w:rsid w:val="00CA028E"/>
    <w:rsid w:val="00CA09B2"/>
    <w:rsid w:val="00CA0A57"/>
    <w:rsid w:val="00CA3DA7"/>
    <w:rsid w:val="00CA7C9D"/>
    <w:rsid w:val="00CA7DB5"/>
    <w:rsid w:val="00CB0A42"/>
    <w:rsid w:val="00CB28E1"/>
    <w:rsid w:val="00CB3FCB"/>
    <w:rsid w:val="00CB5B4E"/>
    <w:rsid w:val="00CB5C1D"/>
    <w:rsid w:val="00CB7359"/>
    <w:rsid w:val="00CB75C5"/>
    <w:rsid w:val="00CC0162"/>
    <w:rsid w:val="00CC022E"/>
    <w:rsid w:val="00CC1CA8"/>
    <w:rsid w:val="00CC20C5"/>
    <w:rsid w:val="00CC2B29"/>
    <w:rsid w:val="00CC3C8B"/>
    <w:rsid w:val="00CC47CB"/>
    <w:rsid w:val="00CC61DB"/>
    <w:rsid w:val="00CC652F"/>
    <w:rsid w:val="00CC6C51"/>
    <w:rsid w:val="00CC72A5"/>
    <w:rsid w:val="00CC76CE"/>
    <w:rsid w:val="00CD0259"/>
    <w:rsid w:val="00CD19D7"/>
    <w:rsid w:val="00CD264E"/>
    <w:rsid w:val="00CD2F76"/>
    <w:rsid w:val="00CD4ACC"/>
    <w:rsid w:val="00CD4F5C"/>
    <w:rsid w:val="00CD51FC"/>
    <w:rsid w:val="00CD568A"/>
    <w:rsid w:val="00CD5B7F"/>
    <w:rsid w:val="00CD6382"/>
    <w:rsid w:val="00CD64CE"/>
    <w:rsid w:val="00CD658E"/>
    <w:rsid w:val="00CD6AAB"/>
    <w:rsid w:val="00CD7892"/>
    <w:rsid w:val="00CE10E9"/>
    <w:rsid w:val="00CE1444"/>
    <w:rsid w:val="00CE2510"/>
    <w:rsid w:val="00CE3491"/>
    <w:rsid w:val="00CE3B2B"/>
    <w:rsid w:val="00CE5032"/>
    <w:rsid w:val="00CE6972"/>
    <w:rsid w:val="00CE7016"/>
    <w:rsid w:val="00CF1147"/>
    <w:rsid w:val="00CF1270"/>
    <w:rsid w:val="00CF1B3F"/>
    <w:rsid w:val="00CF1DF8"/>
    <w:rsid w:val="00CF20B1"/>
    <w:rsid w:val="00CF4970"/>
    <w:rsid w:val="00CF4A50"/>
    <w:rsid w:val="00CF6B83"/>
    <w:rsid w:val="00D02630"/>
    <w:rsid w:val="00D04E5E"/>
    <w:rsid w:val="00D06A2B"/>
    <w:rsid w:val="00D1060A"/>
    <w:rsid w:val="00D11103"/>
    <w:rsid w:val="00D112FD"/>
    <w:rsid w:val="00D1138B"/>
    <w:rsid w:val="00D12945"/>
    <w:rsid w:val="00D144F0"/>
    <w:rsid w:val="00D154B6"/>
    <w:rsid w:val="00D1700E"/>
    <w:rsid w:val="00D17603"/>
    <w:rsid w:val="00D218DD"/>
    <w:rsid w:val="00D229B8"/>
    <w:rsid w:val="00D240FC"/>
    <w:rsid w:val="00D243F7"/>
    <w:rsid w:val="00D245CB"/>
    <w:rsid w:val="00D24CB7"/>
    <w:rsid w:val="00D274FE"/>
    <w:rsid w:val="00D30BA0"/>
    <w:rsid w:val="00D34373"/>
    <w:rsid w:val="00D34C02"/>
    <w:rsid w:val="00D366CB"/>
    <w:rsid w:val="00D42851"/>
    <w:rsid w:val="00D432E8"/>
    <w:rsid w:val="00D43DF0"/>
    <w:rsid w:val="00D46B3B"/>
    <w:rsid w:val="00D47D89"/>
    <w:rsid w:val="00D5157F"/>
    <w:rsid w:val="00D53DBA"/>
    <w:rsid w:val="00D57696"/>
    <w:rsid w:val="00D57B6C"/>
    <w:rsid w:val="00D57F5C"/>
    <w:rsid w:val="00D6056D"/>
    <w:rsid w:val="00D60FE6"/>
    <w:rsid w:val="00D61220"/>
    <w:rsid w:val="00D6190D"/>
    <w:rsid w:val="00D61EE3"/>
    <w:rsid w:val="00D6371D"/>
    <w:rsid w:val="00D63C8C"/>
    <w:rsid w:val="00D6480C"/>
    <w:rsid w:val="00D648C0"/>
    <w:rsid w:val="00D673AE"/>
    <w:rsid w:val="00D6751B"/>
    <w:rsid w:val="00D67D45"/>
    <w:rsid w:val="00D7158F"/>
    <w:rsid w:val="00D7294D"/>
    <w:rsid w:val="00D72D2E"/>
    <w:rsid w:val="00D7330F"/>
    <w:rsid w:val="00D75714"/>
    <w:rsid w:val="00D762B7"/>
    <w:rsid w:val="00D80087"/>
    <w:rsid w:val="00D8054D"/>
    <w:rsid w:val="00D81227"/>
    <w:rsid w:val="00D81881"/>
    <w:rsid w:val="00D818B6"/>
    <w:rsid w:val="00D81C18"/>
    <w:rsid w:val="00D83001"/>
    <w:rsid w:val="00D833A0"/>
    <w:rsid w:val="00D83891"/>
    <w:rsid w:val="00D84DF3"/>
    <w:rsid w:val="00D86006"/>
    <w:rsid w:val="00D871B0"/>
    <w:rsid w:val="00D87ACB"/>
    <w:rsid w:val="00D9063F"/>
    <w:rsid w:val="00D90ED4"/>
    <w:rsid w:val="00D91570"/>
    <w:rsid w:val="00D93400"/>
    <w:rsid w:val="00D945FD"/>
    <w:rsid w:val="00D94C15"/>
    <w:rsid w:val="00D94E00"/>
    <w:rsid w:val="00D95F63"/>
    <w:rsid w:val="00D9717C"/>
    <w:rsid w:val="00DA0560"/>
    <w:rsid w:val="00DA0858"/>
    <w:rsid w:val="00DA15D5"/>
    <w:rsid w:val="00DA1A86"/>
    <w:rsid w:val="00DA3D1B"/>
    <w:rsid w:val="00DA45CB"/>
    <w:rsid w:val="00DA6027"/>
    <w:rsid w:val="00DA7774"/>
    <w:rsid w:val="00DB1146"/>
    <w:rsid w:val="00DB11C7"/>
    <w:rsid w:val="00DB2405"/>
    <w:rsid w:val="00DB2CF8"/>
    <w:rsid w:val="00DB463B"/>
    <w:rsid w:val="00DB5A17"/>
    <w:rsid w:val="00DB5DF0"/>
    <w:rsid w:val="00DB6F8B"/>
    <w:rsid w:val="00DB7004"/>
    <w:rsid w:val="00DB7CF9"/>
    <w:rsid w:val="00DC1EE1"/>
    <w:rsid w:val="00DC2259"/>
    <w:rsid w:val="00DC23C7"/>
    <w:rsid w:val="00DC38D4"/>
    <w:rsid w:val="00DC3CFC"/>
    <w:rsid w:val="00DC4620"/>
    <w:rsid w:val="00DC5A7B"/>
    <w:rsid w:val="00DC5E0B"/>
    <w:rsid w:val="00DC5F04"/>
    <w:rsid w:val="00DC6554"/>
    <w:rsid w:val="00DC7D40"/>
    <w:rsid w:val="00DD155B"/>
    <w:rsid w:val="00DD2738"/>
    <w:rsid w:val="00DD3D06"/>
    <w:rsid w:val="00DD3EA5"/>
    <w:rsid w:val="00DD4462"/>
    <w:rsid w:val="00DD570D"/>
    <w:rsid w:val="00DD5B8B"/>
    <w:rsid w:val="00DD6F2E"/>
    <w:rsid w:val="00DE014E"/>
    <w:rsid w:val="00DE1317"/>
    <w:rsid w:val="00DE46B6"/>
    <w:rsid w:val="00DE5798"/>
    <w:rsid w:val="00DE6A26"/>
    <w:rsid w:val="00DF0D34"/>
    <w:rsid w:val="00DF15DA"/>
    <w:rsid w:val="00DF1971"/>
    <w:rsid w:val="00DF2185"/>
    <w:rsid w:val="00DF3474"/>
    <w:rsid w:val="00DF466D"/>
    <w:rsid w:val="00E00505"/>
    <w:rsid w:val="00E005FB"/>
    <w:rsid w:val="00E0134D"/>
    <w:rsid w:val="00E023A9"/>
    <w:rsid w:val="00E037D2"/>
    <w:rsid w:val="00E04941"/>
    <w:rsid w:val="00E05129"/>
    <w:rsid w:val="00E05A5C"/>
    <w:rsid w:val="00E0608F"/>
    <w:rsid w:val="00E06D40"/>
    <w:rsid w:val="00E07BB6"/>
    <w:rsid w:val="00E10414"/>
    <w:rsid w:val="00E10CAA"/>
    <w:rsid w:val="00E13124"/>
    <w:rsid w:val="00E13607"/>
    <w:rsid w:val="00E13A7D"/>
    <w:rsid w:val="00E13F8F"/>
    <w:rsid w:val="00E1440D"/>
    <w:rsid w:val="00E14743"/>
    <w:rsid w:val="00E1485D"/>
    <w:rsid w:val="00E1507C"/>
    <w:rsid w:val="00E15482"/>
    <w:rsid w:val="00E1733C"/>
    <w:rsid w:val="00E2074D"/>
    <w:rsid w:val="00E20A89"/>
    <w:rsid w:val="00E20FBF"/>
    <w:rsid w:val="00E22591"/>
    <w:rsid w:val="00E237BE"/>
    <w:rsid w:val="00E247F3"/>
    <w:rsid w:val="00E25F1F"/>
    <w:rsid w:val="00E26740"/>
    <w:rsid w:val="00E26D5F"/>
    <w:rsid w:val="00E30472"/>
    <w:rsid w:val="00E3115F"/>
    <w:rsid w:val="00E34BA2"/>
    <w:rsid w:val="00E35367"/>
    <w:rsid w:val="00E37F19"/>
    <w:rsid w:val="00E4127C"/>
    <w:rsid w:val="00E423DE"/>
    <w:rsid w:val="00E427B6"/>
    <w:rsid w:val="00E431C1"/>
    <w:rsid w:val="00E47B5A"/>
    <w:rsid w:val="00E47DFF"/>
    <w:rsid w:val="00E52DD6"/>
    <w:rsid w:val="00E52F15"/>
    <w:rsid w:val="00E53D8C"/>
    <w:rsid w:val="00E5434E"/>
    <w:rsid w:val="00E543CC"/>
    <w:rsid w:val="00E547E5"/>
    <w:rsid w:val="00E55F51"/>
    <w:rsid w:val="00E56331"/>
    <w:rsid w:val="00E56A3F"/>
    <w:rsid w:val="00E56F0D"/>
    <w:rsid w:val="00E60231"/>
    <w:rsid w:val="00E60ED9"/>
    <w:rsid w:val="00E63CD8"/>
    <w:rsid w:val="00E70342"/>
    <w:rsid w:val="00E7149A"/>
    <w:rsid w:val="00E71DC3"/>
    <w:rsid w:val="00E72A24"/>
    <w:rsid w:val="00E73731"/>
    <w:rsid w:val="00E73DC3"/>
    <w:rsid w:val="00E74E8A"/>
    <w:rsid w:val="00E75687"/>
    <w:rsid w:val="00E76572"/>
    <w:rsid w:val="00E767B3"/>
    <w:rsid w:val="00E77301"/>
    <w:rsid w:val="00E773D3"/>
    <w:rsid w:val="00E774D2"/>
    <w:rsid w:val="00E77E2E"/>
    <w:rsid w:val="00E808E1"/>
    <w:rsid w:val="00E84355"/>
    <w:rsid w:val="00E84D50"/>
    <w:rsid w:val="00E85423"/>
    <w:rsid w:val="00E85DF8"/>
    <w:rsid w:val="00E85E19"/>
    <w:rsid w:val="00E866B3"/>
    <w:rsid w:val="00E86A59"/>
    <w:rsid w:val="00E87BE2"/>
    <w:rsid w:val="00E92107"/>
    <w:rsid w:val="00E92D8B"/>
    <w:rsid w:val="00E95D56"/>
    <w:rsid w:val="00EA07D3"/>
    <w:rsid w:val="00EA251D"/>
    <w:rsid w:val="00EA30C4"/>
    <w:rsid w:val="00EA35AD"/>
    <w:rsid w:val="00EA4193"/>
    <w:rsid w:val="00EA48BF"/>
    <w:rsid w:val="00EA49DB"/>
    <w:rsid w:val="00EA4CF9"/>
    <w:rsid w:val="00EA515B"/>
    <w:rsid w:val="00EA55C4"/>
    <w:rsid w:val="00EA56C5"/>
    <w:rsid w:val="00EA6164"/>
    <w:rsid w:val="00EB2DCD"/>
    <w:rsid w:val="00EB33AE"/>
    <w:rsid w:val="00EB4E97"/>
    <w:rsid w:val="00EB6D97"/>
    <w:rsid w:val="00EC25DB"/>
    <w:rsid w:val="00EC3BA9"/>
    <w:rsid w:val="00EC3DC9"/>
    <w:rsid w:val="00EC58FA"/>
    <w:rsid w:val="00ED18E9"/>
    <w:rsid w:val="00ED191B"/>
    <w:rsid w:val="00ED2CB3"/>
    <w:rsid w:val="00ED4441"/>
    <w:rsid w:val="00ED5397"/>
    <w:rsid w:val="00ED5940"/>
    <w:rsid w:val="00ED6BE7"/>
    <w:rsid w:val="00ED79C2"/>
    <w:rsid w:val="00EE0E68"/>
    <w:rsid w:val="00EE159A"/>
    <w:rsid w:val="00EE2E31"/>
    <w:rsid w:val="00EE2F0A"/>
    <w:rsid w:val="00EE2FC8"/>
    <w:rsid w:val="00EE5658"/>
    <w:rsid w:val="00EE7C6C"/>
    <w:rsid w:val="00EF006D"/>
    <w:rsid w:val="00EF0C81"/>
    <w:rsid w:val="00EF1602"/>
    <w:rsid w:val="00EF1D98"/>
    <w:rsid w:val="00EF25CA"/>
    <w:rsid w:val="00EF4421"/>
    <w:rsid w:val="00EF4F00"/>
    <w:rsid w:val="00EF5509"/>
    <w:rsid w:val="00EF5871"/>
    <w:rsid w:val="00EF7A41"/>
    <w:rsid w:val="00F00699"/>
    <w:rsid w:val="00F0229A"/>
    <w:rsid w:val="00F02E6D"/>
    <w:rsid w:val="00F030C3"/>
    <w:rsid w:val="00F04F58"/>
    <w:rsid w:val="00F04FA0"/>
    <w:rsid w:val="00F05237"/>
    <w:rsid w:val="00F05C6F"/>
    <w:rsid w:val="00F0657E"/>
    <w:rsid w:val="00F1055C"/>
    <w:rsid w:val="00F105AC"/>
    <w:rsid w:val="00F10D50"/>
    <w:rsid w:val="00F10D5F"/>
    <w:rsid w:val="00F118F6"/>
    <w:rsid w:val="00F12826"/>
    <w:rsid w:val="00F137F9"/>
    <w:rsid w:val="00F1382D"/>
    <w:rsid w:val="00F15498"/>
    <w:rsid w:val="00F154DD"/>
    <w:rsid w:val="00F16298"/>
    <w:rsid w:val="00F16447"/>
    <w:rsid w:val="00F16FE1"/>
    <w:rsid w:val="00F174C8"/>
    <w:rsid w:val="00F17FD9"/>
    <w:rsid w:val="00F21C75"/>
    <w:rsid w:val="00F239CA"/>
    <w:rsid w:val="00F2748F"/>
    <w:rsid w:val="00F275D5"/>
    <w:rsid w:val="00F2791B"/>
    <w:rsid w:val="00F323AC"/>
    <w:rsid w:val="00F32C15"/>
    <w:rsid w:val="00F3394F"/>
    <w:rsid w:val="00F33A40"/>
    <w:rsid w:val="00F34C32"/>
    <w:rsid w:val="00F35B11"/>
    <w:rsid w:val="00F35E55"/>
    <w:rsid w:val="00F40440"/>
    <w:rsid w:val="00F40E9C"/>
    <w:rsid w:val="00F4118F"/>
    <w:rsid w:val="00F41944"/>
    <w:rsid w:val="00F4259B"/>
    <w:rsid w:val="00F4280F"/>
    <w:rsid w:val="00F43D87"/>
    <w:rsid w:val="00F43E08"/>
    <w:rsid w:val="00F44667"/>
    <w:rsid w:val="00F44F02"/>
    <w:rsid w:val="00F45376"/>
    <w:rsid w:val="00F463A9"/>
    <w:rsid w:val="00F51C48"/>
    <w:rsid w:val="00F525CC"/>
    <w:rsid w:val="00F53751"/>
    <w:rsid w:val="00F54059"/>
    <w:rsid w:val="00F54FFC"/>
    <w:rsid w:val="00F5569D"/>
    <w:rsid w:val="00F55DC4"/>
    <w:rsid w:val="00F55FAC"/>
    <w:rsid w:val="00F56DA7"/>
    <w:rsid w:val="00F60E4B"/>
    <w:rsid w:val="00F613DE"/>
    <w:rsid w:val="00F617F8"/>
    <w:rsid w:val="00F61D40"/>
    <w:rsid w:val="00F623D7"/>
    <w:rsid w:val="00F6368B"/>
    <w:rsid w:val="00F63D61"/>
    <w:rsid w:val="00F63D84"/>
    <w:rsid w:val="00F63F8B"/>
    <w:rsid w:val="00F65419"/>
    <w:rsid w:val="00F6578D"/>
    <w:rsid w:val="00F662E7"/>
    <w:rsid w:val="00F66A89"/>
    <w:rsid w:val="00F66DEA"/>
    <w:rsid w:val="00F670DA"/>
    <w:rsid w:val="00F701A3"/>
    <w:rsid w:val="00F7107F"/>
    <w:rsid w:val="00F72890"/>
    <w:rsid w:val="00F73006"/>
    <w:rsid w:val="00F762CF"/>
    <w:rsid w:val="00F768AA"/>
    <w:rsid w:val="00F77583"/>
    <w:rsid w:val="00F80082"/>
    <w:rsid w:val="00F80D7E"/>
    <w:rsid w:val="00F81428"/>
    <w:rsid w:val="00F81E18"/>
    <w:rsid w:val="00F823E7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C16"/>
    <w:rsid w:val="00F969E8"/>
    <w:rsid w:val="00F9748C"/>
    <w:rsid w:val="00FA0161"/>
    <w:rsid w:val="00FA01DF"/>
    <w:rsid w:val="00FA0282"/>
    <w:rsid w:val="00FA0891"/>
    <w:rsid w:val="00FA255B"/>
    <w:rsid w:val="00FA3DF7"/>
    <w:rsid w:val="00FA609F"/>
    <w:rsid w:val="00FA67E2"/>
    <w:rsid w:val="00FA7007"/>
    <w:rsid w:val="00FA7958"/>
    <w:rsid w:val="00FB0CDC"/>
    <w:rsid w:val="00FB131D"/>
    <w:rsid w:val="00FB1663"/>
    <w:rsid w:val="00FB17BB"/>
    <w:rsid w:val="00FB2A39"/>
    <w:rsid w:val="00FB5811"/>
    <w:rsid w:val="00FB6463"/>
    <w:rsid w:val="00FB7AED"/>
    <w:rsid w:val="00FC017F"/>
    <w:rsid w:val="00FC0792"/>
    <w:rsid w:val="00FC5E13"/>
    <w:rsid w:val="00FC707A"/>
    <w:rsid w:val="00FD072A"/>
    <w:rsid w:val="00FD0AA2"/>
    <w:rsid w:val="00FD16C8"/>
    <w:rsid w:val="00FD1918"/>
    <w:rsid w:val="00FD217F"/>
    <w:rsid w:val="00FD2B81"/>
    <w:rsid w:val="00FD3534"/>
    <w:rsid w:val="00FD4359"/>
    <w:rsid w:val="00FD46FD"/>
    <w:rsid w:val="00FD63D0"/>
    <w:rsid w:val="00FD709D"/>
    <w:rsid w:val="00FE01F5"/>
    <w:rsid w:val="00FE0D53"/>
    <w:rsid w:val="00FE3BDB"/>
    <w:rsid w:val="00FE3D0F"/>
    <w:rsid w:val="00FE5512"/>
    <w:rsid w:val="00FE5850"/>
    <w:rsid w:val="00FE5AD1"/>
    <w:rsid w:val="00FE7E82"/>
    <w:rsid w:val="00FF0336"/>
    <w:rsid w:val="00FF0471"/>
    <w:rsid w:val="00FF2BA9"/>
    <w:rsid w:val="00FF32A2"/>
    <w:rsid w:val="00FF3C77"/>
    <w:rsid w:val="00FF55D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6F5BE5"/>
    <w:pPr>
      <w:jc w:val="both"/>
    </w:pPr>
    <w:rPr>
      <w:sz w:val="22"/>
      <w:lang w:val="en-GB"/>
    </w:rPr>
  </w:style>
  <w:style w:type="paragraph" w:styleId="1">
    <w:name w:val="heading 1"/>
    <w:basedOn w:val="a0"/>
    <w:next w:val="a0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0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标题 4 字符"/>
    <w:basedOn w:val="a1"/>
    <w:link w:val="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50">
    <w:name w:val="标题 5 字符"/>
    <w:basedOn w:val="a1"/>
    <w:link w:val="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a4">
    <w:name w:val="footer"/>
    <w:basedOn w:val="a0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rsid w:val="00C01A9F"/>
    <w:pPr>
      <w:ind w:left="720" w:hanging="720"/>
    </w:pPr>
  </w:style>
  <w:style w:type="character" w:styleId="a7">
    <w:name w:val="Hyperlink"/>
    <w:uiPriority w:val="99"/>
    <w:rsid w:val="00C01A9F"/>
    <w:rPr>
      <w:color w:val="0000FF"/>
      <w:u w:val="single"/>
    </w:rPr>
  </w:style>
  <w:style w:type="character" w:styleId="a8">
    <w:name w:val="annotation reference"/>
    <w:basedOn w:val="a1"/>
    <w:uiPriority w:val="99"/>
    <w:unhideWhenUsed/>
    <w:rsid w:val="00356FE9"/>
    <w:rPr>
      <w:rFonts w:cs="Times New Roman"/>
      <w:sz w:val="16"/>
      <w:szCs w:val="16"/>
    </w:rPr>
  </w:style>
  <w:style w:type="paragraph" w:styleId="a9">
    <w:name w:val="annotation text"/>
    <w:basedOn w:val="a0"/>
    <w:link w:val="aa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aa">
    <w:name w:val="批注文字 字符"/>
    <w:basedOn w:val="a1"/>
    <w:link w:val="a9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ab">
    <w:name w:val="Balloon Text"/>
    <w:basedOn w:val="a0"/>
    <w:link w:val="ac"/>
    <w:rsid w:val="00356FE9"/>
    <w:rPr>
      <w:rFonts w:ascii="Tahoma" w:hAnsi="Tahoma" w:cs="Tahoma"/>
      <w:sz w:val="16"/>
      <w:szCs w:val="16"/>
    </w:rPr>
  </w:style>
  <w:style w:type="character" w:customStyle="1" w:styleId="ac">
    <w:name w:val="批注框文本 字符"/>
    <w:basedOn w:val="a1"/>
    <w:link w:val="ab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ad">
    <w:name w:val="List Paragraph"/>
    <w:basedOn w:val="a0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a0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ae">
    <w:name w:val="annotation subject"/>
    <w:basedOn w:val="a9"/>
    <w:next w:val="a9"/>
    <w:link w:val="af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af">
    <w:name w:val="批注主题 字符"/>
    <w:basedOn w:val="aa"/>
    <w:link w:val="ae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a0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a">
    <w:name w:val="List Bullet"/>
    <w:basedOn w:val="a0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af0">
    <w:name w:val="Strong"/>
    <w:basedOn w:val="a1"/>
    <w:qFormat/>
    <w:rsid w:val="00CC1CA8"/>
    <w:rPr>
      <w:b/>
      <w:bCs/>
    </w:rPr>
  </w:style>
  <w:style w:type="table" w:styleId="af1">
    <w:name w:val="Table Grid"/>
    <w:basedOn w:val="a2"/>
    <w:uiPriority w:val="5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af3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af3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basedOn w:val="a1"/>
    <w:link w:val="af2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a1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a0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af4">
    <w:name w:val="Placeholder Text"/>
    <w:basedOn w:val="a1"/>
    <w:uiPriority w:val="99"/>
    <w:semiHidden/>
    <w:rsid w:val="002F33DE"/>
    <w:rPr>
      <w:color w:val="808080"/>
    </w:rPr>
  </w:style>
  <w:style w:type="paragraph" w:customStyle="1" w:styleId="BodyText">
    <w:name w:val="BodyText"/>
    <w:basedOn w:val="a0"/>
    <w:qFormat/>
    <w:rsid w:val="00DD155B"/>
    <w:pPr>
      <w:spacing w:before="120" w:after="120"/>
    </w:pPr>
    <w:rPr>
      <w:rFonts w:eastAsia="Batang"/>
    </w:rPr>
  </w:style>
  <w:style w:type="paragraph" w:styleId="af5">
    <w:name w:val="Normal (Web)"/>
    <w:basedOn w:val="a0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af6">
    <w:name w:val="FollowedHyperlink"/>
    <w:basedOn w:val="a1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af7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a1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0">
    <w:name w:val="msonormal"/>
    <w:basedOn w:val="a0"/>
    <w:rsid w:val="001F0230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en-US"/>
    </w:rPr>
  </w:style>
  <w:style w:type="paragraph" w:styleId="af8">
    <w:name w:val="Body Text"/>
    <w:basedOn w:val="a0"/>
    <w:link w:val="af9"/>
    <w:unhideWhenUsed/>
    <w:rsid w:val="00CF1B3F"/>
    <w:pPr>
      <w:spacing w:after="120"/>
    </w:pPr>
  </w:style>
  <w:style w:type="character" w:customStyle="1" w:styleId="af9">
    <w:name w:val="正文文本 字符"/>
    <w:basedOn w:val="a1"/>
    <w:link w:val="af8"/>
    <w:rsid w:val="00CF1B3F"/>
    <w:rPr>
      <w:sz w:val="22"/>
      <w:lang w:val="en-GB"/>
    </w:rPr>
  </w:style>
  <w:style w:type="paragraph" w:customStyle="1" w:styleId="TableParagraph">
    <w:name w:val="Table Paragraph"/>
    <w:basedOn w:val="a0"/>
    <w:uiPriority w:val="1"/>
    <w:qFormat/>
    <w:rsid w:val="00A06F6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val="en-US"/>
    </w:rPr>
  </w:style>
  <w:style w:type="paragraph" w:customStyle="1" w:styleId="SP15303498">
    <w:name w:val="SP.15.303498"/>
    <w:basedOn w:val="Default"/>
    <w:next w:val="Default"/>
    <w:uiPriority w:val="99"/>
    <w:rsid w:val="00C25F83"/>
    <w:rPr>
      <w:color w:val="auto"/>
    </w:rPr>
  </w:style>
  <w:style w:type="paragraph" w:customStyle="1" w:styleId="SP15303509">
    <w:name w:val="SP.15.303509"/>
    <w:basedOn w:val="Default"/>
    <w:next w:val="Default"/>
    <w:uiPriority w:val="99"/>
    <w:rsid w:val="00C25F83"/>
    <w:rPr>
      <w:color w:val="auto"/>
    </w:rPr>
  </w:style>
  <w:style w:type="paragraph" w:customStyle="1" w:styleId="SP15303120">
    <w:name w:val="SP.15.303120"/>
    <w:basedOn w:val="Default"/>
    <w:next w:val="Default"/>
    <w:uiPriority w:val="99"/>
    <w:rsid w:val="00C25F83"/>
    <w:rPr>
      <w:color w:val="auto"/>
    </w:rPr>
  </w:style>
  <w:style w:type="character" w:customStyle="1" w:styleId="SC15323589">
    <w:name w:val="SC.15.323589"/>
    <w:uiPriority w:val="99"/>
    <w:rsid w:val="00C25F83"/>
    <w:rPr>
      <w:color w:val="000000"/>
      <w:sz w:val="20"/>
      <w:szCs w:val="20"/>
    </w:rPr>
  </w:style>
  <w:style w:type="paragraph" w:customStyle="1" w:styleId="SP15303465">
    <w:name w:val="SP.15.303465"/>
    <w:basedOn w:val="Default"/>
    <w:next w:val="Default"/>
    <w:uiPriority w:val="99"/>
    <w:rsid w:val="007D684C"/>
    <w:rPr>
      <w:rFonts w:ascii="Times New Roman" w:hAnsi="Times New Roman" w:cs="Times New Roman"/>
      <w:color w:val="auto"/>
    </w:rPr>
  </w:style>
  <w:style w:type="paragraph" w:customStyle="1" w:styleId="SP10290946">
    <w:name w:val="SP.10.290946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291115">
    <w:name w:val="SP.10.291115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291093">
    <w:name w:val="SP.10.291093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10319501">
    <w:name w:val="SC.10.319501"/>
    <w:uiPriority w:val="99"/>
    <w:rsid w:val="007A51DD"/>
    <w:rPr>
      <w:color w:val="000000"/>
      <w:sz w:val="20"/>
      <w:szCs w:val="20"/>
    </w:rPr>
  </w:style>
  <w:style w:type="character" w:styleId="afa">
    <w:name w:val="Unresolved Mention"/>
    <w:basedOn w:val="a1"/>
    <w:uiPriority w:val="99"/>
    <w:semiHidden/>
    <w:unhideWhenUsed/>
    <w:rsid w:val="00AB7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1444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62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51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07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4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08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45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36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56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5395AC01-0FD0-447F-906C-C516A707F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698</TotalTime>
  <Pages>3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802.11-18/0149r0</vt:lpstr>
    </vt:vector>
  </TitlesOfParts>
  <Company>Huawei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李雅璞(Yapu)</dc:creator>
  <cp:keywords/>
  <dc:description/>
  <cp:lastModifiedBy>李雅璞(Yapu)</cp:lastModifiedBy>
  <cp:revision>153</cp:revision>
  <cp:lastPrinted>2014-09-06T00:13:00Z</cp:lastPrinted>
  <dcterms:created xsi:type="dcterms:W3CDTF">2022-07-11T07:05:00Z</dcterms:created>
  <dcterms:modified xsi:type="dcterms:W3CDTF">2022-07-20T08:05:00Z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fa53519b-c1b3-4b6c-ae75-e8b643729907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2020-08-20 15:44:29Z</vt:lpwstr>
  </property>
  <property fmtid="{D5CDD505-2E9C-101B-9397-08002B2CF9AE}" pid="6" name="_2015_ms_pID_725343">
    <vt:lpwstr>(3)PhwO3oxx2gROEuaEpnnoO9oIAKNfU1Ii80uEVGB6AvgJQ/jxXXTEl5juP3EMMR+dRZWzazMu
ibNXvVq4nU8Dq0fpR0G5WGoH1FESUqgDNuD4jNnHxBEzT3QSzjqw8ZFg4zc/vXIiIKXOQ3Z/
aXJGZe/iadLWwsf3qyGh+M5rmZ76VsysP8XnLjWyh8Y8aWziUe2KjY4phOuS5M7RRgXzBFe6
NqpTAwB1WpSaU1RyCE</vt:lpwstr>
  </property>
  <property fmtid="{D5CDD505-2E9C-101B-9397-08002B2CF9AE}" pid="7" name="_2015_ms_pID_7253431">
    <vt:lpwstr>EmOtrrAQwmqs/6kp2odpzeXYNaReMLN6m/GCpuHizaxPZxt8q3R9Bg
ty7rLk3BAII4pOC6MPfjOshKlTLqF9ACm30oMFfqoI7qaEGgtc0BapL38TT7gs7/fdoidXG8
1X1TW13MkVrYlHSRaxhxp9XeXBN0mMnp2Hpx5LkZC5ftBtEz4ryJ7XmcCg4cNXM9X9+VSG4f
GmT+ly3sjqHaTSHnJGUXnMG8bHofGOtdqOHr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  <property fmtid="{D5CDD505-2E9C-101B-9397-08002B2CF9AE}" pid="10" name="MSIP_Label_9aa06179-68b3-4e2b-b09b-a2424735516b_Enabled">
    <vt:lpwstr>True</vt:lpwstr>
  </property>
  <property fmtid="{D5CDD505-2E9C-101B-9397-08002B2CF9AE}" pid="11" name="MSIP_Label_9aa06179-68b3-4e2b-b09b-a2424735516b_SiteId">
    <vt:lpwstr>46c98d88-e344-4ed4-8496-4ed7712e255d</vt:lpwstr>
  </property>
  <property fmtid="{D5CDD505-2E9C-101B-9397-08002B2CF9AE}" pid="12" name="MSIP_Label_9aa06179-68b3-4e2b-b09b-a2424735516b_Owner">
    <vt:lpwstr>laurent.cariou@intel.com</vt:lpwstr>
  </property>
  <property fmtid="{D5CDD505-2E9C-101B-9397-08002B2CF9AE}" pid="13" name="MSIP_Label_9aa06179-68b3-4e2b-b09b-a2424735516b_SetDate">
    <vt:lpwstr>2021-02-08T17:03:04.1740189Z</vt:lpwstr>
  </property>
  <property fmtid="{D5CDD505-2E9C-101B-9397-08002B2CF9AE}" pid="14" name="MSIP_Label_9aa06179-68b3-4e2b-b09b-a2424735516b_Name">
    <vt:lpwstr>Intel Confidential</vt:lpwstr>
  </property>
  <property fmtid="{D5CDD505-2E9C-101B-9397-08002B2CF9AE}" pid="15" name="MSIP_Label_9aa06179-68b3-4e2b-b09b-a2424735516b_Application">
    <vt:lpwstr>Microsoft Azure Information Protection</vt:lpwstr>
  </property>
  <property fmtid="{D5CDD505-2E9C-101B-9397-08002B2CF9AE}" pid="16" name="MSIP_Label_9aa06179-68b3-4e2b-b09b-a2424735516b_ActionId">
    <vt:lpwstr>ef3d10f8-a34a-4475-ab97-936c9992b684</vt:lpwstr>
  </property>
  <property fmtid="{D5CDD505-2E9C-101B-9397-08002B2CF9AE}" pid="17" name="MSIP_Label_9aa06179-68b3-4e2b-b09b-a2424735516b_Extended_MSFT_Method">
    <vt:lpwstr>Automatic</vt:lpwstr>
  </property>
  <property fmtid="{D5CDD505-2E9C-101B-9397-08002B2CF9AE}" pid="18" name="Sensitivity">
    <vt:lpwstr>Intel Confidential</vt:lpwstr>
  </property>
  <property fmtid="{D5CDD505-2E9C-101B-9397-08002B2CF9AE}" pid="19" name="_2015_ms_pID_7253432">
    <vt:lpwstr>KwRAwij7IOI5FpQObe0oE94=</vt:lpwstr>
  </property>
  <property fmtid="{D5CDD505-2E9C-101B-9397-08002B2CF9AE}" pid="20" name="_readonly">
    <vt:lpwstr/>
  </property>
  <property fmtid="{D5CDD505-2E9C-101B-9397-08002B2CF9AE}" pid="21" name="_change">
    <vt:lpwstr/>
  </property>
  <property fmtid="{D5CDD505-2E9C-101B-9397-08002B2CF9AE}" pid="22" name="_full-control">
    <vt:lpwstr/>
  </property>
  <property fmtid="{D5CDD505-2E9C-101B-9397-08002B2CF9AE}" pid="23" name="sflag">
    <vt:lpwstr>1652706510</vt:lpwstr>
  </property>
</Properties>
</file>