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750D08EF" w:rsidR="00A353D7" w:rsidRPr="0095147A" w:rsidRDefault="009E5AFC" w:rsidP="00C75F57">
            <w:pPr>
              <w:pStyle w:val="T2"/>
              <w:suppressAutoHyphens/>
              <w:spacing w:before="120" w:after="120"/>
              <w:ind w:left="0"/>
              <w:rPr>
                <w:b w:val="0"/>
                <w:color w:val="000000" w:themeColor="text1"/>
              </w:rPr>
            </w:pPr>
            <w:r>
              <w:rPr>
                <w:b w:val="0"/>
                <w:color w:val="000000" w:themeColor="text1"/>
              </w:rPr>
              <w:t>LB266</w:t>
            </w:r>
            <w:r w:rsidR="00F773A8">
              <w:rPr>
                <w:b w:val="0"/>
                <w:color w:val="000000" w:themeColor="text1"/>
              </w:rPr>
              <w:t>:</w:t>
            </w:r>
            <w:r w:rsidR="00F97D86" w:rsidRPr="0095147A">
              <w:rPr>
                <w:b w:val="0"/>
                <w:color w:val="000000" w:themeColor="text1"/>
              </w:rPr>
              <w:t xml:space="preserve"> </w:t>
            </w:r>
            <w:r w:rsidR="00F773A8">
              <w:rPr>
                <w:b w:val="0"/>
                <w:color w:val="000000" w:themeColor="text1"/>
              </w:rPr>
              <w:t>CR for</w:t>
            </w:r>
            <w:r w:rsidR="00707C55" w:rsidRPr="0095147A">
              <w:rPr>
                <w:b w:val="0"/>
                <w:color w:val="000000" w:themeColor="text1"/>
              </w:rPr>
              <w:t xml:space="preserve"> </w:t>
            </w:r>
            <w:r w:rsidR="00F422B2">
              <w:rPr>
                <w:b w:val="0"/>
                <w:color w:val="000000" w:themeColor="text1"/>
              </w:rPr>
              <w:t xml:space="preserve">Clause </w:t>
            </w:r>
            <w:r w:rsidR="008A69B7">
              <w:rPr>
                <w:b w:val="0"/>
                <w:color w:val="000000" w:themeColor="text1"/>
              </w:rPr>
              <w:t>35</w:t>
            </w:r>
            <w:r w:rsidR="00F422B2">
              <w:rPr>
                <w:b w:val="0"/>
                <w:color w:val="000000" w:themeColor="text1"/>
              </w:rPr>
              <w:t>.3</w:t>
            </w:r>
          </w:p>
        </w:tc>
      </w:tr>
      <w:tr w:rsidR="0095147A" w:rsidRPr="0095147A" w14:paraId="5101EAE9" w14:textId="77777777" w:rsidTr="007836FF">
        <w:trPr>
          <w:trHeight w:val="269"/>
          <w:jc w:val="center"/>
        </w:trPr>
        <w:tc>
          <w:tcPr>
            <w:tcW w:w="9576" w:type="dxa"/>
            <w:gridSpan w:val="5"/>
            <w:vAlign w:val="center"/>
          </w:tcPr>
          <w:p w14:paraId="3704DF93" w14:textId="55A8E341"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9957C5">
              <w:rPr>
                <w:b w:val="0"/>
                <w:color w:val="000000" w:themeColor="text1"/>
                <w:sz w:val="20"/>
              </w:rPr>
              <w:t>July</w:t>
            </w:r>
            <w:r w:rsidRPr="0095147A">
              <w:rPr>
                <w:b w:val="0"/>
                <w:color w:val="000000" w:themeColor="text1"/>
                <w:sz w:val="20"/>
              </w:rPr>
              <w:t xml:space="preserve"> </w:t>
            </w:r>
            <w:r w:rsidR="002228E2">
              <w:rPr>
                <w:b w:val="0"/>
                <w:color w:val="000000" w:themeColor="text1"/>
                <w:sz w:val="20"/>
              </w:rPr>
              <w:t>26</w:t>
            </w:r>
            <w:r w:rsidR="00B23AAA" w:rsidRPr="0095147A">
              <w:rPr>
                <w:b w:val="0"/>
                <w:color w:val="000000" w:themeColor="text1"/>
                <w:sz w:val="20"/>
              </w:rPr>
              <w:t>, 20</w:t>
            </w:r>
            <w:r w:rsidR="00D11553" w:rsidRPr="0095147A">
              <w:rPr>
                <w:b w:val="0"/>
                <w:color w:val="000000" w:themeColor="text1"/>
                <w:sz w:val="20"/>
              </w:rPr>
              <w:t>2</w:t>
            </w:r>
            <w:r w:rsidR="00B738D4">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AE8C05E"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E35B96">
        <w:rPr>
          <w:rFonts w:cs="Times New Roman"/>
          <w:color w:val="000000" w:themeColor="text1"/>
          <w:sz w:val="18"/>
          <w:szCs w:val="18"/>
          <w:lang w:eastAsia="ko-KR"/>
        </w:rPr>
        <w:t>27</w:t>
      </w:r>
      <w:ins w:id="1" w:author="Gaurang Naik" w:date="2022-07-29T14:43:00Z">
        <w:r w:rsidR="00E35B96" w:rsidRPr="0095147A">
          <w:rPr>
            <w:rFonts w:cs="Times New Roman"/>
            <w:color w:val="000000" w:themeColor="text1"/>
            <w:sz w:val="18"/>
            <w:szCs w:val="18"/>
            <w:lang w:eastAsia="ko-KR"/>
          </w:rPr>
          <w:t xml:space="preserve"> </w:t>
        </w:r>
      </w:ins>
      <w:r w:rsidRPr="0095147A">
        <w:rPr>
          <w:rFonts w:cs="Times New Roman"/>
          <w:color w:val="000000" w:themeColor="text1"/>
          <w:sz w:val="18"/>
          <w:szCs w:val="18"/>
          <w:lang w:eastAsia="ko-KR"/>
        </w:rPr>
        <w:t>CIDs received for TG</w:t>
      </w:r>
      <w:r w:rsidR="00EB5BC1" w:rsidRPr="0095147A">
        <w:rPr>
          <w:rFonts w:cs="Times New Roman"/>
          <w:color w:val="000000" w:themeColor="text1"/>
          <w:sz w:val="18"/>
          <w:szCs w:val="18"/>
          <w:lang w:eastAsia="ko-KR"/>
        </w:rPr>
        <w:t xml:space="preserve">be </w:t>
      </w:r>
      <w:r w:rsidR="009957C5">
        <w:rPr>
          <w:rFonts w:cs="Times New Roman"/>
          <w:color w:val="000000" w:themeColor="text1"/>
          <w:sz w:val="18"/>
          <w:szCs w:val="18"/>
          <w:lang w:eastAsia="ko-KR"/>
        </w:rPr>
        <w:t>LB266</w:t>
      </w:r>
      <w:r w:rsidRPr="0095147A">
        <w:rPr>
          <w:rFonts w:cs="Times New Roman"/>
          <w:color w:val="000000" w:themeColor="text1"/>
          <w:sz w:val="18"/>
          <w:szCs w:val="18"/>
          <w:lang w:eastAsia="ko-KR"/>
        </w:rPr>
        <w:t>:</w:t>
      </w:r>
    </w:p>
    <w:p w14:paraId="3EF21686" w14:textId="5A94495C" w:rsidR="00334BF0" w:rsidRDefault="002B72DB" w:rsidP="00C75F57">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 xml:space="preserve">11404, 10595, 13686, 11710, 12323, </w:t>
      </w:r>
      <w:r w:rsidR="00334BF0" w:rsidRPr="00313195">
        <w:rPr>
          <w:rFonts w:ascii="Times New Roman" w:hAnsi="Times New Roman" w:cs="Times New Roman"/>
          <w:color w:val="000000" w:themeColor="text1"/>
          <w:sz w:val="18"/>
          <w:szCs w:val="18"/>
          <w:highlight w:val="yellow"/>
          <w:lang w:eastAsia="ko-KR"/>
        </w:rPr>
        <w:t>11390</w:t>
      </w:r>
      <w:r w:rsidR="00334BF0">
        <w:rPr>
          <w:rFonts w:ascii="Times New Roman" w:hAnsi="Times New Roman" w:cs="Times New Roman"/>
          <w:color w:val="000000" w:themeColor="text1"/>
          <w:sz w:val="18"/>
          <w:szCs w:val="18"/>
          <w:lang w:eastAsia="ko-KR"/>
        </w:rPr>
        <w:t xml:space="preserve">, </w:t>
      </w:r>
      <w:r>
        <w:rPr>
          <w:rFonts w:ascii="Times New Roman" w:hAnsi="Times New Roman" w:cs="Times New Roman"/>
          <w:color w:val="000000" w:themeColor="text1"/>
          <w:sz w:val="18"/>
          <w:szCs w:val="18"/>
          <w:lang w:eastAsia="ko-KR"/>
        </w:rPr>
        <w:t xml:space="preserve">11323, 13351, </w:t>
      </w:r>
      <w:r w:rsidR="004F7023">
        <w:rPr>
          <w:rFonts w:ascii="Times New Roman" w:hAnsi="Times New Roman" w:cs="Times New Roman"/>
          <w:color w:val="000000" w:themeColor="text1"/>
          <w:sz w:val="18"/>
          <w:szCs w:val="18"/>
          <w:lang w:eastAsia="ko-KR"/>
        </w:rPr>
        <w:t>12934</w:t>
      </w:r>
      <w:r w:rsidR="00EB36E1">
        <w:rPr>
          <w:rFonts w:ascii="Times New Roman" w:hAnsi="Times New Roman" w:cs="Times New Roman"/>
          <w:color w:val="000000" w:themeColor="text1"/>
          <w:sz w:val="18"/>
          <w:szCs w:val="18"/>
          <w:lang w:eastAsia="ko-KR"/>
        </w:rPr>
        <w:t xml:space="preserve">, </w:t>
      </w:r>
      <w:r w:rsidR="00F55838">
        <w:rPr>
          <w:rFonts w:ascii="Times New Roman" w:hAnsi="Times New Roman" w:cs="Times New Roman"/>
          <w:color w:val="000000" w:themeColor="text1"/>
          <w:sz w:val="18"/>
          <w:szCs w:val="18"/>
          <w:lang w:eastAsia="ko-KR"/>
        </w:rPr>
        <w:t xml:space="preserve">10417, 10244, 12635, 12636, </w:t>
      </w:r>
      <w:r w:rsidR="00334BF0">
        <w:rPr>
          <w:rFonts w:ascii="Times New Roman" w:hAnsi="Times New Roman" w:cs="Times New Roman"/>
          <w:color w:val="000000" w:themeColor="text1"/>
          <w:sz w:val="18"/>
          <w:szCs w:val="18"/>
          <w:lang w:eastAsia="ko-KR"/>
        </w:rPr>
        <w:t xml:space="preserve">10006, </w:t>
      </w:r>
      <w:r w:rsidR="00334BF0" w:rsidRPr="007B1507">
        <w:rPr>
          <w:rFonts w:ascii="Times New Roman" w:hAnsi="Times New Roman" w:cs="Times New Roman"/>
          <w:color w:val="000000" w:themeColor="text1"/>
          <w:sz w:val="18"/>
          <w:szCs w:val="18"/>
          <w:lang w:eastAsia="ko-KR"/>
        </w:rPr>
        <w:t>10085</w:t>
      </w:r>
      <w:r w:rsidR="00334BF0">
        <w:rPr>
          <w:rFonts w:ascii="Times New Roman" w:hAnsi="Times New Roman" w:cs="Times New Roman"/>
          <w:color w:val="000000" w:themeColor="text1"/>
          <w:sz w:val="18"/>
          <w:szCs w:val="18"/>
          <w:lang w:eastAsia="ko-KR"/>
        </w:rPr>
        <w:t>, 10</w:t>
      </w:r>
      <w:r w:rsidR="000529CE">
        <w:rPr>
          <w:rFonts w:ascii="Times New Roman" w:hAnsi="Times New Roman" w:cs="Times New Roman"/>
          <w:color w:val="000000" w:themeColor="text1"/>
          <w:sz w:val="18"/>
          <w:szCs w:val="18"/>
          <w:lang w:eastAsia="ko-KR"/>
        </w:rPr>
        <w:t>4</w:t>
      </w:r>
      <w:r w:rsidR="00334BF0">
        <w:rPr>
          <w:rFonts w:ascii="Times New Roman" w:hAnsi="Times New Roman" w:cs="Times New Roman"/>
          <w:color w:val="000000" w:themeColor="text1"/>
          <w:sz w:val="18"/>
          <w:szCs w:val="18"/>
          <w:lang w:eastAsia="ko-KR"/>
        </w:rPr>
        <w:t xml:space="preserve">18, </w:t>
      </w:r>
      <w:r w:rsidR="000529CE">
        <w:rPr>
          <w:rFonts w:ascii="Times New Roman" w:hAnsi="Times New Roman" w:cs="Times New Roman"/>
          <w:color w:val="000000" w:themeColor="text1"/>
          <w:sz w:val="18"/>
          <w:szCs w:val="18"/>
          <w:lang w:eastAsia="ko-KR"/>
        </w:rPr>
        <w:t xml:space="preserve">12362, 13691, </w:t>
      </w:r>
      <w:r w:rsidR="00616BEE">
        <w:rPr>
          <w:rFonts w:ascii="Times New Roman" w:hAnsi="Times New Roman" w:cs="Times New Roman"/>
          <w:color w:val="000000" w:themeColor="text1"/>
          <w:sz w:val="18"/>
          <w:szCs w:val="18"/>
          <w:lang w:eastAsia="ko-KR"/>
        </w:rPr>
        <w:t xml:space="preserve">13692, 13791, 11440, 13375, 10871, 10420, 11441, 13792, </w:t>
      </w:r>
      <w:r w:rsidR="00334BF0">
        <w:rPr>
          <w:rFonts w:ascii="Times New Roman" w:hAnsi="Times New Roman" w:cs="Times New Roman"/>
          <w:color w:val="000000" w:themeColor="text1"/>
          <w:sz w:val="18"/>
          <w:szCs w:val="18"/>
          <w:lang w:eastAsia="ko-KR"/>
        </w:rPr>
        <w:t xml:space="preserve">10419 </w:t>
      </w:r>
    </w:p>
    <w:p w14:paraId="1326ACC6" w14:textId="53E9A080" w:rsidR="00313195" w:rsidRDefault="00313195" w:rsidP="00313195">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 xml:space="preserve">11404, 10595, 13686, 11710, 12323, 11323, 13351, 12934, 10417, 10244, 12635, 12636, 10006, </w:t>
      </w:r>
      <w:r w:rsidRPr="007B1507">
        <w:rPr>
          <w:rFonts w:ascii="Times New Roman" w:hAnsi="Times New Roman" w:cs="Times New Roman"/>
          <w:color w:val="000000" w:themeColor="text1"/>
          <w:sz w:val="18"/>
          <w:szCs w:val="18"/>
          <w:lang w:eastAsia="ko-KR"/>
        </w:rPr>
        <w:t>10085</w:t>
      </w:r>
      <w:r>
        <w:rPr>
          <w:rFonts w:ascii="Times New Roman" w:hAnsi="Times New Roman" w:cs="Times New Roman"/>
          <w:color w:val="000000" w:themeColor="text1"/>
          <w:sz w:val="18"/>
          <w:szCs w:val="18"/>
          <w:lang w:eastAsia="ko-KR"/>
        </w:rPr>
        <w:t xml:space="preserve">, 10418, 12362, 13691, 13692, 13791, 11440, 13375, 10871, 10420, 11441, 13792, 10419 </w:t>
      </w:r>
    </w:p>
    <w:p w14:paraId="05CF251E" w14:textId="49C30B0B" w:rsidR="00313195" w:rsidRDefault="00313195" w:rsidP="00C75F57">
      <w:pPr>
        <w:suppressAutoHyphens/>
        <w:jc w:val="both"/>
        <w:rPr>
          <w:rFonts w:ascii="Times New Roman" w:hAnsi="Times New Roman" w:cs="Times New Roman"/>
          <w:color w:val="000000" w:themeColor="text1"/>
          <w:sz w:val="18"/>
          <w:szCs w:val="18"/>
          <w:lang w:eastAsia="ko-KR"/>
        </w:rPr>
      </w:pPr>
    </w:p>
    <w:p w14:paraId="5A8B8A86" w14:textId="073D1C77" w:rsidR="009C78EE" w:rsidRPr="007B1716" w:rsidRDefault="009C78EE" w:rsidP="00C75F57">
      <w:pPr>
        <w:suppressAutoHyphens/>
        <w:jc w:val="both"/>
        <w:rPr>
          <w:rFonts w:ascii="Times New Roman" w:hAnsi="Times New Roman" w:cs="Times New Roman"/>
          <w:sz w:val="18"/>
          <w:szCs w:val="18"/>
          <w:lang w:eastAsia="ko-KR"/>
        </w:rPr>
      </w:pP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7838625F" w14:textId="10C2840B"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11504C34" w14:textId="61E480D2" w:rsidR="00E663C6" w:rsidRDefault="00E663C6"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 Changed resolution for CID 11390 from Accepted to Revised</w:t>
      </w:r>
      <w:r w:rsidR="00F633CB">
        <w:rPr>
          <w:rFonts w:ascii="Times New Roman" w:eastAsia="Malgun Gothic" w:hAnsi="Times New Roman" w:cs="Times New Roman"/>
          <w:color w:val="000000" w:themeColor="text1"/>
          <w:sz w:val="18"/>
          <w:szCs w:val="20"/>
          <w:lang w:val="en-GB"/>
        </w:rPr>
        <w:t xml:space="preserve"> based on offline feedback</w:t>
      </w:r>
      <w:r w:rsidR="00E32251">
        <w:rPr>
          <w:rFonts w:ascii="Times New Roman" w:eastAsia="Malgun Gothic" w:hAnsi="Times New Roman" w:cs="Times New Roman"/>
          <w:color w:val="000000" w:themeColor="text1"/>
          <w:sz w:val="18"/>
          <w:szCs w:val="20"/>
          <w:lang w:val="en-GB"/>
        </w:rPr>
        <w:t>.</w:t>
      </w:r>
    </w:p>
    <w:p w14:paraId="162EE16B" w14:textId="45D72ADA" w:rsidR="009A6A19" w:rsidRDefault="009A6A19"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2: Updated Figure 35-12 based on offline feedback. Resolutions for CIDs </w:t>
      </w:r>
      <w:bookmarkStart w:id="2" w:name="_Hlk112160876"/>
      <w:r w:rsidRPr="00B57238">
        <w:rPr>
          <w:rFonts w:ascii="Times New Roman" w:hAnsi="Times New Roman" w:cs="Times New Roman"/>
          <w:color w:val="000000" w:themeColor="text1"/>
          <w:sz w:val="18"/>
          <w:szCs w:val="18"/>
          <w:highlight w:val="cyan"/>
          <w:lang w:eastAsia="ko-KR"/>
        </w:rPr>
        <w:t xml:space="preserve">10244, 12635, </w:t>
      </w:r>
      <w:r w:rsidRPr="00B57238">
        <w:rPr>
          <w:rFonts w:ascii="Times New Roman" w:hAnsi="Times New Roman" w:cs="Times New Roman"/>
          <w:sz w:val="18"/>
          <w:szCs w:val="18"/>
          <w:highlight w:val="cyan"/>
          <w:lang w:eastAsia="ko-KR"/>
        </w:rPr>
        <w:t>10006, 10085, 10418, 13691, 13791,</w:t>
      </w:r>
      <w:r w:rsidRPr="00B57238">
        <w:rPr>
          <w:rFonts w:ascii="Times New Roman" w:hAnsi="Times New Roman" w:cs="Times New Roman"/>
          <w:color w:val="FF0000"/>
          <w:sz w:val="18"/>
          <w:szCs w:val="18"/>
          <w:highlight w:val="cyan"/>
          <w:lang w:eastAsia="ko-KR"/>
        </w:rPr>
        <w:t xml:space="preserve"> </w:t>
      </w:r>
      <w:r w:rsidRPr="00B57238">
        <w:rPr>
          <w:rFonts w:ascii="Times New Roman" w:hAnsi="Times New Roman" w:cs="Times New Roman"/>
          <w:sz w:val="18"/>
          <w:szCs w:val="18"/>
          <w:highlight w:val="cyan"/>
          <w:lang w:eastAsia="ko-KR"/>
        </w:rPr>
        <w:t>11440,</w:t>
      </w:r>
      <w:r w:rsidRPr="00B57238">
        <w:rPr>
          <w:rFonts w:ascii="Times New Roman" w:hAnsi="Times New Roman" w:cs="Times New Roman"/>
          <w:color w:val="FF0000"/>
          <w:sz w:val="18"/>
          <w:szCs w:val="18"/>
          <w:highlight w:val="cyan"/>
          <w:lang w:eastAsia="ko-KR"/>
        </w:rPr>
        <w:t xml:space="preserve"> </w:t>
      </w:r>
      <w:r w:rsidRPr="00B57238">
        <w:rPr>
          <w:rFonts w:ascii="Times New Roman" w:hAnsi="Times New Roman" w:cs="Times New Roman"/>
          <w:sz w:val="18"/>
          <w:szCs w:val="18"/>
          <w:highlight w:val="cyan"/>
          <w:lang w:eastAsia="ko-KR"/>
        </w:rPr>
        <w:t>13375, 10871, 10420, 11441</w:t>
      </w:r>
      <w:bookmarkEnd w:id="2"/>
      <w:r>
        <w:rPr>
          <w:rFonts w:ascii="Times New Roman" w:hAnsi="Times New Roman" w:cs="Times New Roman"/>
          <w:sz w:val="18"/>
          <w:szCs w:val="18"/>
          <w:lang w:eastAsia="ko-KR"/>
        </w:rPr>
        <w:t xml:space="preserve"> updated based on the updated figure.</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EF28D8" w:rsidRDefault="00D41AA9" w:rsidP="00C75F57">
            <w:pPr>
              <w:suppressAutoHyphens/>
              <w:spacing w:after="0"/>
              <w:rPr>
                <w:rFonts w:ascii="Times New Roman" w:eastAsia="Times New Roman" w:hAnsi="Times New Roman" w:cs="Times New Roman"/>
                <w:b/>
                <w:bCs/>
                <w:color w:val="000000" w:themeColor="text1"/>
                <w:sz w:val="16"/>
                <w:szCs w:val="16"/>
              </w:rPr>
            </w:pPr>
            <w:r w:rsidRPr="00EF28D8">
              <w:rPr>
                <w:rFonts w:ascii="Times New Roman" w:eastAsia="Times New Roman" w:hAnsi="Times New Roman" w:cs="Times New Roman"/>
                <w:b/>
                <w:bCs/>
                <w:color w:val="000000" w:themeColor="text1"/>
                <w:sz w:val="16"/>
                <w:szCs w:val="16"/>
              </w:rPr>
              <w:t>Resolution</w:t>
            </w:r>
          </w:p>
        </w:tc>
      </w:tr>
      <w:tr w:rsidR="00D67E2A" w:rsidRPr="0095147A" w14:paraId="6F93B5E3" w14:textId="77777777" w:rsidTr="00A97A49">
        <w:trPr>
          <w:trHeight w:val="220"/>
          <w:jc w:val="center"/>
        </w:trPr>
        <w:tc>
          <w:tcPr>
            <w:tcW w:w="625" w:type="dxa"/>
            <w:shd w:val="clear" w:color="auto" w:fill="auto"/>
            <w:noWrap/>
          </w:tcPr>
          <w:p w14:paraId="72BFFDDF" w14:textId="0810E132"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11404</w:t>
            </w:r>
          </w:p>
        </w:tc>
        <w:tc>
          <w:tcPr>
            <w:tcW w:w="1080" w:type="dxa"/>
          </w:tcPr>
          <w:p w14:paraId="4A7B514B" w14:textId="0A9BE9D9"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Gaurang Naik</w:t>
            </w:r>
          </w:p>
        </w:tc>
        <w:tc>
          <w:tcPr>
            <w:tcW w:w="1080" w:type="dxa"/>
            <w:shd w:val="clear" w:color="auto" w:fill="auto"/>
            <w:noWrap/>
          </w:tcPr>
          <w:p w14:paraId="77EA78B1" w14:textId="1A66E388"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35.3.1</w:t>
            </w:r>
          </w:p>
        </w:tc>
        <w:tc>
          <w:tcPr>
            <w:tcW w:w="720" w:type="dxa"/>
          </w:tcPr>
          <w:p w14:paraId="79252552" w14:textId="783386A2"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405.11</w:t>
            </w:r>
          </w:p>
        </w:tc>
        <w:tc>
          <w:tcPr>
            <w:tcW w:w="2520" w:type="dxa"/>
            <w:shd w:val="clear" w:color="auto" w:fill="auto"/>
            <w:noWrap/>
          </w:tcPr>
          <w:p w14:paraId="2115A0EB" w14:textId="6BC0F7D3"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Remove NSTR mobile AP MLD from this statement. An NSTR mobile AP MLD has the same TSF for all affiliated APs as specified in 35.3.19.</w:t>
            </w:r>
          </w:p>
        </w:tc>
        <w:tc>
          <w:tcPr>
            <w:tcW w:w="1980" w:type="dxa"/>
            <w:shd w:val="clear" w:color="auto" w:fill="auto"/>
            <w:noWrap/>
          </w:tcPr>
          <w:p w14:paraId="55CB2106" w14:textId="64F046F9" w:rsidR="00D67E2A" w:rsidRPr="002B72DB" w:rsidRDefault="00D67E2A" w:rsidP="00D67E2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Remove 'or an NSTR mobile AP MLD' from the statement, and add the following note. 'NOTE - All APs affiliated with an NSTR mobile AP MLD have the same TSF (see 35.3.19 (NSTR mobile AP MLD operation)).'</w:t>
            </w:r>
          </w:p>
        </w:tc>
        <w:tc>
          <w:tcPr>
            <w:tcW w:w="2970" w:type="dxa"/>
            <w:shd w:val="clear" w:color="auto" w:fill="auto"/>
          </w:tcPr>
          <w:p w14:paraId="21DA0DB4" w14:textId="77777777" w:rsidR="00D67E2A" w:rsidRPr="00EF28D8" w:rsidRDefault="00D67E2A" w:rsidP="00D67E2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F9C1F6F" w14:textId="2E08443C" w:rsidR="00D67E2A" w:rsidRPr="00EF28D8" w:rsidRDefault="00D67E2A" w:rsidP="00D67E2A">
            <w:pPr>
              <w:suppressAutoHyphens/>
              <w:spacing w:after="0"/>
              <w:rPr>
                <w:rFonts w:ascii="Times New Roman" w:hAnsi="Times New Roman" w:cs="Times New Roman"/>
                <w:b/>
                <w:color w:val="000000" w:themeColor="text1"/>
                <w:sz w:val="16"/>
                <w:szCs w:val="16"/>
              </w:rPr>
            </w:pPr>
          </w:p>
          <w:p w14:paraId="0E2E82DF" w14:textId="604F282F" w:rsidR="00995DEA" w:rsidRPr="00EF28D8" w:rsidRDefault="00995DEA" w:rsidP="00D67E2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 The statement is revised and a Note is added to clarify that for an NSTR mobile AP MLD, all affiliated APs have the same TSF timers.</w:t>
            </w:r>
          </w:p>
          <w:p w14:paraId="4CE621A5" w14:textId="77777777" w:rsidR="00995DEA" w:rsidRPr="00EF28D8" w:rsidRDefault="00995DEA" w:rsidP="00D67E2A">
            <w:pPr>
              <w:suppressAutoHyphens/>
              <w:spacing w:after="0"/>
              <w:rPr>
                <w:rFonts w:ascii="Times New Roman" w:hAnsi="Times New Roman" w:cs="Times New Roman"/>
                <w:b/>
                <w:color w:val="000000" w:themeColor="text1"/>
                <w:sz w:val="16"/>
                <w:szCs w:val="16"/>
              </w:rPr>
            </w:pPr>
          </w:p>
          <w:p w14:paraId="6CBED239" w14:textId="2BA92C59" w:rsidR="00D67E2A" w:rsidRPr="00EF28D8" w:rsidRDefault="00D67E2A" w:rsidP="00D67E2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13"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sidR="00FD2955" w:rsidRPr="00EF28D8">
              <w:rPr>
                <w:rFonts w:ascii="Times New Roman" w:hAnsi="Times New Roman" w:cs="Times New Roman"/>
                <w:b/>
                <w:bCs/>
                <w:color w:val="000000" w:themeColor="text1"/>
                <w:sz w:val="16"/>
                <w:szCs w:val="16"/>
              </w:rPr>
              <w:t>11404</w:t>
            </w:r>
          </w:p>
        </w:tc>
      </w:tr>
      <w:tr w:rsidR="00995DEA" w:rsidRPr="0095147A" w14:paraId="5C034904" w14:textId="77777777" w:rsidTr="00A97A49">
        <w:trPr>
          <w:trHeight w:val="220"/>
          <w:jc w:val="center"/>
        </w:trPr>
        <w:tc>
          <w:tcPr>
            <w:tcW w:w="625" w:type="dxa"/>
            <w:shd w:val="clear" w:color="auto" w:fill="auto"/>
            <w:noWrap/>
          </w:tcPr>
          <w:p w14:paraId="0B4C2046" w14:textId="23CF4D52"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10595</w:t>
            </w:r>
          </w:p>
        </w:tc>
        <w:tc>
          <w:tcPr>
            <w:tcW w:w="1080" w:type="dxa"/>
          </w:tcPr>
          <w:p w14:paraId="027EE630" w14:textId="62D5FC8F"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Abhishek Patil</w:t>
            </w:r>
          </w:p>
        </w:tc>
        <w:tc>
          <w:tcPr>
            <w:tcW w:w="1080" w:type="dxa"/>
            <w:shd w:val="clear" w:color="auto" w:fill="auto"/>
            <w:noWrap/>
          </w:tcPr>
          <w:p w14:paraId="59518139" w14:textId="4646D583"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35.3.1</w:t>
            </w:r>
          </w:p>
        </w:tc>
        <w:tc>
          <w:tcPr>
            <w:tcW w:w="720" w:type="dxa"/>
          </w:tcPr>
          <w:p w14:paraId="26D753FC" w14:textId="2679DB15"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405.11</w:t>
            </w:r>
          </w:p>
        </w:tc>
        <w:tc>
          <w:tcPr>
            <w:tcW w:w="2520" w:type="dxa"/>
            <w:shd w:val="clear" w:color="auto" w:fill="auto"/>
            <w:noWrap/>
          </w:tcPr>
          <w:p w14:paraId="2DBDA0B9" w14:textId="2BD67BF6"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As per P468L49, the TSF timer of all APs of an NSTR mobile AP MLD are the same. Therefore this statement doesn't apply to an nSTR AP MLD</w:t>
            </w:r>
          </w:p>
        </w:tc>
        <w:tc>
          <w:tcPr>
            <w:tcW w:w="1980" w:type="dxa"/>
            <w:shd w:val="clear" w:color="auto" w:fill="auto"/>
            <w:noWrap/>
          </w:tcPr>
          <w:p w14:paraId="5ECB9932" w14:textId="5E5E6335" w:rsidR="00995DEA" w:rsidRPr="002B72DB" w:rsidRDefault="00995DEA" w:rsidP="00995DEA">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Delete "or an NSTR mobile AP MLD" from the sentence.</w:t>
            </w:r>
          </w:p>
        </w:tc>
        <w:tc>
          <w:tcPr>
            <w:tcW w:w="2970" w:type="dxa"/>
            <w:shd w:val="clear" w:color="auto" w:fill="auto"/>
          </w:tcPr>
          <w:p w14:paraId="5323C6D9"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E906028"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23C59289" w14:textId="77777777"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 The statement is revised and a Note is added to clarify that for an NSTR mobile AP MLD, all affiliated APs have the same TSF timers.</w:t>
            </w:r>
          </w:p>
          <w:p w14:paraId="6D93477E"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43C0F1A6" w14:textId="794AD320"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14"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11404</w:t>
            </w:r>
          </w:p>
        </w:tc>
      </w:tr>
      <w:tr w:rsidR="00995DEA" w:rsidRPr="0095147A" w14:paraId="42DDE6BF" w14:textId="77777777" w:rsidTr="00A97A49">
        <w:trPr>
          <w:trHeight w:val="220"/>
          <w:jc w:val="center"/>
        </w:trPr>
        <w:tc>
          <w:tcPr>
            <w:tcW w:w="625" w:type="dxa"/>
            <w:shd w:val="clear" w:color="auto" w:fill="auto"/>
            <w:noWrap/>
          </w:tcPr>
          <w:p w14:paraId="1EE0B689" w14:textId="41F5EAF1"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13686</w:t>
            </w:r>
          </w:p>
        </w:tc>
        <w:tc>
          <w:tcPr>
            <w:tcW w:w="1080" w:type="dxa"/>
          </w:tcPr>
          <w:p w14:paraId="2DC764A3" w14:textId="1243030F"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Yunbo Li</w:t>
            </w:r>
          </w:p>
        </w:tc>
        <w:tc>
          <w:tcPr>
            <w:tcW w:w="1080" w:type="dxa"/>
            <w:shd w:val="clear" w:color="auto" w:fill="auto"/>
            <w:noWrap/>
          </w:tcPr>
          <w:p w14:paraId="556C83E6" w14:textId="2FD91251"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35.3.1</w:t>
            </w:r>
          </w:p>
        </w:tc>
        <w:tc>
          <w:tcPr>
            <w:tcW w:w="720" w:type="dxa"/>
          </w:tcPr>
          <w:p w14:paraId="3F0D01B8" w14:textId="35A08C49"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405.11</w:t>
            </w:r>
          </w:p>
        </w:tc>
        <w:tc>
          <w:tcPr>
            <w:tcW w:w="2520" w:type="dxa"/>
            <w:shd w:val="clear" w:color="auto" w:fill="auto"/>
            <w:noWrap/>
          </w:tcPr>
          <w:p w14:paraId="7107D0A6" w14:textId="6B32A4B5"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an NSTR mobile AP MLD is an AP MLD. Please change "An AP MLD or an NSTR mobile AP MLD shall ..." to "An AP MLD, include NSTR mobile AP MLD, shall ..."</w:t>
            </w:r>
          </w:p>
        </w:tc>
        <w:tc>
          <w:tcPr>
            <w:tcW w:w="1980" w:type="dxa"/>
            <w:shd w:val="clear" w:color="auto" w:fill="auto"/>
            <w:noWrap/>
          </w:tcPr>
          <w:p w14:paraId="53DC6438" w14:textId="10E5ABF1"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as in comment.</w:t>
            </w:r>
          </w:p>
        </w:tc>
        <w:tc>
          <w:tcPr>
            <w:tcW w:w="2970" w:type="dxa"/>
            <w:shd w:val="clear" w:color="auto" w:fill="auto"/>
          </w:tcPr>
          <w:p w14:paraId="551AFE5E"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079D3CE2"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363570AF" w14:textId="77777777"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 The statement is revised and a Note is added to clarify that for an NSTR mobile AP MLD, all affiliated APs have the same TSF timers.</w:t>
            </w:r>
          </w:p>
          <w:p w14:paraId="3B30C776"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48FD922F" w14:textId="7B298250"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15"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11404</w:t>
            </w:r>
          </w:p>
        </w:tc>
      </w:tr>
      <w:tr w:rsidR="00995DEA" w:rsidRPr="0095147A" w14:paraId="29BFC636" w14:textId="77777777" w:rsidTr="00A97A49">
        <w:trPr>
          <w:trHeight w:val="220"/>
          <w:jc w:val="center"/>
        </w:trPr>
        <w:tc>
          <w:tcPr>
            <w:tcW w:w="625" w:type="dxa"/>
            <w:shd w:val="clear" w:color="auto" w:fill="auto"/>
            <w:noWrap/>
          </w:tcPr>
          <w:p w14:paraId="4494B4F0" w14:textId="56415318"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11710</w:t>
            </w:r>
          </w:p>
        </w:tc>
        <w:tc>
          <w:tcPr>
            <w:tcW w:w="1080" w:type="dxa"/>
          </w:tcPr>
          <w:p w14:paraId="17EE44B0" w14:textId="231D93A4"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Gaurav Patwardhan</w:t>
            </w:r>
          </w:p>
        </w:tc>
        <w:tc>
          <w:tcPr>
            <w:tcW w:w="1080" w:type="dxa"/>
            <w:shd w:val="clear" w:color="auto" w:fill="auto"/>
            <w:noWrap/>
          </w:tcPr>
          <w:p w14:paraId="2ACDE430" w14:textId="40B5BED7"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35.3.1</w:t>
            </w:r>
          </w:p>
        </w:tc>
        <w:tc>
          <w:tcPr>
            <w:tcW w:w="720" w:type="dxa"/>
          </w:tcPr>
          <w:p w14:paraId="37B7CD85" w14:textId="176703CB"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405.12</w:t>
            </w:r>
          </w:p>
        </w:tc>
        <w:tc>
          <w:tcPr>
            <w:tcW w:w="2520" w:type="dxa"/>
            <w:shd w:val="clear" w:color="auto" w:fill="auto"/>
            <w:noWrap/>
          </w:tcPr>
          <w:p w14:paraId="2154371E" w14:textId="6609335F"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Add 'respectively' at the end of that sentence.</w:t>
            </w:r>
          </w:p>
        </w:tc>
        <w:tc>
          <w:tcPr>
            <w:tcW w:w="1980" w:type="dxa"/>
            <w:shd w:val="clear" w:color="auto" w:fill="auto"/>
            <w:noWrap/>
          </w:tcPr>
          <w:p w14:paraId="36D33E89" w14:textId="0A04BF4C"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as in comment</w:t>
            </w:r>
          </w:p>
        </w:tc>
        <w:tc>
          <w:tcPr>
            <w:tcW w:w="2970" w:type="dxa"/>
            <w:shd w:val="clear" w:color="auto" w:fill="auto"/>
          </w:tcPr>
          <w:p w14:paraId="5A3A9383"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439E86D"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0C965D4A" w14:textId="20252623"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The statement is revised and a Note is added to clarify that for an NSTR mobile AP MLD, all affiliated APs have the same TSF timers.</w:t>
            </w:r>
          </w:p>
          <w:p w14:paraId="7F85A27E"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6112CFEE" w14:textId="7C2DC158"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16"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11404</w:t>
            </w:r>
          </w:p>
        </w:tc>
      </w:tr>
      <w:tr w:rsidR="00995DEA" w:rsidRPr="0095147A" w14:paraId="36B82DA9" w14:textId="77777777" w:rsidTr="00A97A49">
        <w:trPr>
          <w:trHeight w:val="220"/>
          <w:jc w:val="center"/>
        </w:trPr>
        <w:tc>
          <w:tcPr>
            <w:tcW w:w="625" w:type="dxa"/>
            <w:shd w:val="clear" w:color="auto" w:fill="auto"/>
            <w:noWrap/>
          </w:tcPr>
          <w:p w14:paraId="548A0CEF" w14:textId="7F4DEFF2"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12323</w:t>
            </w:r>
          </w:p>
        </w:tc>
        <w:tc>
          <w:tcPr>
            <w:tcW w:w="1080" w:type="dxa"/>
          </w:tcPr>
          <w:p w14:paraId="4F1F1593" w14:textId="6BFB0907"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Guogang Huang</w:t>
            </w:r>
          </w:p>
        </w:tc>
        <w:tc>
          <w:tcPr>
            <w:tcW w:w="1080" w:type="dxa"/>
            <w:shd w:val="clear" w:color="auto" w:fill="auto"/>
            <w:noWrap/>
          </w:tcPr>
          <w:p w14:paraId="768B7FB1" w14:textId="189643F6"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35.3.1</w:t>
            </w:r>
          </w:p>
        </w:tc>
        <w:tc>
          <w:tcPr>
            <w:tcW w:w="720" w:type="dxa"/>
          </w:tcPr>
          <w:p w14:paraId="60AE9A97" w14:textId="57B9F5EE"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405.12</w:t>
            </w:r>
          </w:p>
        </w:tc>
        <w:tc>
          <w:tcPr>
            <w:tcW w:w="2520" w:type="dxa"/>
            <w:shd w:val="clear" w:color="auto" w:fill="auto"/>
            <w:noWrap/>
          </w:tcPr>
          <w:p w14:paraId="256D8546" w14:textId="141C82D5"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 xml:space="preserve">TSF timers of all APs affiliated with an NSTR mobile AP MLD is </w:t>
            </w:r>
            <w:r w:rsidRPr="002B72DB">
              <w:rPr>
                <w:rFonts w:ascii="Times New Roman" w:hAnsi="Times New Roman" w:cs="Times New Roman"/>
                <w:sz w:val="16"/>
                <w:szCs w:val="16"/>
              </w:rPr>
              <w:lastRenderedPageBreak/>
              <w:t>the same, a non-AP MLD that is associated with an NSTR mobile AP MLD only needs to maintain one TSF timer for all the links. So this sentence is not true for NSTR mobile AP MLD. Because an NSTR AP MLD has only one TSF timer.</w:t>
            </w:r>
          </w:p>
        </w:tc>
        <w:tc>
          <w:tcPr>
            <w:tcW w:w="1980" w:type="dxa"/>
            <w:shd w:val="clear" w:color="auto" w:fill="auto"/>
            <w:noWrap/>
          </w:tcPr>
          <w:p w14:paraId="759E8FEA" w14:textId="24D3D0EA" w:rsidR="00995DEA" w:rsidRPr="002B72DB" w:rsidRDefault="00995DEA" w:rsidP="00995DEA">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lastRenderedPageBreak/>
              <w:t>Please revise this sentence.</w:t>
            </w:r>
          </w:p>
        </w:tc>
        <w:tc>
          <w:tcPr>
            <w:tcW w:w="2970" w:type="dxa"/>
            <w:shd w:val="clear" w:color="auto" w:fill="auto"/>
          </w:tcPr>
          <w:p w14:paraId="03E84131"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00199CE4"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71A4911F" w14:textId="77777777"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lastRenderedPageBreak/>
              <w:t>Agree with the commenter. The statement is revised and a Note is added to clarify that for an NSTR mobile AP MLD, all affiliated APs have the same TSF timers.</w:t>
            </w:r>
          </w:p>
          <w:p w14:paraId="5160383D" w14:textId="77777777" w:rsidR="00995DEA" w:rsidRPr="00EF28D8" w:rsidRDefault="00995DEA" w:rsidP="00995DEA">
            <w:pPr>
              <w:suppressAutoHyphens/>
              <w:spacing w:after="0"/>
              <w:rPr>
                <w:rFonts w:ascii="Times New Roman" w:hAnsi="Times New Roman" w:cs="Times New Roman"/>
                <w:b/>
                <w:color w:val="000000" w:themeColor="text1"/>
                <w:sz w:val="16"/>
                <w:szCs w:val="16"/>
              </w:rPr>
            </w:pPr>
          </w:p>
          <w:p w14:paraId="5F03FAC5" w14:textId="1DBE92A0" w:rsidR="00995DEA" w:rsidRPr="00EF28D8" w:rsidRDefault="00995DEA" w:rsidP="00995DEA">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17"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11404</w:t>
            </w:r>
          </w:p>
        </w:tc>
      </w:tr>
      <w:tr w:rsidR="000145AD" w:rsidRPr="0095147A" w14:paraId="71EE54A7" w14:textId="77777777" w:rsidTr="00A97A49">
        <w:trPr>
          <w:trHeight w:val="220"/>
          <w:jc w:val="center"/>
        </w:trPr>
        <w:tc>
          <w:tcPr>
            <w:tcW w:w="625" w:type="dxa"/>
            <w:shd w:val="clear" w:color="auto" w:fill="auto"/>
            <w:noWrap/>
          </w:tcPr>
          <w:p w14:paraId="2BFD0709" w14:textId="137BBC84"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lastRenderedPageBreak/>
              <w:t>11390</w:t>
            </w:r>
          </w:p>
        </w:tc>
        <w:tc>
          <w:tcPr>
            <w:tcW w:w="1080" w:type="dxa"/>
          </w:tcPr>
          <w:p w14:paraId="2503BC03" w14:textId="0CFBDE36"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Gaurang Naik</w:t>
            </w:r>
          </w:p>
        </w:tc>
        <w:tc>
          <w:tcPr>
            <w:tcW w:w="1080" w:type="dxa"/>
            <w:shd w:val="clear" w:color="auto" w:fill="auto"/>
            <w:noWrap/>
          </w:tcPr>
          <w:p w14:paraId="1B508D78" w14:textId="35887152"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9.4.2.312.2.2</w:t>
            </w:r>
          </w:p>
        </w:tc>
        <w:tc>
          <w:tcPr>
            <w:tcW w:w="720" w:type="dxa"/>
          </w:tcPr>
          <w:p w14:paraId="7C4FE7EB" w14:textId="4E701701"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217.19</w:t>
            </w:r>
          </w:p>
        </w:tc>
        <w:tc>
          <w:tcPr>
            <w:tcW w:w="2520" w:type="dxa"/>
            <w:shd w:val="clear" w:color="auto" w:fill="auto"/>
            <w:noWrap/>
          </w:tcPr>
          <w:p w14:paraId="20810C79" w14:textId="3D2F4E64"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There needs to be normative text for this. Add the normative text in 35.3.17 and 35.3.18.</w:t>
            </w:r>
          </w:p>
        </w:tc>
        <w:tc>
          <w:tcPr>
            <w:tcW w:w="1980" w:type="dxa"/>
            <w:shd w:val="clear" w:color="auto" w:fill="auto"/>
            <w:noWrap/>
          </w:tcPr>
          <w:p w14:paraId="11C8393A" w14:textId="5ADF21AD" w:rsidR="000145AD" w:rsidRPr="002B72DB" w:rsidRDefault="000145AD" w:rsidP="000145AD">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Add the following statement in 35.3.17 - 'A non-AP MLD with dot11EHTMLSROptionImplemented equal to true shall have dot11EHTEMLMROptionImplemented equal to false.' and add the following statement in 35.3.18 - 'A non-AP MLD with dot11EHTEMLMROptionImplemented equal to true shall have dot11EHTEMLSROptionImplemented equal to false.'</w:t>
            </w:r>
          </w:p>
        </w:tc>
        <w:tc>
          <w:tcPr>
            <w:tcW w:w="2970" w:type="dxa"/>
            <w:shd w:val="clear" w:color="auto" w:fill="auto"/>
          </w:tcPr>
          <w:p w14:paraId="44D40451" w14:textId="77777777" w:rsidR="000145AD" w:rsidRDefault="00D71CDE" w:rsidP="000145A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4F63CF5" w14:textId="6B7DB3A4" w:rsidR="00D71CDE" w:rsidRDefault="00D71CDE" w:rsidP="000145AD">
            <w:pPr>
              <w:suppressAutoHyphens/>
              <w:spacing w:after="0"/>
              <w:rPr>
                <w:rFonts w:ascii="Times New Roman" w:hAnsi="Times New Roman" w:cs="Times New Roman"/>
                <w:b/>
                <w:color w:val="000000" w:themeColor="text1"/>
                <w:sz w:val="16"/>
                <w:szCs w:val="16"/>
              </w:rPr>
            </w:pPr>
          </w:p>
          <w:p w14:paraId="506199A8" w14:textId="72ED1EB4" w:rsidR="00D71CDE" w:rsidRPr="00D71CDE" w:rsidRDefault="00D71CDE" w:rsidP="000145AD">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commenter. </w:t>
            </w:r>
          </w:p>
          <w:p w14:paraId="76F9ACA2" w14:textId="77777777" w:rsidR="00D71CDE" w:rsidRDefault="00D71CDE" w:rsidP="000145AD">
            <w:pPr>
              <w:suppressAutoHyphens/>
              <w:spacing w:after="0"/>
              <w:rPr>
                <w:rFonts w:ascii="Times New Roman" w:hAnsi="Times New Roman" w:cs="Times New Roman"/>
                <w:bCs/>
                <w:color w:val="000000" w:themeColor="text1"/>
                <w:sz w:val="16"/>
                <w:szCs w:val="16"/>
              </w:rPr>
            </w:pPr>
          </w:p>
          <w:p w14:paraId="4948338C" w14:textId="097BBFE7" w:rsidR="00D71CDE" w:rsidRPr="00D71CDE" w:rsidRDefault="00D71CDE" w:rsidP="000145AD">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18" w:history="1">
              <w:r w:rsidRPr="00EF28D8">
                <w:rPr>
                  <w:rStyle w:val="Hyperlink"/>
                  <w:rFonts w:ascii="Times New Roman" w:hAnsi="Times New Roman" w:cs="Times New Roman"/>
                  <w:sz w:val="16"/>
                  <w:szCs w:val="16"/>
                </w:rPr>
                <w:t>https://mentor.ieee.org/802.11/dcn/22/11-</w:t>
              </w:r>
              <w:r>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w:t>
            </w:r>
            <w:r>
              <w:rPr>
                <w:rFonts w:ascii="Times New Roman" w:hAnsi="Times New Roman" w:cs="Times New Roman"/>
                <w:b/>
                <w:bCs/>
                <w:color w:val="000000" w:themeColor="text1"/>
                <w:sz w:val="16"/>
                <w:szCs w:val="16"/>
              </w:rPr>
              <w:t>390</w:t>
            </w:r>
          </w:p>
        </w:tc>
      </w:tr>
      <w:tr w:rsidR="00C7497E" w:rsidRPr="0095147A" w14:paraId="51C1E780" w14:textId="77777777" w:rsidTr="00A97A49">
        <w:trPr>
          <w:trHeight w:val="220"/>
          <w:jc w:val="center"/>
        </w:trPr>
        <w:tc>
          <w:tcPr>
            <w:tcW w:w="625" w:type="dxa"/>
            <w:shd w:val="clear" w:color="auto" w:fill="auto"/>
            <w:noWrap/>
          </w:tcPr>
          <w:p w14:paraId="243152B8" w14:textId="2CD857CD"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11323</w:t>
            </w:r>
          </w:p>
        </w:tc>
        <w:tc>
          <w:tcPr>
            <w:tcW w:w="1080" w:type="dxa"/>
          </w:tcPr>
          <w:p w14:paraId="133F157E" w14:textId="02AD0EBF"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Robert Stacey</w:t>
            </w:r>
          </w:p>
        </w:tc>
        <w:tc>
          <w:tcPr>
            <w:tcW w:w="1080" w:type="dxa"/>
            <w:shd w:val="clear" w:color="auto" w:fill="auto"/>
            <w:noWrap/>
          </w:tcPr>
          <w:p w14:paraId="76284289" w14:textId="441B5C80"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35.3.4.3</w:t>
            </w:r>
          </w:p>
        </w:tc>
        <w:tc>
          <w:tcPr>
            <w:tcW w:w="720" w:type="dxa"/>
          </w:tcPr>
          <w:p w14:paraId="018D71B7" w14:textId="68B86D4C"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417.03</w:t>
            </w:r>
          </w:p>
        </w:tc>
        <w:tc>
          <w:tcPr>
            <w:tcW w:w="2520" w:type="dxa"/>
            <w:shd w:val="clear" w:color="auto" w:fill="auto"/>
            <w:noWrap/>
          </w:tcPr>
          <w:p w14:paraId="2A503B58" w14:textId="0645E271"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Each bullet begins with "a STA affiliated with a non-AP MLD receives" so we can suck that into the intro sentence. Also, we want the definite article in all cases (one case has the indefinite article).</w:t>
            </w:r>
          </w:p>
        </w:tc>
        <w:tc>
          <w:tcPr>
            <w:tcW w:w="1980" w:type="dxa"/>
            <w:shd w:val="clear" w:color="auto" w:fill="auto"/>
            <w:noWrap/>
          </w:tcPr>
          <w:p w14:paraId="63016BD8" w14:textId="420CB6C2" w:rsidR="00C7497E" w:rsidRPr="002B72DB" w:rsidRDefault="00C7497E" w:rsidP="00C7497E">
            <w:pPr>
              <w:suppressAutoHyphens/>
              <w:spacing w:after="0"/>
              <w:rPr>
                <w:rFonts w:ascii="Times New Roman" w:hAnsi="Times New Roman" w:cs="Times New Roman"/>
                <w:color w:val="000000" w:themeColor="text1"/>
                <w:sz w:val="16"/>
                <w:szCs w:val="16"/>
              </w:rPr>
            </w:pPr>
            <w:r w:rsidRPr="002B72DB">
              <w:rPr>
                <w:rFonts w:ascii="Times New Roman" w:hAnsi="Times New Roman" w:cs="Times New Roman"/>
                <w:sz w:val="16"/>
                <w:szCs w:val="16"/>
              </w:rPr>
              <w:t>Change intro sentence to "A non-AP MLD discovers AP MLDs and their affiliated APs [or keep the singular] when a STA affiliated with the non-AP MLD receives one or more of the following:" and delete "a STA affiliated with {the,a} non-AP MLD receives" from each item.</w:t>
            </w:r>
          </w:p>
        </w:tc>
        <w:tc>
          <w:tcPr>
            <w:tcW w:w="2970" w:type="dxa"/>
            <w:shd w:val="clear" w:color="auto" w:fill="auto"/>
          </w:tcPr>
          <w:p w14:paraId="11C25CCB" w14:textId="77777777" w:rsidR="00C7497E" w:rsidRPr="00EF28D8" w:rsidRDefault="00C7497E" w:rsidP="00C7497E">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686EA49F" w14:textId="77777777" w:rsidR="00C7497E" w:rsidRPr="00EF28D8" w:rsidRDefault="00C7497E" w:rsidP="00C7497E">
            <w:pPr>
              <w:suppressAutoHyphens/>
              <w:spacing w:after="0"/>
              <w:rPr>
                <w:rFonts w:ascii="Times New Roman" w:hAnsi="Times New Roman" w:cs="Times New Roman"/>
                <w:b/>
                <w:color w:val="000000" w:themeColor="text1"/>
                <w:sz w:val="16"/>
                <w:szCs w:val="16"/>
              </w:rPr>
            </w:pPr>
          </w:p>
          <w:p w14:paraId="77AE4F89" w14:textId="77777777" w:rsidR="00C7497E" w:rsidRPr="00EF28D8" w:rsidRDefault="00C7497E" w:rsidP="00C7497E">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 The cited paragraph is revised as suggested.</w:t>
            </w:r>
          </w:p>
          <w:p w14:paraId="752E2A8F" w14:textId="77777777" w:rsidR="00C7497E" w:rsidRPr="00EF28D8" w:rsidRDefault="00C7497E" w:rsidP="00C7497E">
            <w:pPr>
              <w:suppressAutoHyphens/>
              <w:spacing w:after="0"/>
              <w:rPr>
                <w:rFonts w:ascii="Times New Roman" w:hAnsi="Times New Roman" w:cs="Times New Roman"/>
                <w:bCs/>
                <w:color w:val="000000" w:themeColor="text1"/>
                <w:sz w:val="16"/>
                <w:szCs w:val="16"/>
              </w:rPr>
            </w:pPr>
          </w:p>
          <w:p w14:paraId="489330BF" w14:textId="63B4D5F0" w:rsidR="00C7497E" w:rsidRPr="00EF28D8" w:rsidRDefault="00C7497E" w:rsidP="00C7497E">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19"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11323</w:t>
            </w:r>
          </w:p>
        </w:tc>
      </w:tr>
      <w:tr w:rsidR="00C7497E" w:rsidRPr="0095147A" w14:paraId="0DA9B401" w14:textId="77777777" w:rsidTr="00A97A49">
        <w:trPr>
          <w:trHeight w:val="220"/>
          <w:jc w:val="center"/>
        </w:trPr>
        <w:tc>
          <w:tcPr>
            <w:tcW w:w="625" w:type="dxa"/>
            <w:shd w:val="clear" w:color="auto" w:fill="auto"/>
            <w:noWrap/>
          </w:tcPr>
          <w:p w14:paraId="3D14C5E8" w14:textId="10FBC002"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13351</w:t>
            </w:r>
          </w:p>
        </w:tc>
        <w:tc>
          <w:tcPr>
            <w:tcW w:w="1080" w:type="dxa"/>
          </w:tcPr>
          <w:p w14:paraId="60F9206F" w14:textId="2501CF7E"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Liwen Chu</w:t>
            </w:r>
          </w:p>
        </w:tc>
        <w:tc>
          <w:tcPr>
            <w:tcW w:w="1080" w:type="dxa"/>
            <w:shd w:val="clear" w:color="auto" w:fill="auto"/>
            <w:noWrap/>
          </w:tcPr>
          <w:p w14:paraId="505E2348" w14:textId="5181CDAE"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33.3.4.3</w:t>
            </w:r>
          </w:p>
        </w:tc>
        <w:tc>
          <w:tcPr>
            <w:tcW w:w="720" w:type="dxa"/>
          </w:tcPr>
          <w:p w14:paraId="467C5CA5" w14:textId="7BBC778B"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417.17</w:t>
            </w:r>
          </w:p>
        </w:tc>
        <w:tc>
          <w:tcPr>
            <w:tcW w:w="2520" w:type="dxa"/>
            <w:shd w:val="clear" w:color="auto" w:fill="auto"/>
            <w:noWrap/>
          </w:tcPr>
          <w:p w14:paraId="2BFAF777" w14:textId="0843043D"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"The frame" is one of a Beacon, Probe Response and FILS Discovery frame. However the text of "...a Beacon, Probe Response or FILS Discovery frame and the frame carries..." can't show this relationship.</w:t>
            </w:r>
          </w:p>
        </w:tc>
        <w:tc>
          <w:tcPr>
            <w:tcW w:w="1980" w:type="dxa"/>
            <w:shd w:val="clear" w:color="auto" w:fill="auto"/>
            <w:noWrap/>
          </w:tcPr>
          <w:p w14:paraId="55F45BAF" w14:textId="0E064BA4" w:rsidR="00C7497E" w:rsidRPr="002B72DB" w:rsidRDefault="00C7497E" w:rsidP="00C7497E">
            <w:pPr>
              <w:suppressAutoHyphens/>
              <w:spacing w:after="0"/>
              <w:rPr>
                <w:rFonts w:ascii="Times New Roman" w:hAnsi="Times New Roman" w:cs="Times New Roman"/>
                <w:sz w:val="16"/>
                <w:szCs w:val="16"/>
              </w:rPr>
            </w:pPr>
            <w:r w:rsidRPr="002B72DB">
              <w:rPr>
                <w:rFonts w:ascii="Times New Roman" w:hAnsi="Times New Roman" w:cs="Times New Roman"/>
                <w:sz w:val="16"/>
                <w:szCs w:val="16"/>
              </w:rPr>
              <w:t>change to " one of the Beacon, Probe Response and FILS Discovery frame transmitted by an AP (reporting AP)  that carry ..."</w:t>
            </w:r>
          </w:p>
        </w:tc>
        <w:tc>
          <w:tcPr>
            <w:tcW w:w="2970" w:type="dxa"/>
            <w:shd w:val="clear" w:color="auto" w:fill="auto"/>
          </w:tcPr>
          <w:p w14:paraId="34B2DA0A" w14:textId="77777777" w:rsidR="00C7497E" w:rsidRPr="00EF28D8" w:rsidRDefault="00C7497E" w:rsidP="00C7497E">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4C637152" w14:textId="77777777" w:rsidR="00C7497E" w:rsidRPr="00EF28D8" w:rsidRDefault="00C7497E" w:rsidP="00C7497E">
            <w:pPr>
              <w:suppressAutoHyphens/>
              <w:spacing w:after="0"/>
              <w:rPr>
                <w:rFonts w:ascii="Times New Roman" w:hAnsi="Times New Roman" w:cs="Times New Roman"/>
                <w:b/>
                <w:color w:val="000000" w:themeColor="text1"/>
                <w:sz w:val="16"/>
                <w:szCs w:val="16"/>
              </w:rPr>
            </w:pPr>
          </w:p>
          <w:p w14:paraId="1DFF3FC4" w14:textId="77777777" w:rsidR="00C7497E" w:rsidRPr="00EF28D8" w:rsidRDefault="00C7497E" w:rsidP="00C7497E">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 The cited paragraph is revised as suggested.</w:t>
            </w:r>
          </w:p>
          <w:p w14:paraId="643E0809" w14:textId="77777777" w:rsidR="00C7497E" w:rsidRPr="00EF28D8" w:rsidRDefault="00C7497E" w:rsidP="00C7497E">
            <w:pPr>
              <w:suppressAutoHyphens/>
              <w:spacing w:after="0"/>
              <w:rPr>
                <w:rFonts w:ascii="Times New Roman" w:hAnsi="Times New Roman" w:cs="Times New Roman"/>
                <w:bCs/>
                <w:color w:val="000000" w:themeColor="text1"/>
                <w:sz w:val="16"/>
                <w:szCs w:val="16"/>
              </w:rPr>
            </w:pPr>
          </w:p>
          <w:p w14:paraId="1A6E1F0B" w14:textId="721730AD" w:rsidR="00C7497E" w:rsidRPr="00EF28D8" w:rsidRDefault="00C7497E" w:rsidP="00C7497E">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00134861" w:rsidRPr="00EF28D8">
              <w:rPr>
                <w:rFonts w:ascii="Times New Roman" w:hAnsi="Times New Roman" w:cs="Times New Roman"/>
                <w:color w:val="000000" w:themeColor="text1"/>
                <w:sz w:val="16"/>
                <w:szCs w:val="16"/>
              </w:rPr>
              <w:t>[</w:t>
            </w:r>
            <w:hyperlink r:id="rId20" w:history="1">
              <w:r w:rsidR="00134861"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00134861" w:rsidRPr="00EF28D8">
                <w:rPr>
                  <w:rStyle w:val="Hyperlink"/>
                  <w:rFonts w:ascii="Times New Roman" w:hAnsi="Times New Roman" w:cs="Times New Roman"/>
                  <w:sz w:val="16"/>
                  <w:szCs w:val="16"/>
                </w:rPr>
                <w:t>-lb266-cr-for-clause-35-3.docx</w:t>
              </w:r>
            </w:hyperlink>
            <w:r w:rsidR="00134861"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13351</w:t>
            </w:r>
          </w:p>
        </w:tc>
      </w:tr>
      <w:tr w:rsidR="004F7023" w:rsidRPr="0095147A" w14:paraId="1787D0B1" w14:textId="77777777" w:rsidTr="00A97A49">
        <w:trPr>
          <w:trHeight w:val="220"/>
          <w:jc w:val="center"/>
        </w:trPr>
        <w:tc>
          <w:tcPr>
            <w:tcW w:w="625" w:type="dxa"/>
            <w:shd w:val="clear" w:color="auto" w:fill="auto"/>
            <w:noWrap/>
          </w:tcPr>
          <w:p w14:paraId="393FF5B5" w14:textId="6EAD0A8A" w:rsidR="004F7023" w:rsidRPr="00032FDD" w:rsidRDefault="004F7023" w:rsidP="004F7023">
            <w:pPr>
              <w:suppressAutoHyphens/>
              <w:spacing w:after="0"/>
              <w:rPr>
                <w:rFonts w:ascii="Times New Roman" w:hAnsi="Times New Roman" w:cs="Times New Roman"/>
                <w:sz w:val="16"/>
                <w:szCs w:val="16"/>
                <w:highlight w:val="yellow"/>
              </w:rPr>
            </w:pPr>
            <w:r w:rsidRPr="000A5FF4">
              <w:rPr>
                <w:rFonts w:ascii="Times New Roman" w:hAnsi="Times New Roman" w:cs="Times New Roman"/>
                <w:sz w:val="16"/>
                <w:szCs w:val="16"/>
              </w:rPr>
              <w:t>12934</w:t>
            </w:r>
          </w:p>
        </w:tc>
        <w:tc>
          <w:tcPr>
            <w:tcW w:w="1080" w:type="dxa"/>
          </w:tcPr>
          <w:p w14:paraId="65C20229" w14:textId="7F7A4F22" w:rsidR="004F7023" w:rsidRPr="002B72DB" w:rsidRDefault="004F7023" w:rsidP="004F7023">
            <w:pPr>
              <w:suppressAutoHyphens/>
              <w:spacing w:after="0"/>
              <w:rPr>
                <w:rFonts w:ascii="Times New Roman" w:hAnsi="Times New Roman" w:cs="Times New Roman"/>
                <w:sz w:val="16"/>
                <w:szCs w:val="16"/>
              </w:rPr>
            </w:pPr>
            <w:r w:rsidRPr="000A5FF4">
              <w:rPr>
                <w:rFonts w:ascii="Times New Roman" w:hAnsi="Times New Roman" w:cs="Times New Roman"/>
                <w:sz w:val="16"/>
                <w:szCs w:val="16"/>
              </w:rPr>
              <w:t>Payam Torab Jahromi</w:t>
            </w:r>
          </w:p>
        </w:tc>
        <w:tc>
          <w:tcPr>
            <w:tcW w:w="1080" w:type="dxa"/>
            <w:shd w:val="clear" w:color="auto" w:fill="auto"/>
            <w:noWrap/>
          </w:tcPr>
          <w:p w14:paraId="5ED9BDD4" w14:textId="123AC710" w:rsidR="004F7023" w:rsidRPr="002B72DB" w:rsidRDefault="004F7023" w:rsidP="004F7023">
            <w:pPr>
              <w:suppressAutoHyphens/>
              <w:spacing w:after="0"/>
              <w:rPr>
                <w:rFonts w:ascii="Times New Roman" w:hAnsi="Times New Roman" w:cs="Times New Roman"/>
                <w:sz w:val="16"/>
                <w:szCs w:val="16"/>
              </w:rPr>
            </w:pPr>
            <w:r w:rsidRPr="000A5FF4">
              <w:rPr>
                <w:rFonts w:ascii="Times New Roman" w:hAnsi="Times New Roman" w:cs="Times New Roman"/>
                <w:sz w:val="16"/>
                <w:szCs w:val="16"/>
              </w:rPr>
              <w:t> </w:t>
            </w:r>
          </w:p>
        </w:tc>
        <w:tc>
          <w:tcPr>
            <w:tcW w:w="720" w:type="dxa"/>
          </w:tcPr>
          <w:p w14:paraId="62544D2C" w14:textId="73F36017" w:rsidR="004F7023" w:rsidRPr="002B72DB" w:rsidRDefault="004F7023" w:rsidP="004F7023">
            <w:pPr>
              <w:suppressAutoHyphens/>
              <w:spacing w:after="0"/>
              <w:rPr>
                <w:rFonts w:ascii="Times New Roman" w:hAnsi="Times New Roman" w:cs="Times New Roman"/>
                <w:sz w:val="16"/>
                <w:szCs w:val="16"/>
              </w:rPr>
            </w:pPr>
            <w:r w:rsidRPr="000A5FF4">
              <w:rPr>
                <w:rFonts w:ascii="Times New Roman" w:hAnsi="Times New Roman" w:cs="Times New Roman"/>
                <w:sz w:val="16"/>
                <w:szCs w:val="16"/>
              </w:rPr>
              <w:t>0.00</w:t>
            </w:r>
          </w:p>
        </w:tc>
        <w:tc>
          <w:tcPr>
            <w:tcW w:w="2520" w:type="dxa"/>
            <w:shd w:val="clear" w:color="auto" w:fill="auto"/>
            <w:noWrap/>
          </w:tcPr>
          <w:p w14:paraId="5721850C" w14:textId="5ABA43CC" w:rsidR="004F7023" w:rsidRPr="002B72DB" w:rsidRDefault="004F7023" w:rsidP="004F7023">
            <w:pPr>
              <w:suppressAutoHyphens/>
              <w:spacing w:after="0"/>
              <w:rPr>
                <w:rFonts w:ascii="Times New Roman" w:hAnsi="Times New Roman" w:cs="Times New Roman"/>
                <w:sz w:val="16"/>
                <w:szCs w:val="16"/>
              </w:rPr>
            </w:pPr>
            <w:r w:rsidRPr="000A5FF4">
              <w:rPr>
                <w:rFonts w:ascii="Times New Roman" w:hAnsi="Times New Roman" w:cs="Times New Roman"/>
                <w:sz w:val="16"/>
                <w:szCs w:val="16"/>
              </w:rPr>
              <w:t>Change instances of "Multi-link element" to "Multi-Link element" (at least 12 as of Draft 1.5)</w:t>
            </w:r>
          </w:p>
        </w:tc>
        <w:tc>
          <w:tcPr>
            <w:tcW w:w="1980" w:type="dxa"/>
            <w:shd w:val="clear" w:color="auto" w:fill="auto"/>
            <w:noWrap/>
          </w:tcPr>
          <w:p w14:paraId="3BFA0510" w14:textId="36C7C340" w:rsidR="004F7023" w:rsidRPr="002B72DB" w:rsidRDefault="004F7023" w:rsidP="004F7023">
            <w:pPr>
              <w:suppressAutoHyphens/>
              <w:spacing w:after="0"/>
              <w:rPr>
                <w:rFonts w:ascii="Times New Roman" w:hAnsi="Times New Roman" w:cs="Times New Roman"/>
                <w:sz w:val="16"/>
                <w:szCs w:val="16"/>
              </w:rPr>
            </w:pPr>
            <w:r w:rsidRPr="000A5FF4">
              <w:rPr>
                <w:rFonts w:ascii="Times New Roman" w:hAnsi="Times New Roman" w:cs="Times New Roman"/>
                <w:sz w:val="16"/>
                <w:szCs w:val="16"/>
              </w:rPr>
              <w:t> </w:t>
            </w:r>
          </w:p>
        </w:tc>
        <w:tc>
          <w:tcPr>
            <w:tcW w:w="2970" w:type="dxa"/>
            <w:shd w:val="clear" w:color="auto" w:fill="auto"/>
          </w:tcPr>
          <w:p w14:paraId="01A0F947" w14:textId="289A356F" w:rsidR="004F7023" w:rsidRPr="00EF28D8" w:rsidRDefault="004F7023" w:rsidP="004F702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4F7023" w:rsidRPr="0095147A" w14:paraId="6AC8F748" w14:textId="77777777" w:rsidTr="00A97A49">
        <w:trPr>
          <w:trHeight w:val="220"/>
          <w:jc w:val="center"/>
        </w:trPr>
        <w:tc>
          <w:tcPr>
            <w:tcW w:w="625" w:type="dxa"/>
            <w:shd w:val="clear" w:color="auto" w:fill="auto"/>
            <w:noWrap/>
          </w:tcPr>
          <w:p w14:paraId="4EA4BC93" w14:textId="60A46C4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10417</w:t>
            </w:r>
          </w:p>
        </w:tc>
        <w:tc>
          <w:tcPr>
            <w:tcW w:w="1080" w:type="dxa"/>
          </w:tcPr>
          <w:p w14:paraId="20E33EA0" w14:textId="482A2C5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yan li</w:t>
            </w:r>
          </w:p>
        </w:tc>
        <w:tc>
          <w:tcPr>
            <w:tcW w:w="1080" w:type="dxa"/>
            <w:shd w:val="clear" w:color="auto" w:fill="auto"/>
            <w:noWrap/>
          </w:tcPr>
          <w:p w14:paraId="48E65731" w14:textId="07AE3D98"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47ABCF30" w14:textId="67E1222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438.31</w:t>
            </w:r>
          </w:p>
        </w:tc>
        <w:tc>
          <w:tcPr>
            <w:tcW w:w="2520" w:type="dxa"/>
            <w:shd w:val="clear" w:color="auto" w:fill="auto"/>
            <w:noWrap/>
          </w:tcPr>
          <w:p w14:paraId="25383CDB" w14:textId="47B77A0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the value of the Beacon Interval for AP2 is greater than the value of beacon interval for AP1, the Quiet Count field of the Quiet element is decremented at a faster rate (i.e., 2 in this example) in every subsequent beacon transmitted by AP1.'</w:t>
            </w:r>
            <w:r w:rsidRPr="00C22816">
              <w:rPr>
                <w:rFonts w:ascii="Times New Roman" w:hAnsi="Times New Roman" w:cs="Times New Roman"/>
                <w:sz w:val="16"/>
                <w:szCs w:val="16"/>
              </w:rPr>
              <w:br/>
              <w:t>As shown in the Figure 35-12,quiet count field of AP2 is decremented faster than that of AP1,so the Quiet Count field of the Quiet element is decremented at a faster rate (i.e., 2 in this example) in every subsequent beacon transmitted by 'AP2'.</w:t>
            </w:r>
          </w:p>
        </w:tc>
        <w:tc>
          <w:tcPr>
            <w:tcW w:w="1980" w:type="dxa"/>
            <w:shd w:val="clear" w:color="auto" w:fill="auto"/>
            <w:noWrap/>
          </w:tcPr>
          <w:p w14:paraId="79835DEB" w14:textId="2553590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quiet count field of AP2,not AP1, is decremented faster</w:t>
            </w:r>
          </w:p>
        </w:tc>
        <w:tc>
          <w:tcPr>
            <w:tcW w:w="2970" w:type="dxa"/>
            <w:shd w:val="clear" w:color="auto" w:fill="auto"/>
          </w:tcPr>
          <w:p w14:paraId="30E86EED" w14:textId="64226AD0" w:rsidR="004F7023" w:rsidRDefault="004F7023" w:rsidP="004F7023">
            <w:pPr>
              <w:suppressAutoHyphens/>
              <w:spacing w:after="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Revised</w:t>
            </w:r>
          </w:p>
          <w:p w14:paraId="17688874" w14:textId="20478A48" w:rsidR="004F7023" w:rsidRDefault="004F7023" w:rsidP="004F7023">
            <w:pPr>
              <w:suppressAutoHyphens/>
              <w:spacing w:after="0"/>
              <w:rPr>
                <w:rFonts w:ascii="Times New Roman" w:hAnsi="Times New Roman" w:cs="Times New Roman"/>
                <w:b/>
                <w:bCs/>
                <w:color w:val="000000" w:themeColor="text1"/>
                <w:sz w:val="16"/>
                <w:szCs w:val="16"/>
              </w:rPr>
            </w:pPr>
          </w:p>
          <w:p w14:paraId="7390B236" w14:textId="1B209B30" w:rsidR="004F7023" w:rsidRPr="00B67106" w:rsidRDefault="004F7023" w:rsidP="004F702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Agree with the commenter. The error is fixed.</w:t>
            </w:r>
          </w:p>
          <w:p w14:paraId="3C19A64A" w14:textId="77777777" w:rsidR="004F7023" w:rsidRDefault="004F7023" w:rsidP="004F7023">
            <w:pPr>
              <w:suppressAutoHyphens/>
              <w:spacing w:after="0"/>
              <w:rPr>
                <w:rFonts w:ascii="Times New Roman" w:hAnsi="Times New Roman" w:cs="Times New Roman"/>
                <w:b/>
                <w:bCs/>
                <w:color w:val="000000" w:themeColor="text1"/>
                <w:sz w:val="16"/>
                <w:szCs w:val="16"/>
              </w:rPr>
            </w:pPr>
          </w:p>
          <w:p w14:paraId="3FB701B3" w14:textId="3EC9B2B7" w:rsidR="004F7023" w:rsidRPr="00EF28D8"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1" w:history="1">
              <w:r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10417</w:t>
            </w:r>
          </w:p>
        </w:tc>
      </w:tr>
      <w:tr w:rsidR="004F7023" w:rsidRPr="0095147A" w14:paraId="0B2D3800" w14:textId="77777777" w:rsidTr="00A97A49">
        <w:trPr>
          <w:trHeight w:val="220"/>
          <w:jc w:val="center"/>
        </w:trPr>
        <w:tc>
          <w:tcPr>
            <w:tcW w:w="625" w:type="dxa"/>
            <w:shd w:val="clear" w:color="auto" w:fill="auto"/>
            <w:noWrap/>
          </w:tcPr>
          <w:p w14:paraId="5FFF9251" w14:textId="16B0F7E2"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10244</w:t>
            </w:r>
          </w:p>
        </w:tc>
        <w:tc>
          <w:tcPr>
            <w:tcW w:w="1080" w:type="dxa"/>
          </w:tcPr>
          <w:p w14:paraId="6A9D0F21" w14:textId="289AF08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John Wullert</w:t>
            </w:r>
          </w:p>
        </w:tc>
        <w:tc>
          <w:tcPr>
            <w:tcW w:w="1080" w:type="dxa"/>
            <w:shd w:val="clear" w:color="auto" w:fill="auto"/>
            <w:noWrap/>
          </w:tcPr>
          <w:p w14:paraId="265A5FCC" w14:textId="0DA05DD0"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419E3C8" w14:textId="78904EF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438.41</w:t>
            </w:r>
          </w:p>
        </w:tc>
        <w:tc>
          <w:tcPr>
            <w:tcW w:w="2520" w:type="dxa"/>
            <w:shd w:val="clear" w:color="auto" w:fill="auto"/>
            <w:noWrap/>
          </w:tcPr>
          <w:p w14:paraId="20446539" w14:textId="3EB66418"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last sentence in the paragraph above Figure 35-12 says the Quiet Count is set to 129, but in the figure it shows the Quiet count set at 128.</w:t>
            </w:r>
          </w:p>
        </w:tc>
        <w:tc>
          <w:tcPr>
            <w:tcW w:w="1980" w:type="dxa"/>
            <w:shd w:val="clear" w:color="auto" w:fill="auto"/>
            <w:noWrap/>
          </w:tcPr>
          <w:p w14:paraId="7AEBEF08" w14:textId="5F0530A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Revise one or the other to make them align.</w:t>
            </w:r>
          </w:p>
        </w:tc>
        <w:tc>
          <w:tcPr>
            <w:tcW w:w="2970" w:type="dxa"/>
            <w:shd w:val="clear" w:color="auto" w:fill="auto"/>
          </w:tcPr>
          <w:p w14:paraId="589552AF"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3F12EFBB"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5EA8AC8F" w14:textId="60EAB348" w:rsidR="004F7023" w:rsidDel="00C66492" w:rsidRDefault="004F7023" w:rsidP="004F7023">
            <w:pPr>
              <w:suppressAutoHyphens/>
              <w:spacing w:after="0"/>
              <w:rPr>
                <w:del w:id="3" w:author="Gaurang Naik" w:date="2022-08-24T14:24:00Z"/>
                <w:rFonts w:ascii="Times New Roman" w:hAnsi="Times New Roman" w:cs="Times New Roman"/>
                <w:bCs/>
                <w:color w:val="000000" w:themeColor="text1"/>
                <w:sz w:val="16"/>
                <w:szCs w:val="16"/>
              </w:rPr>
            </w:pPr>
            <w:del w:id="4" w:author="Gaurang Naik" w:date="2022-08-24T14:24:00Z">
              <w:r w:rsidRPr="00EF28D8" w:rsidDel="00C66492">
                <w:rPr>
                  <w:rFonts w:ascii="Times New Roman" w:hAnsi="Times New Roman" w:cs="Times New Roman"/>
                  <w:bCs/>
                  <w:color w:val="000000" w:themeColor="text1"/>
                  <w:sz w:val="16"/>
                  <w:szCs w:val="16"/>
                </w:rPr>
                <w:delText>Agree with the commenter</w:delText>
              </w:r>
              <w:r w:rsidDel="00C66492">
                <w:rPr>
                  <w:rFonts w:ascii="Times New Roman" w:hAnsi="Times New Roman" w:cs="Times New Roman"/>
                  <w:bCs/>
                  <w:color w:val="000000" w:themeColor="text1"/>
                  <w:sz w:val="16"/>
                  <w:szCs w:val="16"/>
                </w:rPr>
                <w:delText xml:space="preserve">.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 </w:delText>
              </w:r>
            </w:del>
            <w:ins w:id="5" w:author="Gaurang Naik" w:date="2022-08-24T14:24:00Z">
              <w:r w:rsidR="00C66492">
                <w:rPr>
                  <w:rFonts w:ascii="Times New Roman" w:hAnsi="Times New Roman" w:cs="Times New Roman"/>
                  <w:bCs/>
                  <w:color w:val="000000" w:themeColor="text1"/>
                  <w:sz w:val="16"/>
                  <w:szCs w:val="16"/>
                </w:rPr>
                <w:t xml:space="preserve">The figure is revised to </w:t>
              </w:r>
              <w:r w:rsidR="00530D61">
                <w:rPr>
                  <w:rFonts w:ascii="Times New Roman" w:hAnsi="Times New Roman" w:cs="Times New Roman"/>
                  <w:bCs/>
                  <w:color w:val="000000" w:themeColor="text1"/>
                  <w:sz w:val="16"/>
                  <w:szCs w:val="16"/>
                </w:rPr>
                <w:t xml:space="preserve">show the correct values in the Quiet Count field on the affected link based on rules in </w:t>
              </w:r>
              <w:r w:rsidR="00D268B2">
                <w:rPr>
                  <w:rFonts w:ascii="Times New Roman" w:hAnsi="Times New Roman" w:cs="Times New Roman"/>
                  <w:bCs/>
                  <w:color w:val="000000" w:themeColor="text1"/>
                  <w:sz w:val="16"/>
                  <w:szCs w:val="16"/>
                </w:rPr>
                <w:t xml:space="preserve">the baseline. </w:t>
              </w:r>
            </w:ins>
            <w:ins w:id="6" w:author="Gaurang Naik" w:date="2022-08-24T14:25:00Z">
              <w:r w:rsidR="00D268B2">
                <w:rPr>
                  <w:rFonts w:ascii="Times New Roman" w:hAnsi="Times New Roman" w:cs="Times New Roman"/>
                  <w:bCs/>
                  <w:color w:val="000000" w:themeColor="text1"/>
                  <w:sz w:val="16"/>
                  <w:szCs w:val="16"/>
                </w:rPr>
                <w:t>The value in the Beacon frame on the reporting link is set to 128. The description text is updated.</w:t>
              </w:r>
            </w:ins>
          </w:p>
          <w:p w14:paraId="3AED0A0C" w14:textId="77777777" w:rsidR="004F7023" w:rsidRDefault="004F7023" w:rsidP="004F7023">
            <w:pPr>
              <w:suppressAutoHyphens/>
              <w:spacing w:after="0"/>
              <w:rPr>
                <w:rFonts w:ascii="Times New Roman" w:hAnsi="Times New Roman" w:cs="Times New Roman"/>
                <w:bCs/>
                <w:color w:val="000000" w:themeColor="text1"/>
                <w:sz w:val="16"/>
                <w:szCs w:val="16"/>
              </w:rPr>
            </w:pPr>
          </w:p>
          <w:p w14:paraId="483DF001" w14:textId="4DD7CF03" w:rsidR="004F7023" w:rsidRPr="00EF28D8"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2" w:history="1">
              <w:r w:rsidR="004C78C4"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27B42B1A" w14:textId="77777777" w:rsidTr="00A97A49">
        <w:trPr>
          <w:trHeight w:val="220"/>
          <w:jc w:val="center"/>
        </w:trPr>
        <w:tc>
          <w:tcPr>
            <w:tcW w:w="625" w:type="dxa"/>
            <w:shd w:val="clear" w:color="auto" w:fill="auto"/>
            <w:noWrap/>
          </w:tcPr>
          <w:p w14:paraId="0EE9032B" w14:textId="6E39CD50"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12635</w:t>
            </w:r>
          </w:p>
        </w:tc>
        <w:tc>
          <w:tcPr>
            <w:tcW w:w="1080" w:type="dxa"/>
          </w:tcPr>
          <w:p w14:paraId="1C2B3668" w14:textId="50044806"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Arik Klein</w:t>
            </w:r>
          </w:p>
        </w:tc>
        <w:tc>
          <w:tcPr>
            <w:tcW w:w="1080" w:type="dxa"/>
            <w:shd w:val="clear" w:color="auto" w:fill="auto"/>
            <w:noWrap/>
          </w:tcPr>
          <w:p w14:paraId="40D2E695" w14:textId="2E4D36C6"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5E4C1CF" w14:textId="6D4E3FF4"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438.41</w:t>
            </w:r>
          </w:p>
        </w:tc>
        <w:tc>
          <w:tcPr>
            <w:tcW w:w="2520" w:type="dxa"/>
            <w:shd w:val="clear" w:color="auto" w:fill="auto"/>
            <w:noWrap/>
          </w:tcPr>
          <w:p w14:paraId="63EC20AD" w14:textId="6DCEEAA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There is a contradiction between the value in the following sentence:" The value of the Quiet Count field of the Quiet element carried in the (Re )Association Response frame is set to 129 to indicate that the quiet interval on Link 1 started in the beacon interval that occurred 2 TBTTs in the past on Link 1" and the value denoted in Figure 35-12 (Quiet Count = 128). Please resolve.</w:t>
            </w:r>
          </w:p>
        </w:tc>
        <w:tc>
          <w:tcPr>
            <w:tcW w:w="1980" w:type="dxa"/>
            <w:shd w:val="clear" w:color="auto" w:fill="auto"/>
            <w:noWrap/>
          </w:tcPr>
          <w:p w14:paraId="74AE7E10" w14:textId="3F8FD026"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comment</w:t>
            </w:r>
          </w:p>
        </w:tc>
        <w:tc>
          <w:tcPr>
            <w:tcW w:w="2970" w:type="dxa"/>
            <w:shd w:val="clear" w:color="auto" w:fill="auto"/>
          </w:tcPr>
          <w:p w14:paraId="7AFF6F22"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3457737F"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19F6AAA0" w14:textId="79482998" w:rsidR="004F7023" w:rsidRDefault="00D268B2" w:rsidP="004F7023">
            <w:pPr>
              <w:suppressAutoHyphens/>
              <w:spacing w:after="0"/>
              <w:rPr>
                <w:rFonts w:ascii="Times New Roman" w:hAnsi="Times New Roman" w:cs="Times New Roman"/>
                <w:bCs/>
                <w:color w:val="000000" w:themeColor="text1"/>
                <w:sz w:val="16"/>
                <w:szCs w:val="16"/>
              </w:rPr>
            </w:pPr>
            <w:ins w:id="7" w:author="Gaurang Naik" w:date="2022-08-24T14:25: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8" w:author="Gaurang Naik" w:date="2022-08-24T14:25: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26FC8DA6" w14:textId="77777777" w:rsidR="004F7023" w:rsidRDefault="004F7023" w:rsidP="004F7023">
            <w:pPr>
              <w:suppressAutoHyphens/>
              <w:spacing w:after="0"/>
              <w:rPr>
                <w:rFonts w:ascii="Times New Roman" w:hAnsi="Times New Roman" w:cs="Times New Roman"/>
                <w:bCs/>
                <w:color w:val="000000" w:themeColor="text1"/>
                <w:sz w:val="16"/>
                <w:szCs w:val="16"/>
              </w:rPr>
            </w:pPr>
          </w:p>
          <w:p w14:paraId="65271742" w14:textId="44C51E1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3"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7F780EBC" w14:textId="77777777" w:rsidTr="00A97A49">
        <w:trPr>
          <w:trHeight w:val="220"/>
          <w:jc w:val="center"/>
        </w:trPr>
        <w:tc>
          <w:tcPr>
            <w:tcW w:w="625" w:type="dxa"/>
            <w:shd w:val="clear" w:color="auto" w:fill="auto"/>
            <w:noWrap/>
          </w:tcPr>
          <w:p w14:paraId="104414BC" w14:textId="7383173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12636</w:t>
            </w:r>
          </w:p>
        </w:tc>
        <w:tc>
          <w:tcPr>
            <w:tcW w:w="1080" w:type="dxa"/>
          </w:tcPr>
          <w:p w14:paraId="1EDC32B0" w14:textId="17D97104"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Arik Klein</w:t>
            </w:r>
          </w:p>
        </w:tc>
        <w:tc>
          <w:tcPr>
            <w:tcW w:w="1080" w:type="dxa"/>
            <w:shd w:val="clear" w:color="auto" w:fill="auto"/>
            <w:noWrap/>
          </w:tcPr>
          <w:p w14:paraId="00913ADF" w14:textId="78FDF66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5E8C2193" w14:textId="5F7714E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438.41</w:t>
            </w:r>
          </w:p>
        </w:tc>
        <w:tc>
          <w:tcPr>
            <w:tcW w:w="2520" w:type="dxa"/>
            <w:shd w:val="clear" w:color="auto" w:fill="auto"/>
            <w:noWrap/>
          </w:tcPr>
          <w:p w14:paraId="40F0F6D2" w14:textId="019A472E"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It is not clear what is the connection between the value of 129 (in the Quiet counter subfield) and the indication that the "quiet interval on Link 1 started in the beacon interval that occurred 2 TBTTs in the past on Link 1"? (a) according to REVme D1.0 section 9.4.2.22, the  Quiet Count field can include only a "positive" values, thus the value of 129 (10000001) should not be interpreted as a negative value (in 2's complement) (b) The main point is not where the Quiet period starts on Link 1, but rather where it ends on Link 1. Thus, why not using the Quiet Duration field instead the Quiet Count field?</w:t>
            </w:r>
          </w:p>
        </w:tc>
        <w:tc>
          <w:tcPr>
            <w:tcW w:w="1980" w:type="dxa"/>
            <w:shd w:val="clear" w:color="auto" w:fill="auto"/>
            <w:noWrap/>
          </w:tcPr>
          <w:p w14:paraId="7739A33D" w14:textId="7C5D2DF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In case of the example shown in Figure 35-12, need to change the Quiet Duration value in the quiet Element included in the Link Info field of the Reported AP operating on Link 1 (and contained in the Beacon frame transmitted on Link 2). The value should reflect the remaining duration till the end of the quiet Period while Quiet Count field equal to 1.</w:t>
            </w:r>
          </w:p>
        </w:tc>
        <w:tc>
          <w:tcPr>
            <w:tcW w:w="2970" w:type="dxa"/>
            <w:shd w:val="clear" w:color="auto" w:fill="auto"/>
          </w:tcPr>
          <w:p w14:paraId="2489F51F" w14:textId="77777777" w:rsidR="004F7023" w:rsidRDefault="004F7023" w:rsidP="004F702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8A45A3C" w14:textId="77777777" w:rsidR="004F7023" w:rsidRDefault="004F7023" w:rsidP="004F7023">
            <w:pPr>
              <w:suppressAutoHyphens/>
              <w:spacing w:after="0"/>
              <w:rPr>
                <w:rFonts w:ascii="Times New Roman" w:hAnsi="Times New Roman" w:cs="Times New Roman"/>
                <w:b/>
                <w:color w:val="000000" w:themeColor="text1"/>
                <w:sz w:val="16"/>
                <w:szCs w:val="16"/>
              </w:rPr>
            </w:pPr>
          </w:p>
          <w:p w14:paraId="40A09158" w14:textId="77777777" w:rsidR="004F7023" w:rsidRDefault="004F7023" w:rsidP="004F7023">
            <w:pPr>
              <w:suppressAutoHyphens/>
              <w:spacing w:after="0"/>
              <w:rPr>
                <w:rFonts w:ascii="Times New Roman" w:hAnsi="Times New Roman" w:cs="Times New Roman"/>
                <w:bCs/>
                <w:color w:val="000000" w:themeColor="text1"/>
                <w:sz w:val="16"/>
                <w:szCs w:val="16"/>
              </w:rPr>
            </w:pPr>
            <w:r w:rsidRPr="00BA393D">
              <w:rPr>
                <w:rFonts w:ascii="Times New Roman" w:hAnsi="Times New Roman" w:cs="Times New Roman"/>
                <w:bCs/>
                <w:color w:val="000000" w:themeColor="text1"/>
                <w:sz w:val="16"/>
                <w:szCs w:val="16"/>
              </w:rPr>
              <w:t xml:space="preserve">An </w:t>
            </w:r>
            <w:r>
              <w:rPr>
                <w:rFonts w:ascii="Times New Roman" w:hAnsi="Times New Roman" w:cs="Times New Roman"/>
                <w:bCs/>
                <w:color w:val="000000" w:themeColor="text1"/>
                <w:sz w:val="16"/>
                <w:szCs w:val="16"/>
              </w:rPr>
              <w:t xml:space="preserve">EHT AP does not advertise values in the Quiet Count field greater than 127. This rule has been added in Clause 9.4.2.22. Quiet Count values of greater than 127 can be included when the Quiet element is included in Per-STA Profile corresponding to another AP affiliated with the AP MLD. In this case, it indicates that the Quiet interval has started in the past at the TBTT (of the reported AP) given by the value carried in Quiet Count field minus 127. </w:t>
            </w:r>
          </w:p>
          <w:p w14:paraId="793849E7" w14:textId="73FCB591" w:rsidR="004F7023" w:rsidRPr="00BA393D"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4" w:history="1">
              <w:r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12636</w:t>
            </w:r>
          </w:p>
        </w:tc>
      </w:tr>
      <w:tr w:rsidR="004F7023" w:rsidRPr="0095147A" w14:paraId="41A971D3" w14:textId="77777777" w:rsidTr="00A97A49">
        <w:trPr>
          <w:trHeight w:val="220"/>
          <w:jc w:val="center"/>
        </w:trPr>
        <w:tc>
          <w:tcPr>
            <w:tcW w:w="625" w:type="dxa"/>
            <w:shd w:val="clear" w:color="auto" w:fill="auto"/>
            <w:noWrap/>
          </w:tcPr>
          <w:p w14:paraId="5272771F" w14:textId="55485ADC"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10006</w:t>
            </w:r>
          </w:p>
        </w:tc>
        <w:tc>
          <w:tcPr>
            <w:tcW w:w="1080" w:type="dxa"/>
          </w:tcPr>
          <w:p w14:paraId="0C50C831" w14:textId="4CDC4F9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Lisa Ward</w:t>
            </w:r>
          </w:p>
        </w:tc>
        <w:tc>
          <w:tcPr>
            <w:tcW w:w="1080" w:type="dxa"/>
            <w:shd w:val="clear" w:color="auto" w:fill="auto"/>
            <w:noWrap/>
          </w:tcPr>
          <w:p w14:paraId="121CB0CF" w14:textId="4675004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1B7A0BB" w14:textId="4E02A7B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2C9E143B" w14:textId="57B188C8"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In the description of Figure 35-12 for the example of an AP carrying a quiet element, it says that the quiet count field is set to 129.</w:t>
            </w:r>
            <w:r w:rsidRPr="00C22816">
              <w:rPr>
                <w:rFonts w:ascii="Times New Roman" w:hAnsi="Times New Roman" w:cs="Times New Roman"/>
                <w:sz w:val="16"/>
                <w:szCs w:val="16"/>
              </w:rPr>
              <w:br/>
              <w:t>However, the figure shows that the quiet count = 128.  I wonder if the text and the figure should match</w:t>
            </w:r>
          </w:p>
        </w:tc>
        <w:tc>
          <w:tcPr>
            <w:tcW w:w="1980" w:type="dxa"/>
            <w:shd w:val="clear" w:color="auto" w:fill="auto"/>
            <w:noWrap/>
          </w:tcPr>
          <w:p w14:paraId="477ADD4C" w14:textId="3C2F631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Check if the quiet count value in the text in this sentence (129) should be changed to 128 to match the value in figure 35-12:</w:t>
            </w:r>
            <w:r w:rsidRPr="00C22816">
              <w:rPr>
                <w:rFonts w:ascii="Times New Roman" w:hAnsi="Times New Roman" w:cs="Times New Roman"/>
                <w:sz w:val="16"/>
                <w:szCs w:val="16"/>
              </w:rPr>
              <w:br/>
              <w:t>"carried in the (Re)Association Response frame is set to 129 to indicate that the quiet interval on Link</w:t>
            </w:r>
            <w:r w:rsidRPr="00C22816">
              <w:rPr>
                <w:rFonts w:ascii="Times New Roman" w:hAnsi="Times New Roman" w:cs="Times New Roman"/>
                <w:sz w:val="16"/>
                <w:szCs w:val="16"/>
              </w:rPr>
              <w:br/>
              <w:t>1 "  If so, consider changing text to read 128 since that is easier than modifying the figure and as i understood it a value &gt;127 will work in this case.</w:t>
            </w:r>
          </w:p>
        </w:tc>
        <w:tc>
          <w:tcPr>
            <w:tcW w:w="2970" w:type="dxa"/>
            <w:shd w:val="clear" w:color="auto" w:fill="auto"/>
          </w:tcPr>
          <w:p w14:paraId="1853ADB3"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5D3B6FD6"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4C3E4D57" w14:textId="3F24EC17" w:rsidR="004F7023" w:rsidRDefault="00D268B2" w:rsidP="004F7023">
            <w:pPr>
              <w:suppressAutoHyphens/>
              <w:spacing w:after="0"/>
              <w:rPr>
                <w:rFonts w:ascii="Times New Roman" w:hAnsi="Times New Roman" w:cs="Times New Roman"/>
                <w:bCs/>
                <w:color w:val="000000" w:themeColor="text1"/>
                <w:sz w:val="16"/>
                <w:szCs w:val="16"/>
              </w:rPr>
            </w:pPr>
            <w:ins w:id="9" w:author="Gaurang Naik" w:date="2022-08-24T14:25: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10" w:author="Gaurang Naik" w:date="2022-08-24T14:25: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0D29F254" w14:textId="77777777" w:rsidR="004F7023" w:rsidRDefault="004F7023" w:rsidP="004F7023">
            <w:pPr>
              <w:suppressAutoHyphens/>
              <w:spacing w:after="0"/>
              <w:rPr>
                <w:rFonts w:ascii="Times New Roman" w:hAnsi="Times New Roman" w:cs="Times New Roman"/>
                <w:bCs/>
                <w:color w:val="000000" w:themeColor="text1"/>
                <w:sz w:val="16"/>
                <w:szCs w:val="16"/>
              </w:rPr>
            </w:pPr>
          </w:p>
          <w:p w14:paraId="4F88797C" w14:textId="34253F03"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5"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3A10E3FB" w14:textId="77777777" w:rsidTr="00A97A49">
        <w:trPr>
          <w:trHeight w:val="220"/>
          <w:jc w:val="center"/>
        </w:trPr>
        <w:tc>
          <w:tcPr>
            <w:tcW w:w="625" w:type="dxa"/>
            <w:shd w:val="clear" w:color="auto" w:fill="auto"/>
            <w:noWrap/>
          </w:tcPr>
          <w:p w14:paraId="67FD0666" w14:textId="59B247F3"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10085</w:t>
            </w:r>
          </w:p>
        </w:tc>
        <w:tc>
          <w:tcPr>
            <w:tcW w:w="1080" w:type="dxa"/>
          </w:tcPr>
          <w:p w14:paraId="70EB76BB" w14:textId="5492BF9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Xiangxin Gu</w:t>
            </w:r>
          </w:p>
        </w:tc>
        <w:tc>
          <w:tcPr>
            <w:tcW w:w="1080" w:type="dxa"/>
            <w:shd w:val="clear" w:color="auto" w:fill="auto"/>
            <w:noWrap/>
          </w:tcPr>
          <w:p w14:paraId="1436D18F" w14:textId="5FAE3AD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1612048A" w14:textId="62359DE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4C44CE57" w14:textId="54E66B4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text "The value of the Quiet Count field of the Quiet element carried in the (Re</w:t>
            </w:r>
            <w:r w:rsidRPr="00C22816">
              <w:rPr>
                <w:rFonts w:ascii="Times New Roman" w:hAnsi="Times New Roman" w:cs="Times New Roman"/>
                <w:sz w:val="16"/>
                <w:szCs w:val="16"/>
              </w:rPr>
              <w:br/>
              <w:t>)Association Response frame is set to 129",  does not align with the Figure 35-12, in which the value is 128.</w:t>
            </w:r>
          </w:p>
        </w:tc>
        <w:tc>
          <w:tcPr>
            <w:tcW w:w="1980" w:type="dxa"/>
            <w:shd w:val="clear" w:color="auto" w:fill="auto"/>
            <w:noWrap/>
          </w:tcPr>
          <w:p w14:paraId="06ACBFE4" w14:textId="0A8BFFD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Make the two values consistent.</w:t>
            </w:r>
          </w:p>
        </w:tc>
        <w:tc>
          <w:tcPr>
            <w:tcW w:w="2970" w:type="dxa"/>
            <w:shd w:val="clear" w:color="auto" w:fill="auto"/>
          </w:tcPr>
          <w:p w14:paraId="6922D4A3"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78446C79"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74024714" w14:textId="19A76BA7" w:rsidR="004F7023" w:rsidRDefault="00D268B2" w:rsidP="004F7023">
            <w:pPr>
              <w:suppressAutoHyphens/>
              <w:spacing w:after="0"/>
              <w:rPr>
                <w:rFonts w:ascii="Times New Roman" w:hAnsi="Times New Roman" w:cs="Times New Roman"/>
                <w:bCs/>
                <w:color w:val="000000" w:themeColor="text1"/>
                <w:sz w:val="16"/>
                <w:szCs w:val="16"/>
              </w:rPr>
            </w:pPr>
            <w:ins w:id="11" w:author="Gaurang Naik" w:date="2022-08-24T14:25: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12" w:author="Gaurang Naik" w:date="2022-08-24T14:25: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166DC47A" w14:textId="77777777" w:rsidR="004F7023" w:rsidRDefault="004F7023" w:rsidP="004F7023">
            <w:pPr>
              <w:suppressAutoHyphens/>
              <w:spacing w:after="0"/>
              <w:rPr>
                <w:rFonts w:ascii="Times New Roman" w:hAnsi="Times New Roman" w:cs="Times New Roman"/>
                <w:bCs/>
                <w:color w:val="000000" w:themeColor="text1"/>
                <w:sz w:val="16"/>
                <w:szCs w:val="16"/>
              </w:rPr>
            </w:pPr>
          </w:p>
          <w:p w14:paraId="2C4A50F7" w14:textId="4C021F06"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6"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7AC62B03" w14:textId="77777777" w:rsidTr="00A97A49">
        <w:trPr>
          <w:trHeight w:val="220"/>
          <w:jc w:val="center"/>
        </w:trPr>
        <w:tc>
          <w:tcPr>
            <w:tcW w:w="625" w:type="dxa"/>
            <w:shd w:val="clear" w:color="auto" w:fill="auto"/>
            <w:noWrap/>
          </w:tcPr>
          <w:p w14:paraId="6CE17210" w14:textId="3834E211"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10418</w:t>
            </w:r>
          </w:p>
        </w:tc>
        <w:tc>
          <w:tcPr>
            <w:tcW w:w="1080" w:type="dxa"/>
          </w:tcPr>
          <w:p w14:paraId="1FE1B711" w14:textId="7F4C179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yan li</w:t>
            </w:r>
          </w:p>
        </w:tc>
        <w:tc>
          <w:tcPr>
            <w:tcW w:w="1080" w:type="dxa"/>
            <w:shd w:val="clear" w:color="auto" w:fill="auto"/>
            <w:noWrap/>
          </w:tcPr>
          <w:p w14:paraId="3138C657" w14:textId="2608160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6A1DD62A" w14:textId="17E6EAC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15ADEBF1" w14:textId="2C31638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quiet count field in the association repsonse is set to 129,while the figure 35-12 shows that is set to 128;Similarly,the text indicates 2 TBTTs on link 1 before association repsonse on link 2,while the figure shows 1 TBTTs before association response</w:t>
            </w:r>
          </w:p>
        </w:tc>
        <w:tc>
          <w:tcPr>
            <w:tcW w:w="1980" w:type="dxa"/>
            <w:shd w:val="clear" w:color="auto" w:fill="auto"/>
            <w:noWrap/>
          </w:tcPr>
          <w:p w14:paraId="4C41387E" w14:textId="0E52333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keep the text consistent with the figure</w:t>
            </w:r>
          </w:p>
        </w:tc>
        <w:tc>
          <w:tcPr>
            <w:tcW w:w="2970" w:type="dxa"/>
            <w:shd w:val="clear" w:color="auto" w:fill="auto"/>
          </w:tcPr>
          <w:p w14:paraId="73CB5CA2"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5BADB680"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323F2BE3" w14:textId="65CBD71E" w:rsidR="004F7023" w:rsidRDefault="00D268B2" w:rsidP="004F7023">
            <w:pPr>
              <w:suppressAutoHyphens/>
              <w:spacing w:after="0"/>
              <w:rPr>
                <w:rFonts w:ascii="Times New Roman" w:hAnsi="Times New Roman" w:cs="Times New Roman"/>
                <w:bCs/>
                <w:color w:val="000000" w:themeColor="text1"/>
                <w:sz w:val="16"/>
                <w:szCs w:val="16"/>
              </w:rPr>
            </w:pPr>
            <w:ins w:id="13"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14"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3C835FB5" w14:textId="77777777" w:rsidR="004F7023" w:rsidRDefault="004F7023" w:rsidP="004F7023">
            <w:pPr>
              <w:suppressAutoHyphens/>
              <w:spacing w:after="0"/>
              <w:rPr>
                <w:rFonts w:ascii="Times New Roman" w:hAnsi="Times New Roman" w:cs="Times New Roman"/>
                <w:bCs/>
                <w:color w:val="000000" w:themeColor="text1"/>
                <w:sz w:val="16"/>
                <w:szCs w:val="16"/>
              </w:rPr>
            </w:pPr>
          </w:p>
          <w:p w14:paraId="7D211F99" w14:textId="103C68B3"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7"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4089493E" w14:textId="77777777" w:rsidTr="00A97A49">
        <w:trPr>
          <w:trHeight w:val="220"/>
          <w:jc w:val="center"/>
        </w:trPr>
        <w:tc>
          <w:tcPr>
            <w:tcW w:w="625" w:type="dxa"/>
            <w:shd w:val="clear" w:color="auto" w:fill="auto"/>
            <w:noWrap/>
          </w:tcPr>
          <w:p w14:paraId="05BB8C95" w14:textId="36AEE07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12362</w:t>
            </w:r>
          </w:p>
        </w:tc>
        <w:tc>
          <w:tcPr>
            <w:tcW w:w="1080" w:type="dxa"/>
          </w:tcPr>
          <w:p w14:paraId="070CEEB3" w14:textId="224C536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Massinissa Lalam</w:t>
            </w:r>
          </w:p>
        </w:tc>
        <w:tc>
          <w:tcPr>
            <w:tcW w:w="1080" w:type="dxa"/>
            <w:shd w:val="clear" w:color="auto" w:fill="auto"/>
            <w:noWrap/>
          </w:tcPr>
          <w:p w14:paraId="162DEFD8" w14:textId="74B0C26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B56E863" w14:textId="0962859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501E23A3" w14:textId="16F3554E"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There is no STA sending (Re)Association Request in Figure 35-12 ... Maybe update the figure to add it? Also Quiet Count is set to 128 in the figure while the text states 129 ... figure seems to be coherent with 128 so update the text accordingly</w:t>
            </w:r>
          </w:p>
        </w:tc>
        <w:tc>
          <w:tcPr>
            <w:tcW w:w="1980" w:type="dxa"/>
            <w:shd w:val="clear" w:color="auto" w:fill="auto"/>
            <w:noWrap/>
          </w:tcPr>
          <w:p w14:paraId="2F49FFDA" w14:textId="286BC70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comment</w:t>
            </w:r>
          </w:p>
        </w:tc>
        <w:tc>
          <w:tcPr>
            <w:tcW w:w="2970" w:type="dxa"/>
            <w:shd w:val="clear" w:color="auto" w:fill="auto"/>
          </w:tcPr>
          <w:p w14:paraId="49F03E24"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208CD64E"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56061F0A" w14:textId="7E2C4FAB" w:rsidR="004F7023"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Agree with the commenter</w:t>
            </w:r>
            <w:r>
              <w:rPr>
                <w:rFonts w:ascii="Times New Roman" w:hAnsi="Times New Roman" w:cs="Times New Roman"/>
                <w:bCs/>
                <w:color w:val="000000" w:themeColor="text1"/>
                <w:sz w:val="16"/>
                <w:szCs w:val="16"/>
              </w:rPr>
              <w:t xml:space="preserve">.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 </w:t>
            </w:r>
          </w:p>
          <w:p w14:paraId="04F94132" w14:textId="6946C832" w:rsidR="004F7023" w:rsidRDefault="004F7023" w:rsidP="004F7023">
            <w:pPr>
              <w:suppressAutoHyphens/>
              <w:spacing w:after="0"/>
              <w:rPr>
                <w:rFonts w:ascii="Times New Roman" w:hAnsi="Times New Roman" w:cs="Times New Roman"/>
                <w:bCs/>
                <w:color w:val="000000" w:themeColor="text1"/>
                <w:sz w:val="16"/>
                <w:szCs w:val="16"/>
              </w:rPr>
            </w:pPr>
          </w:p>
          <w:p w14:paraId="5B7B065F" w14:textId="74683321" w:rsidR="004F7023" w:rsidRDefault="004F7023" w:rsidP="004F702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Since the condition for inclusion of Quiet element in the (Re)Association Response frame depend on the time at which the (Re)Association Response frame is transmitted, and not when the (Re)Association Request frame is transmitted, the (Re)Association Request frame is not shown in the figure. </w:t>
            </w:r>
          </w:p>
          <w:p w14:paraId="43E19F05" w14:textId="77777777" w:rsidR="004F7023" w:rsidRDefault="004F7023" w:rsidP="004F7023">
            <w:pPr>
              <w:suppressAutoHyphens/>
              <w:spacing w:after="0"/>
              <w:rPr>
                <w:rFonts w:ascii="Times New Roman" w:hAnsi="Times New Roman" w:cs="Times New Roman"/>
                <w:bCs/>
                <w:color w:val="000000" w:themeColor="text1"/>
                <w:sz w:val="16"/>
                <w:szCs w:val="16"/>
              </w:rPr>
            </w:pPr>
          </w:p>
          <w:p w14:paraId="44E92DA7" w14:textId="53CC53E8"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8" w:history="1">
              <w:r w:rsidR="00F5475B" w:rsidRPr="00CE6921">
                <w:rPr>
                  <w:rStyle w:val="Hyperlink"/>
                  <w:rFonts w:ascii="Times New Roman" w:hAnsi="Times New Roman" w:cs="Times New Roman"/>
                  <w:sz w:val="16"/>
                  <w:szCs w:val="16"/>
                </w:rPr>
                <w:t>https://mentor.ieee.org/802.11/dcn/22/11-22-1159-01-00be-lb266-cr-for-clause-35-3.docx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12362</w:t>
            </w:r>
          </w:p>
        </w:tc>
      </w:tr>
      <w:tr w:rsidR="004F7023" w:rsidRPr="0095147A" w14:paraId="6EAAEF05" w14:textId="77777777" w:rsidTr="00A97A49">
        <w:trPr>
          <w:trHeight w:val="220"/>
          <w:jc w:val="center"/>
        </w:trPr>
        <w:tc>
          <w:tcPr>
            <w:tcW w:w="625" w:type="dxa"/>
            <w:shd w:val="clear" w:color="auto" w:fill="auto"/>
            <w:noWrap/>
          </w:tcPr>
          <w:p w14:paraId="5E5F056D" w14:textId="3879D3AF" w:rsidR="004F7023" w:rsidRPr="00C22816" w:rsidRDefault="004F7023" w:rsidP="004F7023">
            <w:pPr>
              <w:suppressAutoHyphens/>
              <w:spacing w:after="0"/>
              <w:rPr>
                <w:rFonts w:ascii="Times New Roman" w:hAnsi="Times New Roman" w:cs="Times New Roman"/>
                <w:sz w:val="16"/>
                <w:szCs w:val="16"/>
              </w:rPr>
            </w:pPr>
            <w:r w:rsidRPr="00D42406">
              <w:rPr>
                <w:rFonts w:ascii="Times New Roman" w:hAnsi="Times New Roman" w:cs="Times New Roman"/>
                <w:sz w:val="16"/>
                <w:szCs w:val="16"/>
                <w:highlight w:val="cyan"/>
              </w:rPr>
              <w:t>13691</w:t>
            </w:r>
          </w:p>
        </w:tc>
        <w:tc>
          <w:tcPr>
            <w:tcW w:w="1080" w:type="dxa"/>
          </w:tcPr>
          <w:p w14:paraId="7E601650" w14:textId="76FF0F2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Yunbo Li</w:t>
            </w:r>
          </w:p>
        </w:tc>
        <w:tc>
          <w:tcPr>
            <w:tcW w:w="1080" w:type="dxa"/>
            <w:shd w:val="clear" w:color="auto" w:fill="auto"/>
            <w:noWrap/>
          </w:tcPr>
          <w:p w14:paraId="4744F499" w14:textId="47545F6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3B685D09" w14:textId="468B87C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2DC5F8BD" w14:textId="095F0D7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value of the Quiet Count field is 129 in the text, while the value is 128 in Figure 35-12. Please adjust them to match each other. Besides, from the figure, the (Re)Association Response frame seems only half TBTT after Quiet period on link1 start. it is better to move the (Re)Association Response frame a little bit far place from last Beacon in link 1.</w:t>
            </w:r>
          </w:p>
        </w:tc>
        <w:tc>
          <w:tcPr>
            <w:tcW w:w="1980" w:type="dxa"/>
            <w:shd w:val="clear" w:color="auto" w:fill="auto"/>
            <w:noWrap/>
          </w:tcPr>
          <w:p w14:paraId="1EE435AA" w14:textId="50DEF79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please redraw the figure.</w:t>
            </w:r>
          </w:p>
        </w:tc>
        <w:tc>
          <w:tcPr>
            <w:tcW w:w="2970" w:type="dxa"/>
            <w:shd w:val="clear" w:color="auto" w:fill="auto"/>
          </w:tcPr>
          <w:p w14:paraId="0D59ADFB"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44742BAF"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37BCA693" w14:textId="377ABBAA" w:rsidR="004F7023" w:rsidRDefault="00D268B2" w:rsidP="004F7023">
            <w:pPr>
              <w:suppressAutoHyphens/>
              <w:spacing w:after="0"/>
              <w:rPr>
                <w:rFonts w:ascii="Times New Roman" w:hAnsi="Times New Roman" w:cs="Times New Roman"/>
                <w:bCs/>
                <w:color w:val="000000" w:themeColor="text1"/>
                <w:sz w:val="16"/>
                <w:szCs w:val="16"/>
              </w:rPr>
            </w:pPr>
            <w:ins w:id="15"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16"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5B4F329D" w14:textId="77777777" w:rsidR="004F7023" w:rsidRDefault="004F7023" w:rsidP="004F7023">
            <w:pPr>
              <w:suppressAutoHyphens/>
              <w:spacing w:after="0"/>
              <w:rPr>
                <w:rFonts w:ascii="Times New Roman" w:hAnsi="Times New Roman" w:cs="Times New Roman"/>
                <w:bCs/>
                <w:color w:val="000000" w:themeColor="text1"/>
                <w:sz w:val="16"/>
                <w:szCs w:val="16"/>
              </w:rPr>
            </w:pPr>
          </w:p>
          <w:p w14:paraId="33EB8DC8" w14:textId="33281B0D"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29"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5EAC56DE" w14:textId="77777777" w:rsidTr="00A97A49">
        <w:trPr>
          <w:trHeight w:val="220"/>
          <w:jc w:val="center"/>
        </w:trPr>
        <w:tc>
          <w:tcPr>
            <w:tcW w:w="625" w:type="dxa"/>
            <w:shd w:val="clear" w:color="auto" w:fill="auto"/>
            <w:noWrap/>
          </w:tcPr>
          <w:p w14:paraId="78DF3980" w14:textId="2D4A614D"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13692</w:t>
            </w:r>
          </w:p>
        </w:tc>
        <w:tc>
          <w:tcPr>
            <w:tcW w:w="1080" w:type="dxa"/>
          </w:tcPr>
          <w:p w14:paraId="26ADEB0C" w14:textId="681F2FD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Yunbo Li</w:t>
            </w:r>
          </w:p>
        </w:tc>
        <w:tc>
          <w:tcPr>
            <w:tcW w:w="1080" w:type="dxa"/>
            <w:shd w:val="clear" w:color="auto" w:fill="auto"/>
            <w:noWrap/>
          </w:tcPr>
          <w:p w14:paraId="791EF576" w14:textId="1BE4C278"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33BBA25C" w14:textId="0A2AF30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40506BE1" w14:textId="0F8B498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please add a note say that when value of Quiet Count in link 1 is larger than 127, AP2 will not carry a Quiet element corresponding to AP1 in Beacon or Association Response frame</w:t>
            </w:r>
          </w:p>
        </w:tc>
        <w:tc>
          <w:tcPr>
            <w:tcW w:w="1980" w:type="dxa"/>
            <w:shd w:val="clear" w:color="auto" w:fill="auto"/>
            <w:noWrap/>
          </w:tcPr>
          <w:p w14:paraId="68476303" w14:textId="742C55C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comment.</w:t>
            </w:r>
          </w:p>
        </w:tc>
        <w:tc>
          <w:tcPr>
            <w:tcW w:w="2970" w:type="dxa"/>
            <w:shd w:val="clear" w:color="auto" w:fill="auto"/>
          </w:tcPr>
          <w:p w14:paraId="054F30EE" w14:textId="77777777" w:rsidR="004F7023" w:rsidRDefault="004F7023" w:rsidP="004F702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4A14CCE3" w14:textId="77777777" w:rsidR="004F7023" w:rsidRDefault="004F7023" w:rsidP="004F7023">
            <w:pPr>
              <w:suppressAutoHyphens/>
              <w:spacing w:after="0"/>
              <w:rPr>
                <w:rFonts w:ascii="Times New Roman" w:hAnsi="Times New Roman" w:cs="Times New Roman"/>
                <w:b/>
                <w:color w:val="000000" w:themeColor="text1"/>
                <w:sz w:val="16"/>
                <w:szCs w:val="16"/>
              </w:rPr>
            </w:pPr>
          </w:p>
          <w:p w14:paraId="1B0503AC" w14:textId="32D3847A" w:rsidR="004F7023" w:rsidRDefault="004F7023" w:rsidP="004F7023">
            <w:pPr>
              <w:suppressAutoHyphens/>
              <w:spacing w:after="0"/>
              <w:rPr>
                <w:rFonts w:ascii="Times New Roman" w:hAnsi="Times New Roman" w:cs="Times New Roman"/>
                <w:bCs/>
                <w:color w:val="000000" w:themeColor="text1"/>
                <w:sz w:val="16"/>
                <w:szCs w:val="16"/>
              </w:rPr>
            </w:pPr>
            <w:r w:rsidRPr="00BA393D">
              <w:rPr>
                <w:rFonts w:ascii="Times New Roman" w:hAnsi="Times New Roman" w:cs="Times New Roman"/>
                <w:bCs/>
                <w:color w:val="000000" w:themeColor="text1"/>
                <w:sz w:val="16"/>
                <w:szCs w:val="16"/>
              </w:rPr>
              <w:t xml:space="preserve">An </w:t>
            </w:r>
            <w:r>
              <w:rPr>
                <w:rFonts w:ascii="Times New Roman" w:hAnsi="Times New Roman" w:cs="Times New Roman"/>
                <w:bCs/>
                <w:color w:val="000000" w:themeColor="text1"/>
                <w:sz w:val="16"/>
                <w:szCs w:val="16"/>
              </w:rPr>
              <w:t xml:space="preserve">EHT AP does not advertise values in the Quiet Count field greater than 127. This rule has been added in Clause 9.4.2.22. Quiet Count values of greater than 127 can be included when the Quiet element is included in Per-STA Profile corresponding to another AP affiliated with the AP MLD. In this case, it indicates that the Quiet interval has started in the past at the TBTT (of the reported AP) given by the value carried in Quiet Count field minus 127. </w:t>
            </w:r>
          </w:p>
          <w:p w14:paraId="778DFF27" w14:textId="77777777" w:rsidR="004F7023" w:rsidRDefault="004F7023" w:rsidP="004F7023">
            <w:pPr>
              <w:suppressAutoHyphens/>
              <w:spacing w:after="0"/>
              <w:rPr>
                <w:rFonts w:ascii="Times New Roman" w:hAnsi="Times New Roman" w:cs="Times New Roman"/>
                <w:bCs/>
                <w:color w:val="000000" w:themeColor="text1"/>
                <w:sz w:val="16"/>
                <w:szCs w:val="16"/>
              </w:rPr>
            </w:pPr>
          </w:p>
          <w:p w14:paraId="15AE66D9" w14:textId="73990F24" w:rsidR="004F7023" w:rsidRPr="004547B4"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0" w:history="1">
              <w:r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12636</w:t>
            </w:r>
          </w:p>
        </w:tc>
      </w:tr>
      <w:tr w:rsidR="004F7023" w:rsidRPr="0095147A" w14:paraId="1CB8D220" w14:textId="77777777" w:rsidTr="00A97A49">
        <w:trPr>
          <w:trHeight w:val="220"/>
          <w:jc w:val="center"/>
        </w:trPr>
        <w:tc>
          <w:tcPr>
            <w:tcW w:w="625" w:type="dxa"/>
            <w:shd w:val="clear" w:color="auto" w:fill="auto"/>
            <w:noWrap/>
          </w:tcPr>
          <w:p w14:paraId="3549E7AC" w14:textId="2E67838B"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13791</w:t>
            </w:r>
          </w:p>
        </w:tc>
        <w:tc>
          <w:tcPr>
            <w:tcW w:w="1080" w:type="dxa"/>
          </w:tcPr>
          <w:p w14:paraId="6F498241" w14:textId="0DEA68A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Yuchen Guo</w:t>
            </w:r>
          </w:p>
        </w:tc>
        <w:tc>
          <w:tcPr>
            <w:tcW w:w="1080" w:type="dxa"/>
            <w:shd w:val="clear" w:color="auto" w:fill="auto"/>
            <w:noWrap/>
          </w:tcPr>
          <w:p w14:paraId="7216F078" w14:textId="09DF3206"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5142B58" w14:textId="4D30B07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438.42</w:t>
            </w:r>
          </w:p>
        </w:tc>
        <w:tc>
          <w:tcPr>
            <w:tcW w:w="2520" w:type="dxa"/>
            <w:shd w:val="clear" w:color="auto" w:fill="auto"/>
            <w:noWrap/>
          </w:tcPr>
          <w:p w14:paraId="21CFC3A2" w14:textId="5524884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128 or 129?</w:t>
            </w:r>
          </w:p>
        </w:tc>
        <w:tc>
          <w:tcPr>
            <w:tcW w:w="1980" w:type="dxa"/>
            <w:shd w:val="clear" w:color="auto" w:fill="auto"/>
            <w:noWrap/>
          </w:tcPr>
          <w:p w14:paraId="3A90F0A6" w14:textId="3A71BC9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Please correct it</w:t>
            </w:r>
          </w:p>
        </w:tc>
        <w:tc>
          <w:tcPr>
            <w:tcW w:w="2970" w:type="dxa"/>
            <w:shd w:val="clear" w:color="auto" w:fill="auto"/>
          </w:tcPr>
          <w:p w14:paraId="38932ADF"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00E0722D"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3D88CE90" w14:textId="7B14CE6D" w:rsidR="004F7023" w:rsidRDefault="00D268B2" w:rsidP="004F7023">
            <w:pPr>
              <w:suppressAutoHyphens/>
              <w:spacing w:after="0"/>
              <w:rPr>
                <w:rFonts w:ascii="Times New Roman" w:hAnsi="Times New Roman" w:cs="Times New Roman"/>
                <w:bCs/>
                <w:color w:val="000000" w:themeColor="text1"/>
                <w:sz w:val="16"/>
                <w:szCs w:val="16"/>
              </w:rPr>
            </w:pPr>
            <w:ins w:id="17"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18"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44693637" w14:textId="77777777" w:rsidR="004F7023" w:rsidRDefault="004F7023" w:rsidP="004F7023">
            <w:pPr>
              <w:suppressAutoHyphens/>
              <w:spacing w:after="0"/>
              <w:rPr>
                <w:rFonts w:ascii="Times New Roman" w:hAnsi="Times New Roman" w:cs="Times New Roman"/>
                <w:bCs/>
                <w:color w:val="000000" w:themeColor="text1"/>
                <w:sz w:val="16"/>
                <w:szCs w:val="16"/>
              </w:rPr>
            </w:pPr>
          </w:p>
          <w:p w14:paraId="656CDF21" w14:textId="3BA09041"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1"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30128DE0" w14:textId="77777777" w:rsidTr="00A97A49">
        <w:trPr>
          <w:trHeight w:val="220"/>
          <w:jc w:val="center"/>
        </w:trPr>
        <w:tc>
          <w:tcPr>
            <w:tcW w:w="625" w:type="dxa"/>
            <w:shd w:val="clear" w:color="auto" w:fill="auto"/>
            <w:noWrap/>
          </w:tcPr>
          <w:p w14:paraId="60BC8569" w14:textId="5BAF5BC8"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11440</w:t>
            </w:r>
          </w:p>
        </w:tc>
        <w:tc>
          <w:tcPr>
            <w:tcW w:w="1080" w:type="dxa"/>
          </w:tcPr>
          <w:p w14:paraId="3B56ED5A" w14:textId="2E164708"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Gaurang Naik</w:t>
            </w:r>
          </w:p>
        </w:tc>
        <w:tc>
          <w:tcPr>
            <w:tcW w:w="1080" w:type="dxa"/>
            <w:shd w:val="clear" w:color="auto" w:fill="auto"/>
            <w:noWrap/>
          </w:tcPr>
          <w:p w14:paraId="10DC783B" w14:textId="1F4813D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4FD1D70" w14:textId="7DB3DE2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438.49</w:t>
            </w:r>
          </w:p>
        </w:tc>
        <w:tc>
          <w:tcPr>
            <w:tcW w:w="2520" w:type="dxa"/>
            <w:shd w:val="clear" w:color="auto" w:fill="auto"/>
            <w:noWrap/>
          </w:tcPr>
          <w:p w14:paraId="2D5F3FC2" w14:textId="68714684"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Quiet Count field is set to the number of TBTTs until the beacon interval during which the quiet interval starts. Quiet Count value of 0 is reserved. In Fig 35-12, the Quiet Count value must be 1 in the last shown Beacon on Link 1. Please revise the figure.</w:t>
            </w:r>
          </w:p>
        </w:tc>
        <w:tc>
          <w:tcPr>
            <w:tcW w:w="1980" w:type="dxa"/>
            <w:shd w:val="clear" w:color="auto" w:fill="auto"/>
            <w:noWrap/>
          </w:tcPr>
          <w:p w14:paraId="3A1DC8DF" w14:textId="2C0D937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comment</w:t>
            </w:r>
          </w:p>
        </w:tc>
        <w:tc>
          <w:tcPr>
            <w:tcW w:w="2970" w:type="dxa"/>
            <w:shd w:val="clear" w:color="auto" w:fill="auto"/>
          </w:tcPr>
          <w:p w14:paraId="54E63CF2"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FBCE9E8"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2D662287" w14:textId="437B2697" w:rsidR="004F7023" w:rsidRDefault="00D268B2" w:rsidP="004F7023">
            <w:pPr>
              <w:suppressAutoHyphens/>
              <w:spacing w:after="0"/>
              <w:rPr>
                <w:rFonts w:ascii="Times New Roman" w:hAnsi="Times New Roman" w:cs="Times New Roman"/>
                <w:bCs/>
                <w:color w:val="000000" w:themeColor="text1"/>
                <w:sz w:val="16"/>
                <w:szCs w:val="16"/>
              </w:rPr>
            </w:pPr>
            <w:ins w:id="19"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20"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42476631" w14:textId="77777777" w:rsidR="004F7023" w:rsidRDefault="004F7023" w:rsidP="004F7023">
            <w:pPr>
              <w:suppressAutoHyphens/>
              <w:spacing w:after="0"/>
              <w:rPr>
                <w:rFonts w:ascii="Times New Roman" w:hAnsi="Times New Roman" w:cs="Times New Roman"/>
                <w:bCs/>
                <w:color w:val="000000" w:themeColor="text1"/>
                <w:sz w:val="16"/>
                <w:szCs w:val="16"/>
              </w:rPr>
            </w:pPr>
          </w:p>
          <w:p w14:paraId="23AFF339" w14:textId="610E35BD"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2"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43FB7D40" w14:textId="77777777" w:rsidTr="00A97A49">
        <w:trPr>
          <w:trHeight w:val="220"/>
          <w:jc w:val="center"/>
        </w:trPr>
        <w:tc>
          <w:tcPr>
            <w:tcW w:w="625" w:type="dxa"/>
            <w:shd w:val="clear" w:color="auto" w:fill="auto"/>
            <w:noWrap/>
          </w:tcPr>
          <w:p w14:paraId="42647570" w14:textId="34F24FFC"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13375</w:t>
            </w:r>
          </w:p>
        </w:tc>
        <w:tc>
          <w:tcPr>
            <w:tcW w:w="1080" w:type="dxa"/>
          </w:tcPr>
          <w:p w14:paraId="22FA29BF" w14:textId="67C732F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Liwen Chu</w:t>
            </w:r>
          </w:p>
        </w:tc>
        <w:tc>
          <w:tcPr>
            <w:tcW w:w="1080" w:type="dxa"/>
            <w:shd w:val="clear" w:color="auto" w:fill="auto"/>
            <w:noWrap/>
          </w:tcPr>
          <w:p w14:paraId="722058FA" w14:textId="540F6CD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5E0271CB" w14:textId="18517D4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438.52</w:t>
            </w:r>
          </w:p>
        </w:tc>
        <w:tc>
          <w:tcPr>
            <w:tcW w:w="2520" w:type="dxa"/>
            <w:shd w:val="clear" w:color="auto" w:fill="auto"/>
            <w:noWrap/>
          </w:tcPr>
          <w:p w14:paraId="1ED46612" w14:textId="046E638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Change to "Quiet Count = 129"</w:t>
            </w:r>
          </w:p>
        </w:tc>
        <w:tc>
          <w:tcPr>
            <w:tcW w:w="1980" w:type="dxa"/>
            <w:shd w:val="clear" w:color="auto" w:fill="auto"/>
            <w:noWrap/>
          </w:tcPr>
          <w:p w14:paraId="555C748A" w14:textId="0DA9BE8A"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Update the figure per the comment</w:t>
            </w:r>
          </w:p>
        </w:tc>
        <w:tc>
          <w:tcPr>
            <w:tcW w:w="2970" w:type="dxa"/>
            <w:shd w:val="clear" w:color="auto" w:fill="auto"/>
          </w:tcPr>
          <w:p w14:paraId="771247CD"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3597930"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6A8AE7B3" w14:textId="042EA739" w:rsidR="004F7023" w:rsidRDefault="00D268B2" w:rsidP="004F7023">
            <w:pPr>
              <w:suppressAutoHyphens/>
              <w:spacing w:after="0"/>
              <w:rPr>
                <w:rFonts w:ascii="Times New Roman" w:hAnsi="Times New Roman" w:cs="Times New Roman"/>
                <w:bCs/>
                <w:color w:val="000000" w:themeColor="text1"/>
                <w:sz w:val="16"/>
                <w:szCs w:val="16"/>
              </w:rPr>
            </w:pPr>
            <w:ins w:id="21"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22"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6DE79FE2" w14:textId="77777777" w:rsidR="004F7023" w:rsidRDefault="004F7023" w:rsidP="004F7023">
            <w:pPr>
              <w:suppressAutoHyphens/>
              <w:spacing w:after="0"/>
              <w:rPr>
                <w:rFonts w:ascii="Times New Roman" w:hAnsi="Times New Roman" w:cs="Times New Roman"/>
                <w:bCs/>
                <w:color w:val="000000" w:themeColor="text1"/>
                <w:sz w:val="16"/>
                <w:szCs w:val="16"/>
              </w:rPr>
            </w:pPr>
          </w:p>
          <w:p w14:paraId="56EFAE38" w14:textId="30D3A9FA"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3"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744BBED3" w14:textId="77777777" w:rsidTr="00A97A49">
        <w:trPr>
          <w:trHeight w:val="220"/>
          <w:jc w:val="center"/>
        </w:trPr>
        <w:tc>
          <w:tcPr>
            <w:tcW w:w="625" w:type="dxa"/>
            <w:shd w:val="clear" w:color="auto" w:fill="auto"/>
            <w:noWrap/>
          </w:tcPr>
          <w:p w14:paraId="47BCE78E" w14:textId="39618FE5"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10871</w:t>
            </w:r>
          </w:p>
        </w:tc>
        <w:tc>
          <w:tcPr>
            <w:tcW w:w="1080" w:type="dxa"/>
          </w:tcPr>
          <w:p w14:paraId="350C04A2" w14:textId="3FB0B6B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Yousi Lin</w:t>
            </w:r>
          </w:p>
        </w:tc>
        <w:tc>
          <w:tcPr>
            <w:tcW w:w="1080" w:type="dxa"/>
            <w:shd w:val="clear" w:color="auto" w:fill="auto"/>
            <w:noWrap/>
          </w:tcPr>
          <w:p w14:paraId="291A90B9" w14:textId="52789EB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7B2EC2D3" w14:textId="0740D0F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438.63</w:t>
            </w:r>
          </w:p>
        </w:tc>
        <w:tc>
          <w:tcPr>
            <w:tcW w:w="2520" w:type="dxa"/>
            <w:shd w:val="clear" w:color="auto" w:fill="auto"/>
            <w:noWrap/>
          </w:tcPr>
          <w:p w14:paraId="4BF50CA4" w14:textId="03F5FD71"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text says "value of the Quiet Count field of the Quiet element carried in the (Re)Association Response frame is set to 129", but in figure 35-12 the Quiet Count in (Re)Association Response frame is 128.</w:t>
            </w:r>
          </w:p>
        </w:tc>
        <w:tc>
          <w:tcPr>
            <w:tcW w:w="1980" w:type="dxa"/>
            <w:shd w:val="clear" w:color="auto" w:fill="auto"/>
            <w:noWrap/>
          </w:tcPr>
          <w:p w14:paraId="12F2D050" w14:textId="557BD01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Please make the figure aligned with the text.</w:t>
            </w:r>
          </w:p>
        </w:tc>
        <w:tc>
          <w:tcPr>
            <w:tcW w:w="2970" w:type="dxa"/>
            <w:shd w:val="clear" w:color="auto" w:fill="auto"/>
          </w:tcPr>
          <w:p w14:paraId="7DE08AC4"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2A3876FE"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5339B66E" w14:textId="4E209CFA" w:rsidR="004F7023" w:rsidRDefault="00D268B2" w:rsidP="004F7023">
            <w:pPr>
              <w:suppressAutoHyphens/>
              <w:spacing w:after="0"/>
              <w:rPr>
                <w:rFonts w:ascii="Times New Roman" w:hAnsi="Times New Roman" w:cs="Times New Roman"/>
                <w:bCs/>
                <w:color w:val="000000" w:themeColor="text1"/>
                <w:sz w:val="16"/>
                <w:szCs w:val="16"/>
              </w:rPr>
            </w:pPr>
            <w:ins w:id="23" w:author="Gaurang Naik" w:date="2022-08-24T14:26:00Z">
              <w:r>
                <w:rPr>
                  <w:rFonts w:ascii="Times New Roman" w:hAnsi="Times New Roman" w:cs="Times New Roman"/>
                  <w:bCs/>
                  <w:color w:val="000000" w:themeColor="text1"/>
                  <w:sz w:val="16"/>
                  <w:szCs w:val="16"/>
                </w:rPr>
                <w:t>The figure is revised to show the correct values in the Quiet Count field on the affected link based on rules in the baseline. The value in the Beacon frame on the reporting link is set to 128. The description text is updated.</w:t>
              </w:r>
            </w:ins>
            <w:del w:id="24" w:author="Gaurang Naik" w:date="2022-08-24T14:26:00Z">
              <w:r w:rsidR="004F7023" w:rsidRPr="00EF28D8" w:rsidDel="00D268B2">
                <w:rPr>
                  <w:rFonts w:ascii="Times New Roman" w:hAnsi="Times New Roman" w:cs="Times New Roman"/>
                  <w:bCs/>
                  <w:color w:val="000000" w:themeColor="text1"/>
                  <w:sz w:val="16"/>
                  <w:szCs w:val="16"/>
                </w:rPr>
                <w:delText>Agree with the commenter</w:delText>
              </w:r>
              <w:r w:rsidR="004F7023" w:rsidDel="00D268B2">
                <w:rPr>
                  <w:rFonts w:ascii="Times New Roman" w:hAnsi="Times New Roman" w:cs="Times New Roman"/>
                  <w:bCs/>
                  <w:color w:val="000000" w:themeColor="text1"/>
                  <w:sz w:val="16"/>
                  <w:szCs w:val="16"/>
                </w:rPr>
                <w:delText>. The correct value in the figure shown in D2.0 is 129 since the Quiet interval starts two Beacon frames in the past on Link 1. However, a Quiet element is never advertised with Quiet Count = 0. As a result, the figure is revised to start the Quiet Count from value 5 on Link 1. The correct value of Quiet Count field carried in the (Re)Association Response frame is 128.</w:delText>
              </w:r>
            </w:del>
            <w:r w:rsidR="004F7023">
              <w:rPr>
                <w:rFonts w:ascii="Times New Roman" w:hAnsi="Times New Roman" w:cs="Times New Roman"/>
                <w:bCs/>
                <w:color w:val="000000" w:themeColor="text1"/>
                <w:sz w:val="16"/>
                <w:szCs w:val="16"/>
              </w:rPr>
              <w:t xml:space="preserve"> </w:t>
            </w:r>
          </w:p>
          <w:p w14:paraId="681870BA" w14:textId="77777777" w:rsidR="004F7023" w:rsidRDefault="004F7023" w:rsidP="004F7023">
            <w:pPr>
              <w:suppressAutoHyphens/>
              <w:spacing w:after="0"/>
              <w:rPr>
                <w:rFonts w:ascii="Times New Roman" w:hAnsi="Times New Roman" w:cs="Times New Roman"/>
                <w:bCs/>
                <w:color w:val="000000" w:themeColor="text1"/>
                <w:sz w:val="16"/>
                <w:szCs w:val="16"/>
              </w:rPr>
            </w:pPr>
          </w:p>
          <w:p w14:paraId="082E53A6" w14:textId="56F9DD22"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4"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10244</w:t>
            </w:r>
          </w:p>
        </w:tc>
      </w:tr>
      <w:tr w:rsidR="004F7023" w:rsidRPr="0095147A" w14:paraId="191E8393" w14:textId="77777777" w:rsidTr="00A97A49">
        <w:trPr>
          <w:trHeight w:val="220"/>
          <w:jc w:val="center"/>
        </w:trPr>
        <w:tc>
          <w:tcPr>
            <w:tcW w:w="625" w:type="dxa"/>
            <w:shd w:val="clear" w:color="auto" w:fill="auto"/>
            <w:noWrap/>
          </w:tcPr>
          <w:p w14:paraId="3C67B7A2" w14:textId="327BC658"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10420</w:t>
            </w:r>
          </w:p>
        </w:tc>
        <w:tc>
          <w:tcPr>
            <w:tcW w:w="1080" w:type="dxa"/>
          </w:tcPr>
          <w:p w14:paraId="71FCA6ED" w14:textId="0DE9622B"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yan li</w:t>
            </w:r>
          </w:p>
        </w:tc>
        <w:tc>
          <w:tcPr>
            <w:tcW w:w="1080" w:type="dxa"/>
            <w:shd w:val="clear" w:color="auto" w:fill="auto"/>
            <w:noWrap/>
          </w:tcPr>
          <w:p w14:paraId="049CD394" w14:textId="231D511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0F6D8373" w14:textId="07FE756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439.10</w:t>
            </w:r>
          </w:p>
        </w:tc>
        <w:tc>
          <w:tcPr>
            <w:tcW w:w="2520" w:type="dxa"/>
            <w:shd w:val="clear" w:color="auto" w:fill="auto"/>
            <w:noWrap/>
          </w:tcPr>
          <w:p w14:paraId="77588C78" w14:textId="3DCA461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Change Sequence subfield in the TBTT Information field corresponding to AP1 in the Reduced Neighbor Report element carried in AP2's Beacon frames is incremented by 1'.</w:t>
            </w:r>
            <w:r w:rsidRPr="00C22816">
              <w:rPr>
                <w:rFonts w:ascii="Times New Roman" w:hAnsi="Times New Roman" w:cs="Times New Roman"/>
                <w:sz w:val="16"/>
                <w:szCs w:val="16"/>
              </w:rPr>
              <w:br/>
              <w:t>What is the Change Sequence subfield? Does it refer to BSS Parameter Change Count subfield of MLD Parameters?  Please clarify it with same issue in the figure 35-12/35-13</w:t>
            </w:r>
          </w:p>
        </w:tc>
        <w:tc>
          <w:tcPr>
            <w:tcW w:w="1980" w:type="dxa"/>
            <w:shd w:val="clear" w:color="auto" w:fill="auto"/>
            <w:noWrap/>
          </w:tcPr>
          <w:p w14:paraId="1B11D28E" w14:textId="595498D9"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the comment</w:t>
            </w:r>
          </w:p>
        </w:tc>
        <w:tc>
          <w:tcPr>
            <w:tcW w:w="2970" w:type="dxa"/>
            <w:shd w:val="clear" w:color="auto" w:fill="auto"/>
          </w:tcPr>
          <w:p w14:paraId="2638ED56"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1F4E55E5"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002DE33F" w14:textId="77777777" w:rsidR="004F7023" w:rsidRPr="00EF28D8"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 xml:space="preserve">Agree with the commenter. ‘Change Sequence’ subfield has been renamed to ‘BSS Parameters Change Count’ subfield. The name has been changed at the cited location. </w:t>
            </w:r>
          </w:p>
          <w:p w14:paraId="1A2DD237" w14:textId="77777777" w:rsidR="004F7023" w:rsidRPr="00EF28D8" w:rsidRDefault="004F7023" w:rsidP="004F7023">
            <w:pPr>
              <w:suppressAutoHyphens/>
              <w:spacing w:after="0"/>
              <w:rPr>
                <w:rFonts w:ascii="Times New Roman" w:hAnsi="Times New Roman" w:cs="Times New Roman"/>
                <w:bCs/>
                <w:color w:val="000000" w:themeColor="text1"/>
                <w:sz w:val="16"/>
                <w:szCs w:val="16"/>
              </w:rPr>
            </w:pPr>
          </w:p>
          <w:p w14:paraId="15C747E9" w14:textId="3FB01AE2" w:rsidR="004F7023" w:rsidRPr="00EF28D8"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5"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10420</w:t>
            </w:r>
          </w:p>
        </w:tc>
      </w:tr>
      <w:tr w:rsidR="004F7023" w:rsidRPr="0095147A" w14:paraId="7DFBF344" w14:textId="77777777" w:rsidTr="00A97A49">
        <w:trPr>
          <w:trHeight w:val="220"/>
          <w:jc w:val="center"/>
        </w:trPr>
        <w:tc>
          <w:tcPr>
            <w:tcW w:w="625" w:type="dxa"/>
            <w:shd w:val="clear" w:color="auto" w:fill="auto"/>
            <w:noWrap/>
          </w:tcPr>
          <w:p w14:paraId="2D625FFC" w14:textId="372A8B4B" w:rsidR="004F7023" w:rsidRPr="00C22816" w:rsidRDefault="004F7023" w:rsidP="004F7023">
            <w:pPr>
              <w:suppressAutoHyphens/>
              <w:spacing w:after="0"/>
              <w:rPr>
                <w:rFonts w:ascii="Times New Roman" w:hAnsi="Times New Roman" w:cs="Times New Roman"/>
                <w:sz w:val="16"/>
                <w:szCs w:val="16"/>
              </w:rPr>
            </w:pPr>
            <w:r w:rsidRPr="00FF7298">
              <w:rPr>
                <w:rFonts w:ascii="Times New Roman" w:hAnsi="Times New Roman" w:cs="Times New Roman"/>
                <w:sz w:val="16"/>
                <w:szCs w:val="16"/>
                <w:highlight w:val="cyan"/>
              </w:rPr>
              <w:t>11441</w:t>
            </w:r>
          </w:p>
        </w:tc>
        <w:tc>
          <w:tcPr>
            <w:tcW w:w="1080" w:type="dxa"/>
          </w:tcPr>
          <w:p w14:paraId="320909C2" w14:textId="740CDDFD"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Gaurang Naik</w:t>
            </w:r>
          </w:p>
        </w:tc>
        <w:tc>
          <w:tcPr>
            <w:tcW w:w="1080" w:type="dxa"/>
            <w:shd w:val="clear" w:color="auto" w:fill="auto"/>
            <w:noWrap/>
          </w:tcPr>
          <w:p w14:paraId="1FC82EB2" w14:textId="0B1BB67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5DB4269F" w14:textId="6CBEC4F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439.10</w:t>
            </w:r>
          </w:p>
        </w:tc>
        <w:tc>
          <w:tcPr>
            <w:tcW w:w="2520" w:type="dxa"/>
            <w:shd w:val="clear" w:color="auto" w:fill="auto"/>
            <w:noWrap/>
          </w:tcPr>
          <w:p w14:paraId="633A984C" w14:textId="3C99F5F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Change Sequence' subfield has been renamed to 'BSS Parameters Change Count'. Please update the description throughout this paragraph. Same changes in figure 35-13.</w:t>
            </w:r>
          </w:p>
        </w:tc>
        <w:tc>
          <w:tcPr>
            <w:tcW w:w="1980" w:type="dxa"/>
            <w:shd w:val="clear" w:color="auto" w:fill="auto"/>
            <w:noWrap/>
          </w:tcPr>
          <w:p w14:paraId="59F18316" w14:textId="6B0FECE2"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comment</w:t>
            </w:r>
          </w:p>
        </w:tc>
        <w:tc>
          <w:tcPr>
            <w:tcW w:w="2970" w:type="dxa"/>
            <w:shd w:val="clear" w:color="auto" w:fill="auto"/>
          </w:tcPr>
          <w:p w14:paraId="7879B3EB"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color w:val="000000" w:themeColor="text1"/>
                <w:sz w:val="16"/>
                <w:szCs w:val="16"/>
              </w:rPr>
              <w:t>Revised</w:t>
            </w:r>
          </w:p>
          <w:p w14:paraId="6FF83E7F" w14:textId="77777777" w:rsidR="004F7023" w:rsidRPr="00EF28D8" w:rsidRDefault="004F7023" w:rsidP="004F7023">
            <w:pPr>
              <w:suppressAutoHyphens/>
              <w:spacing w:after="0"/>
              <w:rPr>
                <w:rFonts w:ascii="Times New Roman" w:hAnsi="Times New Roman" w:cs="Times New Roman"/>
                <w:b/>
                <w:color w:val="000000" w:themeColor="text1"/>
                <w:sz w:val="16"/>
                <w:szCs w:val="16"/>
              </w:rPr>
            </w:pPr>
          </w:p>
          <w:p w14:paraId="21827F5B" w14:textId="77777777" w:rsidR="004F7023" w:rsidRPr="00EF28D8"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Cs/>
                <w:color w:val="000000" w:themeColor="text1"/>
                <w:sz w:val="16"/>
                <w:szCs w:val="16"/>
              </w:rPr>
              <w:t xml:space="preserve">Agree with the commenter. ‘Change Sequence’ subfield has been renamed to ‘BSS Parameters Change Count’ subfield. The name has been changed at the cited location. </w:t>
            </w:r>
          </w:p>
          <w:p w14:paraId="265C8B38" w14:textId="77777777" w:rsidR="004F7023" w:rsidRPr="00EF28D8" w:rsidRDefault="004F7023" w:rsidP="004F7023">
            <w:pPr>
              <w:suppressAutoHyphens/>
              <w:spacing w:after="0"/>
              <w:rPr>
                <w:rFonts w:ascii="Times New Roman" w:hAnsi="Times New Roman" w:cs="Times New Roman"/>
                <w:bCs/>
                <w:color w:val="000000" w:themeColor="text1"/>
                <w:sz w:val="16"/>
                <w:szCs w:val="16"/>
              </w:rPr>
            </w:pPr>
          </w:p>
          <w:p w14:paraId="213EB6EA" w14:textId="3F3A0245" w:rsidR="004F7023" w:rsidRPr="00EF28D8" w:rsidRDefault="004F7023" w:rsidP="004F7023">
            <w:pPr>
              <w:suppressAutoHyphens/>
              <w:spacing w:after="0"/>
              <w:rPr>
                <w:rFonts w:ascii="Times New Roman" w:hAnsi="Times New Roman" w:cs="Times New Roman"/>
                <w:b/>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6" w:history="1">
              <w:r w:rsidR="00F5475B" w:rsidRPr="00CE6921">
                <w:rPr>
                  <w:rStyle w:val="Hyperlink"/>
                  <w:rFonts w:ascii="Times New Roman" w:hAnsi="Times New Roman" w:cs="Times New Roman"/>
                  <w:sz w:val="16"/>
                  <w:szCs w:val="16"/>
                </w:rPr>
                <w:t>https://mentor.ieee.org/802.11/dcn/22/11-22-1159-02-00be-lb266-cr-for-clause-35-3.docx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10420</w:t>
            </w:r>
          </w:p>
        </w:tc>
      </w:tr>
      <w:tr w:rsidR="004F7023" w:rsidRPr="0095147A" w14:paraId="6C2F5B63" w14:textId="77777777" w:rsidTr="00A97A49">
        <w:trPr>
          <w:trHeight w:val="220"/>
          <w:jc w:val="center"/>
        </w:trPr>
        <w:tc>
          <w:tcPr>
            <w:tcW w:w="625" w:type="dxa"/>
            <w:shd w:val="clear" w:color="auto" w:fill="auto"/>
            <w:noWrap/>
          </w:tcPr>
          <w:p w14:paraId="18D89A44" w14:textId="535F84A3"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13792</w:t>
            </w:r>
          </w:p>
        </w:tc>
        <w:tc>
          <w:tcPr>
            <w:tcW w:w="1080" w:type="dxa"/>
          </w:tcPr>
          <w:p w14:paraId="48A2DA60" w14:textId="76207F0F"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Yuchen Guo</w:t>
            </w:r>
          </w:p>
        </w:tc>
        <w:tc>
          <w:tcPr>
            <w:tcW w:w="1080" w:type="dxa"/>
            <w:shd w:val="clear" w:color="auto" w:fill="auto"/>
            <w:noWrap/>
          </w:tcPr>
          <w:p w14:paraId="2AA06D24" w14:textId="2DD27A90"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6787D6DE" w14:textId="73C431C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439.17</w:t>
            </w:r>
          </w:p>
        </w:tc>
        <w:tc>
          <w:tcPr>
            <w:tcW w:w="2520" w:type="dxa"/>
            <w:shd w:val="clear" w:color="auto" w:fill="auto"/>
            <w:noWrap/>
          </w:tcPr>
          <w:p w14:paraId="614AE5DA" w14:textId="3EDE85A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The first occurence of AP1 should be AP2 because the field is decreamented by 2 in AP2's beacon</w:t>
            </w:r>
          </w:p>
        </w:tc>
        <w:tc>
          <w:tcPr>
            <w:tcW w:w="1980" w:type="dxa"/>
            <w:shd w:val="clear" w:color="auto" w:fill="auto"/>
            <w:noWrap/>
          </w:tcPr>
          <w:p w14:paraId="1160C8EB" w14:textId="7774751C"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in the comment</w:t>
            </w:r>
          </w:p>
        </w:tc>
        <w:tc>
          <w:tcPr>
            <w:tcW w:w="2970" w:type="dxa"/>
            <w:shd w:val="clear" w:color="auto" w:fill="auto"/>
          </w:tcPr>
          <w:p w14:paraId="6833B2F1" w14:textId="77777777" w:rsidR="004F7023" w:rsidRDefault="004F7023" w:rsidP="004F702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0D675EC6" w14:textId="77777777" w:rsidR="004F7023" w:rsidRDefault="004F7023" w:rsidP="004F7023">
            <w:pPr>
              <w:suppressAutoHyphens/>
              <w:spacing w:after="0"/>
              <w:rPr>
                <w:rFonts w:ascii="Times New Roman" w:hAnsi="Times New Roman" w:cs="Times New Roman"/>
                <w:b/>
                <w:color w:val="000000" w:themeColor="text1"/>
                <w:sz w:val="16"/>
                <w:szCs w:val="16"/>
              </w:rPr>
            </w:pPr>
          </w:p>
          <w:p w14:paraId="6379B8BF" w14:textId="77777777" w:rsidR="004F7023" w:rsidRDefault="004F7023" w:rsidP="004F702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The error is fixed.</w:t>
            </w:r>
          </w:p>
          <w:p w14:paraId="65B8E240" w14:textId="77777777" w:rsidR="004F7023" w:rsidRDefault="004F7023" w:rsidP="004F7023">
            <w:pPr>
              <w:suppressAutoHyphens/>
              <w:spacing w:after="0"/>
              <w:rPr>
                <w:rFonts w:ascii="Times New Roman" w:hAnsi="Times New Roman" w:cs="Times New Roman"/>
                <w:bCs/>
                <w:color w:val="000000" w:themeColor="text1"/>
                <w:sz w:val="16"/>
                <w:szCs w:val="16"/>
              </w:rPr>
            </w:pPr>
          </w:p>
          <w:p w14:paraId="4908A85A" w14:textId="61196E3B" w:rsidR="004F7023" w:rsidRPr="00384A5B"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7" w:history="1">
              <w:r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tagged as 1</w:t>
            </w:r>
            <w:r>
              <w:rPr>
                <w:rFonts w:ascii="Times New Roman" w:hAnsi="Times New Roman" w:cs="Times New Roman"/>
                <w:b/>
                <w:bCs/>
                <w:color w:val="000000" w:themeColor="text1"/>
                <w:sz w:val="16"/>
                <w:szCs w:val="16"/>
              </w:rPr>
              <w:t>3792</w:t>
            </w:r>
          </w:p>
        </w:tc>
      </w:tr>
      <w:tr w:rsidR="004F7023" w:rsidRPr="0095147A" w14:paraId="4050630D" w14:textId="77777777" w:rsidTr="00A97A49">
        <w:trPr>
          <w:trHeight w:val="220"/>
          <w:jc w:val="center"/>
        </w:trPr>
        <w:tc>
          <w:tcPr>
            <w:tcW w:w="625" w:type="dxa"/>
            <w:shd w:val="clear" w:color="auto" w:fill="auto"/>
            <w:noWrap/>
          </w:tcPr>
          <w:p w14:paraId="7067DA39" w14:textId="0DAE3A97"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10419</w:t>
            </w:r>
          </w:p>
        </w:tc>
        <w:tc>
          <w:tcPr>
            <w:tcW w:w="1080" w:type="dxa"/>
          </w:tcPr>
          <w:p w14:paraId="5B2BBFD5" w14:textId="5BCDA7FD"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yan li</w:t>
            </w:r>
          </w:p>
        </w:tc>
        <w:tc>
          <w:tcPr>
            <w:tcW w:w="1080" w:type="dxa"/>
            <w:shd w:val="clear" w:color="auto" w:fill="auto"/>
            <w:noWrap/>
          </w:tcPr>
          <w:p w14:paraId="386B236C" w14:textId="06CB5360"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35.3.11</w:t>
            </w:r>
          </w:p>
        </w:tc>
        <w:tc>
          <w:tcPr>
            <w:tcW w:w="720" w:type="dxa"/>
          </w:tcPr>
          <w:p w14:paraId="013AC64C" w14:textId="57B8FC06"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439.30</w:t>
            </w:r>
          </w:p>
        </w:tc>
        <w:tc>
          <w:tcPr>
            <w:tcW w:w="2520" w:type="dxa"/>
            <w:shd w:val="clear" w:color="auto" w:fill="auto"/>
            <w:noWrap/>
          </w:tcPr>
          <w:p w14:paraId="46D5FFD7" w14:textId="6F01770E"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...before the first beacon on the initial operating class/channel is transmitted' It should be 'before the first beacon on the new operating class/channel is transmitted'</w:t>
            </w:r>
          </w:p>
        </w:tc>
        <w:tc>
          <w:tcPr>
            <w:tcW w:w="1980" w:type="dxa"/>
            <w:shd w:val="clear" w:color="auto" w:fill="auto"/>
            <w:noWrap/>
          </w:tcPr>
          <w:p w14:paraId="1AC4B7B8" w14:textId="32EF70C5" w:rsidR="004F7023" w:rsidRPr="00C22816" w:rsidRDefault="004F7023" w:rsidP="004F7023">
            <w:pPr>
              <w:suppressAutoHyphens/>
              <w:spacing w:after="0"/>
              <w:rPr>
                <w:rFonts w:ascii="Times New Roman" w:hAnsi="Times New Roman" w:cs="Times New Roman"/>
                <w:sz w:val="16"/>
                <w:szCs w:val="16"/>
              </w:rPr>
            </w:pPr>
            <w:r w:rsidRPr="00C22816">
              <w:rPr>
                <w:rFonts w:ascii="Times New Roman" w:hAnsi="Times New Roman" w:cs="Times New Roman"/>
                <w:sz w:val="16"/>
                <w:szCs w:val="16"/>
              </w:rPr>
              <w:t>as the comment</w:t>
            </w:r>
          </w:p>
        </w:tc>
        <w:tc>
          <w:tcPr>
            <w:tcW w:w="2970" w:type="dxa"/>
            <w:shd w:val="clear" w:color="auto" w:fill="auto"/>
          </w:tcPr>
          <w:p w14:paraId="7A94CA6C" w14:textId="77777777" w:rsidR="004F7023" w:rsidRDefault="004F7023" w:rsidP="004F702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7950837" w14:textId="77777777" w:rsidR="004F7023" w:rsidRDefault="004F7023" w:rsidP="004F7023">
            <w:pPr>
              <w:suppressAutoHyphens/>
              <w:spacing w:after="0"/>
              <w:rPr>
                <w:rFonts w:ascii="Times New Roman" w:hAnsi="Times New Roman" w:cs="Times New Roman"/>
                <w:b/>
                <w:color w:val="000000" w:themeColor="text1"/>
                <w:sz w:val="16"/>
                <w:szCs w:val="16"/>
              </w:rPr>
            </w:pPr>
          </w:p>
          <w:p w14:paraId="757CFC0C" w14:textId="77777777" w:rsidR="004F7023" w:rsidRDefault="004F7023" w:rsidP="004F702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The error has been fixed.</w:t>
            </w:r>
          </w:p>
          <w:p w14:paraId="27E7A171" w14:textId="77777777" w:rsidR="004F7023" w:rsidRDefault="004F7023" w:rsidP="004F7023">
            <w:pPr>
              <w:suppressAutoHyphens/>
              <w:spacing w:after="0"/>
              <w:rPr>
                <w:rFonts w:ascii="Times New Roman" w:hAnsi="Times New Roman" w:cs="Times New Roman"/>
                <w:bCs/>
                <w:color w:val="000000" w:themeColor="text1"/>
                <w:sz w:val="16"/>
                <w:szCs w:val="16"/>
              </w:rPr>
            </w:pPr>
          </w:p>
          <w:p w14:paraId="07C8E045" w14:textId="41772291" w:rsidR="004F7023" w:rsidRPr="00D86BA5" w:rsidRDefault="004F7023" w:rsidP="004F7023">
            <w:pPr>
              <w:suppressAutoHyphens/>
              <w:spacing w:after="0"/>
              <w:rPr>
                <w:rFonts w:ascii="Times New Roman" w:hAnsi="Times New Roman" w:cs="Times New Roman"/>
                <w:bCs/>
                <w:color w:val="000000" w:themeColor="text1"/>
                <w:sz w:val="16"/>
                <w:szCs w:val="16"/>
              </w:rPr>
            </w:pPr>
            <w:r w:rsidRPr="00EF28D8">
              <w:rPr>
                <w:rFonts w:ascii="Times New Roman" w:hAnsi="Times New Roman" w:cs="Times New Roman"/>
                <w:b/>
                <w:bCs/>
                <w:color w:val="000000" w:themeColor="text1"/>
                <w:sz w:val="16"/>
                <w:szCs w:val="16"/>
              </w:rPr>
              <w:t xml:space="preserve">TGbe editor: Please implement the changes shown in document </w:t>
            </w:r>
            <w:r w:rsidRPr="00EF28D8">
              <w:rPr>
                <w:rFonts w:ascii="Times New Roman" w:hAnsi="Times New Roman" w:cs="Times New Roman"/>
                <w:color w:val="000000" w:themeColor="text1"/>
                <w:sz w:val="16"/>
                <w:szCs w:val="16"/>
              </w:rPr>
              <w:t>[</w:t>
            </w:r>
            <w:hyperlink r:id="rId38" w:history="1">
              <w:r w:rsidRPr="00EF28D8">
                <w:rPr>
                  <w:rStyle w:val="Hyperlink"/>
                  <w:rFonts w:ascii="Times New Roman" w:hAnsi="Times New Roman" w:cs="Times New Roman"/>
                  <w:sz w:val="16"/>
                  <w:szCs w:val="16"/>
                </w:rPr>
                <w:t>https://mentor.ieee.org/802.11/dcn/22/11-</w:t>
              </w:r>
              <w:r w:rsidR="00D71CDE">
                <w:rPr>
                  <w:rStyle w:val="Hyperlink"/>
                  <w:rFonts w:ascii="Times New Roman" w:hAnsi="Times New Roman" w:cs="Times New Roman"/>
                  <w:sz w:val="16"/>
                  <w:szCs w:val="16"/>
                </w:rPr>
                <w:t>22-1159-01-00be</w:t>
              </w:r>
              <w:r w:rsidRPr="00EF28D8">
                <w:rPr>
                  <w:rStyle w:val="Hyperlink"/>
                  <w:rFonts w:ascii="Times New Roman" w:hAnsi="Times New Roman" w:cs="Times New Roman"/>
                  <w:sz w:val="16"/>
                  <w:szCs w:val="16"/>
                </w:rPr>
                <w:t>-lb266-cr-for-clause-35-3.docx</w:t>
              </w:r>
            </w:hyperlink>
            <w:r w:rsidRPr="00EF28D8">
              <w:rPr>
                <w:rFonts w:ascii="Times New Roman" w:hAnsi="Times New Roman" w:cs="Times New Roman"/>
                <w:bCs/>
                <w:color w:val="000000" w:themeColor="text1"/>
                <w:sz w:val="16"/>
                <w:szCs w:val="16"/>
              </w:rPr>
              <w:t xml:space="preserve">] </w:t>
            </w:r>
            <w:r w:rsidRPr="00EF28D8">
              <w:rPr>
                <w:rFonts w:ascii="Times New Roman" w:hAnsi="Times New Roman" w:cs="Times New Roman"/>
                <w:b/>
                <w:bCs/>
                <w:color w:val="000000" w:themeColor="text1"/>
                <w:sz w:val="16"/>
                <w:szCs w:val="16"/>
              </w:rPr>
              <w:t xml:space="preserve">tagged as </w:t>
            </w:r>
            <w:r>
              <w:rPr>
                <w:rFonts w:ascii="Times New Roman" w:hAnsi="Times New Roman" w:cs="Times New Roman"/>
                <w:b/>
                <w:bCs/>
                <w:color w:val="000000" w:themeColor="text1"/>
                <w:sz w:val="16"/>
                <w:szCs w:val="16"/>
              </w:rPr>
              <w:t>10419</w:t>
            </w:r>
            <w:r>
              <w:rPr>
                <w:rFonts w:ascii="Times New Roman" w:hAnsi="Times New Roman" w:cs="Times New Roman"/>
                <w:bCs/>
                <w:color w:val="000000" w:themeColor="text1"/>
                <w:sz w:val="16"/>
                <w:szCs w:val="16"/>
              </w:rPr>
              <w:t xml:space="preserve"> </w:t>
            </w:r>
          </w:p>
        </w:tc>
      </w:tr>
    </w:tbl>
    <w:p w14:paraId="139C1F77" w14:textId="21889018" w:rsidR="00CA0A31" w:rsidRDefault="00900D39" w:rsidP="00900D39">
      <w:pPr>
        <w:pStyle w:val="T"/>
        <w:spacing w:after="0" w:line="240" w:lineRule="auto"/>
        <w:rPr>
          <w:b/>
          <w:i/>
          <w:iCs/>
          <w:color w:val="000000" w:themeColor="text1"/>
          <w:highlight w:val="yellow"/>
        </w:rPr>
      </w:pPr>
      <w:r w:rsidRPr="0095147A">
        <w:rPr>
          <w:b/>
          <w:i/>
          <w:iCs/>
          <w:color w:val="000000" w:themeColor="text1"/>
          <w:highlight w:val="yellow"/>
        </w:rPr>
        <w:t>TGbe editor: Please note Baseline is 11be D</w:t>
      </w:r>
      <w:r w:rsidR="004379FA">
        <w:rPr>
          <w:b/>
          <w:i/>
          <w:iCs/>
          <w:color w:val="000000" w:themeColor="text1"/>
          <w:highlight w:val="yellow"/>
        </w:rPr>
        <w:t>2.1.1</w:t>
      </w:r>
      <w:r w:rsidR="00A139A0">
        <w:rPr>
          <w:b/>
          <w:i/>
          <w:iCs/>
          <w:color w:val="000000" w:themeColor="text1"/>
          <w:highlight w:val="yellow"/>
        </w:rPr>
        <w:t xml:space="preserve"> and REVme D</w:t>
      </w:r>
      <w:r w:rsidR="001B206D">
        <w:rPr>
          <w:b/>
          <w:i/>
          <w:iCs/>
          <w:color w:val="000000" w:themeColor="text1"/>
          <w:highlight w:val="yellow"/>
        </w:rPr>
        <w:t>1.</w:t>
      </w:r>
      <w:r w:rsidR="007C388D">
        <w:rPr>
          <w:b/>
          <w:i/>
          <w:iCs/>
          <w:color w:val="000000" w:themeColor="text1"/>
          <w:highlight w:val="yellow"/>
        </w:rPr>
        <w:t>3</w:t>
      </w:r>
    </w:p>
    <w:p w14:paraId="02724766" w14:textId="569E1EC8" w:rsidR="00812D1F" w:rsidRDefault="00812D1F" w:rsidP="00900D39">
      <w:pPr>
        <w:pStyle w:val="T"/>
        <w:spacing w:after="0" w:line="240" w:lineRule="auto"/>
        <w:rPr>
          <w:rFonts w:ascii="Arial" w:hAnsi="Arial" w:cs="Arial"/>
          <w:b/>
          <w:color w:val="000000" w:themeColor="text1"/>
        </w:rPr>
      </w:pPr>
      <w:r>
        <w:rPr>
          <w:rFonts w:ascii="Arial" w:hAnsi="Arial" w:cs="Arial"/>
          <w:b/>
          <w:color w:val="000000" w:themeColor="text1"/>
        </w:rPr>
        <w:t>9.4.2.22 Quiet element</w:t>
      </w:r>
    </w:p>
    <w:p w14:paraId="0B0FC9E2" w14:textId="510D5C44" w:rsidR="00812D1F" w:rsidRDefault="00812D1F" w:rsidP="00900D39">
      <w:pPr>
        <w:pStyle w:val="T"/>
        <w:spacing w:after="0" w:line="240" w:lineRule="auto"/>
        <w:rPr>
          <w:b/>
          <w:i/>
          <w:iCs/>
          <w:color w:val="000000" w:themeColor="text1"/>
        </w:rPr>
      </w:pPr>
      <w:r w:rsidRPr="00E25887">
        <w:rPr>
          <w:b/>
          <w:i/>
          <w:iCs/>
          <w:color w:val="000000" w:themeColor="text1"/>
          <w:highlight w:val="cyan"/>
        </w:rPr>
        <w:t>TGbe editor: Please revise the following statement as shown below [CID 1</w:t>
      </w:r>
      <w:r w:rsidR="005C5D25">
        <w:rPr>
          <w:b/>
          <w:i/>
          <w:iCs/>
          <w:color w:val="000000" w:themeColor="text1"/>
          <w:highlight w:val="cyan"/>
        </w:rPr>
        <w:t>0244</w:t>
      </w:r>
      <w:r w:rsidRPr="00E25887">
        <w:rPr>
          <w:b/>
          <w:i/>
          <w:iCs/>
          <w:color w:val="000000" w:themeColor="text1"/>
          <w:highlight w:val="cyan"/>
        </w:rPr>
        <w:t>]</w:t>
      </w:r>
    </w:p>
    <w:p w14:paraId="727CB544" w14:textId="5AD401B3" w:rsidR="00E25887" w:rsidRDefault="00E25887" w:rsidP="00900D39">
      <w:pPr>
        <w:pStyle w:val="T"/>
        <w:spacing w:after="0" w:line="240" w:lineRule="auto"/>
        <w:rPr>
          <w:bCs/>
          <w:color w:val="000000" w:themeColor="text1"/>
        </w:rPr>
      </w:pPr>
      <w:r>
        <w:rPr>
          <w:bCs/>
          <w:color w:val="000000" w:themeColor="text1"/>
        </w:rPr>
        <w:t>For a non-EHT AP, the Quiet Count field is set to the number of TBTTs until the beacon interval during wh</w:t>
      </w:r>
      <w:r w:rsidR="00D614BA">
        <w:rPr>
          <w:bCs/>
          <w:color w:val="000000" w:themeColor="text1"/>
        </w:rPr>
        <w:t xml:space="preserve">ich the next quiet interval starts. </w:t>
      </w:r>
      <w:moveFromRangeStart w:id="25" w:author="Gaurang Naik" w:date="2022-08-24T14:14:00Z" w:name="move112242915"/>
      <w:moveFrom w:id="26" w:author="Gaurang Naik" w:date="2022-08-24T14:14:00Z">
        <w:r w:rsidR="00D614BA" w:rsidRPr="00D268B2" w:rsidDel="0060693A">
          <w:rPr>
            <w:bCs/>
            <w:color w:val="000000" w:themeColor="text1"/>
            <w:highlight w:val="cyan"/>
          </w:rPr>
          <w:t>The value 0 is reserved.</w:t>
        </w:r>
        <w:r w:rsidR="00D614BA" w:rsidDel="0060693A">
          <w:rPr>
            <w:bCs/>
            <w:color w:val="000000" w:themeColor="text1"/>
          </w:rPr>
          <w:t xml:space="preserve"> </w:t>
        </w:r>
      </w:moveFrom>
      <w:moveFromRangeEnd w:id="25"/>
      <w:r w:rsidR="00D614BA">
        <w:rPr>
          <w:bCs/>
          <w:color w:val="000000" w:themeColor="text1"/>
        </w:rPr>
        <w:t>For an EHT AP:</w:t>
      </w:r>
    </w:p>
    <w:p w14:paraId="1EBD3F9E" w14:textId="1D821326" w:rsidR="00D614BA" w:rsidRPr="00D614BA" w:rsidRDefault="00D614BA" w:rsidP="00D614BA">
      <w:pPr>
        <w:pStyle w:val="T"/>
        <w:numPr>
          <w:ilvl w:val="0"/>
          <w:numId w:val="6"/>
        </w:numPr>
        <w:spacing w:after="0" w:line="240" w:lineRule="auto"/>
        <w:rPr>
          <w:rFonts w:ascii="Arial" w:hAnsi="Arial" w:cs="Arial"/>
          <w:bCs/>
          <w:color w:val="000000" w:themeColor="text1"/>
        </w:rPr>
      </w:pPr>
      <w:r>
        <w:rPr>
          <w:bCs/>
          <w:color w:val="000000" w:themeColor="text1"/>
        </w:rPr>
        <w:t>the Quiet Count field is equal to the number of TBTTs until the beacon interval during which the next quiet interval starts if the field is set to a value lower than or equal to 127.</w:t>
      </w:r>
    </w:p>
    <w:p w14:paraId="22255DF7" w14:textId="3A376204" w:rsidR="00D614BA" w:rsidRPr="00B0722B" w:rsidRDefault="004379FA" w:rsidP="00D614BA">
      <w:pPr>
        <w:pStyle w:val="T"/>
        <w:numPr>
          <w:ilvl w:val="0"/>
          <w:numId w:val="6"/>
        </w:numPr>
        <w:spacing w:after="0" w:line="240" w:lineRule="auto"/>
        <w:rPr>
          <w:rFonts w:ascii="Arial" w:hAnsi="Arial" w:cs="Arial"/>
          <w:bCs/>
          <w:color w:val="000000" w:themeColor="text1"/>
        </w:rPr>
      </w:pPr>
      <w:r>
        <w:rPr>
          <w:bCs/>
          <w:color w:val="000000" w:themeColor="text1"/>
        </w:rPr>
        <w:t>the Quiet Count field minus 127 is equal to the number of TBTTs in the past to reach the beacon interval during which the ongoing quiet interval started if the field is set to a value higher than 127.</w:t>
      </w:r>
    </w:p>
    <w:p w14:paraId="79B80473" w14:textId="41339633" w:rsidR="00B0722B" w:rsidRDefault="0060693A" w:rsidP="00B0722B">
      <w:pPr>
        <w:pStyle w:val="T"/>
        <w:spacing w:after="0" w:line="240" w:lineRule="auto"/>
        <w:rPr>
          <w:bCs/>
          <w:color w:val="000000" w:themeColor="text1"/>
        </w:rPr>
      </w:pPr>
      <w:moveToRangeStart w:id="27" w:author="Gaurang Naik" w:date="2022-08-24T14:14:00Z" w:name="move112242915"/>
      <w:moveTo w:id="28" w:author="Gaurang Naik" w:date="2022-08-24T14:14:00Z">
        <w:r w:rsidRPr="00D268B2">
          <w:rPr>
            <w:bCs/>
            <w:color w:val="000000" w:themeColor="text1"/>
            <w:highlight w:val="cyan"/>
          </w:rPr>
          <w:t>The value 0 is reserved.</w:t>
        </w:r>
      </w:moveTo>
      <w:moveToRangeEnd w:id="27"/>
      <w:ins w:id="29" w:author="Gaurang Naik" w:date="2022-08-24T14:16:00Z">
        <w:r w:rsidR="00B7137E" w:rsidRPr="00D268B2">
          <w:rPr>
            <w:bCs/>
            <w:color w:val="000000" w:themeColor="text1"/>
            <w:highlight w:val="cyan"/>
          </w:rPr>
          <w:t xml:space="preserve"> (#10244)</w:t>
        </w:r>
      </w:ins>
    </w:p>
    <w:p w14:paraId="73160A3A" w14:textId="11229DB0" w:rsidR="00C51BD0" w:rsidRPr="00B0722B" w:rsidRDefault="00C51BD0" w:rsidP="00B0722B">
      <w:pPr>
        <w:pStyle w:val="T"/>
        <w:spacing w:after="0" w:line="240" w:lineRule="auto"/>
        <w:rPr>
          <w:bCs/>
          <w:color w:val="000000" w:themeColor="text1"/>
        </w:rPr>
      </w:pPr>
      <w:ins w:id="30" w:author="Gaurang Naik" w:date="2022-08-26T13:08:00Z">
        <w:r w:rsidRPr="00C51BD0">
          <w:rPr>
            <w:bCs/>
            <w:color w:val="000000" w:themeColor="text1"/>
            <w:highlight w:val="cyan"/>
          </w:rPr>
          <w:t xml:space="preserve">NOTE - </w:t>
        </w:r>
        <w:r w:rsidRPr="00C51BD0">
          <w:rPr>
            <w:bCs/>
            <w:color w:val="000000" w:themeColor="text1"/>
            <w:highlight w:val="cyan"/>
          </w:rPr>
          <w:t xml:space="preserve">A value </w:t>
        </w:r>
        <w:r w:rsidRPr="00D268B2">
          <w:rPr>
            <w:bCs/>
            <w:color w:val="000000" w:themeColor="text1"/>
            <w:highlight w:val="cyan"/>
          </w:rPr>
          <w:t>of 1 indicates the quiet interval starts during the beacon interval starting at the next TBTT.</w:t>
        </w:r>
        <w:r w:rsidR="00AB138F">
          <w:rPr>
            <w:bCs/>
            <w:color w:val="000000" w:themeColor="text1"/>
          </w:rPr>
          <w:t xml:space="preserve"> </w:t>
        </w:r>
        <w:r w:rsidR="00AB138F" w:rsidRPr="00D268B2">
          <w:rPr>
            <w:bCs/>
            <w:color w:val="000000" w:themeColor="text1"/>
            <w:highlight w:val="cyan"/>
          </w:rPr>
          <w:t>(#10244)</w:t>
        </w:r>
      </w:ins>
    </w:p>
    <w:p w14:paraId="20832256" w14:textId="572D5DBF" w:rsidR="00D77024" w:rsidRDefault="006379BA" w:rsidP="00900D39">
      <w:pPr>
        <w:pStyle w:val="T"/>
        <w:spacing w:after="0" w:line="240" w:lineRule="auto"/>
        <w:rPr>
          <w:rFonts w:ascii="Arial" w:hAnsi="Arial" w:cs="Arial"/>
          <w:b/>
          <w:color w:val="000000" w:themeColor="text1"/>
        </w:rPr>
      </w:pPr>
      <w:r>
        <w:rPr>
          <w:rFonts w:ascii="Arial" w:hAnsi="Arial" w:cs="Arial"/>
          <w:b/>
          <w:color w:val="000000" w:themeColor="text1"/>
        </w:rPr>
        <w:t>35.3</w:t>
      </w:r>
      <w:r w:rsidR="009957C5">
        <w:rPr>
          <w:rFonts w:ascii="Arial" w:hAnsi="Arial" w:cs="Arial"/>
          <w:b/>
          <w:color w:val="000000" w:themeColor="text1"/>
        </w:rPr>
        <w:t xml:space="preserve"> </w:t>
      </w:r>
      <w:r w:rsidR="00BE39E0">
        <w:rPr>
          <w:rFonts w:ascii="Arial" w:hAnsi="Arial" w:cs="Arial"/>
          <w:b/>
          <w:color w:val="000000" w:themeColor="text1"/>
        </w:rPr>
        <w:t>Multi-link operation</w:t>
      </w:r>
    </w:p>
    <w:p w14:paraId="5AEB3865" w14:textId="0B8725D7" w:rsidR="00BE39E0" w:rsidRDefault="00BE39E0" w:rsidP="00900D39">
      <w:pPr>
        <w:pStyle w:val="T"/>
        <w:spacing w:after="0" w:line="240" w:lineRule="auto"/>
        <w:rPr>
          <w:rFonts w:ascii="Arial" w:hAnsi="Arial" w:cs="Arial"/>
          <w:b/>
          <w:color w:val="000000" w:themeColor="text1"/>
        </w:rPr>
      </w:pPr>
      <w:r>
        <w:rPr>
          <w:rFonts w:ascii="Arial" w:hAnsi="Arial" w:cs="Arial"/>
          <w:b/>
          <w:color w:val="000000" w:themeColor="text1"/>
        </w:rPr>
        <w:t>35.3.1 General</w:t>
      </w:r>
    </w:p>
    <w:p w14:paraId="5AC353D0" w14:textId="233F272C" w:rsidR="00BE39E0" w:rsidRDefault="00BE39E0" w:rsidP="00900D39">
      <w:pPr>
        <w:pStyle w:val="T"/>
        <w:spacing w:after="0" w:line="240" w:lineRule="auto"/>
        <w:rPr>
          <w:b/>
          <w:i/>
          <w:iCs/>
          <w:color w:val="000000" w:themeColor="text1"/>
        </w:rPr>
      </w:pPr>
      <w:r w:rsidRPr="00BE39E0">
        <w:rPr>
          <w:b/>
          <w:i/>
          <w:iCs/>
          <w:color w:val="000000" w:themeColor="text1"/>
          <w:highlight w:val="yellow"/>
        </w:rPr>
        <w:t>TGbe editor: Please revise the following statement and add a NOTE as shown below [CID 11404]</w:t>
      </w:r>
    </w:p>
    <w:p w14:paraId="48CE84B2" w14:textId="60D0C474" w:rsidR="00BE39E0" w:rsidRDefault="00D828D6" w:rsidP="00900D39">
      <w:pPr>
        <w:pStyle w:val="T"/>
        <w:spacing w:after="0" w:line="240" w:lineRule="auto"/>
        <w:rPr>
          <w:ins w:id="31" w:author="Gaurang Naik" w:date="2022-07-10T01:08:00Z"/>
          <w:bCs/>
          <w:color w:val="000000" w:themeColor="text1"/>
        </w:rPr>
      </w:pPr>
      <w:r w:rsidRPr="00D828D6">
        <w:rPr>
          <w:bCs/>
          <w:color w:val="000000" w:themeColor="text1"/>
        </w:rPr>
        <w:t xml:space="preserve">An AP MLD </w:t>
      </w:r>
      <w:del w:id="32" w:author="Gaurang Naik" w:date="2022-07-10T01:08:00Z">
        <w:r w:rsidRPr="00D828D6" w:rsidDel="00D828D6">
          <w:rPr>
            <w:bCs/>
            <w:color w:val="000000" w:themeColor="text1"/>
          </w:rPr>
          <w:delText xml:space="preserve">or an NSTR mobile AP MLD </w:delText>
        </w:r>
      </w:del>
      <w:r w:rsidRPr="00D828D6">
        <w:rPr>
          <w:bCs/>
          <w:color w:val="000000" w:themeColor="text1"/>
        </w:rPr>
        <w:t>shall correct the clock drift to be within ±30 μs between TSF timers of any two APs affiliated with the AP MLD</w:t>
      </w:r>
      <w:del w:id="33" w:author="Gaurang Naik" w:date="2022-07-10T01:21:00Z">
        <w:r w:rsidRPr="00D828D6" w:rsidDel="00996DAB">
          <w:rPr>
            <w:bCs/>
            <w:color w:val="000000" w:themeColor="text1"/>
          </w:rPr>
          <w:delText xml:space="preserve"> or the NSTR mobile AP MLD</w:delText>
        </w:r>
      </w:del>
      <w:r w:rsidRPr="00D828D6">
        <w:rPr>
          <w:bCs/>
          <w:color w:val="000000" w:themeColor="text1"/>
        </w:rPr>
        <w:t>.</w:t>
      </w:r>
      <w:ins w:id="34" w:author="Gaurang Naik" w:date="2022-07-10T01:21:00Z">
        <w:r w:rsidR="00996DAB" w:rsidRPr="00996DAB">
          <w:rPr>
            <w:bCs/>
            <w:color w:val="000000" w:themeColor="text1"/>
          </w:rPr>
          <w:t xml:space="preserve"> </w:t>
        </w:r>
        <w:r w:rsidR="00996DAB">
          <w:rPr>
            <w:bCs/>
            <w:color w:val="000000" w:themeColor="text1"/>
          </w:rPr>
          <w:t>(#11404)</w:t>
        </w:r>
      </w:ins>
    </w:p>
    <w:p w14:paraId="5A6CE80D" w14:textId="7171FE78" w:rsidR="00D828D6" w:rsidRDefault="00D828D6" w:rsidP="00900D39">
      <w:pPr>
        <w:pStyle w:val="T"/>
        <w:spacing w:after="0" w:line="240" w:lineRule="auto"/>
        <w:rPr>
          <w:bCs/>
          <w:color w:val="000000" w:themeColor="text1"/>
        </w:rPr>
      </w:pPr>
      <w:ins w:id="35" w:author="Gaurang Naik" w:date="2022-07-10T01:08:00Z">
        <w:r>
          <w:rPr>
            <w:bCs/>
            <w:color w:val="000000" w:themeColor="text1"/>
          </w:rPr>
          <w:t xml:space="preserve">NOTE </w:t>
        </w:r>
        <w:r w:rsidR="00AF1BF1">
          <w:rPr>
            <w:bCs/>
            <w:color w:val="000000" w:themeColor="text1"/>
          </w:rPr>
          <w:t>– All APs affiliated with an NSTR mobi</w:t>
        </w:r>
      </w:ins>
      <w:ins w:id="36" w:author="Gaurang Naik" w:date="2022-07-10T01:09:00Z">
        <w:r w:rsidR="00AF1BF1">
          <w:rPr>
            <w:bCs/>
            <w:color w:val="000000" w:themeColor="text1"/>
          </w:rPr>
          <w:t>le AP MLD have the same TSF timer (see 35.3.19 (NSTR mobile AP MLD operation)) (#11404).</w:t>
        </w:r>
      </w:ins>
    </w:p>
    <w:p w14:paraId="1A808084" w14:textId="184BED6C" w:rsidR="00972B7B" w:rsidRDefault="00972B7B" w:rsidP="00972B7B">
      <w:pPr>
        <w:pStyle w:val="T"/>
        <w:spacing w:after="0" w:line="240" w:lineRule="auto"/>
        <w:rPr>
          <w:rFonts w:ascii="Arial" w:hAnsi="Arial" w:cs="Arial"/>
          <w:b/>
          <w:color w:val="000000" w:themeColor="text1"/>
        </w:rPr>
      </w:pPr>
      <w:r>
        <w:rPr>
          <w:rFonts w:ascii="Arial" w:hAnsi="Arial" w:cs="Arial"/>
          <w:b/>
          <w:color w:val="000000" w:themeColor="text1"/>
        </w:rPr>
        <w:t>35.3.4.3 Non-AP MLD behavior</w:t>
      </w:r>
    </w:p>
    <w:p w14:paraId="33E01689" w14:textId="3BF5EC10" w:rsidR="00584AAA" w:rsidRDefault="00584AAA" w:rsidP="00972B7B">
      <w:pPr>
        <w:pStyle w:val="T"/>
        <w:spacing w:after="0" w:line="240" w:lineRule="auto"/>
        <w:rPr>
          <w:rFonts w:ascii="Arial" w:hAnsi="Arial" w:cs="Arial"/>
          <w:b/>
          <w:color w:val="000000" w:themeColor="text1"/>
        </w:rPr>
      </w:pPr>
      <w:r w:rsidRPr="00BE39E0">
        <w:rPr>
          <w:b/>
          <w:i/>
          <w:iCs/>
          <w:color w:val="000000" w:themeColor="text1"/>
          <w:highlight w:val="yellow"/>
        </w:rPr>
        <w:t>TGbe editor: Please revise the following statement</w:t>
      </w:r>
      <w:r>
        <w:rPr>
          <w:b/>
          <w:i/>
          <w:iCs/>
          <w:color w:val="000000" w:themeColor="text1"/>
          <w:highlight w:val="yellow"/>
        </w:rPr>
        <w:t>s</w:t>
      </w:r>
      <w:r w:rsidRPr="00BE39E0">
        <w:rPr>
          <w:b/>
          <w:i/>
          <w:iCs/>
          <w:color w:val="000000" w:themeColor="text1"/>
          <w:highlight w:val="yellow"/>
        </w:rPr>
        <w:t xml:space="preserve"> as shown below [CID </w:t>
      </w:r>
      <w:r>
        <w:rPr>
          <w:b/>
          <w:i/>
          <w:iCs/>
          <w:color w:val="000000" w:themeColor="text1"/>
          <w:highlight w:val="yellow"/>
        </w:rPr>
        <w:t>11323, 13351</w:t>
      </w:r>
      <w:r w:rsidRPr="00BE39E0">
        <w:rPr>
          <w:b/>
          <w:i/>
          <w:iCs/>
          <w:color w:val="000000" w:themeColor="text1"/>
          <w:highlight w:val="yellow"/>
        </w:rPr>
        <w:t>]</w:t>
      </w:r>
    </w:p>
    <w:p w14:paraId="147E77EC" w14:textId="63CEA992" w:rsidR="007F4A53" w:rsidRDefault="00E6178A" w:rsidP="00972B7B">
      <w:pPr>
        <w:pStyle w:val="T"/>
        <w:spacing w:after="0" w:line="240" w:lineRule="auto"/>
        <w:rPr>
          <w:bCs/>
          <w:color w:val="000000" w:themeColor="text1"/>
        </w:rPr>
      </w:pPr>
      <w:r w:rsidRPr="00E6178A">
        <w:rPr>
          <w:bCs/>
          <w:color w:val="000000" w:themeColor="text1"/>
        </w:rPr>
        <w:t xml:space="preserve">A non-AP MLD discovers an AP MLD and its affiliated APs </w:t>
      </w:r>
      <w:del w:id="37" w:author="Gaurang Naik" w:date="2022-07-15T13:30:00Z">
        <w:r w:rsidRPr="00E6178A" w:rsidDel="00257E9E">
          <w:rPr>
            <w:bCs/>
            <w:color w:val="000000" w:themeColor="text1"/>
          </w:rPr>
          <w:delText xml:space="preserve">using </w:delText>
        </w:r>
      </w:del>
      <w:ins w:id="38" w:author="Gaurang Naik" w:date="2022-07-15T13:30:00Z">
        <w:r w:rsidR="00257E9E">
          <w:rPr>
            <w:bCs/>
            <w:color w:val="000000" w:themeColor="text1"/>
          </w:rPr>
          <w:t>when a STA affiliated with the non-AP MLD receives</w:t>
        </w:r>
        <w:r w:rsidR="00257E9E" w:rsidRPr="00E6178A">
          <w:rPr>
            <w:bCs/>
            <w:color w:val="000000" w:themeColor="text1"/>
          </w:rPr>
          <w:t xml:space="preserve"> </w:t>
        </w:r>
      </w:ins>
      <w:ins w:id="39" w:author="Gaurang Naik" w:date="2022-07-15T13:33:00Z">
        <w:r w:rsidR="00FC4A0A">
          <w:rPr>
            <w:bCs/>
            <w:color w:val="000000" w:themeColor="text1"/>
          </w:rPr>
          <w:t xml:space="preserve">(#11323) </w:t>
        </w:r>
      </w:ins>
      <w:r w:rsidRPr="00E6178A">
        <w:rPr>
          <w:bCs/>
          <w:color w:val="000000" w:themeColor="text1"/>
        </w:rPr>
        <w:t>one or more of the following:</w:t>
      </w:r>
    </w:p>
    <w:p w14:paraId="2DC13014" w14:textId="0659348E" w:rsidR="00E6178A" w:rsidRDefault="00251F86" w:rsidP="00E6178A">
      <w:pPr>
        <w:pStyle w:val="T"/>
        <w:numPr>
          <w:ilvl w:val="0"/>
          <w:numId w:val="5"/>
        </w:numPr>
        <w:spacing w:after="0" w:line="240" w:lineRule="auto"/>
        <w:rPr>
          <w:bCs/>
          <w:color w:val="000000" w:themeColor="text1"/>
        </w:rPr>
      </w:pPr>
      <w:del w:id="40" w:author="Gaurang Naik" w:date="2022-07-15T13:26:00Z">
        <w:r w:rsidRPr="00251F86" w:rsidDel="00EC16DC">
          <w:rPr>
            <w:bCs/>
            <w:color w:val="000000" w:themeColor="text1"/>
          </w:rPr>
          <w:delText xml:space="preserve">a STA affiliated with the non-AP MLD receives </w:delText>
        </w:r>
      </w:del>
      <w:ins w:id="41" w:author="Gaurang Naik" w:date="2022-07-15T13:33:00Z">
        <w:r w:rsidR="00FC4A0A">
          <w:rPr>
            <w:bCs/>
            <w:color w:val="000000" w:themeColor="text1"/>
          </w:rPr>
          <w:t xml:space="preserve">(#11323) </w:t>
        </w:r>
      </w:ins>
      <w:r w:rsidRPr="00251F86">
        <w:rPr>
          <w:bCs/>
          <w:color w:val="000000" w:themeColor="text1"/>
        </w:rPr>
        <w:t>a Basic Multi-Link element carried in a Beacon frame or Probe Response frame, that is not a Multi-Link probe response, transmitted by an AP affiliated with the AP MLD or by the AP corresponding to the transmitted BSSID in the same multiple BSSID set as at least one of the APs affiliated with the AP MLD.</w:t>
      </w:r>
    </w:p>
    <w:p w14:paraId="0A580367" w14:textId="4D255010" w:rsidR="00251F86" w:rsidRDefault="00251F86" w:rsidP="00E6178A">
      <w:pPr>
        <w:pStyle w:val="T"/>
        <w:numPr>
          <w:ilvl w:val="0"/>
          <w:numId w:val="5"/>
        </w:numPr>
        <w:spacing w:after="0" w:line="240" w:lineRule="auto"/>
        <w:rPr>
          <w:bCs/>
          <w:color w:val="000000" w:themeColor="text1"/>
        </w:rPr>
      </w:pPr>
      <w:del w:id="42" w:author="Gaurang Naik" w:date="2022-07-15T13:26:00Z">
        <w:r w:rsidRPr="00251F86" w:rsidDel="00EC16DC">
          <w:rPr>
            <w:bCs/>
            <w:color w:val="000000" w:themeColor="text1"/>
          </w:rPr>
          <w:delText xml:space="preserve">a STA affiliated with the non-AP MLD receives </w:delText>
        </w:r>
      </w:del>
      <w:ins w:id="43" w:author="Gaurang Naik" w:date="2022-07-15T13:33:00Z">
        <w:r w:rsidR="00FC4A0A">
          <w:rPr>
            <w:bCs/>
            <w:color w:val="000000" w:themeColor="text1"/>
          </w:rPr>
          <w:t xml:space="preserve">(#11323) </w:t>
        </w:r>
      </w:ins>
      <w:r w:rsidRPr="00251F86">
        <w:rPr>
          <w:bCs/>
          <w:color w:val="000000" w:themeColor="text1"/>
        </w:rPr>
        <w:t>a Multi-Link probe response from an AP affiliated with the AP MLD or the AP corresponding to the transmitted BSSID in the same multiple BSSID set as at least one of the APs affiliated with the AP MLD carrying a Basic Multi-Link element with a complete profile of the reported AP.</w:t>
      </w:r>
    </w:p>
    <w:p w14:paraId="101E93BF" w14:textId="6AA31402" w:rsidR="00251F86" w:rsidRDefault="00251F86" w:rsidP="00E6178A">
      <w:pPr>
        <w:pStyle w:val="T"/>
        <w:numPr>
          <w:ilvl w:val="0"/>
          <w:numId w:val="5"/>
        </w:numPr>
        <w:spacing w:after="0" w:line="240" w:lineRule="auto"/>
        <w:rPr>
          <w:bCs/>
          <w:color w:val="000000" w:themeColor="text1"/>
        </w:rPr>
      </w:pPr>
      <w:del w:id="44" w:author="Gaurang Naik" w:date="2022-07-15T13:26:00Z">
        <w:r w:rsidRPr="00251F86" w:rsidDel="00EC16DC">
          <w:rPr>
            <w:bCs/>
            <w:color w:val="000000" w:themeColor="text1"/>
          </w:rPr>
          <w:delText xml:space="preserve">a STA affiliated with a non-AP MLD receives </w:delText>
        </w:r>
      </w:del>
      <w:ins w:id="45" w:author="Gaurang Naik" w:date="2022-07-15T13:34:00Z">
        <w:r w:rsidR="00FC4A0A">
          <w:rPr>
            <w:bCs/>
            <w:color w:val="000000" w:themeColor="text1"/>
          </w:rPr>
          <w:t xml:space="preserve">(#11323) </w:t>
        </w:r>
      </w:ins>
      <w:ins w:id="46" w:author="Gaurang Naik" w:date="2022-07-15T13:56:00Z">
        <w:r w:rsidR="00B34BF8">
          <w:rPr>
            <w:bCs/>
            <w:color w:val="000000" w:themeColor="text1"/>
          </w:rPr>
          <w:t>either</w:t>
        </w:r>
      </w:ins>
      <w:ins w:id="47" w:author="Gaurang Naik" w:date="2022-07-27T22:50:00Z">
        <w:r w:rsidR="00E946D1">
          <w:rPr>
            <w:bCs/>
            <w:color w:val="000000" w:themeColor="text1"/>
          </w:rPr>
          <w:t xml:space="preserve"> (#13351)</w:t>
        </w:r>
      </w:ins>
      <w:ins w:id="48" w:author="Gaurang Naik" w:date="2022-07-15T13:56:00Z">
        <w:r w:rsidR="00B34BF8">
          <w:rPr>
            <w:bCs/>
            <w:color w:val="000000" w:themeColor="text1"/>
          </w:rPr>
          <w:t xml:space="preserve"> </w:t>
        </w:r>
      </w:ins>
      <w:r w:rsidRPr="00251F86">
        <w:rPr>
          <w:bCs/>
          <w:color w:val="000000" w:themeColor="text1"/>
        </w:rPr>
        <w:t>a Beacon, Probe Response</w:t>
      </w:r>
      <w:ins w:id="49" w:author="Gaurang Naik" w:date="2022-07-15T13:56:00Z">
        <w:r w:rsidR="00B34BF8">
          <w:rPr>
            <w:bCs/>
            <w:color w:val="000000" w:themeColor="text1"/>
          </w:rPr>
          <w:t>,</w:t>
        </w:r>
      </w:ins>
      <w:r w:rsidRPr="00251F86">
        <w:rPr>
          <w:bCs/>
          <w:color w:val="000000" w:themeColor="text1"/>
        </w:rPr>
        <w:t xml:space="preserve"> or FILS Discovery frame transmitted by an AP (reporting AP) and the frame carries a Reduced Neighbor Report element that includes the MLD Parameters subfield in the TBTT Information field corresponding to the reported AP. A non-AP MLD infers the relationship between the reported AP and the reporting AP by decoding the MLD ID subfield of the MLD Parameters subfield in the Reduced Neighbor Report element and following the rules described in 35.3.4.1 (AP behavior).</w:t>
      </w:r>
    </w:p>
    <w:p w14:paraId="5E249510" w14:textId="7867921E" w:rsidR="00251F86" w:rsidRPr="00E6178A" w:rsidRDefault="00251F86" w:rsidP="00E6178A">
      <w:pPr>
        <w:pStyle w:val="T"/>
        <w:numPr>
          <w:ilvl w:val="0"/>
          <w:numId w:val="5"/>
        </w:numPr>
        <w:spacing w:after="0" w:line="240" w:lineRule="auto"/>
        <w:rPr>
          <w:bCs/>
          <w:color w:val="000000" w:themeColor="text1"/>
        </w:rPr>
      </w:pPr>
      <w:del w:id="50" w:author="Gaurang Naik" w:date="2022-07-15T13:27:00Z">
        <w:r w:rsidRPr="00251F86" w:rsidDel="00EC16DC">
          <w:rPr>
            <w:bCs/>
            <w:color w:val="000000" w:themeColor="text1"/>
          </w:rPr>
          <w:delText xml:space="preserve">a STA affiliated with the non-AP MLD receives </w:delText>
        </w:r>
      </w:del>
      <w:ins w:id="51" w:author="Gaurang Naik" w:date="2022-07-15T13:34:00Z">
        <w:r w:rsidR="00FC4A0A">
          <w:rPr>
            <w:bCs/>
            <w:color w:val="000000" w:themeColor="text1"/>
          </w:rPr>
          <w:t xml:space="preserve">(#11323) </w:t>
        </w:r>
      </w:ins>
      <w:r w:rsidRPr="00251F86">
        <w:rPr>
          <w:bCs/>
          <w:color w:val="000000" w:themeColor="text1"/>
        </w:rPr>
        <w:t>a Management frame and the frame carries a Neighbor Report element. A non-AP MLD determines that two or more APs reported in different Neighbor Report elements that include the Basic Multi-Link subelement are affiliated with the same AP MLD. The reported APs are affiliated with the same AP MLD if the values carried in MLD MAC Address field of the Common Info field of the Basic Multi-Link element of the reported APs are the same.</w:t>
      </w:r>
    </w:p>
    <w:p w14:paraId="47ADB7E1" w14:textId="2C53A828" w:rsidR="00972B7B" w:rsidRDefault="00972B7B" w:rsidP="00972B7B">
      <w:pPr>
        <w:pStyle w:val="T"/>
        <w:spacing w:after="0" w:line="240" w:lineRule="auto"/>
        <w:rPr>
          <w:rFonts w:ascii="Arial" w:hAnsi="Arial" w:cs="Arial"/>
          <w:b/>
          <w:color w:val="000000" w:themeColor="text1"/>
        </w:rPr>
      </w:pPr>
      <w:r>
        <w:rPr>
          <w:rFonts w:ascii="Arial" w:hAnsi="Arial" w:cs="Arial"/>
          <w:b/>
          <w:color w:val="000000" w:themeColor="text1"/>
        </w:rPr>
        <w:t xml:space="preserve">35.3.11 </w:t>
      </w:r>
      <w:r w:rsidR="00DC2640" w:rsidRPr="00DC2640">
        <w:rPr>
          <w:rFonts w:ascii="Arial" w:hAnsi="Arial" w:cs="Arial"/>
          <w:b/>
          <w:color w:val="000000" w:themeColor="text1"/>
        </w:rPr>
        <w:t>Multi-link procedures for channel switching, extended channel switching, and channel quieting</w:t>
      </w:r>
    </w:p>
    <w:p w14:paraId="2066D030" w14:textId="581FAA7B" w:rsidR="00584AAA" w:rsidRDefault="00584AAA" w:rsidP="00972B7B">
      <w:pPr>
        <w:pStyle w:val="T"/>
        <w:spacing w:after="0" w:line="240" w:lineRule="auto"/>
        <w:rPr>
          <w:rFonts w:ascii="Arial" w:hAnsi="Arial" w:cs="Arial"/>
          <w:b/>
          <w:color w:val="000000" w:themeColor="text1"/>
        </w:rPr>
      </w:pPr>
      <w:r w:rsidRPr="00BE39E0">
        <w:rPr>
          <w:b/>
          <w:i/>
          <w:iCs/>
          <w:color w:val="000000" w:themeColor="text1"/>
          <w:highlight w:val="yellow"/>
        </w:rPr>
        <w:t xml:space="preserve">TGbe editor: Please revise the following </w:t>
      </w:r>
      <w:r>
        <w:rPr>
          <w:b/>
          <w:i/>
          <w:iCs/>
          <w:color w:val="000000" w:themeColor="text1"/>
          <w:highlight w:val="yellow"/>
        </w:rPr>
        <w:t>paragraphs and figures</w:t>
      </w:r>
      <w:r w:rsidRPr="00BE39E0">
        <w:rPr>
          <w:b/>
          <w:i/>
          <w:iCs/>
          <w:color w:val="000000" w:themeColor="text1"/>
          <w:highlight w:val="yellow"/>
        </w:rPr>
        <w:t xml:space="preserve"> as shown below [CID </w:t>
      </w:r>
      <w:r>
        <w:rPr>
          <w:b/>
          <w:i/>
          <w:iCs/>
          <w:color w:val="000000" w:themeColor="text1"/>
          <w:highlight w:val="yellow"/>
        </w:rPr>
        <w:t>10420, 10417, 12362, 10244, 12</w:t>
      </w:r>
      <w:r w:rsidR="00AC3DF9">
        <w:rPr>
          <w:b/>
          <w:i/>
          <w:iCs/>
          <w:color w:val="000000" w:themeColor="text1"/>
          <w:highlight w:val="yellow"/>
        </w:rPr>
        <w:t>636,</w:t>
      </w:r>
      <w:r w:rsidR="004F571F">
        <w:rPr>
          <w:b/>
          <w:i/>
          <w:iCs/>
          <w:color w:val="000000" w:themeColor="text1"/>
          <w:highlight w:val="yellow"/>
        </w:rPr>
        <w:t xml:space="preserve"> 13792, 10419</w:t>
      </w:r>
      <w:r w:rsidRPr="00BE39E0">
        <w:rPr>
          <w:b/>
          <w:i/>
          <w:iCs/>
          <w:color w:val="000000" w:themeColor="text1"/>
          <w:highlight w:val="yellow"/>
        </w:rPr>
        <w:t>]</w:t>
      </w:r>
    </w:p>
    <w:p w14:paraId="775DFCB2" w14:textId="4D08DF0F" w:rsidR="00DC2640" w:rsidRPr="00DC2640" w:rsidRDefault="00DC2640" w:rsidP="00972B7B">
      <w:pPr>
        <w:pStyle w:val="T"/>
        <w:spacing w:after="0" w:line="240" w:lineRule="auto"/>
        <w:rPr>
          <w:bCs/>
          <w:color w:val="000000" w:themeColor="text1"/>
        </w:rPr>
      </w:pPr>
      <w:r w:rsidRPr="00DC2640">
        <w:rPr>
          <w:bCs/>
          <w:color w:val="000000" w:themeColor="text1"/>
        </w:rPr>
        <w:t xml:space="preserve">For the example shown in Figure 35-12 (Example of an AP carrying a Quiet element to signal channel quieting on another link), AP 1 and AP 2 are two APs affiliated with an AP MLD that operate on Link 1 and Link 2, respectively. The Beacon frame transmitted by AP 1 </w:t>
      </w:r>
      <w:ins w:id="52" w:author="Gaurang Naik" w:date="2022-07-15T13:07:00Z">
        <w:r w:rsidR="00A46895" w:rsidRPr="00DC2640">
          <w:rPr>
            <w:bCs/>
            <w:color w:val="000000" w:themeColor="text1"/>
          </w:rPr>
          <w:t>(the affected AP)</w:t>
        </w:r>
        <w:r w:rsidR="00A46895">
          <w:rPr>
            <w:bCs/>
            <w:color w:val="000000" w:themeColor="text1"/>
          </w:rPr>
          <w:t xml:space="preserve"> </w:t>
        </w:r>
      </w:ins>
      <w:r w:rsidRPr="00DC2640">
        <w:rPr>
          <w:bCs/>
          <w:color w:val="000000" w:themeColor="text1"/>
        </w:rPr>
        <w:t>includes a Quiet element to indicate a scheduled quiet interval on Link 1</w:t>
      </w:r>
      <w:del w:id="53" w:author="Gaurang Naik" w:date="2022-07-15T13:07:00Z">
        <w:r w:rsidRPr="00DC2640" w:rsidDel="00A46895">
          <w:rPr>
            <w:bCs/>
            <w:color w:val="000000" w:themeColor="text1"/>
          </w:rPr>
          <w:delText xml:space="preserve"> (the affected AP)</w:delText>
        </w:r>
      </w:del>
      <w:r w:rsidRPr="00DC2640">
        <w:rPr>
          <w:bCs/>
          <w:color w:val="000000" w:themeColor="text1"/>
        </w:rPr>
        <w:t>. From this point onward and until the quiet interval begins on Link 1, AP 2</w:t>
      </w:r>
      <w:ins w:id="54" w:author="Gaurang Naik" w:date="2022-07-15T13:07:00Z">
        <w:r w:rsidR="00A46895">
          <w:rPr>
            <w:bCs/>
            <w:color w:val="000000" w:themeColor="text1"/>
          </w:rPr>
          <w:t xml:space="preserve"> </w:t>
        </w:r>
        <w:r w:rsidR="00A46895" w:rsidRPr="00DC2640">
          <w:rPr>
            <w:bCs/>
            <w:color w:val="000000" w:themeColor="text1"/>
          </w:rPr>
          <w:t>(the reporting AP)</w:t>
        </w:r>
      </w:ins>
      <w:del w:id="55" w:author="Gaurang Naik" w:date="2022-07-15T13:07:00Z">
        <w:r w:rsidRPr="00DC2640" w:rsidDel="00BF4B40">
          <w:rPr>
            <w:bCs/>
            <w:color w:val="000000" w:themeColor="text1"/>
          </w:rPr>
          <w:delText>,</w:delText>
        </w:r>
      </w:del>
      <w:r w:rsidRPr="00DC2640">
        <w:rPr>
          <w:bCs/>
          <w:color w:val="000000" w:themeColor="text1"/>
        </w:rPr>
        <w:t xml:space="preserve"> </w:t>
      </w:r>
      <w:del w:id="56" w:author="Gaurang Naik" w:date="2022-07-15T13:11:00Z">
        <w:r w:rsidRPr="00DC2640" w:rsidDel="00AC5696">
          <w:rPr>
            <w:bCs/>
            <w:color w:val="000000" w:themeColor="text1"/>
          </w:rPr>
          <w:delText>which operates on Link 2</w:delText>
        </w:r>
      </w:del>
      <w:del w:id="57" w:author="Gaurang Naik" w:date="2022-07-15T13:07:00Z">
        <w:r w:rsidRPr="00DC2640" w:rsidDel="00A46895">
          <w:rPr>
            <w:bCs/>
            <w:color w:val="000000" w:themeColor="text1"/>
          </w:rPr>
          <w:delText xml:space="preserve"> (the reporting AP)</w:delText>
        </w:r>
      </w:del>
      <w:del w:id="58" w:author="Gaurang Naik" w:date="2022-07-15T13:11:00Z">
        <w:r w:rsidRPr="00DC2640" w:rsidDel="00AC5696">
          <w:rPr>
            <w:bCs/>
            <w:color w:val="000000" w:themeColor="text1"/>
          </w:rPr>
          <w:delText xml:space="preserve">, </w:delText>
        </w:r>
      </w:del>
      <w:r w:rsidRPr="00DC2640">
        <w:rPr>
          <w:bCs/>
          <w:color w:val="000000" w:themeColor="text1"/>
        </w:rPr>
        <w:t xml:space="preserve">includes a Quiet element in the Per-STA Profile subelement corresponding to AP 1 in the Basic Multi-Link element carried in its Beacon frames. Although not shown in the figure, Quiet element will also be included in the Per-STA Profile subelement of the Basic Multi-Link element corresponding to AP 1 carried in the Probe Response frames transmitted by AP 2. The values of the Quiet Count field, Quiet Offset field, and the Quiet Duration field of the Quiet element carried on Link 2 are set by AP 2 with reference to Link 1. As the value of the Beacon Interval for AP 2 is greater than the value of beacon interval for AP 1, the Quiet Count field of the Quiet element </w:t>
      </w:r>
      <w:ins w:id="59" w:author="Gaurang Naik" w:date="2022-07-15T13:06:00Z">
        <w:r w:rsidR="0070140F">
          <w:rPr>
            <w:bCs/>
            <w:color w:val="000000" w:themeColor="text1"/>
          </w:rPr>
          <w:t xml:space="preserve">carried in the Per-STA Profile subelement corresponding to AP1 </w:t>
        </w:r>
      </w:ins>
      <w:r w:rsidRPr="00DC2640">
        <w:rPr>
          <w:bCs/>
          <w:color w:val="000000" w:themeColor="text1"/>
        </w:rPr>
        <w:t xml:space="preserve">is decremented at a faster rate (i.e., 2 in this example) in every subsequent beacon transmitted by </w:t>
      </w:r>
      <w:del w:id="60" w:author="Gaurang Naik" w:date="2022-07-15T13:06:00Z">
        <w:r w:rsidRPr="00DC2640" w:rsidDel="00B67106">
          <w:rPr>
            <w:bCs/>
            <w:color w:val="000000" w:themeColor="text1"/>
          </w:rPr>
          <w:delText>AP1</w:delText>
        </w:r>
      </w:del>
      <w:ins w:id="61" w:author="Gaurang Naik" w:date="2022-07-15T13:06:00Z">
        <w:r w:rsidR="00B67106" w:rsidRPr="00DC2640">
          <w:rPr>
            <w:bCs/>
            <w:color w:val="000000" w:themeColor="text1"/>
          </w:rPr>
          <w:t>AP</w:t>
        </w:r>
        <w:r w:rsidR="00B67106">
          <w:rPr>
            <w:bCs/>
            <w:color w:val="000000" w:themeColor="text1"/>
          </w:rPr>
          <w:t>2 (#10417)</w:t>
        </w:r>
      </w:ins>
      <w:r w:rsidRPr="00DC2640">
        <w:rPr>
          <w:bCs/>
          <w:color w:val="000000" w:themeColor="text1"/>
        </w:rPr>
        <w:t xml:space="preserve">. </w:t>
      </w:r>
      <w:del w:id="62" w:author="Gaurang Naik" w:date="2022-07-15T13:09:00Z">
        <w:r w:rsidRPr="00DC2640" w:rsidDel="00D86452">
          <w:rPr>
            <w:bCs/>
            <w:color w:val="000000" w:themeColor="text1"/>
          </w:rPr>
          <w:delText xml:space="preserve">In Figure 35-12 (Example of an AP carrying a Quiet element to signal channel quieting on another link), a </w:delText>
        </w:r>
      </w:del>
      <w:ins w:id="63" w:author="Gaurang Naik" w:date="2022-07-15T13:09:00Z">
        <w:r w:rsidR="00D86452">
          <w:rPr>
            <w:bCs/>
            <w:color w:val="000000" w:themeColor="text1"/>
          </w:rPr>
          <w:t xml:space="preserve">A </w:t>
        </w:r>
      </w:ins>
      <w:r w:rsidRPr="00DC2640">
        <w:rPr>
          <w:bCs/>
          <w:color w:val="000000" w:themeColor="text1"/>
        </w:rPr>
        <w:t>STA affiliated with a non-AP MLD, which is capable of operating on Link 2, transmits a (Re</w:t>
      </w:r>
      <w:del w:id="64" w:author="Gaurang Naik" w:date="2022-07-15T11:31:00Z">
        <w:r w:rsidRPr="00DC2640" w:rsidDel="002047AC">
          <w:rPr>
            <w:bCs/>
            <w:color w:val="000000" w:themeColor="text1"/>
          </w:rPr>
          <w:delText>-</w:delText>
        </w:r>
      </w:del>
      <w:r w:rsidRPr="00DC2640">
        <w:rPr>
          <w:bCs/>
          <w:color w:val="000000" w:themeColor="text1"/>
        </w:rPr>
        <w:t>)Association Request frame to AP 2</w:t>
      </w:r>
      <w:ins w:id="65" w:author="Gaurang Naik" w:date="2022-07-15T13:09:00Z">
        <w:r w:rsidR="009F4D82">
          <w:rPr>
            <w:bCs/>
            <w:color w:val="000000" w:themeColor="text1"/>
          </w:rPr>
          <w:t xml:space="preserve"> (not shown in the figure)</w:t>
        </w:r>
      </w:ins>
      <w:ins w:id="66" w:author="Gaurang Naik" w:date="2022-07-15T13:15:00Z">
        <w:r w:rsidR="009913B0">
          <w:rPr>
            <w:bCs/>
            <w:color w:val="000000" w:themeColor="text1"/>
          </w:rPr>
          <w:t xml:space="preserve"> (#12362)</w:t>
        </w:r>
      </w:ins>
      <w:r w:rsidRPr="00DC2640">
        <w:rPr>
          <w:bCs/>
          <w:color w:val="000000" w:themeColor="text1"/>
        </w:rPr>
        <w:t xml:space="preserve">, in order to perform multi-link setup. The multi-link setup includes Link 1 as one of the links. Since the (Re)Association Response frame is transmitted by AP 2 after the quiet interval has started on Link 1, AP 2 includes the Quiet element in the per-STA profile corresponding to AP 1 in the (Re)Association Response frame it transmits. The </w:t>
      </w:r>
      <w:del w:id="67" w:author="Gaurang Naik" w:date="2022-07-15T12:54:00Z">
        <w:r w:rsidRPr="00DC2640" w:rsidDel="00716824">
          <w:rPr>
            <w:bCs/>
            <w:color w:val="000000" w:themeColor="text1"/>
          </w:rPr>
          <w:delText xml:space="preserve">value of the </w:delText>
        </w:r>
      </w:del>
      <w:r w:rsidRPr="00DC2640">
        <w:rPr>
          <w:bCs/>
          <w:color w:val="000000" w:themeColor="text1"/>
        </w:rPr>
        <w:t>Quiet Count field of the Quiet element carried in the (Re</w:t>
      </w:r>
      <w:del w:id="68" w:author="Gaurang Naik" w:date="2022-07-15T11:34:00Z">
        <w:r w:rsidRPr="00DC2640" w:rsidDel="00466D6A">
          <w:rPr>
            <w:bCs/>
            <w:color w:val="000000" w:themeColor="text1"/>
          </w:rPr>
          <w:delText xml:space="preserve"> </w:delText>
        </w:r>
      </w:del>
      <w:r w:rsidRPr="00DC2640">
        <w:rPr>
          <w:bCs/>
          <w:color w:val="000000" w:themeColor="text1"/>
        </w:rPr>
        <w:t xml:space="preserve">)Association Response frame is set to </w:t>
      </w:r>
      <w:del w:id="69" w:author="Gaurang Naik" w:date="2022-07-15T11:32:00Z">
        <w:r w:rsidRPr="00DC2640" w:rsidDel="007869AF">
          <w:rPr>
            <w:bCs/>
            <w:color w:val="000000" w:themeColor="text1"/>
          </w:rPr>
          <w:delText xml:space="preserve">129 </w:delText>
        </w:r>
      </w:del>
      <w:ins w:id="70" w:author="Gaurang Naik" w:date="2022-07-15T11:32:00Z">
        <w:r w:rsidR="007869AF" w:rsidRPr="00DC2640">
          <w:rPr>
            <w:bCs/>
            <w:color w:val="000000" w:themeColor="text1"/>
          </w:rPr>
          <w:t>12</w:t>
        </w:r>
        <w:r w:rsidR="007869AF">
          <w:rPr>
            <w:bCs/>
            <w:color w:val="000000" w:themeColor="text1"/>
          </w:rPr>
          <w:t>8</w:t>
        </w:r>
        <w:r w:rsidR="000000A2">
          <w:rPr>
            <w:bCs/>
            <w:color w:val="000000" w:themeColor="text1"/>
          </w:rPr>
          <w:t xml:space="preserve"> (#</w:t>
        </w:r>
      </w:ins>
      <w:ins w:id="71" w:author="Gaurang Naik" w:date="2022-07-15T11:33:00Z">
        <w:r w:rsidR="000000A2">
          <w:rPr>
            <w:bCs/>
            <w:color w:val="000000" w:themeColor="text1"/>
          </w:rPr>
          <w:t>10244</w:t>
        </w:r>
      </w:ins>
      <w:ins w:id="72" w:author="Gaurang Naik" w:date="2022-07-15T11:32:00Z">
        <w:r w:rsidR="000000A2">
          <w:rPr>
            <w:bCs/>
            <w:color w:val="000000" w:themeColor="text1"/>
          </w:rPr>
          <w:t>)</w:t>
        </w:r>
        <w:r w:rsidR="007869AF" w:rsidRPr="00DC2640">
          <w:rPr>
            <w:bCs/>
            <w:color w:val="000000" w:themeColor="text1"/>
          </w:rPr>
          <w:t xml:space="preserve"> </w:t>
        </w:r>
      </w:ins>
      <w:r w:rsidRPr="00DC2640">
        <w:rPr>
          <w:bCs/>
          <w:color w:val="000000" w:themeColor="text1"/>
        </w:rPr>
        <w:t xml:space="preserve">to indicate that the quiet interval on Link 1 started in the beacon interval that occurred </w:t>
      </w:r>
      <w:ins w:id="73" w:author="Gaurang Naik" w:date="2022-07-15T11:52:00Z">
        <w:r w:rsidR="00CA0226">
          <w:rPr>
            <w:bCs/>
            <w:color w:val="000000" w:themeColor="text1"/>
          </w:rPr>
          <w:t>one</w:t>
        </w:r>
      </w:ins>
      <w:del w:id="74" w:author="Gaurang Naik" w:date="2022-07-15T11:52:00Z">
        <w:r w:rsidRPr="00DC2640" w:rsidDel="00CA0226">
          <w:rPr>
            <w:bCs/>
            <w:color w:val="000000" w:themeColor="text1"/>
          </w:rPr>
          <w:delText>2</w:delText>
        </w:r>
      </w:del>
      <w:r w:rsidRPr="00DC2640">
        <w:rPr>
          <w:bCs/>
          <w:color w:val="000000" w:themeColor="text1"/>
        </w:rPr>
        <w:t xml:space="preserve"> TBTT</w:t>
      </w:r>
      <w:del w:id="75" w:author="Gaurang Naik" w:date="2022-07-15T11:52:00Z">
        <w:r w:rsidRPr="00DC2640" w:rsidDel="00CA0226">
          <w:rPr>
            <w:bCs/>
            <w:color w:val="000000" w:themeColor="text1"/>
          </w:rPr>
          <w:delText>s</w:delText>
        </w:r>
      </w:del>
      <w:ins w:id="76" w:author="Gaurang Naik" w:date="2022-07-15T11:53:00Z">
        <w:r w:rsidR="0024043D">
          <w:rPr>
            <w:bCs/>
            <w:color w:val="000000" w:themeColor="text1"/>
          </w:rPr>
          <w:t xml:space="preserve"> (#10244)</w:t>
        </w:r>
      </w:ins>
      <w:r w:rsidRPr="00DC2640">
        <w:rPr>
          <w:bCs/>
          <w:color w:val="000000" w:themeColor="text1"/>
        </w:rPr>
        <w:t xml:space="preserve"> in the past on Link 1</w:t>
      </w:r>
      <w:ins w:id="77" w:author="Gaurang Naik" w:date="2022-07-15T11:53:00Z">
        <w:r w:rsidR="0024043D">
          <w:rPr>
            <w:bCs/>
            <w:color w:val="000000" w:themeColor="text1"/>
          </w:rPr>
          <w:t xml:space="preserve"> (see </w:t>
        </w:r>
        <w:r w:rsidR="00267411">
          <w:rPr>
            <w:bCs/>
            <w:color w:val="000000" w:themeColor="text1"/>
          </w:rPr>
          <w:t>9.4.2.22 (Quiet element)</w:t>
        </w:r>
        <w:r w:rsidR="0024043D">
          <w:rPr>
            <w:bCs/>
            <w:color w:val="000000" w:themeColor="text1"/>
          </w:rPr>
          <w:t>)</w:t>
        </w:r>
      </w:ins>
      <w:ins w:id="78" w:author="Gaurang Naik" w:date="2022-07-15T12:00:00Z">
        <w:r w:rsidR="0042148F">
          <w:rPr>
            <w:bCs/>
            <w:color w:val="000000" w:themeColor="text1"/>
          </w:rPr>
          <w:t xml:space="preserve"> (#12636)</w:t>
        </w:r>
      </w:ins>
      <w:r w:rsidRPr="00DC2640">
        <w:rPr>
          <w:bCs/>
          <w:color w:val="000000" w:themeColor="text1"/>
        </w:rPr>
        <w:t>.</w:t>
      </w:r>
    </w:p>
    <w:p w14:paraId="6B9B160F" w14:textId="63CD0F16" w:rsidR="00972B7B" w:rsidRDefault="00845150" w:rsidP="00240BAA">
      <w:pPr>
        <w:pStyle w:val="T"/>
        <w:spacing w:after="0" w:line="240" w:lineRule="auto"/>
        <w:jc w:val="center"/>
        <w:rPr>
          <w:rFonts w:ascii="Arial" w:hAnsi="Arial" w:cs="Arial"/>
          <w:b/>
          <w:color w:val="000000" w:themeColor="text1"/>
        </w:rPr>
      </w:pPr>
      <w:r>
        <w:object w:dxaOrig="7665" w:dyaOrig="3420" w14:anchorId="059F4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88pt" o:ole="">
            <v:imagedata r:id="rId39" o:title=""/>
          </v:shape>
          <o:OLEObject Type="Embed" ProgID="Visio.Drawing.15" ShapeID="_x0000_i1025" DrawAspect="Content" ObjectID="_1723024556" r:id="rId40"/>
        </w:object>
      </w:r>
    </w:p>
    <w:p w14:paraId="4F514F2C" w14:textId="3643B250" w:rsidR="00240BAA" w:rsidRDefault="00240BAA" w:rsidP="00240BAA">
      <w:pPr>
        <w:pStyle w:val="T"/>
        <w:spacing w:after="0" w:line="240" w:lineRule="auto"/>
        <w:jc w:val="center"/>
        <w:rPr>
          <w:rFonts w:ascii="Arial" w:hAnsi="Arial" w:cs="Arial"/>
          <w:b/>
          <w:color w:val="000000" w:themeColor="text1"/>
        </w:rPr>
      </w:pPr>
      <w:r>
        <w:rPr>
          <w:rFonts w:ascii="Arial" w:hAnsi="Arial" w:cs="Arial"/>
          <w:b/>
          <w:color w:val="000000" w:themeColor="text1"/>
        </w:rPr>
        <w:t>Figure 35-12 – Example of an AP carrying a Quiet element to signal channel quieting on another link</w:t>
      </w:r>
      <w:r w:rsidR="00EC756A">
        <w:rPr>
          <w:rFonts w:ascii="Arial" w:hAnsi="Arial" w:cs="Arial"/>
          <w:b/>
          <w:color w:val="000000" w:themeColor="text1"/>
        </w:rPr>
        <w:t xml:space="preserve"> </w:t>
      </w:r>
      <w:ins w:id="79" w:author="Gaurang Naik" w:date="2022-07-15T11:49:00Z">
        <w:r w:rsidR="00EC756A" w:rsidRPr="008A314C">
          <w:rPr>
            <w:rFonts w:ascii="Arial" w:hAnsi="Arial" w:cs="Arial"/>
            <w:b/>
            <w:color w:val="000000" w:themeColor="text1"/>
            <w:highlight w:val="cyan"/>
          </w:rPr>
          <w:t>(#10244</w:t>
        </w:r>
      </w:ins>
      <w:ins w:id="80" w:author="Gaurang Naik" w:date="2022-07-15T13:02:00Z">
        <w:r w:rsidR="00B25EAC" w:rsidRPr="008A314C">
          <w:rPr>
            <w:rFonts w:ascii="Arial" w:hAnsi="Arial" w:cs="Arial"/>
            <w:b/>
            <w:color w:val="000000" w:themeColor="text1"/>
            <w:highlight w:val="cyan"/>
          </w:rPr>
          <w:t>, #</w:t>
        </w:r>
      </w:ins>
      <w:ins w:id="81" w:author="Gaurang Naik" w:date="2022-07-15T13:03:00Z">
        <w:r w:rsidR="004B0687" w:rsidRPr="008A314C">
          <w:rPr>
            <w:rFonts w:ascii="Arial" w:hAnsi="Arial" w:cs="Arial"/>
            <w:b/>
            <w:color w:val="000000" w:themeColor="text1"/>
            <w:highlight w:val="cyan"/>
          </w:rPr>
          <w:t>10420</w:t>
        </w:r>
      </w:ins>
      <w:ins w:id="82" w:author="Gaurang Naik" w:date="2022-07-15T11:49:00Z">
        <w:r w:rsidR="00EC756A" w:rsidRPr="008A314C">
          <w:rPr>
            <w:rFonts w:ascii="Arial" w:hAnsi="Arial" w:cs="Arial"/>
            <w:b/>
            <w:color w:val="000000" w:themeColor="text1"/>
            <w:highlight w:val="cyan"/>
          </w:rPr>
          <w:t>)</w:t>
        </w:r>
      </w:ins>
    </w:p>
    <w:p w14:paraId="66D4D415" w14:textId="0FF5E74D" w:rsidR="00240BAA" w:rsidRDefault="009F03E0" w:rsidP="00240BAA">
      <w:pPr>
        <w:pStyle w:val="T"/>
        <w:spacing w:after="0" w:line="240" w:lineRule="auto"/>
        <w:rPr>
          <w:bCs/>
          <w:color w:val="000000" w:themeColor="text1"/>
        </w:rPr>
      </w:pPr>
      <w:r w:rsidRPr="009F03E0">
        <w:rPr>
          <w:bCs/>
          <w:color w:val="000000" w:themeColor="text1"/>
        </w:rPr>
        <w:t xml:space="preserve">For the example shown in Figure 35-13 (Example of an AP carrying a Channel Switch Announcement element to signal channel switching on another link), AP 1 and AP 2 are two APs affiliated with an AP MLD that operate on Link 1 and Link 2, respectively. The Beacon frame transmitted by AP 1 </w:t>
      </w:r>
      <w:ins w:id="83" w:author="Gaurang Naik" w:date="2022-07-15T13:10:00Z">
        <w:r w:rsidR="00AC5696" w:rsidRPr="009F03E0">
          <w:rPr>
            <w:bCs/>
            <w:color w:val="000000" w:themeColor="text1"/>
          </w:rPr>
          <w:t>(the affected AP)</w:t>
        </w:r>
        <w:r w:rsidR="00AC5696">
          <w:rPr>
            <w:bCs/>
            <w:color w:val="000000" w:themeColor="text1"/>
          </w:rPr>
          <w:t xml:space="preserve"> </w:t>
        </w:r>
      </w:ins>
      <w:r w:rsidRPr="009F03E0">
        <w:rPr>
          <w:bCs/>
          <w:color w:val="000000" w:themeColor="text1"/>
        </w:rPr>
        <w:t xml:space="preserve">includes a Channel Switch Announcement element to indicate that the channel on Link 1 </w:t>
      </w:r>
      <w:del w:id="84" w:author="Gaurang Naik" w:date="2022-07-15T13:10:00Z">
        <w:r w:rsidRPr="009F03E0" w:rsidDel="00AC5696">
          <w:rPr>
            <w:bCs/>
            <w:color w:val="000000" w:themeColor="text1"/>
          </w:rPr>
          <w:delText>(the affected AP)</w:delText>
        </w:r>
      </w:del>
      <w:r w:rsidRPr="009F03E0">
        <w:rPr>
          <w:bCs/>
          <w:color w:val="000000" w:themeColor="text1"/>
        </w:rPr>
        <w:t xml:space="preserve"> will be switched. From this point onward and until the channel on Link 1 switches, AP 2</w:t>
      </w:r>
      <w:ins w:id="85" w:author="Gaurang Naik" w:date="2022-07-15T13:10:00Z">
        <w:r w:rsidR="00AC5696">
          <w:rPr>
            <w:bCs/>
            <w:color w:val="000000" w:themeColor="text1"/>
          </w:rPr>
          <w:t xml:space="preserve"> </w:t>
        </w:r>
        <w:r w:rsidR="00AC5696" w:rsidRPr="009F03E0">
          <w:rPr>
            <w:bCs/>
            <w:color w:val="000000" w:themeColor="text1"/>
          </w:rPr>
          <w:t>(the reporting AP)</w:t>
        </w:r>
      </w:ins>
      <w:del w:id="86" w:author="Gaurang Naik" w:date="2022-07-15T13:11:00Z">
        <w:r w:rsidRPr="009F03E0" w:rsidDel="00AC5696">
          <w:rPr>
            <w:bCs/>
            <w:color w:val="000000" w:themeColor="text1"/>
          </w:rPr>
          <w:delText>, which operates on Link 2</w:delText>
        </w:r>
      </w:del>
      <w:del w:id="87" w:author="Gaurang Naik" w:date="2022-07-15T13:10:00Z">
        <w:r w:rsidRPr="009F03E0" w:rsidDel="00AC5696">
          <w:rPr>
            <w:bCs/>
            <w:color w:val="000000" w:themeColor="text1"/>
          </w:rPr>
          <w:delText xml:space="preserve"> (the reporting AP)</w:delText>
        </w:r>
      </w:del>
      <w:del w:id="88" w:author="Gaurang Naik" w:date="2022-07-15T13:11:00Z">
        <w:r w:rsidRPr="009F03E0" w:rsidDel="00AC5696">
          <w:rPr>
            <w:bCs/>
            <w:color w:val="000000" w:themeColor="text1"/>
          </w:rPr>
          <w:delText>,</w:delText>
        </w:r>
      </w:del>
      <w:r w:rsidRPr="009F03E0">
        <w:rPr>
          <w:bCs/>
          <w:color w:val="000000" w:themeColor="text1"/>
        </w:rPr>
        <w:t xml:space="preserve"> includes a Channel Switch Announcement element in the per-STA profile corresponding to AP 1 in the Basic Multi-Link element carried in the Beacon frame it transmits. When AP 1 begins to include the Channel Switch Announcement element in its Beacon frames, the </w:t>
      </w:r>
      <w:del w:id="89" w:author="Gaurang Naik" w:date="2022-07-15T10:57:00Z">
        <w:r w:rsidRPr="009F03E0" w:rsidDel="004B6F63">
          <w:rPr>
            <w:bCs/>
            <w:color w:val="000000" w:themeColor="text1"/>
          </w:rPr>
          <w:delText xml:space="preserve">Change Sequence </w:delText>
        </w:r>
      </w:del>
      <w:ins w:id="90" w:author="Gaurang Naik" w:date="2022-07-15T10:57:00Z">
        <w:r w:rsidR="004B6F63">
          <w:rPr>
            <w:bCs/>
            <w:color w:val="000000" w:themeColor="text1"/>
          </w:rPr>
          <w:t xml:space="preserve">BSS Parameters Change Count </w:t>
        </w:r>
      </w:ins>
      <w:ins w:id="91" w:author="Gaurang Naik" w:date="2022-07-15T13:22:00Z">
        <w:r w:rsidR="005D0854">
          <w:rPr>
            <w:bCs/>
            <w:color w:val="000000" w:themeColor="text1"/>
          </w:rPr>
          <w:t xml:space="preserve">(BPCC) </w:t>
        </w:r>
      </w:ins>
      <w:ins w:id="92" w:author="Gaurang Naik" w:date="2022-07-15T10:57:00Z">
        <w:r w:rsidR="004B6F63">
          <w:rPr>
            <w:bCs/>
            <w:color w:val="000000" w:themeColor="text1"/>
          </w:rPr>
          <w:t>(#1</w:t>
        </w:r>
      </w:ins>
      <w:ins w:id="93" w:author="Gaurang Naik" w:date="2022-07-15T10:59:00Z">
        <w:r w:rsidR="00CC108B">
          <w:rPr>
            <w:bCs/>
            <w:color w:val="000000" w:themeColor="text1"/>
          </w:rPr>
          <w:t>0420</w:t>
        </w:r>
      </w:ins>
      <w:ins w:id="94" w:author="Gaurang Naik" w:date="2022-07-15T10:57:00Z">
        <w:r w:rsidR="004B6F63">
          <w:rPr>
            <w:bCs/>
            <w:color w:val="000000" w:themeColor="text1"/>
          </w:rPr>
          <w:t xml:space="preserve">) </w:t>
        </w:r>
      </w:ins>
      <w:r w:rsidRPr="009F03E0">
        <w:rPr>
          <w:bCs/>
          <w:color w:val="000000" w:themeColor="text1"/>
        </w:rPr>
        <w:t xml:space="preserve">subfield in the TBTT Information field corresponding to AP 1 in the Reduced Neighbor Report element carried in AP 2’s Beacon frames is incremented by 1. The values of the Channel Switch Count field of the Channel Switch Announcement element carried on Link 2 are set by AP 2 with reference to Link 1. As the value of the beacon interval for AP 2 is twice the value of beacon interval for AP 1, the Channel Switch Count field of the Channel Switch Announcement element is decremented by 2 in every subsequent beacon transmitted by AP </w:t>
      </w:r>
      <w:del w:id="95" w:author="Gaurang Naik" w:date="2022-07-15T13:02:00Z">
        <w:r w:rsidRPr="009F03E0" w:rsidDel="00384A5B">
          <w:rPr>
            <w:bCs/>
            <w:color w:val="000000" w:themeColor="text1"/>
          </w:rPr>
          <w:delText>1</w:delText>
        </w:r>
      </w:del>
      <w:ins w:id="96" w:author="Gaurang Naik" w:date="2022-07-15T13:02:00Z">
        <w:r w:rsidR="00384A5B">
          <w:rPr>
            <w:bCs/>
            <w:color w:val="000000" w:themeColor="text1"/>
          </w:rPr>
          <w:t>2</w:t>
        </w:r>
      </w:ins>
      <w:ins w:id="97" w:author="Gaurang Naik" w:date="2022-07-15T13:55:00Z">
        <w:r w:rsidR="004F571F">
          <w:rPr>
            <w:bCs/>
            <w:color w:val="000000" w:themeColor="text1"/>
          </w:rPr>
          <w:t xml:space="preserve"> (#13792)</w:t>
        </w:r>
      </w:ins>
      <w:r w:rsidRPr="009F03E0">
        <w:rPr>
          <w:bCs/>
          <w:color w:val="000000" w:themeColor="text1"/>
        </w:rPr>
        <w:t>. If AP 1 carries the Extended Channel Switch Announcement element and the Max Channel Switch Time element in the Beacon frame it</w:t>
      </w:r>
      <w:del w:id="98" w:author="Gaurang Naik" w:date="2022-07-15T13:13:00Z">
        <w:r w:rsidRPr="009F03E0" w:rsidDel="006A4ED6">
          <w:rPr>
            <w:bCs/>
            <w:color w:val="000000" w:themeColor="text1"/>
          </w:rPr>
          <w:delText>s</w:delText>
        </w:r>
      </w:del>
      <w:r w:rsidRPr="009F03E0">
        <w:rPr>
          <w:bCs/>
          <w:color w:val="000000" w:themeColor="text1"/>
        </w:rPr>
        <w:t xml:space="preserve"> transmits, AP 2 also includes the Extended Channel Switch Announcement element and the Max Channel Switch Time element in the per-STA profile corresponding to AP 1 in the Basic Multi-Link element in the Beacon frames it transmits. Although not shown in the figure, the Channel Switch Announcement element, Extended Channel Switch Announcement element (if included by AP 1), and Max Channel Switch Time element (if included by AP 1) will also be included in the Per-STA Profile subelement of the Basic Multi-Link element corresponding to AP 1 carried in the Probe Response frames transmitted by AP 2. </w:t>
      </w:r>
      <w:del w:id="99" w:author="Gaurang Naik" w:date="2022-07-15T13:13:00Z">
        <w:r w:rsidRPr="009F03E0" w:rsidDel="007C7514">
          <w:rPr>
            <w:bCs/>
            <w:color w:val="000000" w:themeColor="text1"/>
          </w:rPr>
          <w:delText xml:space="preserve">In Figure 35-13 (Example of an AP carrying a Channel Switch Announcement element to signal channel switching on another link), a </w:delText>
        </w:r>
      </w:del>
      <w:ins w:id="100" w:author="Gaurang Naik" w:date="2022-07-15T13:13:00Z">
        <w:r w:rsidR="007C7514">
          <w:rPr>
            <w:bCs/>
            <w:color w:val="000000" w:themeColor="text1"/>
          </w:rPr>
          <w:t>A</w:t>
        </w:r>
        <w:r w:rsidR="007C7514" w:rsidRPr="009F03E0">
          <w:rPr>
            <w:bCs/>
            <w:color w:val="000000" w:themeColor="text1"/>
          </w:rPr>
          <w:t xml:space="preserve"> </w:t>
        </w:r>
      </w:ins>
      <w:r w:rsidRPr="009F03E0">
        <w:rPr>
          <w:bCs/>
          <w:color w:val="000000" w:themeColor="text1"/>
        </w:rPr>
        <w:t xml:space="preserve">STA affiliated with a non-AP MLD, that operates on Link 2, transmits a (Re)Association Request frame to AP 2 </w:t>
      </w:r>
      <w:ins w:id="101" w:author="Gaurang Naik" w:date="2022-07-15T13:13:00Z">
        <w:r w:rsidR="007C7514">
          <w:rPr>
            <w:bCs/>
            <w:color w:val="000000" w:themeColor="text1"/>
          </w:rPr>
          <w:t>(not shown in the figure) (#</w:t>
        </w:r>
      </w:ins>
      <w:ins w:id="102" w:author="Gaurang Naik" w:date="2022-07-15T13:15:00Z">
        <w:r w:rsidR="009913B0">
          <w:rPr>
            <w:bCs/>
            <w:color w:val="000000" w:themeColor="text1"/>
          </w:rPr>
          <w:t>12362</w:t>
        </w:r>
      </w:ins>
      <w:ins w:id="103" w:author="Gaurang Naik" w:date="2022-07-15T13:13:00Z">
        <w:r w:rsidR="007C7514">
          <w:rPr>
            <w:bCs/>
            <w:color w:val="000000" w:themeColor="text1"/>
          </w:rPr>
          <w:t xml:space="preserve">) </w:t>
        </w:r>
      </w:ins>
      <w:r w:rsidRPr="009F03E0">
        <w:rPr>
          <w:bCs/>
          <w:color w:val="000000" w:themeColor="text1"/>
        </w:rPr>
        <w:t xml:space="preserve">requesting Link 1 as one of the links for multi-link setup. Since the (Re)Association Response frame is transmitted by AP 2 after the last Beacon frame on the initial operating class/channel on Link 1 and before the first beacon on the </w:t>
      </w:r>
      <w:del w:id="104" w:author="Gaurang Naik" w:date="2022-07-15T13:03:00Z">
        <w:r w:rsidRPr="009F03E0" w:rsidDel="009362BD">
          <w:rPr>
            <w:bCs/>
            <w:color w:val="000000" w:themeColor="text1"/>
          </w:rPr>
          <w:delText xml:space="preserve">initial </w:delText>
        </w:r>
      </w:del>
      <w:ins w:id="105" w:author="Gaurang Naik" w:date="2022-07-15T13:04:00Z">
        <w:r w:rsidR="009362BD">
          <w:rPr>
            <w:bCs/>
            <w:color w:val="000000" w:themeColor="text1"/>
          </w:rPr>
          <w:t>new (#10</w:t>
        </w:r>
        <w:r w:rsidR="00D86BA5">
          <w:rPr>
            <w:bCs/>
            <w:color w:val="000000" w:themeColor="text1"/>
          </w:rPr>
          <w:t>419</w:t>
        </w:r>
        <w:r w:rsidR="009362BD">
          <w:rPr>
            <w:bCs/>
            <w:color w:val="000000" w:themeColor="text1"/>
          </w:rPr>
          <w:t>)</w:t>
        </w:r>
        <w:r w:rsidR="00D86BA5">
          <w:rPr>
            <w:bCs/>
            <w:color w:val="000000" w:themeColor="text1"/>
          </w:rPr>
          <w:t xml:space="preserve"> </w:t>
        </w:r>
      </w:ins>
      <w:r w:rsidRPr="009F03E0">
        <w:rPr>
          <w:bCs/>
          <w:color w:val="000000" w:themeColor="text1"/>
        </w:rPr>
        <w:t>operating class/channel is transmitted, AP 2 includes the Max Channel Switch Time element in the per-STA profile corresponding to AP 1 in the (Re)Association Response frame it transmits. The value carried in Max Channel Switch Time element provides an estimate of time until the first TBTT on the new channel on Link 1. The STA affiliated with the non-AP MLD operating on Link 1 does not transmit a frame until it hears the first Beacon frame from AP 1 on Link 1.</w:t>
      </w:r>
    </w:p>
    <w:p w14:paraId="15F4946D" w14:textId="5A86B1D2" w:rsidR="009F03E0" w:rsidRDefault="00406DD0" w:rsidP="009F03E0">
      <w:pPr>
        <w:pStyle w:val="T"/>
        <w:spacing w:after="0" w:line="240" w:lineRule="auto"/>
        <w:jc w:val="center"/>
        <w:rPr>
          <w:bCs/>
          <w:color w:val="000000" w:themeColor="text1"/>
        </w:rPr>
      </w:pPr>
      <w:r>
        <w:object w:dxaOrig="8460" w:dyaOrig="3465" w14:anchorId="2BE3BAEC">
          <v:shape id="_x0000_i1026" type="#_x0000_t75" style="width:423pt;height:173.5pt" o:ole="">
            <v:imagedata r:id="rId41" o:title=""/>
          </v:shape>
          <o:OLEObject Type="Embed" ProgID="Visio.Drawing.15" ShapeID="_x0000_i1026" DrawAspect="Content" ObjectID="_1723024557" r:id="rId42"/>
        </w:object>
      </w:r>
    </w:p>
    <w:p w14:paraId="16C74544" w14:textId="61299527" w:rsidR="009F03E0" w:rsidRPr="009F03E0" w:rsidRDefault="00B91FA3" w:rsidP="009F03E0">
      <w:pPr>
        <w:pStyle w:val="T"/>
        <w:spacing w:after="0" w:line="240" w:lineRule="auto"/>
        <w:jc w:val="center"/>
        <w:rPr>
          <w:rFonts w:ascii="Arial" w:hAnsi="Arial" w:cs="Arial"/>
          <w:b/>
          <w:color w:val="000000" w:themeColor="text1"/>
        </w:rPr>
      </w:pPr>
      <w:r>
        <w:rPr>
          <w:rFonts w:ascii="Arial" w:hAnsi="Arial" w:cs="Arial"/>
          <w:b/>
          <w:color w:val="000000" w:themeColor="text1"/>
        </w:rPr>
        <w:t>Example 35-13 – Example of an AP carrying a Channel Switch Announcement element to signal channel switching on another link</w:t>
      </w:r>
      <w:ins w:id="106" w:author="Gaurang Naik" w:date="2022-07-15T13:02:00Z">
        <w:r w:rsidR="00B25EAC">
          <w:rPr>
            <w:rFonts w:ascii="Arial" w:hAnsi="Arial" w:cs="Arial"/>
            <w:b/>
            <w:color w:val="000000" w:themeColor="text1"/>
          </w:rPr>
          <w:t xml:space="preserve"> (#</w:t>
        </w:r>
      </w:ins>
      <w:ins w:id="107" w:author="Gaurang Naik" w:date="2022-07-15T13:03:00Z">
        <w:r w:rsidR="004B0687">
          <w:rPr>
            <w:rFonts w:ascii="Arial" w:hAnsi="Arial" w:cs="Arial"/>
            <w:b/>
            <w:color w:val="000000" w:themeColor="text1"/>
          </w:rPr>
          <w:t xml:space="preserve"> 10420</w:t>
        </w:r>
      </w:ins>
      <w:ins w:id="108" w:author="Gaurang Naik" w:date="2022-07-15T13:02:00Z">
        <w:r w:rsidR="00B25EAC">
          <w:rPr>
            <w:rFonts w:ascii="Arial" w:hAnsi="Arial" w:cs="Arial"/>
            <w:b/>
            <w:color w:val="000000" w:themeColor="text1"/>
          </w:rPr>
          <w:t>)</w:t>
        </w:r>
      </w:ins>
    </w:p>
    <w:p w14:paraId="4CE13B2F" w14:textId="680E46BD" w:rsidR="003E6C5A" w:rsidRDefault="003E6C5A" w:rsidP="003E6C5A">
      <w:pPr>
        <w:pStyle w:val="T"/>
        <w:spacing w:after="0" w:line="240" w:lineRule="auto"/>
        <w:rPr>
          <w:ins w:id="109" w:author="Gaurang Naik" w:date="2022-07-10T01:19:00Z"/>
          <w:bCs/>
          <w:color w:val="000000" w:themeColor="text1"/>
        </w:rPr>
      </w:pPr>
    </w:p>
    <w:p w14:paraId="00B578A0" w14:textId="219AEEF7" w:rsidR="003E6C5A" w:rsidRDefault="00D32767" w:rsidP="00900D39">
      <w:pPr>
        <w:pStyle w:val="T"/>
        <w:spacing w:after="0" w:line="240" w:lineRule="auto"/>
        <w:rPr>
          <w:rFonts w:ascii="Arial" w:hAnsi="Arial" w:cs="Arial"/>
          <w:b/>
          <w:color w:val="000000" w:themeColor="text1"/>
        </w:rPr>
      </w:pPr>
      <w:r>
        <w:rPr>
          <w:rFonts w:ascii="Arial" w:hAnsi="Arial" w:cs="Arial"/>
          <w:b/>
          <w:color w:val="000000" w:themeColor="text1"/>
        </w:rPr>
        <w:t>35.3.17 Enhanced multi-link single radio operation</w:t>
      </w:r>
    </w:p>
    <w:p w14:paraId="0F81CCFA" w14:textId="1AFCF3D5" w:rsidR="00D32767" w:rsidRDefault="00D32767" w:rsidP="00D32767">
      <w:pPr>
        <w:pStyle w:val="T"/>
        <w:spacing w:after="0" w:line="240" w:lineRule="auto"/>
        <w:rPr>
          <w:rFonts w:ascii="Arial" w:hAnsi="Arial" w:cs="Arial"/>
          <w:b/>
          <w:color w:val="000000" w:themeColor="text1"/>
        </w:rPr>
      </w:pPr>
      <w:r w:rsidRPr="00BE39E0">
        <w:rPr>
          <w:b/>
          <w:i/>
          <w:iCs/>
          <w:color w:val="000000" w:themeColor="text1"/>
          <w:highlight w:val="yellow"/>
        </w:rPr>
        <w:t xml:space="preserve">TGbe editor: Please </w:t>
      </w:r>
      <w:r>
        <w:rPr>
          <w:b/>
          <w:i/>
          <w:iCs/>
          <w:color w:val="000000" w:themeColor="text1"/>
          <w:highlight w:val="yellow"/>
        </w:rPr>
        <w:t xml:space="preserve">add the following statement </w:t>
      </w:r>
      <w:r w:rsidR="00A743A8">
        <w:rPr>
          <w:b/>
          <w:i/>
          <w:iCs/>
          <w:color w:val="000000" w:themeColor="text1"/>
          <w:highlight w:val="yellow"/>
        </w:rPr>
        <w:t>as the second paragraph in the subclause</w:t>
      </w:r>
      <w:r w:rsidRPr="00BE39E0">
        <w:rPr>
          <w:b/>
          <w:i/>
          <w:iCs/>
          <w:color w:val="000000" w:themeColor="text1"/>
          <w:highlight w:val="yellow"/>
        </w:rPr>
        <w:t xml:space="preserve"> [CID </w:t>
      </w:r>
      <w:r w:rsidR="00A743A8">
        <w:rPr>
          <w:b/>
          <w:i/>
          <w:iCs/>
          <w:color w:val="000000" w:themeColor="text1"/>
          <w:highlight w:val="yellow"/>
        </w:rPr>
        <w:t>11390</w:t>
      </w:r>
      <w:r w:rsidRPr="00BE39E0">
        <w:rPr>
          <w:b/>
          <w:i/>
          <w:iCs/>
          <w:color w:val="000000" w:themeColor="text1"/>
          <w:highlight w:val="yellow"/>
        </w:rPr>
        <w:t>]</w:t>
      </w:r>
    </w:p>
    <w:p w14:paraId="4FCE3A78" w14:textId="206DA99E" w:rsidR="00D32767" w:rsidRDefault="00907513" w:rsidP="00900D39">
      <w:pPr>
        <w:pStyle w:val="T"/>
        <w:spacing w:after="0" w:line="240" w:lineRule="auto"/>
        <w:rPr>
          <w:rFonts w:ascii="Arial" w:hAnsi="Arial" w:cs="Arial"/>
          <w:b/>
          <w:color w:val="000000" w:themeColor="text1"/>
        </w:rPr>
      </w:pPr>
      <w:ins w:id="110" w:author="Gaurang Naik" w:date="2022-08-02T17:50:00Z">
        <w:r w:rsidRPr="00907513">
          <w:t>A non-AP MLD with dot11EHT</w:t>
        </w:r>
        <w:r>
          <w:t>E</w:t>
        </w:r>
        <w:r w:rsidRPr="00907513">
          <w:t>MLSROptionImplemented equal to true shall have dot11EHTEMLMROptionImplemented equal to false.</w:t>
        </w:r>
        <w:r w:rsidR="00D56490">
          <w:t xml:space="preserve"> (#11390)</w:t>
        </w:r>
      </w:ins>
    </w:p>
    <w:p w14:paraId="38506323" w14:textId="6EF585AD" w:rsidR="00D32767" w:rsidRDefault="00D32767" w:rsidP="00900D39">
      <w:pPr>
        <w:pStyle w:val="T"/>
        <w:spacing w:after="0" w:line="240" w:lineRule="auto"/>
        <w:rPr>
          <w:rFonts w:ascii="Arial" w:hAnsi="Arial" w:cs="Arial"/>
          <w:b/>
          <w:color w:val="000000" w:themeColor="text1"/>
        </w:rPr>
      </w:pPr>
      <w:r>
        <w:rPr>
          <w:rFonts w:ascii="Arial" w:hAnsi="Arial" w:cs="Arial"/>
          <w:b/>
          <w:color w:val="000000" w:themeColor="text1"/>
        </w:rPr>
        <w:t xml:space="preserve">35.3.18 Enhanced multi-link </w:t>
      </w:r>
      <w:r w:rsidR="00ED3CEA">
        <w:rPr>
          <w:rFonts w:ascii="Arial" w:hAnsi="Arial" w:cs="Arial"/>
          <w:b/>
          <w:color w:val="000000" w:themeColor="text1"/>
        </w:rPr>
        <w:t>multi-</w:t>
      </w:r>
      <w:r>
        <w:rPr>
          <w:rFonts w:ascii="Arial" w:hAnsi="Arial" w:cs="Arial"/>
          <w:b/>
          <w:color w:val="000000" w:themeColor="text1"/>
        </w:rPr>
        <w:t>radio operation</w:t>
      </w:r>
    </w:p>
    <w:p w14:paraId="032D7DA1" w14:textId="3FA62847" w:rsidR="00D56490" w:rsidRDefault="00D56490" w:rsidP="00D56490">
      <w:pPr>
        <w:pStyle w:val="T"/>
        <w:spacing w:after="0" w:line="240" w:lineRule="auto"/>
        <w:rPr>
          <w:rFonts w:ascii="Arial" w:hAnsi="Arial" w:cs="Arial"/>
          <w:b/>
          <w:color w:val="000000" w:themeColor="text1"/>
        </w:rPr>
      </w:pPr>
      <w:r w:rsidRPr="00BE39E0">
        <w:rPr>
          <w:b/>
          <w:i/>
          <w:iCs/>
          <w:color w:val="000000" w:themeColor="text1"/>
          <w:highlight w:val="yellow"/>
        </w:rPr>
        <w:t xml:space="preserve">TGbe editor: Please </w:t>
      </w:r>
      <w:r>
        <w:rPr>
          <w:b/>
          <w:i/>
          <w:iCs/>
          <w:color w:val="000000" w:themeColor="text1"/>
          <w:highlight w:val="yellow"/>
        </w:rPr>
        <w:t xml:space="preserve">add the following statement as the </w:t>
      </w:r>
      <w:r w:rsidR="00ED3CEA">
        <w:rPr>
          <w:b/>
          <w:i/>
          <w:iCs/>
          <w:color w:val="000000" w:themeColor="text1"/>
          <w:highlight w:val="yellow"/>
        </w:rPr>
        <w:t>first</w:t>
      </w:r>
      <w:r>
        <w:rPr>
          <w:b/>
          <w:i/>
          <w:iCs/>
          <w:color w:val="000000" w:themeColor="text1"/>
          <w:highlight w:val="yellow"/>
        </w:rPr>
        <w:t xml:space="preserve"> paragraph in the subclause</w:t>
      </w:r>
      <w:r w:rsidRPr="00BE39E0">
        <w:rPr>
          <w:b/>
          <w:i/>
          <w:iCs/>
          <w:color w:val="000000" w:themeColor="text1"/>
          <w:highlight w:val="yellow"/>
        </w:rPr>
        <w:t xml:space="preserve"> [CID </w:t>
      </w:r>
      <w:r>
        <w:rPr>
          <w:b/>
          <w:i/>
          <w:iCs/>
          <w:color w:val="000000" w:themeColor="text1"/>
          <w:highlight w:val="yellow"/>
        </w:rPr>
        <w:t>11390</w:t>
      </w:r>
      <w:r w:rsidRPr="00BE39E0">
        <w:rPr>
          <w:b/>
          <w:i/>
          <w:iCs/>
          <w:color w:val="000000" w:themeColor="text1"/>
          <w:highlight w:val="yellow"/>
        </w:rPr>
        <w:t>]</w:t>
      </w:r>
    </w:p>
    <w:p w14:paraId="03393F11" w14:textId="757B8C90" w:rsidR="00D56490" w:rsidRDefault="00D56490" w:rsidP="00D56490">
      <w:pPr>
        <w:pStyle w:val="T"/>
        <w:spacing w:after="0" w:line="240" w:lineRule="auto"/>
        <w:rPr>
          <w:rFonts w:ascii="Arial" w:hAnsi="Arial" w:cs="Arial"/>
          <w:b/>
          <w:color w:val="000000" w:themeColor="text1"/>
        </w:rPr>
      </w:pPr>
      <w:ins w:id="111" w:author="Gaurang Naik" w:date="2022-08-02T17:50:00Z">
        <w:r w:rsidRPr="00907513">
          <w:t>A non-AP MLD with dot11EHT</w:t>
        </w:r>
        <w:r>
          <w:t>E</w:t>
        </w:r>
        <w:r w:rsidRPr="00907513">
          <w:t>ML</w:t>
        </w:r>
      </w:ins>
      <w:ins w:id="112" w:author="Gaurang Naik" w:date="2022-08-02T17:51:00Z">
        <w:r>
          <w:t>M</w:t>
        </w:r>
      </w:ins>
      <w:ins w:id="113" w:author="Gaurang Naik" w:date="2022-08-02T17:50:00Z">
        <w:r w:rsidRPr="00907513">
          <w:t>ROptionImplemented equal to true shall have dot11EHTEML</w:t>
        </w:r>
      </w:ins>
      <w:ins w:id="114" w:author="Gaurang Naik" w:date="2022-08-02T17:51:00Z">
        <w:r>
          <w:t>S</w:t>
        </w:r>
      </w:ins>
      <w:ins w:id="115" w:author="Gaurang Naik" w:date="2022-08-02T17:50:00Z">
        <w:r w:rsidRPr="00907513">
          <w:t>ROptionImplemented equal to false.</w:t>
        </w:r>
        <w:r>
          <w:t xml:space="preserve"> (#11390)</w:t>
        </w:r>
      </w:ins>
    </w:p>
    <w:p w14:paraId="7E685262" w14:textId="77777777" w:rsidR="00D56490" w:rsidRPr="003E6C5A" w:rsidRDefault="00D56490" w:rsidP="00900D39">
      <w:pPr>
        <w:pStyle w:val="T"/>
        <w:spacing w:after="0" w:line="240" w:lineRule="auto"/>
        <w:rPr>
          <w:bCs/>
          <w:color w:val="000000" w:themeColor="text1"/>
        </w:rPr>
      </w:pPr>
    </w:p>
    <w:sectPr w:rsidR="00D56490" w:rsidRPr="003E6C5A" w:rsidSect="0031683B">
      <w:headerReference w:type="even" r:id="rId43"/>
      <w:headerReference w:type="default" r:id="rId44"/>
      <w:footerReference w:type="even" r:id="rId45"/>
      <w:footerReference w:type="default" r:id="rId4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CF97" w14:textId="77777777" w:rsidR="00B90AD7" w:rsidRDefault="00B90AD7">
      <w:pPr>
        <w:spacing w:after="0" w:line="240" w:lineRule="auto"/>
      </w:pPr>
      <w:r>
        <w:separator/>
      </w:r>
    </w:p>
  </w:endnote>
  <w:endnote w:type="continuationSeparator" w:id="0">
    <w:p w14:paraId="7FC1D5C8" w14:textId="77777777" w:rsidR="00B90AD7" w:rsidRDefault="00B90AD7">
      <w:pPr>
        <w:spacing w:after="0" w:line="240" w:lineRule="auto"/>
      </w:pPr>
      <w:r>
        <w:continuationSeparator/>
      </w:r>
    </w:p>
  </w:endnote>
  <w:endnote w:type="continuationNotice" w:id="1">
    <w:p w14:paraId="2D507296" w14:textId="77777777" w:rsidR="00B90AD7" w:rsidRDefault="00B90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5A003" w14:textId="77777777" w:rsidR="00B90AD7" w:rsidRDefault="00B90AD7">
      <w:pPr>
        <w:spacing w:after="0" w:line="240" w:lineRule="auto"/>
      </w:pPr>
      <w:r>
        <w:separator/>
      </w:r>
    </w:p>
  </w:footnote>
  <w:footnote w:type="continuationSeparator" w:id="0">
    <w:p w14:paraId="6DF24502" w14:textId="77777777" w:rsidR="00B90AD7" w:rsidRDefault="00B90AD7">
      <w:pPr>
        <w:spacing w:after="0" w:line="240" w:lineRule="auto"/>
      </w:pPr>
      <w:r>
        <w:continuationSeparator/>
      </w:r>
    </w:p>
  </w:footnote>
  <w:footnote w:type="continuationNotice" w:id="1">
    <w:p w14:paraId="0F3A960B" w14:textId="77777777" w:rsidR="00B90AD7" w:rsidRDefault="00B90A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6151E29" w:rsidR="00886F33" w:rsidRPr="002D636E" w:rsidRDefault="009E5AFC"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 xml:space="preserve">July </w:t>
    </w:r>
    <w:r w:rsidR="00B738D4">
      <w:rPr>
        <w:rFonts w:ascii="Times New Roman" w:eastAsia="Malgun Gothic" w:hAnsi="Times New Roman" w:cs="Times New Roman"/>
        <w:b/>
        <w:sz w:val="28"/>
        <w:szCs w:val="20"/>
      </w:rPr>
      <w:t>2022</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B738D4">
      <w:rPr>
        <w:rFonts w:ascii="Times New Roman" w:eastAsia="Malgun Gothic" w:hAnsi="Times New Roman" w:cs="Times New Roman"/>
        <w:b/>
        <w:sz w:val="28"/>
        <w:szCs w:val="20"/>
        <w:lang w:val="en-GB"/>
      </w:rPr>
      <w:t>802.11-22/</w:t>
    </w:r>
    <w:r w:rsidR="0032328A">
      <w:rPr>
        <w:rFonts w:ascii="Times New Roman" w:eastAsia="Malgun Gothic" w:hAnsi="Times New Roman" w:cs="Times New Roman"/>
        <w:b/>
        <w:sz w:val="28"/>
        <w:szCs w:val="20"/>
      </w:rPr>
      <w:t>1159</w:t>
    </w:r>
    <w:r w:rsidR="000213E2">
      <w:rPr>
        <w:rFonts w:ascii="Times New Roman" w:eastAsia="Malgun Gothic" w:hAnsi="Times New Roman" w:cs="Times New Roman"/>
        <w:b/>
        <w:sz w:val="28"/>
        <w:szCs w:val="20"/>
      </w:rPr>
      <w:t>r</w:t>
    </w:r>
    <w:r w:rsidR="008C0AF3">
      <w:rPr>
        <w:rFonts w:ascii="Times New Roman" w:eastAsia="Malgun Gothic" w:hAnsi="Times New Roman" w:cs="Times New Roman"/>
        <w:b/>
        <w:sz w:val="28"/>
        <w:szCs w:val="20"/>
      </w:rPr>
      <w:t>2</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6422078" w:rsidR="00886F33" w:rsidRPr="00DE6B44" w:rsidRDefault="009957C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B738D4">
      <w:rPr>
        <w:rFonts w:ascii="Times New Roman" w:eastAsia="Malgun Gothic" w:hAnsi="Times New Roman" w:cs="Times New Roman"/>
        <w:b/>
        <w:sz w:val="28"/>
        <w:szCs w:val="20"/>
      </w:rPr>
      <w:t xml:space="preserve"> 2022</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B738D4">
      <w:rPr>
        <w:rFonts w:ascii="Times New Roman" w:eastAsia="Malgun Gothic" w:hAnsi="Times New Roman" w:cs="Times New Roman"/>
        <w:b/>
        <w:sz w:val="28"/>
        <w:szCs w:val="20"/>
        <w:lang w:val="en-GB"/>
      </w:rPr>
      <w:t>802.11-22/</w:t>
    </w:r>
    <w:r w:rsidR="0032328A">
      <w:rPr>
        <w:rFonts w:ascii="Times New Roman" w:eastAsia="Malgun Gothic" w:hAnsi="Times New Roman" w:cs="Times New Roman"/>
        <w:b/>
        <w:sz w:val="28"/>
        <w:szCs w:val="20"/>
        <w:lang w:val="en-GB"/>
      </w:rPr>
      <w:t>1159</w:t>
    </w:r>
    <w:r w:rsidR="000213E2">
      <w:rPr>
        <w:rFonts w:ascii="Times New Roman" w:eastAsia="Malgun Gothic" w:hAnsi="Times New Roman" w:cs="Times New Roman"/>
        <w:b/>
        <w:sz w:val="28"/>
        <w:szCs w:val="20"/>
        <w:lang w:val="en-GB"/>
      </w:rPr>
      <w:t>r</w:t>
    </w:r>
    <w:r w:rsidR="009A6A19">
      <w:rPr>
        <w:rFonts w:ascii="Times New Roman" w:eastAsia="Malgun Gothic" w:hAnsi="Times New Roman" w:cs="Times New Roman"/>
        <w:b/>
        <w:sz w:val="28"/>
        <w:szCs w:val="20"/>
        <w:lang w:val="en-GB"/>
      </w:rPr>
      <w:t>2</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F715A4"/>
    <w:multiLevelType w:val="hybridMultilevel"/>
    <w:tmpl w:val="D044703C"/>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BE21FD"/>
    <w:multiLevelType w:val="hybridMultilevel"/>
    <w:tmpl w:val="59628DD8"/>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B23D5"/>
    <w:multiLevelType w:val="hybridMultilevel"/>
    <w:tmpl w:val="B0BC908C"/>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CD3A54"/>
    <w:multiLevelType w:val="hybridMultilevel"/>
    <w:tmpl w:val="C36CA110"/>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2633331">
    <w:abstractNumId w:val="0"/>
  </w:num>
  <w:num w:numId="2" w16cid:durableId="1400595009">
    <w:abstractNumId w:val="1"/>
  </w:num>
  <w:num w:numId="3" w16cid:durableId="1863081719">
    <w:abstractNumId w:val="3"/>
  </w:num>
  <w:num w:numId="4" w16cid:durableId="1018972920">
    <w:abstractNumId w:val="4"/>
  </w:num>
  <w:num w:numId="5" w16cid:durableId="654799468">
    <w:abstractNumId w:val="2"/>
  </w:num>
  <w:num w:numId="6" w16cid:durableId="1924220712">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0A2"/>
    <w:rsid w:val="0000027F"/>
    <w:rsid w:val="0000109D"/>
    <w:rsid w:val="0000137F"/>
    <w:rsid w:val="00001B0E"/>
    <w:rsid w:val="00001C13"/>
    <w:rsid w:val="00001DA9"/>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79"/>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A2D"/>
    <w:rsid w:val="00012B73"/>
    <w:rsid w:val="00012CFF"/>
    <w:rsid w:val="00012DC2"/>
    <w:rsid w:val="00012F68"/>
    <w:rsid w:val="0001327E"/>
    <w:rsid w:val="000133AB"/>
    <w:rsid w:val="00013593"/>
    <w:rsid w:val="00013C63"/>
    <w:rsid w:val="000145AD"/>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3E2"/>
    <w:rsid w:val="00021DBE"/>
    <w:rsid w:val="000222F5"/>
    <w:rsid w:val="000222FF"/>
    <w:rsid w:val="00022523"/>
    <w:rsid w:val="00022B10"/>
    <w:rsid w:val="00022C66"/>
    <w:rsid w:val="00022EB4"/>
    <w:rsid w:val="00023039"/>
    <w:rsid w:val="00023245"/>
    <w:rsid w:val="00023289"/>
    <w:rsid w:val="00023D4D"/>
    <w:rsid w:val="000241D9"/>
    <w:rsid w:val="00024ABC"/>
    <w:rsid w:val="00024C30"/>
    <w:rsid w:val="00024E44"/>
    <w:rsid w:val="00024FB4"/>
    <w:rsid w:val="000253CF"/>
    <w:rsid w:val="00025963"/>
    <w:rsid w:val="0002596F"/>
    <w:rsid w:val="00025A9F"/>
    <w:rsid w:val="00025C37"/>
    <w:rsid w:val="00025C43"/>
    <w:rsid w:val="00025C6E"/>
    <w:rsid w:val="00025C80"/>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2FDD"/>
    <w:rsid w:val="0003312C"/>
    <w:rsid w:val="000338EC"/>
    <w:rsid w:val="0003417D"/>
    <w:rsid w:val="0003420E"/>
    <w:rsid w:val="0003469D"/>
    <w:rsid w:val="00034764"/>
    <w:rsid w:val="000347D1"/>
    <w:rsid w:val="00034CE8"/>
    <w:rsid w:val="00035235"/>
    <w:rsid w:val="000353CF"/>
    <w:rsid w:val="00035573"/>
    <w:rsid w:val="000355E5"/>
    <w:rsid w:val="000356B0"/>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AA6"/>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9A0"/>
    <w:rsid w:val="00051CA1"/>
    <w:rsid w:val="00051E3A"/>
    <w:rsid w:val="00051FC8"/>
    <w:rsid w:val="00052084"/>
    <w:rsid w:val="000520BF"/>
    <w:rsid w:val="000529CE"/>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240"/>
    <w:rsid w:val="000624A5"/>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0FD"/>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2459"/>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5BC"/>
    <w:rsid w:val="00093812"/>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1A"/>
    <w:rsid w:val="000A5F98"/>
    <w:rsid w:val="000A5FF4"/>
    <w:rsid w:val="000A66F8"/>
    <w:rsid w:val="000A6854"/>
    <w:rsid w:val="000A6C9F"/>
    <w:rsid w:val="000A6F26"/>
    <w:rsid w:val="000A7151"/>
    <w:rsid w:val="000A74DB"/>
    <w:rsid w:val="000A76C8"/>
    <w:rsid w:val="000A7819"/>
    <w:rsid w:val="000A7C44"/>
    <w:rsid w:val="000B09E3"/>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2FB8"/>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69FA"/>
    <w:rsid w:val="000C725F"/>
    <w:rsid w:val="000C7367"/>
    <w:rsid w:val="000C7773"/>
    <w:rsid w:val="000C778B"/>
    <w:rsid w:val="000C78EF"/>
    <w:rsid w:val="000C7B78"/>
    <w:rsid w:val="000C7ED5"/>
    <w:rsid w:val="000D0675"/>
    <w:rsid w:val="000D0D4C"/>
    <w:rsid w:val="000D0EC7"/>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5BDE"/>
    <w:rsid w:val="000D6E41"/>
    <w:rsid w:val="000D70DA"/>
    <w:rsid w:val="000D756C"/>
    <w:rsid w:val="000D7F13"/>
    <w:rsid w:val="000E0323"/>
    <w:rsid w:val="000E0370"/>
    <w:rsid w:val="000E0383"/>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4625"/>
    <w:rsid w:val="000E50B8"/>
    <w:rsid w:val="000E53AF"/>
    <w:rsid w:val="000E5501"/>
    <w:rsid w:val="000E5E88"/>
    <w:rsid w:val="000E5F88"/>
    <w:rsid w:val="000E6377"/>
    <w:rsid w:val="000E63C8"/>
    <w:rsid w:val="000E671C"/>
    <w:rsid w:val="000E6939"/>
    <w:rsid w:val="000E6CD6"/>
    <w:rsid w:val="000E6F2A"/>
    <w:rsid w:val="000E70D2"/>
    <w:rsid w:val="000F0154"/>
    <w:rsid w:val="000F0260"/>
    <w:rsid w:val="000F0D3F"/>
    <w:rsid w:val="000F1520"/>
    <w:rsid w:val="000F1A1F"/>
    <w:rsid w:val="000F1B4D"/>
    <w:rsid w:val="000F2028"/>
    <w:rsid w:val="000F247A"/>
    <w:rsid w:val="000F256B"/>
    <w:rsid w:val="000F28A5"/>
    <w:rsid w:val="000F2928"/>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C91"/>
    <w:rsid w:val="00101EE5"/>
    <w:rsid w:val="001028D0"/>
    <w:rsid w:val="00102E85"/>
    <w:rsid w:val="00102E9A"/>
    <w:rsid w:val="00102FE0"/>
    <w:rsid w:val="0010338B"/>
    <w:rsid w:val="001035A9"/>
    <w:rsid w:val="00103977"/>
    <w:rsid w:val="00103C03"/>
    <w:rsid w:val="00104047"/>
    <w:rsid w:val="0010414C"/>
    <w:rsid w:val="00104208"/>
    <w:rsid w:val="001046A6"/>
    <w:rsid w:val="00104B1D"/>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81A"/>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38A"/>
    <w:rsid w:val="0012351C"/>
    <w:rsid w:val="0012376C"/>
    <w:rsid w:val="001237DC"/>
    <w:rsid w:val="001237FA"/>
    <w:rsid w:val="00123820"/>
    <w:rsid w:val="00123DD0"/>
    <w:rsid w:val="001241BA"/>
    <w:rsid w:val="00124C8D"/>
    <w:rsid w:val="00124D20"/>
    <w:rsid w:val="00125462"/>
    <w:rsid w:val="0012582D"/>
    <w:rsid w:val="00125840"/>
    <w:rsid w:val="00125897"/>
    <w:rsid w:val="001258F9"/>
    <w:rsid w:val="00126604"/>
    <w:rsid w:val="0012678B"/>
    <w:rsid w:val="00126B99"/>
    <w:rsid w:val="001270EB"/>
    <w:rsid w:val="001275B4"/>
    <w:rsid w:val="00127FB3"/>
    <w:rsid w:val="0013001F"/>
    <w:rsid w:val="00130B9A"/>
    <w:rsid w:val="00130E77"/>
    <w:rsid w:val="00131393"/>
    <w:rsid w:val="00131566"/>
    <w:rsid w:val="00131A80"/>
    <w:rsid w:val="00131EBC"/>
    <w:rsid w:val="00131FFF"/>
    <w:rsid w:val="0013202E"/>
    <w:rsid w:val="00132239"/>
    <w:rsid w:val="0013231A"/>
    <w:rsid w:val="00132B23"/>
    <w:rsid w:val="0013372F"/>
    <w:rsid w:val="001337F5"/>
    <w:rsid w:val="00133EE3"/>
    <w:rsid w:val="00133F60"/>
    <w:rsid w:val="00133FB0"/>
    <w:rsid w:val="00133FC9"/>
    <w:rsid w:val="0013420E"/>
    <w:rsid w:val="00134512"/>
    <w:rsid w:val="00134861"/>
    <w:rsid w:val="00135286"/>
    <w:rsid w:val="0013555C"/>
    <w:rsid w:val="001358D9"/>
    <w:rsid w:val="00135B45"/>
    <w:rsid w:val="00135D70"/>
    <w:rsid w:val="00135EA7"/>
    <w:rsid w:val="0013641C"/>
    <w:rsid w:val="00136B1F"/>
    <w:rsid w:val="00136F3D"/>
    <w:rsid w:val="001372D6"/>
    <w:rsid w:val="00137A2B"/>
    <w:rsid w:val="00137D96"/>
    <w:rsid w:val="00137DB8"/>
    <w:rsid w:val="0014012D"/>
    <w:rsid w:val="0014014E"/>
    <w:rsid w:val="001401AF"/>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42"/>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59C"/>
    <w:rsid w:val="0015498F"/>
    <w:rsid w:val="00154A6D"/>
    <w:rsid w:val="00155B05"/>
    <w:rsid w:val="001560A7"/>
    <w:rsid w:val="001567AD"/>
    <w:rsid w:val="001567FE"/>
    <w:rsid w:val="0015752F"/>
    <w:rsid w:val="001577C3"/>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1E30"/>
    <w:rsid w:val="0017215D"/>
    <w:rsid w:val="00172276"/>
    <w:rsid w:val="00173A2C"/>
    <w:rsid w:val="00173AA4"/>
    <w:rsid w:val="00173CF0"/>
    <w:rsid w:val="00174426"/>
    <w:rsid w:val="001751B1"/>
    <w:rsid w:val="00175372"/>
    <w:rsid w:val="001753C9"/>
    <w:rsid w:val="001753D2"/>
    <w:rsid w:val="00176241"/>
    <w:rsid w:val="00176D5E"/>
    <w:rsid w:val="00176E00"/>
    <w:rsid w:val="001779F4"/>
    <w:rsid w:val="00180038"/>
    <w:rsid w:val="0018083C"/>
    <w:rsid w:val="001809BE"/>
    <w:rsid w:val="00180C11"/>
    <w:rsid w:val="001812BC"/>
    <w:rsid w:val="00181746"/>
    <w:rsid w:val="00181BA4"/>
    <w:rsid w:val="00182051"/>
    <w:rsid w:val="00182F9F"/>
    <w:rsid w:val="00183119"/>
    <w:rsid w:val="001836C6"/>
    <w:rsid w:val="0018438C"/>
    <w:rsid w:val="00186074"/>
    <w:rsid w:val="0018612C"/>
    <w:rsid w:val="001863C6"/>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121"/>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06D"/>
    <w:rsid w:val="001B2851"/>
    <w:rsid w:val="001B2D78"/>
    <w:rsid w:val="001B376F"/>
    <w:rsid w:val="001B37C7"/>
    <w:rsid w:val="001B3C30"/>
    <w:rsid w:val="001B446D"/>
    <w:rsid w:val="001B47C3"/>
    <w:rsid w:val="001B481C"/>
    <w:rsid w:val="001B48B6"/>
    <w:rsid w:val="001B4A97"/>
    <w:rsid w:val="001B4B16"/>
    <w:rsid w:val="001B4F84"/>
    <w:rsid w:val="001B526A"/>
    <w:rsid w:val="001B5E3B"/>
    <w:rsid w:val="001B63A3"/>
    <w:rsid w:val="001B641F"/>
    <w:rsid w:val="001B650B"/>
    <w:rsid w:val="001B6A7A"/>
    <w:rsid w:val="001B6A8A"/>
    <w:rsid w:val="001B7034"/>
    <w:rsid w:val="001B720C"/>
    <w:rsid w:val="001B76C4"/>
    <w:rsid w:val="001B7936"/>
    <w:rsid w:val="001B7E14"/>
    <w:rsid w:val="001C002F"/>
    <w:rsid w:val="001C0708"/>
    <w:rsid w:val="001C0986"/>
    <w:rsid w:val="001C09FC"/>
    <w:rsid w:val="001C0EBF"/>
    <w:rsid w:val="001C15A5"/>
    <w:rsid w:val="001C1A34"/>
    <w:rsid w:val="001C20CE"/>
    <w:rsid w:val="001C2229"/>
    <w:rsid w:val="001C23A4"/>
    <w:rsid w:val="001C266C"/>
    <w:rsid w:val="001C2CE8"/>
    <w:rsid w:val="001C2D43"/>
    <w:rsid w:val="001C2EE9"/>
    <w:rsid w:val="001C2F11"/>
    <w:rsid w:val="001C3084"/>
    <w:rsid w:val="001C33B3"/>
    <w:rsid w:val="001C3B5F"/>
    <w:rsid w:val="001C3F41"/>
    <w:rsid w:val="001C466C"/>
    <w:rsid w:val="001C4FF5"/>
    <w:rsid w:val="001C51FA"/>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A89"/>
    <w:rsid w:val="001D2F36"/>
    <w:rsid w:val="001D363B"/>
    <w:rsid w:val="001D36EE"/>
    <w:rsid w:val="001D39E5"/>
    <w:rsid w:val="001D3AFD"/>
    <w:rsid w:val="001D3C37"/>
    <w:rsid w:val="001D3D6B"/>
    <w:rsid w:val="001D4147"/>
    <w:rsid w:val="001D420A"/>
    <w:rsid w:val="001D4317"/>
    <w:rsid w:val="001D4345"/>
    <w:rsid w:val="001D4BF9"/>
    <w:rsid w:val="001D4F42"/>
    <w:rsid w:val="001D50B7"/>
    <w:rsid w:val="001D5717"/>
    <w:rsid w:val="001D59C6"/>
    <w:rsid w:val="001D5BEE"/>
    <w:rsid w:val="001D5E81"/>
    <w:rsid w:val="001D607E"/>
    <w:rsid w:val="001D671D"/>
    <w:rsid w:val="001D70EC"/>
    <w:rsid w:val="001D7A5D"/>
    <w:rsid w:val="001D7D4C"/>
    <w:rsid w:val="001D7D4E"/>
    <w:rsid w:val="001E0321"/>
    <w:rsid w:val="001E0914"/>
    <w:rsid w:val="001E0C16"/>
    <w:rsid w:val="001E0EAC"/>
    <w:rsid w:val="001E0FB3"/>
    <w:rsid w:val="001E12CD"/>
    <w:rsid w:val="001E14E8"/>
    <w:rsid w:val="001E14FE"/>
    <w:rsid w:val="001E157E"/>
    <w:rsid w:val="001E1AE0"/>
    <w:rsid w:val="001E2596"/>
    <w:rsid w:val="001E2C10"/>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84B"/>
    <w:rsid w:val="001F0A04"/>
    <w:rsid w:val="001F0A0E"/>
    <w:rsid w:val="001F0A1B"/>
    <w:rsid w:val="001F0C3A"/>
    <w:rsid w:val="001F0DFE"/>
    <w:rsid w:val="001F1305"/>
    <w:rsid w:val="001F142A"/>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5E4F"/>
    <w:rsid w:val="001F6D13"/>
    <w:rsid w:val="001F6D2B"/>
    <w:rsid w:val="001F6FA0"/>
    <w:rsid w:val="001F74DA"/>
    <w:rsid w:val="001F77DB"/>
    <w:rsid w:val="0020010A"/>
    <w:rsid w:val="00200136"/>
    <w:rsid w:val="00200563"/>
    <w:rsid w:val="002005D5"/>
    <w:rsid w:val="0020091E"/>
    <w:rsid w:val="00201757"/>
    <w:rsid w:val="00201EC4"/>
    <w:rsid w:val="0020337A"/>
    <w:rsid w:val="00203E2A"/>
    <w:rsid w:val="002047AC"/>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1849"/>
    <w:rsid w:val="002225B6"/>
    <w:rsid w:val="002228E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78B"/>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06F"/>
    <w:rsid w:val="00237234"/>
    <w:rsid w:val="0023744E"/>
    <w:rsid w:val="002374F7"/>
    <w:rsid w:val="00237E6D"/>
    <w:rsid w:val="0024043D"/>
    <w:rsid w:val="00240874"/>
    <w:rsid w:val="00240A39"/>
    <w:rsid w:val="00240BAA"/>
    <w:rsid w:val="00240F91"/>
    <w:rsid w:val="00242233"/>
    <w:rsid w:val="002423FA"/>
    <w:rsid w:val="0024297C"/>
    <w:rsid w:val="00242F87"/>
    <w:rsid w:val="002439E0"/>
    <w:rsid w:val="00243B58"/>
    <w:rsid w:val="0024420D"/>
    <w:rsid w:val="002443A3"/>
    <w:rsid w:val="002443E5"/>
    <w:rsid w:val="002444E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86"/>
    <w:rsid w:val="00251FFD"/>
    <w:rsid w:val="00252FAA"/>
    <w:rsid w:val="00253222"/>
    <w:rsid w:val="00253308"/>
    <w:rsid w:val="00253C98"/>
    <w:rsid w:val="00253D6C"/>
    <w:rsid w:val="0025499A"/>
    <w:rsid w:val="00254ADE"/>
    <w:rsid w:val="00254DE1"/>
    <w:rsid w:val="002550AA"/>
    <w:rsid w:val="0025590B"/>
    <w:rsid w:val="00255BDA"/>
    <w:rsid w:val="0025657A"/>
    <w:rsid w:val="00256C07"/>
    <w:rsid w:val="00257E9E"/>
    <w:rsid w:val="00260388"/>
    <w:rsid w:val="00260567"/>
    <w:rsid w:val="00260ADB"/>
    <w:rsid w:val="0026104E"/>
    <w:rsid w:val="0026125D"/>
    <w:rsid w:val="002616E3"/>
    <w:rsid w:val="0026281A"/>
    <w:rsid w:val="002638A1"/>
    <w:rsid w:val="00263A7C"/>
    <w:rsid w:val="002642D6"/>
    <w:rsid w:val="002647D5"/>
    <w:rsid w:val="00264A62"/>
    <w:rsid w:val="00265BDA"/>
    <w:rsid w:val="00265CA0"/>
    <w:rsid w:val="00265F4C"/>
    <w:rsid w:val="00266116"/>
    <w:rsid w:val="00267411"/>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840"/>
    <w:rsid w:val="00290F59"/>
    <w:rsid w:val="0029126F"/>
    <w:rsid w:val="002915FA"/>
    <w:rsid w:val="00291A58"/>
    <w:rsid w:val="00291D1F"/>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1BC2"/>
    <w:rsid w:val="002A2A44"/>
    <w:rsid w:val="002A2C48"/>
    <w:rsid w:val="002A2CEB"/>
    <w:rsid w:val="002A2CFC"/>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3611"/>
    <w:rsid w:val="002B4E90"/>
    <w:rsid w:val="002B4F39"/>
    <w:rsid w:val="002B57BF"/>
    <w:rsid w:val="002B5B78"/>
    <w:rsid w:val="002B5C2F"/>
    <w:rsid w:val="002B72DB"/>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01C"/>
    <w:rsid w:val="002C4387"/>
    <w:rsid w:val="002C455A"/>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22E1"/>
    <w:rsid w:val="002D2ED1"/>
    <w:rsid w:val="002D3BB3"/>
    <w:rsid w:val="002D3E6A"/>
    <w:rsid w:val="002D4722"/>
    <w:rsid w:val="002D49C2"/>
    <w:rsid w:val="002D4BA3"/>
    <w:rsid w:val="002D4EFC"/>
    <w:rsid w:val="002D542A"/>
    <w:rsid w:val="002D5578"/>
    <w:rsid w:val="002D5882"/>
    <w:rsid w:val="002D5896"/>
    <w:rsid w:val="002D5DA0"/>
    <w:rsid w:val="002D5FCC"/>
    <w:rsid w:val="002D6007"/>
    <w:rsid w:val="002D636E"/>
    <w:rsid w:val="002D637B"/>
    <w:rsid w:val="002D64F1"/>
    <w:rsid w:val="002D6A2A"/>
    <w:rsid w:val="002D6D92"/>
    <w:rsid w:val="002D6F37"/>
    <w:rsid w:val="002D70CE"/>
    <w:rsid w:val="002D71A7"/>
    <w:rsid w:val="002D7589"/>
    <w:rsid w:val="002D7E4E"/>
    <w:rsid w:val="002E025A"/>
    <w:rsid w:val="002E0338"/>
    <w:rsid w:val="002E047D"/>
    <w:rsid w:val="002E05EF"/>
    <w:rsid w:val="002E0B37"/>
    <w:rsid w:val="002E0D41"/>
    <w:rsid w:val="002E0E39"/>
    <w:rsid w:val="002E18B1"/>
    <w:rsid w:val="002E2C4F"/>
    <w:rsid w:val="002E2F12"/>
    <w:rsid w:val="002E3731"/>
    <w:rsid w:val="002E382E"/>
    <w:rsid w:val="002E38D6"/>
    <w:rsid w:val="002E393F"/>
    <w:rsid w:val="002E3C1B"/>
    <w:rsid w:val="002E3F03"/>
    <w:rsid w:val="002E3FCA"/>
    <w:rsid w:val="002E4555"/>
    <w:rsid w:val="002E474E"/>
    <w:rsid w:val="002E4946"/>
    <w:rsid w:val="002E498D"/>
    <w:rsid w:val="002E4B95"/>
    <w:rsid w:val="002E5E68"/>
    <w:rsid w:val="002E6794"/>
    <w:rsid w:val="002E6A7B"/>
    <w:rsid w:val="002E6B6A"/>
    <w:rsid w:val="002E72F4"/>
    <w:rsid w:val="002E7653"/>
    <w:rsid w:val="002E79C2"/>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58B"/>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F58"/>
    <w:rsid w:val="00303140"/>
    <w:rsid w:val="003033E9"/>
    <w:rsid w:val="003034C6"/>
    <w:rsid w:val="00303CE6"/>
    <w:rsid w:val="00304054"/>
    <w:rsid w:val="003045EB"/>
    <w:rsid w:val="00304696"/>
    <w:rsid w:val="00304746"/>
    <w:rsid w:val="003048EE"/>
    <w:rsid w:val="00304BED"/>
    <w:rsid w:val="00304F44"/>
    <w:rsid w:val="003052E2"/>
    <w:rsid w:val="003057B0"/>
    <w:rsid w:val="003057B7"/>
    <w:rsid w:val="003059AC"/>
    <w:rsid w:val="003072A0"/>
    <w:rsid w:val="003074A8"/>
    <w:rsid w:val="00307E15"/>
    <w:rsid w:val="00310175"/>
    <w:rsid w:val="00310188"/>
    <w:rsid w:val="00310C56"/>
    <w:rsid w:val="00310F55"/>
    <w:rsid w:val="0031217C"/>
    <w:rsid w:val="00312285"/>
    <w:rsid w:val="003122AA"/>
    <w:rsid w:val="00312434"/>
    <w:rsid w:val="00312DCB"/>
    <w:rsid w:val="00313195"/>
    <w:rsid w:val="00313501"/>
    <w:rsid w:val="00313B11"/>
    <w:rsid w:val="00313D6A"/>
    <w:rsid w:val="003146AF"/>
    <w:rsid w:val="00314830"/>
    <w:rsid w:val="00314A85"/>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16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259"/>
    <w:rsid w:val="0032328A"/>
    <w:rsid w:val="003233F2"/>
    <w:rsid w:val="00323678"/>
    <w:rsid w:val="003240DF"/>
    <w:rsid w:val="003242A8"/>
    <w:rsid w:val="00324705"/>
    <w:rsid w:val="003248FC"/>
    <w:rsid w:val="00324C3D"/>
    <w:rsid w:val="00324D17"/>
    <w:rsid w:val="00324F1E"/>
    <w:rsid w:val="003252A3"/>
    <w:rsid w:val="003255FC"/>
    <w:rsid w:val="00325E50"/>
    <w:rsid w:val="00325FB9"/>
    <w:rsid w:val="003268A1"/>
    <w:rsid w:val="00326B4F"/>
    <w:rsid w:val="00330142"/>
    <w:rsid w:val="0033052D"/>
    <w:rsid w:val="00330BF4"/>
    <w:rsid w:val="00330C03"/>
    <w:rsid w:val="003310A8"/>
    <w:rsid w:val="003313A1"/>
    <w:rsid w:val="00331DB5"/>
    <w:rsid w:val="00332FAD"/>
    <w:rsid w:val="00333B54"/>
    <w:rsid w:val="00333B8C"/>
    <w:rsid w:val="00334A9C"/>
    <w:rsid w:val="00334BF0"/>
    <w:rsid w:val="00334C5E"/>
    <w:rsid w:val="00335AD3"/>
    <w:rsid w:val="00335B6C"/>
    <w:rsid w:val="00335C87"/>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43A"/>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CBC"/>
    <w:rsid w:val="00351E0F"/>
    <w:rsid w:val="003523B0"/>
    <w:rsid w:val="0035265C"/>
    <w:rsid w:val="003529BF"/>
    <w:rsid w:val="00352DEC"/>
    <w:rsid w:val="00352FF0"/>
    <w:rsid w:val="00353114"/>
    <w:rsid w:val="00353A56"/>
    <w:rsid w:val="00353A6B"/>
    <w:rsid w:val="00354A9A"/>
    <w:rsid w:val="00355179"/>
    <w:rsid w:val="00355202"/>
    <w:rsid w:val="0035584B"/>
    <w:rsid w:val="00355D4F"/>
    <w:rsid w:val="003562F0"/>
    <w:rsid w:val="0035656F"/>
    <w:rsid w:val="0035676A"/>
    <w:rsid w:val="00356BEC"/>
    <w:rsid w:val="00357400"/>
    <w:rsid w:val="0035749B"/>
    <w:rsid w:val="00357A26"/>
    <w:rsid w:val="00357B86"/>
    <w:rsid w:val="00357D04"/>
    <w:rsid w:val="00357D59"/>
    <w:rsid w:val="00357F17"/>
    <w:rsid w:val="0036046E"/>
    <w:rsid w:val="00360554"/>
    <w:rsid w:val="003618E9"/>
    <w:rsid w:val="00361FB5"/>
    <w:rsid w:val="00362497"/>
    <w:rsid w:val="00362B4B"/>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A5B"/>
    <w:rsid w:val="00384B8E"/>
    <w:rsid w:val="00384D8A"/>
    <w:rsid w:val="00386CBD"/>
    <w:rsid w:val="003872FD"/>
    <w:rsid w:val="0038735F"/>
    <w:rsid w:val="00387412"/>
    <w:rsid w:val="00387541"/>
    <w:rsid w:val="003877B8"/>
    <w:rsid w:val="00387E1D"/>
    <w:rsid w:val="00390038"/>
    <w:rsid w:val="003907EF"/>
    <w:rsid w:val="00391BEA"/>
    <w:rsid w:val="003928F9"/>
    <w:rsid w:val="00392972"/>
    <w:rsid w:val="00392A1B"/>
    <w:rsid w:val="003936BF"/>
    <w:rsid w:val="00393CD1"/>
    <w:rsid w:val="00393F55"/>
    <w:rsid w:val="00394875"/>
    <w:rsid w:val="00394B8D"/>
    <w:rsid w:val="00394DC9"/>
    <w:rsid w:val="00394FD1"/>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224"/>
    <w:rsid w:val="003A5CDB"/>
    <w:rsid w:val="003A60AD"/>
    <w:rsid w:val="003A614B"/>
    <w:rsid w:val="003A665E"/>
    <w:rsid w:val="003A6E1C"/>
    <w:rsid w:val="003A72C1"/>
    <w:rsid w:val="003A7473"/>
    <w:rsid w:val="003A79CF"/>
    <w:rsid w:val="003A7DCB"/>
    <w:rsid w:val="003A7F11"/>
    <w:rsid w:val="003B00A1"/>
    <w:rsid w:val="003B07F6"/>
    <w:rsid w:val="003B092D"/>
    <w:rsid w:val="003B0A1B"/>
    <w:rsid w:val="003B150B"/>
    <w:rsid w:val="003B154C"/>
    <w:rsid w:val="003B1C84"/>
    <w:rsid w:val="003B22C7"/>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0CEC"/>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695"/>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D31"/>
    <w:rsid w:val="003E0F71"/>
    <w:rsid w:val="003E15F2"/>
    <w:rsid w:val="003E1749"/>
    <w:rsid w:val="003E1871"/>
    <w:rsid w:val="003E195C"/>
    <w:rsid w:val="003E1B46"/>
    <w:rsid w:val="003E1D7F"/>
    <w:rsid w:val="003E2812"/>
    <w:rsid w:val="003E33FC"/>
    <w:rsid w:val="003E38BF"/>
    <w:rsid w:val="003E400D"/>
    <w:rsid w:val="003E4017"/>
    <w:rsid w:val="003E555A"/>
    <w:rsid w:val="003E566C"/>
    <w:rsid w:val="003E5BCC"/>
    <w:rsid w:val="003E5D27"/>
    <w:rsid w:val="003E5FC2"/>
    <w:rsid w:val="003E618E"/>
    <w:rsid w:val="003E665F"/>
    <w:rsid w:val="003E6A67"/>
    <w:rsid w:val="003E6C5A"/>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C4F"/>
    <w:rsid w:val="003F6027"/>
    <w:rsid w:val="003F6116"/>
    <w:rsid w:val="003F6214"/>
    <w:rsid w:val="003F648E"/>
    <w:rsid w:val="003F699F"/>
    <w:rsid w:val="003F6AB7"/>
    <w:rsid w:val="003F6BEC"/>
    <w:rsid w:val="003F7113"/>
    <w:rsid w:val="003F739B"/>
    <w:rsid w:val="003F78F8"/>
    <w:rsid w:val="003F7A9D"/>
    <w:rsid w:val="003F7B37"/>
    <w:rsid w:val="00400447"/>
    <w:rsid w:val="004006EC"/>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6DD0"/>
    <w:rsid w:val="00407028"/>
    <w:rsid w:val="00407196"/>
    <w:rsid w:val="004071A5"/>
    <w:rsid w:val="0041026F"/>
    <w:rsid w:val="00410C03"/>
    <w:rsid w:val="00411765"/>
    <w:rsid w:val="00411992"/>
    <w:rsid w:val="00412057"/>
    <w:rsid w:val="00412361"/>
    <w:rsid w:val="0041260F"/>
    <w:rsid w:val="00412AE3"/>
    <w:rsid w:val="00412B22"/>
    <w:rsid w:val="004133B2"/>
    <w:rsid w:val="00414904"/>
    <w:rsid w:val="00414938"/>
    <w:rsid w:val="00414A78"/>
    <w:rsid w:val="00414DB7"/>
    <w:rsid w:val="00414F13"/>
    <w:rsid w:val="004152B5"/>
    <w:rsid w:val="004152E9"/>
    <w:rsid w:val="00415D62"/>
    <w:rsid w:val="004165DD"/>
    <w:rsid w:val="00416893"/>
    <w:rsid w:val="00416DE2"/>
    <w:rsid w:val="004173C1"/>
    <w:rsid w:val="004173CD"/>
    <w:rsid w:val="00417728"/>
    <w:rsid w:val="00417DAA"/>
    <w:rsid w:val="00420602"/>
    <w:rsid w:val="0042086D"/>
    <w:rsid w:val="00420DA6"/>
    <w:rsid w:val="0042148F"/>
    <w:rsid w:val="004219C9"/>
    <w:rsid w:val="00421A64"/>
    <w:rsid w:val="004222B2"/>
    <w:rsid w:val="0042244C"/>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4CC"/>
    <w:rsid w:val="004344F8"/>
    <w:rsid w:val="00434602"/>
    <w:rsid w:val="0043470B"/>
    <w:rsid w:val="004349BA"/>
    <w:rsid w:val="00434BE8"/>
    <w:rsid w:val="00434F17"/>
    <w:rsid w:val="00435867"/>
    <w:rsid w:val="0043593A"/>
    <w:rsid w:val="00435BE5"/>
    <w:rsid w:val="0043631B"/>
    <w:rsid w:val="0043639C"/>
    <w:rsid w:val="0043689D"/>
    <w:rsid w:val="00436C9A"/>
    <w:rsid w:val="00437118"/>
    <w:rsid w:val="004374BE"/>
    <w:rsid w:val="0043765C"/>
    <w:rsid w:val="004379FA"/>
    <w:rsid w:val="00437A6D"/>
    <w:rsid w:val="00437C72"/>
    <w:rsid w:val="004404B8"/>
    <w:rsid w:val="00440C66"/>
    <w:rsid w:val="00440F19"/>
    <w:rsid w:val="004412DB"/>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A61"/>
    <w:rsid w:val="00445B53"/>
    <w:rsid w:val="00445DA8"/>
    <w:rsid w:val="00446645"/>
    <w:rsid w:val="00446924"/>
    <w:rsid w:val="00446C74"/>
    <w:rsid w:val="004476F2"/>
    <w:rsid w:val="00447978"/>
    <w:rsid w:val="00447A08"/>
    <w:rsid w:val="004501DD"/>
    <w:rsid w:val="004502D2"/>
    <w:rsid w:val="004506FA"/>
    <w:rsid w:val="004519FA"/>
    <w:rsid w:val="00451CBD"/>
    <w:rsid w:val="00451EB7"/>
    <w:rsid w:val="0045223B"/>
    <w:rsid w:val="00452520"/>
    <w:rsid w:val="004527EC"/>
    <w:rsid w:val="004528C6"/>
    <w:rsid w:val="00452BEA"/>
    <w:rsid w:val="00452C66"/>
    <w:rsid w:val="00453613"/>
    <w:rsid w:val="00453FCE"/>
    <w:rsid w:val="004543C2"/>
    <w:rsid w:val="0045475B"/>
    <w:rsid w:val="004547B4"/>
    <w:rsid w:val="00454C15"/>
    <w:rsid w:val="004553B0"/>
    <w:rsid w:val="0045627D"/>
    <w:rsid w:val="004566A1"/>
    <w:rsid w:val="00456BAF"/>
    <w:rsid w:val="004573B9"/>
    <w:rsid w:val="00457499"/>
    <w:rsid w:val="004574E7"/>
    <w:rsid w:val="004577C8"/>
    <w:rsid w:val="00457FE9"/>
    <w:rsid w:val="00460471"/>
    <w:rsid w:val="004606D1"/>
    <w:rsid w:val="00460A96"/>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D6A"/>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77DB7"/>
    <w:rsid w:val="00480279"/>
    <w:rsid w:val="00480EBB"/>
    <w:rsid w:val="004816DA"/>
    <w:rsid w:val="004818CC"/>
    <w:rsid w:val="00481952"/>
    <w:rsid w:val="00481D2A"/>
    <w:rsid w:val="00481F4B"/>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0ED3"/>
    <w:rsid w:val="0049150E"/>
    <w:rsid w:val="00491A9F"/>
    <w:rsid w:val="00491EA0"/>
    <w:rsid w:val="00491F5E"/>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7C6"/>
    <w:rsid w:val="00495A7E"/>
    <w:rsid w:val="00495F05"/>
    <w:rsid w:val="00496709"/>
    <w:rsid w:val="004967B3"/>
    <w:rsid w:val="00496C97"/>
    <w:rsid w:val="00496EC2"/>
    <w:rsid w:val="004970AB"/>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BB2"/>
    <w:rsid w:val="004A3F33"/>
    <w:rsid w:val="004A3FA4"/>
    <w:rsid w:val="004A4343"/>
    <w:rsid w:val="004A4510"/>
    <w:rsid w:val="004A484D"/>
    <w:rsid w:val="004A4F09"/>
    <w:rsid w:val="004A519E"/>
    <w:rsid w:val="004A5E28"/>
    <w:rsid w:val="004A5E8D"/>
    <w:rsid w:val="004A604B"/>
    <w:rsid w:val="004A6558"/>
    <w:rsid w:val="004A6830"/>
    <w:rsid w:val="004A69AB"/>
    <w:rsid w:val="004A719C"/>
    <w:rsid w:val="004A72BC"/>
    <w:rsid w:val="004A7382"/>
    <w:rsid w:val="004A7401"/>
    <w:rsid w:val="004A771F"/>
    <w:rsid w:val="004A7CF2"/>
    <w:rsid w:val="004B0687"/>
    <w:rsid w:val="004B0D62"/>
    <w:rsid w:val="004B0F4A"/>
    <w:rsid w:val="004B0FF4"/>
    <w:rsid w:val="004B1180"/>
    <w:rsid w:val="004B1304"/>
    <w:rsid w:val="004B1362"/>
    <w:rsid w:val="004B16FD"/>
    <w:rsid w:val="004B1B2F"/>
    <w:rsid w:val="004B224F"/>
    <w:rsid w:val="004B26EA"/>
    <w:rsid w:val="004B295F"/>
    <w:rsid w:val="004B2D19"/>
    <w:rsid w:val="004B32B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63"/>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1E4"/>
    <w:rsid w:val="004C3BD3"/>
    <w:rsid w:val="004C40B7"/>
    <w:rsid w:val="004C4733"/>
    <w:rsid w:val="004C47A6"/>
    <w:rsid w:val="004C4BC9"/>
    <w:rsid w:val="004C4CDE"/>
    <w:rsid w:val="004C4DC7"/>
    <w:rsid w:val="004C56DA"/>
    <w:rsid w:val="004C571E"/>
    <w:rsid w:val="004C5A6B"/>
    <w:rsid w:val="004C5B15"/>
    <w:rsid w:val="004C64A3"/>
    <w:rsid w:val="004C6D90"/>
    <w:rsid w:val="004C6E39"/>
    <w:rsid w:val="004C707D"/>
    <w:rsid w:val="004C73C1"/>
    <w:rsid w:val="004C750C"/>
    <w:rsid w:val="004C76F6"/>
    <w:rsid w:val="004C78C4"/>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659"/>
    <w:rsid w:val="004D5753"/>
    <w:rsid w:val="004D583B"/>
    <w:rsid w:val="004D5F26"/>
    <w:rsid w:val="004D5F95"/>
    <w:rsid w:val="004D5FCA"/>
    <w:rsid w:val="004D61AB"/>
    <w:rsid w:val="004D6368"/>
    <w:rsid w:val="004D6785"/>
    <w:rsid w:val="004D6C26"/>
    <w:rsid w:val="004D6E0B"/>
    <w:rsid w:val="004D6F66"/>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1E7"/>
    <w:rsid w:val="004E329F"/>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8D2"/>
    <w:rsid w:val="004E6C3D"/>
    <w:rsid w:val="004E6E48"/>
    <w:rsid w:val="004E6F2A"/>
    <w:rsid w:val="004E70D5"/>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6DE"/>
    <w:rsid w:val="004F52B6"/>
    <w:rsid w:val="004F567D"/>
    <w:rsid w:val="004F571F"/>
    <w:rsid w:val="004F5B68"/>
    <w:rsid w:val="004F5B74"/>
    <w:rsid w:val="004F5BF1"/>
    <w:rsid w:val="004F5EDF"/>
    <w:rsid w:val="004F6147"/>
    <w:rsid w:val="004F63BA"/>
    <w:rsid w:val="004F6529"/>
    <w:rsid w:val="004F66A8"/>
    <w:rsid w:val="004F68A2"/>
    <w:rsid w:val="004F69FF"/>
    <w:rsid w:val="004F6BD4"/>
    <w:rsid w:val="004F7023"/>
    <w:rsid w:val="0050010D"/>
    <w:rsid w:val="005003D0"/>
    <w:rsid w:val="005005B8"/>
    <w:rsid w:val="00500815"/>
    <w:rsid w:val="005009E7"/>
    <w:rsid w:val="00500A5F"/>
    <w:rsid w:val="00500B7F"/>
    <w:rsid w:val="00501C02"/>
    <w:rsid w:val="00502440"/>
    <w:rsid w:val="005029E1"/>
    <w:rsid w:val="00502FE4"/>
    <w:rsid w:val="00503220"/>
    <w:rsid w:val="00503381"/>
    <w:rsid w:val="005033D2"/>
    <w:rsid w:val="00503521"/>
    <w:rsid w:val="0050373B"/>
    <w:rsid w:val="00503D01"/>
    <w:rsid w:val="00504417"/>
    <w:rsid w:val="0050443D"/>
    <w:rsid w:val="00504502"/>
    <w:rsid w:val="00504610"/>
    <w:rsid w:val="00504A47"/>
    <w:rsid w:val="00504B70"/>
    <w:rsid w:val="00505007"/>
    <w:rsid w:val="0050517C"/>
    <w:rsid w:val="00505BD8"/>
    <w:rsid w:val="00505BE6"/>
    <w:rsid w:val="005060D3"/>
    <w:rsid w:val="005062DA"/>
    <w:rsid w:val="005064F3"/>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0D61"/>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7A1"/>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0F53"/>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734"/>
    <w:rsid w:val="005618CD"/>
    <w:rsid w:val="005627D8"/>
    <w:rsid w:val="00562A17"/>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77FD9"/>
    <w:rsid w:val="00580224"/>
    <w:rsid w:val="0058049E"/>
    <w:rsid w:val="00580725"/>
    <w:rsid w:val="00580727"/>
    <w:rsid w:val="005808CC"/>
    <w:rsid w:val="005809BE"/>
    <w:rsid w:val="00580AAC"/>
    <w:rsid w:val="00580C5B"/>
    <w:rsid w:val="00580DC9"/>
    <w:rsid w:val="00581228"/>
    <w:rsid w:val="00581506"/>
    <w:rsid w:val="005815CF"/>
    <w:rsid w:val="005817E2"/>
    <w:rsid w:val="005820E0"/>
    <w:rsid w:val="00582421"/>
    <w:rsid w:val="00582823"/>
    <w:rsid w:val="0058303A"/>
    <w:rsid w:val="0058375F"/>
    <w:rsid w:val="00583944"/>
    <w:rsid w:val="0058424B"/>
    <w:rsid w:val="00584853"/>
    <w:rsid w:val="00584AAA"/>
    <w:rsid w:val="00585087"/>
    <w:rsid w:val="0058523C"/>
    <w:rsid w:val="00585370"/>
    <w:rsid w:val="0058560C"/>
    <w:rsid w:val="00585642"/>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EA7"/>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20C"/>
    <w:rsid w:val="005A68DA"/>
    <w:rsid w:val="005A6F2F"/>
    <w:rsid w:val="005A6F5B"/>
    <w:rsid w:val="005A71F4"/>
    <w:rsid w:val="005A7762"/>
    <w:rsid w:val="005A7ABF"/>
    <w:rsid w:val="005B0156"/>
    <w:rsid w:val="005B02F3"/>
    <w:rsid w:val="005B0DE2"/>
    <w:rsid w:val="005B1604"/>
    <w:rsid w:val="005B169E"/>
    <w:rsid w:val="005B1E64"/>
    <w:rsid w:val="005B2498"/>
    <w:rsid w:val="005B35E3"/>
    <w:rsid w:val="005B38A1"/>
    <w:rsid w:val="005B3A88"/>
    <w:rsid w:val="005B3E73"/>
    <w:rsid w:val="005B4103"/>
    <w:rsid w:val="005B46EB"/>
    <w:rsid w:val="005B48E8"/>
    <w:rsid w:val="005B4900"/>
    <w:rsid w:val="005B54DB"/>
    <w:rsid w:val="005B5534"/>
    <w:rsid w:val="005B61DC"/>
    <w:rsid w:val="005B62D7"/>
    <w:rsid w:val="005B66DA"/>
    <w:rsid w:val="005B6921"/>
    <w:rsid w:val="005B6D62"/>
    <w:rsid w:val="005B6E7B"/>
    <w:rsid w:val="005B6F34"/>
    <w:rsid w:val="005B713B"/>
    <w:rsid w:val="005B72E5"/>
    <w:rsid w:val="005B7652"/>
    <w:rsid w:val="005B7BC6"/>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AC4"/>
    <w:rsid w:val="005C5D25"/>
    <w:rsid w:val="005C5DBB"/>
    <w:rsid w:val="005C5F0B"/>
    <w:rsid w:val="005C5F21"/>
    <w:rsid w:val="005C60E1"/>
    <w:rsid w:val="005C6264"/>
    <w:rsid w:val="005C702B"/>
    <w:rsid w:val="005C75A6"/>
    <w:rsid w:val="005C767A"/>
    <w:rsid w:val="005C79FD"/>
    <w:rsid w:val="005D0010"/>
    <w:rsid w:val="005D0268"/>
    <w:rsid w:val="005D0418"/>
    <w:rsid w:val="005D0621"/>
    <w:rsid w:val="005D0854"/>
    <w:rsid w:val="005D0CA9"/>
    <w:rsid w:val="005D1A02"/>
    <w:rsid w:val="005D1BF8"/>
    <w:rsid w:val="005D2363"/>
    <w:rsid w:val="005D28D6"/>
    <w:rsid w:val="005D2BDA"/>
    <w:rsid w:val="005D3DF4"/>
    <w:rsid w:val="005D44C6"/>
    <w:rsid w:val="005D44FD"/>
    <w:rsid w:val="005D46CB"/>
    <w:rsid w:val="005D4D66"/>
    <w:rsid w:val="005D4D74"/>
    <w:rsid w:val="005D53BC"/>
    <w:rsid w:val="005D55C5"/>
    <w:rsid w:val="005D561C"/>
    <w:rsid w:val="005D57D9"/>
    <w:rsid w:val="005D5C2C"/>
    <w:rsid w:val="005D5CBD"/>
    <w:rsid w:val="005D6BA3"/>
    <w:rsid w:val="005D6CB0"/>
    <w:rsid w:val="005D728C"/>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734"/>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937"/>
    <w:rsid w:val="005F3B63"/>
    <w:rsid w:val="005F3CA4"/>
    <w:rsid w:val="005F421E"/>
    <w:rsid w:val="005F4449"/>
    <w:rsid w:val="005F4893"/>
    <w:rsid w:val="005F4BF3"/>
    <w:rsid w:val="005F54F6"/>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93A"/>
    <w:rsid w:val="00606FCD"/>
    <w:rsid w:val="00607318"/>
    <w:rsid w:val="00607A93"/>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6BEE"/>
    <w:rsid w:val="00616D57"/>
    <w:rsid w:val="0061730F"/>
    <w:rsid w:val="00617E32"/>
    <w:rsid w:val="00620605"/>
    <w:rsid w:val="00620785"/>
    <w:rsid w:val="00620AC5"/>
    <w:rsid w:val="0062118E"/>
    <w:rsid w:val="00621736"/>
    <w:rsid w:val="00621BAE"/>
    <w:rsid w:val="00621D07"/>
    <w:rsid w:val="00621DCF"/>
    <w:rsid w:val="006228DC"/>
    <w:rsid w:val="006228E2"/>
    <w:rsid w:val="006228F4"/>
    <w:rsid w:val="00622CEB"/>
    <w:rsid w:val="00622D72"/>
    <w:rsid w:val="0062307E"/>
    <w:rsid w:val="00623DC9"/>
    <w:rsid w:val="00623F54"/>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A00"/>
    <w:rsid w:val="00633E7A"/>
    <w:rsid w:val="00634020"/>
    <w:rsid w:val="006341EC"/>
    <w:rsid w:val="00634817"/>
    <w:rsid w:val="0063492E"/>
    <w:rsid w:val="00634F66"/>
    <w:rsid w:val="00635090"/>
    <w:rsid w:val="006354D7"/>
    <w:rsid w:val="00635B9B"/>
    <w:rsid w:val="00636B8A"/>
    <w:rsid w:val="00636D1D"/>
    <w:rsid w:val="006370BF"/>
    <w:rsid w:val="006377EC"/>
    <w:rsid w:val="00637810"/>
    <w:rsid w:val="006379BA"/>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4CB"/>
    <w:rsid w:val="00647671"/>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326"/>
    <w:rsid w:val="00661645"/>
    <w:rsid w:val="00661B55"/>
    <w:rsid w:val="00662205"/>
    <w:rsid w:val="0066286B"/>
    <w:rsid w:val="006628E8"/>
    <w:rsid w:val="00662D8A"/>
    <w:rsid w:val="00663A1E"/>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31"/>
    <w:rsid w:val="00684532"/>
    <w:rsid w:val="0068471D"/>
    <w:rsid w:val="00684D38"/>
    <w:rsid w:val="00684F79"/>
    <w:rsid w:val="006850A9"/>
    <w:rsid w:val="00685674"/>
    <w:rsid w:val="00685723"/>
    <w:rsid w:val="0068618D"/>
    <w:rsid w:val="0068628A"/>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95A"/>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B85"/>
    <w:rsid w:val="006970A5"/>
    <w:rsid w:val="00697304"/>
    <w:rsid w:val="006975FF"/>
    <w:rsid w:val="006977E2"/>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4ED6"/>
    <w:rsid w:val="006A62CA"/>
    <w:rsid w:val="006A6574"/>
    <w:rsid w:val="006A6F57"/>
    <w:rsid w:val="006A6FA1"/>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C83"/>
    <w:rsid w:val="006B3739"/>
    <w:rsid w:val="006B377F"/>
    <w:rsid w:val="006B3C76"/>
    <w:rsid w:val="006B410E"/>
    <w:rsid w:val="006B4954"/>
    <w:rsid w:val="006B4B08"/>
    <w:rsid w:val="006B4E55"/>
    <w:rsid w:val="006B5043"/>
    <w:rsid w:val="006B5135"/>
    <w:rsid w:val="006B5229"/>
    <w:rsid w:val="006B56BD"/>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36DE"/>
    <w:rsid w:val="006D37A9"/>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E79"/>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2799"/>
    <w:rsid w:val="006F2CFA"/>
    <w:rsid w:val="006F331D"/>
    <w:rsid w:val="006F3918"/>
    <w:rsid w:val="006F393A"/>
    <w:rsid w:val="006F3B74"/>
    <w:rsid w:val="006F3E44"/>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140F"/>
    <w:rsid w:val="0070200B"/>
    <w:rsid w:val="00702652"/>
    <w:rsid w:val="0070288F"/>
    <w:rsid w:val="00702BEC"/>
    <w:rsid w:val="00703052"/>
    <w:rsid w:val="007030A1"/>
    <w:rsid w:val="007037F6"/>
    <w:rsid w:val="0070396F"/>
    <w:rsid w:val="00703A66"/>
    <w:rsid w:val="00703C76"/>
    <w:rsid w:val="007045CF"/>
    <w:rsid w:val="0070495E"/>
    <w:rsid w:val="00704E45"/>
    <w:rsid w:val="0070520E"/>
    <w:rsid w:val="00705562"/>
    <w:rsid w:val="007055B9"/>
    <w:rsid w:val="00705652"/>
    <w:rsid w:val="0070583A"/>
    <w:rsid w:val="00705B27"/>
    <w:rsid w:val="00705B70"/>
    <w:rsid w:val="00705C66"/>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BCB"/>
    <w:rsid w:val="00715C8F"/>
    <w:rsid w:val="00715FAF"/>
    <w:rsid w:val="00716027"/>
    <w:rsid w:val="007162BE"/>
    <w:rsid w:val="00716656"/>
    <w:rsid w:val="00716824"/>
    <w:rsid w:val="00716D5C"/>
    <w:rsid w:val="007170FB"/>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2AC"/>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3C0F"/>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619"/>
    <w:rsid w:val="00757D23"/>
    <w:rsid w:val="00757F8A"/>
    <w:rsid w:val="007609EA"/>
    <w:rsid w:val="00760CC1"/>
    <w:rsid w:val="00760DAC"/>
    <w:rsid w:val="0076122C"/>
    <w:rsid w:val="00761A7A"/>
    <w:rsid w:val="00761EE7"/>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062"/>
    <w:rsid w:val="00773574"/>
    <w:rsid w:val="007739D1"/>
    <w:rsid w:val="00773A6F"/>
    <w:rsid w:val="00773F94"/>
    <w:rsid w:val="00774359"/>
    <w:rsid w:val="007747F4"/>
    <w:rsid w:val="0077497A"/>
    <w:rsid w:val="00774D5E"/>
    <w:rsid w:val="00775299"/>
    <w:rsid w:val="00775A39"/>
    <w:rsid w:val="00775D1B"/>
    <w:rsid w:val="0077673B"/>
    <w:rsid w:val="007769EF"/>
    <w:rsid w:val="00776E79"/>
    <w:rsid w:val="00776E91"/>
    <w:rsid w:val="007775A4"/>
    <w:rsid w:val="0077775E"/>
    <w:rsid w:val="00777A17"/>
    <w:rsid w:val="00777CE8"/>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885"/>
    <w:rsid w:val="00785B51"/>
    <w:rsid w:val="00785B69"/>
    <w:rsid w:val="007866D9"/>
    <w:rsid w:val="007868B1"/>
    <w:rsid w:val="007869AF"/>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748"/>
    <w:rsid w:val="007A0CAB"/>
    <w:rsid w:val="007A12E1"/>
    <w:rsid w:val="007A12ED"/>
    <w:rsid w:val="007A15F5"/>
    <w:rsid w:val="007A188D"/>
    <w:rsid w:val="007A1AEF"/>
    <w:rsid w:val="007A2058"/>
    <w:rsid w:val="007A21E6"/>
    <w:rsid w:val="007A23BD"/>
    <w:rsid w:val="007A2D90"/>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507"/>
    <w:rsid w:val="007B1716"/>
    <w:rsid w:val="007B1857"/>
    <w:rsid w:val="007B18A1"/>
    <w:rsid w:val="007B202B"/>
    <w:rsid w:val="007B2411"/>
    <w:rsid w:val="007B2462"/>
    <w:rsid w:val="007B2725"/>
    <w:rsid w:val="007B280C"/>
    <w:rsid w:val="007B28D1"/>
    <w:rsid w:val="007B38C1"/>
    <w:rsid w:val="007B3BF8"/>
    <w:rsid w:val="007B3D4E"/>
    <w:rsid w:val="007B3E85"/>
    <w:rsid w:val="007B40E9"/>
    <w:rsid w:val="007B4679"/>
    <w:rsid w:val="007B46D6"/>
    <w:rsid w:val="007B46EE"/>
    <w:rsid w:val="007B4ACB"/>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23"/>
    <w:rsid w:val="007C0E5E"/>
    <w:rsid w:val="007C0ECC"/>
    <w:rsid w:val="007C119E"/>
    <w:rsid w:val="007C1277"/>
    <w:rsid w:val="007C14D3"/>
    <w:rsid w:val="007C15EB"/>
    <w:rsid w:val="007C1C39"/>
    <w:rsid w:val="007C1EEF"/>
    <w:rsid w:val="007C1EFF"/>
    <w:rsid w:val="007C1FB1"/>
    <w:rsid w:val="007C22C3"/>
    <w:rsid w:val="007C27AE"/>
    <w:rsid w:val="007C28FE"/>
    <w:rsid w:val="007C2DF9"/>
    <w:rsid w:val="007C2E59"/>
    <w:rsid w:val="007C315C"/>
    <w:rsid w:val="007C3316"/>
    <w:rsid w:val="007C388D"/>
    <w:rsid w:val="007C42EA"/>
    <w:rsid w:val="007C4537"/>
    <w:rsid w:val="007C47F9"/>
    <w:rsid w:val="007C4F5D"/>
    <w:rsid w:val="007C5673"/>
    <w:rsid w:val="007C5DB6"/>
    <w:rsid w:val="007C633B"/>
    <w:rsid w:val="007C6793"/>
    <w:rsid w:val="007C69E5"/>
    <w:rsid w:val="007C6C98"/>
    <w:rsid w:val="007C6E22"/>
    <w:rsid w:val="007C70DD"/>
    <w:rsid w:val="007C71C0"/>
    <w:rsid w:val="007C7439"/>
    <w:rsid w:val="007C7514"/>
    <w:rsid w:val="007C78AF"/>
    <w:rsid w:val="007C7D7A"/>
    <w:rsid w:val="007C7F9B"/>
    <w:rsid w:val="007D0273"/>
    <w:rsid w:val="007D046C"/>
    <w:rsid w:val="007D07A4"/>
    <w:rsid w:val="007D0AFE"/>
    <w:rsid w:val="007D1002"/>
    <w:rsid w:val="007D103F"/>
    <w:rsid w:val="007D16E8"/>
    <w:rsid w:val="007D1914"/>
    <w:rsid w:val="007D19DF"/>
    <w:rsid w:val="007D1AF7"/>
    <w:rsid w:val="007D1B09"/>
    <w:rsid w:val="007D1BBB"/>
    <w:rsid w:val="007D1C84"/>
    <w:rsid w:val="007D23E1"/>
    <w:rsid w:val="007D2A69"/>
    <w:rsid w:val="007D39E2"/>
    <w:rsid w:val="007D422E"/>
    <w:rsid w:val="007D433A"/>
    <w:rsid w:val="007D487A"/>
    <w:rsid w:val="007D4C13"/>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482"/>
    <w:rsid w:val="007F0E3D"/>
    <w:rsid w:val="007F0F24"/>
    <w:rsid w:val="007F182B"/>
    <w:rsid w:val="007F1833"/>
    <w:rsid w:val="007F1DBB"/>
    <w:rsid w:val="007F230B"/>
    <w:rsid w:val="007F23D7"/>
    <w:rsid w:val="007F2835"/>
    <w:rsid w:val="007F2C51"/>
    <w:rsid w:val="007F32B8"/>
    <w:rsid w:val="007F3437"/>
    <w:rsid w:val="007F3AAC"/>
    <w:rsid w:val="007F3C4F"/>
    <w:rsid w:val="007F47E2"/>
    <w:rsid w:val="007F4A53"/>
    <w:rsid w:val="007F4BBF"/>
    <w:rsid w:val="007F4EA6"/>
    <w:rsid w:val="007F4F61"/>
    <w:rsid w:val="007F61D6"/>
    <w:rsid w:val="007F61F7"/>
    <w:rsid w:val="007F6528"/>
    <w:rsid w:val="007F6A09"/>
    <w:rsid w:val="007F742B"/>
    <w:rsid w:val="007F7992"/>
    <w:rsid w:val="007F7B5B"/>
    <w:rsid w:val="00800436"/>
    <w:rsid w:val="008004B1"/>
    <w:rsid w:val="008006ED"/>
    <w:rsid w:val="008007E0"/>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282"/>
    <w:rsid w:val="008106C0"/>
    <w:rsid w:val="00810728"/>
    <w:rsid w:val="008116A1"/>
    <w:rsid w:val="008116AD"/>
    <w:rsid w:val="00812375"/>
    <w:rsid w:val="0081267F"/>
    <w:rsid w:val="00812D1F"/>
    <w:rsid w:val="00812D6C"/>
    <w:rsid w:val="0081385C"/>
    <w:rsid w:val="0081392E"/>
    <w:rsid w:val="008139B2"/>
    <w:rsid w:val="00813B4D"/>
    <w:rsid w:val="00814039"/>
    <w:rsid w:val="00814540"/>
    <w:rsid w:val="0081472C"/>
    <w:rsid w:val="0081512A"/>
    <w:rsid w:val="00815A9B"/>
    <w:rsid w:val="00817053"/>
    <w:rsid w:val="008171BB"/>
    <w:rsid w:val="00820A39"/>
    <w:rsid w:val="00820E0C"/>
    <w:rsid w:val="008215D4"/>
    <w:rsid w:val="00821758"/>
    <w:rsid w:val="00821881"/>
    <w:rsid w:val="008219BD"/>
    <w:rsid w:val="00821B73"/>
    <w:rsid w:val="00821BDC"/>
    <w:rsid w:val="008225B0"/>
    <w:rsid w:val="00822800"/>
    <w:rsid w:val="00822AC7"/>
    <w:rsid w:val="00822DC0"/>
    <w:rsid w:val="00822DCB"/>
    <w:rsid w:val="00822EA1"/>
    <w:rsid w:val="008235C3"/>
    <w:rsid w:val="00823ADD"/>
    <w:rsid w:val="00823BF7"/>
    <w:rsid w:val="00823E34"/>
    <w:rsid w:val="00824092"/>
    <w:rsid w:val="00824116"/>
    <w:rsid w:val="008241B8"/>
    <w:rsid w:val="0082425F"/>
    <w:rsid w:val="00824642"/>
    <w:rsid w:val="00824890"/>
    <w:rsid w:val="00824E80"/>
    <w:rsid w:val="00824E83"/>
    <w:rsid w:val="00825479"/>
    <w:rsid w:val="00825533"/>
    <w:rsid w:val="0082604A"/>
    <w:rsid w:val="0082617E"/>
    <w:rsid w:val="008264BA"/>
    <w:rsid w:val="0082650F"/>
    <w:rsid w:val="00826755"/>
    <w:rsid w:val="00827141"/>
    <w:rsid w:val="00827E8F"/>
    <w:rsid w:val="00832644"/>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17F"/>
    <w:rsid w:val="0083725A"/>
    <w:rsid w:val="0083739A"/>
    <w:rsid w:val="00837CFD"/>
    <w:rsid w:val="00840068"/>
    <w:rsid w:val="00840667"/>
    <w:rsid w:val="00840807"/>
    <w:rsid w:val="008408D3"/>
    <w:rsid w:val="00840C9B"/>
    <w:rsid w:val="00841077"/>
    <w:rsid w:val="00841B34"/>
    <w:rsid w:val="00842D7D"/>
    <w:rsid w:val="00842E54"/>
    <w:rsid w:val="0084317C"/>
    <w:rsid w:val="008432B1"/>
    <w:rsid w:val="0084359C"/>
    <w:rsid w:val="00843A01"/>
    <w:rsid w:val="0084405A"/>
    <w:rsid w:val="00844391"/>
    <w:rsid w:val="00844AB5"/>
    <w:rsid w:val="00844D00"/>
    <w:rsid w:val="0084515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509"/>
    <w:rsid w:val="008546E5"/>
    <w:rsid w:val="008549DD"/>
    <w:rsid w:val="00854AE8"/>
    <w:rsid w:val="0085520D"/>
    <w:rsid w:val="008552CA"/>
    <w:rsid w:val="00855A99"/>
    <w:rsid w:val="00856035"/>
    <w:rsid w:val="008564A5"/>
    <w:rsid w:val="00856F9E"/>
    <w:rsid w:val="008571F0"/>
    <w:rsid w:val="00857DC7"/>
    <w:rsid w:val="00860169"/>
    <w:rsid w:val="008602B9"/>
    <w:rsid w:val="00860A4C"/>
    <w:rsid w:val="00861A87"/>
    <w:rsid w:val="00861C19"/>
    <w:rsid w:val="00862B92"/>
    <w:rsid w:val="00862C05"/>
    <w:rsid w:val="00863095"/>
    <w:rsid w:val="008635F7"/>
    <w:rsid w:val="00863A6D"/>
    <w:rsid w:val="0086403A"/>
    <w:rsid w:val="0086415B"/>
    <w:rsid w:val="00864421"/>
    <w:rsid w:val="00865446"/>
    <w:rsid w:val="0086550C"/>
    <w:rsid w:val="00865707"/>
    <w:rsid w:val="00865AC1"/>
    <w:rsid w:val="00865B92"/>
    <w:rsid w:val="00865CAD"/>
    <w:rsid w:val="00865EBC"/>
    <w:rsid w:val="00865F65"/>
    <w:rsid w:val="00865FBB"/>
    <w:rsid w:val="00865FC2"/>
    <w:rsid w:val="00866A9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505"/>
    <w:rsid w:val="008806CE"/>
    <w:rsid w:val="008808EF"/>
    <w:rsid w:val="00880A21"/>
    <w:rsid w:val="00880AC5"/>
    <w:rsid w:val="00880EE3"/>
    <w:rsid w:val="008816C6"/>
    <w:rsid w:val="00881AA1"/>
    <w:rsid w:val="00882142"/>
    <w:rsid w:val="0088242D"/>
    <w:rsid w:val="008829E7"/>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6F35"/>
    <w:rsid w:val="008870EF"/>
    <w:rsid w:val="00887430"/>
    <w:rsid w:val="0088753C"/>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548"/>
    <w:rsid w:val="0089482A"/>
    <w:rsid w:val="00894C27"/>
    <w:rsid w:val="00895624"/>
    <w:rsid w:val="00895D9A"/>
    <w:rsid w:val="00895E3C"/>
    <w:rsid w:val="00895EB8"/>
    <w:rsid w:val="00896574"/>
    <w:rsid w:val="0089663F"/>
    <w:rsid w:val="00896BF6"/>
    <w:rsid w:val="008975FD"/>
    <w:rsid w:val="00897811"/>
    <w:rsid w:val="0089790D"/>
    <w:rsid w:val="00897DC9"/>
    <w:rsid w:val="00897FE0"/>
    <w:rsid w:val="008A0791"/>
    <w:rsid w:val="008A07A6"/>
    <w:rsid w:val="008A096F"/>
    <w:rsid w:val="008A0AD4"/>
    <w:rsid w:val="008A0AFE"/>
    <w:rsid w:val="008A1619"/>
    <w:rsid w:val="008A1DE2"/>
    <w:rsid w:val="008A22D7"/>
    <w:rsid w:val="008A2AB9"/>
    <w:rsid w:val="008A2C58"/>
    <w:rsid w:val="008A2F09"/>
    <w:rsid w:val="008A314C"/>
    <w:rsid w:val="008A332C"/>
    <w:rsid w:val="008A43C4"/>
    <w:rsid w:val="008A43EE"/>
    <w:rsid w:val="008A4A17"/>
    <w:rsid w:val="008A547C"/>
    <w:rsid w:val="008A5B46"/>
    <w:rsid w:val="008A5D47"/>
    <w:rsid w:val="008A5DB6"/>
    <w:rsid w:val="008A5F35"/>
    <w:rsid w:val="008A5F48"/>
    <w:rsid w:val="008A69B7"/>
    <w:rsid w:val="008A7B1A"/>
    <w:rsid w:val="008B00A6"/>
    <w:rsid w:val="008B0148"/>
    <w:rsid w:val="008B0293"/>
    <w:rsid w:val="008B037C"/>
    <w:rsid w:val="008B03B1"/>
    <w:rsid w:val="008B073A"/>
    <w:rsid w:val="008B0F9D"/>
    <w:rsid w:val="008B1A98"/>
    <w:rsid w:val="008B1AA6"/>
    <w:rsid w:val="008B1D70"/>
    <w:rsid w:val="008B250A"/>
    <w:rsid w:val="008B26E8"/>
    <w:rsid w:val="008B27CF"/>
    <w:rsid w:val="008B2CA8"/>
    <w:rsid w:val="008B30BA"/>
    <w:rsid w:val="008B3512"/>
    <w:rsid w:val="008B4018"/>
    <w:rsid w:val="008B437A"/>
    <w:rsid w:val="008B4F17"/>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AF3"/>
    <w:rsid w:val="008C0DC0"/>
    <w:rsid w:val="008C0ECA"/>
    <w:rsid w:val="008C10AC"/>
    <w:rsid w:val="008C1E12"/>
    <w:rsid w:val="008C2241"/>
    <w:rsid w:val="008C38C0"/>
    <w:rsid w:val="008C42EC"/>
    <w:rsid w:val="008C490E"/>
    <w:rsid w:val="008C4ED6"/>
    <w:rsid w:val="008C4FC5"/>
    <w:rsid w:val="008C5DAB"/>
    <w:rsid w:val="008C6132"/>
    <w:rsid w:val="008C6BC8"/>
    <w:rsid w:val="008C74D1"/>
    <w:rsid w:val="008C7865"/>
    <w:rsid w:val="008C7EA1"/>
    <w:rsid w:val="008D023B"/>
    <w:rsid w:val="008D0DA4"/>
    <w:rsid w:val="008D0EEA"/>
    <w:rsid w:val="008D0FB3"/>
    <w:rsid w:val="008D1248"/>
    <w:rsid w:val="008D21C5"/>
    <w:rsid w:val="008D23D1"/>
    <w:rsid w:val="008D3174"/>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BBF"/>
    <w:rsid w:val="008E4D2D"/>
    <w:rsid w:val="008E4ED4"/>
    <w:rsid w:val="008E50D3"/>
    <w:rsid w:val="008E51DB"/>
    <w:rsid w:val="008E5929"/>
    <w:rsid w:val="008E5EDD"/>
    <w:rsid w:val="008E6509"/>
    <w:rsid w:val="008E681B"/>
    <w:rsid w:val="008E68CC"/>
    <w:rsid w:val="008E6D5F"/>
    <w:rsid w:val="008E7288"/>
    <w:rsid w:val="008E72EB"/>
    <w:rsid w:val="008E73E7"/>
    <w:rsid w:val="008E75CE"/>
    <w:rsid w:val="008E77E9"/>
    <w:rsid w:val="008E7D13"/>
    <w:rsid w:val="008F0009"/>
    <w:rsid w:val="008F08D1"/>
    <w:rsid w:val="008F08D7"/>
    <w:rsid w:val="008F0BBF"/>
    <w:rsid w:val="008F0EC8"/>
    <w:rsid w:val="008F0F76"/>
    <w:rsid w:val="008F15F3"/>
    <w:rsid w:val="008F185A"/>
    <w:rsid w:val="008F2775"/>
    <w:rsid w:val="008F2BC4"/>
    <w:rsid w:val="008F2EBD"/>
    <w:rsid w:val="008F315E"/>
    <w:rsid w:val="008F4149"/>
    <w:rsid w:val="008F4379"/>
    <w:rsid w:val="008F45FA"/>
    <w:rsid w:val="008F4702"/>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C77"/>
    <w:rsid w:val="00900D39"/>
    <w:rsid w:val="0090199A"/>
    <w:rsid w:val="00901DB5"/>
    <w:rsid w:val="0090324C"/>
    <w:rsid w:val="0090327D"/>
    <w:rsid w:val="0090400D"/>
    <w:rsid w:val="0090425E"/>
    <w:rsid w:val="00904CE5"/>
    <w:rsid w:val="0090555F"/>
    <w:rsid w:val="0090588F"/>
    <w:rsid w:val="00905E5E"/>
    <w:rsid w:val="00906349"/>
    <w:rsid w:val="0090635B"/>
    <w:rsid w:val="00906AA5"/>
    <w:rsid w:val="00906CF0"/>
    <w:rsid w:val="009071E7"/>
    <w:rsid w:val="009072FF"/>
    <w:rsid w:val="00907513"/>
    <w:rsid w:val="00907879"/>
    <w:rsid w:val="00907CF5"/>
    <w:rsid w:val="00907F07"/>
    <w:rsid w:val="00910B51"/>
    <w:rsid w:val="00910C7A"/>
    <w:rsid w:val="009118F5"/>
    <w:rsid w:val="00911C18"/>
    <w:rsid w:val="00911E80"/>
    <w:rsid w:val="0091295C"/>
    <w:rsid w:val="00912C31"/>
    <w:rsid w:val="00912E3F"/>
    <w:rsid w:val="00913006"/>
    <w:rsid w:val="009133A5"/>
    <w:rsid w:val="00913463"/>
    <w:rsid w:val="00913535"/>
    <w:rsid w:val="0091376F"/>
    <w:rsid w:val="00913BC7"/>
    <w:rsid w:val="00913C84"/>
    <w:rsid w:val="00913D38"/>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A72"/>
    <w:rsid w:val="00926C13"/>
    <w:rsid w:val="00926DE8"/>
    <w:rsid w:val="009278CF"/>
    <w:rsid w:val="00930358"/>
    <w:rsid w:val="00930429"/>
    <w:rsid w:val="00930860"/>
    <w:rsid w:val="00930B1A"/>
    <w:rsid w:val="00930EA4"/>
    <w:rsid w:val="00930FE6"/>
    <w:rsid w:val="0093149A"/>
    <w:rsid w:val="009314D0"/>
    <w:rsid w:val="0093153C"/>
    <w:rsid w:val="009318B3"/>
    <w:rsid w:val="00931DD9"/>
    <w:rsid w:val="00931F27"/>
    <w:rsid w:val="00932376"/>
    <w:rsid w:val="00932ED6"/>
    <w:rsid w:val="00932F5F"/>
    <w:rsid w:val="00932F91"/>
    <w:rsid w:val="00932F92"/>
    <w:rsid w:val="0093330F"/>
    <w:rsid w:val="00933588"/>
    <w:rsid w:val="00933DC3"/>
    <w:rsid w:val="00934ED0"/>
    <w:rsid w:val="009353D7"/>
    <w:rsid w:val="00935749"/>
    <w:rsid w:val="009359C5"/>
    <w:rsid w:val="00935D7F"/>
    <w:rsid w:val="00935DD7"/>
    <w:rsid w:val="00936299"/>
    <w:rsid w:val="009362BD"/>
    <w:rsid w:val="0093636B"/>
    <w:rsid w:val="00936CE1"/>
    <w:rsid w:val="00937190"/>
    <w:rsid w:val="00937803"/>
    <w:rsid w:val="00937D4B"/>
    <w:rsid w:val="0094095D"/>
    <w:rsid w:val="009409FF"/>
    <w:rsid w:val="00940A2A"/>
    <w:rsid w:val="00940F3E"/>
    <w:rsid w:val="00941182"/>
    <w:rsid w:val="009417B5"/>
    <w:rsid w:val="00942577"/>
    <w:rsid w:val="00942B81"/>
    <w:rsid w:val="00942D10"/>
    <w:rsid w:val="009431DD"/>
    <w:rsid w:val="009445E4"/>
    <w:rsid w:val="00945169"/>
    <w:rsid w:val="00945378"/>
    <w:rsid w:val="00945917"/>
    <w:rsid w:val="00945A0F"/>
    <w:rsid w:val="009460E4"/>
    <w:rsid w:val="0094619C"/>
    <w:rsid w:val="00947AE6"/>
    <w:rsid w:val="00950077"/>
    <w:rsid w:val="00950102"/>
    <w:rsid w:val="0095046F"/>
    <w:rsid w:val="00950587"/>
    <w:rsid w:val="00950A20"/>
    <w:rsid w:val="00950C96"/>
    <w:rsid w:val="0095147A"/>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488"/>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1013"/>
    <w:rsid w:val="00971372"/>
    <w:rsid w:val="00971B22"/>
    <w:rsid w:val="00971D70"/>
    <w:rsid w:val="00971DF0"/>
    <w:rsid w:val="00971F18"/>
    <w:rsid w:val="0097203A"/>
    <w:rsid w:val="009727C3"/>
    <w:rsid w:val="00972B7B"/>
    <w:rsid w:val="00972BD5"/>
    <w:rsid w:val="00972DAB"/>
    <w:rsid w:val="0097343B"/>
    <w:rsid w:val="009734F2"/>
    <w:rsid w:val="00973706"/>
    <w:rsid w:val="00973C95"/>
    <w:rsid w:val="00973D42"/>
    <w:rsid w:val="00974010"/>
    <w:rsid w:val="00975459"/>
    <w:rsid w:val="009758C3"/>
    <w:rsid w:val="00975AD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399"/>
    <w:rsid w:val="0098260E"/>
    <w:rsid w:val="00982610"/>
    <w:rsid w:val="0098274A"/>
    <w:rsid w:val="00982E83"/>
    <w:rsid w:val="009832EA"/>
    <w:rsid w:val="009834D9"/>
    <w:rsid w:val="0098383F"/>
    <w:rsid w:val="00983B11"/>
    <w:rsid w:val="00984131"/>
    <w:rsid w:val="00985989"/>
    <w:rsid w:val="00987074"/>
    <w:rsid w:val="009871AF"/>
    <w:rsid w:val="00987507"/>
    <w:rsid w:val="009876FE"/>
    <w:rsid w:val="0098785C"/>
    <w:rsid w:val="009878B5"/>
    <w:rsid w:val="00987BA6"/>
    <w:rsid w:val="00987BF4"/>
    <w:rsid w:val="00987F98"/>
    <w:rsid w:val="00990698"/>
    <w:rsid w:val="009907D7"/>
    <w:rsid w:val="00990B76"/>
    <w:rsid w:val="00991068"/>
    <w:rsid w:val="009913B0"/>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7C5"/>
    <w:rsid w:val="00995BAF"/>
    <w:rsid w:val="00995D58"/>
    <w:rsid w:val="00995DEA"/>
    <w:rsid w:val="0099613A"/>
    <w:rsid w:val="009962C0"/>
    <w:rsid w:val="009964CD"/>
    <w:rsid w:val="009965CB"/>
    <w:rsid w:val="00996A96"/>
    <w:rsid w:val="00996B43"/>
    <w:rsid w:val="00996DAB"/>
    <w:rsid w:val="00996F6F"/>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A19"/>
    <w:rsid w:val="009A6BA3"/>
    <w:rsid w:val="009A707A"/>
    <w:rsid w:val="009A789F"/>
    <w:rsid w:val="009B00EC"/>
    <w:rsid w:val="009B0B98"/>
    <w:rsid w:val="009B1514"/>
    <w:rsid w:val="009B1A89"/>
    <w:rsid w:val="009B1B6E"/>
    <w:rsid w:val="009B1DB8"/>
    <w:rsid w:val="009B3454"/>
    <w:rsid w:val="009B349B"/>
    <w:rsid w:val="009B34B3"/>
    <w:rsid w:val="009B34B4"/>
    <w:rsid w:val="009B3593"/>
    <w:rsid w:val="009B3ABC"/>
    <w:rsid w:val="009B3DCD"/>
    <w:rsid w:val="009B3E0E"/>
    <w:rsid w:val="009B3E19"/>
    <w:rsid w:val="009B415D"/>
    <w:rsid w:val="009B450A"/>
    <w:rsid w:val="009B4648"/>
    <w:rsid w:val="009B46A4"/>
    <w:rsid w:val="009B46D2"/>
    <w:rsid w:val="009B498C"/>
    <w:rsid w:val="009B53D6"/>
    <w:rsid w:val="009B57FC"/>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5C0A"/>
    <w:rsid w:val="009C6568"/>
    <w:rsid w:val="009C67DE"/>
    <w:rsid w:val="009C725E"/>
    <w:rsid w:val="009C72CE"/>
    <w:rsid w:val="009C78EC"/>
    <w:rsid w:val="009C78EE"/>
    <w:rsid w:val="009C7DD2"/>
    <w:rsid w:val="009C7E5E"/>
    <w:rsid w:val="009D0046"/>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2E0B"/>
    <w:rsid w:val="009D3034"/>
    <w:rsid w:val="009D30F6"/>
    <w:rsid w:val="009D32B3"/>
    <w:rsid w:val="009D363D"/>
    <w:rsid w:val="009D3D8E"/>
    <w:rsid w:val="009D4FE7"/>
    <w:rsid w:val="009D54C2"/>
    <w:rsid w:val="009D54FE"/>
    <w:rsid w:val="009D5C5C"/>
    <w:rsid w:val="009D5C9A"/>
    <w:rsid w:val="009D5D07"/>
    <w:rsid w:val="009D5FBA"/>
    <w:rsid w:val="009D6C7A"/>
    <w:rsid w:val="009D6DB3"/>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B0D"/>
    <w:rsid w:val="009E4C35"/>
    <w:rsid w:val="009E53EA"/>
    <w:rsid w:val="009E5A06"/>
    <w:rsid w:val="009E5AFC"/>
    <w:rsid w:val="009E5E58"/>
    <w:rsid w:val="009E62E2"/>
    <w:rsid w:val="009E62EA"/>
    <w:rsid w:val="009E6B40"/>
    <w:rsid w:val="009E7FC8"/>
    <w:rsid w:val="009F0194"/>
    <w:rsid w:val="009F03E0"/>
    <w:rsid w:val="009F096A"/>
    <w:rsid w:val="009F0A37"/>
    <w:rsid w:val="009F0CF9"/>
    <w:rsid w:val="009F0E97"/>
    <w:rsid w:val="009F1071"/>
    <w:rsid w:val="009F1F3A"/>
    <w:rsid w:val="009F22EE"/>
    <w:rsid w:val="009F2500"/>
    <w:rsid w:val="009F26C9"/>
    <w:rsid w:val="009F27DE"/>
    <w:rsid w:val="009F3478"/>
    <w:rsid w:val="009F38A9"/>
    <w:rsid w:val="009F4165"/>
    <w:rsid w:val="009F4326"/>
    <w:rsid w:val="009F46B2"/>
    <w:rsid w:val="009F46ED"/>
    <w:rsid w:val="009F47B5"/>
    <w:rsid w:val="009F4954"/>
    <w:rsid w:val="009F4B87"/>
    <w:rsid w:val="009F4D82"/>
    <w:rsid w:val="009F54B1"/>
    <w:rsid w:val="009F5CA5"/>
    <w:rsid w:val="009F625D"/>
    <w:rsid w:val="009F6497"/>
    <w:rsid w:val="009F6D8D"/>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4E4"/>
    <w:rsid w:val="00A02A87"/>
    <w:rsid w:val="00A02B6B"/>
    <w:rsid w:val="00A02D23"/>
    <w:rsid w:val="00A02E2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886"/>
    <w:rsid w:val="00A132B6"/>
    <w:rsid w:val="00A132C2"/>
    <w:rsid w:val="00A139A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17C"/>
    <w:rsid w:val="00A20A56"/>
    <w:rsid w:val="00A22378"/>
    <w:rsid w:val="00A223FE"/>
    <w:rsid w:val="00A2289A"/>
    <w:rsid w:val="00A2363B"/>
    <w:rsid w:val="00A245F2"/>
    <w:rsid w:val="00A24C0D"/>
    <w:rsid w:val="00A24DA4"/>
    <w:rsid w:val="00A25776"/>
    <w:rsid w:val="00A263CA"/>
    <w:rsid w:val="00A2678F"/>
    <w:rsid w:val="00A2680A"/>
    <w:rsid w:val="00A2786C"/>
    <w:rsid w:val="00A27903"/>
    <w:rsid w:val="00A27F21"/>
    <w:rsid w:val="00A27FA2"/>
    <w:rsid w:val="00A30251"/>
    <w:rsid w:val="00A30377"/>
    <w:rsid w:val="00A30859"/>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0A"/>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F5B"/>
    <w:rsid w:val="00A44292"/>
    <w:rsid w:val="00A447CF"/>
    <w:rsid w:val="00A44D9B"/>
    <w:rsid w:val="00A450F0"/>
    <w:rsid w:val="00A4523B"/>
    <w:rsid w:val="00A457A2"/>
    <w:rsid w:val="00A458D2"/>
    <w:rsid w:val="00A459C1"/>
    <w:rsid w:val="00A459C6"/>
    <w:rsid w:val="00A46283"/>
    <w:rsid w:val="00A462EA"/>
    <w:rsid w:val="00A46879"/>
    <w:rsid w:val="00A46895"/>
    <w:rsid w:val="00A46A14"/>
    <w:rsid w:val="00A46E1C"/>
    <w:rsid w:val="00A46EFA"/>
    <w:rsid w:val="00A474F4"/>
    <w:rsid w:val="00A47850"/>
    <w:rsid w:val="00A5072C"/>
    <w:rsid w:val="00A50B76"/>
    <w:rsid w:val="00A5108D"/>
    <w:rsid w:val="00A51452"/>
    <w:rsid w:val="00A51AB4"/>
    <w:rsid w:val="00A521AD"/>
    <w:rsid w:val="00A5348A"/>
    <w:rsid w:val="00A53B37"/>
    <w:rsid w:val="00A53E55"/>
    <w:rsid w:val="00A53F56"/>
    <w:rsid w:val="00A54006"/>
    <w:rsid w:val="00A5422B"/>
    <w:rsid w:val="00A543B9"/>
    <w:rsid w:val="00A544DE"/>
    <w:rsid w:val="00A5458C"/>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18F"/>
    <w:rsid w:val="00A71289"/>
    <w:rsid w:val="00A7133C"/>
    <w:rsid w:val="00A71357"/>
    <w:rsid w:val="00A71913"/>
    <w:rsid w:val="00A71F64"/>
    <w:rsid w:val="00A723CD"/>
    <w:rsid w:val="00A72689"/>
    <w:rsid w:val="00A72DEE"/>
    <w:rsid w:val="00A72E78"/>
    <w:rsid w:val="00A72E8E"/>
    <w:rsid w:val="00A72FEF"/>
    <w:rsid w:val="00A737C0"/>
    <w:rsid w:val="00A73AE7"/>
    <w:rsid w:val="00A73B2A"/>
    <w:rsid w:val="00A73B5B"/>
    <w:rsid w:val="00A73BF4"/>
    <w:rsid w:val="00A73D3D"/>
    <w:rsid w:val="00A743A8"/>
    <w:rsid w:val="00A747FB"/>
    <w:rsid w:val="00A7502C"/>
    <w:rsid w:val="00A7520C"/>
    <w:rsid w:val="00A75889"/>
    <w:rsid w:val="00A75B3C"/>
    <w:rsid w:val="00A76915"/>
    <w:rsid w:val="00A76D26"/>
    <w:rsid w:val="00A774F8"/>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2A4"/>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84"/>
    <w:rsid w:val="00A914A6"/>
    <w:rsid w:val="00A91868"/>
    <w:rsid w:val="00A91CBB"/>
    <w:rsid w:val="00A9256E"/>
    <w:rsid w:val="00A926E5"/>
    <w:rsid w:val="00A936C1"/>
    <w:rsid w:val="00A9398A"/>
    <w:rsid w:val="00A93B46"/>
    <w:rsid w:val="00A93D2E"/>
    <w:rsid w:val="00A942AD"/>
    <w:rsid w:val="00A9468A"/>
    <w:rsid w:val="00A94F99"/>
    <w:rsid w:val="00A9508E"/>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BB1"/>
    <w:rsid w:val="00AA4C92"/>
    <w:rsid w:val="00AA4EE4"/>
    <w:rsid w:val="00AA50E8"/>
    <w:rsid w:val="00AA5173"/>
    <w:rsid w:val="00AA5675"/>
    <w:rsid w:val="00AA582C"/>
    <w:rsid w:val="00AA5A70"/>
    <w:rsid w:val="00AA5C45"/>
    <w:rsid w:val="00AA5CC8"/>
    <w:rsid w:val="00AA6168"/>
    <w:rsid w:val="00AA62F9"/>
    <w:rsid w:val="00AA649F"/>
    <w:rsid w:val="00AA6FC4"/>
    <w:rsid w:val="00AA7175"/>
    <w:rsid w:val="00AA76AD"/>
    <w:rsid w:val="00AB014C"/>
    <w:rsid w:val="00AB024E"/>
    <w:rsid w:val="00AB0878"/>
    <w:rsid w:val="00AB0EBE"/>
    <w:rsid w:val="00AB0F82"/>
    <w:rsid w:val="00AB10F4"/>
    <w:rsid w:val="00AB138F"/>
    <w:rsid w:val="00AB140C"/>
    <w:rsid w:val="00AB1432"/>
    <w:rsid w:val="00AB1E06"/>
    <w:rsid w:val="00AB31BD"/>
    <w:rsid w:val="00AB32E6"/>
    <w:rsid w:val="00AB34E9"/>
    <w:rsid w:val="00AB3A57"/>
    <w:rsid w:val="00AB3D5B"/>
    <w:rsid w:val="00AB41B9"/>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3DF9"/>
    <w:rsid w:val="00AC492C"/>
    <w:rsid w:val="00AC4D72"/>
    <w:rsid w:val="00AC5696"/>
    <w:rsid w:val="00AC57C9"/>
    <w:rsid w:val="00AC57D2"/>
    <w:rsid w:val="00AC59C0"/>
    <w:rsid w:val="00AC5A4E"/>
    <w:rsid w:val="00AC6131"/>
    <w:rsid w:val="00AC61CF"/>
    <w:rsid w:val="00AC6A1C"/>
    <w:rsid w:val="00AC6E07"/>
    <w:rsid w:val="00AC7A83"/>
    <w:rsid w:val="00AC7E57"/>
    <w:rsid w:val="00AC7E89"/>
    <w:rsid w:val="00AC7EBB"/>
    <w:rsid w:val="00AD0193"/>
    <w:rsid w:val="00AD020D"/>
    <w:rsid w:val="00AD0513"/>
    <w:rsid w:val="00AD074A"/>
    <w:rsid w:val="00AD081B"/>
    <w:rsid w:val="00AD0DC5"/>
    <w:rsid w:val="00AD0EAA"/>
    <w:rsid w:val="00AD16E5"/>
    <w:rsid w:val="00AD1E6C"/>
    <w:rsid w:val="00AD20B4"/>
    <w:rsid w:val="00AD22B0"/>
    <w:rsid w:val="00AD2504"/>
    <w:rsid w:val="00AD2E12"/>
    <w:rsid w:val="00AD33F2"/>
    <w:rsid w:val="00AD344D"/>
    <w:rsid w:val="00AD3C90"/>
    <w:rsid w:val="00AD3F18"/>
    <w:rsid w:val="00AD4079"/>
    <w:rsid w:val="00AD4754"/>
    <w:rsid w:val="00AD4BE5"/>
    <w:rsid w:val="00AD4CB3"/>
    <w:rsid w:val="00AD5366"/>
    <w:rsid w:val="00AD5371"/>
    <w:rsid w:val="00AD59A0"/>
    <w:rsid w:val="00AD5FD6"/>
    <w:rsid w:val="00AD61C9"/>
    <w:rsid w:val="00AD6B84"/>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4F3"/>
    <w:rsid w:val="00AF0EEC"/>
    <w:rsid w:val="00AF0FD2"/>
    <w:rsid w:val="00AF17FC"/>
    <w:rsid w:val="00AF1B10"/>
    <w:rsid w:val="00AF1BF1"/>
    <w:rsid w:val="00AF1DCF"/>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579"/>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22B"/>
    <w:rsid w:val="00B07973"/>
    <w:rsid w:val="00B07C8F"/>
    <w:rsid w:val="00B07D1A"/>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1C41"/>
    <w:rsid w:val="00B2224F"/>
    <w:rsid w:val="00B222FA"/>
    <w:rsid w:val="00B22422"/>
    <w:rsid w:val="00B22A8B"/>
    <w:rsid w:val="00B23AAA"/>
    <w:rsid w:val="00B23F4E"/>
    <w:rsid w:val="00B24A2F"/>
    <w:rsid w:val="00B24C14"/>
    <w:rsid w:val="00B24D68"/>
    <w:rsid w:val="00B24FB2"/>
    <w:rsid w:val="00B25333"/>
    <w:rsid w:val="00B25632"/>
    <w:rsid w:val="00B257A1"/>
    <w:rsid w:val="00B25EAC"/>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0F4"/>
    <w:rsid w:val="00B34485"/>
    <w:rsid w:val="00B34BF8"/>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2751"/>
    <w:rsid w:val="00B43918"/>
    <w:rsid w:val="00B4427B"/>
    <w:rsid w:val="00B44FC1"/>
    <w:rsid w:val="00B45343"/>
    <w:rsid w:val="00B46A32"/>
    <w:rsid w:val="00B46F79"/>
    <w:rsid w:val="00B46FD6"/>
    <w:rsid w:val="00B471E7"/>
    <w:rsid w:val="00B47770"/>
    <w:rsid w:val="00B47FC2"/>
    <w:rsid w:val="00B5004F"/>
    <w:rsid w:val="00B515FB"/>
    <w:rsid w:val="00B51738"/>
    <w:rsid w:val="00B5189E"/>
    <w:rsid w:val="00B52078"/>
    <w:rsid w:val="00B522AC"/>
    <w:rsid w:val="00B52684"/>
    <w:rsid w:val="00B532E5"/>
    <w:rsid w:val="00B53888"/>
    <w:rsid w:val="00B53EA5"/>
    <w:rsid w:val="00B546A5"/>
    <w:rsid w:val="00B5542D"/>
    <w:rsid w:val="00B55792"/>
    <w:rsid w:val="00B55F0E"/>
    <w:rsid w:val="00B5679D"/>
    <w:rsid w:val="00B5697A"/>
    <w:rsid w:val="00B56CB7"/>
    <w:rsid w:val="00B57238"/>
    <w:rsid w:val="00B574E2"/>
    <w:rsid w:val="00B57973"/>
    <w:rsid w:val="00B5797E"/>
    <w:rsid w:val="00B57E10"/>
    <w:rsid w:val="00B60189"/>
    <w:rsid w:val="00B601E6"/>
    <w:rsid w:val="00B608FF"/>
    <w:rsid w:val="00B6099C"/>
    <w:rsid w:val="00B60BAE"/>
    <w:rsid w:val="00B60CD9"/>
    <w:rsid w:val="00B60F6C"/>
    <w:rsid w:val="00B61397"/>
    <w:rsid w:val="00B6161C"/>
    <w:rsid w:val="00B6162E"/>
    <w:rsid w:val="00B620A7"/>
    <w:rsid w:val="00B62C0E"/>
    <w:rsid w:val="00B62C51"/>
    <w:rsid w:val="00B6352B"/>
    <w:rsid w:val="00B63A35"/>
    <w:rsid w:val="00B64CB6"/>
    <w:rsid w:val="00B65679"/>
    <w:rsid w:val="00B65A5C"/>
    <w:rsid w:val="00B66074"/>
    <w:rsid w:val="00B66226"/>
    <w:rsid w:val="00B6638B"/>
    <w:rsid w:val="00B668AB"/>
    <w:rsid w:val="00B66A36"/>
    <w:rsid w:val="00B66A55"/>
    <w:rsid w:val="00B66CDB"/>
    <w:rsid w:val="00B66DED"/>
    <w:rsid w:val="00B66EF8"/>
    <w:rsid w:val="00B67106"/>
    <w:rsid w:val="00B67184"/>
    <w:rsid w:val="00B671B1"/>
    <w:rsid w:val="00B672F0"/>
    <w:rsid w:val="00B67396"/>
    <w:rsid w:val="00B67AAF"/>
    <w:rsid w:val="00B70C6B"/>
    <w:rsid w:val="00B71008"/>
    <w:rsid w:val="00B7137E"/>
    <w:rsid w:val="00B71A1E"/>
    <w:rsid w:val="00B71C5A"/>
    <w:rsid w:val="00B71EB4"/>
    <w:rsid w:val="00B72283"/>
    <w:rsid w:val="00B72681"/>
    <w:rsid w:val="00B72B99"/>
    <w:rsid w:val="00B72BC3"/>
    <w:rsid w:val="00B72CBA"/>
    <w:rsid w:val="00B72ECC"/>
    <w:rsid w:val="00B73666"/>
    <w:rsid w:val="00B73863"/>
    <w:rsid w:val="00B738D4"/>
    <w:rsid w:val="00B745EB"/>
    <w:rsid w:val="00B74BB6"/>
    <w:rsid w:val="00B74C44"/>
    <w:rsid w:val="00B74FB1"/>
    <w:rsid w:val="00B75209"/>
    <w:rsid w:val="00B75C63"/>
    <w:rsid w:val="00B76496"/>
    <w:rsid w:val="00B76AFF"/>
    <w:rsid w:val="00B76C9F"/>
    <w:rsid w:val="00B76E3E"/>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530"/>
    <w:rsid w:val="00B8673F"/>
    <w:rsid w:val="00B86BEA"/>
    <w:rsid w:val="00B87009"/>
    <w:rsid w:val="00B87989"/>
    <w:rsid w:val="00B90390"/>
    <w:rsid w:val="00B90608"/>
    <w:rsid w:val="00B9081E"/>
    <w:rsid w:val="00B90AD7"/>
    <w:rsid w:val="00B9100E"/>
    <w:rsid w:val="00B9197D"/>
    <w:rsid w:val="00B919B2"/>
    <w:rsid w:val="00B91A46"/>
    <w:rsid w:val="00B91FA3"/>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ACA"/>
    <w:rsid w:val="00B97D0D"/>
    <w:rsid w:val="00B97DFB"/>
    <w:rsid w:val="00BA00C4"/>
    <w:rsid w:val="00BA03AB"/>
    <w:rsid w:val="00BA08F8"/>
    <w:rsid w:val="00BA0FB9"/>
    <w:rsid w:val="00BA1333"/>
    <w:rsid w:val="00BA15B8"/>
    <w:rsid w:val="00BA2156"/>
    <w:rsid w:val="00BA2215"/>
    <w:rsid w:val="00BA2295"/>
    <w:rsid w:val="00BA2751"/>
    <w:rsid w:val="00BA2A13"/>
    <w:rsid w:val="00BA2FA9"/>
    <w:rsid w:val="00BA307A"/>
    <w:rsid w:val="00BA3550"/>
    <w:rsid w:val="00BA3851"/>
    <w:rsid w:val="00BA393D"/>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1E65"/>
    <w:rsid w:val="00BB1EF3"/>
    <w:rsid w:val="00BB2036"/>
    <w:rsid w:val="00BB20C7"/>
    <w:rsid w:val="00BB2143"/>
    <w:rsid w:val="00BB2172"/>
    <w:rsid w:val="00BB32D2"/>
    <w:rsid w:val="00BB4074"/>
    <w:rsid w:val="00BB416B"/>
    <w:rsid w:val="00BB426E"/>
    <w:rsid w:val="00BB4344"/>
    <w:rsid w:val="00BB4438"/>
    <w:rsid w:val="00BB4544"/>
    <w:rsid w:val="00BB45D8"/>
    <w:rsid w:val="00BB45E3"/>
    <w:rsid w:val="00BB4CE2"/>
    <w:rsid w:val="00BB5353"/>
    <w:rsid w:val="00BB5736"/>
    <w:rsid w:val="00BB5BA8"/>
    <w:rsid w:val="00BB5EE8"/>
    <w:rsid w:val="00BB6148"/>
    <w:rsid w:val="00BB730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792"/>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727"/>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39E0"/>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B40"/>
    <w:rsid w:val="00BF4F2D"/>
    <w:rsid w:val="00BF504C"/>
    <w:rsid w:val="00BF50F2"/>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4F14"/>
    <w:rsid w:val="00C0529F"/>
    <w:rsid w:val="00C054A9"/>
    <w:rsid w:val="00C05E35"/>
    <w:rsid w:val="00C0625D"/>
    <w:rsid w:val="00C0728D"/>
    <w:rsid w:val="00C073E8"/>
    <w:rsid w:val="00C07812"/>
    <w:rsid w:val="00C0795D"/>
    <w:rsid w:val="00C07AB0"/>
    <w:rsid w:val="00C1000A"/>
    <w:rsid w:val="00C10613"/>
    <w:rsid w:val="00C10921"/>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816"/>
    <w:rsid w:val="00C22C9F"/>
    <w:rsid w:val="00C233DB"/>
    <w:rsid w:val="00C23616"/>
    <w:rsid w:val="00C23EFF"/>
    <w:rsid w:val="00C24966"/>
    <w:rsid w:val="00C24FDF"/>
    <w:rsid w:val="00C252FB"/>
    <w:rsid w:val="00C256E1"/>
    <w:rsid w:val="00C259CA"/>
    <w:rsid w:val="00C26285"/>
    <w:rsid w:val="00C266A7"/>
    <w:rsid w:val="00C266D7"/>
    <w:rsid w:val="00C2695B"/>
    <w:rsid w:val="00C26F26"/>
    <w:rsid w:val="00C26F92"/>
    <w:rsid w:val="00C272C2"/>
    <w:rsid w:val="00C2740D"/>
    <w:rsid w:val="00C30B1C"/>
    <w:rsid w:val="00C30B32"/>
    <w:rsid w:val="00C31078"/>
    <w:rsid w:val="00C31309"/>
    <w:rsid w:val="00C314F5"/>
    <w:rsid w:val="00C31AFC"/>
    <w:rsid w:val="00C32477"/>
    <w:rsid w:val="00C327D6"/>
    <w:rsid w:val="00C32A22"/>
    <w:rsid w:val="00C32A93"/>
    <w:rsid w:val="00C32F25"/>
    <w:rsid w:val="00C33668"/>
    <w:rsid w:val="00C33675"/>
    <w:rsid w:val="00C336AB"/>
    <w:rsid w:val="00C33825"/>
    <w:rsid w:val="00C34539"/>
    <w:rsid w:val="00C347B8"/>
    <w:rsid w:val="00C34DF0"/>
    <w:rsid w:val="00C354EC"/>
    <w:rsid w:val="00C35A75"/>
    <w:rsid w:val="00C35B88"/>
    <w:rsid w:val="00C35BB6"/>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B43"/>
    <w:rsid w:val="00C46D8A"/>
    <w:rsid w:val="00C46E25"/>
    <w:rsid w:val="00C47331"/>
    <w:rsid w:val="00C479CF"/>
    <w:rsid w:val="00C47A0F"/>
    <w:rsid w:val="00C47B11"/>
    <w:rsid w:val="00C50814"/>
    <w:rsid w:val="00C508B2"/>
    <w:rsid w:val="00C50E71"/>
    <w:rsid w:val="00C5100E"/>
    <w:rsid w:val="00C51125"/>
    <w:rsid w:val="00C51138"/>
    <w:rsid w:val="00C517BD"/>
    <w:rsid w:val="00C51B4B"/>
    <w:rsid w:val="00C51B7F"/>
    <w:rsid w:val="00C51BD0"/>
    <w:rsid w:val="00C5228F"/>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52A"/>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805"/>
    <w:rsid w:val="00C65A47"/>
    <w:rsid w:val="00C65A9F"/>
    <w:rsid w:val="00C65B47"/>
    <w:rsid w:val="00C65ECA"/>
    <w:rsid w:val="00C66053"/>
    <w:rsid w:val="00C66492"/>
    <w:rsid w:val="00C667D9"/>
    <w:rsid w:val="00C6694A"/>
    <w:rsid w:val="00C669F9"/>
    <w:rsid w:val="00C66CB0"/>
    <w:rsid w:val="00C66ED4"/>
    <w:rsid w:val="00C673FE"/>
    <w:rsid w:val="00C710CC"/>
    <w:rsid w:val="00C7119B"/>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97E"/>
    <w:rsid w:val="00C74DB9"/>
    <w:rsid w:val="00C7517D"/>
    <w:rsid w:val="00C754A0"/>
    <w:rsid w:val="00C75629"/>
    <w:rsid w:val="00C75799"/>
    <w:rsid w:val="00C75EB0"/>
    <w:rsid w:val="00C75ECA"/>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632"/>
    <w:rsid w:val="00C85821"/>
    <w:rsid w:val="00C85FB1"/>
    <w:rsid w:val="00C86784"/>
    <w:rsid w:val="00C867A4"/>
    <w:rsid w:val="00C86FBB"/>
    <w:rsid w:val="00C8712E"/>
    <w:rsid w:val="00C87147"/>
    <w:rsid w:val="00C871AB"/>
    <w:rsid w:val="00C904F1"/>
    <w:rsid w:val="00C90974"/>
    <w:rsid w:val="00C9108F"/>
    <w:rsid w:val="00C9143E"/>
    <w:rsid w:val="00C9144F"/>
    <w:rsid w:val="00C91650"/>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210"/>
    <w:rsid w:val="00C966AD"/>
    <w:rsid w:val="00C96730"/>
    <w:rsid w:val="00C96E80"/>
    <w:rsid w:val="00C96EA7"/>
    <w:rsid w:val="00C96EB0"/>
    <w:rsid w:val="00C96F73"/>
    <w:rsid w:val="00C96FCE"/>
    <w:rsid w:val="00C9703A"/>
    <w:rsid w:val="00C973BB"/>
    <w:rsid w:val="00C97F70"/>
    <w:rsid w:val="00CA0226"/>
    <w:rsid w:val="00CA03AF"/>
    <w:rsid w:val="00CA03B6"/>
    <w:rsid w:val="00CA0A31"/>
    <w:rsid w:val="00CA0BAE"/>
    <w:rsid w:val="00CA0CDA"/>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08B"/>
    <w:rsid w:val="00CC133D"/>
    <w:rsid w:val="00CC1FB9"/>
    <w:rsid w:val="00CC26FE"/>
    <w:rsid w:val="00CC277E"/>
    <w:rsid w:val="00CC2D76"/>
    <w:rsid w:val="00CC2F82"/>
    <w:rsid w:val="00CC32C0"/>
    <w:rsid w:val="00CC4A8C"/>
    <w:rsid w:val="00CC4EEF"/>
    <w:rsid w:val="00CC5BCB"/>
    <w:rsid w:val="00CC5DCB"/>
    <w:rsid w:val="00CC60CA"/>
    <w:rsid w:val="00CC68AF"/>
    <w:rsid w:val="00CC6C56"/>
    <w:rsid w:val="00CC6FC0"/>
    <w:rsid w:val="00CC77CF"/>
    <w:rsid w:val="00CC798B"/>
    <w:rsid w:val="00CC7C8E"/>
    <w:rsid w:val="00CC7CE1"/>
    <w:rsid w:val="00CC7EE8"/>
    <w:rsid w:val="00CD04B4"/>
    <w:rsid w:val="00CD0616"/>
    <w:rsid w:val="00CD09EE"/>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20"/>
    <w:rsid w:val="00CD61CA"/>
    <w:rsid w:val="00CD70AE"/>
    <w:rsid w:val="00CD7175"/>
    <w:rsid w:val="00CD784F"/>
    <w:rsid w:val="00CD79F5"/>
    <w:rsid w:val="00CD7B15"/>
    <w:rsid w:val="00CE03C6"/>
    <w:rsid w:val="00CE05D8"/>
    <w:rsid w:val="00CE0824"/>
    <w:rsid w:val="00CE0959"/>
    <w:rsid w:val="00CE0D79"/>
    <w:rsid w:val="00CE0FA9"/>
    <w:rsid w:val="00CE102A"/>
    <w:rsid w:val="00CE1CBA"/>
    <w:rsid w:val="00CE1DEF"/>
    <w:rsid w:val="00CE25D5"/>
    <w:rsid w:val="00CE2FAB"/>
    <w:rsid w:val="00CE36D6"/>
    <w:rsid w:val="00CE3739"/>
    <w:rsid w:val="00CE3BC1"/>
    <w:rsid w:val="00CE4182"/>
    <w:rsid w:val="00CE42D5"/>
    <w:rsid w:val="00CE43ED"/>
    <w:rsid w:val="00CE4BD5"/>
    <w:rsid w:val="00CE4E48"/>
    <w:rsid w:val="00CE528D"/>
    <w:rsid w:val="00CE5E19"/>
    <w:rsid w:val="00CE639E"/>
    <w:rsid w:val="00CE643B"/>
    <w:rsid w:val="00CE6491"/>
    <w:rsid w:val="00CE6C7F"/>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2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108"/>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99F"/>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8B2"/>
    <w:rsid w:val="00D26E2D"/>
    <w:rsid w:val="00D26FBB"/>
    <w:rsid w:val="00D27375"/>
    <w:rsid w:val="00D2750E"/>
    <w:rsid w:val="00D27D0A"/>
    <w:rsid w:val="00D3084E"/>
    <w:rsid w:val="00D30F85"/>
    <w:rsid w:val="00D31746"/>
    <w:rsid w:val="00D318FE"/>
    <w:rsid w:val="00D3192B"/>
    <w:rsid w:val="00D31954"/>
    <w:rsid w:val="00D319EF"/>
    <w:rsid w:val="00D3209C"/>
    <w:rsid w:val="00D32767"/>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06"/>
    <w:rsid w:val="00D42421"/>
    <w:rsid w:val="00D42686"/>
    <w:rsid w:val="00D427AF"/>
    <w:rsid w:val="00D4288A"/>
    <w:rsid w:val="00D42992"/>
    <w:rsid w:val="00D42B45"/>
    <w:rsid w:val="00D42E25"/>
    <w:rsid w:val="00D43B46"/>
    <w:rsid w:val="00D441DC"/>
    <w:rsid w:val="00D44238"/>
    <w:rsid w:val="00D447FB"/>
    <w:rsid w:val="00D44CED"/>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213"/>
    <w:rsid w:val="00D533B3"/>
    <w:rsid w:val="00D53533"/>
    <w:rsid w:val="00D53C20"/>
    <w:rsid w:val="00D53FC5"/>
    <w:rsid w:val="00D541A6"/>
    <w:rsid w:val="00D54D2E"/>
    <w:rsid w:val="00D55531"/>
    <w:rsid w:val="00D55543"/>
    <w:rsid w:val="00D5556C"/>
    <w:rsid w:val="00D55D43"/>
    <w:rsid w:val="00D561AF"/>
    <w:rsid w:val="00D5644B"/>
    <w:rsid w:val="00D56484"/>
    <w:rsid w:val="00D56490"/>
    <w:rsid w:val="00D56B1C"/>
    <w:rsid w:val="00D56F91"/>
    <w:rsid w:val="00D574A7"/>
    <w:rsid w:val="00D575C4"/>
    <w:rsid w:val="00D57942"/>
    <w:rsid w:val="00D57AD5"/>
    <w:rsid w:val="00D57D2C"/>
    <w:rsid w:val="00D57D61"/>
    <w:rsid w:val="00D610EA"/>
    <w:rsid w:val="00D613BC"/>
    <w:rsid w:val="00D614BA"/>
    <w:rsid w:val="00D61596"/>
    <w:rsid w:val="00D6171C"/>
    <w:rsid w:val="00D6182E"/>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67E2A"/>
    <w:rsid w:val="00D70221"/>
    <w:rsid w:val="00D70A65"/>
    <w:rsid w:val="00D70B58"/>
    <w:rsid w:val="00D70EB5"/>
    <w:rsid w:val="00D718D1"/>
    <w:rsid w:val="00D71B62"/>
    <w:rsid w:val="00D71CDE"/>
    <w:rsid w:val="00D71D81"/>
    <w:rsid w:val="00D71E71"/>
    <w:rsid w:val="00D7228A"/>
    <w:rsid w:val="00D7350E"/>
    <w:rsid w:val="00D739F0"/>
    <w:rsid w:val="00D73CF8"/>
    <w:rsid w:val="00D73E8B"/>
    <w:rsid w:val="00D74646"/>
    <w:rsid w:val="00D74ADF"/>
    <w:rsid w:val="00D74B65"/>
    <w:rsid w:val="00D74C64"/>
    <w:rsid w:val="00D7556E"/>
    <w:rsid w:val="00D7563F"/>
    <w:rsid w:val="00D7579A"/>
    <w:rsid w:val="00D7589C"/>
    <w:rsid w:val="00D75FA0"/>
    <w:rsid w:val="00D76ADD"/>
    <w:rsid w:val="00D76ADF"/>
    <w:rsid w:val="00D76B34"/>
    <w:rsid w:val="00D77024"/>
    <w:rsid w:val="00D77208"/>
    <w:rsid w:val="00D7794B"/>
    <w:rsid w:val="00D77B57"/>
    <w:rsid w:val="00D77BD1"/>
    <w:rsid w:val="00D77EC2"/>
    <w:rsid w:val="00D806F9"/>
    <w:rsid w:val="00D807B6"/>
    <w:rsid w:val="00D807EF"/>
    <w:rsid w:val="00D809E2"/>
    <w:rsid w:val="00D815E5"/>
    <w:rsid w:val="00D81E85"/>
    <w:rsid w:val="00D82006"/>
    <w:rsid w:val="00D825BE"/>
    <w:rsid w:val="00D828D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452"/>
    <w:rsid w:val="00D86BA5"/>
    <w:rsid w:val="00D86CAC"/>
    <w:rsid w:val="00D87608"/>
    <w:rsid w:val="00D878D1"/>
    <w:rsid w:val="00D87EBA"/>
    <w:rsid w:val="00D9050E"/>
    <w:rsid w:val="00D9069A"/>
    <w:rsid w:val="00D90B53"/>
    <w:rsid w:val="00D90FC7"/>
    <w:rsid w:val="00D91668"/>
    <w:rsid w:val="00D9181F"/>
    <w:rsid w:val="00D91A39"/>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214"/>
    <w:rsid w:val="00DA32F1"/>
    <w:rsid w:val="00DA3627"/>
    <w:rsid w:val="00DA3752"/>
    <w:rsid w:val="00DA3B7D"/>
    <w:rsid w:val="00DA3C25"/>
    <w:rsid w:val="00DA46C0"/>
    <w:rsid w:val="00DA4CF3"/>
    <w:rsid w:val="00DA4E67"/>
    <w:rsid w:val="00DA54AB"/>
    <w:rsid w:val="00DA5C3B"/>
    <w:rsid w:val="00DA5C8D"/>
    <w:rsid w:val="00DA6578"/>
    <w:rsid w:val="00DA6B89"/>
    <w:rsid w:val="00DA76A1"/>
    <w:rsid w:val="00DA7BC1"/>
    <w:rsid w:val="00DB03AE"/>
    <w:rsid w:val="00DB0602"/>
    <w:rsid w:val="00DB0F44"/>
    <w:rsid w:val="00DB10A4"/>
    <w:rsid w:val="00DB17A9"/>
    <w:rsid w:val="00DB1C16"/>
    <w:rsid w:val="00DB255B"/>
    <w:rsid w:val="00DB28E4"/>
    <w:rsid w:val="00DB2B5F"/>
    <w:rsid w:val="00DB2D0C"/>
    <w:rsid w:val="00DB3100"/>
    <w:rsid w:val="00DB310B"/>
    <w:rsid w:val="00DB324A"/>
    <w:rsid w:val="00DB391B"/>
    <w:rsid w:val="00DB3963"/>
    <w:rsid w:val="00DB39B2"/>
    <w:rsid w:val="00DB3A17"/>
    <w:rsid w:val="00DB3A5E"/>
    <w:rsid w:val="00DB41FA"/>
    <w:rsid w:val="00DB4386"/>
    <w:rsid w:val="00DB4D46"/>
    <w:rsid w:val="00DB4E6C"/>
    <w:rsid w:val="00DB5004"/>
    <w:rsid w:val="00DB5243"/>
    <w:rsid w:val="00DB589F"/>
    <w:rsid w:val="00DB5CE8"/>
    <w:rsid w:val="00DB5E76"/>
    <w:rsid w:val="00DB5F88"/>
    <w:rsid w:val="00DB637D"/>
    <w:rsid w:val="00DB6573"/>
    <w:rsid w:val="00DB6C80"/>
    <w:rsid w:val="00DB785E"/>
    <w:rsid w:val="00DB7CD6"/>
    <w:rsid w:val="00DB7DD6"/>
    <w:rsid w:val="00DB7FB9"/>
    <w:rsid w:val="00DC2640"/>
    <w:rsid w:val="00DC2BA9"/>
    <w:rsid w:val="00DC2EF3"/>
    <w:rsid w:val="00DC35D1"/>
    <w:rsid w:val="00DC4074"/>
    <w:rsid w:val="00DC4371"/>
    <w:rsid w:val="00DC443D"/>
    <w:rsid w:val="00DC4463"/>
    <w:rsid w:val="00DC457E"/>
    <w:rsid w:val="00DC49D8"/>
    <w:rsid w:val="00DC4B06"/>
    <w:rsid w:val="00DC554A"/>
    <w:rsid w:val="00DC55D9"/>
    <w:rsid w:val="00DC5A9D"/>
    <w:rsid w:val="00DC5B77"/>
    <w:rsid w:val="00DC5F3A"/>
    <w:rsid w:val="00DC6048"/>
    <w:rsid w:val="00DC60F8"/>
    <w:rsid w:val="00DC61A5"/>
    <w:rsid w:val="00DC68F2"/>
    <w:rsid w:val="00DC69BF"/>
    <w:rsid w:val="00DD0193"/>
    <w:rsid w:val="00DD05EA"/>
    <w:rsid w:val="00DD0D06"/>
    <w:rsid w:val="00DD0E00"/>
    <w:rsid w:val="00DD1271"/>
    <w:rsid w:val="00DD1E3A"/>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2F6"/>
    <w:rsid w:val="00DE541F"/>
    <w:rsid w:val="00DE5674"/>
    <w:rsid w:val="00DE59DD"/>
    <w:rsid w:val="00DE64CE"/>
    <w:rsid w:val="00DE66F3"/>
    <w:rsid w:val="00DE6B44"/>
    <w:rsid w:val="00DE6FD5"/>
    <w:rsid w:val="00DE7A51"/>
    <w:rsid w:val="00DF078A"/>
    <w:rsid w:val="00DF0F30"/>
    <w:rsid w:val="00DF1074"/>
    <w:rsid w:val="00DF10DD"/>
    <w:rsid w:val="00DF13A9"/>
    <w:rsid w:val="00DF148D"/>
    <w:rsid w:val="00DF15E7"/>
    <w:rsid w:val="00DF2337"/>
    <w:rsid w:val="00DF2AE4"/>
    <w:rsid w:val="00DF3603"/>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42E"/>
    <w:rsid w:val="00DF75D4"/>
    <w:rsid w:val="00DF7B86"/>
    <w:rsid w:val="00DF7E35"/>
    <w:rsid w:val="00DF7F09"/>
    <w:rsid w:val="00E00604"/>
    <w:rsid w:val="00E0060F"/>
    <w:rsid w:val="00E006F9"/>
    <w:rsid w:val="00E008A7"/>
    <w:rsid w:val="00E00935"/>
    <w:rsid w:val="00E009B4"/>
    <w:rsid w:val="00E00CC2"/>
    <w:rsid w:val="00E00FEA"/>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0BC"/>
    <w:rsid w:val="00E070F9"/>
    <w:rsid w:val="00E07E6A"/>
    <w:rsid w:val="00E10183"/>
    <w:rsid w:val="00E10202"/>
    <w:rsid w:val="00E102DE"/>
    <w:rsid w:val="00E10364"/>
    <w:rsid w:val="00E10CE1"/>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A8B"/>
    <w:rsid w:val="00E20F4F"/>
    <w:rsid w:val="00E21673"/>
    <w:rsid w:val="00E228F7"/>
    <w:rsid w:val="00E22C97"/>
    <w:rsid w:val="00E22CA4"/>
    <w:rsid w:val="00E237F0"/>
    <w:rsid w:val="00E2417B"/>
    <w:rsid w:val="00E24A11"/>
    <w:rsid w:val="00E2515F"/>
    <w:rsid w:val="00E2530E"/>
    <w:rsid w:val="00E25420"/>
    <w:rsid w:val="00E2560D"/>
    <w:rsid w:val="00E25887"/>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BBA"/>
    <w:rsid w:val="00E31DD9"/>
    <w:rsid w:val="00E320E8"/>
    <w:rsid w:val="00E321E6"/>
    <w:rsid w:val="00E32251"/>
    <w:rsid w:val="00E32602"/>
    <w:rsid w:val="00E3360A"/>
    <w:rsid w:val="00E339BE"/>
    <w:rsid w:val="00E33DA8"/>
    <w:rsid w:val="00E34474"/>
    <w:rsid w:val="00E3463A"/>
    <w:rsid w:val="00E348EB"/>
    <w:rsid w:val="00E34910"/>
    <w:rsid w:val="00E35B96"/>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3C0"/>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1CF"/>
    <w:rsid w:val="00E47530"/>
    <w:rsid w:val="00E47732"/>
    <w:rsid w:val="00E47852"/>
    <w:rsid w:val="00E478F7"/>
    <w:rsid w:val="00E47BEB"/>
    <w:rsid w:val="00E5010A"/>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78A"/>
    <w:rsid w:val="00E61F7C"/>
    <w:rsid w:val="00E62064"/>
    <w:rsid w:val="00E62963"/>
    <w:rsid w:val="00E62B3F"/>
    <w:rsid w:val="00E63D6B"/>
    <w:rsid w:val="00E63E7A"/>
    <w:rsid w:val="00E63F51"/>
    <w:rsid w:val="00E642A4"/>
    <w:rsid w:val="00E643C0"/>
    <w:rsid w:val="00E6498E"/>
    <w:rsid w:val="00E65035"/>
    <w:rsid w:val="00E6529D"/>
    <w:rsid w:val="00E65B32"/>
    <w:rsid w:val="00E65F29"/>
    <w:rsid w:val="00E663C6"/>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428"/>
    <w:rsid w:val="00E74701"/>
    <w:rsid w:val="00E747FC"/>
    <w:rsid w:val="00E74F77"/>
    <w:rsid w:val="00E75DA1"/>
    <w:rsid w:val="00E75E72"/>
    <w:rsid w:val="00E76087"/>
    <w:rsid w:val="00E76272"/>
    <w:rsid w:val="00E762BB"/>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28B"/>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6D1"/>
    <w:rsid w:val="00E94ADF"/>
    <w:rsid w:val="00E94F1C"/>
    <w:rsid w:val="00E95226"/>
    <w:rsid w:val="00E953AD"/>
    <w:rsid w:val="00E95558"/>
    <w:rsid w:val="00E956E4"/>
    <w:rsid w:val="00E95A71"/>
    <w:rsid w:val="00E962E5"/>
    <w:rsid w:val="00E96EAF"/>
    <w:rsid w:val="00E96F6B"/>
    <w:rsid w:val="00E978DF"/>
    <w:rsid w:val="00E97930"/>
    <w:rsid w:val="00E97C48"/>
    <w:rsid w:val="00E97CAF"/>
    <w:rsid w:val="00E97F1A"/>
    <w:rsid w:val="00EA06E6"/>
    <w:rsid w:val="00EA08F0"/>
    <w:rsid w:val="00EA0A71"/>
    <w:rsid w:val="00EA10E5"/>
    <w:rsid w:val="00EA14DF"/>
    <w:rsid w:val="00EA1B71"/>
    <w:rsid w:val="00EA1CBD"/>
    <w:rsid w:val="00EA1E7D"/>
    <w:rsid w:val="00EA2544"/>
    <w:rsid w:val="00EA263D"/>
    <w:rsid w:val="00EA2A79"/>
    <w:rsid w:val="00EA31BE"/>
    <w:rsid w:val="00EA32FF"/>
    <w:rsid w:val="00EA333B"/>
    <w:rsid w:val="00EA3C93"/>
    <w:rsid w:val="00EA3DB4"/>
    <w:rsid w:val="00EA4220"/>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2D1"/>
    <w:rsid w:val="00EB36E1"/>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C12D1"/>
    <w:rsid w:val="00EC1482"/>
    <w:rsid w:val="00EC16DC"/>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0E8"/>
    <w:rsid w:val="00EC73D2"/>
    <w:rsid w:val="00EC756A"/>
    <w:rsid w:val="00ED036A"/>
    <w:rsid w:val="00ED05D6"/>
    <w:rsid w:val="00ED0C3A"/>
    <w:rsid w:val="00ED1742"/>
    <w:rsid w:val="00ED1DB4"/>
    <w:rsid w:val="00ED202D"/>
    <w:rsid w:val="00ED2152"/>
    <w:rsid w:val="00ED259F"/>
    <w:rsid w:val="00ED2736"/>
    <w:rsid w:val="00ED2D54"/>
    <w:rsid w:val="00ED3638"/>
    <w:rsid w:val="00ED3CEA"/>
    <w:rsid w:val="00ED3D66"/>
    <w:rsid w:val="00ED3E56"/>
    <w:rsid w:val="00ED3F55"/>
    <w:rsid w:val="00ED4841"/>
    <w:rsid w:val="00ED4A9B"/>
    <w:rsid w:val="00ED4D25"/>
    <w:rsid w:val="00ED4D66"/>
    <w:rsid w:val="00ED539F"/>
    <w:rsid w:val="00ED56E8"/>
    <w:rsid w:val="00ED593F"/>
    <w:rsid w:val="00ED5CBF"/>
    <w:rsid w:val="00ED60EB"/>
    <w:rsid w:val="00ED639A"/>
    <w:rsid w:val="00ED693D"/>
    <w:rsid w:val="00ED6E62"/>
    <w:rsid w:val="00ED6E88"/>
    <w:rsid w:val="00ED7097"/>
    <w:rsid w:val="00ED7470"/>
    <w:rsid w:val="00ED75C9"/>
    <w:rsid w:val="00ED793C"/>
    <w:rsid w:val="00ED7B2B"/>
    <w:rsid w:val="00ED7E41"/>
    <w:rsid w:val="00EE000D"/>
    <w:rsid w:val="00EE0423"/>
    <w:rsid w:val="00EE04D2"/>
    <w:rsid w:val="00EE0C58"/>
    <w:rsid w:val="00EE0E87"/>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92C"/>
    <w:rsid w:val="00EE7AC6"/>
    <w:rsid w:val="00EE7B27"/>
    <w:rsid w:val="00EF046C"/>
    <w:rsid w:val="00EF0815"/>
    <w:rsid w:val="00EF0959"/>
    <w:rsid w:val="00EF0A04"/>
    <w:rsid w:val="00EF1312"/>
    <w:rsid w:val="00EF1ACE"/>
    <w:rsid w:val="00EF1E58"/>
    <w:rsid w:val="00EF1EFC"/>
    <w:rsid w:val="00EF1F5D"/>
    <w:rsid w:val="00EF2241"/>
    <w:rsid w:val="00EF26B8"/>
    <w:rsid w:val="00EF28D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3FF"/>
    <w:rsid w:val="00EF7631"/>
    <w:rsid w:val="00EF7A92"/>
    <w:rsid w:val="00EF7B9D"/>
    <w:rsid w:val="00EF7C40"/>
    <w:rsid w:val="00EF7DF7"/>
    <w:rsid w:val="00EF7FE1"/>
    <w:rsid w:val="00F0018B"/>
    <w:rsid w:val="00F00651"/>
    <w:rsid w:val="00F0092B"/>
    <w:rsid w:val="00F00A94"/>
    <w:rsid w:val="00F00B5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7C0"/>
    <w:rsid w:val="00F04B12"/>
    <w:rsid w:val="00F04C3D"/>
    <w:rsid w:val="00F04CDD"/>
    <w:rsid w:val="00F04EB3"/>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03E"/>
    <w:rsid w:val="00F162E6"/>
    <w:rsid w:val="00F16ABC"/>
    <w:rsid w:val="00F17840"/>
    <w:rsid w:val="00F1788B"/>
    <w:rsid w:val="00F179AE"/>
    <w:rsid w:val="00F17D71"/>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0BE0"/>
    <w:rsid w:val="00F31419"/>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275"/>
    <w:rsid w:val="00F422B2"/>
    <w:rsid w:val="00F425AB"/>
    <w:rsid w:val="00F42896"/>
    <w:rsid w:val="00F42A02"/>
    <w:rsid w:val="00F42E29"/>
    <w:rsid w:val="00F42FB7"/>
    <w:rsid w:val="00F4301A"/>
    <w:rsid w:val="00F43368"/>
    <w:rsid w:val="00F433E5"/>
    <w:rsid w:val="00F448B8"/>
    <w:rsid w:val="00F450A6"/>
    <w:rsid w:val="00F45282"/>
    <w:rsid w:val="00F45630"/>
    <w:rsid w:val="00F46483"/>
    <w:rsid w:val="00F46536"/>
    <w:rsid w:val="00F46A0C"/>
    <w:rsid w:val="00F46F12"/>
    <w:rsid w:val="00F46F3B"/>
    <w:rsid w:val="00F470C2"/>
    <w:rsid w:val="00F4755F"/>
    <w:rsid w:val="00F502B2"/>
    <w:rsid w:val="00F50521"/>
    <w:rsid w:val="00F50ECC"/>
    <w:rsid w:val="00F50F85"/>
    <w:rsid w:val="00F51212"/>
    <w:rsid w:val="00F512D4"/>
    <w:rsid w:val="00F51ACE"/>
    <w:rsid w:val="00F51E01"/>
    <w:rsid w:val="00F52F2A"/>
    <w:rsid w:val="00F5312C"/>
    <w:rsid w:val="00F53318"/>
    <w:rsid w:val="00F546AE"/>
    <w:rsid w:val="00F5475B"/>
    <w:rsid w:val="00F5495E"/>
    <w:rsid w:val="00F55182"/>
    <w:rsid w:val="00F55242"/>
    <w:rsid w:val="00F5558E"/>
    <w:rsid w:val="00F55838"/>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3CB"/>
    <w:rsid w:val="00F63506"/>
    <w:rsid w:val="00F637EB"/>
    <w:rsid w:val="00F64833"/>
    <w:rsid w:val="00F65AB5"/>
    <w:rsid w:val="00F65EE6"/>
    <w:rsid w:val="00F6626C"/>
    <w:rsid w:val="00F66415"/>
    <w:rsid w:val="00F66460"/>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76F"/>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3A8"/>
    <w:rsid w:val="00F77832"/>
    <w:rsid w:val="00F77F96"/>
    <w:rsid w:val="00F80793"/>
    <w:rsid w:val="00F8088F"/>
    <w:rsid w:val="00F80F90"/>
    <w:rsid w:val="00F81111"/>
    <w:rsid w:val="00F814AE"/>
    <w:rsid w:val="00F814D5"/>
    <w:rsid w:val="00F81579"/>
    <w:rsid w:val="00F82017"/>
    <w:rsid w:val="00F827BB"/>
    <w:rsid w:val="00F82813"/>
    <w:rsid w:val="00F82D34"/>
    <w:rsid w:val="00F83868"/>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AD"/>
    <w:rsid w:val="00F94BF0"/>
    <w:rsid w:val="00F950F7"/>
    <w:rsid w:val="00F955B6"/>
    <w:rsid w:val="00F957B3"/>
    <w:rsid w:val="00F958D7"/>
    <w:rsid w:val="00F95CD5"/>
    <w:rsid w:val="00F95D95"/>
    <w:rsid w:val="00F95F4A"/>
    <w:rsid w:val="00F96612"/>
    <w:rsid w:val="00F96F30"/>
    <w:rsid w:val="00F97188"/>
    <w:rsid w:val="00F979EC"/>
    <w:rsid w:val="00F97D86"/>
    <w:rsid w:val="00F97D96"/>
    <w:rsid w:val="00FA074C"/>
    <w:rsid w:val="00FA082B"/>
    <w:rsid w:val="00FA0831"/>
    <w:rsid w:val="00FA0F6D"/>
    <w:rsid w:val="00FA0F79"/>
    <w:rsid w:val="00FA1B9E"/>
    <w:rsid w:val="00FA2470"/>
    <w:rsid w:val="00FA270B"/>
    <w:rsid w:val="00FA2802"/>
    <w:rsid w:val="00FA2CC4"/>
    <w:rsid w:val="00FA3081"/>
    <w:rsid w:val="00FA37FF"/>
    <w:rsid w:val="00FA3872"/>
    <w:rsid w:val="00FA3BA4"/>
    <w:rsid w:val="00FA4131"/>
    <w:rsid w:val="00FA451C"/>
    <w:rsid w:val="00FA5187"/>
    <w:rsid w:val="00FA5A05"/>
    <w:rsid w:val="00FA60E5"/>
    <w:rsid w:val="00FA66BB"/>
    <w:rsid w:val="00FA6BF7"/>
    <w:rsid w:val="00FA6CB3"/>
    <w:rsid w:val="00FA6FC8"/>
    <w:rsid w:val="00FA73A6"/>
    <w:rsid w:val="00FA7421"/>
    <w:rsid w:val="00FA7433"/>
    <w:rsid w:val="00FA7891"/>
    <w:rsid w:val="00FA7D0B"/>
    <w:rsid w:val="00FB00E8"/>
    <w:rsid w:val="00FB0228"/>
    <w:rsid w:val="00FB075C"/>
    <w:rsid w:val="00FB0BFF"/>
    <w:rsid w:val="00FB1371"/>
    <w:rsid w:val="00FB1828"/>
    <w:rsid w:val="00FB20F6"/>
    <w:rsid w:val="00FB226D"/>
    <w:rsid w:val="00FB2287"/>
    <w:rsid w:val="00FB231F"/>
    <w:rsid w:val="00FB244F"/>
    <w:rsid w:val="00FB2EAA"/>
    <w:rsid w:val="00FB2F2E"/>
    <w:rsid w:val="00FB35E6"/>
    <w:rsid w:val="00FB365A"/>
    <w:rsid w:val="00FB3927"/>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A0A"/>
    <w:rsid w:val="00FC4FF1"/>
    <w:rsid w:val="00FC52AB"/>
    <w:rsid w:val="00FC535E"/>
    <w:rsid w:val="00FC58CC"/>
    <w:rsid w:val="00FC6341"/>
    <w:rsid w:val="00FC6658"/>
    <w:rsid w:val="00FC6999"/>
    <w:rsid w:val="00FC6A42"/>
    <w:rsid w:val="00FC6A54"/>
    <w:rsid w:val="00FC716B"/>
    <w:rsid w:val="00FC7D4A"/>
    <w:rsid w:val="00FC7D9F"/>
    <w:rsid w:val="00FC7E01"/>
    <w:rsid w:val="00FD021B"/>
    <w:rsid w:val="00FD0617"/>
    <w:rsid w:val="00FD0644"/>
    <w:rsid w:val="00FD0D35"/>
    <w:rsid w:val="00FD11C6"/>
    <w:rsid w:val="00FD1500"/>
    <w:rsid w:val="00FD16AE"/>
    <w:rsid w:val="00FD186B"/>
    <w:rsid w:val="00FD1B38"/>
    <w:rsid w:val="00FD1C0D"/>
    <w:rsid w:val="00FD23A5"/>
    <w:rsid w:val="00FD2922"/>
    <w:rsid w:val="00FD2955"/>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246"/>
    <w:rsid w:val="00FE2399"/>
    <w:rsid w:val="00FE3576"/>
    <w:rsid w:val="00FE3B73"/>
    <w:rsid w:val="00FE3F52"/>
    <w:rsid w:val="00FE61B4"/>
    <w:rsid w:val="00FE739F"/>
    <w:rsid w:val="00FE74D3"/>
    <w:rsid w:val="00FE76F5"/>
    <w:rsid w:val="00FE7827"/>
    <w:rsid w:val="00FE797A"/>
    <w:rsid w:val="00FE7A39"/>
    <w:rsid w:val="00FE7BE1"/>
    <w:rsid w:val="00FE7BE3"/>
    <w:rsid w:val="00FE7E76"/>
    <w:rsid w:val="00FF004D"/>
    <w:rsid w:val="00FF08AF"/>
    <w:rsid w:val="00FF0B5C"/>
    <w:rsid w:val="00FF0D68"/>
    <w:rsid w:val="00FF0FA5"/>
    <w:rsid w:val="00FF1A5C"/>
    <w:rsid w:val="00FF1BFB"/>
    <w:rsid w:val="00FF219D"/>
    <w:rsid w:val="00FF225A"/>
    <w:rsid w:val="00FF2366"/>
    <w:rsid w:val="00FF36A4"/>
    <w:rsid w:val="00FF4518"/>
    <w:rsid w:val="00FF4A4B"/>
    <w:rsid w:val="00FF4E21"/>
    <w:rsid w:val="00FF4E23"/>
    <w:rsid w:val="00FF50E2"/>
    <w:rsid w:val="00FF5ED7"/>
    <w:rsid w:val="00FF5F49"/>
    <w:rsid w:val="00FF68DB"/>
    <w:rsid w:val="00FF6D61"/>
    <w:rsid w:val="00FF7289"/>
    <w:rsid w:val="00FF7298"/>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A670B22"/>
  <w14:defaultImageDpi w14:val="96"/>
  <w15:docId w15:val="{86C6A6ED-7AE0-4DAE-9CEB-C43B2104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0986010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3964390">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26512696">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1159-00-00be-lb266-cr-for-clause-35-3.docx" TargetMode="External"/><Relationship Id="rId18" Type="http://schemas.openxmlformats.org/officeDocument/2006/relationships/hyperlink" Target="https://mentor.ieee.org/802.11/dcn/22/11-22-1159-00-00be-lb266-cr-for-clause-35-3.docx" TargetMode="External"/><Relationship Id="rId26" Type="http://schemas.openxmlformats.org/officeDocument/2006/relationships/hyperlink" Target="https://mentor.ieee.org/802.11/dcn/22/11-22-1159-02-00be-lb266-cr-for-clause-35-3.docx" TargetMode="External"/><Relationship Id="rId39"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s://mentor.ieee.org/802.11/dcn/22/11-22-1159-00-00be-lb266-cr-for-clause-35-3.docx" TargetMode="External"/><Relationship Id="rId34" Type="http://schemas.openxmlformats.org/officeDocument/2006/relationships/hyperlink" Target="https://mentor.ieee.org/802.11/dcn/22/11-22-1159-02-00be-lb266-cr-for-clause-35-3.docx" TargetMode="External"/><Relationship Id="rId42" Type="http://schemas.openxmlformats.org/officeDocument/2006/relationships/package" Target="embeddings/Microsoft_Visio_Drawing1.vsdx"/><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ntor.ieee.org/802.11/dcn/22/11-22-1159-00-00be-lb266-cr-for-clause-35-3.docx" TargetMode="External"/><Relationship Id="rId25" Type="http://schemas.openxmlformats.org/officeDocument/2006/relationships/hyperlink" Target="https://mentor.ieee.org/802.11/dcn/22/11-22-1159-02-00be-lb266-cr-for-clause-35-3.docx" TargetMode="External"/><Relationship Id="rId33" Type="http://schemas.openxmlformats.org/officeDocument/2006/relationships/hyperlink" Target="https://mentor.ieee.org/802.11/dcn/22/11-22-1159-02-00be-lb266-cr-for-clause-35-3.docx" TargetMode="External"/><Relationship Id="rId38" Type="http://schemas.openxmlformats.org/officeDocument/2006/relationships/hyperlink" Target="https://mentor.ieee.org/802.11/dcn/22/11-22-1159-00-00be-lb266-cr-for-clause-35-3.docx"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ntor.ieee.org/802.11/dcn/22/11-22-1159-00-00be-lb266-cr-for-clause-35-3.docx" TargetMode="External"/><Relationship Id="rId20" Type="http://schemas.openxmlformats.org/officeDocument/2006/relationships/hyperlink" Target="https://mentor.ieee.org/802.11/dcn/22/11-22-1159-00-00be-lb266-cr-for-clause-35-3.docx" TargetMode="External"/><Relationship Id="rId29" Type="http://schemas.openxmlformats.org/officeDocument/2006/relationships/hyperlink" Target="https://mentor.ieee.org/802.11/dcn/22/11-22-1159-02-00be-lb266-cr-for-clause-35-3.docx"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mentor.ieee.org/802.11/dcn/22/11-22-1159-00-00be-lb266-cr-for-clause-35-3.docx" TargetMode="External"/><Relationship Id="rId32" Type="http://schemas.openxmlformats.org/officeDocument/2006/relationships/hyperlink" Target="https://mentor.ieee.org/802.11/dcn/22/11-22-1159-02-00be-lb266-cr-for-clause-35-3.docx" TargetMode="External"/><Relationship Id="rId37" Type="http://schemas.openxmlformats.org/officeDocument/2006/relationships/hyperlink" Target="https://mentor.ieee.org/802.11/dcn/22/11-22-1159-00-00be-lb266-cr-for-clause-35-3.docx" TargetMode="External"/><Relationship Id="rId40" Type="http://schemas.openxmlformats.org/officeDocument/2006/relationships/package" Target="embeddings/Microsoft_Visio_Drawing.vsdx"/><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mentor.ieee.org/802.11/dcn/22/11-22-1159-00-00be-lb266-cr-for-clause-35-3.docx" TargetMode="External"/><Relationship Id="rId23" Type="http://schemas.openxmlformats.org/officeDocument/2006/relationships/hyperlink" Target="https://mentor.ieee.org/802.11/dcn/22/11-22-1159-02-00be-lb266-cr-for-clause-35-3.docx" TargetMode="External"/><Relationship Id="rId28" Type="http://schemas.openxmlformats.org/officeDocument/2006/relationships/hyperlink" Target="https://mentor.ieee.org/802.11/dcn/22/11-22-1159-01-00be-lb266-cr-for-clause-35-3.docx" TargetMode="External"/><Relationship Id="rId36" Type="http://schemas.openxmlformats.org/officeDocument/2006/relationships/hyperlink" Target="https://mentor.ieee.org/802.11/dcn/22/11-22-1159-02-00be-lb266-cr-for-clause-35-3.docx" TargetMode="External"/><Relationship Id="rId49"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mentor.ieee.org/802.11/dcn/22/11-22-1159-00-00be-lb266-cr-for-clause-35-3.docx" TargetMode="External"/><Relationship Id="rId31" Type="http://schemas.openxmlformats.org/officeDocument/2006/relationships/hyperlink" Target="https://mentor.ieee.org/802.11/dcn/22/11-22-1159-02-00be-lb266-cr-for-clause-35-3.docx"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ntor.ieee.org/802.11/dcn/22/11-22-1159-00-00be-lb266-cr-for-clause-35-3.docx" TargetMode="External"/><Relationship Id="rId22" Type="http://schemas.openxmlformats.org/officeDocument/2006/relationships/hyperlink" Target="https://mentor.ieee.org/802.11/dcn/22/11-22-1159-02-00be-lb266-cr-for-clause-35-3.docx" TargetMode="External"/><Relationship Id="rId27" Type="http://schemas.openxmlformats.org/officeDocument/2006/relationships/hyperlink" Target="https://mentor.ieee.org/802.11/dcn/22/11-22-1159-02-00be-lb266-cr-for-clause-35-3.docx" TargetMode="External"/><Relationship Id="rId30" Type="http://schemas.openxmlformats.org/officeDocument/2006/relationships/hyperlink" Target="https://mentor.ieee.org/802.11/dcn/22/11-22-1159-00-00be-lb266-cr-for-clause-35-3.docx" TargetMode="External"/><Relationship Id="rId35" Type="http://schemas.openxmlformats.org/officeDocument/2006/relationships/hyperlink" Target="https://mentor.ieee.org/802.11/dcn/22/11-22-1159-02-00be-lb266-cr-for-clause-35-3.docx" TargetMode="External"/><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12</Pages>
  <Words>4742</Words>
  <Characters>32540</Characters>
  <Application>Microsoft Office Word</Application>
  <DocSecurity>0</DocSecurity>
  <Lines>271</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37208</CharactersWithSpaces>
  <SharedDoc>false</SharedDoc>
  <HLinks>
    <vt:vector size="84" baseType="variant">
      <vt:variant>
        <vt:i4>655376</vt:i4>
      </vt:variant>
      <vt:variant>
        <vt:i4>39</vt:i4>
      </vt:variant>
      <vt:variant>
        <vt:i4>0</vt:i4>
      </vt:variant>
      <vt:variant>
        <vt:i4>5</vt:i4>
      </vt:variant>
      <vt:variant>
        <vt:lpwstr>https://mentor.ieee.org/802.11/dcn/22/11-22-1019-00-000be-lb266-cr-for-clause-9-3-3.docx</vt:lpwstr>
      </vt:variant>
      <vt:variant>
        <vt:lpwstr/>
      </vt:variant>
      <vt:variant>
        <vt:i4>655376</vt:i4>
      </vt:variant>
      <vt:variant>
        <vt:i4>36</vt:i4>
      </vt:variant>
      <vt:variant>
        <vt:i4>0</vt:i4>
      </vt:variant>
      <vt:variant>
        <vt:i4>5</vt:i4>
      </vt:variant>
      <vt:variant>
        <vt:lpwstr>https://mentor.ieee.org/802.11/dcn/22/11-22-1019-00-000be-lb266-cr-for-clause-9-3-3.docx</vt:lpwstr>
      </vt:variant>
      <vt:variant>
        <vt:lpwstr/>
      </vt:variant>
      <vt:variant>
        <vt:i4>655376</vt:i4>
      </vt:variant>
      <vt:variant>
        <vt:i4>33</vt:i4>
      </vt:variant>
      <vt:variant>
        <vt:i4>0</vt:i4>
      </vt:variant>
      <vt:variant>
        <vt:i4>5</vt:i4>
      </vt:variant>
      <vt:variant>
        <vt:lpwstr>https://mentor.ieee.org/802.11/dcn/22/11-22-1019-00-000be-lb266-cr-for-clause-9-3-3.docx</vt:lpwstr>
      </vt:variant>
      <vt:variant>
        <vt:lpwstr/>
      </vt:variant>
      <vt:variant>
        <vt:i4>655376</vt:i4>
      </vt:variant>
      <vt:variant>
        <vt:i4>30</vt:i4>
      </vt:variant>
      <vt:variant>
        <vt:i4>0</vt:i4>
      </vt:variant>
      <vt:variant>
        <vt:i4>5</vt:i4>
      </vt:variant>
      <vt:variant>
        <vt:lpwstr>https://mentor.ieee.org/802.11/dcn/22/11-22-1019-00-000be-lb266-cr-for-clause-9-3-3.docx</vt:lpwstr>
      </vt:variant>
      <vt:variant>
        <vt:lpwstr/>
      </vt:variant>
      <vt:variant>
        <vt:i4>655376</vt:i4>
      </vt:variant>
      <vt:variant>
        <vt:i4>27</vt:i4>
      </vt:variant>
      <vt:variant>
        <vt:i4>0</vt:i4>
      </vt:variant>
      <vt:variant>
        <vt:i4>5</vt:i4>
      </vt:variant>
      <vt:variant>
        <vt:lpwstr>https://mentor.ieee.org/802.11/dcn/22/11-22-1019-00-000be-lb266-cr-for-clause-9-3-3.docx</vt:lpwstr>
      </vt:variant>
      <vt:variant>
        <vt:lpwstr/>
      </vt:variant>
      <vt:variant>
        <vt:i4>655376</vt:i4>
      </vt:variant>
      <vt:variant>
        <vt:i4>24</vt:i4>
      </vt:variant>
      <vt:variant>
        <vt:i4>0</vt:i4>
      </vt:variant>
      <vt:variant>
        <vt:i4>5</vt:i4>
      </vt:variant>
      <vt:variant>
        <vt:lpwstr>https://mentor.ieee.org/802.11/dcn/22/11-22-1019-00-000be-lb266-cr-for-clause-9-3-3.docx</vt:lpwstr>
      </vt:variant>
      <vt:variant>
        <vt:lpwstr/>
      </vt:variant>
      <vt:variant>
        <vt:i4>655376</vt:i4>
      </vt:variant>
      <vt:variant>
        <vt:i4>21</vt:i4>
      </vt:variant>
      <vt:variant>
        <vt:i4>0</vt:i4>
      </vt:variant>
      <vt:variant>
        <vt:i4>5</vt:i4>
      </vt:variant>
      <vt:variant>
        <vt:lpwstr>https://mentor.ieee.org/802.11/dcn/22/11-22-1019-00-000be-lb266-cr-for-clause-9-3-3.docx</vt:lpwstr>
      </vt:variant>
      <vt:variant>
        <vt:lpwstr/>
      </vt:variant>
      <vt:variant>
        <vt:i4>655376</vt:i4>
      </vt:variant>
      <vt:variant>
        <vt:i4>18</vt:i4>
      </vt:variant>
      <vt:variant>
        <vt:i4>0</vt:i4>
      </vt:variant>
      <vt:variant>
        <vt:i4>5</vt:i4>
      </vt:variant>
      <vt:variant>
        <vt:lpwstr>https://mentor.ieee.org/802.11/dcn/22/11-22-1019-00-000be-lb266-cr-for-clause-9-3-3.docx</vt:lpwstr>
      </vt:variant>
      <vt:variant>
        <vt:lpwstr/>
      </vt:variant>
      <vt:variant>
        <vt:i4>655376</vt:i4>
      </vt:variant>
      <vt:variant>
        <vt:i4>15</vt:i4>
      </vt:variant>
      <vt:variant>
        <vt:i4>0</vt:i4>
      </vt:variant>
      <vt:variant>
        <vt:i4>5</vt:i4>
      </vt:variant>
      <vt:variant>
        <vt:lpwstr>https://mentor.ieee.org/802.11/dcn/22/11-22-1019-00-000be-lb266-cr-for-clause-9-3-3.docx</vt:lpwstr>
      </vt:variant>
      <vt:variant>
        <vt:lpwstr/>
      </vt:variant>
      <vt:variant>
        <vt:i4>655376</vt:i4>
      </vt:variant>
      <vt:variant>
        <vt:i4>12</vt:i4>
      </vt:variant>
      <vt:variant>
        <vt:i4>0</vt:i4>
      </vt:variant>
      <vt:variant>
        <vt:i4>5</vt:i4>
      </vt:variant>
      <vt:variant>
        <vt:lpwstr>https://mentor.ieee.org/802.11/dcn/22/11-22-1019-00-000be-lb266-cr-for-clause-9-3-3.docx</vt:lpwstr>
      </vt:variant>
      <vt:variant>
        <vt:lpwstr/>
      </vt:variant>
      <vt:variant>
        <vt:i4>655376</vt:i4>
      </vt:variant>
      <vt:variant>
        <vt:i4>9</vt:i4>
      </vt:variant>
      <vt:variant>
        <vt:i4>0</vt:i4>
      </vt:variant>
      <vt:variant>
        <vt:i4>5</vt:i4>
      </vt:variant>
      <vt:variant>
        <vt:lpwstr>https://mentor.ieee.org/802.11/dcn/22/11-22-1019-00-000be-lb266-cr-for-clause-9-3-3.docx</vt:lpwstr>
      </vt:variant>
      <vt:variant>
        <vt:lpwstr/>
      </vt:variant>
      <vt:variant>
        <vt:i4>655376</vt:i4>
      </vt:variant>
      <vt:variant>
        <vt:i4>6</vt:i4>
      </vt:variant>
      <vt:variant>
        <vt:i4>0</vt:i4>
      </vt:variant>
      <vt:variant>
        <vt:i4>5</vt:i4>
      </vt:variant>
      <vt:variant>
        <vt:lpwstr>https://mentor.ieee.org/802.11/dcn/22/11-22-1019-00-000be-lb266-cr-for-clause-9-3-3.docx</vt:lpwstr>
      </vt:variant>
      <vt:variant>
        <vt:lpwstr/>
      </vt:variant>
      <vt:variant>
        <vt:i4>655376</vt:i4>
      </vt:variant>
      <vt:variant>
        <vt:i4>3</vt:i4>
      </vt:variant>
      <vt:variant>
        <vt:i4>0</vt:i4>
      </vt:variant>
      <vt:variant>
        <vt:i4>5</vt:i4>
      </vt:variant>
      <vt:variant>
        <vt:lpwstr>https://mentor.ieee.org/802.11/dcn/22/11-22-1019-00-000be-lb266-cr-for-clause-9-3-3.docx</vt:lpwstr>
      </vt:variant>
      <vt:variant>
        <vt:lpwstr/>
      </vt:variant>
      <vt:variant>
        <vt:i4>655376</vt:i4>
      </vt:variant>
      <vt:variant>
        <vt:i4>0</vt:i4>
      </vt:variant>
      <vt:variant>
        <vt:i4>0</vt:i4>
      </vt:variant>
      <vt:variant>
        <vt:i4>5</vt:i4>
      </vt:variant>
      <vt:variant>
        <vt:lpwstr>https://mentor.ieee.org/802.11/dcn/22/11-22-1019-00-000be-lb266-cr-for-clause-9-3-3.docx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328</cp:revision>
  <dcterms:created xsi:type="dcterms:W3CDTF">2022-01-04T09:19:00Z</dcterms:created>
  <dcterms:modified xsi:type="dcterms:W3CDTF">2022-08-26T20:08:00Z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