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9ED0B29" w:rsidR="008717CE" w:rsidRPr="00183F4C" w:rsidRDefault="00F952BC" w:rsidP="00B57C88">
            <w:pPr>
              <w:pStyle w:val="T2"/>
              <w:rPr>
                <w:lang w:eastAsia="ko-KR"/>
              </w:rPr>
            </w:pPr>
            <w:r>
              <w:rPr>
                <w:lang w:eastAsia="ko-KR"/>
              </w:rPr>
              <w:t>LB266</w:t>
            </w:r>
            <w:r w:rsidR="0080510E">
              <w:rPr>
                <w:lang w:eastAsia="ko-KR"/>
              </w:rPr>
              <w:t xml:space="preserve"> Comment Resolution </w:t>
            </w:r>
            <w:r w:rsidR="009C5D5E">
              <w:rPr>
                <w:lang w:eastAsia="ko-KR"/>
              </w:rPr>
              <w:t xml:space="preserve">Clause </w:t>
            </w:r>
            <w:r>
              <w:rPr>
                <w:lang w:eastAsia="ko-KR"/>
              </w:rPr>
              <w:t xml:space="preserve">9 </w:t>
            </w:r>
            <w:r w:rsidR="00843754">
              <w:rPr>
                <w:lang w:eastAsia="ko-KR"/>
              </w:rPr>
              <w:t>EMLSR</w:t>
            </w:r>
          </w:p>
        </w:tc>
      </w:tr>
      <w:tr w:rsidR="00DE584F" w:rsidRPr="00183F4C" w14:paraId="2321CEA9" w14:textId="77777777" w:rsidTr="00E37786">
        <w:trPr>
          <w:trHeight w:val="359"/>
          <w:jc w:val="center"/>
        </w:trPr>
        <w:tc>
          <w:tcPr>
            <w:tcW w:w="9576" w:type="dxa"/>
            <w:gridSpan w:val="5"/>
            <w:vAlign w:val="center"/>
          </w:tcPr>
          <w:p w14:paraId="380E9974" w14:textId="5695326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3109FD">
              <w:rPr>
                <w:b w:val="0"/>
                <w:sz w:val="20"/>
              </w:rPr>
              <w:t>7</w:t>
            </w:r>
            <w:r>
              <w:rPr>
                <w:rFonts w:hint="eastAsia"/>
                <w:b w:val="0"/>
                <w:sz w:val="20"/>
                <w:lang w:eastAsia="ko-KR"/>
              </w:rPr>
              <w:t>-</w:t>
            </w:r>
            <w:r w:rsidR="007F6F2A">
              <w:rPr>
                <w:b w:val="0"/>
                <w:sz w:val="20"/>
                <w:lang w:eastAsia="ko-KR"/>
              </w:rPr>
              <w:t>1</w:t>
            </w:r>
            <w:r w:rsidR="003109FD">
              <w:rPr>
                <w:b w:val="0"/>
                <w:sz w:val="20"/>
                <w:lang w:eastAsia="ko-KR"/>
              </w:rPr>
              <w:t>3</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4A6F2331"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F914DF">
        <w:rPr>
          <w:sz w:val="20"/>
          <w:szCs w:val="22"/>
          <w:u w:val="single"/>
          <w:lang w:eastAsia="ko-KR"/>
        </w:rPr>
        <w:t>10</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w:t>
      </w:r>
      <w:r w:rsidR="00670E41">
        <w:rPr>
          <w:sz w:val="20"/>
          <w:szCs w:val="22"/>
          <w:lang w:eastAsia="ko-KR"/>
        </w:rPr>
        <w:t>LB266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w:t>
      </w:r>
      <w:r w:rsidR="00670E41">
        <w:rPr>
          <w:sz w:val="20"/>
          <w:szCs w:val="22"/>
          <w:lang w:eastAsia="ko-KR"/>
        </w:rPr>
        <w:t>2</w:t>
      </w:r>
      <w:r w:rsidR="00D343CA">
        <w:rPr>
          <w:sz w:val="20"/>
          <w:szCs w:val="22"/>
          <w:lang w:eastAsia="ko-KR"/>
        </w:rPr>
        <w:t xml:space="preserve">.0 </w:t>
      </w:r>
      <w:r w:rsidR="0080510E">
        <w:rPr>
          <w:sz w:val="20"/>
          <w:szCs w:val="22"/>
          <w:lang w:eastAsia="ko-KR"/>
        </w:rPr>
        <w:t xml:space="preserve">related to </w:t>
      </w:r>
      <w:r w:rsidR="00670E41">
        <w:rPr>
          <w:sz w:val="20"/>
          <w:szCs w:val="22"/>
          <w:lang w:eastAsia="ko-KR"/>
        </w:rPr>
        <w:t>9.4.1.74</w:t>
      </w:r>
      <w:r w:rsidR="0028276D">
        <w:rPr>
          <w:sz w:val="20"/>
          <w:szCs w:val="22"/>
          <w:lang w:eastAsia="ko-KR"/>
        </w:rPr>
        <w:t xml:space="preserve"> </w:t>
      </w:r>
      <w:r w:rsidR="00A5181B">
        <w:rPr>
          <w:sz w:val="20"/>
          <w:szCs w:val="22"/>
          <w:lang w:eastAsia="ko-KR"/>
        </w:rPr>
        <w:t>EML Control field</w:t>
      </w:r>
      <w:r w:rsidR="00D229A7">
        <w:rPr>
          <w:sz w:val="20"/>
          <w:szCs w:val="22"/>
          <w:lang w:eastAsia="ko-KR"/>
        </w:rPr>
        <w:t>:</w:t>
      </w:r>
    </w:p>
    <w:p w14:paraId="175EB96C" w14:textId="77777777" w:rsidR="00F2184F" w:rsidRDefault="00F2184F" w:rsidP="00535EBE">
      <w:pPr>
        <w:jc w:val="both"/>
        <w:rPr>
          <w:sz w:val="20"/>
          <w:szCs w:val="22"/>
          <w:lang w:eastAsia="ko-KR"/>
        </w:rPr>
      </w:pPr>
    </w:p>
    <w:p w14:paraId="1337505D" w14:textId="7C9340AC" w:rsidR="00F15427" w:rsidRDefault="00F2184F" w:rsidP="00F15427">
      <w:pPr>
        <w:jc w:val="both"/>
      </w:pPr>
      <w:r>
        <w:rPr>
          <w:sz w:val="20"/>
          <w:szCs w:val="22"/>
          <w:lang w:eastAsia="ko-KR"/>
        </w:rPr>
        <w:t>CIDs:</w:t>
      </w:r>
      <w:r w:rsidR="008A7E10" w:rsidRPr="008A7E10">
        <w:t xml:space="preserve"> </w:t>
      </w:r>
    </w:p>
    <w:p w14:paraId="0F4F055B" w14:textId="7A854126" w:rsidR="004D4C43" w:rsidRDefault="00F15427" w:rsidP="00F15427">
      <w:pPr>
        <w:jc w:val="both"/>
      </w:pPr>
      <w:r>
        <w:t>12774, 12775, 13049, 13458, 13747, 10154, 12406, 11381, 12861, 11897</w:t>
      </w:r>
    </w:p>
    <w:p w14:paraId="4149BD58" w14:textId="3864E1A9" w:rsidR="00CF5A13" w:rsidRPr="00CF5A13" w:rsidRDefault="00CF5A13" w:rsidP="00CF5A13">
      <w:pPr>
        <w:jc w:val="both"/>
        <w:rPr>
          <w:sz w:val="20"/>
          <w:szCs w:val="22"/>
          <w:lang w:eastAsia="ko-KR"/>
        </w:rPr>
      </w:pPr>
    </w:p>
    <w:p w14:paraId="198125B4" w14:textId="77777777" w:rsidR="00CF5A13" w:rsidRPr="00B81640" w:rsidRDefault="00CF5A13" w:rsidP="00CF5A13">
      <w:pPr>
        <w:jc w:val="both"/>
        <w:rPr>
          <w:sz w:val="20"/>
          <w:szCs w:val="22"/>
          <w:lang w:eastAsia="ko-KR"/>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24F285FE"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3A021C" w:rsidRPr="007D7970" w14:paraId="6FDF9169" w14:textId="77777777" w:rsidTr="007D7970">
        <w:tc>
          <w:tcPr>
            <w:tcW w:w="750" w:type="dxa"/>
          </w:tcPr>
          <w:p w14:paraId="23C38661"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CID</w:t>
            </w:r>
          </w:p>
        </w:tc>
        <w:tc>
          <w:tcPr>
            <w:tcW w:w="1135" w:type="dxa"/>
          </w:tcPr>
          <w:p w14:paraId="1F070B76"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Commenter</w:t>
            </w:r>
          </w:p>
        </w:tc>
        <w:tc>
          <w:tcPr>
            <w:tcW w:w="810" w:type="dxa"/>
          </w:tcPr>
          <w:p w14:paraId="6C4F67A2"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Clause Number</w:t>
            </w:r>
          </w:p>
        </w:tc>
        <w:tc>
          <w:tcPr>
            <w:tcW w:w="720" w:type="dxa"/>
          </w:tcPr>
          <w:p w14:paraId="3D47B3C7"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Page.</w:t>
            </w:r>
          </w:p>
          <w:p w14:paraId="02C8B1F0"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Line</w:t>
            </w:r>
          </w:p>
        </w:tc>
        <w:tc>
          <w:tcPr>
            <w:tcW w:w="2197" w:type="dxa"/>
          </w:tcPr>
          <w:p w14:paraId="685EF317"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Comment</w:t>
            </w:r>
          </w:p>
        </w:tc>
        <w:tc>
          <w:tcPr>
            <w:tcW w:w="2160" w:type="dxa"/>
          </w:tcPr>
          <w:p w14:paraId="1DA0AE53"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Proposed Change</w:t>
            </w:r>
          </w:p>
        </w:tc>
        <w:tc>
          <w:tcPr>
            <w:tcW w:w="2432" w:type="dxa"/>
          </w:tcPr>
          <w:p w14:paraId="384C5F06"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Resolution</w:t>
            </w:r>
          </w:p>
          <w:p w14:paraId="64E63DD9" w14:textId="77777777" w:rsidR="003A021C" w:rsidRPr="007D7970" w:rsidRDefault="003A021C" w:rsidP="00EF01CD">
            <w:pPr>
              <w:rPr>
                <w:rFonts w:ascii="Arial" w:hAnsi="Arial" w:cs="Arial"/>
                <w:b/>
                <w:bCs/>
                <w:sz w:val="16"/>
                <w:szCs w:val="16"/>
              </w:rPr>
            </w:pPr>
          </w:p>
        </w:tc>
      </w:tr>
      <w:tr w:rsidR="00BF0F36" w:rsidRPr="007D7970" w14:paraId="00220616" w14:textId="77777777" w:rsidTr="007D7970">
        <w:tc>
          <w:tcPr>
            <w:tcW w:w="750" w:type="dxa"/>
          </w:tcPr>
          <w:p w14:paraId="6EDA5257" w14:textId="09E38A8F" w:rsidR="00BF0F36" w:rsidRPr="007D7970" w:rsidRDefault="00BF0F36" w:rsidP="00BF0F36">
            <w:pPr>
              <w:rPr>
                <w:rFonts w:ascii="Arial" w:hAnsi="Arial" w:cs="Arial"/>
                <w:color w:val="000000"/>
                <w:sz w:val="16"/>
                <w:szCs w:val="16"/>
              </w:rPr>
            </w:pPr>
            <w:r w:rsidRPr="007D7970">
              <w:rPr>
                <w:rFonts w:ascii="Arial" w:hAnsi="Arial" w:cs="Arial"/>
                <w:sz w:val="16"/>
                <w:szCs w:val="16"/>
              </w:rPr>
              <w:t>12774</w:t>
            </w:r>
          </w:p>
        </w:tc>
        <w:tc>
          <w:tcPr>
            <w:tcW w:w="1135" w:type="dxa"/>
          </w:tcPr>
          <w:p w14:paraId="4895D4B5" w14:textId="794739FB" w:rsidR="00BF0F36" w:rsidRPr="007D7970" w:rsidRDefault="00BF0F36" w:rsidP="00BF0F36">
            <w:pPr>
              <w:rPr>
                <w:rFonts w:ascii="Arial" w:hAnsi="Arial" w:cs="Arial"/>
                <w:color w:val="000000"/>
                <w:sz w:val="16"/>
                <w:szCs w:val="16"/>
              </w:rPr>
            </w:pPr>
            <w:r w:rsidRPr="007D7970">
              <w:rPr>
                <w:rFonts w:ascii="Arial" w:hAnsi="Arial" w:cs="Arial"/>
                <w:sz w:val="16"/>
                <w:szCs w:val="16"/>
              </w:rPr>
              <w:t>Romain GUIGNARD</w:t>
            </w:r>
          </w:p>
        </w:tc>
        <w:tc>
          <w:tcPr>
            <w:tcW w:w="810" w:type="dxa"/>
          </w:tcPr>
          <w:p w14:paraId="370DFC65" w14:textId="708EF19E" w:rsidR="00BF0F36" w:rsidRPr="007D7970" w:rsidRDefault="00BF0F36" w:rsidP="00BF0F36">
            <w:pPr>
              <w:rPr>
                <w:rFonts w:ascii="Arial" w:hAnsi="Arial" w:cs="Arial"/>
                <w:color w:val="000000"/>
                <w:sz w:val="16"/>
                <w:szCs w:val="16"/>
              </w:rPr>
            </w:pPr>
            <w:r w:rsidRPr="007D7970">
              <w:rPr>
                <w:rFonts w:ascii="Arial" w:hAnsi="Arial" w:cs="Arial"/>
                <w:sz w:val="16"/>
                <w:szCs w:val="16"/>
              </w:rPr>
              <w:t>9.4.1.74</w:t>
            </w:r>
          </w:p>
        </w:tc>
        <w:tc>
          <w:tcPr>
            <w:tcW w:w="720" w:type="dxa"/>
          </w:tcPr>
          <w:p w14:paraId="2E9883F6" w14:textId="36D82360" w:rsidR="00BF0F36" w:rsidRPr="007D7970" w:rsidRDefault="00BF0F36" w:rsidP="00BF0F36">
            <w:pPr>
              <w:rPr>
                <w:rFonts w:ascii="Arial" w:hAnsi="Arial" w:cs="Arial"/>
                <w:color w:val="000000"/>
                <w:sz w:val="16"/>
                <w:szCs w:val="16"/>
              </w:rPr>
            </w:pPr>
            <w:r w:rsidRPr="007D7970">
              <w:rPr>
                <w:rFonts w:ascii="Arial" w:hAnsi="Arial" w:cs="Arial"/>
                <w:sz w:val="16"/>
                <w:szCs w:val="16"/>
              </w:rPr>
              <w:t>190.32</w:t>
            </w:r>
          </w:p>
        </w:tc>
        <w:tc>
          <w:tcPr>
            <w:tcW w:w="2197" w:type="dxa"/>
          </w:tcPr>
          <w:p w14:paraId="2C0B42F8" w14:textId="1CD1DFC9" w:rsidR="00BF0F36" w:rsidRPr="007D7970" w:rsidRDefault="00BF0F36" w:rsidP="00BF0F36">
            <w:pPr>
              <w:rPr>
                <w:rFonts w:ascii="Arial" w:hAnsi="Arial" w:cs="Arial"/>
                <w:color w:val="000000"/>
                <w:sz w:val="16"/>
                <w:szCs w:val="16"/>
              </w:rPr>
            </w:pPr>
            <w:r w:rsidRPr="007D7970">
              <w:rPr>
                <w:rFonts w:ascii="Arial" w:hAnsi="Arial" w:cs="Arial"/>
                <w:sz w:val="16"/>
                <w:szCs w:val="16"/>
              </w:rPr>
              <w:t>In the figure 9-144i, EMLMR link bitmap size is 0 or 16 bits while the EMLSR Link Bitmap size is 16 bits. Does it mean that EMLSR Link bitmap is mandatory whatever the value of the EMLSR mode while the EMLMR Link bitmap presence is linked to the value of the EMLMR mode.</w:t>
            </w:r>
          </w:p>
        </w:tc>
        <w:tc>
          <w:tcPr>
            <w:tcW w:w="2160" w:type="dxa"/>
          </w:tcPr>
          <w:p w14:paraId="4714EC53" w14:textId="3A82E78E" w:rsidR="00BF0F36" w:rsidRPr="007D7970" w:rsidRDefault="00BF0F36" w:rsidP="00BF0F36">
            <w:pPr>
              <w:rPr>
                <w:rFonts w:ascii="Arial" w:hAnsi="Arial" w:cs="Arial"/>
                <w:color w:val="000000"/>
                <w:sz w:val="16"/>
                <w:szCs w:val="16"/>
              </w:rPr>
            </w:pPr>
            <w:r w:rsidRPr="007D7970">
              <w:rPr>
                <w:rFonts w:ascii="Arial" w:hAnsi="Arial" w:cs="Arial"/>
                <w:sz w:val="16"/>
                <w:szCs w:val="16"/>
              </w:rPr>
              <w:t>Could you please clarify the criteria (if any) of the presence of the EMLSR link bitmaps?</w:t>
            </w:r>
          </w:p>
        </w:tc>
        <w:tc>
          <w:tcPr>
            <w:tcW w:w="2432" w:type="dxa"/>
          </w:tcPr>
          <w:p w14:paraId="4569E672" w14:textId="77777777" w:rsidR="00BF0F36" w:rsidRDefault="00A20C1A" w:rsidP="00BF0F36">
            <w:pPr>
              <w:rPr>
                <w:rFonts w:ascii="Arial" w:hAnsi="Arial" w:cs="Arial"/>
                <w:color w:val="000000"/>
                <w:sz w:val="16"/>
                <w:szCs w:val="16"/>
              </w:rPr>
            </w:pPr>
            <w:r>
              <w:rPr>
                <w:rFonts w:ascii="Arial" w:hAnsi="Arial" w:cs="Arial"/>
                <w:color w:val="000000"/>
                <w:sz w:val="16"/>
                <w:szCs w:val="16"/>
              </w:rPr>
              <w:t>Revised.</w:t>
            </w:r>
          </w:p>
          <w:p w14:paraId="2FC5B3E4" w14:textId="77777777" w:rsidR="00A20C1A" w:rsidRDefault="00A20C1A" w:rsidP="00BF0F36">
            <w:pPr>
              <w:rPr>
                <w:rFonts w:ascii="Arial" w:hAnsi="Arial" w:cs="Arial"/>
                <w:color w:val="000000"/>
                <w:sz w:val="16"/>
                <w:szCs w:val="16"/>
              </w:rPr>
            </w:pPr>
          </w:p>
          <w:p w14:paraId="35BC7221" w14:textId="77777777" w:rsidR="00A20C1A" w:rsidRDefault="006B13CF" w:rsidP="00BF0F36">
            <w:pPr>
              <w:rPr>
                <w:rFonts w:ascii="Arial" w:hAnsi="Arial" w:cs="Arial"/>
                <w:color w:val="000000"/>
                <w:sz w:val="16"/>
                <w:szCs w:val="16"/>
              </w:rPr>
            </w:pPr>
            <w:r>
              <w:rPr>
                <w:rFonts w:ascii="Arial" w:hAnsi="Arial" w:cs="Arial"/>
                <w:color w:val="000000"/>
                <w:sz w:val="16"/>
                <w:szCs w:val="16"/>
              </w:rPr>
              <w:t xml:space="preserve">The EMLSR Link Bitmap subfield </w:t>
            </w:r>
            <w:r w:rsidR="00266884">
              <w:rPr>
                <w:rFonts w:ascii="Arial" w:hAnsi="Arial" w:cs="Arial"/>
                <w:color w:val="000000"/>
                <w:sz w:val="16"/>
                <w:szCs w:val="16"/>
              </w:rPr>
              <w:t xml:space="preserve">is present when the EMLSR </w:t>
            </w:r>
            <w:r w:rsidR="00145730">
              <w:rPr>
                <w:rFonts w:ascii="Arial" w:hAnsi="Arial" w:cs="Arial"/>
                <w:color w:val="000000"/>
                <w:sz w:val="16"/>
                <w:szCs w:val="16"/>
              </w:rPr>
              <w:t>Mode subfield is set to 1 and not present when the EMLSR Mode subfield is set to 0.</w:t>
            </w:r>
          </w:p>
          <w:p w14:paraId="6FB787CB" w14:textId="77777777" w:rsidR="008D3F29" w:rsidRDefault="008D3F29" w:rsidP="00BF0F36">
            <w:pPr>
              <w:rPr>
                <w:rFonts w:ascii="Arial" w:hAnsi="Arial" w:cs="Arial"/>
                <w:color w:val="000000"/>
                <w:sz w:val="16"/>
                <w:szCs w:val="16"/>
              </w:rPr>
            </w:pPr>
          </w:p>
          <w:p w14:paraId="4FA5C870" w14:textId="500A1D63" w:rsidR="00886837" w:rsidRPr="00886837" w:rsidRDefault="00886837" w:rsidP="00886837">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12774</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681978135"/>
                <w:placeholder>
                  <w:docPart w:val="D3DA95D9345847C69AB4C5B66C718887"/>
                </w:placeholder>
                <w:dataBinding w:prefixMappings="xmlns:ns0='http://purl.org/dc/elements/1.1/' xmlns:ns1='http://schemas.openxmlformats.org/package/2006/metadata/core-properties' " w:xpath="/ns1:coreProperties[1]/ns0:title[1]" w:storeItemID="{6C3C8BC8-F283-45AE-878A-BAB7291924A1}"/>
                <w:text/>
              </w:sdtPr>
              <w:sdtEndPr/>
              <w:sdtContent>
                <w:r w:rsidR="00ED2FDB">
                  <w:rPr>
                    <w:rFonts w:ascii="Arial-BoldMT" w:hAnsi="Arial-BoldMT"/>
                    <w:color w:val="000000"/>
                    <w:sz w:val="16"/>
                    <w:szCs w:val="16"/>
                  </w:rPr>
                  <w:t>doc.: IEEE 802.11-22/1129r0</w:t>
                </w:r>
              </w:sdtContent>
            </w:sdt>
          </w:p>
          <w:p w14:paraId="26076068" w14:textId="08F73A9D" w:rsidR="00886837" w:rsidRPr="00886837" w:rsidRDefault="00940CBF" w:rsidP="00886837">
            <w:pPr>
              <w:rPr>
                <w:rFonts w:ascii="Arial-BoldMT" w:hAnsi="Arial-BoldMT" w:hint="eastAsia"/>
                <w:color w:val="000000"/>
                <w:sz w:val="16"/>
                <w:szCs w:val="16"/>
              </w:rPr>
            </w:pPr>
            <w:sdt>
              <w:sdtPr>
                <w:rPr>
                  <w:rFonts w:ascii="Arial-BoldMT" w:hAnsi="Arial-BoldMT"/>
                  <w:color w:val="000000"/>
                  <w:sz w:val="16"/>
                  <w:szCs w:val="16"/>
                </w:rPr>
                <w:alias w:val="Comments"/>
                <w:tag w:val=""/>
                <w:id w:val="254875138"/>
                <w:placeholder>
                  <w:docPart w:val="607CFFDC72E5431D8EF5A9233FCCCC4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D2FDB">
                  <w:rPr>
                    <w:rFonts w:ascii="Arial-BoldMT" w:hAnsi="Arial-BoldMT"/>
                    <w:color w:val="000000"/>
                    <w:sz w:val="16"/>
                    <w:szCs w:val="16"/>
                  </w:rPr>
                  <w:t>[https://mentor.ieee.org/802.11/dcn/22/11-22-1129-00-00be-lb266-cr-cl9-emlsr.docx]</w:t>
                </w:r>
              </w:sdtContent>
            </w:sdt>
          </w:p>
          <w:p w14:paraId="1050A04B" w14:textId="197319F5" w:rsidR="008D3F29" w:rsidRPr="007D7970" w:rsidRDefault="008D3F29" w:rsidP="00BF0F36">
            <w:pPr>
              <w:rPr>
                <w:rFonts w:ascii="Arial" w:hAnsi="Arial" w:cs="Arial"/>
                <w:color w:val="000000"/>
                <w:sz w:val="16"/>
                <w:szCs w:val="16"/>
              </w:rPr>
            </w:pPr>
          </w:p>
        </w:tc>
      </w:tr>
      <w:tr w:rsidR="00BF0F36" w:rsidRPr="007D7970" w14:paraId="2AD4C735" w14:textId="77777777" w:rsidTr="007D7970">
        <w:tc>
          <w:tcPr>
            <w:tcW w:w="750" w:type="dxa"/>
          </w:tcPr>
          <w:p w14:paraId="6D0B8646" w14:textId="3C884E91" w:rsidR="00BF0F36" w:rsidRPr="007D7970" w:rsidRDefault="00BF0F36" w:rsidP="00BF0F36">
            <w:pPr>
              <w:rPr>
                <w:rFonts w:ascii="Arial" w:hAnsi="Arial" w:cs="Arial"/>
                <w:sz w:val="16"/>
                <w:szCs w:val="16"/>
              </w:rPr>
            </w:pPr>
            <w:r w:rsidRPr="007D7970">
              <w:rPr>
                <w:rFonts w:ascii="Arial" w:hAnsi="Arial" w:cs="Arial"/>
                <w:sz w:val="16"/>
                <w:szCs w:val="16"/>
              </w:rPr>
              <w:t>12775</w:t>
            </w:r>
          </w:p>
        </w:tc>
        <w:tc>
          <w:tcPr>
            <w:tcW w:w="1135" w:type="dxa"/>
          </w:tcPr>
          <w:p w14:paraId="6E2B22F0" w14:textId="543AD83B" w:rsidR="00BF0F36" w:rsidRPr="007D7970" w:rsidRDefault="00BF0F36" w:rsidP="00BF0F36">
            <w:pPr>
              <w:rPr>
                <w:rFonts w:ascii="Arial" w:hAnsi="Arial" w:cs="Arial"/>
                <w:sz w:val="16"/>
                <w:szCs w:val="16"/>
              </w:rPr>
            </w:pPr>
            <w:r w:rsidRPr="007D7970">
              <w:rPr>
                <w:rFonts w:ascii="Arial" w:hAnsi="Arial" w:cs="Arial"/>
                <w:sz w:val="16"/>
                <w:szCs w:val="16"/>
              </w:rPr>
              <w:t>Romain GUIGNARD</w:t>
            </w:r>
          </w:p>
        </w:tc>
        <w:tc>
          <w:tcPr>
            <w:tcW w:w="810" w:type="dxa"/>
          </w:tcPr>
          <w:p w14:paraId="07E8469B" w14:textId="4AF9FBA4" w:rsidR="00BF0F36" w:rsidRPr="007D7970" w:rsidRDefault="00BF0F36" w:rsidP="00BF0F36">
            <w:pPr>
              <w:rPr>
                <w:rFonts w:ascii="Arial" w:hAnsi="Arial" w:cs="Arial"/>
                <w:sz w:val="16"/>
                <w:szCs w:val="16"/>
              </w:rPr>
            </w:pPr>
            <w:r w:rsidRPr="007D7970">
              <w:rPr>
                <w:rFonts w:ascii="Arial" w:hAnsi="Arial" w:cs="Arial"/>
                <w:sz w:val="16"/>
                <w:szCs w:val="16"/>
              </w:rPr>
              <w:t>9.4.1.74</w:t>
            </w:r>
          </w:p>
        </w:tc>
        <w:tc>
          <w:tcPr>
            <w:tcW w:w="720" w:type="dxa"/>
          </w:tcPr>
          <w:p w14:paraId="74E94DB2" w14:textId="7337A03C" w:rsidR="00BF0F36" w:rsidRPr="007D7970" w:rsidRDefault="00BF0F36" w:rsidP="00BF0F36">
            <w:pPr>
              <w:rPr>
                <w:rFonts w:ascii="Arial" w:hAnsi="Arial" w:cs="Arial"/>
                <w:sz w:val="16"/>
                <w:szCs w:val="16"/>
              </w:rPr>
            </w:pPr>
            <w:r w:rsidRPr="007D7970">
              <w:rPr>
                <w:rFonts w:ascii="Arial" w:hAnsi="Arial" w:cs="Arial"/>
                <w:sz w:val="16"/>
                <w:szCs w:val="16"/>
              </w:rPr>
              <w:t>190.32</w:t>
            </w:r>
          </w:p>
        </w:tc>
        <w:tc>
          <w:tcPr>
            <w:tcW w:w="2197" w:type="dxa"/>
          </w:tcPr>
          <w:p w14:paraId="35569801" w14:textId="380B1FF3" w:rsidR="00BF0F36" w:rsidRPr="007D7970" w:rsidRDefault="00BF0F36" w:rsidP="00BF0F36">
            <w:pPr>
              <w:rPr>
                <w:rFonts w:ascii="Arial" w:hAnsi="Arial" w:cs="Arial"/>
                <w:sz w:val="16"/>
                <w:szCs w:val="16"/>
              </w:rPr>
            </w:pPr>
            <w:r w:rsidRPr="007D7970">
              <w:rPr>
                <w:rFonts w:ascii="Arial" w:hAnsi="Arial" w:cs="Arial"/>
                <w:sz w:val="16"/>
                <w:szCs w:val="16"/>
              </w:rPr>
              <w:t xml:space="preserve">As stated in this paragraph, the EMLSR and EMLMR mode are mutually exclusive. In that case, why have two separated link bitmap while only one should be </w:t>
            </w:r>
            <w:proofErr w:type="spellStart"/>
            <w:proofErr w:type="gramStart"/>
            <w:r w:rsidRPr="007D7970">
              <w:rPr>
                <w:rFonts w:ascii="Arial" w:hAnsi="Arial" w:cs="Arial"/>
                <w:sz w:val="16"/>
                <w:szCs w:val="16"/>
              </w:rPr>
              <w:t>enough.By</w:t>
            </w:r>
            <w:proofErr w:type="spellEnd"/>
            <w:proofErr w:type="gramEnd"/>
            <w:r w:rsidRPr="007D7970">
              <w:rPr>
                <w:rFonts w:ascii="Arial" w:hAnsi="Arial" w:cs="Arial"/>
                <w:sz w:val="16"/>
                <w:szCs w:val="16"/>
              </w:rPr>
              <w:t xml:space="preserve"> merging the two bitmap into one, we can easily save some bits. It is only few bits to save but if we may save some </w:t>
            </w:r>
            <w:proofErr w:type="gramStart"/>
            <w:r w:rsidRPr="007D7970">
              <w:rPr>
                <w:rFonts w:ascii="Arial" w:hAnsi="Arial" w:cs="Arial"/>
                <w:sz w:val="16"/>
                <w:szCs w:val="16"/>
              </w:rPr>
              <w:t>bits  in</w:t>
            </w:r>
            <w:proofErr w:type="gramEnd"/>
            <w:r w:rsidRPr="007D7970">
              <w:rPr>
                <w:rFonts w:ascii="Arial" w:hAnsi="Arial" w:cs="Arial"/>
                <w:sz w:val="16"/>
                <w:szCs w:val="16"/>
              </w:rPr>
              <w:t xml:space="preserve"> any frame when possible we could ultimately avoid wasting bandwidth.</w:t>
            </w:r>
          </w:p>
        </w:tc>
        <w:tc>
          <w:tcPr>
            <w:tcW w:w="2160" w:type="dxa"/>
          </w:tcPr>
          <w:p w14:paraId="56123F65" w14:textId="1DD57463" w:rsidR="00BF0F36" w:rsidRPr="007D7970" w:rsidRDefault="00BF0F36" w:rsidP="00BF0F36">
            <w:pPr>
              <w:rPr>
                <w:rFonts w:ascii="Arial" w:hAnsi="Arial" w:cs="Arial"/>
                <w:sz w:val="16"/>
                <w:szCs w:val="16"/>
              </w:rPr>
            </w:pPr>
            <w:r w:rsidRPr="007D7970">
              <w:rPr>
                <w:rFonts w:ascii="Arial" w:hAnsi="Arial" w:cs="Arial"/>
                <w:sz w:val="16"/>
                <w:szCs w:val="16"/>
              </w:rPr>
              <w:t xml:space="preserve">Could you consider </w:t>
            </w:r>
            <w:proofErr w:type="gramStart"/>
            <w:r w:rsidRPr="007D7970">
              <w:rPr>
                <w:rFonts w:ascii="Arial" w:hAnsi="Arial" w:cs="Arial"/>
                <w:sz w:val="16"/>
                <w:szCs w:val="16"/>
              </w:rPr>
              <w:t>to merge</w:t>
            </w:r>
            <w:proofErr w:type="gramEnd"/>
            <w:r w:rsidRPr="007D7970">
              <w:rPr>
                <w:rFonts w:ascii="Arial" w:hAnsi="Arial" w:cs="Arial"/>
                <w:sz w:val="16"/>
                <w:szCs w:val="16"/>
              </w:rPr>
              <w:t xml:space="preserve"> the two EML bitmaps into one?</w:t>
            </w:r>
          </w:p>
        </w:tc>
        <w:tc>
          <w:tcPr>
            <w:tcW w:w="2432" w:type="dxa"/>
          </w:tcPr>
          <w:p w14:paraId="5CF03D57" w14:textId="77777777" w:rsidR="00CB689B" w:rsidRDefault="00CB689B" w:rsidP="00CB689B">
            <w:pPr>
              <w:rPr>
                <w:rFonts w:ascii="Arial" w:hAnsi="Arial" w:cs="Arial"/>
                <w:color w:val="000000"/>
                <w:sz w:val="16"/>
                <w:szCs w:val="16"/>
              </w:rPr>
            </w:pPr>
            <w:r>
              <w:rPr>
                <w:rFonts w:ascii="Arial" w:hAnsi="Arial" w:cs="Arial"/>
                <w:color w:val="000000"/>
                <w:sz w:val="16"/>
                <w:szCs w:val="16"/>
              </w:rPr>
              <w:t>Revised.</w:t>
            </w:r>
          </w:p>
          <w:p w14:paraId="076E23D3" w14:textId="77777777" w:rsidR="00CB689B" w:rsidRDefault="00CB689B" w:rsidP="00CB689B">
            <w:pPr>
              <w:rPr>
                <w:rFonts w:ascii="Arial" w:hAnsi="Arial" w:cs="Arial"/>
                <w:color w:val="000000"/>
                <w:sz w:val="16"/>
                <w:szCs w:val="16"/>
              </w:rPr>
            </w:pPr>
          </w:p>
          <w:p w14:paraId="27611ABD" w14:textId="77777777" w:rsidR="00CB689B" w:rsidRDefault="00CB689B" w:rsidP="00CB689B">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534B8A45" w14:textId="77777777" w:rsidR="00CB689B" w:rsidRDefault="00CB689B" w:rsidP="00CB689B">
            <w:pPr>
              <w:rPr>
                <w:rFonts w:ascii="Arial" w:hAnsi="Arial" w:cs="Arial"/>
                <w:color w:val="000000"/>
                <w:sz w:val="16"/>
                <w:szCs w:val="16"/>
              </w:rPr>
            </w:pPr>
          </w:p>
          <w:p w14:paraId="14044918" w14:textId="0455B84D" w:rsidR="00CB689B" w:rsidRPr="00886837" w:rsidRDefault="00CB689B" w:rsidP="00CB689B">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12775</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93546823"/>
                <w:placeholder>
                  <w:docPart w:val="F068A5C8AA664DACB758F82668D02375"/>
                </w:placeholder>
                <w:dataBinding w:prefixMappings="xmlns:ns0='http://purl.org/dc/elements/1.1/' xmlns:ns1='http://schemas.openxmlformats.org/package/2006/metadata/core-properties' " w:xpath="/ns1:coreProperties[1]/ns0:title[1]" w:storeItemID="{6C3C8BC8-F283-45AE-878A-BAB7291924A1}"/>
                <w:text/>
              </w:sdtPr>
              <w:sdtEndPr/>
              <w:sdtContent>
                <w:r w:rsidR="00ED2FDB">
                  <w:rPr>
                    <w:rFonts w:ascii="Arial-BoldMT" w:hAnsi="Arial-BoldMT"/>
                    <w:color w:val="000000"/>
                    <w:sz w:val="16"/>
                    <w:szCs w:val="16"/>
                  </w:rPr>
                  <w:t>doc.: IEEE 802.11-22/1129r0</w:t>
                </w:r>
              </w:sdtContent>
            </w:sdt>
          </w:p>
          <w:p w14:paraId="0374D0E6" w14:textId="31AFAB84" w:rsidR="00CB689B" w:rsidRPr="00886837" w:rsidRDefault="00940CBF" w:rsidP="00CB689B">
            <w:pPr>
              <w:rPr>
                <w:rFonts w:ascii="Arial-BoldMT" w:hAnsi="Arial-BoldMT" w:hint="eastAsia"/>
                <w:color w:val="000000"/>
                <w:sz w:val="16"/>
                <w:szCs w:val="16"/>
              </w:rPr>
            </w:pPr>
            <w:sdt>
              <w:sdtPr>
                <w:rPr>
                  <w:rFonts w:ascii="Arial-BoldMT" w:hAnsi="Arial-BoldMT"/>
                  <w:color w:val="000000"/>
                  <w:sz w:val="16"/>
                  <w:szCs w:val="16"/>
                </w:rPr>
                <w:alias w:val="Comments"/>
                <w:tag w:val=""/>
                <w:id w:val="-579141723"/>
                <w:placeholder>
                  <w:docPart w:val="C5677256467D4CB28D9090DF19B63AB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D2FDB">
                  <w:rPr>
                    <w:rFonts w:ascii="Arial-BoldMT" w:hAnsi="Arial-BoldMT"/>
                    <w:color w:val="000000"/>
                    <w:sz w:val="16"/>
                    <w:szCs w:val="16"/>
                  </w:rPr>
                  <w:t>[https://mentor.ieee.org/802.11/dcn/22/11-22-1129-00-00be-lb266-cr-cl9-emlsr.docx]</w:t>
                </w:r>
              </w:sdtContent>
            </w:sdt>
          </w:p>
          <w:p w14:paraId="1516E826" w14:textId="318D6015" w:rsidR="00BF0F36" w:rsidRPr="007D7970" w:rsidRDefault="00BF0F36" w:rsidP="00BF0F36">
            <w:pPr>
              <w:rPr>
                <w:rFonts w:ascii="Arial" w:hAnsi="Arial" w:cs="Arial"/>
                <w:color w:val="000000"/>
                <w:sz w:val="16"/>
                <w:szCs w:val="16"/>
              </w:rPr>
            </w:pPr>
          </w:p>
        </w:tc>
      </w:tr>
      <w:tr w:rsidR="00A67A48" w:rsidRPr="007D7970" w14:paraId="3B4E621F" w14:textId="77777777" w:rsidTr="007D7970">
        <w:tc>
          <w:tcPr>
            <w:tcW w:w="750" w:type="dxa"/>
          </w:tcPr>
          <w:p w14:paraId="419BBE45" w14:textId="65C850D3" w:rsidR="00A67A48" w:rsidRPr="007D7970" w:rsidRDefault="00A67A48" w:rsidP="00A67A48">
            <w:pPr>
              <w:rPr>
                <w:rFonts w:ascii="Arial" w:hAnsi="Arial" w:cs="Arial"/>
                <w:sz w:val="16"/>
                <w:szCs w:val="16"/>
              </w:rPr>
            </w:pPr>
            <w:r w:rsidRPr="007D7970">
              <w:rPr>
                <w:rFonts w:ascii="Arial" w:hAnsi="Arial" w:cs="Arial"/>
                <w:sz w:val="16"/>
                <w:szCs w:val="16"/>
              </w:rPr>
              <w:t>13049</w:t>
            </w:r>
          </w:p>
        </w:tc>
        <w:tc>
          <w:tcPr>
            <w:tcW w:w="1135" w:type="dxa"/>
          </w:tcPr>
          <w:p w14:paraId="0EDF358F" w14:textId="50D19A79" w:rsidR="00A67A48" w:rsidRPr="007D7970" w:rsidRDefault="00A67A48" w:rsidP="00A67A48">
            <w:pPr>
              <w:rPr>
                <w:rFonts w:ascii="Arial" w:hAnsi="Arial" w:cs="Arial"/>
                <w:sz w:val="16"/>
                <w:szCs w:val="16"/>
              </w:rPr>
            </w:pPr>
            <w:proofErr w:type="spellStart"/>
            <w:r w:rsidRPr="007D7970">
              <w:rPr>
                <w:rFonts w:ascii="Arial" w:hAnsi="Arial" w:cs="Arial"/>
                <w:sz w:val="16"/>
                <w:szCs w:val="16"/>
              </w:rPr>
              <w:t>Huizhao</w:t>
            </w:r>
            <w:proofErr w:type="spellEnd"/>
            <w:r w:rsidRPr="007D7970">
              <w:rPr>
                <w:rFonts w:ascii="Arial" w:hAnsi="Arial" w:cs="Arial"/>
                <w:sz w:val="16"/>
                <w:szCs w:val="16"/>
              </w:rPr>
              <w:t xml:space="preserve"> Wang</w:t>
            </w:r>
          </w:p>
        </w:tc>
        <w:tc>
          <w:tcPr>
            <w:tcW w:w="810" w:type="dxa"/>
          </w:tcPr>
          <w:p w14:paraId="24167648" w14:textId="6E3CA6EA" w:rsidR="00A67A48" w:rsidRPr="007D7970" w:rsidRDefault="00A67A48" w:rsidP="00A67A48">
            <w:pPr>
              <w:rPr>
                <w:rFonts w:ascii="Arial" w:hAnsi="Arial" w:cs="Arial"/>
                <w:sz w:val="16"/>
                <w:szCs w:val="16"/>
              </w:rPr>
            </w:pPr>
            <w:r w:rsidRPr="007D7970">
              <w:rPr>
                <w:rFonts w:ascii="Arial" w:hAnsi="Arial" w:cs="Arial"/>
                <w:sz w:val="16"/>
                <w:szCs w:val="16"/>
              </w:rPr>
              <w:t>9.4.1.74</w:t>
            </w:r>
          </w:p>
        </w:tc>
        <w:tc>
          <w:tcPr>
            <w:tcW w:w="720" w:type="dxa"/>
          </w:tcPr>
          <w:p w14:paraId="0CC47F00" w14:textId="27DC4523" w:rsidR="00A67A48" w:rsidRPr="007D7970" w:rsidRDefault="00A67A48" w:rsidP="00A67A48">
            <w:pPr>
              <w:rPr>
                <w:rFonts w:ascii="Arial" w:hAnsi="Arial" w:cs="Arial"/>
                <w:sz w:val="16"/>
                <w:szCs w:val="16"/>
              </w:rPr>
            </w:pPr>
            <w:r w:rsidRPr="007D7970">
              <w:rPr>
                <w:rFonts w:ascii="Arial" w:hAnsi="Arial" w:cs="Arial"/>
                <w:sz w:val="16"/>
                <w:szCs w:val="16"/>
              </w:rPr>
              <w:t>190.40</w:t>
            </w:r>
          </w:p>
        </w:tc>
        <w:tc>
          <w:tcPr>
            <w:tcW w:w="2197" w:type="dxa"/>
          </w:tcPr>
          <w:p w14:paraId="6948EA7B" w14:textId="4855195F" w:rsidR="00A67A48" w:rsidRPr="007D7970" w:rsidRDefault="00A67A48" w:rsidP="00A67A48">
            <w:pPr>
              <w:rPr>
                <w:rFonts w:ascii="Arial" w:hAnsi="Arial" w:cs="Arial"/>
                <w:sz w:val="16"/>
                <w:szCs w:val="16"/>
              </w:rPr>
            </w:pPr>
            <w:r w:rsidRPr="007D7970">
              <w:rPr>
                <w:rFonts w:ascii="Arial" w:hAnsi="Arial" w:cs="Arial"/>
                <w:sz w:val="16"/>
                <w:szCs w:val="16"/>
              </w:rPr>
              <w:t xml:space="preserve">Because EMLSR and EMLMR are mutually exclusive, only one Link Bitmap sub field is needed, please remove the </w:t>
            </w:r>
            <w:proofErr w:type="spellStart"/>
            <w:r w:rsidRPr="007D7970">
              <w:rPr>
                <w:rFonts w:ascii="Arial" w:hAnsi="Arial" w:cs="Arial"/>
                <w:sz w:val="16"/>
                <w:szCs w:val="16"/>
              </w:rPr>
              <w:t>the</w:t>
            </w:r>
            <w:proofErr w:type="spellEnd"/>
            <w:r w:rsidRPr="007D7970">
              <w:rPr>
                <w:rFonts w:ascii="Arial" w:hAnsi="Arial" w:cs="Arial"/>
                <w:sz w:val="16"/>
                <w:szCs w:val="16"/>
              </w:rPr>
              <w:t xml:space="preserve"> redundant Link Bitmap subfield</w:t>
            </w:r>
          </w:p>
        </w:tc>
        <w:tc>
          <w:tcPr>
            <w:tcW w:w="2160" w:type="dxa"/>
          </w:tcPr>
          <w:p w14:paraId="2D585577" w14:textId="03BB1A32" w:rsidR="00A67A48" w:rsidRPr="007D7970" w:rsidRDefault="00A67A48" w:rsidP="00A67A48">
            <w:pPr>
              <w:rPr>
                <w:rFonts w:ascii="Arial" w:hAnsi="Arial" w:cs="Arial"/>
                <w:sz w:val="16"/>
                <w:szCs w:val="16"/>
              </w:rPr>
            </w:pPr>
            <w:r w:rsidRPr="007D7970">
              <w:rPr>
                <w:rFonts w:ascii="Arial" w:hAnsi="Arial" w:cs="Arial"/>
                <w:sz w:val="16"/>
                <w:szCs w:val="16"/>
              </w:rPr>
              <w:t>As suggested in the comment</w:t>
            </w:r>
          </w:p>
        </w:tc>
        <w:tc>
          <w:tcPr>
            <w:tcW w:w="2432" w:type="dxa"/>
          </w:tcPr>
          <w:p w14:paraId="615788FD" w14:textId="77777777" w:rsidR="00772C2D" w:rsidRDefault="00772C2D" w:rsidP="00772C2D">
            <w:pPr>
              <w:rPr>
                <w:rFonts w:ascii="Arial" w:hAnsi="Arial" w:cs="Arial"/>
                <w:color w:val="000000"/>
                <w:sz w:val="16"/>
                <w:szCs w:val="16"/>
              </w:rPr>
            </w:pPr>
            <w:r>
              <w:rPr>
                <w:rFonts w:ascii="Arial" w:hAnsi="Arial" w:cs="Arial"/>
                <w:color w:val="000000"/>
                <w:sz w:val="16"/>
                <w:szCs w:val="16"/>
              </w:rPr>
              <w:t>Revised.</w:t>
            </w:r>
          </w:p>
          <w:p w14:paraId="762F3257" w14:textId="77777777" w:rsidR="00772C2D" w:rsidRDefault="00772C2D" w:rsidP="00772C2D">
            <w:pPr>
              <w:rPr>
                <w:rFonts w:ascii="Arial" w:hAnsi="Arial" w:cs="Arial"/>
                <w:color w:val="000000"/>
                <w:sz w:val="16"/>
                <w:szCs w:val="16"/>
              </w:rPr>
            </w:pPr>
          </w:p>
          <w:p w14:paraId="0BAB2B0B" w14:textId="77777777" w:rsidR="00772C2D" w:rsidRDefault="00772C2D" w:rsidP="00772C2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409F0D27" w14:textId="77777777" w:rsidR="00772C2D" w:rsidRDefault="00772C2D" w:rsidP="00772C2D">
            <w:pPr>
              <w:rPr>
                <w:rFonts w:ascii="Arial" w:hAnsi="Arial" w:cs="Arial"/>
                <w:color w:val="000000"/>
                <w:sz w:val="16"/>
                <w:szCs w:val="16"/>
              </w:rPr>
            </w:pPr>
          </w:p>
          <w:p w14:paraId="30C867F0" w14:textId="3C1C789C" w:rsidR="00772C2D" w:rsidRPr="00886837" w:rsidRDefault="00772C2D" w:rsidP="00772C2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B17FA5">
              <w:rPr>
                <w:rFonts w:ascii="Arial-BoldMT" w:hAnsi="Arial-BoldMT"/>
                <w:color w:val="000000"/>
                <w:sz w:val="16"/>
                <w:szCs w:val="16"/>
              </w:rPr>
              <w:t>3049</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894689311"/>
                <w:placeholder>
                  <w:docPart w:val="7CAFDF3B9D2F4F3097260A8F7D6C56FB"/>
                </w:placeholder>
                <w:dataBinding w:prefixMappings="xmlns:ns0='http://purl.org/dc/elements/1.1/' xmlns:ns1='http://schemas.openxmlformats.org/package/2006/metadata/core-properties' " w:xpath="/ns1:coreProperties[1]/ns0:title[1]" w:storeItemID="{6C3C8BC8-F283-45AE-878A-BAB7291924A1}"/>
                <w:text/>
              </w:sdtPr>
              <w:sdtEndPr/>
              <w:sdtContent>
                <w:r w:rsidR="00ED2FDB">
                  <w:rPr>
                    <w:rFonts w:ascii="Arial-BoldMT" w:hAnsi="Arial-BoldMT"/>
                    <w:color w:val="000000"/>
                    <w:sz w:val="16"/>
                    <w:szCs w:val="16"/>
                  </w:rPr>
                  <w:t>doc.: IEEE 802.11-22/1129r0</w:t>
                </w:r>
              </w:sdtContent>
            </w:sdt>
          </w:p>
          <w:p w14:paraId="134822B4" w14:textId="6938B923" w:rsidR="00772C2D" w:rsidRPr="00886837" w:rsidRDefault="00940CBF" w:rsidP="00772C2D">
            <w:pPr>
              <w:rPr>
                <w:rFonts w:ascii="Arial-BoldMT" w:hAnsi="Arial-BoldMT" w:hint="eastAsia"/>
                <w:color w:val="000000"/>
                <w:sz w:val="16"/>
                <w:szCs w:val="16"/>
              </w:rPr>
            </w:pPr>
            <w:sdt>
              <w:sdtPr>
                <w:rPr>
                  <w:rFonts w:ascii="Arial-BoldMT" w:hAnsi="Arial-BoldMT"/>
                  <w:color w:val="000000"/>
                  <w:sz w:val="16"/>
                  <w:szCs w:val="16"/>
                </w:rPr>
                <w:alias w:val="Comments"/>
                <w:tag w:val=""/>
                <w:id w:val="-893199778"/>
                <w:placeholder>
                  <w:docPart w:val="1B5598CFC751439DB8935E94080D166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D2FDB">
                  <w:rPr>
                    <w:rFonts w:ascii="Arial-BoldMT" w:hAnsi="Arial-BoldMT"/>
                    <w:color w:val="000000"/>
                    <w:sz w:val="16"/>
                    <w:szCs w:val="16"/>
                  </w:rPr>
                  <w:t>[https://mentor.ieee.org/802.11/dcn/22/11-22-1129-00-00be-lb266-cr-cl9-emlsr.docx]</w:t>
                </w:r>
              </w:sdtContent>
            </w:sdt>
          </w:p>
          <w:p w14:paraId="30D37579" w14:textId="77777777" w:rsidR="00A67A48" w:rsidRPr="007D7970" w:rsidRDefault="00A67A48" w:rsidP="00A67A48">
            <w:pPr>
              <w:rPr>
                <w:rFonts w:ascii="Arial" w:hAnsi="Arial" w:cs="Arial"/>
                <w:color w:val="000000"/>
                <w:sz w:val="16"/>
                <w:szCs w:val="16"/>
              </w:rPr>
            </w:pPr>
          </w:p>
        </w:tc>
      </w:tr>
      <w:tr w:rsidR="00524AF0" w:rsidRPr="007D7970" w14:paraId="74F7F2F3" w14:textId="77777777" w:rsidTr="007D7970">
        <w:tc>
          <w:tcPr>
            <w:tcW w:w="750" w:type="dxa"/>
          </w:tcPr>
          <w:p w14:paraId="296FD0B2" w14:textId="761732AA" w:rsidR="00524AF0" w:rsidRPr="007D7970" w:rsidRDefault="00524AF0" w:rsidP="00524AF0">
            <w:pPr>
              <w:rPr>
                <w:rFonts w:ascii="Arial" w:hAnsi="Arial" w:cs="Arial"/>
                <w:sz w:val="16"/>
                <w:szCs w:val="16"/>
              </w:rPr>
            </w:pPr>
            <w:r w:rsidRPr="007D7970">
              <w:rPr>
                <w:rFonts w:ascii="Arial" w:hAnsi="Arial" w:cs="Arial"/>
                <w:sz w:val="16"/>
                <w:szCs w:val="16"/>
              </w:rPr>
              <w:t>13458</w:t>
            </w:r>
          </w:p>
        </w:tc>
        <w:tc>
          <w:tcPr>
            <w:tcW w:w="1135" w:type="dxa"/>
          </w:tcPr>
          <w:p w14:paraId="41A60B0A" w14:textId="72FFA2FC" w:rsidR="00524AF0" w:rsidRPr="007D7970" w:rsidRDefault="00524AF0" w:rsidP="00524AF0">
            <w:pPr>
              <w:rPr>
                <w:rFonts w:ascii="Arial" w:hAnsi="Arial" w:cs="Arial"/>
                <w:sz w:val="16"/>
                <w:szCs w:val="16"/>
              </w:rPr>
            </w:pPr>
            <w:r w:rsidRPr="007D7970">
              <w:rPr>
                <w:rFonts w:ascii="Arial" w:hAnsi="Arial" w:cs="Arial"/>
                <w:sz w:val="16"/>
                <w:szCs w:val="16"/>
              </w:rPr>
              <w:t>Liwen Chu</w:t>
            </w:r>
          </w:p>
        </w:tc>
        <w:tc>
          <w:tcPr>
            <w:tcW w:w="810" w:type="dxa"/>
          </w:tcPr>
          <w:p w14:paraId="1A025853" w14:textId="7EC86F69" w:rsidR="00524AF0" w:rsidRPr="007D7970" w:rsidRDefault="00524AF0" w:rsidP="00524AF0">
            <w:pPr>
              <w:rPr>
                <w:rFonts w:ascii="Arial" w:hAnsi="Arial" w:cs="Arial"/>
                <w:sz w:val="16"/>
                <w:szCs w:val="16"/>
              </w:rPr>
            </w:pPr>
            <w:r w:rsidRPr="007D7970">
              <w:rPr>
                <w:rFonts w:ascii="Arial" w:hAnsi="Arial" w:cs="Arial"/>
                <w:sz w:val="16"/>
                <w:szCs w:val="16"/>
              </w:rPr>
              <w:t>9.4.1.74</w:t>
            </w:r>
          </w:p>
        </w:tc>
        <w:tc>
          <w:tcPr>
            <w:tcW w:w="720" w:type="dxa"/>
          </w:tcPr>
          <w:p w14:paraId="67032BE3" w14:textId="6A671650" w:rsidR="00524AF0" w:rsidRPr="007D7970" w:rsidRDefault="00524AF0" w:rsidP="00524AF0">
            <w:pPr>
              <w:rPr>
                <w:rFonts w:ascii="Arial" w:hAnsi="Arial" w:cs="Arial"/>
                <w:sz w:val="16"/>
                <w:szCs w:val="16"/>
              </w:rPr>
            </w:pPr>
            <w:r w:rsidRPr="007D7970">
              <w:rPr>
                <w:rFonts w:ascii="Arial" w:hAnsi="Arial" w:cs="Arial"/>
                <w:sz w:val="16"/>
                <w:szCs w:val="16"/>
              </w:rPr>
              <w:t>190.43</w:t>
            </w:r>
          </w:p>
        </w:tc>
        <w:tc>
          <w:tcPr>
            <w:tcW w:w="2197" w:type="dxa"/>
          </w:tcPr>
          <w:p w14:paraId="7FB78518" w14:textId="0FCFEEFB" w:rsidR="00524AF0" w:rsidRPr="007D7970" w:rsidRDefault="00524AF0" w:rsidP="00524AF0">
            <w:pPr>
              <w:rPr>
                <w:rFonts w:ascii="Arial" w:hAnsi="Arial" w:cs="Arial"/>
                <w:sz w:val="16"/>
                <w:szCs w:val="16"/>
              </w:rPr>
            </w:pPr>
            <w:r w:rsidRPr="007D7970">
              <w:rPr>
                <w:rFonts w:ascii="Arial" w:hAnsi="Arial" w:cs="Arial"/>
                <w:sz w:val="16"/>
                <w:szCs w:val="16"/>
              </w:rPr>
              <w:t>Change the bits of EMLSR Link Bitmap to "0 or 16"</w:t>
            </w:r>
          </w:p>
        </w:tc>
        <w:tc>
          <w:tcPr>
            <w:tcW w:w="2160" w:type="dxa"/>
          </w:tcPr>
          <w:p w14:paraId="3E79DD8F" w14:textId="370FC696" w:rsidR="00524AF0" w:rsidRPr="007D7970" w:rsidRDefault="00524AF0" w:rsidP="00524AF0">
            <w:pPr>
              <w:rPr>
                <w:rFonts w:ascii="Arial" w:hAnsi="Arial" w:cs="Arial"/>
                <w:sz w:val="16"/>
                <w:szCs w:val="16"/>
              </w:rPr>
            </w:pPr>
            <w:r w:rsidRPr="007D7970">
              <w:rPr>
                <w:rFonts w:ascii="Arial" w:hAnsi="Arial" w:cs="Arial"/>
                <w:sz w:val="16"/>
                <w:szCs w:val="16"/>
              </w:rPr>
              <w:t>As in comment</w:t>
            </w:r>
          </w:p>
        </w:tc>
        <w:tc>
          <w:tcPr>
            <w:tcW w:w="2432" w:type="dxa"/>
          </w:tcPr>
          <w:p w14:paraId="01A88497" w14:textId="77777777" w:rsidR="00772C2D" w:rsidRDefault="00772C2D" w:rsidP="00772C2D">
            <w:pPr>
              <w:rPr>
                <w:rFonts w:ascii="Arial" w:hAnsi="Arial" w:cs="Arial"/>
                <w:color w:val="000000"/>
                <w:sz w:val="16"/>
                <w:szCs w:val="16"/>
              </w:rPr>
            </w:pPr>
            <w:r>
              <w:rPr>
                <w:rFonts w:ascii="Arial" w:hAnsi="Arial" w:cs="Arial"/>
                <w:color w:val="000000"/>
                <w:sz w:val="16"/>
                <w:szCs w:val="16"/>
              </w:rPr>
              <w:t>Revised.</w:t>
            </w:r>
          </w:p>
          <w:p w14:paraId="38F34EB3" w14:textId="77777777" w:rsidR="00772C2D" w:rsidRDefault="00772C2D" w:rsidP="00772C2D">
            <w:pPr>
              <w:rPr>
                <w:rFonts w:ascii="Arial" w:hAnsi="Arial" w:cs="Arial"/>
                <w:color w:val="000000"/>
                <w:sz w:val="16"/>
                <w:szCs w:val="16"/>
              </w:rPr>
            </w:pPr>
          </w:p>
          <w:p w14:paraId="691F0B8F" w14:textId="77777777" w:rsidR="00772C2D" w:rsidRDefault="00772C2D" w:rsidP="00772C2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670B4CC8" w14:textId="77777777" w:rsidR="00772C2D" w:rsidRDefault="00772C2D" w:rsidP="00772C2D">
            <w:pPr>
              <w:rPr>
                <w:rFonts w:ascii="Arial" w:hAnsi="Arial" w:cs="Arial"/>
                <w:color w:val="000000"/>
                <w:sz w:val="16"/>
                <w:szCs w:val="16"/>
              </w:rPr>
            </w:pPr>
          </w:p>
          <w:p w14:paraId="378D7AB6" w14:textId="17BEB3DD" w:rsidR="00772C2D" w:rsidRPr="00886837" w:rsidRDefault="00772C2D" w:rsidP="00772C2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B17FA5">
              <w:rPr>
                <w:rFonts w:ascii="Arial-BoldMT" w:hAnsi="Arial-BoldMT"/>
                <w:color w:val="000000"/>
                <w:sz w:val="16"/>
                <w:szCs w:val="16"/>
              </w:rPr>
              <w:t>3458</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401526514"/>
                <w:placeholder>
                  <w:docPart w:val="CE0BC78E2D3543768180B31B6B07CBDC"/>
                </w:placeholder>
                <w:dataBinding w:prefixMappings="xmlns:ns0='http://purl.org/dc/elements/1.1/' xmlns:ns1='http://schemas.openxmlformats.org/package/2006/metadata/core-properties' " w:xpath="/ns1:coreProperties[1]/ns0:title[1]" w:storeItemID="{6C3C8BC8-F283-45AE-878A-BAB7291924A1}"/>
                <w:text/>
              </w:sdtPr>
              <w:sdtEndPr/>
              <w:sdtContent>
                <w:r w:rsidR="00ED2FDB">
                  <w:rPr>
                    <w:rFonts w:ascii="Arial-BoldMT" w:hAnsi="Arial-BoldMT"/>
                    <w:color w:val="000000"/>
                    <w:sz w:val="16"/>
                    <w:szCs w:val="16"/>
                  </w:rPr>
                  <w:t>doc.: IEEE 802.11-22/1129r0</w:t>
                </w:r>
              </w:sdtContent>
            </w:sdt>
          </w:p>
          <w:p w14:paraId="49A95ABA" w14:textId="168974F9" w:rsidR="00772C2D" w:rsidRPr="00886837" w:rsidRDefault="00940CBF" w:rsidP="00772C2D">
            <w:pPr>
              <w:rPr>
                <w:rFonts w:ascii="Arial-BoldMT" w:hAnsi="Arial-BoldMT" w:hint="eastAsia"/>
                <w:color w:val="000000"/>
                <w:sz w:val="16"/>
                <w:szCs w:val="16"/>
              </w:rPr>
            </w:pPr>
            <w:sdt>
              <w:sdtPr>
                <w:rPr>
                  <w:rFonts w:ascii="Arial-BoldMT" w:hAnsi="Arial-BoldMT"/>
                  <w:color w:val="000000"/>
                  <w:sz w:val="16"/>
                  <w:szCs w:val="16"/>
                </w:rPr>
                <w:alias w:val="Comments"/>
                <w:tag w:val=""/>
                <w:id w:val="1052275729"/>
                <w:placeholder>
                  <w:docPart w:val="7BAD2A2715BD4C5D840ADBF425077CA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D2FDB">
                  <w:rPr>
                    <w:rFonts w:ascii="Arial-BoldMT" w:hAnsi="Arial-BoldMT"/>
                    <w:color w:val="000000"/>
                    <w:sz w:val="16"/>
                    <w:szCs w:val="16"/>
                  </w:rPr>
                  <w:t>[https://mentor.ieee.org/802.11/dcn/22/11-22-1129-00-00be-lb266-cr-cl9-emlsr.docx]</w:t>
                </w:r>
              </w:sdtContent>
            </w:sdt>
          </w:p>
          <w:p w14:paraId="643589E5" w14:textId="77777777" w:rsidR="00524AF0" w:rsidRPr="007D7970" w:rsidRDefault="00524AF0" w:rsidP="00524AF0">
            <w:pPr>
              <w:rPr>
                <w:rFonts w:ascii="Arial" w:hAnsi="Arial" w:cs="Arial"/>
                <w:color w:val="000000"/>
                <w:sz w:val="16"/>
                <w:szCs w:val="16"/>
              </w:rPr>
            </w:pPr>
          </w:p>
        </w:tc>
      </w:tr>
      <w:tr w:rsidR="004500BA" w:rsidRPr="007D7970" w14:paraId="27C4C1F9" w14:textId="77777777" w:rsidTr="007D7970">
        <w:tc>
          <w:tcPr>
            <w:tcW w:w="750" w:type="dxa"/>
          </w:tcPr>
          <w:p w14:paraId="4C861B98" w14:textId="35931FE2" w:rsidR="004500BA" w:rsidRPr="007D7970" w:rsidRDefault="004500BA" w:rsidP="004500BA">
            <w:pPr>
              <w:rPr>
                <w:rFonts w:ascii="Arial" w:hAnsi="Arial" w:cs="Arial"/>
                <w:sz w:val="16"/>
                <w:szCs w:val="16"/>
              </w:rPr>
            </w:pPr>
            <w:r w:rsidRPr="007D7970">
              <w:rPr>
                <w:rFonts w:ascii="Arial" w:hAnsi="Arial" w:cs="Arial"/>
                <w:sz w:val="16"/>
                <w:szCs w:val="16"/>
              </w:rPr>
              <w:lastRenderedPageBreak/>
              <w:t>13747</w:t>
            </w:r>
          </w:p>
        </w:tc>
        <w:tc>
          <w:tcPr>
            <w:tcW w:w="1135" w:type="dxa"/>
          </w:tcPr>
          <w:p w14:paraId="4FDD85F0" w14:textId="683AF565" w:rsidR="004500BA" w:rsidRPr="007D7970" w:rsidRDefault="004500BA" w:rsidP="004500BA">
            <w:pPr>
              <w:rPr>
                <w:rFonts w:ascii="Arial" w:hAnsi="Arial" w:cs="Arial"/>
                <w:sz w:val="16"/>
                <w:szCs w:val="16"/>
              </w:rPr>
            </w:pPr>
            <w:r w:rsidRPr="007D7970">
              <w:rPr>
                <w:rFonts w:ascii="Arial" w:hAnsi="Arial" w:cs="Arial"/>
                <w:sz w:val="16"/>
                <w:szCs w:val="16"/>
              </w:rPr>
              <w:t>Yuchen Guo</w:t>
            </w:r>
          </w:p>
        </w:tc>
        <w:tc>
          <w:tcPr>
            <w:tcW w:w="810" w:type="dxa"/>
          </w:tcPr>
          <w:p w14:paraId="00681B5D" w14:textId="5BF2053B" w:rsidR="004500BA" w:rsidRPr="007D7970" w:rsidRDefault="004500BA" w:rsidP="004500BA">
            <w:pPr>
              <w:rPr>
                <w:rFonts w:ascii="Arial" w:hAnsi="Arial" w:cs="Arial"/>
                <w:sz w:val="16"/>
                <w:szCs w:val="16"/>
              </w:rPr>
            </w:pPr>
            <w:r w:rsidRPr="007D7970">
              <w:rPr>
                <w:rFonts w:ascii="Arial" w:hAnsi="Arial" w:cs="Arial"/>
                <w:sz w:val="16"/>
                <w:szCs w:val="16"/>
              </w:rPr>
              <w:t>9.4.1.74</w:t>
            </w:r>
          </w:p>
        </w:tc>
        <w:tc>
          <w:tcPr>
            <w:tcW w:w="720" w:type="dxa"/>
          </w:tcPr>
          <w:p w14:paraId="34EE63BA" w14:textId="6EBF8EB5" w:rsidR="004500BA" w:rsidRPr="007D7970" w:rsidRDefault="004500BA" w:rsidP="004500BA">
            <w:pPr>
              <w:rPr>
                <w:rFonts w:ascii="Arial" w:hAnsi="Arial" w:cs="Arial"/>
                <w:sz w:val="16"/>
                <w:szCs w:val="16"/>
              </w:rPr>
            </w:pPr>
            <w:r w:rsidRPr="007D7970">
              <w:rPr>
                <w:rFonts w:ascii="Arial" w:hAnsi="Arial" w:cs="Arial"/>
                <w:sz w:val="16"/>
                <w:szCs w:val="16"/>
              </w:rPr>
              <w:t>190.43</w:t>
            </w:r>
          </w:p>
        </w:tc>
        <w:tc>
          <w:tcPr>
            <w:tcW w:w="2197" w:type="dxa"/>
          </w:tcPr>
          <w:p w14:paraId="38749F1A" w14:textId="45D2B3A2" w:rsidR="004500BA" w:rsidRPr="007D7970" w:rsidRDefault="004500BA" w:rsidP="004500BA">
            <w:pPr>
              <w:rPr>
                <w:rFonts w:ascii="Arial" w:hAnsi="Arial" w:cs="Arial"/>
                <w:sz w:val="16"/>
                <w:szCs w:val="16"/>
              </w:rPr>
            </w:pPr>
            <w:r w:rsidRPr="007D7970">
              <w:rPr>
                <w:rFonts w:ascii="Arial" w:hAnsi="Arial" w:cs="Arial"/>
                <w:sz w:val="16"/>
                <w:szCs w:val="16"/>
              </w:rPr>
              <w:t>Is the EMLSR Link Bitmap subfield always present? It seems that it's not needed if the EMLSR Mode subfield is set to 0</w:t>
            </w:r>
          </w:p>
        </w:tc>
        <w:tc>
          <w:tcPr>
            <w:tcW w:w="2160" w:type="dxa"/>
          </w:tcPr>
          <w:p w14:paraId="6D088A13" w14:textId="3F422DAF" w:rsidR="004500BA" w:rsidRPr="007D7970" w:rsidRDefault="004500BA" w:rsidP="004500BA">
            <w:pPr>
              <w:rPr>
                <w:rFonts w:ascii="Arial" w:hAnsi="Arial" w:cs="Arial"/>
                <w:sz w:val="16"/>
                <w:szCs w:val="16"/>
              </w:rPr>
            </w:pPr>
            <w:r w:rsidRPr="007D7970">
              <w:rPr>
                <w:rFonts w:ascii="Arial" w:hAnsi="Arial" w:cs="Arial"/>
                <w:sz w:val="16"/>
                <w:szCs w:val="16"/>
              </w:rPr>
              <w:t>change 16 to 0 or 16</w:t>
            </w:r>
          </w:p>
        </w:tc>
        <w:tc>
          <w:tcPr>
            <w:tcW w:w="2432" w:type="dxa"/>
          </w:tcPr>
          <w:p w14:paraId="1A28A262" w14:textId="77777777" w:rsidR="009813BD" w:rsidRDefault="009813BD" w:rsidP="009813BD">
            <w:pPr>
              <w:rPr>
                <w:rFonts w:ascii="Arial" w:hAnsi="Arial" w:cs="Arial"/>
                <w:color w:val="000000"/>
                <w:sz w:val="16"/>
                <w:szCs w:val="16"/>
              </w:rPr>
            </w:pPr>
            <w:r>
              <w:rPr>
                <w:rFonts w:ascii="Arial" w:hAnsi="Arial" w:cs="Arial"/>
                <w:color w:val="000000"/>
                <w:sz w:val="16"/>
                <w:szCs w:val="16"/>
              </w:rPr>
              <w:t>Revised.</w:t>
            </w:r>
          </w:p>
          <w:p w14:paraId="23EA57E7" w14:textId="77777777" w:rsidR="009813BD" w:rsidRDefault="009813BD" w:rsidP="009813BD">
            <w:pPr>
              <w:rPr>
                <w:rFonts w:ascii="Arial" w:hAnsi="Arial" w:cs="Arial"/>
                <w:color w:val="000000"/>
                <w:sz w:val="16"/>
                <w:szCs w:val="16"/>
              </w:rPr>
            </w:pPr>
          </w:p>
          <w:p w14:paraId="703B0BA3" w14:textId="77777777" w:rsidR="009813BD" w:rsidRDefault="009813BD" w:rsidP="009813B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243A5A70" w14:textId="77777777" w:rsidR="009813BD" w:rsidRDefault="009813BD" w:rsidP="009813BD">
            <w:pPr>
              <w:rPr>
                <w:rFonts w:ascii="Arial" w:hAnsi="Arial" w:cs="Arial"/>
                <w:color w:val="000000"/>
                <w:sz w:val="16"/>
                <w:szCs w:val="16"/>
              </w:rPr>
            </w:pPr>
          </w:p>
          <w:p w14:paraId="6DAC35A7" w14:textId="72E664A4" w:rsidR="009813BD" w:rsidRPr="00886837" w:rsidRDefault="009813BD" w:rsidP="009813B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3747</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569969536"/>
                <w:placeholder>
                  <w:docPart w:val="21F74C39782B4621BAD22297128B4342"/>
                </w:placeholder>
                <w:dataBinding w:prefixMappings="xmlns:ns0='http://purl.org/dc/elements/1.1/' xmlns:ns1='http://schemas.openxmlformats.org/package/2006/metadata/core-properties' " w:xpath="/ns1:coreProperties[1]/ns0:title[1]" w:storeItemID="{6C3C8BC8-F283-45AE-878A-BAB7291924A1}"/>
                <w:text/>
              </w:sdtPr>
              <w:sdtEndPr/>
              <w:sdtContent>
                <w:r w:rsidR="00ED2FDB">
                  <w:rPr>
                    <w:rFonts w:ascii="Arial-BoldMT" w:hAnsi="Arial-BoldMT"/>
                    <w:color w:val="000000"/>
                    <w:sz w:val="16"/>
                    <w:szCs w:val="16"/>
                  </w:rPr>
                  <w:t>doc.: IEEE 802.11-22/1129r0</w:t>
                </w:r>
              </w:sdtContent>
            </w:sdt>
          </w:p>
          <w:p w14:paraId="02934600" w14:textId="66A028B5" w:rsidR="009813BD" w:rsidRPr="00886837" w:rsidRDefault="00940CBF" w:rsidP="009813BD">
            <w:pPr>
              <w:rPr>
                <w:rFonts w:ascii="Arial-BoldMT" w:hAnsi="Arial-BoldMT" w:hint="eastAsia"/>
                <w:color w:val="000000"/>
                <w:sz w:val="16"/>
                <w:szCs w:val="16"/>
              </w:rPr>
            </w:pPr>
            <w:sdt>
              <w:sdtPr>
                <w:rPr>
                  <w:rFonts w:ascii="Arial-BoldMT" w:hAnsi="Arial-BoldMT"/>
                  <w:color w:val="000000"/>
                  <w:sz w:val="16"/>
                  <w:szCs w:val="16"/>
                </w:rPr>
                <w:alias w:val="Comments"/>
                <w:tag w:val=""/>
                <w:id w:val="1246924036"/>
                <w:placeholder>
                  <w:docPart w:val="A59C9A61ABE0499AB5D4C525B45E8D7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D2FDB">
                  <w:rPr>
                    <w:rFonts w:ascii="Arial-BoldMT" w:hAnsi="Arial-BoldMT"/>
                    <w:color w:val="000000"/>
                    <w:sz w:val="16"/>
                    <w:szCs w:val="16"/>
                  </w:rPr>
                  <w:t>[https://mentor.ieee.org/802.11/dcn/22/11-22-1129-00-00be-lb266-cr-cl9-emlsr.docx]</w:t>
                </w:r>
              </w:sdtContent>
            </w:sdt>
          </w:p>
          <w:p w14:paraId="7BA5EEBD" w14:textId="77777777" w:rsidR="004500BA" w:rsidRPr="007D7970" w:rsidRDefault="004500BA" w:rsidP="004500BA">
            <w:pPr>
              <w:rPr>
                <w:rFonts w:ascii="Arial" w:hAnsi="Arial" w:cs="Arial"/>
                <w:color w:val="000000"/>
                <w:sz w:val="16"/>
                <w:szCs w:val="16"/>
              </w:rPr>
            </w:pPr>
          </w:p>
        </w:tc>
      </w:tr>
      <w:tr w:rsidR="00340A66" w:rsidRPr="007D7970" w14:paraId="216E1105" w14:textId="77777777" w:rsidTr="007D7970">
        <w:tc>
          <w:tcPr>
            <w:tcW w:w="750" w:type="dxa"/>
          </w:tcPr>
          <w:p w14:paraId="5062A960" w14:textId="26B719AC" w:rsidR="00340A66" w:rsidRPr="007D7970" w:rsidRDefault="00340A66" w:rsidP="00340A66">
            <w:pPr>
              <w:rPr>
                <w:rFonts w:ascii="Arial" w:hAnsi="Arial" w:cs="Arial"/>
                <w:sz w:val="16"/>
                <w:szCs w:val="16"/>
              </w:rPr>
            </w:pPr>
            <w:r w:rsidRPr="007D7970">
              <w:rPr>
                <w:rFonts w:ascii="Arial" w:hAnsi="Arial" w:cs="Arial"/>
                <w:sz w:val="16"/>
                <w:szCs w:val="16"/>
              </w:rPr>
              <w:t>10154</w:t>
            </w:r>
          </w:p>
        </w:tc>
        <w:tc>
          <w:tcPr>
            <w:tcW w:w="1135" w:type="dxa"/>
          </w:tcPr>
          <w:p w14:paraId="7408A874" w14:textId="5960AF07" w:rsidR="00340A66" w:rsidRPr="007D7970" w:rsidRDefault="00340A66" w:rsidP="00340A66">
            <w:pPr>
              <w:rPr>
                <w:rFonts w:ascii="Arial" w:hAnsi="Arial" w:cs="Arial"/>
                <w:sz w:val="16"/>
                <w:szCs w:val="16"/>
              </w:rPr>
            </w:pPr>
            <w:r w:rsidRPr="007D7970">
              <w:rPr>
                <w:rFonts w:ascii="Arial" w:hAnsi="Arial" w:cs="Arial"/>
                <w:sz w:val="16"/>
                <w:szCs w:val="16"/>
              </w:rPr>
              <w:t xml:space="preserve">Julien </w:t>
            </w:r>
            <w:proofErr w:type="spellStart"/>
            <w:r w:rsidRPr="007D7970">
              <w:rPr>
                <w:rFonts w:ascii="Arial" w:hAnsi="Arial" w:cs="Arial"/>
                <w:sz w:val="16"/>
                <w:szCs w:val="16"/>
              </w:rPr>
              <w:t>Sevin</w:t>
            </w:r>
            <w:proofErr w:type="spellEnd"/>
          </w:p>
        </w:tc>
        <w:tc>
          <w:tcPr>
            <w:tcW w:w="810" w:type="dxa"/>
          </w:tcPr>
          <w:p w14:paraId="0B336F84" w14:textId="1A7297BB" w:rsidR="00340A66" w:rsidRPr="007D7970" w:rsidRDefault="00340A66" w:rsidP="00340A66">
            <w:pPr>
              <w:rPr>
                <w:rFonts w:ascii="Arial" w:hAnsi="Arial" w:cs="Arial"/>
                <w:sz w:val="16"/>
                <w:szCs w:val="16"/>
              </w:rPr>
            </w:pPr>
            <w:r w:rsidRPr="007D7970">
              <w:rPr>
                <w:rFonts w:ascii="Arial" w:hAnsi="Arial" w:cs="Arial"/>
                <w:sz w:val="16"/>
                <w:szCs w:val="16"/>
              </w:rPr>
              <w:t>9.4.1.74</w:t>
            </w:r>
          </w:p>
        </w:tc>
        <w:tc>
          <w:tcPr>
            <w:tcW w:w="720" w:type="dxa"/>
          </w:tcPr>
          <w:p w14:paraId="4F49DAB7" w14:textId="3933AB90" w:rsidR="00340A66" w:rsidRPr="007D7970" w:rsidRDefault="00340A66" w:rsidP="00340A66">
            <w:pPr>
              <w:rPr>
                <w:rFonts w:ascii="Arial" w:hAnsi="Arial" w:cs="Arial"/>
                <w:sz w:val="16"/>
                <w:szCs w:val="16"/>
              </w:rPr>
            </w:pPr>
            <w:r w:rsidRPr="007D7970">
              <w:rPr>
                <w:rFonts w:ascii="Arial" w:hAnsi="Arial" w:cs="Arial"/>
                <w:sz w:val="16"/>
                <w:szCs w:val="16"/>
              </w:rPr>
              <w:t>190.48</w:t>
            </w:r>
          </w:p>
        </w:tc>
        <w:tc>
          <w:tcPr>
            <w:tcW w:w="2197" w:type="dxa"/>
          </w:tcPr>
          <w:p w14:paraId="5F588E6C" w14:textId="0E4989DC" w:rsidR="00340A66" w:rsidRPr="007D7970" w:rsidRDefault="00340A66" w:rsidP="00340A66">
            <w:pPr>
              <w:rPr>
                <w:rFonts w:ascii="Arial" w:hAnsi="Arial" w:cs="Arial"/>
                <w:sz w:val="16"/>
                <w:szCs w:val="16"/>
              </w:rPr>
            </w:pPr>
            <w:r w:rsidRPr="007D7970">
              <w:rPr>
                <w:rFonts w:ascii="Arial" w:hAnsi="Arial" w:cs="Arial"/>
                <w:sz w:val="16"/>
                <w:szCs w:val="16"/>
              </w:rPr>
              <w:t xml:space="preserve">As </w:t>
            </w:r>
            <w:proofErr w:type="gramStart"/>
            <w:r w:rsidRPr="007D7970">
              <w:rPr>
                <w:rFonts w:ascii="Arial" w:hAnsi="Arial" w:cs="Arial"/>
                <w:sz w:val="16"/>
                <w:szCs w:val="16"/>
              </w:rPr>
              <w:t>an</w:t>
            </w:r>
            <w:proofErr w:type="gramEnd"/>
            <w:r w:rsidRPr="007D7970">
              <w:rPr>
                <w:rFonts w:ascii="Arial" w:hAnsi="Arial" w:cs="Arial"/>
                <w:sz w:val="16"/>
                <w:szCs w:val="16"/>
              </w:rPr>
              <w:t xml:space="preserve"> non-AP MLD may operate either in EMLSR mode or in EMLMR mode, it is useless to include the two fields EMLSR bitmap and EMLMR bitmap.</w:t>
            </w:r>
          </w:p>
        </w:tc>
        <w:tc>
          <w:tcPr>
            <w:tcW w:w="2160" w:type="dxa"/>
          </w:tcPr>
          <w:p w14:paraId="635CAD4F" w14:textId="363A6888" w:rsidR="00340A66" w:rsidRPr="007D7970" w:rsidRDefault="00340A66" w:rsidP="00340A66">
            <w:pPr>
              <w:rPr>
                <w:rFonts w:ascii="Arial" w:hAnsi="Arial" w:cs="Arial"/>
                <w:sz w:val="16"/>
                <w:szCs w:val="16"/>
              </w:rPr>
            </w:pPr>
            <w:r w:rsidRPr="007D7970">
              <w:rPr>
                <w:rFonts w:ascii="Arial" w:hAnsi="Arial" w:cs="Arial"/>
                <w:sz w:val="16"/>
                <w:szCs w:val="16"/>
              </w:rPr>
              <w:t>As the EML Bitmap field inherits from the EML mode support declared in EML Capabilities, use only one bitmap field referred to as EML bitmap field to indicate the EMLSR links or the EMLMR links</w:t>
            </w:r>
          </w:p>
        </w:tc>
        <w:tc>
          <w:tcPr>
            <w:tcW w:w="2432" w:type="dxa"/>
          </w:tcPr>
          <w:p w14:paraId="5EE1E564" w14:textId="77777777" w:rsidR="009813BD" w:rsidRDefault="009813BD" w:rsidP="009813BD">
            <w:pPr>
              <w:rPr>
                <w:rFonts w:ascii="Arial" w:hAnsi="Arial" w:cs="Arial"/>
                <w:color w:val="000000"/>
                <w:sz w:val="16"/>
                <w:szCs w:val="16"/>
              </w:rPr>
            </w:pPr>
            <w:r>
              <w:rPr>
                <w:rFonts w:ascii="Arial" w:hAnsi="Arial" w:cs="Arial"/>
                <w:color w:val="000000"/>
                <w:sz w:val="16"/>
                <w:szCs w:val="16"/>
              </w:rPr>
              <w:t>Revised.</w:t>
            </w:r>
          </w:p>
          <w:p w14:paraId="1B2A0B5E" w14:textId="77777777" w:rsidR="009813BD" w:rsidRDefault="009813BD" w:rsidP="009813BD">
            <w:pPr>
              <w:rPr>
                <w:rFonts w:ascii="Arial" w:hAnsi="Arial" w:cs="Arial"/>
                <w:color w:val="000000"/>
                <w:sz w:val="16"/>
                <w:szCs w:val="16"/>
              </w:rPr>
            </w:pPr>
          </w:p>
          <w:p w14:paraId="3702C70D" w14:textId="77777777" w:rsidR="009813BD" w:rsidRDefault="009813BD" w:rsidP="009813B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09B1684" w14:textId="77777777" w:rsidR="009813BD" w:rsidRDefault="009813BD" w:rsidP="009813BD">
            <w:pPr>
              <w:rPr>
                <w:rFonts w:ascii="Arial" w:hAnsi="Arial" w:cs="Arial"/>
                <w:color w:val="000000"/>
                <w:sz w:val="16"/>
                <w:szCs w:val="16"/>
              </w:rPr>
            </w:pPr>
          </w:p>
          <w:p w14:paraId="58BB82CB" w14:textId="66C4C893" w:rsidR="009813BD" w:rsidRPr="00886837" w:rsidRDefault="009813BD" w:rsidP="009813B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0154</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079440425"/>
                <w:placeholder>
                  <w:docPart w:val="014CD33F6D004C0DBD5B4A82FEAF098E"/>
                </w:placeholder>
                <w:dataBinding w:prefixMappings="xmlns:ns0='http://purl.org/dc/elements/1.1/' xmlns:ns1='http://schemas.openxmlformats.org/package/2006/metadata/core-properties' " w:xpath="/ns1:coreProperties[1]/ns0:title[1]" w:storeItemID="{6C3C8BC8-F283-45AE-878A-BAB7291924A1}"/>
                <w:text/>
              </w:sdtPr>
              <w:sdtEndPr/>
              <w:sdtContent>
                <w:r w:rsidR="00ED2FDB">
                  <w:rPr>
                    <w:rFonts w:ascii="Arial-BoldMT" w:hAnsi="Arial-BoldMT"/>
                    <w:color w:val="000000"/>
                    <w:sz w:val="16"/>
                    <w:szCs w:val="16"/>
                  </w:rPr>
                  <w:t>doc.: IEEE 802.11-22/1129r0</w:t>
                </w:r>
              </w:sdtContent>
            </w:sdt>
          </w:p>
          <w:p w14:paraId="2C959278" w14:textId="31614FD3" w:rsidR="009813BD" w:rsidRPr="00886837" w:rsidRDefault="00940CBF" w:rsidP="009813BD">
            <w:pPr>
              <w:rPr>
                <w:rFonts w:ascii="Arial-BoldMT" w:hAnsi="Arial-BoldMT" w:hint="eastAsia"/>
                <w:color w:val="000000"/>
                <w:sz w:val="16"/>
                <w:szCs w:val="16"/>
              </w:rPr>
            </w:pPr>
            <w:sdt>
              <w:sdtPr>
                <w:rPr>
                  <w:rFonts w:ascii="Arial-BoldMT" w:hAnsi="Arial-BoldMT"/>
                  <w:color w:val="000000"/>
                  <w:sz w:val="16"/>
                  <w:szCs w:val="16"/>
                </w:rPr>
                <w:alias w:val="Comments"/>
                <w:tag w:val=""/>
                <w:id w:val="-1866744925"/>
                <w:placeholder>
                  <w:docPart w:val="ED00306030AA4B2D9D1A1014AEB6CB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D2FDB">
                  <w:rPr>
                    <w:rFonts w:ascii="Arial-BoldMT" w:hAnsi="Arial-BoldMT"/>
                    <w:color w:val="000000"/>
                    <w:sz w:val="16"/>
                    <w:szCs w:val="16"/>
                  </w:rPr>
                  <w:t>[https://mentor.ieee.org/802.11/dcn/22/11-22-1129-00-00be-lb266-cr-cl9-emlsr.docx]</w:t>
                </w:r>
              </w:sdtContent>
            </w:sdt>
          </w:p>
          <w:p w14:paraId="75719500" w14:textId="77777777" w:rsidR="00340A66" w:rsidRPr="007D7970" w:rsidRDefault="00340A66" w:rsidP="00340A66">
            <w:pPr>
              <w:rPr>
                <w:rFonts w:ascii="Arial" w:hAnsi="Arial" w:cs="Arial"/>
                <w:color w:val="000000"/>
                <w:sz w:val="16"/>
                <w:szCs w:val="16"/>
              </w:rPr>
            </w:pPr>
          </w:p>
        </w:tc>
      </w:tr>
      <w:tr w:rsidR="004D2CE0" w:rsidRPr="007D7970" w14:paraId="042327A0" w14:textId="77777777" w:rsidTr="007D7970">
        <w:tc>
          <w:tcPr>
            <w:tcW w:w="750" w:type="dxa"/>
          </w:tcPr>
          <w:p w14:paraId="5F0AA883" w14:textId="02E87EC8" w:rsidR="004D2CE0" w:rsidRPr="007D7970" w:rsidRDefault="004D2CE0" w:rsidP="004D2CE0">
            <w:pPr>
              <w:rPr>
                <w:rFonts w:ascii="Arial" w:hAnsi="Arial" w:cs="Arial"/>
                <w:sz w:val="16"/>
                <w:szCs w:val="16"/>
              </w:rPr>
            </w:pPr>
            <w:r w:rsidRPr="007D7970">
              <w:rPr>
                <w:rFonts w:ascii="Arial" w:hAnsi="Arial" w:cs="Arial"/>
                <w:sz w:val="16"/>
                <w:szCs w:val="16"/>
              </w:rPr>
              <w:t>12406</w:t>
            </w:r>
          </w:p>
        </w:tc>
        <w:tc>
          <w:tcPr>
            <w:tcW w:w="1135" w:type="dxa"/>
          </w:tcPr>
          <w:p w14:paraId="36EF9421" w14:textId="2C5470A3" w:rsidR="004D2CE0" w:rsidRPr="007D7970" w:rsidRDefault="004D2CE0" w:rsidP="004D2CE0">
            <w:pPr>
              <w:rPr>
                <w:rFonts w:ascii="Arial" w:hAnsi="Arial" w:cs="Arial"/>
                <w:sz w:val="16"/>
                <w:szCs w:val="16"/>
              </w:rPr>
            </w:pPr>
            <w:r w:rsidRPr="007D7970">
              <w:rPr>
                <w:rFonts w:ascii="Arial" w:hAnsi="Arial" w:cs="Arial"/>
                <w:sz w:val="16"/>
                <w:szCs w:val="16"/>
              </w:rPr>
              <w:t>Sebastian Max</w:t>
            </w:r>
          </w:p>
        </w:tc>
        <w:tc>
          <w:tcPr>
            <w:tcW w:w="810" w:type="dxa"/>
          </w:tcPr>
          <w:p w14:paraId="20128BC9" w14:textId="4EC6AED2" w:rsidR="004D2CE0" w:rsidRPr="007D7970" w:rsidRDefault="004D2CE0" w:rsidP="004D2CE0">
            <w:pPr>
              <w:rPr>
                <w:rFonts w:ascii="Arial" w:hAnsi="Arial" w:cs="Arial"/>
                <w:sz w:val="16"/>
                <w:szCs w:val="16"/>
              </w:rPr>
            </w:pPr>
            <w:r w:rsidRPr="007D7970">
              <w:rPr>
                <w:rFonts w:ascii="Arial" w:hAnsi="Arial" w:cs="Arial"/>
                <w:sz w:val="16"/>
                <w:szCs w:val="16"/>
              </w:rPr>
              <w:t>9.4.1.74</w:t>
            </w:r>
          </w:p>
        </w:tc>
        <w:tc>
          <w:tcPr>
            <w:tcW w:w="720" w:type="dxa"/>
          </w:tcPr>
          <w:p w14:paraId="028950AD" w14:textId="372D97DD" w:rsidR="004D2CE0" w:rsidRPr="007D7970" w:rsidRDefault="004D2CE0" w:rsidP="004D2CE0">
            <w:pPr>
              <w:rPr>
                <w:rFonts w:ascii="Arial" w:hAnsi="Arial" w:cs="Arial"/>
                <w:sz w:val="16"/>
                <w:szCs w:val="16"/>
              </w:rPr>
            </w:pPr>
            <w:r w:rsidRPr="007D7970">
              <w:rPr>
                <w:rFonts w:ascii="Arial" w:hAnsi="Arial" w:cs="Arial"/>
                <w:sz w:val="16"/>
                <w:szCs w:val="16"/>
              </w:rPr>
              <w:t>190.48</w:t>
            </w:r>
          </w:p>
        </w:tc>
        <w:tc>
          <w:tcPr>
            <w:tcW w:w="2197" w:type="dxa"/>
          </w:tcPr>
          <w:p w14:paraId="68E8A83B" w14:textId="6B27D080" w:rsidR="004D2CE0" w:rsidRPr="007D7970" w:rsidRDefault="004D2CE0" w:rsidP="004D2CE0">
            <w:pPr>
              <w:rPr>
                <w:rFonts w:ascii="Arial" w:hAnsi="Arial" w:cs="Arial"/>
                <w:sz w:val="16"/>
                <w:szCs w:val="16"/>
              </w:rPr>
            </w:pPr>
            <w:r w:rsidRPr="007D7970">
              <w:rPr>
                <w:rFonts w:ascii="Arial" w:hAnsi="Arial" w:cs="Arial"/>
                <w:sz w:val="16"/>
                <w:szCs w:val="16"/>
              </w:rPr>
              <w:t xml:space="preserve">According to the first two paragraphs the EMLSR mode and the EMLMR mode are mutually exclusive (if one is set to 1 the other one </w:t>
            </w:r>
            <w:proofErr w:type="gramStart"/>
            <w:r w:rsidRPr="007D7970">
              <w:rPr>
                <w:rFonts w:ascii="Arial" w:hAnsi="Arial" w:cs="Arial"/>
                <w:sz w:val="16"/>
                <w:szCs w:val="16"/>
              </w:rPr>
              <w:t>has to</w:t>
            </w:r>
            <w:proofErr w:type="gramEnd"/>
            <w:r w:rsidRPr="007D7970">
              <w:rPr>
                <w:rFonts w:ascii="Arial" w:hAnsi="Arial" w:cs="Arial"/>
                <w:sz w:val="16"/>
                <w:szCs w:val="16"/>
              </w:rPr>
              <w:t xml:space="preserve"> be 0). The EMLSR Link Bitmap shall be included in the EML Control field even if the EMLSR Mode is 0, which is not necessary.</w:t>
            </w:r>
          </w:p>
        </w:tc>
        <w:tc>
          <w:tcPr>
            <w:tcW w:w="2160" w:type="dxa"/>
          </w:tcPr>
          <w:p w14:paraId="408ABFCB" w14:textId="7176A8D2" w:rsidR="004D2CE0" w:rsidRPr="007D7970" w:rsidRDefault="004D2CE0" w:rsidP="004D2CE0">
            <w:pPr>
              <w:rPr>
                <w:rFonts w:ascii="Arial" w:hAnsi="Arial" w:cs="Arial"/>
                <w:sz w:val="16"/>
                <w:szCs w:val="16"/>
              </w:rPr>
            </w:pPr>
            <w:r w:rsidRPr="007D7970">
              <w:rPr>
                <w:rFonts w:ascii="Arial" w:hAnsi="Arial" w:cs="Arial"/>
                <w:sz w:val="16"/>
                <w:szCs w:val="16"/>
              </w:rPr>
              <w:t>(a) change the number of bits of the EMLSR Link Bitmap to "0 or 16" and add a sentence to page 191, line 16: "The EMLSR Link Bitmap subfield is present if the EMLSR Mode subfield is equal to 1 and is not present otherwise", or (b) define a default setting of the EMLSR Link Bitmap in the case the EMLSR Mode subfield is equal to 0, for example all 0.</w:t>
            </w:r>
          </w:p>
        </w:tc>
        <w:tc>
          <w:tcPr>
            <w:tcW w:w="2432" w:type="dxa"/>
          </w:tcPr>
          <w:p w14:paraId="7AA6409F" w14:textId="77777777" w:rsidR="00FC5527" w:rsidRDefault="00FC5527" w:rsidP="00FC5527">
            <w:pPr>
              <w:rPr>
                <w:rFonts w:ascii="Arial" w:hAnsi="Arial" w:cs="Arial"/>
                <w:color w:val="000000"/>
                <w:sz w:val="16"/>
                <w:szCs w:val="16"/>
              </w:rPr>
            </w:pPr>
            <w:r>
              <w:rPr>
                <w:rFonts w:ascii="Arial" w:hAnsi="Arial" w:cs="Arial"/>
                <w:color w:val="000000"/>
                <w:sz w:val="16"/>
                <w:szCs w:val="16"/>
              </w:rPr>
              <w:t>Revised.</w:t>
            </w:r>
          </w:p>
          <w:p w14:paraId="570A1E9A" w14:textId="77777777" w:rsidR="00FC5527" w:rsidRDefault="00FC5527" w:rsidP="00FC5527">
            <w:pPr>
              <w:rPr>
                <w:rFonts w:ascii="Arial" w:hAnsi="Arial" w:cs="Arial"/>
                <w:color w:val="000000"/>
                <w:sz w:val="16"/>
                <w:szCs w:val="16"/>
              </w:rPr>
            </w:pPr>
          </w:p>
          <w:p w14:paraId="3A44EA1D" w14:textId="77777777" w:rsidR="00FC5527" w:rsidRDefault="00FC5527" w:rsidP="00FC5527">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0D63128" w14:textId="77777777" w:rsidR="00FC5527" w:rsidRDefault="00FC5527" w:rsidP="00FC5527">
            <w:pPr>
              <w:rPr>
                <w:rFonts w:ascii="Arial" w:hAnsi="Arial" w:cs="Arial"/>
                <w:color w:val="000000"/>
                <w:sz w:val="16"/>
                <w:szCs w:val="16"/>
              </w:rPr>
            </w:pPr>
          </w:p>
          <w:p w14:paraId="34287E1C" w14:textId="149E96DF" w:rsidR="00FC5527" w:rsidRPr="00886837" w:rsidRDefault="00FC5527" w:rsidP="00FC5527">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2406</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609173627"/>
                <w:placeholder>
                  <w:docPart w:val="A2FFC583D6E2460897F56ED1A8B6038A"/>
                </w:placeholder>
                <w:dataBinding w:prefixMappings="xmlns:ns0='http://purl.org/dc/elements/1.1/' xmlns:ns1='http://schemas.openxmlformats.org/package/2006/metadata/core-properties' " w:xpath="/ns1:coreProperties[1]/ns0:title[1]" w:storeItemID="{6C3C8BC8-F283-45AE-878A-BAB7291924A1}"/>
                <w:text/>
              </w:sdtPr>
              <w:sdtEndPr/>
              <w:sdtContent>
                <w:r w:rsidR="00ED2FDB">
                  <w:rPr>
                    <w:rFonts w:ascii="Arial-BoldMT" w:hAnsi="Arial-BoldMT"/>
                    <w:color w:val="000000"/>
                    <w:sz w:val="16"/>
                    <w:szCs w:val="16"/>
                  </w:rPr>
                  <w:t>doc.: IEEE 802.11-22/1129r0</w:t>
                </w:r>
              </w:sdtContent>
            </w:sdt>
          </w:p>
          <w:p w14:paraId="107AC2F4" w14:textId="30D38CBC" w:rsidR="00FC5527" w:rsidRPr="00886837" w:rsidRDefault="00940CBF" w:rsidP="00FC5527">
            <w:pPr>
              <w:rPr>
                <w:rFonts w:ascii="Arial-BoldMT" w:hAnsi="Arial-BoldMT" w:hint="eastAsia"/>
                <w:color w:val="000000"/>
                <w:sz w:val="16"/>
                <w:szCs w:val="16"/>
              </w:rPr>
            </w:pPr>
            <w:sdt>
              <w:sdtPr>
                <w:rPr>
                  <w:rFonts w:ascii="Arial-BoldMT" w:hAnsi="Arial-BoldMT"/>
                  <w:color w:val="000000"/>
                  <w:sz w:val="16"/>
                  <w:szCs w:val="16"/>
                </w:rPr>
                <w:alias w:val="Comments"/>
                <w:tag w:val=""/>
                <w:id w:val="195350181"/>
                <w:placeholder>
                  <w:docPart w:val="7EDDA7ABB13842619C114CA76755CBC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D2FDB">
                  <w:rPr>
                    <w:rFonts w:ascii="Arial-BoldMT" w:hAnsi="Arial-BoldMT"/>
                    <w:color w:val="000000"/>
                    <w:sz w:val="16"/>
                    <w:szCs w:val="16"/>
                  </w:rPr>
                  <w:t>[https://mentor.ieee.org/802.11/dcn/22/11-22-1129-00-00be-lb266-cr-cl9-emlsr.docx]</w:t>
                </w:r>
              </w:sdtContent>
            </w:sdt>
          </w:p>
          <w:p w14:paraId="25ECAFDB" w14:textId="77777777" w:rsidR="004D2CE0" w:rsidRPr="007D7970" w:rsidRDefault="004D2CE0" w:rsidP="004D2CE0">
            <w:pPr>
              <w:rPr>
                <w:rFonts w:ascii="Arial" w:hAnsi="Arial" w:cs="Arial"/>
                <w:color w:val="000000"/>
                <w:sz w:val="16"/>
                <w:szCs w:val="16"/>
              </w:rPr>
            </w:pPr>
          </w:p>
        </w:tc>
      </w:tr>
      <w:tr w:rsidR="00675517" w:rsidRPr="007D7970" w14:paraId="0B7DFA04" w14:textId="77777777" w:rsidTr="007D7970">
        <w:tc>
          <w:tcPr>
            <w:tcW w:w="750" w:type="dxa"/>
          </w:tcPr>
          <w:p w14:paraId="1152CB16" w14:textId="08365117" w:rsidR="00675517" w:rsidRPr="007D7970" w:rsidRDefault="00675517" w:rsidP="00675517">
            <w:pPr>
              <w:rPr>
                <w:rFonts w:ascii="Arial" w:hAnsi="Arial" w:cs="Arial"/>
                <w:sz w:val="16"/>
                <w:szCs w:val="16"/>
              </w:rPr>
            </w:pPr>
            <w:r w:rsidRPr="007D7970">
              <w:rPr>
                <w:rFonts w:ascii="Arial" w:hAnsi="Arial" w:cs="Arial"/>
                <w:sz w:val="16"/>
                <w:szCs w:val="16"/>
              </w:rPr>
              <w:t>11381</w:t>
            </w:r>
          </w:p>
        </w:tc>
        <w:tc>
          <w:tcPr>
            <w:tcW w:w="1135" w:type="dxa"/>
          </w:tcPr>
          <w:p w14:paraId="3045CAFB" w14:textId="26D18B1E" w:rsidR="00675517" w:rsidRPr="007D7970" w:rsidRDefault="00675517" w:rsidP="00675517">
            <w:pPr>
              <w:rPr>
                <w:rFonts w:ascii="Arial" w:hAnsi="Arial" w:cs="Arial"/>
                <w:sz w:val="16"/>
                <w:szCs w:val="16"/>
              </w:rPr>
            </w:pPr>
            <w:r w:rsidRPr="007D7970">
              <w:rPr>
                <w:rFonts w:ascii="Arial" w:hAnsi="Arial" w:cs="Arial"/>
                <w:sz w:val="16"/>
                <w:szCs w:val="16"/>
              </w:rPr>
              <w:t>Gaurang Naik</w:t>
            </w:r>
          </w:p>
        </w:tc>
        <w:tc>
          <w:tcPr>
            <w:tcW w:w="810" w:type="dxa"/>
          </w:tcPr>
          <w:p w14:paraId="0088DDAC" w14:textId="724D530A" w:rsidR="00675517" w:rsidRPr="007D7970" w:rsidRDefault="00675517" w:rsidP="00675517">
            <w:pPr>
              <w:rPr>
                <w:rFonts w:ascii="Arial" w:hAnsi="Arial" w:cs="Arial"/>
                <w:sz w:val="16"/>
                <w:szCs w:val="16"/>
              </w:rPr>
            </w:pPr>
            <w:r w:rsidRPr="007D7970">
              <w:rPr>
                <w:rFonts w:ascii="Arial" w:hAnsi="Arial" w:cs="Arial"/>
                <w:sz w:val="16"/>
                <w:szCs w:val="16"/>
              </w:rPr>
              <w:t>9.4.1.74</w:t>
            </w:r>
          </w:p>
        </w:tc>
        <w:tc>
          <w:tcPr>
            <w:tcW w:w="720" w:type="dxa"/>
          </w:tcPr>
          <w:p w14:paraId="1DACC4D6" w14:textId="1B77990D" w:rsidR="00675517" w:rsidRPr="007D7970" w:rsidRDefault="00675517" w:rsidP="00675517">
            <w:pPr>
              <w:rPr>
                <w:rFonts w:ascii="Arial" w:hAnsi="Arial" w:cs="Arial"/>
                <w:sz w:val="16"/>
                <w:szCs w:val="16"/>
              </w:rPr>
            </w:pPr>
            <w:r w:rsidRPr="007D7970">
              <w:rPr>
                <w:rFonts w:ascii="Arial" w:hAnsi="Arial" w:cs="Arial"/>
                <w:sz w:val="16"/>
                <w:szCs w:val="16"/>
              </w:rPr>
              <w:t>191.12</w:t>
            </w:r>
          </w:p>
        </w:tc>
        <w:tc>
          <w:tcPr>
            <w:tcW w:w="2197" w:type="dxa"/>
          </w:tcPr>
          <w:p w14:paraId="080805D0" w14:textId="56374949" w:rsidR="00675517" w:rsidRPr="007D7970" w:rsidRDefault="00675517" w:rsidP="00675517">
            <w:pPr>
              <w:rPr>
                <w:rFonts w:ascii="Arial" w:hAnsi="Arial" w:cs="Arial"/>
                <w:sz w:val="16"/>
                <w:szCs w:val="16"/>
              </w:rPr>
            </w:pPr>
            <w:r w:rsidRPr="007D7970">
              <w:rPr>
                <w:rFonts w:ascii="Arial" w:hAnsi="Arial" w:cs="Arial"/>
                <w:sz w:val="16"/>
                <w:szCs w:val="16"/>
              </w:rPr>
              <w:t>EMLSR Link Bitmap subfield must not be carried when the EMLSR Mode subfield is zero. Make the EMLSR Link Bitmap subfield optional. It should be included in the EML Control field only when the EMLSR Mode subfield is set to 1. Otherwise, the bitmap should not be present.</w:t>
            </w:r>
          </w:p>
        </w:tc>
        <w:tc>
          <w:tcPr>
            <w:tcW w:w="2160" w:type="dxa"/>
          </w:tcPr>
          <w:p w14:paraId="36D3A0CB" w14:textId="22034CE3" w:rsidR="00675517" w:rsidRPr="007D7970" w:rsidRDefault="00675517" w:rsidP="00675517">
            <w:pPr>
              <w:rPr>
                <w:rFonts w:ascii="Arial" w:hAnsi="Arial" w:cs="Arial"/>
                <w:sz w:val="16"/>
                <w:szCs w:val="16"/>
              </w:rPr>
            </w:pPr>
            <w:r w:rsidRPr="007D7970">
              <w:rPr>
                <w:rFonts w:ascii="Arial" w:hAnsi="Arial" w:cs="Arial"/>
                <w:sz w:val="16"/>
                <w:szCs w:val="16"/>
              </w:rPr>
              <w:t>Add the following - 'The EMLSR Link Bitmap subfield is present if the EMLSR Mode subfield is equal to 1 and is not present otherwise.'</w:t>
            </w:r>
          </w:p>
        </w:tc>
        <w:tc>
          <w:tcPr>
            <w:tcW w:w="2432" w:type="dxa"/>
          </w:tcPr>
          <w:p w14:paraId="54529DE0" w14:textId="77777777" w:rsidR="00FC5527" w:rsidRDefault="00FC5527" w:rsidP="00FC5527">
            <w:pPr>
              <w:rPr>
                <w:rFonts w:ascii="Arial" w:hAnsi="Arial" w:cs="Arial"/>
                <w:color w:val="000000"/>
                <w:sz w:val="16"/>
                <w:szCs w:val="16"/>
              </w:rPr>
            </w:pPr>
            <w:r>
              <w:rPr>
                <w:rFonts w:ascii="Arial" w:hAnsi="Arial" w:cs="Arial"/>
                <w:color w:val="000000"/>
                <w:sz w:val="16"/>
                <w:szCs w:val="16"/>
              </w:rPr>
              <w:t>Revised.</w:t>
            </w:r>
          </w:p>
          <w:p w14:paraId="007F859A" w14:textId="77777777" w:rsidR="00FC5527" w:rsidRDefault="00FC5527" w:rsidP="00FC5527">
            <w:pPr>
              <w:rPr>
                <w:rFonts w:ascii="Arial" w:hAnsi="Arial" w:cs="Arial"/>
                <w:color w:val="000000"/>
                <w:sz w:val="16"/>
                <w:szCs w:val="16"/>
              </w:rPr>
            </w:pPr>
          </w:p>
          <w:p w14:paraId="373515A6" w14:textId="77777777" w:rsidR="00FC5527" w:rsidRDefault="00FC5527" w:rsidP="00FC5527">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A8C5DB2" w14:textId="77777777" w:rsidR="00FC5527" w:rsidRDefault="00FC5527" w:rsidP="00FC5527">
            <w:pPr>
              <w:rPr>
                <w:rFonts w:ascii="Arial" w:hAnsi="Arial" w:cs="Arial"/>
                <w:color w:val="000000"/>
                <w:sz w:val="16"/>
                <w:szCs w:val="16"/>
              </w:rPr>
            </w:pPr>
          </w:p>
          <w:p w14:paraId="45F3332E" w14:textId="0411A804" w:rsidR="00FC5527" w:rsidRPr="00886837" w:rsidRDefault="00FC5527" w:rsidP="00FC5527">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1381</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07175082"/>
                <w:placeholder>
                  <w:docPart w:val="C7B9C23B49D044A99AF9979E1286AE77"/>
                </w:placeholder>
                <w:dataBinding w:prefixMappings="xmlns:ns0='http://purl.org/dc/elements/1.1/' xmlns:ns1='http://schemas.openxmlformats.org/package/2006/metadata/core-properties' " w:xpath="/ns1:coreProperties[1]/ns0:title[1]" w:storeItemID="{6C3C8BC8-F283-45AE-878A-BAB7291924A1}"/>
                <w:text/>
              </w:sdtPr>
              <w:sdtEndPr/>
              <w:sdtContent>
                <w:r w:rsidR="00ED2FDB">
                  <w:rPr>
                    <w:rFonts w:ascii="Arial-BoldMT" w:hAnsi="Arial-BoldMT"/>
                    <w:color w:val="000000"/>
                    <w:sz w:val="16"/>
                    <w:szCs w:val="16"/>
                  </w:rPr>
                  <w:t>doc.: IEEE 802.11-22/1129r0</w:t>
                </w:r>
              </w:sdtContent>
            </w:sdt>
          </w:p>
          <w:p w14:paraId="1DFF4A6C" w14:textId="21B9C95C" w:rsidR="00FC5527" w:rsidRPr="00886837" w:rsidRDefault="00940CBF" w:rsidP="00FC5527">
            <w:pPr>
              <w:rPr>
                <w:rFonts w:ascii="Arial-BoldMT" w:hAnsi="Arial-BoldMT" w:hint="eastAsia"/>
                <w:color w:val="000000"/>
                <w:sz w:val="16"/>
                <w:szCs w:val="16"/>
              </w:rPr>
            </w:pPr>
            <w:sdt>
              <w:sdtPr>
                <w:rPr>
                  <w:rFonts w:ascii="Arial-BoldMT" w:hAnsi="Arial-BoldMT"/>
                  <w:color w:val="000000"/>
                  <w:sz w:val="16"/>
                  <w:szCs w:val="16"/>
                </w:rPr>
                <w:alias w:val="Comments"/>
                <w:tag w:val=""/>
                <w:id w:val="864104334"/>
                <w:placeholder>
                  <w:docPart w:val="EB8C006FF65E436AA66A3EA6D9CC88D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D2FDB">
                  <w:rPr>
                    <w:rFonts w:ascii="Arial-BoldMT" w:hAnsi="Arial-BoldMT"/>
                    <w:color w:val="000000"/>
                    <w:sz w:val="16"/>
                    <w:szCs w:val="16"/>
                  </w:rPr>
                  <w:t>[https://mentor.ieee.org/802.11/dcn/22/11-22-1129-00-00be-lb266-cr-cl9-emlsr.docx]</w:t>
                </w:r>
              </w:sdtContent>
            </w:sdt>
          </w:p>
          <w:p w14:paraId="6FCC4B9F" w14:textId="77777777" w:rsidR="00675517" w:rsidRPr="007D7970" w:rsidRDefault="00675517" w:rsidP="00675517">
            <w:pPr>
              <w:rPr>
                <w:rFonts w:ascii="Arial" w:hAnsi="Arial" w:cs="Arial"/>
                <w:color w:val="000000"/>
                <w:sz w:val="16"/>
                <w:szCs w:val="16"/>
              </w:rPr>
            </w:pPr>
          </w:p>
        </w:tc>
      </w:tr>
      <w:tr w:rsidR="00421018" w:rsidRPr="007D7970" w14:paraId="3F1B9C54" w14:textId="77777777" w:rsidTr="007D7970">
        <w:tc>
          <w:tcPr>
            <w:tcW w:w="750" w:type="dxa"/>
          </w:tcPr>
          <w:p w14:paraId="10BB21CB" w14:textId="03FE15E8" w:rsidR="00421018" w:rsidRPr="007D7970" w:rsidRDefault="00421018" w:rsidP="00421018">
            <w:pPr>
              <w:rPr>
                <w:rFonts w:ascii="Arial" w:hAnsi="Arial" w:cs="Arial"/>
                <w:sz w:val="16"/>
                <w:szCs w:val="16"/>
              </w:rPr>
            </w:pPr>
            <w:r w:rsidRPr="007D7970">
              <w:rPr>
                <w:rFonts w:ascii="Arial" w:hAnsi="Arial" w:cs="Arial"/>
                <w:sz w:val="16"/>
                <w:szCs w:val="16"/>
              </w:rPr>
              <w:t>12861</w:t>
            </w:r>
          </w:p>
        </w:tc>
        <w:tc>
          <w:tcPr>
            <w:tcW w:w="1135" w:type="dxa"/>
          </w:tcPr>
          <w:p w14:paraId="760C21B0" w14:textId="459B1277" w:rsidR="00421018" w:rsidRPr="007D7970" w:rsidRDefault="00421018" w:rsidP="00421018">
            <w:pPr>
              <w:rPr>
                <w:rFonts w:ascii="Arial" w:hAnsi="Arial" w:cs="Arial"/>
                <w:sz w:val="16"/>
                <w:szCs w:val="16"/>
              </w:rPr>
            </w:pPr>
            <w:r w:rsidRPr="007D7970">
              <w:rPr>
                <w:rFonts w:ascii="Arial" w:hAnsi="Arial" w:cs="Arial"/>
                <w:sz w:val="16"/>
                <w:szCs w:val="16"/>
              </w:rPr>
              <w:t xml:space="preserve">Mikael </w:t>
            </w:r>
            <w:proofErr w:type="spellStart"/>
            <w:r w:rsidRPr="007D7970">
              <w:rPr>
                <w:rFonts w:ascii="Arial" w:hAnsi="Arial" w:cs="Arial"/>
                <w:sz w:val="16"/>
                <w:szCs w:val="16"/>
              </w:rPr>
              <w:t>Lorgeoux</w:t>
            </w:r>
            <w:proofErr w:type="spellEnd"/>
          </w:p>
        </w:tc>
        <w:tc>
          <w:tcPr>
            <w:tcW w:w="810" w:type="dxa"/>
          </w:tcPr>
          <w:p w14:paraId="4A755EF0" w14:textId="17C853F5" w:rsidR="00421018" w:rsidRPr="007D7970" w:rsidRDefault="00421018" w:rsidP="00421018">
            <w:pPr>
              <w:rPr>
                <w:rFonts w:ascii="Arial" w:hAnsi="Arial" w:cs="Arial"/>
                <w:sz w:val="16"/>
                <w:szCs w:val="16"/>
              </w:rPr>
            </w:pPr>
            <w:r w:rsidRPr="007D7970">
              <w:rPr>
                <w:rFonts w:ascii="Arial" w:hAnsi="Arial" w:cs="Arial"/>
                <w:sz w:val="16"/>
                <w:szCs w:val="16"/>
              </w:rPr>
              <w:t>9.4.1.74</w:t>
            </w:r>
          </w:p>
        </w:tc>
        <w:tc>
          <w:tcPr>
            <w:tcW w:w="720" w:type="dxa"/>
          </w:tcPr>
          <w:p w14:paraId="13C7FCB9" w14:textId="7B49918D" w:rsidR="00421018" w:rsidRPr="007D7970" w:rsidRDefault="00421018" w:rsidP="00421018">
            <w:pPr>
              <w:rPr>
                <w:rFonts w:ascii="Arial" w:hAnsi="Arial" w:cs="Arial"/>
                <w:sz w:val="16"/>
                <w:szCs w:val="16"/>
              </w:rPr>
            </w:pPr>
            <w:r w:rsidRPr="007D7970">
              <w:rPr>
                <w:rFonts w:ascii="Arial" w:hAnsi="Arial" w:cs="Arial"/>
                <w:sz w:val="16"/>
                <w:szCs w:val="16"/>
              </w:rPr>
              <w:t>191.16</w:t>
            </w:r>
          </w:p>
        </w:tc>
        <w:tc>
          <w:tcPr>
            <w:tcW w:w="2197" w:type="dxa"/>
          </w:tcPr>
          <w:p w14:paraId="7A370F62" w14:textId="5061CD3A" w:rsidR="00421018" w:rsidRPr="007D7970" w:rsidRDefault="00421018" w:rsidP="00421018">
            <w:pPr>
              <w:rPr>
                <w:rFonts w:ascii="Arial" w:hAnsi="Arial" w:cs="Arial"/>
                <w:sz w:val="16"/>
                <w:szCs w:val="16"/>
              </w:rPr>
            </w:pPr>
            <w:r w:rsidRPr="007D7970">
              <w:rPr>
                <w:rFonts w:ascii="Arial" w:hAnsi="Arial" w:cs="Arial"/>
                <w:sz w:val="16"/>
                <w:szCs w:val="16"/>
              </w:rPr>
              <w:t>Contrary to the EMLMR link bitmap, conditions for the presence of EMLSR link bitmap is not indicated.</w:t>
            </w:r>
          </w:p>
        </w:tc>
        <w:tc>
          <w:tcPr>
            <w:tcW w:w="2160" w:type="dxa"/>
          </w:tcPr>
          <w:p w14:paraId="2D561C10" w14:textId="530AFF6A" w:rsidR="00421018" w:rsidRPr="007D7970" w:rsidRDefault="00421018" w:rsidP="00421018">
            <w:pPr>
              <w:rPr>
                <w:rFonts w:ascii="Arial" w:hAnsi="Arial" w:cs="Arial"/>
                <w:sz w:val="16"/>
                <w:szCs w:val="16"/>
              </w:rPr>
            </w:pPr>
            <w:r w:rsidRPr="007D7970">
              <w:rPr>
                <w:rFonts w:ascii="Arial" w:hAnsi="Arial" w:cs="Arial"/>
                <w:sz w:val="16"/>
                <w:szCs w:val="16"/>
              </w:rPr>
              <w:t>Add conditions for the presence of EMLSR link bitmap.</w:t>
            </w:r>
          </w:p>
        </w:tc>
        <w:tc>
          <w:tcPr>
            <w:tcW w:w="2432" w:type="dxa"/>
          </w:tcPr>
          <w:p w14:paraId="11680EE0" w14:textId="77777777" w:rsidR="00993E5A" w:rsidRDefault="00993E5A" w:rsidP="00993E5A">
            <w:pPr>
              <w:rPr>
                <w:rFonts w:ascii="Arial" w:hAnsi="Arial" w:cs="Arial"/>
                <w:color w:val="000000"/>
                <w:sz w:val="16"/>
                <w:szCs w:val="16"/>
              </w:rPr>
            </w:pPr>
            <w:r>
              <w:rPr>
                <w:rFonts w:ascii="Arial" w:hAnsi="Arial" w:cs="Arial"/>
                <w:color w:val="000000"/>
                <w:sz w:val="16"/>
                <w:szCs w:val="16"/>
              </w:rPr>
              <w:t>Revised.</w:t>
            </w:r>
          </w:p>
          <w:p w14:paraId="600F5275" w14:textId="77777777" w:rsidR="00993E5A" w:rsidRDefault="00993E5A" w:rsidP="00993E5A">
            <w:pPr>
              <w:rPr>
                <w:rFonts w:ascii="Arial" w:hAnsi="Arial" w:cs="Arial"/>
                <w:color w:val="000000"/>
                <w:sz w:val="16"/>
                <w:szCs w:val="16"/>
              </w:rPr>
            </w:pPr>
          </w:p>
          <w:p w14:paraId="46DB3D5A" w14:textId="77777777" w:rsidR="00993E5A" w:rsidRDefault="00993E5A" w:rsidP="00993E5A">
            <w:pPr>
              <w:rPr>
                <w:rFonts w:ascii="Arial" w:hAnsi="Arial" w:cs="Arial"/>
                <w:color w:val="000000"/>
                <w:sz w:val="16"/>
                <w:szCs w:val="16"/>
              </w:rPr>
            </w:pPr>
            <w:r>
              <w:rPr>
                <w:rFonts w:ascii="Arial" w:hAnsi="Arial" w:cs="Arial"/>
                <w:color w:val="000000"/>
                <w:sz w:val="16"/>
                <w:szCs w:val="16"/>
              </w:rPr>
              <w:t xml:space="preserve">The EMLSR Link Bitmap subfield is present when the EMLSR Mode subfield is set to 1 and not present when the </w:t>
            </w:r>
            <w:r>
              <w:rPr>
                <w:rFonts w:ascii="Arial" w:hAnsi="Arial" w:cs="Arial"/>
                <w:color w:val="000000"/>
                <w:sz w:val="16"/>
                <w:szCs w:val="16"/>
              </w:rPr>
              <w:lastRenderedPageBreak/>
              <w:t>EMLSR Mode subfield is set to 0.</w:t>
            </w:r>
          </w:p>
          <w:p w14:paraId="63CD8048" w14:textId="77777777" w:rsidR="00993E5A" w:rsidRDefault="00993E5A" w:rsidP="00993E5A">
            <w:pPr>
              <w:rPr>
                <w:rFonts w:ascii="Arial" w:hAnsi="Arial" w:cs="Arial"/>
                <w:color w:val="000000"/>
                <w:sz w:val="16"/>
                <w:szCs w:val="16"/>
              </w:rPr>
            </w:pPr>
          </w:p>
          <w:p w14:paraId="5DBF3B26" w14:textId="21AEF900" w:rsidR="00993E5A" w:rsidRPr="00886837" w:rsidRDefault="00993E5A" w:rsidP="00993E5A">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12</w:t>
            </w:r>
            <w:r w:rsidR="00F15427">
              <w:rPr>
                <w:rFonts w:ascii="Arial-BoldMT" w:hAnsi="Arial-BoldMT"/>
                <w:color w:val="000000"/>
                <w:sz w:val="16"/>
                <w:szCs w:val="16"/>
              </w:rPr>
              <w:t>861</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2088987100"/>
                <w:placeholder>
                  <w:docPart w:val="D738B087C5B0487A8E8851EBF36023B5"/>
                </w:placeholder>
                <w:dataBinding w:prefixMappings="xmlns:ns0='http://purl.org/dc/elements/1.1/' xmlns:ns1='http://schemas.openxmlformats.org/package/2006/metadata/core-properties' " w:xpath="/ns1:coreProperties[1]/ns0:title[1]" w:storeItemID="{6C3C8BC8-F283-45AE-878A-BAB7291924A1}"/>
                <w:text/>
              </w:sdtPr>
              <w:sdtEndPr/>
              <w:sdtContent>
                <w:r w:rsidR="00ED2FDB">
                  <w:rPr>
                    <w:rFonts w:ascii="Arial-BoldMT" w:hAnsi="Arial-BoldMT"/>
                    <w:color w:val="000000"/>
                    <w:sz w:val="16"/>
                    <w:szCs w:val="16"/>
                  </w:rPr>
                  <w:t>doc.: IEEE 802.11-22/1129r0</w:t>
                </w:r>
              </w:sdtContent>
            </w:sdt>
          </w:p>
          <w:p w14:paraId="0C4CF75A" w14:textId="2205101F" w:rsidR="00993E5A" w:rsidRPr="00886837" w:rsidRDefault="00940CBF" w:rsidP="00993E5A">
            <w:pPr>
              <w:rPr>
                <w:rFonts w:ascii="Arial-BoldMT" w:hAnsi="Arial-BoldMT" w:hint="eastAsia"/>
                <w:color w:val="000000"/>
                <w:sz w:val="16"/>
                <w:szCs w:val="16"/>
              </w:rPr>
            </w:pPr>
            <w:sdt>
              <w:sdtPr>
                <w:rPr>
                  <w:rFonts w:ascii="Arial-BoldMT" w:hAnsi="Arial-BoldMT"/>
                  <w:color w:val="000000"/>
                  <w:sz w:val="16"/>
                  <w:szCs w:val="16"/>
                </w:rPr>
                <w:alias w:val="Comments"/>
                <w:tag w:val=""/>
                <w:id w:val="1415354679"/>
                <w:placeholder>
                  <w:docPart w:val="DF30CB24F7D14B9E8B91CDABDC9E173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D2FDB">
                  <w:rPr>
                    <w:rFonts w:ascii="Arial-BoldMT" w:hAnsi="Arial-BoldMT"/>
                    <w:color w:val="000000"/>
                    <w:sz w:val="16"/>
                    <w:szCs w:val="16"/>
                  </w:rPr>
                  <w:t>[https://mentor.ieee.org/802.11/dcn/22/11-22-1129-00-00be-lb266-cr-cl9-emlsr.docx]</w:t>
                </w:r>
              </w:sdtContent>
            </w:sdt>
          </w:p>
          <w:p w14:paraId="5B7F5638" w14:textId="77777777" w:rsidR="00421018" w:rsidRPr="007D7970" w:rsidRDefault="00421018" w:rsidP="00421018">
            <w:pPr>
              <w:rPr>
                <w:rFonts w:ascii="Arial" w:hAnsi="Arial" w:cs="Arial"/>
                <w:color w:val="000000"/>
                <w:sz w:val="16"/>
                <w:szCs w:val="16"/>
              </w:rPr>
            </w:pPr>
          </w:p>
        </w:tc>
      </w:tr>
      <w:tr w:rsidR="002F69DE" w:rsidRPr="007D7970" w14:paraId="6F08652D" w14:textId="77777777" w:rsidTr="007D7970">
        <w:tc>
          <w:tcPr>
            <w:tcW w:w="750" w:type="dxa"/>
          </w:tcPr>
          <w:p w14:paraId="4DBBBB9A" w14:textId="0A9CD95B" w:rsidR="002F69DE" w:rsidRPr="007D7970" w:rsidRDefault="002F69DE" w:rsidP="002F69DE">
            <w:pPr>
              <w:rPr>
                <w:rFonts w:ascii="Arial" w:hAnsi="Arial" w:cs="Arial"/>
                <w:sz w:val="16"/>
                <w:szCs w:val="16"/>
              </w:rPr>
            </w:pPr>
            <w:r w:rsidRPr="007D7970">
              <w:rPr>
                <w:rFonts w:ascii="Arial" w:hAnsi="Arial" w:cs="Arial"/>
                <w:sz w:val="16"/>
                <w:szCs w:val="16"/>
              </w:rPr>
              <w:lastRenderedPageBreak/>
              <w:t>11897</w:t>
            </w:r>
          </w:p>
        </w:tc>
        <w:tc>
          <w:tcPr>
            <w:tcW w:w="1135" w:type="dxa"/>
          </w:tcPr>
          <w:p w14:paraId="3618F2AA" w14:textId="3E4B1D99" w:rsidR="002F69DE" w:rsidRPr="007D7970" w:rsidRDefault="002F69DE" w:rsidP="002F69DE">
            <w:pPr>
              <w:rPr>
                <w:rFonts w:ascii="Arial" w:hAnsi="Arial" w:cs="Arial"/>
                <w:sz w:val="16"/>
                <w:szCs w:val="16"/>
              </w:rPr>
            </w:pPr>
            <w:r w:rsidRPr="007D7970">
              <w:rPr>
                <w:rFonts w:ascii="Arial" w:hAnsi="Arial" w:cs="Arial"/>
                <w:sz w:val="16"/>
                <w:szCs w:val="16"/>
              </w:rPr>
              <w:t>Alfred Asterjadhi</w:t>
            </w:r>
          </w:p>
        </w:tc>
        <w:tc>
          <w:tcPr>
            <w:tcW w:w="810" w:type="dxa"/>
          </w:tcPr>
          <w:p w14:paraId="762236ED" w14:textId="1380EE87" w:rsidR="002F69DE" w:rsidRPr="007D7970" w:rsidRDefault="002F69DE" w:rsidP="002F69DE">
            <w:pPr>
              <w:rPr>
                <w:rFonts w:ascii="Arial" w:hAnsi="Arial" w:cs="Arial"/>
                <w:sz w:val="16"/>
                <w:szCs w:val="16"/>
              </w:rPr>
            </w:pPr>
            <w:r w:rsidRPr="007D7970">
              <w:rPr>
                <w:rFonts w:ascii="Arial" w:hAnsi="Arial" w:cs="Arial"/>
                <w:sz w:val="16"/>
                <w:szCs w:val="16"/>
              </w:rPr>
              <w:t>9.4.1.74</w:t>
            </w:r>
          </w:p>
        </w:tc>
        <w:tc>
          <w:tcPr>
            <w:tcW w:w="720" w:type="dxa"/>
          </w:tcPr>
          <w:p w14:paraId="19A213C4" w14:textId="544B6A70" w:rsidR="002F69DE" w:rsidRPr="007D7970" w:rsidRDefault="002F69DE" w:rsidP="002F69DE">
            <w:pPr>
              <w:rPr>
                <w:rFonts w:ascii="Arial" w:hAnsi="Arial" w:cs="Arial"/>
                <w:sz w:val="16"/>
                <w:szCs w:val="16"/>
              </w:rPr>
            </w:pPr>
            <w:r w:rsidRPr="007D7970">
              <w:rPr>
                <w:rFonts w:ascii="Arial" w:hAnsi="Arial" w:cs="Arial"/>
                <w:sz w:val="16"/>
                <w:szCs w:val="16"/>
              </w:rPr>
              <w:t>191.23</w:t>
            </w:r>
          </w:p>
        </w:tc>
        <w:tc>
          <w:tcPr>
            <w:tcW w:w="2197" w:type="dxa"/>
          </w:tcPr>
          <w:p w14:paraId="79DD0ECE" w14:textId="6C3F29C5" w:rsidR="002F69DE" w:rsidRPr="007D7970" w:rsidRDefault="002F69DE" w:rsidP="002F69DE">
            <w:pPr>
              <w:rPr>
                <w:rFonts w:ascii="Arial" w:hAnsi="Arial" w:cs="Arial"/>
                <w:sz w:val="16"/>
                <w:szCs w:val="16"/>
              </w:rPr>
            </w:pPr>
            <w:r w:rsidRPr="007D7970">
              <w:rPr>
                <w:rFonts w:ascii="Arial" w:hAnsi="Arial" w:cs="Arial"/>
                <w:sz w:val="16"/>
                <w:szCs w:val="16"/>
              </w:rPr>
              <w:t xml:space="preserve">Weird formatting of the EML Control field. Have one single Link Bitmap (the one that is always present) and specify that the Link Bitmap is EMLSR Link Bitmap if </w:t>
            </w:r>
            <w:proofErr w:type="spellStart"/>
            <w:r w:rsidRPr="007D7970">
              <w:rPr>
                <w:rFonts w:ascii="Arial" w:hAnsi="Arial" w:cs="Arial"/>
                <w:sz w:val="16"/>
                <w:szCs w:val="16"/>
              </w:rPr>
              <w:t>eMLSR</w:t>
            </w:r>
            <w:proofErr w:type="spellEnd"/>
            <w:r w:rsidRPr="007D7970">
              <w:rPr>
                <w:rFonts w:ascii="Arial" w:hAnsi="Arial" w:cs="Arial"/>
                <w:sz w:val="16"/>
                <w:szCs w:val="16"/>
              </w:rPr>
              <w:t xml:space="preserve"> mode and is EMLMR Link Bitmaps if </w:t>
            </w:r>
            <w:proofErr w:type="spellStart"/>
            <w:r w:rsidRPr="007D7970">
              <w:rPr>
                <w:rFonts w:ascii="Arial" w:hAnsi="Arial" w:cs="Arial"/>
                <w:sz w:val="16"/>
                <w:szCs w:val="16"/>
              </w:rPr>
              <w:t>eMLMR</w:t>
            </w:r>
            <w:proofErr w:type="spellEnd"/>
            <w:r w:rsidRPr="007D7970">
              <w:rPr>
                <w:rFonts w:ascii="Arial" w:hAnsi="Arial" w:cs="Arial"/>
                <w:sz w:val="16"/>
                <w:szCs w:val="16"/>
              </w:rPr>
              <w:t xml:space="preserve"> mode. And remove the other bitmap that is optionally present.</w:t>
            </w:r>
          </w:p>
        </w:tc>
        <w:tc>
          <w:tcPr>
            <w:tcW w:w="2160" w:type="dxa"/>
          </w:tcPr>
          <w:p w14:paraId="308DF56A" w14:textId="4E3257A9" w:rsidR="002F69DE" w:rsidRPr="007D7970" w:rsidRDefault="002F69DE" w:rsidP="002F69DE">
            <w:pPr>
              <w:rPr>
                <w:rFonts w:ascii="Arial" w:hAnsi="Arial" w:cs="Arial"/>
                <w:sz w:val="16"/>
                <w:szCs w:val="16"/>
              </w:rPr>
            </w:pPr>
            <w:r w:rsidRPr="007D7970">
              <w:rPr>
                <w:rFonts w:ascii="Arial" w:hAnsi="Arial" w:cs="Arial"/>
                <w:sz w:val="16"/>
                <w:szCs w:val="16"/>
              </w:rPr>
              <w:t>As in comment.</w:t>
            </w:r>
          </w:p>
        </w:tc>
        <w:tc>
          <w:tcPr>
            <w:tcW w:w="2432" w:type="dxa"/>
          </w:tcPr>
          <w:p w14:paraId="69C9200F" w14:textId="77777777" w:rsidR="00993E5A" w:rsidRDefault="00993E5A" w:rsidP="00993E5A">
            <w:pPr>
              <w:rPr>
                <w:rFonts w:ascii="Arial" w:hAnsi="Arial" w:cs="Arial"/>
                <w:color w:val="000000"/>
                <w:sz w:val="16"/>
                <w:szCs w:val="16"/>
              </w:rPr>
            </w:pPr>
            <w:r>
              <w:rPr>
                <w:rFonts w:ascii="Arial" w:hAnsi="Arial" w:cs="Arial"/>
                <w:color w:val="000000"/>
                <w:sz w:val="16"/>
                <w:szCs w:val="16"/>
              </w:rPr>
              <w:t>Revised.</w:t>
            </w:r>
          </w:p>
          <w:p w14:paraId="63DFBC35" w14:textId="77777777" w:rsidR="00993E5A" w:rsidRDefault="00993E5A" w:rsidP="00993E5A">
            <w:pPr>
              <w:rPr>
                <w:rFonts w:ascii="Arial" w:hAnsi="Arial" w:cs="Arial"/>
                <w:color w:val="000000"/>
                <w:sz w:val="16"/>
                <w:szCs w:val="16"/>
              </w:rPr>
            </w:pPr>
          </w:p>
          <w:p w14:paraId="19443883" w14:textId="77777777" w:rsidR="00993E5A" w:rsidRDefault="00993E5A" w:rsidP="00993E5A">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6938CBB6" w14:textId="77777777" w:rsidR="00993E5A" w:rsidRDefault="00993E5A" w:rsidP="00993E5A">
            <w:pPr>
              <w:rPr>
                <w:rFonts w:ascii="Arial" w:hAnsi="Arial" w:cs="Arial"/>
                <w:color w:val="000000"/>
                <w:sz w:val="16"/>
                <w:szCs w:val="16"/>
              </w:rPr>
            </w:pPr>
          </w:p>
          <w:p w14:paraId="42EBE1F4" w14:textId="0AC7290A" w:rsidR="00993E5A" w:rsidRPr="00886837" w:rsidRDefault="00993E5A" w:rsidP="00993E5A">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1897</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942057674"/>
                <w:placeholder>
                  <w:docPart w:val="1F567E7BDD4145F181BFF7976AC4F4DA"/>
                </w:placeholder>
                <w:dataBinding w:prefixMappings="xmlns:ns0='http://purl.org/dc/elements/1.1/' xmlns:ns1='http://schemas.openxmlformats.org/package/2006/metadata/core-properties' " w:xpath="/ns1:coreProperties[1]/ns0:title[1]" w:storeItemID="{6C3C8BC8-F283-45AE-878A-BAB7291924A1}"/>
                <w:text/>
              </w:sdtPr>
              <w:sdtEndPr/>
              <w:sdtContent>
                <w:r w:rsidR="00ED2FDB">
                  <w:rPr>
                    <w:rFonts w:ascii="Arial-BoldMT" w:hAnsi="Arial-BoldMT"/>
                    <w:color w:val="000000"/>
                    <w:sz w:val="16"/>
                    <w:szCs w:val="16"/>
                  </w:rPr>
                  <w:t>doc.: IEEE 802.11-22/1129r0</w:t>
                </w:r>
              </w:sdtContent>
            </w:sdt>
          </w:p>
          <w:p w14:paraId="6E482980" w14:textId="7AA7435C" w:rsidR="00993E5A" w:rsidRPr="00886837" w:rsidRDefault="00940CBF" w:rsidP="00993E5A">
            <w:pPr>
              <w:rPr>
                <w:rFonts w:ascii="Arial-BoldMT" w:hAnsi="Arial-BoldMT" w:hint="eastAsia"/>
                <w:color w:val="000000"/>
                <w:sz w:val="16"/>
                <w:szCs w:val="16"/>
              </w:rPr>
            </w:pPr>
            <w:sdt>
              <w:sdtPr>
                <w:rPr>
                  <w:rFonts w:ascii="Arial-BoldMT" w:hAnsi="Arial-BoldMT"/>
                  <w:color w:val="000000"/>
                  <w:sz w:val="16"/>
                  <w:szCs w:val="16"/>
                </w:rPr>
                <w:alias w:val="Comments"/>
                <w:tag w:val=""/>
                <w:id w:val="-1157682039"/>
                <w:placeholder>
                  <w:docPart w:val="DB4A31BB16E24523A04E5D0E7718AFA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D2FDB">
                  <w:rPr>
                    <w:rFonts w:ascii="Arial-BoldMT" w:hAnsi="Arial-BoldMT"/>
                    <w:color w:val="000000"/>
                    <w:sz w:val="16"/>
                    <w:szCs w:val="16"/>
                  </w:rPr>
                  <w:t>[https://mentor.ieee.org/802.11/dcn/22/11-22-1129-00-00be-lb266-cr-cl9-emlsr.docx]</w:t>
                </w:r>
              </w:sdtContent>
            </w:sdt>
          </w:p>
          <w:p w14:paraId="510CB1A8" w14:textId="77777777" w:rsidR="002F69DE" w:rsidRPr="007D7970" w:rsidRDefault="002F69DE" w:rsidP="002F69DE">
            <w:pPr>
              <w:rPr>
                <w:rFonts w:ascii="Arial" w:hAnsi="Arial" w:cs="Arial"/>
                <w:color w:val="000000"/>
                <w:sz w:val="16"/>
                <w:szCs w:val="16"/>
              </w:rPr>
            </w:pPr>
          </w:p>
        </w:tc>
      </w:tr>
    </w:tbl>
    <w:p w14:paraId="0C4EFC15" w14:textId="1E806170" w:rsidR="003A021C" w:rsidRDefault="003A021C" w:rsidP="00886924">
      <w:pPr>
        <w:rPr>
          <w:rFonts w:ascii="Arial-BoldMT" w:hAnsi="Arial-BoldMT" w:hint="eastAsia"/>
          <w:color w:val="000000"/>
          <w:sz w:val="20"/>
        </w:rPr>
      </w:pPr>
    </w:p>
    <w:p w14:paraId="0BF2811D" w14:textId="26A45DF3" w:rsidR="003C0E03" w:rsidRDefault="003C0E03" w:rsidP="003C0E03">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Subclause </w:t>
      </w:r>
      <w:r w:rsidR="00886837">
        <w:rPr>
          <w:rFonts w:ascii="Arial-BoldMT" w:hAnsi="Arial-BoldMT"/>
          <w:b/>
          <w:bCs/>
          <w:color w:val="000000"/>
          <w:sz w:val="20"/>
          <w:highlight w:val="yellow"/>
        </w:rPr>
        <w:t>9</w:t>
      </w:r>
      <w:r w:rsidRPr="0073340E">
        <w:rPr>
          <w:rFonts w:ascii="Arial-BoldMT" w:hAnsi="Arial-BoldMT"/>
          <w:b/>
          <w:bCs/>
          <w:color w:val="000000"/>
          <w:sz w:val="20"/>
          <w:highlight w:val="yellow"/>
        </w:rPr>
        <w:t>.</w:t>
      </w:r>
      <w:r w:rsidR="00886837">
        <w:rPr>
          <w:rFonts w:ascii="Arial-BoldMT" w:hAnsi="Arial-BoldMT"/>
          <w:b/>
          <w:bCs/>
          <w:color w:val="000000"/>
          <w:sz w:val="20"/>
          <w:highlight w:val="yellow"/>
        </w:rPr>
        <w:t>4</w:t>
      </w:r>
      <w:r w:rsidRPr="0073340E">
        <w:rPr>
          <w:rFonts w:ascii="Arial-BoldMT" w:hAnsi="Arial-BoldMT"/>
          <w:b/>
          <w:bCs/>
          <w:color w:val="000000"/>
          <w:sz w:val="20"/>
          <w:highlight w:val="yellow"/>
        </w:rPr>
        <w:t>.</w:t>
      </w:r>
      <w:r w:rsidR="00886837">
        <w:rPr>
          <w:rFonts w:ascii="Arial-BoldMT" w:hAnsi="Arial-BoldMT"/>
          <w:b/>
          <w:bCs/>
          <w:color w:val="000000"/>
          <w:sz w:val="20"/>
          <w:highlight w:val="yellow"/>
        </w:rPr>
        <w:t>1.</w:t>
      </w:r>
      <w:r w:rsidRPr="0073340E">
        <w:rPr>
          <w:rFonts w:ascii="Arial-BoldMT" w:hAnsi="Arial-BoldMT"/>
          <w:b/>
          <w:bCs/>
          <w:color w:val="000000"/>
          <w:sz w:val="20"/>
          <w:highlight w:val="yellow"/>
        </w:rPr>
        <w:t>7</w:t>
      </w:r>
      <w:r w:rsidR="00886837">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w:t>
      </w:r>
      <w:r w:rsidR="00886837">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sidR="009144E9">
        <w:rPr>
          <w:rFonts w:ascii="Arial-BoldMT" w:hAnsi="Arial-BoldMT"/>
          <w:b/>
          <w:bCs/>
          <w:color w:val="000000"/>
          <w:sz w:val="20"/>
          <w:highlight w:val="yellow"/>
        </w:rPr>
        <w:t>2</w:t>
      </w:r>
      <w:r w:rsidRPr="0073340E">
        <w:rPr>
          <w:rFonts w:ascii="Arial-BoldMT" w:hAnsi="Arial-BoldMT"/>
          <w:b/>
          <w:bCs/>
          <w:color w:val="000000"/>
          <w:sz w:val="20"/>
          <w:highlight w:val="yellow"/>
        </w:rPr>
        <w:t>.</w:t>
      </w:r>
      <w:r w:rsidR="009144E9">
        <w:rPr>
          <w:rFonts w:ascii="Arial-BoldMT" w:hAnsi="Arial-BoldMT"/>
          <w:b/>
          <w:bCs/>
          <w:color w:val="000000"/>
          <w:sz w:val="20"/>
        </w:rPr>
        <w:t>0</w:t>
      </w:r>
    </w:p>
    <w:p w14:paraId="2F0711F3" w14:textId="0AB50A93" w:rsidR="003C0E03" w:rsidRDefault="003C0E03" w:rsidP="00886924">
      <w:pPr>
        <w:rPr>
          <w:rFonts w:ascii="TimesNewRomanPSMT" w:hAnsi="TimesNewRomanPSMT"/>
          <w:color w:val="218A21"/>
          <w:szCs w:val="18"/>
        </w:rPr>
      </w:pPr>
    </w:p>
    <w:p w14:paraId="6439AA81" w14:textId="77777777" w:rsidR="00444A88" w:rsidRPr="00444A88" w:rsidRDefault="00444A88" w:rsidP="00DD125C">
      <w:pPr>
        <w:widowControl w:val="0"/>
        <w:tabs>
          <w:tab w:val="left" w:pos="999"/>
        </w:tabs>
        <w:kinsoku w:val="0"/>
        <w:overflowPunct w:val="0"/>
        <w:autoSpaceDE w:val="0"/>
        <w:autoSpaceDN w:val="0"/>
        <w:adjustRightInd w:val="0"/>
        <w:spacing w:line="227" w:lineRule="exact"/>
        <w:outlineLvl w:val="2"/>
        <w:rPr>
          <w:rFonts w:ascii="Arial" w:hAnsi="Arial" w:cs="Arial"/>
          <w:b/>
          <w:bCs/>
          <w:spacing w:val="-4"/>
          <w:sz w:val="20"/>
          <w:lang w:val="en-US" w:eastAsia="ko-KR"/>
        </w:rPr>
      </w:pPr>
      <w:r w:rsidRPr="00444A88">
        <w:rPr>
          <w:rFonts w:ascii="Arial" w:hAnsi="Arial" w:cs="Arial"/>
          <w:b/>
          <w:bCs/>
          <w:sz w:val="20"/>
          <w:lang w:val="en-US" w:eastAsia="ko-KR"/>
        </w:rPr>
        <w:t>9.4.1.74</w:t>
      </w:r>
      <w:r w:rsidRPr="00444A88">
        <w:rPr>
          <w:rFonts w:ascii="Arial" w:hAnsi="Arial" w:cs="Arial"/>
          <w:b/>
          <w:bCs/>
          <w:spacing w:val="-8"/>
          <w:sz w:val="20"/>
          <w:lang w:val="en-US" w:eastAsia="ko-KR"/>
        </w:rPr>
        <w:t xml:space="preserve"> </w:t>
      </w:r>
      <w:r w:rsidRPr="00444A88">
        <w:rPr>
          <w:rFonts w:ascii="Arial" w:hAnsi="Arial" w:cs="Arial"/>
          <w:b/>
          <w:bCs/>
          <w:sz w:val="20"/>
          <w:lang w:val="en-US" w:eastAsia="ko-KR"/>
        </w:rPr>
        <w:t>EML</w:t>
      </w:r>
      <w:r w:rsidRPr="00444A88">
        <w:rPr>
          <w:rFonts w:ascii="Arial" w:hAnsi="Arial" w:cs="Arial"/>
          <w:b/>
          <w:bCs/>
          <w:spacing w:val="-8"/>
          <w:sz w:val="20"/>
          <w:lang w:val="en-US" w:eastAsia="ko-KR"/>
        </w:rPr>
        <w:t xml:space="preserve"> </w:t>
      </w:r>
      <w:r w:rsidRPr="00444A88">
        <w:rPr>
          <w:rFonts w:ascii="Arial" w:hAnsi="Arial" w:cs="Arial"/>
          <w:b/>
          <w:bCs/>
          <w:sz w:val="20"/>
          <w:lang w:val="en-US" w:eastAsia="ko-KR"/>
        </w:rPr>
        <w:t>Control</w:t>
      </w:r>
      <w:r w:rsidRPr="00444A88">
        <w:rPr>
          <w:rFonts w:ascii="Arial" w:hAnsi="Arial" w:cs="Arial"/>
          <w:b/>
          <w:bCs/>
          <w:spacing w:val="-8"/>
          <w:sz w:val="20"/>
          <w:lang w:val="en-US" w:eastAsia="ko-KR"/>
        </w:rPr>
        <w:t xml:space="preserve"> </w:t>
      </w:r>
      <w:r w:rsidRPr="00444A88">
        <w:rPr>
          <w:rFonts w:ascii="Arial" w:hAnsi="Arial" w:cs="Arial"/>
          <w:b/>
          <w:bCs/>
          <w:spacing w:val="-4"/>
          <w:sz w:val="20"/>
          <w:lang w:val="en-US" w:eastAsia="ko-KR"/>
        </w:rPr>
        <w:t>field</w:t>
      </w:r>
    </w:p>
    <w:p w14:paraId="134F11AC" w14:textId="26CEA96A" w:rsidR="00444A88" w:rsidRPr="00444A88" w:rsidRDefault="00444A88" w:rsidP="00444A88">
      <w:pPr>
        <w:widowControl w:val="0"/>
        <w:kinsoku w:val="0"/>
        <w:overflowPunct w:val="0"/>
        <w:autoSpaceDE w:val="0"/>
        <w:autoSpaceDN w:val="0"/>
        <w:adjustRightInd w:val="0"/>
        <w:spacing w:line="173" w:lineRule="exact"/>
        <w:ind w:left="446"/>
        <w:rPr>
          <w:spacing w:val="-5"/>
          <w:szCs w:val="18"/>
          <w:lang w:val="en-US" w:eastAsia="ko-KR"/>
        </w:rPr>
      </w:pPr>
    </w:p>
    <w:p w14:paraId="52FD3335" w14:textId="7B8F92C4" w:rsidR="00A85B7D" w:rsidRPr="00A85B7D" w:rsidRDefault="00A85B7D" w:rsidP="00A85B7D">
      <w:pPr>
        <w:widowControl w:val="0"/>
        <w:tabs>
          <w:tab w:val="left" w:pos="1620"/>
          <w:tab w:val="left" w:pos="2610"/>
          <w:tab w:val="left" w:pos="4515"/>
          <w:tab w:val="left" w:pos="5039"/>
          <w:tab w:val="left" w:pos="6039"/>
          <w:tab w:val="left" w:pos="6715"/>
          <w:tab w:val="left" w:pos="7239"/>
          <w:tab w:val="left" w:pos="8238"/>
        </w:tabs>
        <w:kinsoku w:val="0"/>
        <w:overflowPunct w:val="0"/>
        <w:autoSpaceDE w:val="0"/>
        <w:autoSpaceDN w:val="0"/>
        <w:adjustRightInd w:val="0"/>
        <w:spacing w:line="307" w:lineRule="exact"/>
        <w:ind w:left="446"/>
        <w:rPr>
          <w:rFonts w:ascii="Arial" w:hAnsi="Arial" w:cs="Arial"/>
          <w:spacing w:val="-2"/>
          <w:sz w:val="16"/>
          <w:szCs w:val="16"/>
          <w:lang w:val="en-US" w:eastAsia="ko-KR"/>
        </w:rPr>
      </w:pPr>
      <w:r>
        <w:rPr>
          <w:rFonts w:ascii="Arial" w:hAnsi="Arial" w:cs="Arial"/>
          <w:spacing w:val="-5"/>
          <w:sz w:val="16"/>
          <w:szCs w:val="16"/>
          <w:lang w:val="en-US" w:eastAsia="ko-KR"/>
        </w:rPr>
        <w:tab/>
      </w:r>
      <w:r w:rsidRPr="00A85B7D">
        <w:rPr>
          <w:rFonts w:ascii="Arial" w:hAnsi="Arial" w:cs="Arial"/>
          <w:spacing w:val="-5"/>
          <w:sz w:val="16"/>
          <w:szCs w:val="16"/>
          <w:lang w:val="en-US" w:eastAsia="ko-KR"/>
        </w:rPr>
        <w:t>B0</w:t>
      </w:r>
      <w:r>
        <w:rPr>
          <w:rFonts w:ascii="Arial" w:hAnsi="Arial" w:cs="Arial"/>
          <w:sz w:val="16"/>
          <w:szCs w:val="16"/>
          <w:lang w:val="en-US" w:eastAsia="ko-KR"/>
        </w:rPr>
        <w:tab/>
      </w:r>
      <w:r w:rsidRPr="00A85B7D">
        <w:rPr>
          <w:rFonts w:ascii="Arial" w:hAnsi="Arial" w:cs="Arial"/>
          <w:spacing w:val="-5"/>
          <w:sz w:val="16"/>
          <w:szCs w:val="16"/>
          <w:lang w:val="en-US" w:eastAsia="ko-KR"/>
        </w:rPr>
        <w:t>B1</w:t>
      </w:r>
      <w:r w:rsidR="00710791">
        <w:rPr>
          <w:rFonts w:ascii="Arial" w:hAnsi="Arial" w:cs="Arial"/>
          <w:spacing w:val="-5"/>
          <w:sz w:val="16"/>
          <w:szCs w:val="16"/>
          <w:lang w:val="en-US" w:eastAsia="ko-KR"/>
        </w:rPr>
        <w:t xml:space="preserve">            </w:t>
      </w:r>
      <w:r w:rsidRPr="00A85B7D">
        <w:rPr>
          <w:rFonts w:ascii="Arial" w:hAnsi="Arial" w:cs="Arial"/>
          <w:spacing w:val="-5"/>
          <w:sz w:val="16"/>
          <w:szCs w:val="16"/>
          <w:lang w:val="en-US" w:eastAsia="ko-KR"/>
        </w:rPr>
        <w:t>B2</w:t>
      </w:r>
      <w:r w:rsidR="00710791">
        <w:rPr>
          <w:rFonts w:ascii="Arial" w:hAnsi="Arial" w:cs="Arial"/>
          <w:spacing w:val="-5"/>
          <w:sz w:val="16"/>
          <w:szCs w:val="16"/>
          <w:lang w:val="en-US" w:eastAsia="ko-KR"/>
        </w:rPr>
        <w:t xml:space="preserve">               </w:t>
      </w:r>
      <w:r w:rsidRPr="00A85B7D">
        <w:rPr>
          <w:rFonts w:ascii="Arial" w:hAnsi="Arial" w:cs="Arial"/>
          <w:spacing w:val="-5"/>
          <w:sz w:val="16"/>
          <w:szCs w:val="16"/>
          <w:lang w:val="en-US" w:eastAsia="ko-KR"/>
        </w:rPr>
        <w:t>B17</w:t>
      </w:r>
      <w:r w:rsidRPr="00A85B7D">
        <w:rPr>
          <w:rFonts w:ascii="Arial" w:hAnsi="Arial" w:cs="Arial"/>
          <w:sz w:val="16"/>
          <w:szCs w:val="16"/>
          <w:lang w:val="en-US" w:eastAsia="ko-KR"/>
        </w:rPr>
        <w:tab/>
        <w:t>B</w:t>
      </w:r>
      <w:proofErr w:type="gramStart"/>
      <w:r w:rsidRPr="00A85B7D">
        <w:rPr>
          <w:rFonts w:ascii="Arial" w:hAnsi="Arial" w:cs="Arial"/>
          <w:sz w:val="16"/>
          <w:szCs w:val="16"/>
          <w:lang w:val="en-US" w:eastAsia="ko-KR"/>
        </w:rPr>
        <w:t>18</w:t>
      </w:r>
      <w:r w:rsidRPr="00A85B7D">
        <w:rPr>
          <w:rFonts w:ascii="Arial" w:hAnsi="Arial" w:cs="Arial"/>
          <w:spacing w:val="49"/>
          <w:sz w:val="16"/>
          <w:szCs w:val="16"/>
          <w:lang w:val="en-US" w:eastAsia="ko-KR"/>
        </w:rPr>
        <w:t xml:space="preserve">  </w:t>
      </w:r>
      <w:r w:rsidRPr="00A85B7D">
        <w:rPr>
          <w:rFonts w:ascii="Arial" w:hAnsi="Arial" w:cs="Arial"/>
          <w:spacing w:val="-5"/>
          <w:sz w:val="16"/>
          <w:szCs w:val="16"/>
          <w:lang w:val="en-US" w:eastAsia="ko-KR"/>
        </w:rPr>
        <w:t>B</w:t>
      </w:r>
      <w:proofErr w:type="gramEnd"/>
      <w:r w:rsidRPr="00A85B7D">
        <w:rPr>
          <w:rFonts w:ascii="Arial" w:hAnsi="Arial" w:cs="Arial"/>
          <w:spacing w:val="-5"/>
          <w:sz w:val="16"/>
          <w:szCs w:val="16"/>
          <w:lang w:val="en-US" w:eastAsia="ko-KR"/>
        </w:rPr>
        <w:t>23</w:t>
      </w:r>
      <w:r w:rsidR="00710791">
        <w:rPr>
          <w:rFonts w:ascii="Arial" w:hAnsi="Arial" w:cs="Arial"/>
          <w:spacing w:val="-5"/>
          <w:sz w:val="16"/>
          <w:szCs w:val="16"/>
          <w:lang w:val="en-US" w:eastAsia="ko-KR"/>
        </w:rPr>
        <w:t xml:space="preserve">       </w:t>
      </w:r>
      <w:r w:rsidRPr="00A85B7D">
        <w:rPr>
          <w:rFonts w:ascii="Arial" w:hAnsi="Arial" w:cs="Arial"/>
          <w:spacing w:val="-5"/>
          <w:sz w:val="16"/>
          <w:szCs w:val="16"/>
          <w:lang w:val="en-US" w:eastAsia="ko-KR"/>
        </w:rPr>
        <w:t>B24</w:t>
      </w:r>
      <w:r w:rsidRPr="00A85B7D">
        <w:rPr>
          <w:rFonts w:ascii="Arial" w:hAnsi="Arial" w:cs="Arial"/>
          <w:sz w:val="16"/>
          <w:szCs w:val="16"/>
          <w:lang w:val="en-US" w:eastAsia="ko-KR"/>
        </w:rPr>
        <w:tab/>
      </w:r>
      <w:r w:rsidRPr="00A85B7D">
        <w:rPr>
          <w:rFonts w:ascii="Arial" w:hAnsi="Arial" w:cs="Arial"/>
          <w:spacing w:val="-5"/>
          <w:sz w:val="16"/>
          <w:szCs w:val="16"/>
          <w:lang w:val="en-US" w:eastAsia="ko-KR"/>
        </w:rPr>
        <w:t>B39</w:t>
      </w:r>
      <w:r w:rsidRPr="00A85B7D">
        <w:rPr>
          <w:rFonts w:ascii="Arial" w:hAnsi="Arial" w:cs="Arial"/>
          <w:sz w:val="16"/>
          <w:szCs w:val="16"/>
          <w:lang w:val="en-US" w:eastAsia="ko-KR"/>
        </w:rPr>
        <w:tab/>
        <w:t>B40</w:t>
      </w:r>
      <w:r w:rsidRPr="00A85B7D">
        <w:rPr>
          <w:rFonts w:ascii="Arial" w:hAnsi="Arial" w:cs="Arial"/>
          <w:spacing w:val="49"/>
          <w:sz w:val="16"/>
          <w:szCs w:val="16"/>
          <w:lang w:val="en-US" w:eastAsia="ko-KR"/>
        </w:rPr>
        <w:t xml:space="preserve">  </w:t>
      </w:r>
      <w:r w:rsidRPr="00A85B7D">
        <w:rPr>
          <w:rFonts w:ascii="Arial" w:hAnsi="Arial" w:cs="Arial"/>
          <w:spacing w:val="-5"/>
          <w:sz w:val="16"/>
          <w:szCs w:val="16"/>
          <w:lang w:val="en-US" w:eastAsia="ko-KR"/>
        </w:rPr>
        <w:t>B41</w:t>
      </w:r>
      <w:r w:rsidR="00710791">
        <w:rPr>
          <w:rFonts w:ascii="Arial" w:hAnsi="Arial" w:cs="Arial"/>
          <w:spacing w:val="-5"/>
          <w:sz w:val="16"/>
          <w:szCs w:val="16"/>
          <w:lang w:val="en-US" w:eastAsia="ko-KR"/>
        </w:rPr>
        <w:t xml:space="preserve">         </w:t>
      </w:r>
      <w:r w:rsidRPr="00A85B7D">
        <w:rPr>
          <w:rFonts w:ascii="Arial" w:hAnsi="Arial" w:cs="Arial"/>
          <w:sz w:val="16"/>
          <w:szCs w:val="16"/>
          <w:lang w:val="en-US" w:eastAsia="ko-KR"/>
        </w:rPr>
        <w:t>B42</w:t>
      </w:r>
      <w:r w:rsidRPr="00A85B7D">
        <w:rPr>
          <w:rFonts w:ascii="Arial" w:hAnsi="Arial" w:cs="Arial"/>
          <w:spacing w:val="70"/>
          <w:w w:val="150"/>
          <w:sz w:val="16"/>
          <w:szCs w:val="16"/>
          <w:lang w:val="en-US" w:eastAsia="ko-KR"/>
        </w:rPr>
        <w:t xml:space="preserve"> </w:t>
      </w:r>
      <w:r w:rsidRPr="00A85B7D">
        <w:rPr>
          <w:rFonts w:ascii="Arial" w:hAnsi="Arial" w:cs="Arial"/>
          <w:spacing w:val="-2"/>
          <w:sz w:val="16"/>
          <w:szCs w:val="16"/>
          <w:lang w:val="en-US" w:eastAsia="ko-KR"/>
        </w:rPr>
        <w:t>B65/89/113</w:t>
      </w:r>
    </w:p>
    <w:p w14:paraId="56A25B75" w14:textId="2710FD0F" w:rsidR="00A85B7D" w:rsidRPr="00A85B7D" w:rsidRDefault="00A85B7D" w:rsidP="00A85B7D">
      <w:pPr>
        <w:widowControl w:val="0"/>
        <w:kinsoku w:val="0"/>
        <w:overflowPunct w:val="0"/>
        <w:autoSpaceDE w:val="0"/>
        <w:autoSpaceDN w:val="0"/>
        <w:adjustRightInd w:val="0"/>
        <w:spacing w:before="90" w:line="204" w:lineRule="exact"/>
        <w:ind w:left="446"/>
        <w:rPr>
          <w:spacing w:val="-5"/>
          <w:szCs w:val="18"/>
          <w:lang w:val="en-US" w:eastAsia="ko-KR"/>
        </w:rPr>
      </w:pPr>
      <w:r w:rsidRPr="00A85B7D">
        <w:rPr>
          <w:noProof/>
          <w:sz w:val="20"/>
          <w:lang w:val="en-US" w:eastAsia="ko-KR"/>
        </w:rPr>
        <mc:AlternateContent>
          <mc:Choice Requires="wps">
            <w:drawing>
              <wp:anchor distT="0" distB="0" distL="114300" distR="114300" simplePos="0" relativeHeight="251659264" behindDoc="0" locked="0" layoutInCell="0" allowOverlap="1" wp14:anchorId="34389C34" wp14:editId="2DA6092D">
                <wp:simplePos x="0" y="0"/>
                <wp:positionH relativeFrom="page">
                  <wp:posOffset>1592580</wp:posOffset>
                </wp:positionH>
                <wp:positionV relativeFrom="paragraph">
                  <wp:posOffset>68580</wp:posOffset>
                </wp:positionV>
                <wp:extent cx="5032375" cy="488315"/>
                <wp:effectExtent l="1905" t="3810" r="4445"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200"/>
                              <w:gridCol w:w="1000"/>
                              <w:gridCol w:w="1200"/>
                              <w:gridCol w:w="1000"/>
                              <w:gridCol w:w="1500"/>
                            </w:tblGrid>
                            <w:tr w:rsidR="00A85B7D" w14:paraId="4611B37F" w14:textId="77777777">
                              <w:trPr>
                                <w:trHeight w:val="709"/>
                              </w:trPr>
                              <w:tc>
                                <w:tcPr>
                                  <w:tcW w:w="1000" w:type="dxa"/>
                                  <w:tcBorders>
                                    <w:top w:val="single" w:sz="12" w:space="0" w:color="000000"/>
                                    <w:left w:val="single" w:sz="12" w:space="0" w:color="000000"/>
                                    <w:bottom w:val="single" w:sz="12" w:space="0" w:color="000000"/>
                                    <w:right w:val="single" w:sz="12" w:space="0" w:color="000000"/>
                                  </w:tcBorders>
                                </w:tcPr>
                                <w:p w14:paraId="7ACD5406" w14:textId="77777777" w:rsidR="00A85B7D" w:rsidRDefault="00A85B7D">
                                  <w:pPr>
                                    <w:pStyle w:val="TableParagraph"/>
                                    <w:kinsoku w:val="0"/>
                                    <w:overflowPunct w:val="0"/>
                                    <w:spacing w:before="8"/>
                                    <w:rPr>
                                      <w:sz w:val="15"/>
                                      <w:szCs w:val="15"/>
                                    </w:rPr>
                                  </w:pPr>
                                </w:p>
                                <w:p w14:paraId="321D61EB" w14:textId="77777777" w:rsidR="00A85B7D" w:rsidRDefault="00A85B7D">
                                  <w:pPr>
                                    <w:pStyle w:val="TableParagraph"/>
                                    <w:kinsoku w:val="0"/>
                                    <w:overflowPunct w:val="0"/>
                                    <w:spacing w:line="172" w:lineRule="exact"/>
                                    <w:ind w:left="221"/>
                                    <w:rPr>
                                      <w:rFonts w:ascii="Arial" w:hAnsi="Arial" w:cs="Arial"/>
                                      <w:spacing w:val="-2"/>
                                      <w:sz w:val="16"/>
                                      <w:szCs w:val="16"/>
                                    </w:rPr>
                                  </w:pPr>
                                  <w:r>
                                    <w:rPr>
                                      <w:rFonts w:ascii="Arial" w:hAnsi="Arial" w:cs="Arial"/>
                                      <w:spacing w:val="-2"/>
                                      <w:sz w:val="16"/>
                                      <w:szCs w:val="16"/>
                                    </w:rPr>
                                    <w:t>EMLSR</w:t>
                                  </w:r>
                                </w:p>
                                <w:p w14:paraId="2C42320A" w14:textId="77777777" w:rsidR="00A85B7D" w:rsidRDefault="00A85B7D">
                                  <w:pPr>
                                    <w:pStyle w:val="TableParagraph"/>
                                    <w:kinsoku w:val="0"/>
                                    <w:overflowPunct w:val="0"/>
                                    <w:spacing w:line="172" w:lineRule="exact"/>
                                    <w:ind w:left="297"/>
                                    <w:rPr>
                                      <w:rFonts w:ascii="Arial" w:hAnsi="Arial" w:cs="Arial"/>
                                      <w:spacing w:val="-4"/>
                                      <w:sz w:val="16"/>
                                      <w:szCs w:val="16"/>
                                    </w:rPr>
                                  </w:pPr>
                                  <w:r>
                                    <w:rPr>
                                      <w:rFonts w:ascii="Arial" w:hAnsi="Arial" w:cs="Arial"/>
                                      <w:spacing w:val="-4"/>
                                      <w:sz w:val="16"/>
                                      <w:szCs w:val="16"/>
                                    </w:rPr>
                                    <w:t>Mode</w:t>
                                  </w:r>
                                </w:p>
                              </w:tc>
                              <w:tc>
                                <w:tcPr>
                                  <w:tcW w:w="1001" w:type="dxa"/>
                                  <w:tcBorders>
                                    <w:top w:val="single" w:sz="12" w:space="0" w:color="000000"/>
                                    <w:left w:val="single" w:sz="12" w:space="0" w:color="000000"/>
                                    <w:bottom w:val="single" w:sz="12" w:space="0" w:color="000000"/>
                                    <w:right w:val="single" w:sz="12" w:space="0" w:color="000000"/>
                                  </w:tcBorders>
                                </w:tcPr>
                                <w:p w14:paraId="02866FEB" w14:textId="77777777" w:rsidR="00A85B7D" w:rsidRDefault="00A85B7D">
                                  <w:pPr>
                                    <w:pStyle w:val="TableParagraph"/>
                                    <w:kinsoku w:val="0"/>
                                    <w:overflowPunct w:val="0"/>
                                    <w:spacing w:before="8"/>
                                    <w:rPr>
                                      <w:sz w:val="15"/>
                                      <w:szCs w:val="15"/>
                                    </w:rPr>
                                  </w:pPr>
                                </w:p>
                                <w:p w14:paraId="7A804C61" w14:textId="77777777" w:rsidR="00A85B7D" w:rsidRDefault="00A85B7D">
                                  <w:pPr>
                                    <w:pStyle w:val="TableParagraph"/>
                                    <w:kinsoku w:val="0"/>
                                    <w:overflowPunct w:val="0"/>
                                    <w:spacing w:line="172" w:lineRule="exact"/>
                                    <w:ind w:left="208"/>
                                    <w:rPr>
                                      <w:rFonts w:ascii="Arial" w:hAnsi="Arial" w:cs="Arial"/>
                                      <w:spacing w:val="-2"/>
                                      <w:sz w:val="16"/>
                                      <w:szCs w:val="16"/>
                                    </w:rPr>
                                  </w:pPr>
                                  <w:r>
                                    <w:rPr>
                                      <w:rFonts w:ascii="Arial" w:hAnsi="Arial" w:cs="Arial"/>
                                      <w:spacing w:val="-2"/>
                                      <w:sz w:val="16"/>
                                      <w:szCs w:val="16"/>
                                    </w:rPr>
                                    <w:t>EMLMR</w:t>
                                  </w:r>
                                </w:p>
                                <w:p w14:paraId="26FF266B" w14:textId="77777777" w:rsidR="00A85B7D" w:rsidRDefault="00A85B7D">
                                  <w:pPr>
                                    <w:pStyle w:val="TableParagraph"/>
                                    <w:kinsoku w:val="0"/>
                                    <w:overflowPunct w:val="0"/>
                                    <w:spacing w:line="172" w:lineRule="exact"/>
                                    <w:ind w:left="296"/>
                                    <w:rPr>
                                      <w:rFonts w:ascii="Arial" w:hAnsi="Arial" w:cs="Arial"/>
                                      <w:spacing w:val="-4"/>
                                      <w:sz w:val="16"/>
                                      <w:szCs w:val="16"/>
                                    </w:rPr>
                                  </w:pPr>
                                  <w:r>
                                    <w:rPr>
                                      <w:rFonts w:ascii="Arial" w:hAnsi="Arial" w:cs="Arial"/>
                                      <w:spacing w:val="-4"/>
                                      <w:sz w:val="16"/>
                                      <w:szCs w:val="16"/>
                                    </w:rPr>
                                    <w:t>Mode</w:t>
                                  </w:r>
                                </w:p>
                              </w:tc>
                              <w:tc>
                                <w:tcPr>
                                  <w:tcW w:w="1200" w:type="dxa"/>
                                  <w:tcBorders>
                                    <w:top w:val="single" w:sz="12" w:space="0" w:color="000000"/>
                                    <w:left w:val="single" w:sz="12" w:space="0" w:color="000000"/>
                                    <w:bottom w:val="single" w:sz="12" w:space="0" w:color="000000"/>
                                    <w:right w:val="single" w:sz="12" w:space="0" w:color="000000"/>
                                  </w:tcBorders>
                                </w:tcPr>
                                <w:p w14:paraId="2571A71F" w14:textId="77777777" w:rsidR="00A85B7D" w:rsidRDefault="00A85B7D">
                                  <w:pPr>
                                    <w:pStyle w:val="TableParagraph"/>
                                    <w:kinsoku w:val="0"/>
                                    <w:overflowPunct w:val="0"/>
                                    <w:spacing w:before="5"/>
                                    <w:rPr>
                                      <w:sz w:val="17"/>
                                      <w:szCs w:val="17"/>
                                    </w:rPr>
                                  </w:pPr>
                                </w:p>
                                <w:p w14:paraId="14251859" w14:textId="77777777" w:rsidR="00A85B7D" w:rsidRDefault="00A85B7D">
                                  <w:pPr>
                                    <w:pStyle w:val="TableParagraph"/>
                                    <w:kinsoku w:val="0"/>
                                    <w:overflowPunct w:val="0"/>
                                    <w:spacing w:line="208" w:lineRule="auto"/>
                                    <w:ind w:left="347" w:right="96" w:hanging="196"/>
                                    <w:rPr>
                                      <w:rFonts w:ascii="Arial" w:hAnsi="Arial" w:cs="Arial"/>
                                      <w:spacing w:val="-2"/>
                                      <w:sz w:val="16"/>
                                      <w:szCs w:val="16"/>
                                    </w:rPr>
                                  </w:pPr>
                                  <w:r>
                                    <w:rPr>
                                      <w:rFonts w:ascii="Arial" w:hAnsi="Arial" w:cs="Arial"/>
                                      <w:spacing w:val="-2"/>
                                      <w:sz w:val="16"/>
                                      <w:szCs w:val="16"/>
                                    </w:rPr>
                                    <w:t>EMLSR</w:t>
                                  </w:r>
                                  <w:r>
                                    <w:rPr>
                                      <w:rFonts w:ascii="Arial" w:hAnsi="Arial" w:cs="Arial"/>
                                      <w:spacing w:val="-10"/>
                                      <w:sz w:val="16"/>
                                      <w:szCs w:val="16"/>
                                    </w:rPr>
                                    <w:t xml:space="preserve"> </w:t>
                                  </w:r>
                                  <w:r>
                                    <w:rPr>
                                      <w:rFonts w:ascii="Arial" w:hAnsi="Arial" w:cs="Arial"/>
                                      <w:spacing w:val="-2"/>
                                      <w:sz w:val="16"/>
                                      <w:szCs w:val="16"/>
                                    </w:rPr>
                                    <w:t>Link Bitmap</w:t>
                                  </w:r>
                                </w:p>
                              </w:tc>
                              <w:tc>
                                <w:tcPr>
                                  <w:tcW w:w="1000" w:type="dxa"/>
                                  <w:tcBorders>
                                    <w:top w:val="single" w:sz="12" w:space="0" w:color="000000"/>
                                    <w:left w:val="single" w:sz="12" w:space="0" w:color="000000"/>
                                    <w:bottom w:val="single" w:sz="12" w:space="0" w:color="000000"/>
                                    <w:right w:val="single" w:sz="12" w:space="0" w:color="000000"/>
                                  </w:tcBorders>
                                </w:tcPr>
                                <w:p w14:paraId="6E23B7C4" w14:textId="77777777" w:rsidR="00A85B7D" w:rsidRDefault="00A85B7D">
                                  <w:pPr>
                                    <w:pStyle w:val="TableParagraph"/>
                                    <w:kinsoku w:val="0"/>
                                    <w:overflowPunct w:val="0"/>
                                    <w:spacing w:before="7"/>
                                    <w:rPr>
                                      <w:sz w:val="22"/>
                                      <w:szCs w:val="22"/>
                                    </w:rPr>
                                  </w:pPr>
                                </w:p>
                                <w:p w14:paraId="6B4DC533" w14:textId="77777777" w:rsidR="00A85B7D" w:rsidRDefault="00A85B7D">
                                  <w:pPr>
                                    <w:pStyle w:val="TableParagraph"/>
                                    <w:kinsoku w:val="0"/>
                                    <w:overflowPunct w:val="0"/>
                                    <w:ind w:left="153"/>
                                    <w:rPr>
                                      <w:rFonts w:ascii="Arial" w:hAnsi="Arial" w:cs="Arial"/>
                                      <w:spacing w:val="-2"/>
                                      <w:sz w:val="16"/>
                                      <w:szCs w:val="16"/>
                                    </w:rPr>
                                  </w:pPr>
                                  <w:r>
                                    <w:rPr>
                                      <w:rFonts w:ascii="Arial" w:hAnsi="Arial" w:cs="Arial"/>
                                      <w:spacing w:val="-2"/>
                                      <w:sz w:val="16"/>
                                      <w:szCs w:val="16"/>
                                    </w:rPr>
                                    <w:t>Reserved</w:t>
                                  </w:r>
                                </w:p>
                              </w:tc>
                              <w:tc>
                                <w:tcPr>
                                  <w:tcW w:w="1200" w:type="dxa"/>
                                  <w:tcBorders>
                                    <w:top w:val="single" w:sz="12" w:space="0" w:color="000000"/>
                                    <w:left w:val="single" w:sz="12" w:space="0" w:color="000000"/>
                                    <w:bottom w:val="single" w:sz="12" w:space="0" w:color="000000"/>
                                    <w:right w:val="single" w:sz="12" w:space="0" w:color="000000"/>
                                  </w:tcBorders>
                                </w:tcPr>
                                <w:p w14:paraId="21931E0E" w14:textId="77777777" w:rsidR="00A85B7D" w:rsidRDefault="00A85B7D">
                                  <w:pPr>
                                    <w:pStyle w:val="TableParagraph"/>
                                    <w:kinsoku w:val="0"/>
                                    <w:overflowPunct w:val="0"/>
                                    <w:spacing w:before="5"/>
                                    <w:rPr>
                                      <w:sz w:val="17"/>
                                      <w:szCs w:val="17"/>
                                    </w:rPr>
                                  </w:pPr>
                                </w:p>
                                <w:p w14:paraId="23F4C18D" w14:textId="77777777" w:rsidR="00A85B7D" w:rsidRDefault="00A85B7D">
                                  <w:pPr>
                                    <w:pStyle w:val="TableParagraph"/>
                                    <w:kinsoku w:val="0"/>
                                    <w:overflowPunct w:val="0"/>
                                    <w:spacing w:line="208" w:lineRule="auto"/>
                                    <w:ind w:left="347" w:hanging="209"/>
                                    <w:rPr>
                                      <w:rFonts w:ascii="Arial" w:hAnsi="Arial" w:cs="Arial"/>
                                      <w:spacing w:val="-2"/>
                                      <w:sz w:val="16"/>
                                      <w:szCs w:val="16"/>
                                    </w:rPr>
                                  </w:pPr>
                                  <w:r>
                                    <w:rPr>
                                      <w:rFonts w:ascii="Arial" w:hAnsi="Arial" w:cs="Arial"/>
                                      <w:spacing w:val="-2"/>
                                      <w:sz w:val="16"/>
                                      <w:szCs w:val="16"/>
                                    </w:rPr>
                                    <w:t>EMLMR</w:t>
                                  </w:r>
                                  <w:r>
                                    <w:rPr>
                                      <w:rFonts w:ascii="Arial" w:hAnsi="Arial" w:cs="Arial"/>
                                      <w:spacing w:val="-11"/>
                                      <w:sz w:val="16"/>
                                      <w:szCs w:val="16"/>
                                    </w:rPr>
                                    <w:t xml:space="preserve"> </w:t>
                                  </w:r>
                                  <w:r>
                                    <w:rPr>
                                      <w:rFonts w:ascii="Arial" w:hAnsi="Arial" w:cs="Arial"/>
                                      <w:spacing w:val="-2"/>
                                      <w:sz w:val="16"/>
                                      <w:szCs w:val="16"/>
                                    </w:rPr>
                                    <w:t>Link Bitmap</w:t>
                                  </w:r>
                                </w:p>
                              </w:tc>
                              <w:tc>
                                <w:tcPr>
                                  <w:tcW w:w="1000" w:type="dxa"/>
                                  <w:tcBorders>
                                    <w:top w:val="single" w:sz="12" w:space="0" w:color="000000"/>
                                    <w:left w:val="single" w:sz="12" w:space="0" w:color="000000"/>
                                    <w:bottom w:val="single" w:sz="12" w:space="0" w:color="000000"/>
                                    <w:right w:val="single" w:sz="12" w:space="0" w:color="000000"/>
                                  </w:tcBorders>
                                </w:tcPr>
                                <w:p w14:paraId="7FB1F61E" w14:textId="77777777" w:rsidR="00A85B7D" w:rsidRDefault="00A85B7D">
                                  <w:pPr>
                                    <w:pStyle w:val="TableParagraph"/>
                                    <w:kinsoku w:val="0"/>
                                    <w:overflowPunct w:val="0"/>
                                    <w:spacing w:before="5"/>
                                    <w:rPr>
                                      <w:sz w:val="17"/>
                                      <w:szCs w:val="17"/>
                                    </w:rPr>
                                  </w:pPr>
                                </w:p>
                                <w:p w14:paraId="693BCA11" w14:textId="77777777" w:rsidR="00A85B7D" w:rsidRDefault="00A85B7D">
                                  <w:pPr>
                                    <w:pStyle w:val="TableParagraph"/>
                                    <w:kinsoku w:val="0"/>
                                    <w:overflowPunct w:val="0"/>
                                    <w:spacing w:line="208" w:lineRule="auto"/>
                                    <w:ind w:left="282" w:right="121" w:hanging="142"/>
                                    <w:rPr>
                                      <w:rFonts w:ascii="Arial" w:hAnsi="Arial" w:cs="Arial"/>
                                      <w:spacing w:val="-2"/>
                                      <w:sz w:val="16"/>
                                      <w:szCs w:val="16"/>
                                    </w:rPr>
                                  </w:pPr>
                                  <w:r>
                                    <w:rPr>
                                      <w:rFonts w:ascii="Arial" w:hAnsi="Arial" w:cs="Arial"/>
                                      <w:spacing w:val="-2"/>
                                      <w:sz w:val="16"/>
                                      <w:szCs w:val="16"/>
                                    </w:rPr>
                                    <w:t>MCS</w:t>
                                  </w:r>
                                  <w:r>
                                    <w:rPr>
                                      <w:rFonts w:ascii="Arial" w:hAnsi="Arial" w:cs="Arial"/>
                                      <w:spacing w:val="-11"/>
                                      <w:sz w:val="16"/>
                                      <w:szCs w:val="16"/>
                                    </w:rPr>
                                    <w:t xml:space="preserve"> </w:t>
                                  </w:r>
                                  <w:r>
                                    <w:rPr>
                                      <w:rFonts w:ascii="Arial" w:hAnsi="Arial" w:cs="Arial"/>
                                      <w:spacing w:val="-2"/>
                                      <w:sz w:val="16"/>
                                      <w:szCs w:val="16"/>
                                    </w:rPr>
                                    <w:t>Map Count</w:t>
                                  </w:r>
                                </w:p>
                              </w:tc>
                              <w:tc>
                                <w:tcPr>
                                  <w:tcW w:w="1500" w:type="dxa"/>
                                  <w:tcBorders>
                                    <w:top w:val="single" w:sz="12" w:space="0" w:color="000000"/>
                                    <w:left w:val="single" w:sz="12" w:space="0" w:color="000000"/>
                                    <w:bottom w:val="single" w:sz="12" w:space="0" w:color="000000"/>
                                    <w:right w:val="single" w:sz="12" w:space="0" w:color="000000"/>
                                  </w:tcBorders>
                                </w:tcPr>
                                <w:p w14:paraId="35C3E10B" w14:textId="77777777" w:rsidR="00A85B7D" w:rsidRDefault="00A85B7D">
                                  <w:pPr>
                                    <w:pStyle w:val="TableParagraph"/>
                                    <w:kinsoku w:val="0"/>
                                    <w:overflowPunct w:val="0"/>
                                    <w:spacing w:before="100" w:line="172" w:lineRule="exact"/>
                                    <w:ind w:left="136" w:right="114"/>
                                    <w:jc w:val="center"/>
                                    <w:rPr>
                                      <w:rFonts w:ascii="Arial" w:hAnsi="Arial" w:cs="Arial"/>
                                      <w:spacing w:val="-2"/>
                                      <w:sz w:val="16"/>
                                      <w:szCs w:val="16"/>
                                    </w:rPr>
                                  </w:pPr>
                                  <w:r>
                                    <w:rPr>
                                      <w:rFonts w:ascii="Arial" w:hAnsi="Arial" w:cs="Arial"/>
                                      <w:spacing w:val="-2"/>
                                      <w:sz w:val="16"/>
                                      <w:szCs w:val="16"/>
                                    </w:rPr>
                                    <w:t>EMLMR</w:t>
                                  </w:r>
                                </w:p>
                                <w:p w14:paraId="369D27EE" w14:textId="77777777" w:rsidR="00A85B7D" w:rsidRDefault="00A85B7D">
                                  <w:pPr>
                                    <w:pStyle w:val="TableParagraph"/>
                                    <w:kinsoku w:val="0"/>
                                    <w:overflowPunct w:val="0"/>
                                    <w:spacing w:before="8" w:line="208" w:lineRule="auto"/>
                                    <w:ind w:left="136" w:right="111"/>
                                    <w:jc w:val="center"/>
                                    <w:rPr>
                                      <w:rFonts w:ascii="Arial" w:hAnsi="Arial" w:cs="Arial"/>
                                      <w:sz w:val="16"/>
                                      <w:szCs w:val="16"/>
                                    </w:rPr>
                                  </w:pPr>
                                  <w:r>
                                    <w:rPr>
                                      <w:rFonts w:ascii="Arial" w:hAnsi="Arial" w:cs="Arial"/>
                                      <w:sz w:val="16"/>
                                      <w:szCs w:val="16"/>
                                    </w:rPr>
                                    <w:t>Supported</w:t>
                                  </w:r>
                                  <w:r>
                                    <w:rPr>
                                      <w:rFonts w:ascii="Arial" w:hAnsi="Arial" w:cs="Arial"/>
                                      <w:spacing w:val="-12"/>
                                      <w:sz w:val="16"/>
                                      <w:szCs w:val="16"/>
                                    </w:rPr>
                                    <w:t xml:space="preserve"> </w:t>
                                  </w:r>
                                  <w:r>
                                    <w:rPr>
                                      <w:rFonts w:ascii="Arial" w:hAnsi="Arial" w:cs="Arial"/>
                                      <w:sz w:val="16"/>
                                      <w:szCs w:val="16"/>
                                    </w:rPr>
                                    <w:t>MCS And NSS Set</w:t>
                                  </w:r>
                                </w:p>
                              </w:tc>
                            </w:tr>
                          </w:tbl>
                          <w:p w14:paraId="301FE767" w14:textId="77777777" w:rsidR="00A85B7D" w:rsidRDefault="00A85B7D" w:rsidP="00A85B7D">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389C34" id="_x0000_t202" coordsize="21600,21600" o:spt="202" path="m,l,21600r21600,l21600,xe">
                <v:stroke joinstyle="miter"/>
                <v:path gradientshapeok="t" o:connecttype="rect"/>
              </v:shapetype>
              <v:shape id="Text Box 8" o:spid="_x0000_s1026" type="#_x0000_t202" style="position:absolute;left:0;text-align:left;margin-left:125.4pt;margin-top:5.4pt;width:396.25pt;height:38.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200"/>
                        <w:gridCol w:w="1000"/>
                        <w:gridCol w:w="1200"/>
                        <w:gridCol w:w="1000"/>
                        <w:gridCol w:w="1500"/>
                      </w:tblGrid>
                      <w:tr w:rsidR="00A85B7D" w14:paraId="4611B37F" w14:textId="77777777">
                        <w:trPr>
                          <w:trHeight w:val="709"/>
                        </w:trPr>
                        <w:tc>
                          <w:tcPr>
                            <w:tcW w:w="1000" w:type="dxa"/>
                            <w:tcBorders>
                              <w:top w:val="single" w:sz="12" w:space="0" w:color="000000"/>
                              <w:left w:val="single" w:sz="12" w:space="0" w:color="000000"/>
                              <w:bottom w:val="single" w:sz="12" w:space="0" w:color="000000"/>
                              <w:right w:val="single" w:sz="12" w:space="0" w:color="000000"/>
                            </w:tcBorders>
                          </w:tcPr>
                          <w:p w14:paraId="7ACD5406" w14:textId="77777777" w:rsidR="00A85B7D" w:rsidRDefault="00A85B7D">
                            <w:pPr>
                              <w:pStyle w:val="TableParagraph"/>
                              <w:kinsoku w:val="0"/>
                              <w:overflowPunct w:val="0"/>
                              <w:spacing w:before="8"/>
                              <w:rPr>
                                <w:sz w:val="15"/>
                                <w:szCs w:val="15"/>
                              </w:rPr>
                            </w:pPr>
                          </w:p>
                          <w:p w14:paraId="321D61EB" w14:textId="77777777" w:rsidR="00A85B7D" w:rsidRDefault="00A85B7D">
                            <w:pPr>
                              <w:pStyle w:val="TableParagraph"/>
                              <w:kinsoku w:val="0"/>
                              <w:overflowPunct w:val="0"/>
                              <w:spacing w:line="172" w:lineRule="exact"/>
                              <w:ind w:left="221"/>
                              <w:rPr>
                                <w:rFonts w:ascii="Arial" w:hAnsi="Arial" w:cs="Arial"/>
                                <w:spacing w:val="-2"/>
                                <w:sz w:val="16"/>
                                <w:szCs w:val="16"/>
                              </w:rPr>
                            </w:pPr>
                            <w:r>
                              <w:rPr>
                                <w:rFonts w:ascii="Arial" w:hAnsi="Arial" w:cs="Arial"/>
                                <w:spacing w:val="-2"/>
                                <w:sz w:val="16"/>
                                <w:szCs w:val="16"/>
                              </w:rPr>
                              <w:t>EMLSR</w:t>
                            </w:r>
                          </w:p>
                          <w:p w14:paraId="2C42320A" w14:textId="77777777" w:rsidR="00A85B7D" w:rsidRDefault="00A85B7D">
                            <w:pPr>
                              <w:pStyle w:val="TableParagraph"/>
                              <w:kinsoku w:val="0"/>
                              <w:overflowPunct w:val="0"/>
                              <w:spacing w:line="172" w:lineRule="exact"/>
                              <w:ind w:left="297"/>
                              <w:rPr>
                                <w:rFonts w:ascii="Arial" w:hAnsi="Arial" w:cs="Arial"/>
                                <w:spacing w:val="-4"/>
                                <w:sz w:val="16"/>
                                <w:szCs w:val="16"/>
                              </w:rPr>
                            </w:pPr>
                            <w:r>
                              <w:rPr>
                                <w:rFonts w:ascii="Arial" w:hAnsi="Arial" w:cs="Arial"/>
                                <w:spacing w:val="-4"/>
                                <w:sz w:val="16"/>
                                <w:szCs w:val="16"/>
                              </w:rPr>
                              <w:t>Mode</w:t>
                            </w:r>
                          </w:p>
                        </w:tc>
                        <w:tc>
                          <w:tcPr>
                            <w:tcW w:w="1001" w:type="dxa"/>
                            <w:tcBorders>
                              <w:top w:val="single" w:sz="12" w:space="0" w:color="000000"/>
                              <w:left w:val="single" w:sz="12" w:space="0" w:color="000000"/>
                              <w:bottom w:val="single" w:sz="12" w:space="0" w:color="000000"/>
                              <w:right w:val="single" w:sz="12" w:space="0" w:color="000000"/>
                            </w:tcBorders>
                          </w:tcPr>
                          <w:p w14:paraId="02866FEB" w14:textId="77777777" w:rsidR="00A85B7D" w:rsidRDefault="00A85B7D">
                            <w:pPr>
                              <w:pStyle w:val="TableParagraph"/>
                              <w:kinsoku w:val="0"/>
                              <w:overflowPunct w:val="0"/>
                              <w:spacing w:before="8"/>
                              <w:rPr>
                                <w:sz w:val="15"/>
                                <w:szCs w:val="15"/>
                              </w:rPr>
                            </w:pPr>
                          </w:p>
                          <w:p w14:paraId="7A804C61" w14:textId="77777777" w:rsidR="00A85B7D" w:rsidRDefault="00A85B7D">
                            <w:pPr>
                              <w:pStyle w:val="TableParagraph"/>
                              <w:kinsoku w:val="0"/>
                              <w:overflowPunct w:val="0"/>
                              <w:spacing w:line="172" w:lineRule="exact"/>
                              <w:ind w:left="208"/>
                              <w:rPr>
                                <w:rFonts w:ascii="Arial" w:hAnsi="Arial" w:cs="Arial"/>
                                <w:spacing w:val="-2"/>
                                <w:sz w:val="16"/>
                                <w:szCs w:val="16"/>
                              </w:rPr>
                            </w:pPr>
                            <w:r>
                              <w:rPr>
                                <w:rFonts w:ascii="Arial" w:hAnsi="Arial" w:cs="Arial"/>
                                <w:spacing w:val="-2"/>
                                <w:sz w:val="16"/>
                                <w:szCs w:val="16"/>
                              </w:rPr>
                              <w:t>EMLMR</w:t>
                            </w:r>
                          </w:p>
                          <w:p w14:paraId="26FF266B" w14:textId="77777777" w:rsidR="00A85B7D" w:rsidRDefault="00A85B7D">
                            <w:pPr>
                              <w:pStyle w:val="TableParagraph"/>
                              <w:kinsoku w:val="0"/>
                              <w:overflowPunct w:val="0"/>
                              <w:spacing w:line="172" w:lineRule="exact"/>
                              <w:ind w:left="296"/>
                              <w:rPr>
                                <w:rFonts w:ascii="Arial" w:hAnsi="Arial" w:cs="Arial"/>
                                <w:spacing w:val="-4"/>
                                <w:sz w:val="16"/>
                                <w:szCs w:val="16"/>
                              </w:rPr>
                            </w:pPr>
                            <w:r>
                              <w:rPr>
                                <w:rFonts w:ascii="Arial" w:hAnsi="Arial" w:cs="Arial"/>
                                <w:spacing w:val="-4"/>
                                <w:sz w:val="16"/>
                                <w:szCs w:val="16"/>
                              </w:rPr>
                              <w:t>Mode</w:t>
                            </w:r>
                          </w:p>
                        </w:tc>
                        <w:tc>
                          <w:tcPr>
                            <w:tcW w:w="1200" w:type="dxa"/>
                            <w:tcBorders>
                              <w:top w:val="single" w:sz="12" w:space="0" w:color="000000"/>
                              <w:left w:val="single" w:sz="12" w:space="0" w:color="000000"/>
                              <w:bottom w:val="single" w:sz="12" w:space="0" w:color="000000"/>
                              <w:right w:val="single" w:sz="12" w:space="0" w:color="000000"/>
                            </w:tcBorders>
                          </w:tcPr>
                          <w:p w14:paraId="2571A71F" w14:textId="77777777" w:rsidR="00A85B7D" w:rsidRDefault="00A85B7D">
                            <w:pPr>
                              <w:pStyle w:val="TableParagraph"/>
                              <w:kinsoku w:val="0"/>
                              <w:overflowPunct w:val="0"/>
                              <w:spacing w:before="5"/>
                              <w:rPr>
                                <w:sz w:val="17"/>
                                <w:szCs w:val="17"/>
                              </w:rPr>
                            </w:pPr>
                          </w:p>
                          <w:p w14:paraId="14251859" w14:textId="77777777" w:rsidR="00A85B7D" w:rsidRDefault="00A85B7D">
                            <w:pPr>
                              <w:pStyle w:val="TableParagraph"/>
                              <w:kinsoku w:val="0"/>
                              <w:overflowPunct w:val="0"/>
                              <w:spacing w:line="208" w:lineRule="auto"/>
                              <w:ind w:left="347" w:right="96" w:hanging="196"/>
                              <w:rPr>
                                <w:rFonts w:ascii="Arial" w:hAnsi="Arial" w:cs="Arial"/>
                                <w:spacing w:val="-2"/>
                                <w:sz w:val="16"/>
                                <w:szCs w:val="16"/>
                              </w:rPr>
                            </w:pPr>
                            <w:r>
                              <w:rPr>
                                <w:rFonts w:ascii="Arial" w:hAnsi="Arial" w:cs="Arial"/>
                                <w:spacing w:val="-2"/>
                                <w:sz w:val="16"/>
                                <w:szCs w:val="16"/>
                              </w:rPr>
                              <w:t>EMLSR</w:t>
                            </w:r>
                            <w:r>
                              <w:rPr>
                                <w:rFonts w:ascii="Arial" w:hAnsi="Arial" w:cs="Arial"/>
                                <w:spacing w:val="-10"/>
                                <w:sz w:val="16"/>
                                <w:szCs w:val="16"/>
                              </w:rPr>
                              <w:t xml:space="preserve"> </w:t>
                            </w:r>
                            <w:r>
                              <w:rPr>
                                <w:rFonts w:ascii="Arial" w:hAnsi="Arial" w:cs="Arial"/>
                                <w:spacing w:val="-2"/>
                                <w:sz w:val="16"/>
                                <w:szCs w:val="16"/>
                              </w:rPr>
                              <w:t>Link Bitmap</w:t>
                            </w:r>
                          </w:p>
                        </w:tc>
                        <w:tc>
                          <w:tcPr>
                            <w:tcW w:w="1000" w:type="dxa"/>
                            <w:tcBorders>
                              <w:top w:val="single" w:sz="12" w:space="0" w:color="000000"/>
                              <w:left w:val="single" w:sz="12" w:space="0" w:color="000000"/>
                              <w:bottom w:val="single" w:sz="12" w:space="0" w:color="000000"/>
                              <w:right w:val="single" w:sz="12" w:space="0" w:color="000000"/>
                            </w:tcBorders>
                          </w:tcPr>
                          <w:p w14:paraId="6E23B7C4" w14:textId="77777777" w:rsidR="00A85B7D" w:rsidRDefault="00A85B7D">
                            <w:pPr>
                              <w:pStyle w:val="TableParagraph"/>
                              <w:kinsoku w:val="0"/>
                              <w:overflowPunct w:val="0"/>
                              <w:spacing w:before="7"/>
                              <w:rPr>
                                <w:sz w:val="22"/>
                                <w:szCs w:val="22"/>
                              </w:rPr>
                            </w:pPr>
                          </w:p>
                          <w:p w14:paraId="6B4DC533" w14:textId="77777777" w:rsidR="00A85B7D" w:rsidRDefault="00A85B7D">
                            <w:pPr>
                              <w:pStyle w:val="TableParagraph"/>
                              <w:kinsoku w:val="0"/>
                              <w:overflowPunct w:val="0"/>
                              <w:ind w:left="153"/>
                              <w:rPr>
                                <w:rFonts w:ascii="Arial" w:hAnsi="Arial" w:cs="Arial"/>
                                <w:spacing w:val="-2"/>
                                <w:sz w:val="16"/>
                                <w:szCs w:val="16"/>
                              </w:rPr>
                            </w:pPr>
                            <w:r>
                              <w:rPr>
                                <w:rFonts w:ascii="Arial" w:hAnsi="Arial" w:cs="Arial"/>
                                <w:spacing w:val="-2"/>
                                <w:sz w:val="16"/>
                                <w:szCs w:val="16"/>
                              </w:rPr>
                              <w:t>Reserved</w:t>
                            </w:r>
                          </w:p>
                        </w:tc>
                        <w:tc>
                          <w:tcPr>
                            <w:tcW w:w="1200" w:type="dxa"/>
                            <w:tcBorders>
                              <w:top w:val="single" w:sz="12" w:space="0" w:color="000000"/>
                              <w:left w:val="single" w:sz="12" w:space="0" w:color="000000"/>
                              <w:bottom w:val="single" w:sz="12" w:space="0" w:color="000000"/>
                              <w:right w:val="single" w:sz="12" w:space="0" w:color="000000"/>
                            </w:tcBorders>
                          </w:tcPr>
                          <w:p w14:paraId="21931E0E" w14:textId="77777777" w:rsidR="00A85B7D" w:rsidRDefault="00A85B7D">
                            <w:pPr>
                              <w:pStyle w:val="TableParagraph"/>
                              <w:kinsoku w:val="0"/>
                              <w:overflowPunct w:val="0"/>
                              <w:spacing w:before="5"/>
                              <w:rPr>
                                <w:sz w:val="17"/>
                                <w:szCs w:val="17"/>
                              </w:rPr>
                            </w:pPr>
                          </w:p>
                          <w:p w14:paraId="23F4C18D" w14:textId="77777777" w:rsidR="00A85B7D" w:rsidRDefault="00A85B7D">
                            <w:pPr>
                              <w:pStyle w:val="TableParagraph"/>
                              <w:kinsoku w:val="0"/>
                              <w:overflowPunct w:val="0"/>
                              <w:spacing w:line="208" w:lineRule="auto"/>
                              <w:ind w:left="347" w:hanging="209"/>
                              <w:rPr>
                                <w:rFonts w:ascii="Arial" w:hAnsi="Arial" w:cs="Arial"/>
                                <w:spacing w:val="-2"/>
                                <w:sz w:val="16"/>
                                <w:szCs w:val="16"/>
                              </w:rPr>
                            </w:pPr>
                            <w:r>
                              <w:rPr>
                                <w:rFonts w:ascii="Arial" w:hAnsi="Arial" w:cs="Arial"/>
                                <w:spacing w:val="-2"/>
                                <w:sz w:val="16"/>
                                <w:szCs w:val="16"/>
                              </w:rPr>
                              <w:t>EMLMR</w:t>
                            </w:r>
                            <w:r>
                              <w:rPr>
                                <w:rFonts w:ascii="Arial" w:hAnsi="Arial" w:cs="Arial"/>
                                <w:spacing w:val="-11"/>
                                <w:sz w:val="16"/>
                                <w:szCs w:val="16"/>
                              </w:rPr>
                              <w:t xml:space="preserve"> </w:t>
                            </w:r>
                            <w:r>
                              <w:rPr>
                                <w:rFonts w:ascii="Arial" w:hAnsi="Arial" w:cs="Arial"/>
                                <w:spacing w:val="-2"/>
                                <w:sz w:val="16"/>
                                <w:szCs w:val="16"/>
                              </w:rPr>
                              <w:t>Link Bitmap</w:t>
                            </w:r>
                          </w:p>
                        </w:tc>
                        <w:tc>
                          <w:tcPr>
                            <w:tcW w:w="1000" w:type="dxa"/>
                            <w:tcBorders>
                              <w:top w:val="single" w:sz="12" w:space="0" w:color="000000"/>
                              <w:left w:val="single" w:sz="12" w:space="0" w:color="000000"/>
                              <w:bottom w:val="single" w:sz="12" w:space="0" w:color="000000"/>
                              <w:right w:val="single" w:sz="12" w:space="0" w:color="000000"/>
                            </w:tcBorders>
                          </w:tcPr>
                          <w:p w14:paraId="7FB1F61E" w14:textId="77777777" w:rsidR="00A85B7D" w:rsidRDefault="00A85B7D">
                            <w:pPr>
                              <w:pStyle w:val="TableParagraph"/>
                              <w:kinsoku w:val="0"/>
                              <w:overflowPunct w:val="0"/>
                              <w:spacing w:before="5"/>
                              <w:rPr>
                                <w:sz w:val="17"/>
                                <w:szCs w:val="17"/>
                              </w:rPr>
                            </w:pPr>
                          </w:p>
                          <w:p w14:paraId="693BCA11" w14:textId="77777777" w:rsidR="00A85B7D" w:rsidRDefault="00A85B7D">
                            <w:pPr>
                              <w:pStyle w:val="TableParagraph"/>
                              <w:kinsoku w:val="0"/>
                              <w:overflowPunct w:val="0"/>
                              <w:spacing w:line="208" w:lineRule="auto"/>
                              <w:ind w:left="282" w:right="121" w:hanging="142"/>
                              <w:rPr>
                                <w:rFonts w:ascii="Arial" w:hAnsi="Arial" w:cs="Arial"/>
                                <w:spacing w:val="-2"/>
                                <w:sz w:val="16"/>
                                <w:szCs w:val="16"/>
                              </w:rPr>
                            </w:pPr>
                            <w:r>
                              <w:rPr>
                                <w:rFonts w:ascii="Arial" w:hAnsi="Arial" w:cs="Arial"/>
                                <w:spacing w:val="-2"/>
                                <w:sz w:val="16"/>
                                <w:szCs w:val="16"/>
                              </w:rPr>
                              <w:t>MCS</w:t>
                            </w:r>
                            <w:r>
                              <w:rPr>
                                <w:rFonts w:ascii="Arial" w:hAnsi="Arial" w:cs="Arial"/>
                                <w:spacing w:val="-11"/>
                                <w:sz w:val="16"/>
                                <w:szCs w:val="16"/>
                              </w:rPr>
                              <w:t xml:space="preserve"> </w:t>
                            </w:r>
                            <w:r>
                              <w:rPr>
                                <w:rFonts w:ascii="Arial" w:hAnsi="Arial" w:cs="Arial"/>
                                <w:spacing w:val="-2"/>
                                <w:sz w:val="16"/>
                                <w:szCs w:val="16"/>
                              </w:rPr>
                              <w:t>Map Count</w:t>
                            </w:r>
                          </w:p>
                        </w:tc>
                        <w:tc>
                          <w:tcPr>
                            <w:tcW w:w="1500" w:type="dxa"/>
                            <w:tcBorders>
                              <w:top w:val="single" w:sz="12" w:space="0" w:color="000000"/>
                              <w:left w:val="single" w:sz="12" w:space="0" w:color="000000"/>
                              <w:bottom w:val="single" w:sz="12" w:space="0" w:color="000000"/>
                              <w:right w:val="single" w:sz="12" w:space="0" w:color="000000"/>
                            </w:tcBorders>
                          </w:tcPr>
                          <w:p w14:paraId="35C3E10B" w14:textId="77777777" w:rsidR="00A85B7D" w:rsidRDefault="00A85B7D">
                            <w:pPr>
                              <w:pStyle w:val="TableParagraph"/>
                              <w:kinsoku w:val="0"/>
                              <w:overflowPunct w:val="0"/>
                              <w:spacing w:before="100" w:line="172" w:lineRule="exact"/>
                              <w:ind w:left="136" w:right="114"/>
                              <w:jc w:val="center"/>
                              <w:rPr>
                                <w:rFonts w:ascii="Arial" w:hAnsi="Arial" w:cs="Arial"/>
                                <w:spacing w:val="-2"/>
                                <w:sz w:val="16"/>
                                <w:szCs w:val="16"/>
                              </w:rPr>
                            </w:pPr>
                            <w:r>
                              <w:rPr>
                                <w:rFonts w:ascii="Arial" w:hAnsi="Arial" w:cs="Arial"/>
                                <w:spacing w:val="-2"/>
                                <w:sz w:val="16"/>
                                <w:szCs w:val="16"/>
                              </w:rPr>
                              <w:t>EMLMR</w:t>
                            </w:r>
                          </w:p>
                          <w:p w14:paraId="369D27EE" w14:textId="77777777" w:rsidR="00A85B7D" w:rsidRDefault="00A85B7D">
                            <w:pPr>
                              <w:pStyle w:val="TableParagraph"/>
                              <w:kinsoku w:val="0"/>
                              <w:overflowPunct w:val="0"/>
                              <w:spacing w:before="8" w:line="208" w:lineRule="auto"/>
                              <w:ind w:left="136" w:right="111"/>
                              <w:jc w:val="center"/>
                              <w:rPr>
                                <w:rFonts w:ascii="Arial" w:hAnsi="Arial" w:cs="Arial"/>
                                <w:sz w:val="16"/>
                                <w:szCs w:val="16"/>
                              </w:rPr>
                            </w:pPr>
                            <w:r>
                              <w:rPr>
                                <w:rFonts w:ascii="Arial" w:hAnsi="Arial" w:cs="Arial"/>
                                <w:sz w:val="16"/>
                                <w:szCs w:val="16"/>
                              </w:rPr>
                              <w:t>Supported</w:t>
                            </w:r>
                            <w:r>
                              <w:rPr>
                                <w:rFonts w:ascii="Arial" w:hAnsi="Arial" w:cs="Arial"/>
                                <w:spacing w:val="-12"/>
                                <w:sz w:val="16"/>
                                <w:szCs w:val="16"/>
                              </w:rPr>
                              <w:t xml:space="preserve"> </w:t>
                            </w:r>
                            <w:r>
                              <w:rPr>
                                <w:rFonts w:ascii="Arial" w:hAnsi="Arial" w:cs="Arial"/>
                                <w:sz w:val="16"/>
                                <w:szCs w:val="16"/>
                              </w:rPr>
                              <w:t>MCS And NSS Set</w:t>
                            </w:r>
                          </w:p>
                        </w:tc>
                      </w:tr>
                    </w:tbl>
                    <w:p w14:paraId="301FE767" w14:textId="77777777" w:rsidR="00A85B7D" w:rsidRDefault="00A85B7D" w:rsidP="00A85B7D">
                      <w:pPr>
                        <w:pStyle w:val="BodyText"/>
                        <w:kinsoku w:val="0"/>
                        <w:overflowPunct w:val="0"/>
                        <w:rPr>
                          <w:sz w:val="24"/>
                          <w:szCs w:val="24"/>
                        </w:rPr>
                      </w:pPr>
                    </w:p>
                  </w:txbxContent>
                </v:textbox>
                <w10:wrap anchorx="page"/>
              </v:shape>
            </w:pict>
          </mc:Fallback>
        </mc:AlternateContent>
      </w:r>
    </w:p>
    <w:p w14:paraId="2D9B843A" w14:textId="24C06135" w:rsidR="00A85B7D" w:rsidRPr="00A85B7D" w:rsidRDefault="00A85B7D" w:rsidP="00A85B7D">
      <w:pPr>
        <w:widowControl w:val="0"/>
        <w:kinsoku w:val="0"/>
        <w:overflowPunct w:val="0"/>
        <w:autoSpaceDE w:val="0"/>
        <w:autoSpaceDN w:val="0"/>
        <w:adjustRightInd w:val="0"/>
        <w:spacing w:line="200" w:lineRule="exact"/>
        <w:ind w:left="446"/>
        <w:rPr>
          <w:spacing w:val="-5"/>
          <w:szCs w:val="18"/>
          <w:lang w:val="en-US" w:eastAsia="ko-KR"/>
        </w:rPr>
      </w:pPr>
    </w:p>
    <w:p w14:paraId="422C6E0D" w14:textId="463BD6FD" w:rsidR="00A85B7D" w:rsidRPr="00A85B7D" w:rsidRDefault="00A85B7D" w:rsidP="00A85B7D">
      <w:pPr>
        <w:widowControl w:val="0"/>
        <w:kinsoku w:val="0"/>
        <w:overflowPunct w:val="0"/>
        <w:autoSpaceDE w:val="0"/>
        <w:autoSpaceDN w:val="0"/>
        <w:adjustRightInd w:val="0"/>
        <w:spacing w:line="200" w:lineRule="exact"/>
        <w:ind w:left="446"/>
        <w:rPr>
          <w:spacing w:val="-5"/>
          <w:szCs w:val="18"/>
          <w:lang w:val="en-US" w:eastAsia="ko-KR"/>
        </w:rPr>
      </w:pPr>
    </w:p>
    <w:p w14:paraId="3D86BF6A" w14:textId="03C17AB1" w:rsidR="00A85B7D" w:rsidRPr="00A85B7D" w:rsidRDefault="00A85B7D" w:rsidP="00A85B7D">
      <w:pPr>
        <w:widowControl w:val="0"/>
        <w:kinsoku w:val="0"/>
        <w:overflowPunct w:val="0"/>
        <w:autoSpaceDE w:val="0"/>
        <w:autoSpaceDN w:val="0"/>
        <w:adjustRightInd w:val="0"/>
        <w:spacing w:line="199" w:lineRule="exact"/>
        <w:ind w:left="446"/>
        <w:rPr>
          <w:spacing w:val="-5"/>
          <w:szCs w:val="18"/>
          <w:lang w:val="en-US" w:eastAsia="ko-KR"/>
        </w:rPr>
      </w:pPr>
    </w:p>
    <w:p w14:paraId="756A256A" w14:textId="189F2833" w:rsidR="00A85B7D" w:rsidRPr="00A85B7D" w:rsidRDefault="00710791" w:rsidP="00710791">
      <w:pPr>
        <w:widowControl w:val="0"/>
        <w:tabs>
          <w:tab w:val="left" w:pos="1620"/>
          <w:tab w:val="left" w:pos="2700"/>
          <w:tab w:val="left" w:pos="3690"/>
          <w:tab w:val="left" w:pos="5374"/>
          <w:tab w:val="left" w:pos="6270"/>
          <w:tab w:val="left" w:pos="7414"/>
          <w:tab w:val="left" w:pos="8589"/>
        </w:tabs>
        <w:kinsoku w:val="0"/>
        <w:overflowPunct w:val="0"/>
        <w:autoSpaceDE w:val="0"/>
        <w:autoSpaceDN w:val="0"/>
        <w:adjustRightInd w:val="0"/>
        <w:spacing w:line="233" w:lineRule="exact"/>
        <w:ind w:left="446"/>
        <w:rPr>
          <w:rFonts w:ascii="Arial" w:hAnsi="Arial" w:cs="Arial"/>
          <w:spacing w:val="-2"/>
          <w:sz w:val="16"/>
          <w:szCs w:val="16"/>
          <w:lang w:val="en-US" w:eastAsia="ko-KR"/>
        </w:rPr>
      </w:pPr>
      <w:r>
        <w:rPr>
          <w:position w:val="7"/>
          <w:szCs w:val="18"/>
          <w:lang w:val="en-US" w:eastAsia="ko-KR"/>
        </w:rPr>
        <w:t xml:space="preserve">   </w:t>
      </w:r>
      <w:r w:rsidR="00A85B7D" w:rsidRPr="00A85B7D">
        <w:rPr>
          <w:rFonts w:ascii="Arial" w:hAnsi="Arial" w:cs="Arial"/>
          <w:spacing w:val="-2"/>
          <w:sz w:val="16"/>
          <w:szCs w:val="16"/>
          <w:lang w:val="en-US" w:eastAsia="ko-KR"/>
        </w:rPr>
        <w:t>Bits:</w:t>
      </w:r>
      <w:r w:rsidR="00A85B7D" w:rsidRPr="00A85B7D">
        <w:rPr>
          <w:rFonts w:ascii="Arial" w:hAnsi="Arial" w:cs="Arial"/>
          <w:sz w:val="16"/>
          <w:szCs w:val="16"/>
          <w:lang w:val="en-US" w:eastAsia="ko-KR"/>
        </w:rPr>
        <w:tab/>
      </w:r>
      <w:r w:rsidR="00A85B7D" w:rsidRPr="00A85B7D">
        <w:rPr>
          <w:rFonts w:ascii="Arial" w:hAnsi="Arial" w:cs="Arial"/>
          <w:spacing w:val="-10"/>
          <w:sz w:val="16"/>
          <w:szCs w:val="16"/>
          <w:lang w:val="en-US" w:eastAsia="ko-KR"/>
        </w:rPr>
        <w:t>1</w:t>
      </w:r>
      <w:r w:rsidR="00A85B7D" w:rsidRPr="00A85B7D">
        <w:rPr>
          <w:rFonts w:ascii="Arial" w:hAnsi="Arial" w:cs="Arial"/>
          <w:sz w:val="16"/>
          <w:szCs w:val="16"/>
          <w:lang w:val="en-US" w:eastAsia="ko-KR"/>
        </w:rPr>
        <w:tab/>
      </w:r>
      <w:r w:rsidR="00A85B7D" w:rsidRPr="00A85B7D">
        <w:rPr>
          <w:rFonts w:ascii="Arial" w:hAnsi="Arial" w:cs="Arial"/>
          <w:spacing w:val="-10"/>
          <w:sz w:val="16"/>
          <w:szCs w:val="16"/>
          <w:lang w:val="en-US" w:eastAsia="ko-KR"/>
        </w:rPr>
        <w:t>1</w:t>
      </w:r>
      <w:r w:rsidR="00A85B7D" w:rsidRPr="00A85B7D">
        <w:rPr>
          <w:rFonts w:ascii="Arial" w:hAnsi="Arial" w:cs="Arial"/>
          <w:sz w:val="16"/>
          <w:szCs w:val="16"/>
          <w:lang w:val="en-US" w:eastAsia="ko-KR"/>
        </w:rPr>
        <w:tab/>
      </w:r>
      <w:ins w:id="0" w:author="Park, Minyoung" w:date="2022-07-13T16:48:00Z">
        <w:r w:rsidR="00387438">
          <w:rPr>
            <w:rFonts w:ascii="Arial" w:hAnsi="Arial" w:cs="Arial"/>
            <w:sz w:val="16"/>
            <w:szCs w:val="16"/>
            <w:lang w:val="en-US" w:eastAsia="ko-KR"/>
          </w:rPr>
          <w:t xml:space="preserve">0 or </w:t>
        </w:r>
      </w:ins>
      <w:r w:rsidR="00A85B7D" w:rsidRPr="00A85B7D">
        <w:rPr>
          <w:rFonts w:ascii="Arial" w:hAnsi="Arial" w:cs="Arial"/>
          <w:spacing w:val="-5"/>
          <w:sz w:val="16"/>
          <w:szCs w:val="16"/>
          <w:lang w:val="en-US" w:eastAsia="ko-KR"/>
        </w:rPr>
        <w:t>16</w:t>
      </w:r>
      <w:r w:rsidR="00387438">
        <w:rPr>
          <w:rFonts w:ascii="Arial" w:hAnsi="Arial" w:cs="Arial"/>
          <w:sz w:val="16"/>
          <w:szCs w:val="16"/>
          <w:lang w:val="en-US" w:eastAsia="ko-KR"/>
        </w:rPr>
        <w:t xml:space="preserve">                 </w:t>
      </w:r>
      <w:r w:rsidR="00A85B7D" w:rsidRPr="00A85B7D">
        <w:rPr>
          <w:rFonts w:ascii="Arial" w:hAnsi="Arial" w:cs="Arial"/>
          <w:spacing w:val="-10"/>
          <w:sz w:val="16"/>
          <w:szCs w:val="16"/>
          <w:lang w:val="en-US" w:eastAsia="ko-KR"/>
        </w:rPr>
        <w:t>6</w:t>
      </w:r>
      <w:r w:rsidR="00A85B7D" w:rsidRPr="00A85B7D">
        <w:rPr>
          <w:rFonts w:ascii="Arial" w:hAnsi="Arial" w:cs="Arial"/>
          <w:sz w:val="16"/>
          <w:szCs w:val="16"/>
          <w:lang w:val="en-US" w:eastAsia="ko-KR"/>
        </w:rPr>
        <w:tab/>
      </w:r>
      <w:r w:rsidR="00387438">
        <w:rPr>
          <w:rFonts w:ascii="Arial" w:hAnsi="Arial" w:cs="Arial"/>
          <w:sz w:val="16"/>
          <w:szCs w:val="16"/>
          <w:lang w:val="en-US" w:eastAsia="ko-KR"/>
        </w:rPr>
        <w:t xml:space="preserve">          </w:t>
      </w:r>
      <w:r w:rsidR="00A85B7D" w:rsidRPr="00A85B7D">
        <w:rPr>
          <w:rFonts w:ascii="Arial" w:hAnsi="Arial" w:cs="Arial"/>
          <w:sz w:val="16"/>
          <w:szCs w:val="16"/>
          <w:lang w:val="en-US" w:eastAsia="ko-KR"/>
        </w:rPr>
        <w:t>0</w:t>
      </w:r>
      <w:r w:rsidR="00A85B7D" w:rsidRPr="00A85B7D">
        <w:rPr>
          <w:rFonts w:ascii="Arial" w:hAnsi="Arial" w:cs="Arial"/>
          <w:spacing w:val="-2"/>
          <w:sz w:val="16"/>
          <w:szCs w:val="16"/>
          <w:lang w:val="en-US" w:eastAsia="ko-KR"/>
        </w:rPr>
        <w:t xml:space="preserve"> </w:t>
      </w:r>
      <w:r w:rsidR="00A85B7D" w:rsidRPr="00A85B7D">
        <w:rPr>
          <w:rFonts w:ascii="Arial" w:hAnsi="Arial" w:cs="Arial"/>
          <w:sz w:val="16"/>
          <w:szCs w:val="16"/>
          <w:lang w:val="en-US" w:eastAsia="ko-KR"/>
        </w:rPr>
        <w:t>or</w:t>
      </w:r>
      <w:r w:rsidR="00A85B7D" w:rsidRPr="00A85B7D">
        <w:rPr>
          <w:rFonts w:ascii="Arial" w:hAnsi="Arial" w:cs="Arial"/>
          <w:spacing w:val="-1"/>
          <w:sz w:val="16"/>
          <w:szCs w:val="16"/>
          <w:lang w:val="en-US" w:eastAsia="ko-KR"/>
        </w:rPr>
        <w:t xml:space="preserve"> </w:t>
      </w:r>
      <w:r w:rsidR="00A85B7D" w:rsidRPr="00A85B7D">
        <w:rPr>
          <w:rFonts w:ascii="Arial" w:hAnsi="Arial" w:cs="Arial"/>
          <w:spacing w:val="-5"/>
          <w:sz w:val="16"/>
          <w:szCs w:val="16"/>
          <w:lang w:val="en-US" w:eastAsia="ko-KR"/>
        </w:rPr>
        <w:t>16</w:t>
      </w:r>
      <w:r w:rsidR="00387438">
        <w:rPr>
          <w:rFonts w:ascii="Arial" w:hAnsi="Arial" w:cs="Arial"/>
          <w:sz w:val="16"/>
          <w:szCs w:val="16"/>
          <w:lang w:val="en-US" w:eastAsia="ko-KR"/>
        </w:rPr>
        <w:t xml:space="preserve">              </w:t>
      </w:r>
      <w:r w:rsidR="00A85B7D" w:rsidRPr="00A85B7D">
        <w:rPr>
          <w:rFonts w:ascii="Arial" w:hAnsi="Arial" w:cs="Arial"/>
          <w:sz w:val="16"/>
          <w:szCs w:val="16"/>
          <w:lang w:val="en-US" w:eastAsia="ko-KR"/>
        </w:rPr>
        <w:t>0</w:t>
      </w:r>
      <w:r w:rsidR="00A85B7D" w:rsidRPr="00A85B7D">
        <w:rPr>
          <w:rFonts w:ascii="Arial" w:hAnsi="Arial" w:cs="Arial"/>
          <w:spacing w:val="-1"/>
          <w:sz w:val="16"/>
          <w:szCs w:val="16"/>
          <w:lang w:val="en-US" w:eastAsia="ko-KR"/>
        </w:rPr>
        <w:t xml:space="preserve"> </w:t>
      </w:r>
      <w:r w:rsidR="00A85B7D" w:rsidRPr="00A85B7D">
        <w:rPr>
          <w:rFonts w:ascii="Arial" w:hAnsi="Arial" w:cs="Arial"/>
          <w:sz w:val="16"/>
          <w:szCs w:val="16"/>
          <w:lang w:val="en-US" w:eastAsia="ko-KR"/>
        </w:rPr>
        <w:t>or</w:t>
      </w:r>
      <w:r w:rsidR="00A85B7D" w:rsidRPr="00A85B7D">
        <w:rPr>
          <w:rFonts w:ascii="Arial" w:hAnsi="Arial" w:cs="Arial"/>
          <w:spacing w:val="-2"/>
          <w:sz w:val="16"/>
          <w:szCs w:val="16"/>
          <w:lang w:val="en-US" w:eastAsia="ko-KR"/>
        </w:rPr>
        <w:t xml:space="preserve"> </w:t>
      </w:r>
      <w:r w:rsidR="00A85B7D" w:rsidRPr="00A85B7D">
        <w:rPr>
          <w:rFonts w:ascii="Arial" w:hAnsi="Arial" w:cs="Arial"/>
          <w:spacing w:val="-10"/>
          <w:sz w:val="16"/>
          <w:szCs w:val="16"/>
          <w:lang w:val="en-US" w:eastAsia="ko-KR"/>
        </w:rPr>
        <w:t>2</w:t>
      </w:r>
      <w:r w:rsidR="00A85B7D" w:rsidRPr="00A85B7D">
        <w:rPr>
          <w:rFonts w:ascii="Arial" w:hAnsi="Arial" w:cs="Arial"/>
          <w:sz w:val="16"/>
          <w:szCs w:val="16"/>
          <w:lang w:val="en-US" w:eastAsia="ko-KR"/>
        </w:rPr>
        <w:tab/>
      </w:r>
      <w:r w:rsidR="00387438">
        <w:rPr>
          <w:rFonts w:ascii="Arial" w:hAnsi="Arial" w:cs="Arial"/>
          <w:sz w:val="16"/>
          <w:szCs w:val="16"/>
          <w:lang w:val="en-US" w:eastAsia="ko-KR"/>
        </w:rPr>
        <w:t xml:space="preserve">                 </w:t>
      </w:r>
      <w:proofErr w:type="gramStart"/>
      <w:r w:rsidR="00A85B7D" w:rsidRPr="00A85B7D">
        <w:rPr>
          <w:rFonts w:ascii="Arial" w:hAnsi="Arial" w:cs="Arial"/>
          <w:spacing w:val="-2"/>
          <w:sz w:val="16"/>
          <w:szCs w:val="16"/>
          <w:lang w:val="en-US" w:eastAsia="ko-KR"/>
        </w:rPr>
        <w:t>variable</w:t>
      </w:r>
      <w:proofErr w:type="gramEnd"/>
    </w:p>
    <w:p w14:paraId="042A4088" w14:textId="2725A3C3" w:rsidR="00A85B7D" w:rsidRPr="00A85B7D" w:rsidRDefault="00A85B7D" w:rsidP="00A85B7D">
      <w:pPr>
        <w:widowControl w:val="0"/>
        <w:kinsoku w:val="0"/>
        <w:overflowPunct w:val="0"/>
        <w:autoSpaceDE w:val="0"/>
        <w:autoSpaceDN w:val="0"/>
        <w:adjustRightInd w:val="0"/>
        <w:spacing w:line="166" w:lineRule="exact"/>
        <w:ind w:left="446"/>
        <w:rPr>
          <w:spacing w:val="-5"/>
          <w:szCs w:val="18"/>
          <w:lang w:val="en-US" w:eastAsia="ko-KR"/>
        </w:rPr>
      </w:pPr>
    </w:p>
    <w:p w14:paraId="63FA5FF8" w14:textId="38A82BF4" w:rsidR="00A85B7D" w:rsidRPr="00A85B7D" w:rsidRDefault="00A85B7D" w:rsidP="00A85B7D">
      <w:pPr>
        <w:widowControl w:val="0"/>
        <w:tabs>
          <w:tab w:val="left" w:pos="3437"/>
        </w:tabs>
        <w:kinsoku w:val="0"/>
        <w:overflowPunct w:val="0"/>
        <w:autoSpaceDE w:val="0"/>
        <w:autoSpaceDN w:val="0"/>
        <w:adjustRightInd w:val="0"/>
        <w:spacing w:line="242" w:lineRule="exact"/>
        <w:ind w:left="446"/>
        <w:outlineLvl w:val="2"/>
        <w:rPr>
          <w:rFonts w:ascii="Arial" w:hAnsi="Arial" w:cs="Arial"/>
          <w:b/>
          <w:bCs/>
          <w:spacing w:val="-2"/>
          <w:sz w:val="20"/>
          <w:lang w:val="en-US" w:eastAsia="ko-KR"/>
        </w:rPr>
      </w:pPr>
      <w:r w:rsidRPr="00A85B7D">
        <w:rPr>
          <w:position w:val="8"/>
          <w:szCs w:val="18"/>
          <w:lang w:val="en-US" w:eastAsia="ko-KR"/>
        </w:rPr>
        <w:tab/>
      </w:r>
      <w:bookmarkStart w:id="1" w:name="_bookmark94"/>
      <w:bookmarkEnd w:id="1"/>
      <w:r w:rsidRPr="00A85B7D">
        <w:rPr>
          <w:rFonts w:ascii="Arial" w:hAnsi="Arial" w:cs="Arial"/>
          <w:b/>
          <w:bCs/>
          <w:sz w:val="20"/>
          <w:lang w:val="en-US" w:eastAsia="ko-KR"/>
        </w:rPr>
        <w:t>Figure</w:t>
      </w:r>
      <w:r w:rsidRPr="00A85B7D">
        <w:rPr>
          <w:rFonts w:ascii="Arial" w:hAnsi="Arial" w:cs="Arial"/>
          <w:b/>
          <w:bCs/>
          <w:spacing w:val="-10"/>
          <w:sz w:val="20"/>
          <w:lang w:val="en-US" w:eastAsia="ko-KR"/>
        </w:rPr>
        <w:t xml:space="preserve"> </w:t>
      </w:r>
      <w:r w:rsidRPr="00A85B7D">
        <w:rPr>
          <w:rFonts w:ascii="Arial" w:hAnsi="Arial" w:cs="Arial"/>
          <w:b/>
          <w:bCs/>
          <w:sz w:val="20"/>
          <w:lang w:val="en-US" w:eastAsia="ko-KR"/>
        </w:rPr>
        <w:t>9-144i—EML</w:t>
      </w:r>
      <w:r w:rsidRPr="00A85B7D">
        <w:rPr>
          <w:rFonts w:ascii="Arial" w:hAnsi="Arial" w:cs="Arial"/>
          <w:b/>
          <w:bCs/>
          <w:spacing w:val="-8"/>
          <w:sz w:val="20"/>
          <w:lang w:val="en-US" w:eastAsia="ko-KR"/>
        </w:rPr>
        <w:t xml:space="preserve"> </w:t>
      </w:r>
      <w:r w:rsidRPr="00A85B7D">
        <w:rPr>
          <w:rFonts w:ascii="Arial" w:hAnsi="Arial" w:cs="Arial"/>
          <w:b/>
          <w:bCs/>
          <w:sz w:val="20"/>
          <w:lang w:val="en-US" w:eastAsia="ko-KR"/>
        </w:rPr>
        <w:t>Control</w:t>
      </w:r>
      <w:r w:rsidRPr="00A85B7D">
        <w:rPr>
          <w:rFonts w:ascii="Arial" w:hAnsi="Arial" w:cs="Arial"/>
          <w:b/>
          <w:bCs/>
          <w:spacing w:val="-8"/>
          <w:sz w:val="20"/>
          <w:lang w:val="en-US" w:eastAsia="ko-KR"/>
        </w:rPr>
        <w:t xml:space="preserve"> </w:t>
      </w:r>
      <w:r w:rsidRPr="00A85B7D">
        <w:rPr>
          <w:rFonts w:ascii="Arial" w:hAnsi="Arial" w:cs="Arial"/>
          <w:b/>
          <w:bCs/>
          <w:sz w:val="20"/>
          <w:lang w:val="en-US" w:eastAsia="ko-KR"/>
        </w:rPr>
        <w:t>field</w:t>
      </w:r>
      <w:r w:rsidRPr="00A85B7D">
        <w:rPr>
          <w:rFonts w:ascii="Arial" w:hAnsi="Arial" w:cs="Arial"/>
          <w:b/>
          <w:bCs/>
          <w:spacing w:val="-8"/>
          <w:sz w:val="20"/>
          <w:lang w:val="en-US" w:eastAsia="ko-KR"/>
        </w:rPr>
        <w:t xml:space="preserve"> </w:t>
      </w:r>
      <w:r w:rsidRPr="00A85B7D">
        <w:rPr>
          <w:rFonts w:ascii="Arial" w:hAnsi="Arial" w:cs="Arial"/>
          <w:b/>
          <w:bCs/>
          <w:spacing w:val="-2"/>
          <w:sz w:val="20"/>
          <w:lang w:val="en-US" w:eastAsia="ko-KR"/>
        </w:rPr>
        <w:t>format</w:t>
      </w:r>
      <w:r w:rsidR="00F15427">
        <w:rPr>
          <w:rFonts w:ascii="Arial" w:hAnsi="Arial" w:cs="Arial"/>
          <w:b/>
          <w:bCs/>
          <w:spacing w:val="-2"/>
          <w:sz w:val="20"/>
          <w:lang w:val="en-US" w:eastAsia="ko-KR"/>
        </w:rPr>
        <w:t xml:space="preserve"> </w:t>
      </w:r>
      <w:bookmarkStart w:id="2" w:name="_Hlk108623684"/>
      <w:ins w:id="3" w:author="Park, Minyoung" w:date="2022-07-13T16:51:00Z">
        <w:r w:rsidR="00F15427">
          <w:rPr>
            <w:rFonts w:ascii="Arial" w:hAnsi="Arial" w:cs="Arial"/>
            <w:b/>
            <w:bCs/>
            <w:spacing w:val="-2"/>
            <w:sz w:val="20"/>
            <w:lang w:val="en-US" w:eastAsia="ko-KR"/>
          </w:rPr>
          <w:t>(#</w:t>
        </w:r>
        <w:r w:rsidR="00F15427" w:rsidRPr="00F15427">
          <w:rPr>
            <w:rFonts w:ascii="Arial" w:hAnsi="Arial" w:cs="Arial"/>
            <w:b/>
            <w:bCs/>
            <w:spacing w:val="-2"/>
            <w:sz w:val="20"/>
            <w:lang w:val="en-US" w:eastAsia="ko-KR"/>
          </w:rPr>
          <w:t>12774, 12775, 13049, 13458, 13747, 10154, 12406, 11381, 12861, 11897</w:t>
        </w:r>
        <w:r w:rsidR="00F15427">
          <w:rPr>
            <w:rFonts w:ascii="Arial" w:hAnsi="Arial" w:cs="Arial"/>
            <w:b/>
            <w:bCs/>
            <w:spacing w:val="-2"/>
            <w:sz w:val="20"/>
            <w:lang w:val="en-US" w:eastAsia="ko-KR"/>
          </w:rPr>
          <w:t>)</w:t>
        </w:r>
      </w:ins>
      <w:bookmarkEnd w:id="2"/>
    </w:p>
    <w:p w14:paraId="5E634DF7" w14:textId="29267CA8" w:rsidR="00886837" w:rsidRDefault="00886837" w:rsidP="00886924">
      <w:pPr>
        <w:rPr>
          <w:ins w:id="4" w:author="Park, Minyoung" w:date="2022-07-13T16:53:00Z"/>
          <w:rFonts w:ascii="TimesNewRomanPSMT" w:hAnsi="TimesNewRomanPSMT"/>
          <w:color w:val="218A21"/>
          <w:szCs w:val="18"/>
          <w:lang w:val="en-US"/>
        </w:rPr>
      </w:pPr>
    </w:p>
    <w:p w14:paraId="4488F1E7" w14:textId="54B4FF96" w:rsidR="0042058D" w:rsidRDefault="0042058D" w:rsidP="00886924">
      <w:pPr>
        <w:rPr>
          <w:ins w:id="5" w:author="Park, Minyoung" w:date="2022-07-13T16:53:00Z"/>
          <w:rFonts w:ascii="TimesNewRomanPSMT" w:hAnsi="TimesNewRomanPSMT"/>
          <w:color w:val="218A21"/>
          <w:szCs w:val="18"/>
          <w:lang w:val="en-US"/>
        </w:rPr>
      </w:pPr>
    </w:p>
    <w:p w14:paraId="1FF5BF93" w14:textId="79CD3D11" w:rsidR="00F630BF" w:rsidRDefault="00F630BF" w:rsidP="00F630BF">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sidR="00FC4821">
        <w:rPr>
          <w:rFonts w:ascii="Arial-BoldMT" w:hAnsi="Arial-BoldMT"/>
          <w:b/>
          <w:bCs/>
          <w:color w:val="000000"/>
          <w:sz w:val="20"/>
          <w:highlight w:val="yellow"/>
        </w:rPr>
        <w:t>the 3</w:t>
      </w:r>
      <w:r w:rsidR="00FC4821" w:rsidRPr="00FC4821">
        <w:rPr>
          <w:rFonts w:ascii="Arial-BoldMT" w:hAnsi="Arial-BoldMT"/>
          <w:b/>
          <w:bCs/>
          <w:color w:val="000000"/>
          <w:sz w:val="20"/>
          <w:highlight w:val="yellow"/>
          <w:vertAlign w:val="superscript"/>
        </w:rPr>
        <w:t>rd</w:t>
      </w:r>
      <w:r w:rsidR="00FC4821">
        <w:rPr>
          <w:rFonts w:ascii="Arial-BoldMT" w:hAnsi="Arial-BoldMT"/>
          <w:b/>
          <w:bCs/>
          <w:color w:val="000000"/>
          <w:sz w:val="20"/>
          <w:highlight w:val="yellow"/>
        </w:rPr>
        <w:t xml:space="preserve"> paragraph (P191L12)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r w:rsidR="00FC4821">
        <w:rPr>
          <w:rFonts w:ascii="Arial-BoldMT" w:hAnsi="Arial-BoldMT"/>
          <w:b/>
          <w:bCs/>
          <w:color w:val="000000"/>
          <w:sz w:val="20"/>
        </w:rPr>
        <w:t>:</w:t>
      </w:r>
    </w:p>
    <w:p w14:paraId="4AB22044" w14:textId="77777777" w:rsidR="00875C53" w:rsidRDefault="00875C53" w:rsidP="00886924">
      <w:pPr>
        <w:rPr>
          <w:rFonts w:ascii="TimesNewRomanPSMT" w:hAnsi="TimesNewRomanPSMT"/>
          <w:color w:val="000000"/>
          <w:sz w:val="20"/>
        </w:rPr>
      </w:pPr>
    </w:p>
    <w:p w14:paraId="3EBE0113" w14:textId="4B4DA8E9" w:rsidR="0042058D" w:rsidRDefault="00875C53" w:rsidP="00987CC0">
      <w:pPr>
        <w:rPr>
          <w:ins w:id="6" w:author="Park, Minyoung" w:date="2022-07-13T16:53:00Z"/>
          <w:rFonts w:ascii="TimesNewRomanPSMT" w:hAnsi="TimesNewRomanPSMT"/>
          <w:color w:val="218A21"/>
          <w:szCs w:val="18"/>
          <w:lang w:val="en-US"/>
        </w:rPr>
      </w:pPr>
      <w:r w:rsidRPr="00875C53">
        <w:rPr>
          <w:rFonts w:ascii="TimesNewRomanPSMT" w:hAnsi="TimesNewRomanPSMT"/>
          <w:color w:val="000000"/>
          <w:sz w:val="20"/>
        </w:rPr>
        <w:t>The EMLSR Link Bitmap subfield indicates the subset of the enabled links that is used by the non-AP MLD</w:t>
      </w:r>
      <w:r w:rsidRPr="00875C53">
        <w:rPr>
          <w:rFonts w:ascii="TimesNewRomanPSMT" w:hAnsi="TimesNewRomanPSMT"/>
          <w:color w:val="000000"/>
          <w:sz w:val="20"/>
        </w:rPr>
        <w:br/>
        <w:t xml:space="preserve">in the EMLSR mode. The bit position </w:t>
      </w:r>
      <w:r w:rsidRPr="00875C53">
        <w:rPr>
          <w:rFonts w:ascii="TimesNewRomanPS-ItalicMT" w:hAnsi="TimesNewRomanPS-ItalicMT"/>
          <w:i/>
          <w:iCs/>
          <w:color w:val="000000"/>
          <w:sz w:val="20"/>
        </w:rPr>
        <w:t xml:space="preserve">i </w:t>
      </w:r>
      <w:r w:rsidRPr="00875C53">
        <w:rPr>
          <w:rFonts w:ascii="TimesNewRomanPSMT" w:hAnsi="TimesNewRomanPSMT"/>
          <w:color w:val="000000"/>
          <w:sz w:val="20"/>
        </w:rPr>
        <w:t>of the EMLSR Link Bitmap subfield corresponds to the link with the</w:t>
      </w:r>
      <w:r w:rsidRPr="00875C53">
        <w:rPr>
          <w:rFonts w:ascii="TimesNewRomanPSMT" w:hAnsi="TimesNewRomanPSMT"/>
          <w:color w:val="000000"/>
          <w:sz w:val="20"/>
        </w:rPr>
        <w:br/>
        <w:t xml:space="preserve">Link ID equal to </w:t>
      </w:r>
      <w:r w:rsidRPr="00875C53">
        <w:rPr>
          <w:rFonts w:ascii="TimesNewRomanPS-ItalicMT" w:hAnsi="TimesNewRomanPS-ItalicMT"/>
          <w:i/>
          <w:iCs/>
          <w:color w:val="000000"/>
          <w:sz w:val="20"/>
        </w:rPr>
        <w:t xml:space="preserve">i </w:t>
      </w:r>
      <w:r w:rsidRPr="00875C53">
        <w:rPr>
          <w:rFonts w:ascii="TimesNewRomanPSMT" w:hAnsi="TimesNewRomanPSMT"/>
          <w:color w:val="000000"/>
          <w:sz w:val="20"/>
        </w:rPr>
        <w:t>and is set to 1 to indicate that the link is used by the non-AP MLD for the EMLSR mode</w:t>
      </w:r>
      <w:r w:rsidRPr="00875C53">
        <w:rPr>
          <w:rFonts w:ascii="TimesNewRomanPSMT" w:hAnsi="TimesNewRomanPSMT"/>
          <w:color w:val="000000"/>
          <w:sz w:val="20"/>
        </w:rPr>
        <w:br/>
        <w:t xml:space="preserve">and is a member of the EMLSR links; </w:t>
      </w:r>
      <w:proofErr w:type="gramStart"/>
      <w:r w:rsidRPr="00875C53">
        <w:rPr>
          <w:rFonts w:ascii="TimesNewRomanPSMT" w:hAnsi="TimesNewRomanPSMT"/>
          <w:color w:val="000000"/>
          <w:sz w:val="20"/>
        </w:rPr>
        <w:t>otherwise</w:t>
      </w:r>
      <w:proofErr w:type="gramEnd"/>
      <w:r w:rsidRPr="00875C53">
        <w:rPr>
          <w:rFonts w:ascii="TimesNewRomanPSMT" w:hAnsi="TimesNewRomanPSMT"/>
          <w:color w:val="000000"/>
          <w:sz w:val="20"/>
        </w:rPr>
        <w:t xml:space="preserve"> the bit position is set to 0.</w:t>
      </w:r>
      <w:r w:rsidR="00987CC0">
        <w:rPr>
          <w:rFonts w:ascii="TimesNewRomanPSMT" w:hAnsi="TimesNewRomanPSMT"/>
          <w:color w:val="000000"/>
          <w:sz w:val="20"/>
        </w:rPr>
        <w:t xml:space="preserve"> </w:t>
      </w:r>
      <w:ins w:id="7" w:author="Park, Minyoung" w:date="2022-07-13T16:54:00Z">
        <w:r w:rsidR="00987CC0" w:rsidRPr="00987CC0">
          <w:rPr>
            <w:rFonts w:ascii="TimesNewRomanPSMT" w:hAnsi="TimesNewRomanPSMT"/>
            <w:color w:val="000000"/>
            <w:sz w:val="20"/>
          </w:rPr>
          <w:t xml:space="preserve">(#12774, 12775, 13049, 13458, 13747, 10154, 12406, 11381, 12861, </w:t>
        </w:r>
        <w:proofErr w:type="gramStart"/>
        <w:r w:rsidR="00987CC0" w:rsidRPr="00987CC0">
          <w:rPr>
            <w:rFonts w:ascii="TimesNewRomanPSMT" w:hAnsi="TimesNewRomanPSMT"/>
            <w:color w:val="000000"/>
            <w:sz w:val="20"/>
          </w:rPr>
          <w:t>11897)The</w:t>
        </w:r>
        <w:proofErr w:type="gramEnd"/>
        <w:r w:rsidR="00987CC0" w:rsidRPr="00987CC0">
          <w:rPr>
            <w:rFonts w:ascii="TimesNewRomanPSMT" w:hAnsi="TimesNewRomanPSMT"/>
            <w:color w:val="000000"/>
            <w:sz w:val="20"/>
          </w:rPr>
          <w:t xml:space="preserve"> EML</w:t>
        </w:r>
        <w:r w:rsidR="00987CC0">
          <w:rPr>
            <w:rFonts w:ascii="TimesNewRomanPSMT" w:hAnsi="TimesNewRomanPSMT"/>
            <w:color w:val="000000"/>
            <w:sz w:val="20"/>
          </w:rPr>
          <w:t>S</w:t>
        </w:r>
        <w:r w:rsidR="00987CC0" w:rsidRPr="00987CC0">
          <w:rPr>
            <w:rFonts w:ascii="TimesNewRomanPSMT" w:hAnsi="TimesNewRomanPSMT"/>
            <w:color w:val="000000"/>
            <w:sz w:val="20"/>
          </w:rPr>
          <w:t>R</w:t>
        </w:r>
        <w:r w:rsidR="00987CC0">
          <w:rPr>
            <w:rFonts w:ascii="TimesNewRomanPSMT" w:hAnsi="TimesNewRomanPSMT"/>
            <w:color w:val="000000"/>
            <w:sz w:val="20"/>
          </w:rPr>
          <w:t xml:space="preserve"> </w:t>
        </w:r>
        <w:r w:rsidR="00987CC0" w:rsidRPr="00987CC0">
          <w:rPr>
            <w:rFonts w:ascii="TimesNewRomanPSMT" w:hAnsi="TimesNewRomanPSMT"/>
            <w:color w:val="000000"/>
            <w:sz w:val="20"/>
          </w:rPr>
          <w:t>Link Bitmap subfield is present if the EML</w:t>
        </w:r>
        <w:r w:rsidR="00987CC0">
          <w:rPr>
            <w:rFonts w:ascii="TimesNewRomanPSMT" w:hAnsi="TimesNewRomanPSMT"/>
            <w:color w:val="000000"/>
            <w:sz w:val="20"/>
          </w:rPr>
          <w:t>S</w:t>
        </w:r>
        <w:r w:rsidR="00987CC0" w:rsidRPr="00987CC0">
          <w:rPr>
            <w:rFonts w:ascii="TimesNewRomanPSMT" w:hAnsi="TimesNewRomanPSMT"/>
            <w:color w:val="000000"/>
            <w:sz w:val="20"/>
          </w:rPr>
          <w:t>R Mode subfield is equal to 1 and is not present otherwise.</w:t>
        </w:r>
      </w:ins>
    </w:p>
    <w:p w14:paraId="09C24567" w14:textId="77777777" w:rsidR="0042058D" w:rsidRPr="00444A88" w:rsidRDefault="0042058D" w:rsidP="00886924">
      <w:pPr>
        <w:rPr>
          <w:rFonts w:ascii="TimesNewRomanPSMT" w:hAnsi="TimesNewRomanPSMT"/>
          <w:color w:val="218A21"/>
          <w:szCs w:val="18"/>
          <w:lang w:val="en-US"/>
        </w:rPr>
      </w:pPr>
    </w:p>
    <w:sectPr w:rsidR="0042058D" w:rsidRPr="00444A88"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D947A" w14:textId="77777777" w:rsidR="000C2248" w:rsidRDefault="000C2248">
      <w:r>
        <w:separator/>
      </w:r>
    </w:p>
  </w:endnote>
  <w:endnote w:type="continuationSeparator" w:id="0">
    <w:p w14:paraId="478D041B" w14:textId="77777777" w:rsidR="000C2248" w:rsidRDefault="000C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940CBF">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2344B" w14:textId="77777777" w:rsidR="000C2248" w:rsidRDefault="000C2248">
      <w:r>
        <w:separator/>
      </w:r>
    </w:p>
  </w:footnote>
  <w:footnote w:type="continuationSeparator" w:id="0">
    <w:p w14:paraId="66DCE94D" w14:textId="77777777" w:rsidR="000C2248" w:rsidRDefault="000C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04D4C64E" w:rsidR="00376515" w:rsidRDefault="003109FD">
    <w:pPr>
      <w:pStyle w:val="Header"/>
      <w:tabs>
        <w:tab w:val="clear" w:pos="6480"/>
        <w:tab w:val="center" w:pos="4680"/>
        <w:tab w:val="right" w:pos="9360"/>
      </w:tabs>
    </w:pPr>
    <w:r>
      <w:rPr>
        <w:lang w:eastAsia="ko-KR"/>
      </w:rPr>
      <w:t>July</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ED2FDB">
          <w:t>doc.: IEEE 802.11-22/1129r0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2"/>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0"/>
  </w:num>
  <w:num w:numId="14">
    <w:abstractNumId w:val="14"/>
  </w:num>
  <w:num w:numId="15">
    <w:abstractNumId w:val="9"/>
  </w:num>
  <w:num w:numId="16">
    <w:abstractNumId w:val="6"/>
  </w:num>
  <w:num w:numId="17">
    <w:abstractNumId w:val="7"/>
  </w:num>
  <w:num w:numId="18">
    <w:abstractNumId w:val="13"/>
  </w:num>
  <w:num w:numId="19">
    <w:abstractNumId w:val="3"/>
  </w:num>
  <w:num w:numId="20">
    <w:abstractNumId w:val="1"/>
  </w:num>
  <w:num w:numId="21">
    <w:abstractNumId w:val="2"/>
  </w:num>
  <w:num w:numId="22">
    <w:abstractNumId w:val="5"/>
  </w:num>
  <w:num w:numId="23">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298A"/>
    <w:rsid w:val="000045FA"/>
    <w:rsid w:val="000051C9"/>
    <w:rsid w:val="0000602D"/>
    <w:rsid w:val="00006454"/>
    <w:rsid w:val="000067AA"/>
    <w:rsid w:val="000067DD"/>
    <w:rsid w:val="000068FC"/>
    <w:rsid w:val="00006DBB"/>
    <w:rsid w:val="0000743C"/>
    <w:rsid w:val="0001027F"/>
    <w:rsid w:val="00010953"/>
    <w:rsid w:val="00010C23"/>
    <w:rsid w:val="00010C56"/>
    <w:rsid w:val="00010F98"/>
    <w:rsid w:val="00011C92"/>
    <w:rsid w:val="00012B88"/>
    <w:rsid w:val="00012EC4"/>
    <w:rsid w:val="00013195"/>
    <w:rsid w:val="00013196"/>
    <w:rsid w:val="000137AD"/>
    <w:rsid w:val="00013E57"/>
    <w:rsid w:val="00013F87"/>
    <w:rsid w:val="00014031"/>
    <w:rsid w:val="00015030"/>
    <w:rsid w:val="000157CC"/>
    <w:rsid w:val="0001589F"/>
    <w:rsid w:val="00015B68"/>
    <w:rsid w:val="00016D9C"/>
    <w:rsid w:val="00016F40"/>
    <w:rsid w:val="00017832"/>
    <w:rsid w:val="00017D25"/>
    <w:rsid w:val="0002029E"/>
    <w:rsid w:val="00020A81"/>
    <w:rsid w:val="00021A27"/>
    <w:rsid w:val="00023CD8"/>
    <w:rsid w:val="00024344"/>
    <w:rsid w:val="00024487"/>
    <w:rsid w:val="00026E13"/>
    <w:rsid w:val="00026F6E"/>
    <w:rsid w:val="00027D05"/>
    <w:rsid w:val="00031E68"/>
    <w:rsid w:val="00031EC9"/>
    <w:rsid w:val="000326D8"/>
    <w:rsid w:val="00033380"/>
    <w:rsid w:val="00033847"/>
    <w:rsid w:val="00033B0A"/>
    <w:rsid w:val="000341CB"/>
    <w:rsid w:val="00034E6F"/>
    <w:rsid w:val="00034F3F"/>
    <w:rsid w:val="0003542F"/>
    <w:rsid w:val="000358B3"/>
    <w:rsid w:val="00035A4D"/>
    <w:rsid w:val="0003602B"/>
    <w:rsid w:val="00037589"/>
    <w:rsid w:val="000405C4"/>
    <w:rsid w:val="00040FC6"/>
    <w:rsid w:val="00042446"/>
    <w:rsid w:val="0004258F"/>
    <w:rsid w:val="000433D7"/>
    <w:rsid w:val="00043946"/>
    <w:rsid w:val="00044DC0"/>
    <w:rsid w:val="00045458"/>
    <w:rsid w:val="000456D7"/>
    <w:rsid w:val="00045E2A"/>
    <w:rsid w:val="0004631D"/>
    <w:rsid w:val="00046E1F"/>
    <w:rsid w:val="000478EE"/>
    <w:rsid w:val="000500BA"/>
    <w:rsid w:val="00050DDB"/>
    <w:rsid w:val="0005195F"/>
    <w:rsid w:val="00051E1B"/>
    <w:rsid w:val="0005207B"/>
    <w:rsid w:val="00052123"/>
    <w:rsid w:val="00053519"/>
    <w:rsid w:val="000548DF"/>
    <w:rsid w:val="00054F34"/>
    <w:rsid w:val="00055942"/>
    <w:rsid w:val="000567DA"/>
    <w:rsid w:val="00057844"/>
    <w:rsid w:val="00061243"/>
    <w:rsid w:val="00061A3C"/>
    <w:rsid w:val="00062085"/>
    <w:rsid w:val="00062398"/>
    <w:rsid w:val="000623C2"/>
    <w:rsid w:val="00062915"/>
    <w:rsid w:val="00063867"/>
    <w:rsid w:val="00063CC2"/>
    <w:rsid w:val="0006427B"/>
    <w:rsid w:val="000642FC"/>
    <w:rsid w:val="0006469A"/>
    <w:rsid w:val="00064AEB"/>
    <w:rsid w:val="000651F4"/>
    <w:rsid w:val="000653B8"/>
    <w:rsid w:val="000663AA"/>
    <w:rsid w:val="00066421"/>
    <w:rsid w:val="00066D56"/>
    <w:rsid w:val="00067026"/>
    <w:rsid w:val="0006703A"/>
    <w:rsid w:val="0006732A"/>
    <w:rsid w:val="0007125F"/>
    <w:rsid w:val="0007129C"/>
    <w:rsid w:val="00071971"/>
    <w:rsid w:val="00072107"/>
    <w:rsid w:val="0007214C"/>
    <w:rsid w:val="00073036"/>
    <w:rsid w:val="00073042"/>
    <w:rsid w:val="00073707"/>
    <w:rsid w:val="00073BB4"/>
    <w:rsid w:val="00074027"/>
    <w:rsid w:val="00074154"/>
    <w:rsid w:val="00075784"/>
    <w:rsid w:val="000757FB"/>
    <w:rsid w:val="00075C3C"/>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EBE"/>
    <w:rsid w:val="00084297"/>
    <w:rsid w:val="00084354"/>
    <w:rsid w:val="00084462"/>
    <w:rsid w:val="000844B1"/>
    <w:rsid w:val="00085114"/>
    <w:rsid w:val="000865AA"/>
    <w:rsid w:val="00086780"/>
    <w:rsid w:val="00086B53"/>
    <w:rsid w:val="0008736D"/>
    <w:rsid w:val="000878D0"/>
    <w:rsid w:val="000879C2"/>
    <w:rsid w:val="00090640"/>
    <w:rsid w:val="0009116F"/>
    <w:rsid w:val="00091349"/>
    <w:rsid w:val="00092323"/>
    <w:rsid w:val="00092330"/>
    <w:rsid w:val="000926AE"/>
    <w:rsid w:val="00092971"/>
    <w:rsid w:val="00092AC6"/>
    <w:rsid w:val="00092CAE"/>
    <w:rsid w:val="00093202"/>
    <w:rsid w:val="00093AD2"/>
    <w:rsid w:val="000941A9"/>
    <w:rsid w:val="00094FFA"/>
    <w:rsid w:val="00095040"/>
    <w:rsid w:val="0009568B"/>
    <w:rsid w:val="00095B90"/>
    <w:rsid w:val="00095C80"/>
    <w:rsid w:val="00095E25"/>
    <w:rsid w:val="000960EE"/>
    <w:rsid w:val="0009661D"/>
    <w:rsid w:val="00096EEF"/>
    <w:rsid w:val="0009713F"/>
    <w:rsid w:val="00097398"/>
    <w:rsid w:val="00097CEE"/>
    <w:rsid w:val="000A051F"/>
    <w:rsid w:val="000A1C31"/>
    <w:rsid w:val="000A1F25"/>
    <w:rsid w:val="000A27BC"/>
    <w:rsid w:val="000A2994"/>
    <w:rsid w:val="000A3567"/>
    <w:rsid w:val="000A37FB"/>
    <w:rsid w:val="000A3C85"/>
    <w:rsid w:val="000A3CB1"/>
    <w:rsid w:val="000A4ED4"/>
    <w:rsid w:val="000A57AD"/>
    <w:rsid w:val="000A5F65"/>
    <w:rsid w:val="000A63A9"/>
    <w:rsid w:val="000A671D"/>
    <w:rsid w:val="000A7274"/>
    <w:rsid w:val="000A7680"/>
    <w:rsid w:val="000B01EA"/>
    <w:rsid w:val="000B041A"/>
    <w:rsid w:val="000B083E"/>
    <w:rsid w:val="000B0AA1"/>
    <w:rsid w:val="000B0DAF"/>
    <w:rsid w:val="000B2D7A"/>
    <w:rsid w:val="000B47B4"/>
    <w:rsid w:val="000B59FE"/>
    <w:rsid w:val="000B5D19"/>
    <w:rsid w:val="000B5EAB"/>
    <w:rsid w:val="000B5F39"/>
    <w:rsid w:val="000B6758"/>
    <w:rsid w:val="000B689A"/>
    <w:rsid w:val="000B758F"/>
    <w:rsid w:val="000C01B0"/>
    <w:rsid w:val="000C048B"/>
    <w:rsid w:val="000C0FBE"/>
    <w:rsid w:val="000C2248"/>
    <w:rsid w:val="000C27D0"/>
    <w:rsid w:val="000C27DB"/>
    <w:rsid w:val="000C345D"/>
    <w:rsid w:val="000C3598"/>
    <w:rsid w:val="000C3C16"/>
    <w:rsid w:val="000C3FAF"/>
    <w:rsid w:val="000C426A"/>
    <w:rsid w:val="000C451D"/>
    <w:rsid w:val="000C4755"/>
    <w:rsid w:val="000C54F3"/>
    <w:rsid w:val="000C5C64"/>
    <w:rsid w:val="000C5DCC"/>
    <w:rsid w:val="000C6032"/>
    <w:rsid w:val="000C60C0"/>
    <w:rsid w:val="000C6306"/>
    <w:rsid w:val="000C64B3"/>
    <w:rsid w:val="000C6996"/>
    <w:rsid w:val="000C6A2F"/>
    <w:rsid w:val="000C6CAE"/>
    <w:rsid w:val="000C6CD2"/>
    <w:rsid w:val="000C7EEF"/>
    <w:rsid w:val="000D174A"/>
    <w:rsid w:val="000D1AD4"/>
    <w:rsid w:val="000D276A"/>
    <w:rsid w:val="000D2D4F"/>
    <w:rsid w:val="000D2D54"/>
    <w:rsid w:val="000D2E2A"/>
    <w:rsid w:val="000D2EED"/>
    <w:rsid w:val="000D2F1B"/>
    <w:rsid w:val="000D32C1"/>
    <w:rsid w:val="000D427C"/>
    <w:rsid w:val="000D4A8F"/>
    <w:rsid w:val="000D5DF8"/>
    <w:rsid w:val="000D5EBD"/>
    <w:rsid w:val="000D674F"/>
    <w:rsid w:val="000D7714"/>
    <w:rsid w:val="000D7A3C"/>
    <w:rsid w:val="000E00E1"/>
    <w:rsid w:val="000E00E5"/>
    <w:rsid w:val="000E0494"/>
    <w:rsid w:val="000E1C37"/>
    <w:rsid w:val="000E1D7B"/>
    <w:rsid w:val="000E1E45"/>
    <w:rsid w:val="000E3386"/>
    <w:rsid w:val="000E370E"/>
    <w:rsid w:val="000E4646"/>
    <w:rsid w:val="000E4B82"/>
    <w:rsid w:val="000E53D1"/>
    <w:rsid w:val="000E61AA"/>
    <w:rsid w:val="000E6539"/>
    <w:rsid w:val="000E69CC"/>
    <w:rsid w:val="000E720C"/>
    <w:rsid w:val="000E752D"/>
    <w:rsid w:val="000E7644"/>
    <w:rsid w:val="000E7EB3"/>
    <w:rsid w:val="000F2013"/>
    <w:rsid w:val="000F238C"/>
    <w:rsid w:val="000F2B09"/>
    <w:rsid w:val="000F2C69"/>
    <w:rsid w:val="000F46D9"/>
    <w:rsid w:val="000F4937"/>
    <w:rsid w:val="000F5088"/>
    <w:rsid w:val="000F573A"/>
    <w:rsid w:val="000F60DB"/>
    <w:rsid w:val="000F685B"/>
    <w:rsid w:val="000F6BB9"/>
    <w:rsid w:val="000F76F6"/>
    <w:rsid w:val="000F79E9"/>
    <w:rsid w:val="000F7D6B"/>
    <w:rsid w:val="00100396"/>
    <w:rsid w:val="0010086F"/>
    <w:rsid w:val="00100E3B"/>
    <w:rsid w:val="001015F8"/>
    <w:rsid w:val="00101851"/>
    <w:rsid w:val="001019CA"/>
    <w:rsid w:val="001041FB"/>
    <w:rsid w:val="0010469F"/>
    <w:rsid w:val="001049C5"/>
    <w:rsid w:val="00104C98"/>
    <w:rsid w:val="0010550E"/>
    <w:rsid w:val="001057F2"/>
    <w:rsid w:val="00105918"/>
    <w:rsid w:val="0010594F"/>
    <w:rsid w:val="001101C2"/>
    <w:rsid w:val="001109AA"/>
    <w:rsid w:val="00111387"/>
    <w:rsid w:val="00112C6A"/>
    <w:rsid w:val="0011302D"/>
    <w:rsid w:val="00113408"/>
    <w:rsid w:val="00113B5F"/>
    <w:rsid w:val="001143A0"/>
    <w:rsid w:val="00114FCA"/>
    <w:rsid w:val="00115A75"/>
    <w:rsid w:val="00115B7B"/>
    <w:rsid w:val="00115E5B"/>
    <w:rsid w:val="001165C6"/>
    <w:rsid w:val="00117299"/>
    <w:rsid w:val="0011776E"/>
    <w:rsid w:val="00117860"/>
    <w:rsid w:val="00120298"/>
    <w:rsid w:val="00120BD6"/>
    <w:rsid w:val="00120D2D"/>
    <w:rsid w:val="001215C0"/>
    <w:rsid w:val="00122191"/>
    <w:rsid w:val="001225BE"/>
    <w:rsid w:val="00122747"/>
    <w:rsid w:val="00122D51"/>
    <w:rsid w:val="00123240"/>
    <w:rsid w:val="00124420"/>
    <w:rsid w:val="001250E9"/>
    <w:rsid w:val="00125456"/>
    <w:rsid w:val="00125D98"/>
    <w:rsid w:val="00126052"/>
    <w:rsid w:val="00127219"/>
    <w:rsid w:val="001274A8"/>
    <w:rsid w:val="001275D7"/>
    <w:rsid w:val="00127723"/>
    <w:rsid w:val="00127DE2"/>
    <w:rsid w:val="001300AB"/>
    <w:rsid w:val="00130101"/>
    <w:rsid w:val="001323DB"/>
    <w:rsid w:val="00132D1A"/>
    <w:rsid w:val="00132E61"/>
    <w:rsid w:val="00133F53"/>
    <w:rsid w:val="00134114"/>
    <w:rsid w:val="001341B2"/>
    <w:rsid w:val="0013453B"/>
    <w:rsid w:val="00135032"/>
    <w:rsid w:val="00135B4B"/>
    <w:rsid w:val="00135D0D"/>
    <w:rsid w:val="00136993"/>
    <w:rsid w:val="0013699E"/>
    <w:rsid w:val="00136F59"/>
    <w:rsid w:val="00137662"/>
    <w:rsid w:val="0013798E"/>
    <w:rsid w:val="00137BCF"/>
    <w:rsid w:val="00137CD7"/>
    <w:rsid w:val="00141512"/>
    <w:rsid w:val="001415FC"/>
    <w:rsid w:val="0014198F"/>
    <w:rsid w:val="00141C64"/>
    <w:rsid w:val="00141EEF"/>
    <w:rsid w:val="001423A2"/>
    <w:rsid w:val="00142918"/>
    <w:rsid w:val="001437BE"/>
    <w:rsid w:val="00143833"/>
    <w:rsid w:val="001448D8"/>
    <w:rsid w:val="001450BB"/>
    <w:rsid w:val="00145730"/>
    <w:rsid w:val="001459E7"/>
    <w:rsid w:val="00145C98"/>
    <w:rsid w:val="00146561"/>
    <w:rsid w:val="00146D19"/>
    <w:rsid w:val="00146EC3"/>
    <w:rsid w:val="00147369"/>
    <w:rsid w:val="001476C7"/>
    <w:rsid w:val="00147794"/>
    <w:rsid w:val="00150449"/>
    <w:rsid w:val="0015046C"/>
    <w:rsid w:val="0015061C"/>
    <w:rsid w:val="00150F68"/>
    <w:rsid w:val="001513F1"/>
    <w:rsid w:val="00151BBE"/>
    <w:rsid w:val="001531DC"/>
    <w:rsid w:val="001542B5"/>
    <w:rsid w:val="00154791"/>
    <w:rsid w:val="00154B26"/>
    <w:rsid w:val="001557CB"/>
    <w:rsid w:val="001559BB"/>
    <w:rsid w:val="00155D05"/>
    <w:rsid w:val="00156022"/>
    <w:rsid w:val="0015715A"/>
    <w:rsid w:val="001575B4"/>
    <w:rsid w:val="00162228"/>
    <w:rsid w:val="0016234C"/>
    <w:rsid w:val="0016428D"/>
    <w:rsid w:val="00164B77"/>
    <w:rsid w:val="00164F5A"/>
    <w:rsid w:val="00165343"/>
    <w:rsid w:val="00165BE6"/>
    <w:rsid w:val="00166343"/>
    <w:rsid w:val="00167666"/>
    <w:rsid w:val="00170269"/>
    <w:rsid w:val="001702F1"/>
    <w:rsid w:val="00170ADC"/>
    <w:rsid w:val="00171AAF"/>
    <w:rsid w:val="00171C5A"/>
    <w:rsid w:val="00171CA1"/>
    <w:rsid w:val="001721C1"/>
    <w:rsid w:val="00172203"/>
    <w:rsid w:val="00172489"/>
    <w:rsid w:val="00172644"/>
    <w:rsid w:val="00172DD9"/>
    <w:rsid w:val="00172FA3"/>
    <w:rsid w:val="001738FD"/>
    <w:rsid w:val="00173B9B"/>
    <w:rsid w:val="00174003"/>
    <w:rsid w:val="0017453F"/>
    <w:rsid w:val="00174F38"/>
    <w:rsid w:val="00175B2C"/>
    <w:rsid w:val="00175CDF"/>
    <w:rsid w:val="0017659B"/>
    <w:rsid w:val="00176DC1"/>
    <w:rsid w:val="00177359"/>
    <w:rsid w:val="00177381"/>
    <w:rsid w:val="00177BCE"/>
    <w:rsid w:val="00181014"/>
    <w:rsid w:val="001812B0"/>
    <w:rsid w:val="00181423"/>
    <w:rsid w:val="00181D08"/>
    <w:rsid w:val="001820C3"/>
    <w:rsid w:val="00182813"/>
    <w:rsid w:val="00182814"/>
    <w:rsid w:val="001828A5"/>
    <w:rsid w:val="00182F90"/>
    <w:rsid w:val="00183698"/>
    <w:rsid w:val="001837CB"/>
    <w:rsid w:val="00183F4C"/>
    <w:rsid w:val="0018418E"/>
    <w:rsid w:val="00184777"/>
    <w:rsid w:val="00185A95"/>
    <w:rsid w:val="00186096"/>
    <w:rsid w:val="00187129"/>
    <w:rsid w:val="0018736B"/>
    <w:rsid w:val="001876A9"/>
    <w:rsid w:val="00187ACA"/>
    <w:rsid w:val="00187BB4"/>
    <w:rsid w:val="001903AB"/>
    <w:rsid w:val="00190DD6"/>
    <w:rsid w:val="00190DDD"/>
    <w:rsid w:val="001912D7"/>
    <w:rsid w:val="0019164F"/>
    <w:rsid w:val="00191D8F"/>
    <w:rsid w:val="00192C6E"/>
    <w:rsid w:val="00193C39"/>
    <w:rsid w:val="001943F7"/>
    <w:rsid w:val="00195640"/>
    <w:rsid w:val="00195815"/>
    <w:rsid w:val="001964CE"/>
    <w:rsid w:val="00196662"/>
    <w:rsid w:val="00197AED"/>
    <w:rsid w:val="00197B92"/>
    <w:rsid w:val="001A0522"/>
    <w:rsid w:val="001A072D"/>
    <w:rsid w:val="001A0B08"/>
    <w:rsid w:val="001A0CEC"/>
    <w:rsid w:val="001A0EDB"/>
    <w:rsid w:val="001A1B7C"/>
    <w:rsid w:val="001A2240"/>
    <w:rsid w:val="001A22DB"/>
    <w:rsid w:val="001A2AA1"/>
    <w:rsid w:val="001A2CDE"/>
    <w:rsid w:val="001A368B"/>
    <w:rsid w:val="001A3A86"/>
    <w:rsid w:val="001A3BE1"/>
    <w:rsid w:val="001A41FD"/>
    <w:rsid w:val="001A5A6E"/>
    <w:rsid w:val="001A637E"/>
    <w:rsid w:val="001A65CE"/>
    <w:rsid w:val="001A6C5B"/>
    <w:rsid w:val="001A7388"/>
    <w:rsid w:val="001A77FD"/>
    <w:rsid w:val="001A7F57"/>
    <w:rsid w:val="001B0001"/>
    <w:rsid w:val="001B0C7C"/>
    <w:rsid w:val="001B194C"/>
    <w:rsid w:val="001B1E98"/>
    <w:rsid w:val="001B2219"/>
    <w:rsid w:val="001B252D"/>
    <w:rsid w:val="001B27A9"/>
    <w:rsid w:val="001B2904"/>
    <w:rsid w:val="001B3D3C"/>
    <w:rsid w:val="001B3E50"/>
    <w:rsid w:val="001B4249"/>
    <w:rsid w:val="001B4387"/>
    <w:rsid w:val="001B4E65"/>
    <w:rsid w:val="001B5202"/>
    <w:rsid w:val="001B592E"/>
    <w:rsid w:val="001B5F15"/>
    <w:rsid w:val="001B6006"/>
    <w:rsid w:val="001B6370"/>
    <w:rsid w:val="001B63BC"/>
    <w:rsid w:val="001B664B"/>
    <w:rsid w:val="001C08D0"/>
    <w:rsid w:val="001C1F13"/>
    <w:rsid w:val="001C20E9"/>
    <w:rsid w:val="001C276C"/>
    <w:rsid w:val="001C3850"/>
    <w:rsid w:val="001C3FCE"/>
    <w:rsid w:val="001C4460"/>
    <w:rsid w:val="001C45FA"/>
    <w:rsid w:val="001C47A5"/>
    <w:rsid w:val="001C501D"/>
    <w:rsid w:val="001C51C8"/>
    <w:rsid w:val="001C7CCE"/>
    <w:rsid w:val="001D0106"/>
    <w:rsid w:val="001D0FD7"/>
    <w:rsid w:val="001D15ED"/>
    <w:rsid w:val="001D19A3"/>
    <w:rsid w:val="001D2A6C"/>
    <w:rsid w:val="001D30D4"/>
    <w:rsid w:val="001D328B"/>
    <w:rsid w:val="001D3CA6"/>
    <w:rsid w:val="001D4A93"/>
    <w:rsid w:val="001D59DB"/>
    <w:rsid w:val="001D5F28"/>
    <w:rsid w:val="001D72EC"/>
    <w:rsid w:val="001D7529"/>
    <w:rsid w:val="001D7948"/>
    <w:rsid w:val="001E0946"/>
    <w:rsid w:val="001E0DC2"/>
    <w:rsid w:val="001E1001"/>
    <w:rsid w:val="001E13D1"/>
    <w:rsid w:val="001E15F8"/>
    <w:rsid w:val="001E1837"/>
    <w:rsid w:val="001E349E"/>
    <w:rsid w:val="001E4020"/>
    <w:rsid w:val="001E4CE9"/>
    <w:rsid w:val="001E5005"/>
    <w:rsid w:val="001E5FF6"/>
    <w:rsid w:val="001E6267"/>
    <w:rsid w:val="001E632C"/>
    <w:rsid w:val="001E63FA"/>
    <w:rsid w:val="001E649E"/>
    <w:rsid w:val="001E6EE9"/>
    <w:rsid w:val="001E7C32"/>
    <w:rsid w:val="001E7E53"/>
    <w:rsid w:val="001F0210"/>
    <w:rsid w:val="001F030B"/>
    <w:rsid w:val="001F07C0"/>
    <w:rsid w:val="001F10F7"/>
    <w:rsid w:val="001F13CA"/>
    <w:rsid w:val="001F164E"/>
    <w:rsid w:val="001F32A6"/>
    <w:rsid w:val="001F3684"/>
    <w:rsid w:val="001F3766"/>
    <w:rsid w:val="001F3A52"/>
    <w:rsid w:val="001F3C12"/>
    <w:rsid w:val="001F3DB9"/>
    <w:rsid w:val="001F4282"/>
    <w:rsid w:val="001F45A4"/>
    <w:rsid w:val="001F464A"/>
    <w:rsid w:val="001F4685"/>
    <w:rsid w:val="001F491C"/>
    <w:rsid w:val="001F4A43"/>
    <w:rsid w:val="001F5AE6"/>
    <w:rsid w:val="001F5C29"/>
    <w:rsid w:val="001F5D16"/>
    <w:rsid w:val="001F6135"/>
    <w:rsid w:val="001F61C1"/>
    <w:rsid w:val="001F620B"/>
    <w:rsid w:val="001F66DD"/>
    <w:rsid w:val="001F68A7"/>
    <w:rsid w:val="0020013A"/>
    <w:rsid w:val="002002A6"/>
    <w:rsid w:val="0020058A"/>
    <w:rsid w:val="00200A28"/>
    <w:rsid w:val="0020124D"/>
    <w:rsid w:val="00201A71"/>
    <w:rsid w:val="00202617"/>
    <w:rsid w:val="002035EE"/>
    <w:rsid w:val="0020462A"/>
    <w:rsid w:val="002046A1"/>
    <w:rsid w:val="0020501A"/>
    <w:rsid w:val="002052D5"/>
    <w:rsid w:val="00205B37"/>
    <w:rsid w:val="002069EA"/>
    <w:rsid w:val="00206D24"/>
    <w:rsid w:val="00206D95"/>
    <w:rsid w:val="0020779A"/>
    <w:rsid w:val="00207B89"/>
    <w:rsid w:val="00207BA3"/>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E"/>
    <w:rsid w:val="00215A82"/>
    <w:rsid w:val="00215B85"/>
    <w:rsid w:val="00215D83"/>
    <w:rsid w:val="00215DAC"/>
    <w:rsid w:val="00215E32"/>
    <w:rsid w:val="00215F36"/>
    <w:rsid w:val="00216771"/>
    <w:rsid w:val="002208B9"/>
    <w:rsid w:val="00220C76"/>
    <w:rsid w:val="00221371"/>
    <w:rsid w:val="0022139A"/>
    <w:rsid w:val="00221AAB"/>
    <w:rsid w:val="00221DCA"/>
    <w:rsid w:val="00222261"/>
    <w:rsid w:val="0022292B"/>
    <w:rsid w:val="00223549"/>
    <w:rsid w:val="002237DD"/>
    <w:rsid w:val="002239F2"/>
    <w:rsid w:val="00224133"/>
    <w:rsid w:val="00224586"/>
    <w:rsid w:val="00224CBE"/>
    <w:rsid w:val="00225211"/>
    <w:rsid w:val="00225508"/>
    <w:rsid w:val="00225570"/>
    <w:rsid w:val="002308A4"/>
    <w:rsid w:val="00231433"/>
    <w:rsid w:val="00231B26"/>
    <w:rsid w:val="00231F3B"/>
    <w:rsid w:val="00232045"/>
    <w:rsid w:val="00232127"/>
    <w:rsid w:val="002323FE"/>
    <w:rsid w:val="002326F8"/>
    <w:rsid w:val="00232ADE"/>
    <w:rsid w:val="002332DC"/>
    <w:rsid w:val="002339E5"/>
    <w:rsid w:val="00234C13"/>
    <w:rsid w:val="002369FD"/>
    <w:rsid w:val="00236A7E"/>
    <w:rsid w:val="0023760F"/>
    <w:rsid w:val="00237985"/>
    <w:rsid w:val="00237A64"/>
    <w:rsid w:val="00240895"/>
    <w:rsid w:val="00241AD7"/>
    <w:rsid w:val="002423C2"/>
    <w:rsid w:val="00243098"/>
    <w:rsid w:val="0024331B"/>
    <w:rsid w:val="002445AA"/>
    <w:rsid w:val="002445CE"/>
    <w:rsid w:val="00244D76"/>
    <w:rsid w:val="00245097"/>
    <w:rsid w:val="00245628"/>
    <w:rsid w:val="002459F4"/>
    <w:rsid w:val="00245C6E"/>
    <w:rsid w:val="00245D84"/>
    <w:rsid w:val="0024637A"/>
    <w:rsid w:val="002470AC"/>
    <w:rsid w:val="0024720B"/>
    <w:rsid w:val="00250730"/>
    <w:rsid w:val="0025098F"/>
    <w:rsid w:val="002513FF"/>
    <w:rsid w:val="002515C7"/>
    <w:rsid w:val="002516CB"/>
    <w:rsid w:val="00251A4E"/>
    <w:rsid w:val="00251F3F"/>
    <w:rsid w:val="00252291"/>
    <w:rsid w:val="00252AF6"/>
    <w:rsid w:val="00252D47"/>
    <w:rsid w:val="00252FC1"/>
    <w:rsid w:val="002539AB"/>
    <w:rsid w:val="002545F7"/>
    <w:rsid w:val="0025465C"/>
    <w:rsid w:val="00255A50"/>
    <w:rsid w:val="00255A8B"/>
    <w:rsid w:val="00260F56"/>
    <w:rsid w:val="002620ED"/>
    <w:rsid w:val="00262D56"/>
    <w:rsid w:val="00263092"/>
    <w:rsid w:val="00263C77"/>
    <w:rsid w:val="00263EBE"/>
    <w:rsid w:val="00265A95"/>
    <w:rsid w:val="00265BD8"/>
    <w:rsid w:val="002662A5"/>
    <w:rsid w:val="00266884"/>
    <w:rsid w:val="00266D13"/>
    <w:rsid w:val="00266D63"/>
    <w:rsid w:val="00266E8D"/>
    <w:rsid w:val="002674D1"/>
    <w:rsid w:val="002675D3"/>
    <w:rsid w:val="00267A98"/>
    <w:rsid w:val="00267DDE"/>
    <w:rsid w:val="00267F46"/>
    <w:rsid w:val="00270171"/>
    <w:rsid w:val="00270989"/>
    <w:rsid w:val="00270F98"/>
    <w:rsid w:val="0027263F"/>
    <w:rsid w:val="00272E48"/>
    <w:rsid w:val="00273257"/>
    <w:rsid w:val="002734CB"/>
    <w:rsid w:val="002739CD"/>
    <w:rsid w:val="00273FA9"/>
    <w:rsid w:val="002747BE"/>
    <w:rsid w:val="00274A4A"/>
    <w:rsid w:val="00274F2E"/>
    <w:rsid w:val="00275067"/>
    <w:rsid w:val="00276480"/>
    <w:rsid w:val="00276C86"/>
    <w:rsid w:val="00277266"/>
    <w:rsid w:val="002773F1"/>
    <w:rsid w:val="002803E5"/>
    <w:rsid w:val="00280E4F"/>
    <w:rsid w:val="00281013"/>
    <w:rsid w:val="002810FD"/>
    <w:rsid w:val="00281100"/>
    <w:rsid w:val="00281A5D"/>
    <w:rsid w:val="00281BFB"/>
    <w:rsid w:val="00282053"/>
    <w:rsid w:val="002823DD"/>
    <w:rsid w:val="00282753"/>
    <w:rsid w:val="0028276D"/>
    <w:rsid w:val="00282C52"/>
    <w:rsid w:val="00282EFB"/>
    <w:rsid w:val="00283301"/>
    <w:rsid w:val="002835CB"/>
    <w:rsid w:val="00284C5E"/>
    <w:rsid w:val="00284E10"/>
    <w:rsid w:val="00285465"/>
    <w:rsid w:val="002855B0"/>
    <w:rsid w:val="00285F2D"/>
    <w:rsid w:val="0028613A"/>
    <w:rsid w:val="002862CA"/>
    <w:rsid w:val="002865E3"/>
    <w:rsid w:val="00287B9F"/>
    <w:rsid w:val="00290A0B"/>
    <w:rsid w:val="00290E2E"/>
    <w:rsid w:val="0029181E"/>
    <w:rsid w:val="00291A10"/>
    <w:rsid w:val="002921F9"/>
    <w:rsid w:val="0029309B"/>
    <w:rsid w:val="00293944"/>
    <w:rsid w:val="0029460D"/>
    <w:rsid w:val="0029475C"/>
    <w:rsid w:val="00294B37"/>
    <w:rsid w:val="002964EF"/>
    <w:rsid w:val="00296722"/>
    <w:rsid w:val="00297F3F"/>
    <w:rsid w:val="002A01DE"/>
    <w:rsid w:val="002A195C"/>
    <w:rsid w:val="002A2000"/>
    <w:rsid w:val="002A251F"/>
    <w:rsid w:val="002A3709"/>
    <w:rsid w:val="002A3AAB"/>
    <w:rsid w:val="002A4198"/>
    <w:rsid w:val="002A45A7"/>
    <w:rsid w:val="002A4A61"/>
    <w:rsid w:val="002A4C48"/>
    <w:rsid w:val="002A55B1"/>
    <w:rsid w:val="002A5D85"/>
    <w:rsid w:val="002A6D71"/>
    <w:rsid w:val="002A750F"/>
    <w:rsid w:val="002A79D4"/>
    <w:rsid w:val="002B0983"/>
    <w:rsid w:val="002B0B91"/>
    <w:rsid w:val="002B0CF5"/>
    <w:rsid w:val="002B0F98"/>
    <w:rsid w:val="002B1231"/>
    <w:rsid w:val="002B32F2"/>
    <w:rsid w:val="002B3B5E"/>
    <w:rsid w:val="002B43B3"/>
    <w:rsid w:val="002B4573"/>
    <w:rsid w:val="002B479C"/>
    <w:rsid w:val="002B4F2C"/>
    <w:rsid w:val="002B53FA"/>
    <w:rsid w:val="002B553E"/>
    <w:rsid w:val="002B5901"/>
    <w:rsid w:val="002B5973"/>
    <w:rsid w:val="002B63A9"/>
    <w:rsid w:val="002B67BF"/>
    <w:rsid w:val="002B70EF"/>
    <w:rsid w:val="002B71D0"/>
    <w:rsid w:val="002C0FA4"/>
    <w:rsid w:val="002C10E7"/>
    <w:rsid w:val="002C12E4"/>
    <w:rsid w:val="002C1B5C"/>
    <w:rsid w:val="002C229D"/>
    <w:rsid w:val="002C22A4"/>
    <w:rsid w:val="002C271D"/>
    <w:rsid w:val="002C2A2B"/>
    <w:rsid w:val="002C2CCB"/>
    <w:rsid w:val="002C2DD6"/>
    <w:rsid w:val="002C2E53"/>
    <w:rsid w:val="002C3253"/>
    <w:rsid w:val="002C3A32"/>
    <w:rsid w:val="002C3CC6"/>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71D"/>
    <w:rsid w:val="002D2DB2"/>
    <w:rsid w:val="002D2E10"/>
    <w:rsid w:val="002D2E40"/>
    <w:rsid w:val="002D3073"/>
    <w:rsid w:val="002D3DEF"/>
    <w:rsid w:val="002D4FEE"/>
    <w:rsid w:val="002D518F"/>
    <w:rsid w:val="002D55EA"/>
    <w:rsid w:val="002D5D5C"/>
    <w:rsid w:val="002D6F6A"/>
    <w:rsid w:val="002D7250"/>
    <w:rsid w:val="002D7ED5"/>
    <w:rsid w:val="002D7F6A"/>
    <w:rsid w:val="002E0BB7"/>
    <w:rsid w:val="002E1255"/>
    <w:rsid w:val="002E171F"/>
    <w:rsid w:val="002E1B18"/>
    <w:rsid w:val="002E2017"/>
    <w:rsid w:val="002E340A"/>
    <w:rsid w:val="002E5564"/>
    <w:rsid w:val="002E6899"/>
    <w:rsid w:val="002E6FF6"/>
    <w:rsid w:val="002E759A"/>
    <w:rsid w:val="002E7681"/>
    <w:rsid w:val="002F053F"/>
    <w:rsid w:val="002F0915"/>
    <w:rsid w:val="002F1269"/>
    <w:rsid w:val="002F2455"/>
    <w:rsid w:val="002F24AD"/>
    <w:rsid w:val="002F25B2"/>
    <w:rsid w:val="002F29D4"/>
    <w:rsid w:val="002F2BC5"/>
    <w:rsid w:val="002F2F01"/>
    <w:rsid w:val="002F376B"/>
    <w:rsid w:val="002F3FD5"/>
    <w:rsid w:val="002F47F4"/>
    <w:rsid w:val="002F499D"/>
    <w:rsid w:val="002F4C12"/>
    <w:rsid w:val="002F50E3"/>
    <w:rsid w:val="002F57EE"/>
    <w:rsid w:val="002F5B49"/>
    <w:rsid w:val="002F5C8C"/>
    <w:rsid w:val="002F69DE"/>
    <w:rsid w:val="002F6C8E"/>
    <w:rsid w:val="002F7199"/>
    <w:rsid w:val="002F7D11"/>
    <w:rsid w:val="002F7D9A"/>
    <w:rsid w:val="0030081B"/>
    <w:rsid w:val="00301892"/>
    <w:rsid w:val="00301B20"/>
    <w:rsid w:val="003024ED"/>
    <w:rsid w:val="0030268D"/>
    <w:rsid w:val="0030319E"/>
    <w:rsid w:val="003034B5"/>
    <w:rsid w:val="003035CC"/>
    <w:rsid w:val="0030382C"/>
    <w:rsid w:val="003044AB"/>
    <w:rsid w:val="00304EC8"/>
    <w:rsid w:val="00304FF3"/>
    <w:rsid w:val="003051B4"/>
    <w:rsid w:val="00305D6E"/>
    <w:rsid w:val="00306CD1"/>
    <w:rsid w:val="00307343"/>
    <w:rsid w:val="003074DC"/>
    <w:rsid w:val="0030782E"/>
    <w:rsid w:val="00307F5F"/>
    <w:rsid w:val="00310447"/>
    <w:rsid w:val="0031077C"/>
    <w:rsid w:val="003109FD"/>
    <w:rsid w:val="00310DAB"/>
    <w:rsid w:val="00310DE8"/>
    <w:rsid w:val="00311776"/>
    <w:rsid w:val="00311D52"/>
    <w:rsid w:val="00312542"/>
    <w:rsid w:val="00312E87"/>
    <w:rsid w:val="003139E1"/>
    <w:rsid w:val="00314921"/>
    <w:rsid w:val="00314B44"/>
    <w:rsid w:val="00315B52"/>
    <w:rsid w:val="00315B79"/>
    <w:rsid w:val="00315DE7"/>
    <w:rsid w:val="0031627D"/>
    <w:rsid w:val="00317A7D"/>
    <w:rsid w:val="0032070F"/>
    <w:rsid w:val="00320ED2"/>
    <w:rsid w:val="003214E2"/>
    <w:rsid w:val="003218E7"/>
    <w:rsid w:val="00321D2E"/>
    <w:rsid w:val="003222DD"/>
    <w:rsid w:val="00322CC3"/>
    <w:rsid w:val="00322F36"/>
    <w:rsid w:val="00324598"/>
    <w:rsid w:val="00324BB2"/>
    <w:rsid w:val="003254A1"/>
    <w:rsid w:val="003255FF"/>
    <w:rsid w:val="00325AB6"/>
    <w:rsid w:val="00325D88"/>
    <w:rsid w:val="00325EB3"/>
    <w:rsid w:val="00326126"/>
    <w:rsid w:val="003266E8"/>
    <w:rsid w:val="00326726"/>
    <w:rsid w:val="003267C0"/>
    <w:rsid w:val="00326E41"/>
    <w:rsid w:val="0032725A"/>
    <w:rsid w:val="00327633"/>
    <w:rsid w:val="0033057A"/>
    <w:rsid w:val="003308A8"/>
    <w:rsid w:val="0033162D"/>
    <w:rsid w:val="00331749"/>
    <w:rsid w:val="00331890"/>
    <w:rsid w:val="00331C90"/>
    <w:rsid w:val="003320A5"/>
    <w:rsid w:val="00332A81"/>
    <w:rsid w:val="00334DEA"/>
    <w:rsid w:val="003350F2"/>
    <w:rsid w:val="00335703"/>
    <w:rsid w:val="00336C04"/>
    <w:rsid w:val="00336F5F"/>
    <w:rsid w:val="00337D53"/>
    <w:rsid w:val="00340A66"/>
    <w:rsid w:val="003416E7"/>
    <w:rsid w:val="00341BDD"/>
    <w:rsid w:val="00342C68"/>
    <w:rsid w:val="00342C7D"/>
    <w:rsid w:val="00343554"/>
    <w:rsid w:val="00343E62"/>
    <w:rsid w:val="003449F9"/>
    <w:rsid w:val="00344B2C"/>
    <w:rsid w:val="00344DA5"/>
    <w:rsid w:val="0034581E"/>
    <w:rsid w:val="0034581F"/>
    <w:rsid w:val="0034592B"/>
    <w:rsid w:val="00346B4F"/>
    <w:rsid w:val="003479E4"/>
    <w:rsid w:val="00347C43"/>
    <w:rsid w:val="00347D19"/>
    <w:rsid w:val="003500EC"/>
    <w:rsid w:val="00350CA7"/>
    <w:rsid w:val="00351A6F"/>
    <w:rsid w:val="00351ED2"/>
    <w:rsid w:val="0035213C"/>
    <w:rsid w:val="00352464"/>
    <w:rsid w:val="00352DC1"/>
    <w:rsid w:val="00355189"/>
    <w:rsid w:val="00355254"/>
    <w:rsid w:val="00355802"/>
    <w:rsid w:val="0035591D"/>
    <w:rsid w:val="00355F1F"/>
    <w:rsid w:val="00356073"/>
    <w:rsid w:val="00356265"/>
    <w:rsid w:val="00356519"/>
    <w:rsid w:val="00356600"/>
    <w:rsid w:val="0035662A"/>
    <w:rsid w:val="00356696"/>
    <w:rsid w:val="0035669F"/>
    <w:rsid w:val="0035684B"/>
    <w:rsid w:val="00357EA4"/>
    <w:rsid w:val="00357F36"/>
    <w:rsid w:val="00360777"/>
    <w:rsid w:val="00360C87"/>
    <w:rsid w:val="00361580"/>
    <w:rsid w:val="00361C21"/>
    <w:rsid w:val="003622ED"/>
    <w:rsid w:val="00362C5B"/>
    <w:rsid w:val="003631B5"/>
    <w:rsid w:val="00363F49"/>
    <w:rsid w:val="003644FB"/>
    <w:rsid w:val="00364BD3"/>
    <w:rsid w:val="00366037"/>
    <w:rsid w:val="003663B1"/>
    <w:rsid w:val="00366437"/>
    <w:rsid w:val="003664AC"/>
    <w:rsid w:val="00366AF0"/>
    <w:rsid w:val="00366B5F"/>
    <w:rsid w:val="0036705A"/>
    <w:rsid w:val="003670F7"/>
    <w:rsid w:val="003671E2"/>
    <w:rsid w:val="003713CA"/>
    <w:rsid w:val="0037201A"/>
    <w:rsid w:val="003729FC"/>
    <w:rsid w:val="00372FCA"/>
    <w:rsid w:val="0037324A"/>
    <w:rsid w:val="00374C87"/>
    <w:rsid w:val="00374CBC"/>
    <w:rsid w:val="00374EA6"/>
    <w:rsid w:val="00375851"/>
    <w:rsid w:val="003759F9"/>
    <w:rsid w:val="00376141"/>
    <w:rsid w:val="00376515"/>
    <w:rsid w:val="003766B9"/>
    <w:rsid w:val="0037672A"/>
    <w:rsid w:val="00377102"/>
    <w:rsid w:val="00381F98"/>
    <w:rsid w:val="0038258D"/>
    <w:rsid w:val="00382A51"/>
    <w:rsid w:val="00382A99"/>
    <w:rsid w:val="00382C54"/>
    <w:rsid w:val="00383766"/>
    <w:rsid w:val="00383C03"/>
    <w:rsid w:val="00383C85"/>
    <w:rsid w:val="00384692"/>
    <w:rsid w:val="0038516A"/>
    <w:rsid w:val="00385654"/>
    <w:rsid w:val="003858B6"/>
    <w:rsid w:val="00385952"/>
    <w:rsid w:val="00385FD6"/>
    <w:rsid w:val="0038601E"/>
    <w:rsid w:val="003868AA"/>
    <w:rsid w:val="00386A97"/>
    <w:rsid w:val="0038736A"/>
    <w:rsid w:val="00387438"/>
    <w:rsid w:val="003906A1"/>
    <w:rsid w:val="00390DCB"/>
    <w:rsid w:val="00390E9C"/>
    <w:rsid w:val="00391221"/>
    <w:rsid w:val="00391845"/>
    <w:rsid w:val="003918B0"/>
    <w:rsid w:val="003924F8"/>
    <w:rsid w:val="003929D6"/>
    <w:rsid w:val="0039397C"/>
    <w:rsid w:val="003945E3"/>
    <w:rsid w:val="00394BF5"/>
    <w:rsid w:val="00395A50"/>
    <w:rsid w:val="00395BE1"/>
    <w:rsid w:val="00395E7C"/>
    <w:rsid w:val="00395F26"/>
    <w:rsid w:val="0039787F"/>
    <w:rsid w:val="00397D87"/>
    <w:rsid w:val="003A021C"/>
    <w:rsid w:val="003A07EA"/>
    <w:rsid w:val="003A1548"/>
    <w:rsid w:val="003A161F"/>
    <w:rsid w:val="003A1693"/>
    <w:rsid w:val="003A16AC"/>
    <w:rsid w:val="003A1CC7"/>
    <w:rsid w:val="003A1CCA"/>
    <w:rsid w:val="003A22E2"/>
    <w:rsid w:val="003A29E6"/>
    <w:rsid w:val="003A2E15"/>
    <w:rsid w:val="003A3196"/>
    <w:rsid w:val="003A31A8"/>
    <w:rsid w:val="003A36DB"/>
    <w:rsid w:val="003A478D"/>
    <w:rsid w:val="003A4F36"/>
    <w:rsid w:val="003A5A91"/>
    <w:rsid w:val="003A5BFF"/>
    <w:rsid w:val="003A6244"/>
    <w:rsid w:val="003A6975"/>
    <w:rsid w:val="003A6AC1"/>
    <w:rsid w:val="003A707E"/>
    <w:rsid w:val="003A74EB"/>
    <w:rsid w:val="003A75BE"/>
    <w:rsid w:val="003A7B64"/>
    <w:rsid w:val="003A7F8F"/>
    <w:rsid w:val="003B03CE"/>
    <w:rsid w:val="003B04CC"/>
    <w:rsid w:val="003B0DA9"/>
    <w:rsid w:val="003B12AC"/>
    <w:rsid w:val="003B189A"/>
    <w:rsid w:val="003B2290"/>
    <w:rsid w:val="003B2B08"/>
    <w:rsid w:val="003B35EC"/>
    <w:rsid w:val="003B4DAD"/>
    <w:rsid w:val="003B52F2"/>
    <w:rsid w:val="003B57AE"/>
    <w:rsid w:val="003B57C2"/>
    <w:rsid w:val="003B6084"/>
    <w:rsid w:val="003B6329"/>
    <w:rsid w:val="003B6F08"/>
    <w:rsid w:val="003B6F60"/>
    <w:rsid w:val="003B76BD"/>
    <w:rsid w:val="003C0DBF"/>
    <w:rsid w:val="003C0DE0"/>
    <w:rsid w:val="003C0E03"/>
    <w:rsid w:val="003C1234"/>
    <w:rsid w:val="003C2017"/>
    <w:rsid w:val="003C233F"/>
    <w:rsid w:val="003C2887"/>
    <w:rsid w:val="003C2B82"/>
    <w:rsid w:val="003C315D"/>
    <w:rsid w:val="003C32E2"/>
    <w:rsid w:val="003C3476"/>
    <w:rsid w:val="003C47A5"/>
    <w:rsid w:val="003C47D1"/>
    <w:rsid w:val="003C4BA8"/>
    <w:rsid w:val="003C4BF2"/>
    <w:rsid w:val="003C56D8"/>
    <w:rsid w:val="003C574F"/>
    <w:rsid w:val="003C58AE"/>
    <w:rsid w:val="003C64F1"/>
    <w:rsid w:val="003C6EC8"/>
    <w:rsid w:val="003C712B"/>
    <w:rsid w:val="003C74FF"/>
    <w:rsid w:val="003C7B46"/>
    <w:rsid w:val="003D0152"/>
    <w:rsid w:val="003D1A46"/>
    <w:rsid w:val="003D1D90"/>
    <w:rsid w:val="003D26A5"/>
    <w:rsid w:val="003D332F"/>
    <w:rsid w:val="003D3623"/>
    <w:rsid w:val="003D3634"/>
    <w:rsid w:val="003D382F"/>
    <w:rsid w:val="003D3F93"/>
    <w:rsid w:val="003D4734"/>
    <w:rsid w:val="003D5013"/>
    <w:rsid w:val="003D559C"/>
    <w:rsid w:val="003D5E99"/>
    <w:rsid w:val="003D5F14"/>
    <w:rsid w:val="003D664E"/>
    <w:rsid w:val="003D668D"/>
    <w:rsid w:val="003D69C3"/>
    <w:rsid w:val="003D7652"/>
    <w:rsid w:val="003D7781"/>
    <w:rsid w:val="003D77A3"/>
    <w:rsid w:val="003D78F7"/>
    <w:rsid w:val="003D79C9"/>
    <w:rsid w:val="003E03AD"/>
    <w:rsid w:val="003E0589"/>
    <w:rsid w:val="003E19D0"/>
    <w:rsid w:val="003E19D3"/>
    <w:rsid w:val="003E1B11"/>
    <w:rsid w:val="003E3045"/>
    <w:rsid w:val="003E32DF"/>
    <w:rsid w:val="003E38F6"/>
    <w:rsid w:val="003E3DD5"/>
    <w:rsid w:val="003E3FAD"/>
    <w:rsid w:val="003E416D"/>
    <w:rsid w:val="003E4403"/>
    <w:rsid w:val="003E5916"/>
    <w:rsid w:val="003E5A8F"/>
    <w:rsid w:val="003E5C7F"/>
    <w:rsid w:val="003E5CD9"/>
    <w:rsid w:val="003E5DB2"/>
    <w:rsid w:val="003E5DE7"/>
    <w:rsid w:val="003E667C"/>
    <w:rsid w:val="003E73DC"/>
    <w:rsid w:val="003E7414"/>
    <w:rsid w:val="003E7F99"/>
    <w:rsid w:val="003F0C10"/>
    <w:rsid w:val="003F1281"/>
    <w:rsid w:val="003F1B36"/>
    <w:rsid w:val="003F2AEA"/>
    <w:rsid w:val="003F2B96"/>
    <w:rsid w:val="003F2D6C"/>
    <w:rsid w:val="003F394D"/>
    <w:rsid w:val="003F4243"/>
    <w:rsid w:val="003F504C"/>
    <w:rsid w:val="003F577E"/>
    <w:rsid w:val="003F6137"/>
    <w:rsid w:val="003F6B76"/>
    <w:rsid w:val="004002CB"/>
    <w:rsid w:val="004010D0"/>
    <w:rsid w:val="004014AE"/>
    <w:rsid w:val="004017B5"/>
    <w:rsid w:val="00401E3C"/>
    <w:rsid w:val="00402137"/>
    <w:rsid w:val="00403271"/>
    <w:rsid w:val="00403645"/>
    <w:rsid w:val="00403B13"/>
    <w:rsid w:val="004044BB"/>
    <w:rsid w:val="00404641"/>
    <w:rsid w:val="004046F2"/>
    <w:rsid w:val="004051DF"/>
    <w:rsid w:val="004051EE"/>
    <w:rsid w:val="004064D6"/>
    <w:rsid w:val="0040756A"/>
    <w:rsid w:val="004075C6"/>
    <w:rsid w:val="00407C5B"/>
    <w:rsid w:val="00407EE1"/>
    <w:rsid w:val="00407F21"/>
    <w:rsid w:val="00410460"/>
    <w:rsid w:val="004105E7"/>
    <w:rsid w:val="004110BE"/>
    <w:rsid w:val="0041147F"/>
    <w:rsid w:val="00411809"/>
    <w:rsid w:val="00411A99"/>
    <w:rsid w:val="00411C03"/>
    <w:rsid w:val="00411E59"/>
    <w:rsid w:val="00412685"/>
    <w:rsid w:val="00412CE9"/>
    <w:rsid w:val="00414288"/>
    <w:rsid w:val="00414FF0"/>
    <w:rsid w:val="0041562C"/>
    <w:rsid w:val="00415A80"/>
    <w:rsid w:val="00415C55"/>
    <w:rsid w:val="004174AF"/>
    <w:rsid w:val="0042002A"/>
    <w:rsid w:val="0042058D"/>
    <w:rsid w:val="004205EB"/>
    <w:rsid w:val="00420832"/>
    <w:rsid w:val="004209D5"/>
    <w:rsid w:val="00421018"/>
    <w:rsid w:val="00421159"/>
    <w:rsid w:val="004213A9"/>
    <w:rsid w:val="00421A46"/>
    <w:rsid w:val="00421BF3"/>
    <w:rsid w:val="004220F3"/>
    <w:rsid w:val="0042246C"/>
    <w:rsid w:val="00422546"/>
    <w:rsid w:val="00422D5C"/>
    <w:rsid w:val="00423116"/>
    <w:rsid w:val="004234F0"/>
    <w:rsid w:val="00423634"/>
    <w:rsid w:val="00424814"/>
    <w:rsid w:val="00426FF3"/>
    <w:rsid w:val="0042720A"/>
    <w:rsid w:val="0042794A"/>
    <w:rsid w:val="004304A6"/>
    <w:rsid w:val="00430648"/>
    <w:rsid w:val="00430E74"/>
    <w:rsid w:val="0043134F"/>
    <w:rsid w:val="0043178E"/>
    <w:rsid w:val="00431EBF"/>
    <w:rsid w:val="00432069"/>
    <w:rsid w:val="004321CA"/>
    <w:rsid w:val="00432CD0"/>
    <w:rsid w:val="004339CB"/>
    <w:rsid w:val="00433A96"/>
    <w:rsid w:val="004340B1"/>
    <w:rsid w:val="00434E62"/>
    <w:rsid w:val="00435208"/>
    <w:rsid w:val="0043521A"/>
    <w:rsid w:val="00435F97"/>
    <w:rsid w:val="0043659B"/>
    <w:rsid w:val="0043677F"/>
    <w:rsid w:val="00436C08"/>
    <w:rsid w:val="00437814"/>
    <w:rsid w:val="004402C9"/>
    <w:rsid w:val="00440576"/>
    <w:rsid w:val="00440FF1"/>
    <w:rsid w:val="004417F2"/>
    <w:rsid w:val="004419DD"/>
    <w:rsid w:val="00441C39"/>
    <w:rsid w:val="00441EC5"/>
    <w:rsid w:val="00442190"/>
    <w:rsid w:val="004424C6"/>
    <w:rsid w:val="00442799"/>
    <w:rsid w:val="00442A46"/>
    <w:rsid w:val="004432C7"/>
    <w:rsid w:val="00443F09"/>
    <w:rsid w:val="00443F44"/>
    <w:rsid w:val="00443FBF"/>
    <w:rsid w:val="00444415"/>
    <w:rsid w:val="00444549"/>
    <w:rsid w:val="004448C5"/>
    <w:rsid w:val="00444A88"/>
    <w:rsid w:val="004452DF"/>
    <w:rsid w:val="00445573"/>
    <w:rsid w:val="004463F6"/>
    <w:rsid w:val="004500BA"/>
    <w:rsid w:val="004507E7"/>
    <w:rsid w:val="00450CC0"/>
    <w:rsid w:val="0045123A"/>
    <w:rsid w:val="0045288D"/>
    <w:rsid w:val="004528D1"/>
    <w:rsid w:val="004535ED"/>
    <w:rsid w:val="00453A44"/>
    <w:rsid w:val="00453E8C"/>
    <w:rsid w:val="00454A5D"/>
    <w:rsid w:val="00455684"/>
    <w:rsid w:val="0045568E"/>
    <w:rsid w:val="004558F5"/>
    <w:rsid w:val="00457028"/>
    <w:rsid w:val="00457E3B"/>
    <w:rsid w:val="00457FA3"/>
    <w:rsid w:val="00461C2E"/>
    <w:rsid w:val="00462172"/>
    <w:rsid w:val="00462989"/>
    <w:rsid w:val="00462A3B"/>
    <w:rsid w:val="0046344D"/>
    <w:rsid w:val="004654F7"/>
    <w:rsid w:val="0046699E"/>
    <w:rsid w:val="00466B33"/>
    <w:rsid w:val="00466D1C"/>
    <w:rsid w:val="00466EEB"/>
    <w:rsid w:val="00466FD5"/>
    <w:rsid w:val="00467B8B"/>
    <w:rsid w:val="004701D7"/>
    <w:rsid w:val="00470772"/>
    <w:rsid w:val="004709B4"/>
    <w:rsid w:val="00470B7A"/>
    <w:rsid w:val="00470DA2"/>
    <w:rsid w:val="0047104F"/>
    <w:rsid w:val="004721EF"/>
    <w:rsid w:val="00472578"/>
    <w:rsid w:val="0047267B"/>
    <w:rsid w:val="00472EA0"/>
    <w:rsid w:val="0047313E"/>
    <w:rsid w:val="004739B4"/>
    <w:rsid w:val="004740B3"/>
    <w:rsid w:val="00475A71"/>
    <w:rsid w:val="00475D9E"/>
    <w:rsid w:val="0047639B"/>
    <w:rsid w:val="004769CA"/>
    <w:rsid w:val="00476F40"/>
    <w:rsid w:val="00480007"/>
    <w:rsid w:val="004804A4"/>
    <w:rsid w:val="00480AA5"/>
    <w:rsid w:val="0048109D"/>
    <w:rsid w:val="00481659"/>
    <w:rsid w:val="00481AA4"/>
    <w:rsid w:val="00481D20"/>
    <w:rsid w:val="00481E06"/>
    <w:rsid w:val="004821A5"/>
    <w:rsid w:val="004828D5"/>
    <w:rsid w:val="00482AD0"/>
    <w:rsid w:val="00482AF6"/>
    <w:rsid w:val="00484034"/>
    <w:rsid w:val="00484651"/>
    <w:rsid w:val="00484AB7"/>
    <w:rsid w:val="00485A35"/>
    <w:rsid w:val="0048675C"/>
    <w:rsid w:val="00486C5C"/>
    <w:rsid w:val="00486EB3"/>
    <w:rsid w:val="00487778"/>
    <w:rsid w:val="00487816"/>
    <w:rsid w:val="0049103F"/>
    <w:rsid w:val="00491CAF"/>
    <w:rsid w:val="00492A82"/>
    <w:rsid w:val="00492FC6"/>
    <w:rsid w:val="0049331F"/>
    <w:rsid w:val="004945B5"/>
    <w:rsid w:val="0049468A"/>
    <w:rsid w:val="00494BE2"/>
    <w:rsid w:val="00494EBA"/>
    <w:rsid w:val="00495DAB"/>
    <w:rsid w:val="0049768C"/>
    <w:rsid w:val="00497B57"/>
    <w:rsid w:val="00497C65"/>
    <w:rsid w:val="004A0AF4"/>
    <w:rsid w:val="004A0FC9"/>
    <w:rsid w:val="004A176B"/>
    <w:rsid w:val="004A18FF"/>
    <w:rsid w:val="004A1D90"/>
    <w:rsid w:val="004A281F"/>
    <w:rsid w:val="004A3396"/>
    <w:rsid w:val="004A5537"/>
    <w:rsid w:val="004A6871"/>
    <w:rsid w:val="004A6D81"/>
    <w:rsid w:val="004A776B"/>
    <w:rsid w:val="004A7935"/>
    <w:rsid w:val="004B0002"/>
    <w:rsid w:val="004B05C9"/>
    <w:rsid w:val="004B1450"/>
    <w:rsid w:val="004B18F3"/>
    <w:rsid w:val="004B2117"/>
    <w:rsid w:val="004B2127"/>
    <w:rsid w:val="004B3448"/>
    <w:rsid w:val="004B48B7"/>
    <w:rsid w:val="004B493F"/>
    <w:rsid w:val="004B50B3"/>
    <w:rsid w:val="004B50D6"/>
    <w:rsid w:val="004B542F"/>
    <w:rsid w:val="004B653C"/>
    <w:rsid w:val="004B6B78"/>
    <w:rsid w:val="004B6BB5"/>
    <w:rsid w:val="004B6D8E"/>
    <w:rsid w:val="004B7062"/>
    <w:rsid w:val="004B7780"/>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A47"/>
    <w:rsid w:val="004C4ABC"/>
    <w:rsid w:val="004C4C9A"/>
    <w:rsid w:val="004C7953"/>
    <w:rsid w:val="004C7CE0"/>
    <w:rsid w:val="004D03A1"/>
    <w:rsid w:val="004D071D"/>
    <w:rsid w:val="004D0E3E"/>
    <w:rsid w:val="004D0F1C"/>
    <w:rsid w:val="004D149B"/>
    <w:rsid w:val="004D192F"/>
    <w:rsid w:val="004D1BB3"/>
    <w:rsid w:val="004D1E49"/>
    <w:rsid w:val="004D1E7D"/>
    <w:rsid w:val="004D2CE0"/>
    <w:rsid w:val="004D2D75"/>
    <w:rsid w:val="004D418D"/>
    <w:rsid w:val="004D48B6"/>
    <w:rsid w:val="004D49D5"/>
    <w:rsid w:val="004D4C43"/>
    <w:rsid w:val="004D5F1F"/>
    <w:rsid w:val="004D628D"/>
    <w:rsid w:val="004D65C5"/>
    <w:rsid w:val="004D6784"/>
    <w:rsid w:val="004D6AB7"/>
    <w:rsid w:val="004D6BE8"/>
    <w:rsid w:val="004D7188"/>
    <w:rsid w:val="004D7815"/>
    <w:rsid w:val="004D7AC1"/>
    <w:rsid w:val="004E0097"/>
    <w:rsid w:val="004E0209"/>
    <w:rsid w:val="004E0210"/>
    <w:rsid w:val="004E040B"/>
    <w:rsid w:val="004E19B8"/>
    <w:rsid w:val="004E209A"/>
    <w:rsid w:val="004E2222"/>
    <w:rsid w:val="004E2461"/>
    <w:rsid w:val="004E2A0B"/>
    <w:rsid w:val="004E36C7"/>
    <w:rsid w:val="004E3DEC"/>
    <w:rsid w:val="004E3F58"/>
    <w:rsid w:val="004E4538"/>
    <w:rsid w:val="004E45BE"/>
    <w:rsid w:val="004E46DF"/>
    <w:rsid w:val="004E4B5B"/>
    <w:rsid w:val="004E52F3"/>
    <w:rsid w:val="004E5638"/>
    <w:rsid w:val="004E5B32"/>
    <w:rsid w:val="004E66C3"/>
    <w:rsid w:val="004E6AC0"/>
    <w:rsid w:val="004E70C4"/>
    <w:rsid w:val="004E7B5E"/>
    <w:rsid w:val="004E7E34"/>
    <w:rsid w:val="004F05D3"/>
    <w:rsid w:val="004F065C"/>
    <w:rsid w:val="004F0CB7"/>
    <w:rsid w:val="004F160F"/>
    <w:rsid w:val="004F17EC"/>
    <w:rsid w:val="004F1F79"/>
    <w:rsid w:val="004F2544"/>
    <w:rsid w:val="004F2FDA"/>
    <w:rsid w:val="004F301C"/>
    <w:rsid w:val="004F34A3"/>
    <w:rsid w:val="004F3535"/>
    <w:rsid w:val="004F3CF9"/>
    <w:rsid w:val="004F3D75"/>
    <w:rsid w:val="004F3F3C"/>
    <w:rsid w:val="004F4564"/>
    <w:rsid w:val="004F4BBB"/>
    <w:rsid w:val="004F4EF0"/>
    <w:rsid w:val="004F5A90"/>
    <w:rsid w:val="004F6033"/>
    <w:rsid w:val="004F60DA"/>
    <w:rsid w:val="004F68E3"/>
    <w:rsid w:val="004F74F8"/>
    <w:rsid w:val="004F7653"/>
    <w:rsid w:val="005004EC"/>
    <w:rsid w:val="00500824"/>
    <w:rsid w:val="00500D2B"/>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1D9F"/>
    <w:rsid w:val="00512024"/>
    <w:rsid w:val="00512749"/>
    <w:rsid w:val="00512CC1"/>
    <w:rsid w:val="00513528"/>
    <w:rsid w:val="00513675"/>
    <w:rsid w:val="00514307"/>
    <w:rsid w:val="0051588E"/>
    <w:rsid w:val="005162AC"/>
    <w:rsid w:val="00516A86"/>
    <w:rsid w:val="00516C55"/>
    <w:rsid w:val="005171E4"/>
    <w:rsid w:val="00517510"/>
    <w:rsid w:val="00517ED6"/>
    <w:rsid w:val="0052000C"/>
    <w:rsid w:val="005207D8"/>
    <w:rsid w:val="00520B8C"/>
    <w:rsid w:val="0052151C"/>
    <w:rsid w:val="00521B26"/>
    <w:rsid w:val="00522A49"/>
    <w:rsid w:val="00522EC0"/>
    <w:rsid w:val="005233DD"/>
    <w:rsid w:val="005235B6"/>
    <w:rsid w:val="0052422F"/>
    <w:rsid w:val="005243B4"/>
    <w:rsid w:val="00524AF0"/>
    <w:rsid w:val="00524E10"/>
    <w:rsid w:val="00525B1D"/>
    <w:rsid w:val="005269B0"/>
    <w:rsid w:val="00526D85"/>
    <w:rsid w:val="00527489"/>
    <w:rsid w:val="00527887"/>
    <w:rsid w:val="00527BB3"/>
    <w:rsid w:val="005316B7"/>
    <w:rsid w:val="00531734"/>
    <w:rsid w:val="0053254A"/>
    <w:rsid w:val="00532BE4"/>
    <w:rsid w:val="0053382C"/>
    <w:rsid w:val="00533BAF"/>
    <w:rsid w:val="00534352"/>
    <w:rsid w:val="0053566B"/>
    <w:rsid w:val="00535EBE"/>
    <w:rsid w:val="00536CD6"/>
    <w:rsid w:val="00536DF1"/>
    <w:rsid w:val="00540484"/>
    <w:rsid w:val="005405FB"/>
    <w:rsid w:val="00540605"/>
    <w:rsid w:val="00540657"/>
    <w:rsid w:val="00540A28"/>
    <w:rsid w:val="00541C8F"/>
    <w:rsid w:val="0054235E"/>
    <w:rsid w:val="00543546"/>
    <w:rsid w:val="00543A07"/>
    <w:rsid w:val="005441C0"/>
    <w:rsid w:val="0054425D"/>
    <w:rsid w:val="005442D3"/>
    <w:rsid w:val="00544B61"/>
    <w:rsid w:val="00544DBD"/>
    <w:rsid w:val="00545A1F"/>
    <w:rsid w:val="00546506"/>
    <w:rsid w:val="0054683D"/>
    <w:rsid w:val="00546EE9"/>
    <w:rsid w:val="00547266"/>
    <w:rsid w:val="005501D8"/>
    <w:rsid w:val="005521BF"/>
    <w:rsid w:val="00552505"/>
    <w:rsid w:val="005533B0"/>
    <w:rsid w:val="005533BE"/>
    <w:rsid w:val="00553B4F"/>
    <w:rsid w:val="00553C7D"/>
    <w:rsid w:val="0055459B"/>
    <w:rsid w:val="005546A4"/>
    <w:rsid w:val="00554995"/>
    <w:rsid w:val="00554EEF"/>
    <w:rsid w:val="005555B2"/>
    <w:rsid w:val="00555968"/>
    <w:rsid w:val="00555EAD"/>
    <w:rsid w:val="0055632C"/>
    <w:rsid w:val="00556A7F"/>
    <w:rsid w:val="00557D96"/>
    <w:rsid w:val="005603F0"/>
    <w:rsid w:val="0056081A"/>
    <w:rsid w:val="00560ECE"/>
    <w:rsid w:val="005616C9"/>
    <w:rsid w:val="00561E4A"/>
    <w:rsid w:val="00562627"/>
    <w:rsid w:val="0056327A"/>
    <w:rsid w:val="00563624"/>
    <w:rsid w:val="00563B85"/>
    <w:rsid w:val="005641C8"/>
    <w:rsid w:val="00564A32"/>
    <w:rsid w:val="00564E6B"/>
    <w:rsid w:val="00564F62"/>
    <w:rsid w:val="00565A19"/>
    <w:rsid w:val="005665DB"/>
    <w:rsid w:val="0056688E"/>
    <w:rsid w:val="00567085"/>
    <w:rsid w:val="00567190"/>
    <w:rsid w:val="00567675"/>
    <w:rsid w:val="0056785D"/>
    <w:rsid w:val="00567934"/>
    <w:rsid w:val="00567EF5"/>
    <w:rsid w:val="00567F42"/>
    <w:rsid w:val="005702B6"/>
    <w:rsid w:val="005703A1"/>
    <w:rsid w:val="0057046A"/>
    <w:rsid w:val="00570B9C"/>
    <w:rsid w:val="005712BF"/>
    <w:rsid w:val="00571574"/>
    <w:rsid w:val="00571583"/>
    <w:rsid w:val="00572BF3"/>
    <w:rsid w:val="00572E7A"/>
    <w:rsid w:val="00573E27"/>
    <w:rsid w:val="00574533"/>
    <w:rsid w:val="00574757"/>
    <w:rsid w:val="00574F7F"/>
    <w:rsid w:val="005752E0"/>
    <w:rsid w:val="00575A11"/>
    <w:rsid w:val="00575AD0"/>
    <w:rsid w:val="00575CF4"/>
    <w:rsid w:val="00575F59"/>
    <w:rsid w:val="00577239"/>
    <w:rsid w:val="00577261"/>
    <w:rsid w:val="00577A26"/>
    <w:rsid w:val="00577E11"/>
    <w:rsid w:val="00577F18"/>
    <w:rsid w:val="00580BAE"/>
    <w:rsid w:val="00582823"/>
    <w:rsid w:val="00583212"/>
    <w:rsid w:val="005832C2"/>
    <w:rsid w:val="00583FA4"/>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D7F"/>
    <w:rsid w:val="00592EEB"/>
    <w:rsid w:val="0059463C"/>
    <w:rsid w:val="00596243"/>
    <w:rsid w:val="00596413"/>
    <w:rsid w:val="00596B6A"/>
    <w:rsid w:val="00597EFB"/>
    <w:rsid w:val="005A16CF"/>
    <w:rsid w:val="005A19C4"/>
    <w:rsid w:val="005A1A3D"/>
    <w:rsid w:val="005A23DB"/>
    <w:rsid w:val="005A2ECA"/>
    <w:rsid w:val="005A3139"/>
    <w:rsid w:val="005A32D5"/>
    <w:rsid w:val="005A32F8"/>
    <w:rsid w:val="005A3320"/>
    <w:rsid w:val="005A4504"/>
    <w:rsid w:val="005A47C8"/>
    <w:rsid w:val="005A553E"/>
    <w:rsid w:val="005A5B0B"/>
    <w:rsid w:val="005A6506"/>
    <w:rsid w:val="005A6BC3"/>
    <w:rsid w:val="005A76C7"/>
    <w:rsid w:val="005A7EB4"/>
    <w:rsid w:val="005A7F25"/>
    <w:rsid w:val="005B151D"/>
    <w:rsid w:val="005B2B4E"/>
    <w:rsid w:val="005B2BA0"/>
    <w:rsid w:val="005B30DD"/>
    <w:rsid w:val="005B30F9"/>
    <w:rsid w:val="005B31EA"/>
    <w:rsid w:val="005B34A6"/>
    <w:rsid w:val="005B3538"/>
    <w:rsid w:val="005B3AE2"/>
    <w:rsid w:val="005B4166"/>
    <w:rsid w:val="005B53A0"/>
    <w:rsid w:val="005B5487"/>
    <w:rsid w:val="005B55BC"/>
    <w:rsid w:val="005B55FB"/>
    <w:rsid w:val="005B6A4C"/>
    <w:rsid w:val="005B6C67"/>
    <w:rsid w:val="005B727A"/>
    <w:rsid w:val="005B7904"/>
    <w:rsid w:val="005C0B90"/>
    <w:rsid w:val="005C0CBC"/>
    <w:rsid w:val="005C16FD"/>
    <w:rsid w:val="005C21C4"/>
    <w:rsid w:val="005C3F98"/>
    <w:rsid w:val="005C4204"/>
    <w:rsid w:val="005C45E7"/>
    <w:rsid w:val="005C47C7"/>
    <w:rsid w:val="005C5357"/>
    <w:rsid w:val="005C57D8"/>
    <w:rsid w:val="005C600C"/>
    <w:rsid w:val="005C6389"/>
    <w:rsid w:val="005C6823"/>
    <w:rsid w:val="005C6E9D"/>
    <w:rsid w:val="005C6EA9"/>
    <w:rsid w:val="005C6FA0"/>
    <w:rsid w:val="005C7F21"/>
    <w:rsid w:val="005D0C43"/>
    <w:rsid w:val="005D1442"/>
    <w:rsid w:val="005D1461"/>
    <w:rsid w:val="005D2805"/>
    <w:rsid w:val="005D33B5"/>
    <w:rsid w:val="005D397D"/>
    <w:rsid w:val="005D3F28"/>
    <w:rsid w:val="005D44BE"/>
    <w:rsid w:val="005D5628"/>
    <w:rsid w:val="005D5C6E"/>
    <w:rsid w:val="005D5CEA"/>
    <w:rsid w:val="005D601A"/>
    <w:rsid w:val="005D6240"/>
    <w:rsid w:val="005D6BF5"/>
    <w:rsid w:val="005D739E"/>
    <w:rsid w:val="005D74B0"/>
    <w:rsid w:val="005D7951"/>
    <w:rsid w:val="005D7B1F"/>
    <w:rsid w:val="005D7C4F"/>
    <w:rsid w:val="005E2305"/>
    <w:rsid w:val="005E267F"/>
    <w:rsid w:val="005E2C38"/>
    <w:rsid w:val="005E3339"/>
    <w:rsid w:val="005E3536"/>
    <w:rsid w:val="005E39B5"/>
    <w:rsid w:val="005E3E49"/>
    <w:rsid w:val="005E3FC7"/>
    <w:rsid w:val="005E4527"/>
    <w:rsid w:val="005E48D1"/>
    <w:rsid w:val="005E49E4"/>
    <w:rsid w:val="005E4CFA"/>
    <w:rsid w:val="005E4E9C"/>
    <w:rsid w:val="005E521F"/>
    <w:rsid w:val="005E5661"/>
    <w:rsid w:val="005E58D3"/>
    <w:rsid w:val="005E5B77"/>
    <w:rsid w:val="005E5C90"/>
    <w:rsid w:val="005E768D"/>
    <w:rsid w:val="005E77F6"/>
    <w:rsid w:val="005E7995"/>
    <w:rsid w:val="005E7B13"/>
    <w:rsid w:val="005F00B1"/>
    <w:rsid w:val="005F00E7"/>
    <w:rsid w:val="005F0494"/>
    <w:rsid w:val="005F19DD"/>
    <w:rsid w:val="005F1A43"/>
    <w:rsid w:val="005F22B4"/>
    <w:rsid w:val="005F22C8"/>
    <w:rsid w:val="005F23B2"/>
    <w:rsid w:val="005F29A4"/>
    <w:rsid w:val="005F426B"/>
    <w:rsid w:val="005F476B"/>
    <w:rsid w:val="005F4AD8"/>
    <w:rsid w:val="005F4D35"/>
    <w:rsid w:val="005F5ADA"/>
    <w:rsid w:val="005F621A"/>
    <w:rsid w:val="005F695C"/>
    <w:rsid w:val="005F71B8"/>
    <w:rsid w:val="005F7493"/>
    <w:rsid w:val="005F7C51"/>
    <w:rsid w:val="00600A10"/>
    <w:rsid w:val="00600C3B"/>
    <w:rsid w:val="00601ED3"/>
    <w:rsid w:val="00602A78"/>
    <w:rsid w:val="006036D9"/>
    <w:rsid w:val="006036FE"/>
    <w:rsid w:val="00603B8D"/>
    <w:rsid w:val="0060497E"/>
    <w:rsid w:val="00605138"/>
    <w:rsid w:val="00605490"/>
    <w:rsid w:val="006069F8"/>
    <w:rsid w:val="00607CAC"/>
    <w:rsid w:val="00610293"/>
    <w:rsid w:val="006104BB"/>
    <w:rsid w:val="006106B9"/>
    <w:rsid w:val="006111B6"/>
    <w:rsid w:val="006112C7"/>
    <w:rsid w:val="00611653"/>
    <w:rsid w:val="006117D4"/>
    <w:rsid w:val="00612605"/>
    <w:rsid w:val="00612AC4"/>
    <w:rsid w:val="00613ECA"/>
    <w:rsid w:val="006145ED"/>
    <w:rsid w:val="00615E8C"/>
    <w:rsid w:val="00616288"/>
    <w:rsid w:val="006172CB"/>
    <w:rsid w:val="00617BC9"/>
    <w:rsid w:val="00620351"/>
    <w:rsid w:val="00620F63"/>
    <w:rsid w:val="00621181"/>
    <w:rsid w:val="006211CC"/>
    <w:rsid w:val="00621286"/>
    <w:rsid w:val="006216B5"/>
    <w:rsid w:val="00621A0F"/>
    <w:rsid w:val="00622056"/>
    <w:rsid w:val="00622517"/>
    <w:rsid w:val="0062254C"/>
    <w:rsid w:val="0062298E"/>
    <w:rsid w:val="00622C88"/>
    <w:rsid w:val="00623332"/>
    <w:rsid w:val="0062350A"/>
    <w:rsid w:val="006239FB"/>
    <w:rsid w:val="0062440B"/>
    <w:rsid w:val="006247C3"/>
    <w:rsid w:val="006249B6"/>
    <w:rsid w:val="00624C06"/>
    <w:rsid w:val="00624F1A"/>
    <w:rsid w:val="006254B0"/>
    <w:rsid w:val="00625679"/>
    <w:rsid w:val="00625C33"/>
    <w:rsid w:val="00626625"/>
    <w:rsid w:val="00626D26"/>
    <w:rsid w:val="00626E5B"/>
    <w:rsid w:val="00626EF1"/>
    <w:rsid w:val="0062765C"/>
    <w:rsid w:val="006277EE"/>
    <w:rsid w:val="00627D1C"/>
    <w:rsid w:val="006302F7"/>
    <w:rsid w:val="00630341"/>
    <w:rsid w:val="00631D8F"/>
    <w:rsid w:val="00631EB7"/>
    <w:rsid w:val="00632613"/>
    <w:rsid w:val="006327F8"/>
    <w:rsid w:val="00633A8F"/>
    <w:rsid w:val="006346CB"/>
    <w:rsid w:val="00634D3A"/>
    <w:rsid w:val="00635200"/>
    <w:rsid w:val="00635DBE"/>
    <w:rsid w:val="00635E5B"/>
    <w:rsid w:val="006362D2"/>
    <w:rsid w:val="00636633"/>
    <w:rsid w:val="00636A64"/>
    <w:rsid w:val="00637017"/>
    <w:rsid w:val="006371C0"/>
    <w:rsid w:val="006372B9"/>
    <w:rsid w:val="006374C2"/>
    <w:rsid w:val="00637D47"/>
    <w:rsid w:val="006407AF"/>
    <w:rsid w:val="006407D1"/>
    <w:rsid w:val="00640BBA"/>
    <w:rsid w:val="006416E2"/>
    <w:rsid w:val="006416FF"/>
    <w:rsid w:val="00641979"/>
    <w:rsid w:val="0064311D"/>
    <w:rsid w:val="00643C1B"/>
    <w:rsid w:val="00644E29"/>
    <w:rsid w:val="006452BD"/>
    <w:rsid w:val="0064617E"/>
    <w:rsid w:val="00646871"/>
    <w:rsid w:val="00646DA5"/>
    <w:rsid w:val="00647186"/>
    <w:rsid w:val="0064755F"/>
    <w:rsid w:val="0065008D"/>
    <w:rsid w:val="006502DE"/>
    <w:rsid w:val="00650750"/>
    <w:rsid w:val="00650A0C"/>
    <w:rsid w:val="0065127B"/>
    <w:rsid w:val="00651442"/>
    <w:rsid w:val="00651465"/>
    <w:rsid w:val="00651E10"/>
    <w:rsid w:val="00651FCD"/>
    <w:rsid w:val="00652165"/>
    <w:rsid w:val="006548B7"/>
    <w:rsid w:val="006549F5"/>
    <w:rsid w:val="00654B18"/>
    <w:rsid w:val="00654B3B"/>
    <w:rsid w:val="0065575C"/>
    <w:rsid w:val="0065647B"/>
    <w:rsid w:val="0065651F"/>
    <w:rsid w:val="006567FF"/>
    <w:rsid w:val="00656882"/>
    <w:rsid w:val="00657061"/>
    <w:rsid w:val="00657363"/>
    <w:rsid w:val="006575CD"/>
    <w:rsid w:val="00657D18"/>
    <w:rsid w:val="00657DBD"/>
    <w:rsid w:val="006600DD"/>
    <w:rsid w:val="00660ACE"/>
    <w:rsid w:val="00660C83"/>
    <w:rsid w:val="00660F53"/>
    <w:rsid w:val="00661070"/>
    <w:rsid w:val="0066158B"/>
    <w:rsid w:val="006618CF"/>
    <w:rsid w:val="00662070"/>
    <w:rsid w:val="00662343"/>
    <w:rsid w:val="00662743"/>
    <w:rsid w:val="00663754"/>
    <w:rsid w:val="00663C57"/>
    <w:rsid w:val="006640A0"/>
    <w:rsid w:val="0066483B"/>
    <w:rsid w:val="00664B3F"/>
    <w:rsid w:val="00664CCC"/>
    <w:rsid w:val="00665241"/>
    <w:rsid w:val="00665FC2"/>
    <w:rsid w:val="006662D1"/>
    <w:rsid w:val="006672E2"/>
    <w:rsid w:val="00667A90"/>
    <w:rsid w:val="0067069C"/>
    <w:rsid w:val="00670E41"/>
    <w:rsid w:val="00671F29"/>
    <w:rsid w:val="0067205A"/>
    <w:rsid w:val="00672466"/>
    <w:rsid w:val="00672638"/>
    <w:rsid w:val="0067305F"/>
    <w:rsid w:val="00673E73"/>
    <w:rsid w:val="006749B4"/>
    <w:rsid w:val="00674A28"/>
    <w:rsid w:val="00674B89"/>
    <w:rsid w:val="00674F02"/>
    <w:rsid w:val="00675517"/>
    <w:rsid w:val="00675EF1"/>
    <w:rsid w:val="006760C2"/>
    <w:rsid w:val="0067634E"/>
    <w:rsid w:val="00676F8C"/>
    <w:rsid w:val="0067737F"/>
    <w:rsid w:val="00677BD0"/>
    <w:rsid w:val="00677D44"/>
    <w:rsid w:val="00680308"/>
    <w:rsid w:val="006813E4"/>
    <w:rsid w:val="00681924"/>
    <w:rsid w:val="00681A9E"/>
    <w:rsid w:val="0068276E"/>
    <w:rsid w:val="00682E0E"/>
    <w:rsid w:val="00683136"/>
    <w:rsid w:val="00683B59"/>
    <w:rsid w:val="00683DBF"/>
    <w:rsid w:val="00683E42"/>
    <w:rsid w:val="0068429C"/>
    <w:rsid w:val="0068504F"/>
    <w:rsid w:val="00685816"/>
    <w:rsid w:val="006860C6"/>
    <w:rsid w:val="006861D2"/>
    <w:rsid w:val="00687474"/>
    <w:rsid w:val="00687476"/>
    <w:rsid w:val="0069038E"/>
    <w:rsid w:val="00690EB5"/>
    <w:rsid w:val="0069173F"/>
    <w:rsid w:val="006925B5"/>
    <w:rsid w:val="0069459B"/>
    <w:rsid w:val="0069501E"/>
    <w:rsid w:val="006976B8"/>
    <w:rsid w:val="00697AF5"/>
    <w:rsid w:val="00697F63"/>
    <w:rsid w:val="00697F7B"/>
    <w:rsid w:val="006A071E"/>
    <w:rsid w:val="006A1523"/>
    <w:rsid w:val="006A1D86"/>
    <w:rsid w:val="006A3117"/>
    <w:rsid w:val="006A33A5"/>
    <w:rsid w:val="006A3A0E"/>
    <w:rsid w:val="006A3EB3"/>
    <w:rsid w:val="006A4F60"/>
    <w:rsid w:val="006A503E"/>
    <w:rsid w:val="006A59BC"/>
    <w:rsid w:val="006A67EB"/>
    <w:rsid w:val="006A6A83"/>
    <w:rsid w:val="006A6DB7"/>
    <w:rsid w:val="006A6ED5"/>
    <w:rsid w:val="006A74E7"/>
    <w:rsid w:val="006A77E6"/>
    <w:rsid w:val="006A7A77"/>
    <w:rsid w:val="006A7F86"/>
    <w:rsid w:val="006B000F"/>
    <w:rsid w:val="006B0185"/>
    <w:rsid w:val="006B06F0"/>
    <w:rsid w:val="006B0A2C"/>
    <w:rsid w:val="006B0BB2"/>
    <w:rsid w:val="006B13CF"/>
    <w:rsid w:val="006B1ECD"/>
    <w:rsid w:val="006B410C"/>
    <w:rsid w:val="006B5177"/>
    <w:rsid w:val="006B5DF0"/>
    <w:rsid w:val="006B65F1"/>
    <w:rsid w:val="006B66B5"/>
    <w:rsid w:val="006B67E5"/>
    <w:rsid w:val="006B743E"/>
    <w:rsid w:val="006C0178"/>
    <w:rsid w:val="006C063A"/>
    <w:rsid w:val="006C068D"/>
    <w:rsid w:val="006C06F9"/>
    <w:rsid w:val="006C1785"/>
    <w:rsid w:val="006C1E0F"/>
    <w:rsid w:val="006C1E3E"/>
    <w:rsid w:val="006C1FA8"/>
    <w:rsid w:val="006C2058"/>
    <w:rsid w:val="006C2A7C"/>
    <w:rsid w:val="006C2C97"/>
    <w:rsid w:val="006C3892"/>
    <w:rsid w:val="006C39F0"/>
    <w:rsid w:val="006C3C41"/>
    <w:rsid w:val="006C419C"/>
    <w:rsid w:val="006C5128"/>
    <w:rsid w:val="006C5695"/>
    <w:rsid w:val="006C64AE"/>
    <w:rsid w:val="006C6638"/>
    <w:rsid w:val="006C68B1"/>
    <w:rsid w:val="006C6AB7"/>
    <w:rsid w:val="006C6E5B"/>
    <w:rsid w:val="006C73F6"/>
    <w:rsid w:val="006C78FA"/>
    <w:rsid w:val="006C7F20"/>
    <w:rsid w:val="006D2474"/>
    <w:rsid w:val="006D2D77"/>
    <w:rsid w:val="006D3213"/>
    <w:rsid w:val="006D3377"/>
    <w:rsid w:val="006D39D3"/>
    <w:rsid w:val="006D3B1F"/>
    <w:rsid w:val="006D3E5E"/>
    <w:rsid w:val="006D4C00"/>
    <w:rsid w:val="006D5093"/>
    <w:rsid w:val="006D5362"/>
    <w:rsid w:val="006D575F"/>
    <w:rsid w:val="006D59FD"/>
    <w:rsid w:val="006D624D"/>
    <w:rsid w:val="006D6ABF"/>
    <w:rsid w:val="006D6D0F"/>
    <w:rsid w:val="006D6DCA"/>
    <w:rsid w:val="006D6E58"/>
    <w:rsid w:val="006D72B4"/>
    <w:rsid w:val="006E013A"/>
    <w:rsid w:val="006E0B97"/>
    <w:rsid w:val="006E0CCF"/>
    <w:rsid w:val="006E122E"/>
    <w:rsid w:val="006E181A"/>
    <w:rsid w:val="006E1D47"/>
    <w:rsid w:val="006E1D7C"/>
    <w:rsid w:val="006E21CA"/>
    <w:rsid w:val="006E253F"/>
    <w:rsid w:val="006E2A5A"/>
    <w:rsid w:val="006E2D44"/>
    <w:rsid w:val="006E3B80"/>
    <w:rsid w:val="006E4000"/>
    <w:rsid w:val="006E404E"/>
    <w:rsid w:val="006E423F"/>
    <w:rsid w:val="006E47CA"/>
    <w:rsid w:val="006E753D"/>
    <w:rsid w:val="006F1015"/>
    <w:rsid w:val="006F137C"/>
    <w:rsid w:val="006F14CD"/>
    <w:rsid w:val="006F1E6D"/>
    <w:rsid w:val="006F1F29"/>
    <w:rsid w:val="006F2F98"/>
    <w:rsid w:val="006F3471"/>
    <w:rsid w:val="006F36A8"/>
    <w:rsid w:val="006F3CE9"/>
    <w:rsid w:val="006F3DD4"/>
    <w:rsid w:val="006F6E4C"/>
    <w:rsid w:val="006F73E8"/>
    <w:rsid w:val="006F7654"/>
    <w:rsid w:val="006F7ED7"/>
    <w:rsid w:val="006F7FB4"/>
    <w:rsid w:val="00700354"/>
    <w:rsid w:val="00702323"/>
    <w:rsid w:val="007027DC"/>
    <w:rsid w:val="00702C30"/>
    <w:rsid w:val="00702CA2"/>
    <w:rsid w:val="007032FC"/>
    <w:rsid w:val="00703C51"/>
    <w:rsid w:val="007045BD"/>
    <w:rsid w:val="00705766"/>
    <w:rsid w:val="007058A1"/>
    <w:rsid w:val="00705DA5"/>
    <w:rsid w:val="00705ED8"/>
    <w:rsid w:val="00706454"/>
    <w:rsid w:val="00706960"/>
    <w:rsid w:val="007076B4"/>
    <w:rsid w:val="0070785E"/>
    <w:rsid w:val="00707F50"/>
    <w:rsid w:val="0071005E"/>
    <w:rsid w:val="00710791"/>
    <w:rsid w:val="007113EB"/>
    <w:rsid w:val="00711472"/>
    <w:rsid w:val="0071170F"/>
    <w:rsid w:val="007119CB"/>
    <w:rsid w:val="00711E05"/>
    <w:rsid w:val="00711E78"/>
    <w:rsid w:val="007121A6"/>
    <w:rsid w:val="007121E9"/>
    <w:rsid w:val="007122F0"/>
    <w:rsid w:val="0071245A"/>
    <w:rsid w:val="0071493D"/>
    <w:rsid w:val="00714BC0"/>
    <w:rsid w:val="00714DE0"/>
    <w:rsid w:val="00715148"/>
    <w:rsid w:val="007164A7"/>
    <w:rsid w:val="00716DFF"/>
    <w:rsid w:val="007172D2"/>
    <w:rsid w:val="00720C99"/>
    <w:rsid w:val="007215B4"/>
    <w:rsid w:val="00721A60"/>
    <w:rsid w:val="00721AD8"/>
    <w:rsid w:val="007220CF"/>
    <w:rsid w:val="00722994"/>
    <w:rsid w:val="00722D1E"/>
    <w:rsid w:val="00722D21"/>
    <w:rsid w:val="00723821"/>
    <w:rsid w:val="00723D4E"/>
    <w:rsid w:val="00724942"/>
    <w:rsid w:val="00724CCA"/>
    <w:rsid w:val="00724DDB"/>
    <w:rsid w:val="00724EBC"/>
    <w:rsid w:val="00727341"/>
    <w:rsid w:val="00727B8B"/>
    <w:rsid w:val="00727E1D"/>
    <w:rsid w:val="00727FFD"/>
    <w:rsid w:val="00730C8D"/>
    <w:rsid w:val="00730CE2"/>
    <w:rsid w:val="00730EF9"/>
    <w:rsid w:val="00732309"/>
    <w:rsid w:val="0073340E"/>
    <w:rsid w:val="00734364"/>
    <w:rsid w:val="00734913"/>
    <w:rsid w:val="00734AC1"/>
    <w:rsid w:val="00734B74"/>
    <w:rsid w:val="00734C35"/>
    <w:rsid w:val="00734F1A"/>
    <w:rsid w:val="00734F47"/>
    <w:rsid w:val="007358F9"/>
    <w:rsid w:val="00736065"/>
    <w:rsid w:val="00736C8F"/>
    <w:rsid w:val="00737AE1"/>
    <w:rsid w:val="0074006F"/>
    <w:rsid w:val="00740CE5"/>
    <w:rsid w:val="007419E0"/>
    <w:rsid w:val="00741D75"/>
    <w:rsid w:val="007421CA"/>
    <w:rsid w:val="0074252D"/>
    <w:rsid w:val="0074357F"/>
    <w:rsid w:val="00743F9C"/>
    <w:rsid w:val="00745DA8"/>
    <w:rsid w:val="0074621F"/>
    <w:rsid w:val="007463FB"/>
    <w:rsid w:val="00746651"/>
    <w:rsid w:val="00746717"/>
    <w:rsid w:val="007479E6"/>
    <w:rsid w:val="00750309"/>
    <w:rsid w:val="007503E1"/>
    <w:rsid w:val="00750751"/>
    <w:rsid w:val="007513CD"/>
    <w:rsid w:val="00751A0E"/>
    <w:rsid w:val="00751B3A"/>
    <w:rsid w:val="00751F14"/>
    <w:rsid w:val="0075206B"/>
    <w:rsid w:val="00752D8F"/>
    <w:rsid w:val="0075383A"/>
    <w:rsid w:val="00753B45"/>
    <w:rsid w:val="00753E61"/>
    <w:rsid w:val="007546E8"/>
    <w:rsid w:val="007555B8"/>
    <w:rsid w:val="00755D22"/>
    <w:rsid w:val="00756AEF"/>
    <w:rsid w:val="00756FDB"/>
    <w:rsid w:val="007571C4"/>
    <w:rsid w:val="00760099"/>
    <w:rsid w:val="0076096A"/>
    <w:rsid w:val="00760E8D"/>
    <w:rsid w:val="00761266"/>
    <w:rsid w:val="0076196C"/>
    <w:rsid w:val="00761C68"/>
    <w:rsid w:val="00761DFD"/>
    <w:rsid w:val="00762C0B"/>
    <w:rsid w:val="00763C7C"/>
    <w:rsid w:val="00763F94"/>
    <w:rsid w:val="00765785"/>
    <w:rsid w:val="00765B28"/>
    <w:rsid w:val="007667EB"/>
    <w:rsid w:val="00766B1A"/>
    <w:rsid w:val="00766DFE"/>
    <w:rsid w:val="00766F5C"/>
    <w:rsid w:val="00767C65"/>
    <w:rsid w:val="00771B5A"/>
    <w:rsid w:val="00772027"/>
    <w:rsid w:val="0077249C"/>
    <w:rsid w:val="00772B7A"/>
    <w:rsid w:val="00772C2D"/>
    <w:rsid w:val="0077392B"/>
    <w:rsid w:val="00773A19"/>
    <w:rsid w:val="0077584D"/>
    <w:rsid w:val="00776E28"/>
    <w:rsid w:val="007773EF"/>
    <w:rsid w:val="007774B1"/>
    <w:rsid w:val="0077797F"/>
    <w:rsid w:val="00777ECC"/>
    <w:rsid w:val="00780608"/>
    <w:rsid w:val="00780F25"/>
    <w:rsid w:val="007811CC"/>
    <w:rsid w:val="007820D3"/>
    <w:rsid w:val="00783453"/>
    <w:rsid w:val="007838CE"/>
    <w:rsid w:val="00783A19"/>
    <w:rsid w:val="00783B46"/>
    <w:rsid w:val="00784800"/>
    <w:rsid w:val="00786002"/>
    <w:rsid w:val="0078625F"/>
    <w:rsid w:val="007865E3"/>
    <w:rsid w:val="0078680C"/>
    <w:rsid w:val="007868A8"/>
    <w:rsid w:val="00786A15"/>
    <w:rsid w:val="0078753F"/>
    <w:rsid w:val="007877B0"/>
    <w:rsid w:val="00787899"/>
    <w:rsid w:val="007901ED"/>
    <w:rsid w:val="007913AA"/>
    <w:rsid w:val="007914E4"/>
    <w:rsid w:val="007914F3"/>
    <w:rsid w:val="00791673"/>
    <w:rsid w:val="0079176A"/>
    <w:rsid w:val="00791F2A"/>
    <w:rsid w:val="0079234B"/>
    <w:rsid w:val="00792549"/>
    <w:rsid w:val="007926D8"/>
    <w:rsid w:val="00792720"/>
    <w:rsid w:val="00792C44"/>
    <w:rsid w:val="00792EDE"/>
    <w:rsid w:val="00793067"/>
    <w:rsid w:val="0079373D"/>
    <w:rsid w:val="00793EC3"/>
    <w:rsid w:val="0079499D"/>
    <w:rsid w:val="00794BC4"/>
    <w:rsid w:val="00794F1E"/>
    <w:rsid w:val="0079538C"/>
    <w:rsid w:val="007957FB"/>
    <w:rsid w:val="00795C50"/>
    <w:rsid w:val="007966DD"/>
    <w:rsid w:val="00796F2B"/>
    <w:rsid w:val="0079763D"/>
    <w:rsid w:val="007A098E"/>
    <w:rsid w:val="007A0CF9"/>
    <w:rsid w:val="007A0E6E"/>
    <w:rsid w:val="007A1009"/>
    <w:rsid w:val="007A149D"/>
    <w:rsid w:val="007A15AE"/>
    <w:rsid w:val="007A17C5"/>
    <w:rsid w:val="007A1B4D"/>
    <w:rsid w:val="007A35C1"/>
    <w:rsid w:val="007A39BB"/>
    <w:rsid w:val="007A4135"/>
    <w:rsid w:val="007A49BD"/>
    <w:rsid w:val="007A5024"/>
    <w:rsid w:val="007A55DA"/>
    <w:rsid w:val="007A5765"/>
    <w:rsid w:val="007A5B89"/>
    <w:rsid w:val="007A74F7"/>
    <w:rsid w:val="007A77FC"/>
    <w:rsid w:val="007B022A"/>
    <w:rsid w:val="007B058E"/>
    <w:rsid w:val="007B0864"/>
    <w:rsid w:val="007B0B7A"/>
    <w:rsid w:val="007B0E05"/>
    <w:rsid w:val="007B10ED"/>
    <w:rsid w:val="007B143B"/>
    <w:rsid w:val="007B1CCF"/>
    <w:rsid w:val="007B1E06"/>
    <w:rsid w:val="007B1E9A"/>
    <w:rsid w:val="007B2BDF"/>
    <w:rsid w:val="007B42A8"/>
    <w:rsid w:val="007B4C75"/>
    <w:rsid w:val="007B4DC2"/>
    <w:rsid w:val="007B53D9"/>
    <w:rsid w:val="007B5DB4"/>
    <w:rsid w:val="007B6790"/>
    <w:rsid w:val="007C0360"/>
    <w:rsid w:val="007C0795"/>
    <w:rsid w:val="007C10CD"/>
    <w:rsid w:val="007C13AC"/>
    <w:rsid w:val="007C14AD"/>
    <w:rsid w:val="007C172D"/>
    <w:rsid w:val="007C1C9C"/>
    <w:rsid w:val="007C1F34"/>
    <w:rsid w:val="007C272E"/>
    <w:rsid w:val="007C29A6"/>
    <w:rsid w:val="007C2CDE"/>
    <w:rsid w:val="007C3BE7"/>
    <w:rsid w:val="007C40A3"/>
    <w:rsid w:val="007C4476"/>
    <w:rsid w:val="007C4A1E"/>
    <w:rsid w:val="007C4E96"/>
    <w:rsid w:val="007C6C61"/>
    <w:rsid w:val="007C7B4E"/>
    <w:rsid w:val="007D0166"/>
    <w:rsid w:val="007D083C"/>
    <w:rsid w:val="007D08BB"/>
    <w:rsid w:val="007D09C8"/>
    <w:rsid w:val="007D0EDD"/>
    <w:rsid w:val="007D1085"/>
    <w:rsid w:val="007D18E1"/>
    <w:rsid w:val="007D1926"/>
    <w:rsid w:val="007D1CA6"/>
    <w:rsid w:val="007D29BF"/>
    <w:rsid w:val="007D3C15"/>
    <w:rsid w:val="007D4D44"/>
    <w:rsid w:val="007D4D50"/>
    <w:rsid w:val="007D50FF"/>
    <w:rsid w:val="007D58A9"/>
    <w:rsid w:val="007D62A5"/>
    <w:rsid w:val="007D6B5D"/>
    <w:rsid w:val="007D7183"/>
    <w:rsid w:val="007D78C4"/>
    <w:rsid w:val="007D7970"/>
    <w:rsid w:val="007D7CB2"/>
    <w:rsid w:val="007D7FFC"/>
    <w:rsid w:val="007E0FA1"/>
    <w:rsid w:val="007E16A2"/>
    <w:rsid w:val="007E21DF"/>
    <w:rsid w:val="007E2333"/>
    <w:rsid w:val="007E2920"/>
    <w:rsid w:val="007E301F"/>
    <w:rsid w:val="007E31C2"/>
    <w:rsid w:val="007E3B90"/>
    <w:rsid w:val="007E41CB"/>
    <w:rsid w:val="007E4679"/>
    <w:rsid w:val="007E4B87"/>
    <w:rsid w:val="007E53ED"/>
    <w:rsid w:val="007E5479"/>
    <w:rsid w:val="007E5B6E"/>
    <w:rsid w:val="007E5F8E"/>
    <w:rsid w:val="007E611A"/>
    <w:rsid w:val="007E611D"/>
    <w:rsid w:val="007E63F1"/>
    <w:rsid w:val="007E7762"/>
    <w:rsid w:val="007E79A4"/>
    <w:rsid w:val="007F072E"/>
    <w:rsid w:val="007F0FE3"/>
    <w:rsid w:val="007F2366"/>
    <w:rsid w:val="007F3CCA"/>
    <w:rsid w:val="007F414C"/>
    <w:rsid w:val="007F508C"/>
    <w:rsid w:val="007F5C48"/>
    <w:rsid w:val="007F669D"/>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E94"/>
    <w:rsid w:val="00803EFD"/>
    <w:rsid w:val="0080437A"/>
    <w:rsid w:val="008045A6"/>
    <w:rsid w:val="0080510E"/>
    <w:rsid w:val="0080633C"/>
    <w:rsid w:val="00806590"/>
    <w:rsid w:val="0080711C"/>
    <w:rsid w:val="008077DC"/>
    <w:rsid w:val="008077E5"/>
    <w:rsid w:val="008078F9"/>
    <w:rsid w:val="00807A33"/>
    <w:rsid w:val="00807B3A"/>
    <w:rsid w:val="0081078F"/>
    <w:rsid w:val="008117FD"/>
    <w:rsid w:val="00812782"/>
    <w:rsid w:val="00812F09"/>
    <w:rsid w:val="008133E3"/>
    <w:rsid w:val="008138C1"/>
    <w:rsid w:val="008143CA"/>
    <w:rsid w:val="0081504E"/>
    <w:rsid w:val="00815B03"/>
    <w:rsid w:val="00815DA5"/>
    <w:rsid w:val="00815E1E"/>
    <w:rsid w:val="00816255"/>
    <w:rsid w:val="008164FA"/>
    <w:rsid w:val="008169FA"/>
    <w:rsid w:val="00816B48"/>
    <w:rsid w:val="00816CD6"/>
    <w:rsid w:val="00816D7F"/>
    <w:rsid w:val="008173DB"/>
    <w:rsid w:val="00817906"/>
    <w:rsid w:val="0082042A"/>
    <w:rsid w:val="008204A2"/>
    <w:rsid w:val="008208CB"/>
    <w:rsid w:val="00820B60"/>
    <w:rsid w:val="00820DAA"/>
    <w:rsid w:val="00821363"/>
    <w:rsid w:val="0082169B"/>
    <w:rsid w:val="00821701"/>
    <w:rsid w:val="00821D6F"/>
    <w:rsid w:val="00822070"/>
    <w:rsid w:val="00822101"/>
    <w:rsid w:val="00822142"/>
    <w:rsid w:val="008222FA"/>
    <w:rsid w:val="00822EA3"/>
    <w:rsid w:val="00823935"/>
    <w:rsid w:val="00823EB1"/>
    <w:rsid w:val="0082437A"/>
    <w:rsid w:val="00824443"/>
    <w:rsid w:val="00824AB3"/>
    <w:rsid w:val="00825D60"/>
    <w:rsid w:val="00825FED"/>
    <w:rsid w:val="00826D41"/>
    <w:rsid w:val="008277FA"/>
    <w:rsid w:val="0083069C"/>
    <w:rsid w:val="00830ACB"/>
    <w:rsid w:val="0083127F"/>
    <w:rsid w:val="008312B9"/>
    <w:rsid w:val="008319D2"/>
    <w:rsid w:val="00831EDC"/>
    <w:rsid w:val="00832150"/>
    <w:rsid w:val="00832700"/>
    <w:rsid w:val="00832898"/>
    <w:rsid w:val="00832FBF"/>
    <w:rsid w:val="00833102"/>
    <w:rsid w:val="00833187"/>
    <w:rsid w:val="00833204"/>
    <w:rsid w:val="0083358A"/>
    <w:rsid w:val="00833E04"/>
    <w:rsid w:val="00834346"/>
    <w:rsid w:val="00835499"/>
    <w:rsid w:val="0083556A"/>
    <w:rsid w:val="0083565F"/>
    <w:rsid w:val="00835A0A"/>
    <w:rsid w:val="00835ECD"/>
    <w:rsid w:val="008369E5"/>
    <w:rsid w:val="008377E3"/>
    <w:rsid w:val="008378AE"/>
    <w:rsid w:val="008378E7"/>
    <w:rsid w:val="00837F9E"/>
    <w:rsid w:val="00840667"/>
    <w:rsid w:val="00840AEE"/>
    <w:rsid w:val="00840F08"/>
    <w:rsid w:val="008419BC"/>
    <w:rsid w:val="00841B07"/>
    <w:rsid w:val="00841BF2"/>
    <w:rsid w:val="00841E06"/>
    <w:rsid w:val="00842B43"/>
    <w:rsid w:val="00842C5E"/>
    <w:rsid w:val="00843754"/>
    <w:rsid w:val="00843CFA"/>
    <w:rsid w:val="00843D2C"/>
    <w:rsid w:val="00844345"/>
    <w:rsid w:val="0084449A"/>
    <w:rsid w:val="008448F8"/>
    <w:rsid w:val="008449AF"/>
    <w:rsid w:val="00845426"/>
    <w:rsid w:val="008459EE"/>
    <w:rsid w:val="0084664B"/>
    <w:rsid w:val="0084730D"/>
    <w:rsid w:val="00850365"/>
    <w:rsid w:val="00850539"/>
    <w:rsid w:val="00850566"/>
    <w:rsid w:val="008509F8"/>
    <w:rsid w:val="00852B3C"/>
    <w:rsid w:val="00852EF8"/>
    <w:rsid w:val="008531B9"/>
    <w:rsid w:val="008532E6"/>
    <w:rsid w:val="008536D9"/>
    <w:rsid w:val="008537D8"/>
    <w:rsid w:val="00853FF2"/>
    <w:rsid w:val="00854221"/>
    <w:rsid w:val="008549DA"/>
    <w:rsid w:val="00854ECD"/>
    <w:rsid w:val="00855910"/>
    <w:rsid w:val="00855B3D"/>
    <w:rsid w:val="00857598"/>
    <w:rsid w:val="008575B1"/>
    <w:rsid w:val="00857798"/>
    <w:rsid w:val="0085795D"/>
    <w:rsid w:val="00857BD7"/>
    <w:rsid w:val="008606F2"/>
    <w:rsid w:val="00860DF1"/>
    <w:rsid w:val="00860F73"/>
    <w:rsid w:val="00861540"/>
    <w:rsid w:val="00861DFF"/>
    <w:rsid w:val="0086233D"/>
    <w:rsid w:val="00862936"/>
    <w:rsid w:val="008629A2"/>
    <w:rsid w:val="008629B3"/>
    <w:rsid w:val="00863B36"/>
    <w:rsid w:val="0086474C"/>
    <w:rsid w:val="008648AF"/>
    <w:rsid w:val="00865881"/>
    <w:rsid w:val="0086653F"/>
    <w:rsid w:val="00866E68"/>
    <w:rsid w:val="00866E7D"/>
    <w:rsid w:val="0086745D"/>
    <w:rsid w:val="00867846"/>
    <w:rsid w:val="00870BF0"/>
    <w:rsid w:val="008711A7"/>
    <w:rsid w:val="00871407"/>
    <w:rsid w:val="008716D8"/>
    <w:rsid w:val="008717CE"/>
    <w:rsid w:val="00872AF7"/>
    <w:rsid w:val="008738F6"/>
    <w:rsid w:val="00873DBF"/>
    <w:rsid w:val="0087408A"/>
    <w:rsid w:val="008756A3"/>
    <w:rsid w:val="00875ABA"/>
    <w:rsid w:val="00875BD1"/>
    <w:rsid w:val="00875C53"/>
    <w:rsid w:val="008771D6"/>
    <w:rsid w:val="008776B0"/>
    <w:rsid w:val="0088012D"/>
    <w:rsid w:val="00880858"/>
    <w:rsid w:val="00880ACE"/>
    <w:rsid w:val="00880D64"/>
    <w:rsid w:val="00880FBB"/>
    <w:rsid w:val="0088191C"/>
    <w:rsid w:val="00881C47"/>
    <w:rsid w:val="00881CC3"/>
    <w:rsid w:val="00882586"/>
    <w:rsid w:val="0088271A"/>
    <w:rsid w:val="008829E3"/>
    <w:rsid w:val="008831D9"/>
    <w:rsid w:val="00883E1F"/>
    <w:rsid w:val="008840C9"/>
    <w:rsid w:val="00884237"/>
    <w:rsid w:val="008843CF"/>
    <w:rsid w:val="008851AC"/>
    <w:rsid w:val="008863DB"/>
    <w:rsid w:val="00886837"/>
    <w:rsid w:val="00886924"/>
    <w:rsid w:val="00886DEF"/>
    <w:rsid w:val="00887583"/>
    <w:rsid w:val="00887708"/>
    <w:rsid w:val="00887BE4"/>
    <w:rsid w:val="0089072D"/>
    <w:rsid w:val="008912E0"/>
    <w:rsid w:val="00891445"/>
    <w:rsid w:val="0089153D"/>
    <w:rsid w:val="00891B2A"/>
    <w:rsid w:val="00892781"/>
    <w:rsid w:val="00892B4A"/>
    <w:rsid w:val="00893604"/>
    <w:rsid w:val="008937C5"/>
    <w:rsid w:val="008939BF"/>
    <w:rsid w:val="00893C09"/>
    <w:rsid w:val="00893ED4"/>
    <w:rsid w:val="00894ECD"/>
    <w:rsid w:val="00895A28"/>
    <w:rsid w:val="0089617F"/>
    <w:rsid w:val="008961DA"/>
    <w:rsid w:val="00896745"/>
    <w:rsid w:val="00896A57"/>
    <w:rsid w:val="00896EF4"/>
    <w:rsid w:val="008970CB"/>
    <w:rsid w:val="00897183"/>
    <w:rsid w:val="008A0311"/>
    <w:rsid w:val="008A1706"/>
    <w:rsid w:val="008A1716"/>
    <w:rsid w:val="008A1B17"/>
    <w:rsid w:val="008A2528"/>
    <w:rsid w:val="008A256A"/>
    <w:rsid w:val="008A2992"/>
    <w:rsid w:val="008A2B5D"/>
    <w:rsid w:val="008A2F29"/>
    <w:rsid w:val="008A3EB5"/>
    <w:rsid w:val="008A4CB5"/>
    <w:rsid w:val="008A5972"/>
    <w:rsid w:val="008A5AFD"/>
    <w:rsid w:val="008A6645"/>
    <w:rsid w:val="008A6CD4"/>
    <w:rsid w:val="008A788A"/>
    <w:rsid w:val="008A7AE9"/>
    <w:rsid w:val="008A7E10"/>
    <w:rsid w:val="008B0AD4"/>
    <w:rsid w:val="008B1164"/>
    <w:rsid w:val="008B1DB6"/>
    <w:rsid w:val="008B1E39"/>
    <w:rsid w:val="008B226D"/>
    <w:rsid w:val="008B2CA2"/>
    <w:rsid w:val="008B3C88"/>
    <w:rsid w:val="008B47B4"/>
    <w:rsid w:val="008B5396"/>
    <w:rsid w:val="008B581F"/>
    <w:rsid w:val="008B5AE1"/>
    <w:rsid w:val="008B6663"/>
    <w:rsid w:val="008B7949"/>
    <w:rsid w:val="008C0101"/>
    <w:rsid w:val="008C03C0"/>
    <w:rsid w:val="008C0FD0"/>
    <w:rsid w:val="008C1A82"/>
    <w:rsid w:val="008C2F99"/>
    <w:rsid w:val="008C3418"/>
    <w:rsid w:val="008C34C1"/>
    <w:rsid w:val="008C3F45"/>
    <w:rsid w:val="008C4913"/>
    <w:rsid w:val="008C4AB5"/>
    <w:rsid w:val="008C4B46"/>
    <w:rsid w:val="008C5478"/>
    <w:rsid w:val="008C5623"/>
    <w:rsid w:val="008C57E5"/>
    <w:rsid w:val="008C5AD6"/>
    <w:rsid w:val="008C5D4E"/>
    <w:rsid w:val="008C5DCE"/>
    <w:rsid w:val="008C607E"/>
    <w:rsid w:val="008C68B1"/>
    <w:rsid w:val="008C7A4B"/>
    <w:rsid w:val="008C7BDE"/>
    <w:rsid w:val="008D0C05"/>
    <w:rsid w:val="008D1988"/>
    <w:rsid w:val="008D19CB"/>
    <w:rsid w:val="008D3F29"/>
    <w:rsid w:val="008D4031"/>
    <w:rsid w:val="008D578C"/>
    <w:rsid w:val="008D57AD"/>
    <w:rsid w:val="008D5ADC"/>
    <w:rsid w:val="008D668D"/>
    <w:rsid w:val="008D71CE"/>
    <w:rsid w:val="008D7AA2"/>
    <w:rsid w:val="008E09B2"/>
    <w:rsid w:val="008E09E8"/>
    <w:rsid w:val="008E0BD4"/>
    <w:rsid w:val="008E0E94"/>
    <w:rsid w:val="008E1234"/>
    <w:rsid w:val="008E197A"/>
    <w:rsid w:val="008E235C"/>
    <w:rsid w:val="008E373E"/>
    <w:rsid w:val="008E444B"/>
    <w:rsid w:val="008E4C45"/>
    <w:rsid w:val="008E556B"/>
    <w:rsid w:val="008E5787"/>
    <w:rsid w:val="008E7204"/>
    <w:rsid w:val="008E75A3"/>
    <w:rsid w:val="008F039B"/>
    <w:rsid w:val="008F1928"/>
    <w:rsid w:val="008F1C67"/>
    <w:rsid w:val="008F203F"/>
    <w:rsid w:val="008F238D"/>
    <w:rsid w:val="008F2611"/>
    <w:rsid w:val="008F2A63"/>
    <w:rsid w:val="008F3544"/>
    <w:rsid w:val="008F42CB"/>
    <w:rsid w:val="008F42E6"/>
    <w:rsid w:val="008F4312"/>
    <w:rsid w:val="008F4970"/>
    <w:rsid w:val="008F4DB4"/>
    <w:rsid w:val="008F5500"/>
    <w:rsid w:val="008F57B7"/>
    <w:rsid w:val="008F6711"/>
    <w:rsid w:val="008F67B2"/>
    <w:rsid w:val="008F69A2"/>
    <w:rsid w:val="008F6B5A"/>
    <w:rsid w:val="008F731E"/>
    <w:rsid w:val="008F7BB5"/>
    <w:rsid w:val="009009F7"/>
    <w:rsid w:val="00900BB5"/>
    <w:rsid w:val="009013C1"/>
    <w:rsid w:val="009022F4"/>
    <w:rsid w:val="00902B42"/>
    <w:rsid w:val="00903A59"/>
    <w:rsid w:val="00904D91"/>
    <w:rsid w:val="00905004"/>
    <w:rsid w:val="009052C0"/>
    <w:rsid w:val="009057D2"/>
    <w:rsid w:val="00905A7F"/>
    <w:rsid w:val="00906247"/>
    <w:rsid w:val="00906272"/>
    <w:rsid w:val="009064A2"/>
    <w:rsid w:val="00907599"/>
    <w:rsid w:val="00910F8F"/>
    <w:rsid w:val="0091118D"/>
    <w:rsid w:val="00911747"/>
    <w:rsid w:val="00911AC5"/>
    <w:rsid w:val="0091261A"/>
    <w:rsid w:val="0091385F"/>
    <w:rsid w:val="0091422A"/>
    <w:rsid w:val="009142A7"/>
    <w:rsid w:val="009142B2"/>
    <w:rsid w:val="009144E9"/>
    <w:rsid w:val="00914B92"/>
    <w:rsid w:val="00915758"/>
    <w:rsid w:val="00915A9B"/>
    <w:rsid w:val="00915BFD"/>
    <w:rsid w:val="00917E88"/>
    <w:rsid w:val="00920173"/>
    <w:rsid w:val="00920677"/>
    <w:rsid w:val="00920771"/>
    <w:rsid w:val="00920C8A"/>
    <w:rsid w:val="00921705"/>
    <w:rsid w:val="00921888"/>
    <w:rsid w:val="009218C5"/>
    <w:rsid w:val="00921E02"/>
    <w:rsid w:val="009225A7"/>
    <w:rsid w:val="00923301"/>
    <w:rsid w:val="0092354F"/>
    <w:rsid w:val="009235F0"/>
    <w:rsid w:val="00924D61"/>
    <w:rsid w:val="00926080"/>
    <w:rsid w:val="009278D5"/>
    <w:rsid w:val="00927FEB"/>
    <w:rsid w:val="00930B25"/>
    <w:rsid w:val="00931775"/>
    <w:rsid w:val="00932F94"/>
    <w:rsid w:val="00933A31"/>
    <w:rsid w:val="00933E87"/>
    <w:rsid w:val="00933FB4"/>
    <w:rsid w:val="0093413A"/>
    <w:rsid w:val="00934BB2"/>
    <w:rsid w:val="00935287"/>
    <w:rsid w:val="009355CF"/>
    <w:rsid w:val="009362D1"/>
    <w:rsid w:val="00936658"/>
    <w:rsid w:val="00936D66"/>
    <w:rsid w:val="00936FEE"/>
    <w:rsid w:val="0094033A"/>
    <w:rsid w:val="0094091B"/>
    <w:rsid w:val="00940978"/>
    <w:rsid w:val="009409CB"/>
    <w:rsid w:val="009409F4"/>
    <w:rsid w:val="00940CBF"/>
    <w:rsid w:val="00940E2F"/>
    <w:rsid w:val="00940EA4"/>
    <w:rsid w:val="00941581"/>
    <w:rsid w:val="00941A27"/>
    <w:rsid w:val="009424E1"/>
    <w:rsid w:val="00943027"/>
    <w:rsid w:val="0094348D"/>
    <w:rsid w:val="009437A4"/>
    <w:rsid w:val="00943D8D"/>
    <w:rsid w:val="009441DB"/>
    <w:rsid w:val="00944473"/>
    <w:rsid w:val="00944591"/>
    <w:rsid w:val="00944888"/>
    <w:rsid w:val="00944CAA"/>
    <w:rsid w:val="00944EF3"/>
    <w:rsid w:val="00945027"/>
    <w:rsid w:val="009459D6"/>
    <w:rsid w:val="00945D55"/>
    <w:rsid w:val="009460BB"/>
    <w:rsid w:val="00946444"/>
    <w:rsid w:val="0094736E"/>
    <w:rsid w:val="00947850"/>
    <w:rsid w:val="00947BF2"/>
    <w:rsid w:val="00947FF8"/>
    <w:rsid w:val="00950CA2"/>
    <w:rsid w:val="009510D3"/>
    <w:rsid w:val="0095165A"/>
    <w:rsid w:val="00951CE8"/>
    <w:rsid w:val="0095252E"/>
    <w:rsid w:val="00952D70"/>
    <w:rsid w:val="00953565"/>
    <w:rsid w:val="009536BD"/>
    <w:rsid w:val="009538D6"/>
    <w:rsid w:val="00953F50"/>
    <w:rsid w:val="00954C90"/>
    <w:rsid w:val="00955A8E"/>
    <w:rsid w:val="00955A95"/>
    <w:rsid w:val="00955CB6"/>
    <w:rsid w:val="0095673A"/>
    <w:rsid w:val="0095758E"/>
    <w:rsid w:val="00957831"/>
    <w:rsid w:val="00957E42"/>
    <w:rsid w:val="00961265"/>
    <w:rsid w:val="00961347"/>
    <w:rsid w:val="00961A79"/>
    <w:rsid w:val="00962377"/>
    <w:rsid w:val="00962886"/>
    <w:rsid w:val="00963507"/>
    <w:rsid w:val="00963936"/>
    <w:rsid w:val="00963B87"/>
    <w:rsid w:val="00964681"/>
    <w:rsid w:val="00964E40"/>
    <w:rsid w:val="00965366"/>
    <w:rsid w:val="00965416"/>
    <w:rsid w:val="009666C0"/>
    <w:rsid w:val="00966A05"/>
    <w:rsid w:val="00967FC7"/>
    <w:rsid w:val="00970494"/>
    <w:rsid w:val="009704BC"/>
    <w:rsid w:val="00970512"/>
    <w:rsid w:val="009723A1"/>
    <w:rsid w:val="00972E97"/>
    <w:rsid w:val="0097326C"/>
    <w:rsid w:val="00973614"/>
    <w:rsid w:val="00973CC2"/>
    <w:rsid w:val="009742AB"/>
    <w:rsid w:val="0097459E"/>
    <w:rsid w:val="00974826"/>
    <w:rsid w:val="009749B1"/>
    <w:rsid w:val="00974DF0"/>
    <w:rsid w:val="00975352"/>
    <w:rsid w:val="009753B9"/>
    <w:rsid w:val="00976272"/>
    <w:rsid w:val="009762B1"/>
    <w:rsid w:val="00976C0B"/>
    <w:rsid w:val="0097724C"/>
    <w:rsid w:val="0097799C"/>
    <w:rsid w:val="00977E5A"/>
    <w:rsid w:val="00980253"/>
    <w:rsid w:val="00980866"/>
    <w:rsid w:val="00980D24"/>
    <w:rsid w:val="009813BD"/>
    <w:rsid w:val="009818D6"/>
    <w:rsid w:val="00982037"/>
    <w:rsid w:val="00982199"/>
    <w:rsid w:val="009824DF"/>
    <w:rsid w:val="0098335A"/>
    <w:rsid w:val="0098358E"/>
    <w:rsid w:val="0098405A"/>
    <w:rsid w:val="0098426F"/>
    <w:rsid w:val="00985D28"/>
    <w:rsid w:val="009870D1"/>
    <w:rsid w:val="009877D2"/>
    <w:rsid w:val="00987845"/>
    <w:rsid w:val="00987CC0"/>
    <w:rsid w:val="00987FDD"/>
    <w:rsid w:val="00990419"/>
    <w:rsid w:val="009917AA"/>
    <w:rsid w:val="00991A93"/>
    <w:rsid w:val="00991AF6"/>
    <w:rsid w:val="00993E5A"/>
    <w:rsid w:val="009948C1"/>
    <w:rsid w:val="009954C9"/>
    <w:rsid w:val="009955DC"/>
    <w:rsid w:val="009957EC"/>
    <w:rsid w:val="00996772"/>
    <w:rsid w:val="009970BF"/>
    <w:rsid w:val="00997A7D"/>
    <w:rsid w:val="009A0062"/>
    <w:rsid w:val="009A0261"/>
    <w:rsid w:val="009A0E5E"/>
    <w:rsid w:val="009A0F09"/>
    <w:rsid w:val="009A12E8"/>
    <w:rsid w:val="009A12F2"/>
    <w:rsid w:val="009A13B9"/>
    <w:rsid w:val="009A1CF3"/>
    <w:rsid w:val="009A36A1"/>
    <w:rsid w:val="009A44FA"/>
    <w:rsid w:val="009A4689"/>
    <w:rsid w:val="009A4807"/>
    <w:rsid w:val="009A50CC"/>
    <w:rsid w:val="009A7006"/>
    <w:rsid w:val="009B004B"/>
    <w:rsid w:val="009B0261"/>
    <w:rsid w:val="009B09CD"/>
    <w:rsid w:val="009B0CA3"/>
    <w:rsid w:val="009B1471"/>
    <w:rsid w:val="009B2153"/>
    <w:rsid w:val="009B2383"/>
    <w:rsid w:val="009B2958"/>
    <w:rsid w:val="009B2B91"/>
    <w:rsid w:val="009B3DD4"/>
    <w:rsid w:val="009B3EC3"/>
    <w:rsid w:val="009B4356"/>
    <w:rsid w:val="009B4EE3"/>
    <w:rsid w:val="009B5A5E"/>
    <w:rsid w:val="009B6BA2"/>
    <w:rsid w:val="009B7255"/>
    <w:rsid w:val="009B7321"/>
    <w:rsid w:val="009C0527"/>
    <w:rsid w:val="009C0566"/>
    <w:rsid w:val="009C1327"/>
    <w:rsid w:val="009C23A8"/>
    <w:rsid w:val="009C2AC9"/>
    <w:rsid w:val="009C2CEF"/>
    <w:rsid w:val="009C30AA"/>
    <w:rsid w:val="009C3465"/>
    <w:rsid w:val="009C43D1"/>
    <w:rsid w:val="009C461E"/>
    <w:rsid w:val="009C46A4"/>
    <w:rsid w:val="009C51D5"/>
    <w:rsid w:val="009C5608"/>
    <w:rsid w:val="009C5965"/>
    <w:rsid w:val="009C59A6"/>
    <w:rsid w:val="009C5D5E"/>
    <w:rsid w:val="009C69CD"/>
    <w:rsid w:val="009C6A52"/>
    <w:rsid w:val="009C6B6B"/>
    <w:rsid w:val="009C6C4B"/>
    <w:rsid w:val="009C7B4F"/>
    <w:rsid w:val="009D0A30"/>
    <w:rsid w:val="009D0AB2"/>
    <w:rsid w:val="009D0C1F"/>
    <w:rsid w:val="009D2464"/>
    <w:rsid w:val="009D3276"/>
    <w:rsid w:val="009D3B52"/>
    <w:rsid w:val="009D3FC3"/>
    <w:rsid w:val="009D444C"/>
    <w:rsid w:val="009D4525"/>
    <w:rsid w:val="009D473A"/>
    <w:rsid w:val="009D4B14"/>
    <w:rsid w:val="009D5C44"/>
    <w:rsid w:val="009D5F93"/>
    <w:rsid w:val="009E03F1"/>
    <w:rsid w:val="009E0636"/>
    <w:rsid w:val="009E1169"/>
    <w:rsid w:val="009E127A"/>
    <w:rsid w:val="009E135E"/>
    <w:rsid w:val="009E1533"/>
    <w:rsid w:val="009E1EFC"/>
    <w:rsid w:val="009E1FD3"/>
    <w:rsid w:val="009E23A0"/>
    <w:rsid w:val="009E2715"/>
    <w:rsid w:val="009E2785"/>
    <w:rsid w:val="009E2910"/>
    <w:rsid w:val="009E2AA0"/>
    <w:rsid w:val="009E3649"/>
    <w:rsid w:val="009E4550"/>
    <w:rsid w:val="009E48CC"/>
    <w:rsid w:val="009E4FF5"/>
    <w:rsid w:val="009E5870"/>
    <w:rsid w:val="009E6A46"/>
    <w:rsid w:val="009E6EF2"/>
    <w:rsid w:val="009E7E77"/>
    <w:rsid w:val="009F08F6"/>
    <w:rsid w:val="009F0BD3"/>
    <w:rsid w:val="009F0CDB"/>
    <w:rsid w:val="009F29E6"/>
    <w:rsid w:val="009F38A2"/>
    <w:rsid w:val="009F39CB"/>
    <w:rsid w:val="009F3F07"/>
    <w:rsid w:val="009F63A6"/>
    <w:rsid w:val="009F6E58"/>
    <w:rsid w:val="009F6F5A"/>
    <w:rsid w:val="009F76CE"/>
    <w:rsid w:val="009F7D60"/>
    <w:rsid w:val="00A00323"/>
    <w:rsid w:val="00A00EE5"/>
    <w:rsid w:val="00A015E4"/>
    <w:rsid w:val="00A02C5F"/>
    <w:rsid w:val="00A031AE"/>
    <w:rsid w:val="00A031BA"/>
    <w:rsid w:val="00A03E68"/>
    <w:rsid w:val="00A049C0"/>
    <w:rsid w:val="00A049E2"/>
    <w:rsid w:val="00A049F3"/>
    <w:rsid w:val="00A05382"/>
    <w:rsid w:val="00A054B7"/>
    <w:rsid w:val="00A05AE8"/>
    <w:rsid w:val="00A05B2D"/>
    <w:rsid w:val="00A05EB9"/>
    <w:rsid w:val="00A062D5"/>
    <w:rsid w:val="00A06415"/>
    <w:rsid w:val="00A06AE1"/>
    <w:rsid w:val="00A070C0"/>
    <w:rsid w:val="00A070D0"/>
    <w:rsid w:val="00A077D4"/>
    <w:rsid w:val="00A079DC"/>
    <w:rsid w:val="00A07A52"/>
    <w:rsid w:val="00A07F1C"/>
    <w:rsid w:val="00A104A5"/>
    <w:rsid w:val="00A11EE3"/>
    <w:rsid w:val="00A1219B"/>
    <w:rsid w:val="00A132E6"/>
    <w:rsid w:val="00A13337"/>
    <w:rsid w:val="00A1344B"/>
    <w:rsid w:val="00A13908"/>
    <w:rsid w:val="00A14A15"/>
    <w:rsid w:val="00A14D82"/>
    <w:rsid w:val="00A15029"/>
    <w:rsid w:val="00A16097"/>
    <w:rsid w:val="00A168C3"/>
    <w:rsid w:val="00A16A55"/>
    <w:rsid w:val="00A16D07"/>
    <w:rsid w:val="00A16EC1"/>
    <w:rsid w:val="00A170C6"/>
    <w:rsid w:val="00A17B98"/>
    <w:rsid w:val="00A20076"/>
    <w:rsid w:val="00A204E1"/>
    <w:rsid w:val="00A20C1A"/>
    <w:rsid w:val="00A21291"/>
    <w:rsid w:val="00A2131A"/>
    <w:rsid w:val="00A2184B"/>
    <w:rsid w:val="00A219A9"/>
    <w:rsid w:val="00A219E7"/>
    <w:rsid w:val="00A21D6A"/>
    <w:rsid w:val="00A21FD2"/>
    <w:rsid w:val="00A2290B"/>
    <w:rsid w:val="00A229E4"/>
    <w:rsid w:val="00A23AC0"/>
    <w:rsid w:val="00A2417A"/>
    <w:rsid w:val="00A24252"/>
    <w:rsid w:val="00A246C2"/>
    <w:rsid w:val="00A256BB"/>
    <w:rsid w:val="00A26284"/>
    <w:rsid w:val="00A2693A"/>
    <w:rsid w:val="00A26D8D"/>
    <w:rsid w:val="00A27200"/>
    <w:rsid w:val="00A27692"/>
    <w:rsid w:val="00A277DA"/>
    <w:rsid w:val="00A30171"/>
    <w:rsid w:val="00A304FC"/>
    <w:rsid w:val="00A315C2"/>
    <w:rsid w:val="00A32175"/>
    <w:rsid w:val="00A330AC"/>
    <w:rsid w:val="00A339D7"/>
    <w:rsid w:val="00A33FD1"/>
    <w:rsid w:val="00A34F82"/>
    <w:rsid w:val="00A3560F"/>
    <w:rsid w:val="00A35A47"/>
    <w:rsid w:val="00A35D4E"/>
    <w:rsid w:val="00A35DD1"/>
    <w:rsid w:val="00A36DC1"/>
    <w:rsid w:val="00A3706D"/>
    <w:rsid w:val="00A40884"/>
    <w:rsid w:val="00A4243A"/>
    <w:rsid w:val="00A429D8"/>
    <w:rsid w:val="00A42AD3"/>
    <w:rsid w:val="00A42C28"/>
    <w:rsid w:val="00A434B9"/>
    <w:rsid w:val="00A4359C"/>
    <w:rsid w:val="00A43802"/>
    <w:rsid w:val="00A43B6B"/>
    <w:rsid w:val="00A44CED"/>
    <w:rsid w:val="00A45963"/>
    <w:rsid w:val="00A459CC"/>
    <w:rsid w:val="00A45C7E"/>
    <w:rsid w:val="00A464F4"/>
    <w:rsid w:val="00A46AF0"/>
    <w:rsid w:val="00A477CA"/>
    <w:rsid w:val="00A477E6"/>
    <w:rsid w:val="00A4790E"/>
    <w:rsid w:val="00A47C1B"/>
    <w:rsid w:val="00A47E03"/>
    <w:rsid w:val="00A501AE"/>
    <w:rsid w:val="00A515C7"/>
    <w:rsid w:val="00A5181B"/>
    <w:rsid w:val="00A51BD6"/>
    <w:rsid w:val="00A52E96"/>
    <w:rsid w:val="00A5303C"/>
    <w:rsid w:val="00A53077"/>
    <w:rsid w:val="00A530A3"/>
    <w:rsid w:val="00A5337D"/>
    <w:rsid w:val="00A535E1"/>
    <w:rsid w:val="00A53739"/>
    <w:rsid w:val="00A5399A"/>
    <w:rsid w:val="00A55079"/>
    <w:rsid w:val="00A5564B"/>
    <w:rsid w:val="00A562D9"/>
    <w:rsid w:val="00A574AA"/>
    <w:rsid w:val="00A5789E"/>
    <w:rsid w:val="00A57C2D"/>
    <w:rsid w:val="00A57C37"/>
    <w:rsid w:val="00A57CE8"/>
    <w:rsid w:val="00A60B92"/>
    <w:rsid w:val="00A60C82"/>
    <w:rsid w:val="00A611B5"/>
    <w:rsid w:val="00A61F48"/>
    <w:rsid w:val="00A62DE2"/>
    <w:rsid w:val="00A62EA1"/>
    <w:rsid w:val="00A6389A"/>
    <w:rsid w:val="00A638E7"/>
    <w:rsid w:val="00A63DC8"/>
    <w:rsid w:val="00A63E36"/>
    <w:rsid w:val="00A641C6"/>
    <w:rsid w:val="00A642FC"/>
    <w:rsid w:val="00A66385"/>
    <w:rsid w:val="00A664A1"/>
    <w:rsid w:val="00A66C6D"/>
    <w:rsid w:val="00A66CBC"/>
    <w:rsid w:val="00A675B8"/>
    <w:rsid w:val="00A67A48"/>
    <w:rsid w:val="00A67F5E"/>
    <w:rsid w:val="00A7025D"/>
    <w:rsid w:val="00A70990"/>
    <w:rsid w:val="00A70C5A"/>
    <w:rsid w:val="00A716E5"/>
    <w:rsid w:val="00A71C22"/>
    <w:rsid w:val="00A72976"/>
    <w:rsid w:val="00A72B72"/>
    <w:rsid w:val="00A72B84"/>
    <w:rsid w:val="00A7345E"/>
    <w:rsid w:val="00A7357D"/>
    <w:rsid w:val="00A74BE6"/>
    <w:rsid w:val="00A74E09"/>
    <w:rsid w:val="00A75655"/>
    <w:rsid w:val="00A76318"/>
    <w:rsid w:val="00A77E8E"/>
    <w:rsid w:val="00A809AC"/>
    <w:rsid w:val="00A80A1E"/>
    <w:rsid w:val="00A80BD1"/>
    <w:rsid w:val="00A80D00"/>
    <w:rsid w:val="00A80E2F"/>
    <w:rsid w:val="00A81018"/>
    <w:rsid w:val="00A83026"/>
    <w:rsid w:val="00A841CC"/>
    <w:rsid w:val="00A841EF"/>
    <w:rsid w:val="00A844CE"/>
    <w:rsid w:val="00A84E00"/>
    <w:rsid w:val="00A84FE2"/>
    <w:rsid w:val="00A850B3"/>
    <w:rsid w:val="00A85220"/>
    <w:rsid w:val="00A85618"/>
    <w:rsid w:val="00A85B7D"/>
    <w:rsid w:val="00A85F94"/>
    <w:rsid w:val="00A86810"/>
    <w:rsid w:val="00A869D2"/>
    <w:rsid w:val="00A878E8"/>
    <w:rsid w:val="00A90385"/>
    <w:rsid w:val="00A90738"/>
    <w:rsid w:val="00A90811"/>
    <w:rsid w:val="00A908E5"/>
    <w:rsid w:val="00A911C4"/>
    <w:rsid w:val="00A91EAA"/>
    <w:rsid w:val="00A91EC4"/>
    <w:rsid w:val="00A9264B"/>
    <w:rsid w:val="00A92ED2"/>
    <w:rsid w:val="00A93FD4"/>
    <w:rsid w:val="00A9583F"/>
    <w:rsid w:val="00A95B37"/>
    <w:rsid w:val="00A95E21"/>
    <w:rsid w:val="00A95E8D"/>
    <w:rsid w:val="00A963A4"/>
    <w:rsid w:val="00A96A5D"/>
    <w:rsid w:val="00A96DCC"/>
    <w:rsid w:val="00AA0740"/>
    <w:rsid w:val="00AA188F"/>
    <w:rsid w:val="00AA2B9C"/>
    <w:rsid w:val="00AA3C3D"/>
    <w:rsid w:val="00AA3F33"/>
    <w:rsid w:val="00AA3F98"/>
    <w:rsid w:val="00AA486A"/>
    <w:rsid w:val="00AA4C14"/>
    <w:rsid w:val="00AA53B0"/>
    <w:rsid w:val="00AA5809"/>
    <w:rsid w:val="00AA61CA"/>
    <w:rsid w:val="00AA63A9"/>
    <w:rsid w:val="00AA63BB"/>
    <w:rsid w:val="00AA6965"/>
    <w:rsid w:val="00AA6F19"/>
    <w:rsid w:val="00AA781A"/>
    <w:rsid w:val="00AA7E07"/>
    <w:rsid w:val="00AB0B3D"/>
    <w:rsid w:val="00AB0CD7"/>
    <w:rsid w:val="00AB0FBA"/>
    <w:rsid w:val="00AB1112"/>
    <w:rsid w:val="00AB1607"/>
    <w:rsid w:val="00AB17F6"/>
    <w:rsid w:val="00AB26C8"/>
    <w:rsid w:val="00AB2864"/>
    <w:rsid w:val="00AB32E7"/>
    <w:rsid w:val="00AB337C"/>
    <w:rsid w:val="00AB3570"/>
    <w:rsid w:val="00AB3645"/>
    <w:rsid w:val="00AB3DCB"/>
    <w:rsid w:val="00AB3F09"/>
    <w:rsid w:val="00AB3F55"/>
    <w:rsid w:val="00AB4292"/>
    <w:rsid w:val="00AB4411"/>
    <w:rsid w:val="00AB451A"/>
    <w:rsid w:val="00AB4940"/>
    <w:rsid w:val="00AB4E03"/>
    <w:rsid w:val="00AB4F31"/>
    <w:rsid w:val="00AB606F"/>
    <w:rsid w:val="00AB6DCA"/>
    <w:rsid w:val="00AB6FEE"/>
    <w:rsid w:val="00AC0237"/>
    <w:rsid w:val="00AC14B8"/>
    <w:rsid w:val="00AC1AB5"/>
    <w:rsid w:val="00AC1B5C"/>
    <w:rsid w:val="00AC1B7C"/>
    <w:rsid w:val="00AC1FF8"/>
    <w:rsid w:val="00AC2045"/>
    <w:rsid w:val="00AC3976"/>
    <w:rsid w:val="00AC3A4B"/>
    <w:rsid w:val="00AC3A66"/>
    <w:rsid w:val="00AC3EC9"/>
    <w:rsid w:val="00AC439A"/>
    <w:rsid w:val="00AC4B8B"/>
    <w:rsid w:val="00AC4CE3"/>
    <w:rsid w:val="00AC60C2"/>
    <w:rsid w:val="00AC675D"/>
    <w:rsid w:val="00AC6840"/>
    <w:rsid w:val="00AC6CCA"/>
    <w:rsid w:val="00AC74A9"/>
    <w:rsid w:val="00AC76C6"/>
    <w:rsid w:val="00AD00D0"/>
    <w:rsid w:val="00AD0A39"/>
    <w:rsid w:val="00AD1097"/>
    <w:rsid w:val="00AD268D"/>
    <w:rsid w:val="00AD3749"/>
    <w:rsid w:val="00AD3F85"/>
    <w:rsid w:val="00AD5720"/>
    <w:rsid w:val="00AD5ABD"/>
    <w:rsid w:val="00AD5F4D"/>
    <w:rsid w:val="00AD644E"/>
    <w:rsid w:val="00AD64D8"/>
    <w:rsid w:val="00AD6723"/>
    <w:rsid w:val="00AD6AE6"/>
    <w:rsid w:val="00AD700C"/>
    <w:rsid w:val="00AD7358"/>
    <w:rsid w:val="00AD74FC"/>
    <w:rsid w:val="00AD7FBD"/>
    <w:rsid w:val="00AE10C7"/>
    <w:rsid w:val="00AE185F"/>
    <w:rsid w:val="00AE1E81"/>
    <w:rsid w:val="00AE23BE"/>
    <w:rsid w:val="00AE43E1"/>
    <w:rsid w:val="00AE46BC"/>
    <w:rsid w:val="00AE4740"/>
    <w:rsid w:val="00AE4E8A"/>
    <w:rsid w:val="00AE54EB"/>
    <w:rsid w:val="00AE646A"/>
    <w:rsid w:val="00AE6B31"/>
    <w:rsid w:val="00AE7ACD"/>
    <w:rsid w:val="00AE7BCF"/>
    <w:rsid w:val="00AE7D6D"/>
    <w:rsid w:val="00AF1156"/>
    <w:rsid w:val="00AF1B15"/>
    <w:rsid w:val="00AF1C91"/>
    <w:rsid w:val="00AF1D18"/>
    <w:rsid w:val="00AF205B"/>
    <w:rsid w:val="00AF3928"/>
    <w:rsid w:val="00AF476B"/>
    <w:rsid w:val="00AF56C9"/>
    <w:rsid w:val="00AF5F1D"/>
    <w:rsid w:val="00AF5FF7"/>
    <w:rsid w:val="00AF71D8"/>
    <w:rsid w:val="00AF7679"/>
    <w:rsid w:val="00AF794B"/>
    <w:rsid w:val="00B0051A"/>
    <w:rsid w:val="00B00FF3"/>
    <w:rsid w:val="00B017EA"/>
    <w:rsid w:val="00B023B8"/>
    <w:rsid w:val="00B02952"/>
    <w:rsid w:val="00B02E2C"/>
    <w:rsid w:val="00B02FCB"/>
    <w:rsid w:val="00B03B3C"/>
    <w:rsid w:val="00B03DB7"/>
    <w:rsid w:val="00B04957"/>
    <w:rsid w:val="00B04CB8"/>
    <w:rsid w:val="00B05405"/>
    <w:rsid w:val="00B05435"/>
    <w:rsid w:val="00B05658"/>
    <w:rsid w:val="00B05B3B"/>
    <w:rsid w:val="00B05C4E"/>
    <w:rsid w:val="00B05F15"/>
    <w:rsid w:val="00B0683D"/>
    <w:rsid w:val="00B06ADB"/>
    <w:rsid w:val="00B07787"/>
    <w:rsid w:val="00B07F24"/>
    <w:rsid w:val="00B106B9"/>
    <w:rsid w:val="00B116A0"/>
    <w:rsid w:val="00B11981"/>
    <w:rsid w:val="00B11AF0"/>
    <w:rsid w:val="00B12087"/>
    <w:rsid w:val="00B12E1B"/>
    <w:rsid w:val="00B13B81"/>
    <w:rsid w:val="00B14277"/>
    <w:rsid w:val="00B149C0"/>
    <w:rsid w:val="00B14E17"/>
    <w:rsid w:val="00B15372"/>
    <w:rsid w:val="00B1581A"/>
    <w:rsid w:val="00B16515"/>
    <w:rsid w:val="00B16955"/>
    <w:rsid w:val="00B16FC6"/>
    <w:rsid w:val="00B17312"/>
    <w:rsid w:val="00B17E4C"/>
    <w:rsid w:val="00B17F46"/>
    <w:rsid w:val="00B17FA5"/>
    <w:rsid w:val="00B20367"/>
    <w:rsid w:val="00B20519"/>
    <w:rsid w:val="00B205C7"/>
    <w:rsid w:val="00B21C48"/>
    <w:rsid w:val="00B22C00"/>
    <w:rsid w:val="00B22F18"/>
    <w:rsid w:val="00B2361F"/>
    <w:rsid w:val="00B23C2E"/>
    <w:rsid w:val="00B247FE"/>
    <w:rsid w:val="00B259AF"/>
    <w:rsid w:val="00B26187"/>
    <w:rsid w:val="00B26572"/>
    <w:rsid w:val="00B2692B"/>
    <w:rsid w:val="00B2718B"/>
    <w:rsid w:val="00B27ABA"/>
    <w:rsid w:val="00B3030F"/>
    <w:rsid w:val="00B303A0"/>
    <w:rsid w:val="00B3040A"/>
    <w:rsid w:val="00B30799"/>
    <w:rsid w:val="00B314AB"/>
    <w:rsid w:val="00B314CF"/>
    <w:rsid w:val="00B33120"/>
    <w:rsid w:val="00B33B54"/>
    <w:rsid w:val="00B3489C"/>
    <w:rsid w:val="00B348D8"/>
    <w:rsid w:val="00B34B5D"/>
    <w:rsid w:val="00B34F09"/>
    <w:rsid w:val="00B34F77"/>
    <w:rsid w:val="00B350FD"/>
    <w:rsid w:val="00B35EB1"/>
    <w:rsid w:val="00B35ECD"/>
    <w:rsid w:val="00B363AF"/>
    <w:rsid w:val="00B364C8"/>
    <w:rsid w:val="00B36EE9"/>
    <w:rsid w:val="00B37585"/>
    <w:rsid w:val="00B400C2"/>
    <w:rsid w:val="00B40221"/>
    <w:rsid w:val="00B41ADF"/>
    <w:rsid w:val="00B41C74"/>
    <w:rsid w:val="00B41FC5"/>
    <w:rsid w:val="00B422A1"/>
    <w:rsid w:val="00B42A3E"/>
    <w:rsid w:val="00B43A65"/>
    <w:rsid w:val="00B43D45"/>
    <w:rsid w:val="00B447D8"/>
    <w:rsid w:val="00B448BB"/>
    <w:rsid w:val="00B450DA"/>
    <w:rsid w:val="00B45A5E"/>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D4"/>
    <w:rsid w:val="00B56B13"/>
    <w:rsid w:val="00B56D5C"/>
    <w:rsid w:val="00B5710E"/>
    <w:rsid w:val="00B57536"/>
    <w:rsid w:val="00B5776D"/>
    <w:rsid w:val="00B57968"/>
    <w:rsid w:val="00B579EE"/>
    <w:rsid w:val="00B57C88"/>
    <w:rsid w:val="00B57E9D"/>
    <w:rsid w:val="00B57F3B"/>
    <w:rsid w:val="00B57FDC"/>
    <w:rsid w:val="00B60ACF"/>
    <w:rsid w:val="00B60DD2"/>
    <w:rsid w:val="00B6166F"/>
    <w:rsid w:val="00B618E1"/>
    <w:rsid w:val="00B62067"/>
    <w:rsid w:val="00B626F0"/>
    <w:rsid w:val="00B6295E"/>
    <w:rsid w:val="00B62B65"/>
    <w:rsid w:val="00B63541"/>
    <w:rsid w:val="00B636A7"/>
    <w:rsid w:val="00B637F9"/>
    <w:rsid w:val="00B63974"/>
    <w:rsid w:val="00B63977"/>
    <w:rsid w:val="00B63D2B"/>
    <w:rsid w:val="00B63F1C"/>
    <w:rsid w:val="00B64DAF"/>
    <w:rsid w:val="00B65DF1"/>
    <w:rsid w:val="00B65F8D"/>
    <w:rsid w:val="00B66179"/>
    <w:rsid w:val="00B661D7"/>
    <w:rsid w:val="00B67DB4"/>
    <w:rsid w:val="00B7006B"/>
    <w:rsid w:val="00B70F13"/>
    <w:rsid w:val="00B712F4"/>
    <w:rsid w:val="00B714BA"/>
    <w:rsid w:val="00B71596"/>
    <w:rsid w:val="00B71CC1"/>
    <w:rsid w:val="00B7278A"/>
    <w:rsid w:val="00B727DC"/>
    <w:rsid w:val="00B727E4"/>
    <w:rsid w:val="00B72BB8"/>
    <w:rsid w:val="00B73C63"/>
    <w:rsid w:val="00B73F19"/>
    <w:rsid w:val="00B74E3D"/>
    <w:rsid w:val="00B753D1"/>
    <w:rsid w:val="00B7563B"/>
    <w:rsid w:val="00B75A2A"/>
    <w:rsid w:val="00B7620A"/>
    <w:rsid w:val="00B7777A"/>
    <w:rsid w:val="00B77939"/>
    <w:rsid w:val="00B779E0"/>
    <w:rsid w:val="00B77BB8"/>
    <w:rsid w:val="00B80775"/>
    <w:rsid w:val="00B81146"/>
    <w:rsid w:val="00B81640"/>
    <w:rsid w:val="00B8242B"/>
    <w:rsid w:val="00B83455"/>
    <w:rsid w:val="00B834B6"/>
    <w:rsid w:val="00B844E8"/>
    <w:rsid w:val="00B853C6"/>
    <w:rsid w:val="00B8559C"/>
    <w:rsid w:val="00B8578C"/>
    <w:rsid w:val="00B86055"/>
    <w:rsid w:val="00B860CC"/>
    <w:rsid w:val="00B864BC"/>
    <w:rsid w:val="00B86E78"/>
    <w:rsid w:val="00B8744F"/>
    <w:rsid w:val="00B8773A"/>
    <w:rsid w:val="00B905D1"/>
    <w:rsid w:val="00B90D92"/>
    <w:rsid w:val="00B90E43"/>
    <w:rsid w:val="00B91D8C"/>
    <w:rsid w:val="00B92315"/>
    <w:rsid w:val="00B9272C"/>
    <w:rsid w:val="00B92B88"/>
    <w:rsid w:val="00B936F0"/>
    <w:rsid w:val="00B94B98"/>
    <w:rsid w:val="00B94CAC"/>
    <w:rsid w:val="00B957CB"/>
    <w:rsid w:val="00B96C04"/>
    <w:rsid w:val="00B979A3"/>
    <w:rsid w:val="00BA05CE"/>
    <w:rsid w:val="00BA06B3"/>
    <w:rsid w:val="00BA0A7C"/>
    <w:rsid w:val="00BA0E4A"/>
    <w:rsid w:val="00BA1EE3"/>
    <w:rsid w:val="00BA32BA"/>
    <w:rsid w:val="00BA32CA"/>
    <w:rsid w:val="00BA3F0A"/>
    <w:rsid w:val="00BA477A"/>
    <w:rsid w:val="00BA4DDC"/>
    <w:rsid w:val="00BA6C7C"/>
    <w:rsid w:val="00BA6C96"/>
    <w:rsid w:val="00BA7016"/>
    <w:rsid w:val="00BA732F"/>
    <w:rsid w:val="00BA7736"/>
    <w:rsid w:val="00BA787B"/>
    <w:rsid w:val="00BA7CE3"/>
    <w:rsid w:val="00BB0E3E"/>
    <w:rsid w:val="00BB0EFB"/>
    <w:rsid w:val="00BB14F5"/>
    <w:rsid w:val="00BB18C5"/>
    <w:rsid w:val="00BB1D26"/>
    <w:rsid w:val="00BB1E65"/>
    <w:rsid w:val="00BB20CF"/>
    <w:rsid w:val="00BB20F2"/>
    <w:rsid w:val="00BB2903"/>
    <w:rsid w:val="00BB2D42"/>
    <w:rsid w:val="00BB41E5"/>
    <w:rsid w:val="00BB4582"/>
    <w:rsid w:val="00BB5178"/>
    <w:rsid w:val="00BB67AE"/>
    <w:rsid w:val="00BB6BAD"/>
    <w:rsid w:val="00BB6EB3"/>
    <w:rsid w:val="00BB728B"/>
    <w:rsid w:val="00BB7702"/>
    <w:rsid w:val="00BB7718"/>
    <w:rsid w:val="00BB7948"/>
    <w:rsid w:val="00BC049F"/>
    <w:rsid w:val="00BC11E8"/>
    <w:rsid w:val="00BC1896"/>
    <w:rsid w:val="00BC1B54"/>
    <w:rsid w:val="00BC3609"/>
    <w:rsid w:val="00BC3B17"/>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D003A"/>
    <w:rsid w:val="00BD0C6B"/>
    <w:rsid w:val="00BD1CB7"/>
    <w:rsid w:val="00BD1D45"/>
    <w:rsid w:val="00BD29AE"/>
    <w:rsid w:val="00BD3099"/>
    <w:rsid w:val="00BD3E62"/>
    <w:rsid w:val="00BD4185"/>
    <w:rsid w:val="00BD51A9"/>
    <w:rsid w:val="00BD686B"/>
    <w:rsid w:val="00BD6AD7"/>
    <w:rsid w:val="00BD6CB3"/>
    <w:rsid w:val="00BD73E6"/>
    <w:rsid w:val="00BD7C07"/>
    <w:rsid w:val="00BE0021"/>
    <w:rsid w:val="00BE13C2"/>
    <w:rsid w:val="00BE17DA"/>
    <w:rsid w:val="00BE1A8C"/>
    <w:rsid w:val="00BE21A9"/>
    <w:rsid w:val="00BE263E"/>
    <w:rsid w:val="00BE373E"/>
    <w:rsid w:val="00BE3A54"/>
    <w:rsid w:val="00BE3F11"/>
    <w:rsid w:val="00BE438D"/>
    <w:rsid w:val="00BE4B92"/>
    <w:rsid w:val="00BE56AF"/>
    <w:rsid w:val="00BE5CD3"/>
    <w:rsid w:val="00BE603A"/>
    <w:rsid w:val="00BE63E6"/>
    <w:rsid w:val="00BE6ADE"/>
    <w:rsid w:val="00BE6CB3"/>
    <w:rsid w:val="00BE7565"/>
    <w:rsid w:val="00BE7D3E"/>
    <w:rsid w:val="00BF0F36"/>
    <w:rsid w:val="00BF1357"/>
    <w:rsid w:val="00BF162F"/>
    <w:rsid w:val="00BF1750"/>
    <w:rsid w:val="00BF2292"/>
    <w:rsid w:val="00BF2436"/>
    <w:rsid w:val="00BF2574"/>
    <w:rsid w:val="00BF2592"/>
    <w:rsid w:val="00BF2866"/>
    <w:rsid w:val="00BF2E2B"/>
    <w:rsid w:val="00BF2F67"/>
    <w:rsid w:val="00BF321B"/>
    <w:rsid w:val="00BF336E"/>
    <w:rsid w:val="00BF36A4"/>
    <w:rsid w:val="00BF3773"/>
    <w:rsid w:val="00BF3E14"/>
    <w:rsid w:val="00BF3F70"/>
    <w:rsid w:val="00BF3FC2"/>
    <w:rsid w:val="00BF4644"/>
    <w:rsid w:val="00BF4F27"/>
    <w:rsid w:val="00BF6269"/>
    <w:rsid w:val="00BF63AA"/>
    <w:rsid w:val="00C00731"/>
    <w:rsid w:val="00C00D18"/>
    <w:rsid w:val="00C021BE"/>
    <w:rsid w:val="00C02E68"/>
    <w:rsid w:val="00C031C1"/>
    <w:rsid w:val="00C03B8D"/>
    <w:rsid w:val="00C03BB0"/>
    <w:rsid w:val="00C0428C"/>
    <w:rsid w:val="00C04532"/>
    <w:rsid w:val="00C05112"/>
    <w:rsid w:val="00C05E3C"/>
    <w:rsid w:val="00C06D1A"/>
    <w:rsid w:val="00C06FFC"/>
    <w:rsid w:val="00C078F3"/>
    <w:rsid w:val="00C103BF"/>
    <w:rsid w:val="00C11262"/>
    <w:rsid w:val="00C117FE"/>
    <w:rsid w:val="00C11875"/>
    <w:rsid w:val="00C11B12"/>
    <w:rsid w:val="00C11B15"/>
    <w:rsid w:val="00C11CDA"/>
    <w:rsid w:val="00C12A01"/>
    <w:rsid w:val="00C12AEB"/>
    <w:rsid w:val="00C1356B"/>
    <w:rsid w:val="00C14E81"/>
    <w:rsid w:val="00C151D0"/>
    <w:rsid w:val="00C1581A"/>
    <w:rsid w:val="00C15F6D"/>
    <w:rsid w:val="00C16388"/>
    <w:rsid w:val="00C16421"/>
    <w:rsid w:val="00C17C1B"/>
    <w:rsid w:val="00C20366"/>
    <w:rsid w:val="00C220C2"/>
    <w:rsid w:val="00C235C1"/>
    <w:rsid w:val="00C237F5"/>
    <w:rsid w:val="00C23B1D"/>
    <w:rsid w:val="00C23D48"/>
    <w:rsid w:val="00C23DC1"/>
    <w:rsid w:val="00C24241"/>
    <w:rsid w:val="00C243CB"/>
    <w:rsid w:val="00C247D2"/>
    <w:rsid w:val="00C24A70"/>
    <w:rsid w:val="00C24AB5"/>
    <w:rsid w:val="00C24DA3"/>
    <w:rsid w:val="00C26C88"/>
    <w:rsid w:val="00C27401"/>
    <w:rsid w:val="00C3021E"/>
    <w:rsid w:val="00C30B1F"/>
    <w:rsid w:val="00C3100F"/>
    <w:rsid w:val="00C31531"/>
    <w:rsid w:val="00C317AA"/>
    <w:rsid w:val="00C31E36"/>
    <w:rsid w:val="00C31E3D"/>
    <w:rsid w:val="00C31EF2"/>
    <w:rsid w:val="00C325C5"/>
    <w:rsid w:val="00C328F2"/>
    <w:rsid w:val="00C32DFC"/>
    <w:rsid w:val="00C32FD3"/>
    <w:rsid w:val="00C3399E"/>
    <w:rsid w:val="00C34A7D"/>
    <w:rsid w:val="00C34B1A"/>
    <w:rsid w:val="00C352BA"/>
    <w:rsid w:val="00C35570"/>
    <w:rsid w:val="00C3581E"/>
    <w:rsid w:val="00C3596F"/>
    <w:rsid w:val="00C36247"/>
    <w:rsid w:val="00C3671A"/>
    <w:rsid w:val="00C373F2"/>
    <w:rsid w:val="00C40424"/>
    <w:rsid w:val="00C407EB"/>
    <w:rsid w:val="00C4276C"/>
    <w:rsid w:val="00C42969"/>
    <w:rsid w:val="00C4329D"/>
    <w:rsid w:val="00C43374"/>
    <w:rsid w:val="00C44FD5"/>
    <w:rsid w:val="00C45137"/>
    <w:rsid w:val="00C45A69"/>
    <w:rsid w:val="00C45FFF"/>
    <w:rsid w:val="00C462B1"/>
    <w:rsid w:val="00C4630C"/>
    <w:rsid w:val="00C46538"/>
    <w:rsid w:val="00C46AA2"/>
    <w:rsid w:val="00C46B44"/>
    <w:rsid w:val="00C46C48"/>
    <w:rsid w:val="00C47885"/>
    <w:rsid w:val="00C502C3"/>
    <w:rsid w:val="00C50BCF"/>
    <w:rsid w:val="00C515A8"/>
    <w:rsid w:val="00C517B6"/>
    <w:rsid w:val="00C51883"/>
    <w:rsid w:val="00C51A87"/>
    <w:rsid w:val="00C51E3D"/>
    <w:rsid w:val="00C5217A"/>
    <w:rsid w:val="00C542F0"/>
    <w:rsid w:val="00C546BA"/>
    <w:rsid w:val="00C55F0E"/>
    <w:rsid w:val="00C5709A"/>
    <w:rsid w:val="00C5750E"/>
    <w:rsid w:val="00C57778"/>
    <w:rsid w:val="00C57CDB"/>
    <w:rsid w:val="00C57F04"/>
    <w:rsid w:val="00C60A9B"/>
    <w:rsid w:val="00C60F8E"/>
    <w:rsid w:val="00C6108B"/>
    <w:rsid w:val="00C62A39"/>
    <w:rsid w:val="00C62F58"/>
    <w:rsid w:val="00C633AB"/>
    <w:rsid w:val="00C64BE8"/>
    <w:rsid w:val="00C64E69"/>
    <w:rsid w:val="00C6522B"/>
    <w:rsid w:val="00C65295"/>
    <w:rsid w:val="00C66B2F"/>
    <w:rsid w:val="00C715E0"/>
    <w:rsid w:val="00C7180B"/>
    <w:rsid w:val="00C71C35"/>
    <w:rsid w:val="00C7233D"/>
    <w:rsid w:val="00C723BC"/>
    <w:rsid w:val="00C72F58"/>
    <w:rsid w:val="00C73810"/>
    <w:rsid w:val="00C73F85"/>
    <w:rsid w:val="00C7480A"/>
    <w:rsid w:val="00C751E8"/>
    <w:rsid w:val="00C7522B"/>
    <w:rsid w:val="00C76888"/>
    <w:rsid w:val="00C77876"/>
    <w:rsid w:val="00C80C9F"/>
    <w:rsid w:val="00C80D03"/>
    <w:rsid w:val="00C80D37"/>
    <w:rsid w:val="00C81304"/>
    <w:rsid w:val="00C814DF"/>
    <w:rsid w:val="00C8151A"/>
    <w:rsid w:val="00C81770"/>
    <w:rsid w:val="00C8184D"/>
    <w:rsid w:val="00C81C99"/>
    <w:rsid w:val="00C82355"/>
    <w:rsid w:val="00C824CE"/>
    <w:rsid w:val="00C82609"/>
    <w:rsid w:val="00C82804"/>
    <w:rsid w:val="00C836FC"/>
    <w:rsid w:val="00C85C0F"/>
    <w:rsid w:val="00C85ED9"/>
    <w:rsid w:val="00C8640E"/>
    <w:rsid w:val="00C86645"/>
    <w:rsid w:val="00C86743"/>
    <w:rsid w:val="00C86FEF"/>
    <w:rsid w:val="00C87821"/>
    <w:rsid w:val="00C8795F"/>
    <w:rsid w:val="00C907B0"/>
    <w:rsid w:val="00C90AB7"/>
    <w:rsid w:val="00C91626"/>
    <w:rsid w:val="00C925F8"/>
    <w:rsid w:val="00C92726"/>
    <w:rsid w:val="00C9365B"/>
    <w:rsid w:val="00C93894"/>
    <w:rsid w:val="00C93BCA"/>
    <w:rsid w:val="00C94642"/>
    <w:rsid w:val="00C94AEE"/>
    <w:rsid w:val="00C94FFA"/>
    <w:rsid w:val="00C95504"/>
    <w:rsid w:val="00C95BF8"/>
    <w:rsid w:val="00C95FF7"/>
    <w:rsid w:val="00C96AF0"/>
    <w:rsid w:val="00C96E25"/>
    <w:rsid w:val="00C975ED"/>
    <w:rsid w:val="00C9778A"/>
    <w:rsid w:val="00C978F4"/>
    <w:rsid w:val="00C97FEC"/>
    <w:rsid w:val="00CA04C9"/>
    <w:rsid w:val="00CA1130"/>
    <w:rsid w:val="00CA19CB"/>
    <w:rsid w:val="00CA1C76"/>
    <w:rsid w:val="00CA1F8F"/>
    <w:rsid w:val="00CA21AB"/>
    <w:rsid w:val="00CA2213"/>
    <w:rsid w:val="00CA2591"/>
    <w:rsid w:val="00CA2DB1"/>
    <w:rsid w:val="00CA48A3"/>
    <w:rsid w:val="00CA4CDB"/>
    <w:rsid w:val="00CA6689"/>
    <w:rsid w:val="00CA6C7B"/>
    <w:rsid w:val="00CA73A0"/>
    <w:rsid w:val="00CA7751"/>
    <w:rsid w:val="00CA7E6D"/>
    <w:rsid w:val="00CB0AC3"/>
    <w:rsid w:val="00CB147A"/>
    <w:rsid w:val="00CB15D8"/>
    <w:rsid w:val="00CB17C6"/>
    <w:rsid w:val="00CB285C"/>
    <w:rsid w:val="00CB306A"/>
    <w:rsid w:val="00CB392A"/>
    <w:rsid w:val="00CB4163"/>
    <w:rsid w:val="00CB47C1"/>
    <w:rsid w:val="00CB4B47"/>
    <w:rsid w:val="00CB4CDB"/>
    <w:rsid w:val="00CB567D"/>
    <w:rsid w:val="00CB6234"/>
    <w:rsid w:val="00CB62CB"/>
    <w:rsid w:val="00CB651F"/>
    <w:rsid w:val="00CB689B"/>
    <w:rsid w:val="00CB6E99"/>
    <w:rsid w:val="00CB70F1"/>
    <w:rsid w:val="00CB7A46"/>
    <w:rsid w:val="00CC0458"/>
    <w:rsid w:val="00CC0A9B"/>
    <w:rsid w:val="00CC18CF"/>
    <w:rsid w:val="00CC1CF5"/>
    <w:rsid w:val="00CC251D"/>
    <w:rsid w:val="00CC30A3"/>
    <w:rsid w:val="00CC3806"/>
    <w:rsid w:val="00CC4281"/>
    <w:rsid w:val="00CC42F8"/>
    <w:rsid w:val="00CC46A3"/>
    <w:rsid w:val="00CC4992"/>
    <w:rsid w:val="00CC568A"/>
    <w:rsid w:val="00CC648A"/>
    <w:rsid w:val="00CC6F06"/>
    <w:rsid w:val="00CC71F9"/>
    <w:rsid w:val="00CC76CE"/>
    <w:rsid w:val="00CD0910"/>
    <w:rsid w:val="00CD0ABD"/>
    <w:rsid w:val="00CD0CDA"/>
    <w:rsid w:val="00CD1176"/>
    <w:rsid w:val="00CD1E1E"/>
    <w:rsid w:val="00CD2066"/>
    <w:rsid w:val="00CD2111"/>
    <w:rsid w:val="00CD259C"/>
    <w:rsid w:val="00CD4500"/>
    <w:rsid w:val="00CD46F6"/>
    <w:rsid w:val="00CD480B"/>
    <w:rsid w:val="00CD4A93"/>
    <w:rsid w:val="00CD6677"/>
    <w:rsid w:val="00CD6F45"/>
    <w:rsid w:val="00CE0417"/>
    <w:rsid w:val="00CE0736"/>
    <w:rsid w:val="00CE09AE"/>
    <w:rsid w:val="00CE0B25"/>
    <w:rsid w:val="00CE0BE9"/>
    <w:rsid w:val="00CE11A2"/>
    <w:rsid w:val="00CE2CA5"/>
    <w:rsid w:val="00CE2F4B"/>
    <w:rsid w:val="00CE30F0"/>
    <w:rsid w:val="00CE3B09"/>
    <w:rsid w:val="00CE3DDC"/>
    <w:rsid w:val="00CE3F65"/>
    <w:rsid w:val="00CE3FFA"/>
    <w:rsid w:val="00CE4BAA"/>
    <w:rsid w:val="00CE4F99"/>
    <w:rsid w:val="00CE63EE"/>
    <w:rsid w:val="00CE66F4"/>
    <w:rsid w:val="00CE6E78"/>
    <w:rsid w:val="00CE7285"/>
    <w:rsid w:val="00CE73AE"/>
    <w:rsid w:val="00CE7EE1"/>
    <w:rsid w:val="00CF0118"/>
    <w:rsid w:val="00CF1266"/>
    <w:rsid w:val="00CF16FB"/>
    <w:rsid w:val="00CF1A8D"/>
    <w:rsid w:val="00CF2295"/>
    <w:rsid w:val="00CF2BE1"/>
    <w:rsid w:val="00CF3AC5"/>
    <w:rsid w:val="00CF3BDE"/>
    <w:rsid w:val="00CF40ED"/>
    <w:rsid w:val="00CF549F"/>
    <w:rsid w:val="00CF5A13"/>
    <w:rsid w:val="00CF5DA5"/>
    <w:rsid w:val="00CF6654"/>
    <w:rsid w:val="00CF6D36"/>
    <w:rsid w:val="00CF6F66"/>
    <w:rsid w:val="00CF77CF"/>
    <w:rsid w:val="00CF7E12"/>
    <w:rsid w:val="00D00106"/>
    <w:rsid w:val="00D01B3A"/>
    <w:rsid w:val="00D020F4"/>
    <w:rsid w:val="00D028C0"/>
    <w:rsid w:val="00D02A1D"/>
    <w:rsid w:val="00D0306E"/>
    <w:rsid w:val="00D04391"/>
    <w:rsid w:val="00D0476D"/>
    <w:rsid w:val="00D047DF"/>
    <w:rsid w:val="00D050C0"/>
    <w:rsid w:val="00D0523C"/>
    <w:rsid w:val="00D05DEB"/>
    <w:rsid w:val="00D05E0D"/>
    <w:rsid w:val="00D05F32"/>
    <w:rsid w:val="00D069A6"/>
    <w:rsid w:val="00D07ABE"/>
    <w:rsid w:val="00D07D5B"/>
    <w:rsid w:val="00D10338"/>
    <w:rsid w:val="00D10F21"/>
    <w:rsid w:val="00D11811"/>
    <w:rsid w:val="00D11C46"/>
    <w:rsid w:val="00D12497"/>
    <w:rsid w:val="00D13972"/>
    <w:rsid w:val="00D140F8"/>
    <w:rsid w:val="00D152E1"/>
    <w:rsid w:val="00D15DEC"/>
    <w:rsid w:val="00D1629B"/>
    <w:rsid w:val="00D1659D"/>
    <w:rsid w:val="00D166D5"/>
    <w:rsid w:val="00D16E27"/>
    <w:rsid w:val="00D17833"/>
    <w:rsid w:val="00D202C0"/>
    <w:rsid w:val="00D205D6"/>
    <w:rsid w:val="00D212C2"/>
    <w:rsid w:val="00D22352"/>
    <w:rsid w:val="00D229A7"/>
    <w:rsid w:val="00D23A0A"/>
    <w:rsid w:val="00D24A0B"/>
    <w:rsid w:val="00D2631F"/>
    <w:rsid w:val="00D264FB"/>
    <w:rsid w:val="00D2694A"/>
    <w:rsid w:val="00D26B31"/>
    <w:rsid w:val="00D277CF"/>
    <w:rsid w:val="00D30761"/>
    <w:rsid w:val="00D3079C"/>
    <w:rsid w:val="00D307A6"/>
    <w:rsid w:val="00D312F2"/>
    <w:rsid w:val="00D3198B"/>
    <w:rsid w:val="00D32169"/>
    <w:rsid w:val="00D32A7B"/>
    <w:rsid w:val="00D32FE1"/>
    <w:rsid w:val="00D33692"/>
    <w:rsid w:val="00D33896"/>
    <w:rsid w:val="00D33C85"/>
    <w:rsid w:val="00D343CA"/>
    <w:rsid w:val="00D35E19"/>
    <w:rsid w:val="00D35EFF"/>
    <w:rsid w:val="00D36C35"/>
    <w:rsid w:val="00D36ED0"/>
    <w:rsid w:val="00D37582"/>
    <w:rsid w:val="00D37940"/>
    <w:rsid w:val="00D37ADD"/>
    <w:rsid w:val="00D37E5A"/>
    <w:rsid w:val="00D41C47"/>
    <w:rsid w:val="00D41D7E"/>
    <w:rsid w:val="00D42073"/>
    <w:rsid w:val="00D42E5F"/>
    <w:rsid w:val="00D468A1"/>
    <w:rsid w:val="00D472B8"/>
    <w:rsid w:val="00D4732E"/>
    <w:rsid w:val="00D47A89"/>
    <w:rsid w:val="00D47B0F"/>
    <w:rsid w:val="00D50618"/>
    <w:rsid w:val="00D50C35"/>
    <w:rsid w:val="00D5195A"/>
    <w:rsid w:val="00D51F0F"/>
    <w:rsid w:val="00D52102"/>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2ABE"/>
    <w:rsid w:val="00D63CA3"/>
    <w:rsid w:val="00D64C6E"/>
    <w:rsid w:val="00D64DBC"/>
    <w:rsid w:val="00D65117"/>
    <w:rsid w:val="00D65620"/>
    <w:rsid w:val="00D65FF8"/>
    <w:rsid w:val="00D6710D"/>
    <w:rsid w:val="00D67523"/>
    <w:rsid w:val="00D67C65"/>
    <w:rsid w:val="00D70191"/>
    <w:rsid w:val="00D70698"/>
    <w:rsid w:val="00D72906"/>
    <w:rsid w:val="00D729B2"/>
    <w:rsid w:val="00D72BC8"/>
    <w:rsid w:val="00D72BCE"/>
    <w:rsid w:val="00D73E07"/>
    <w:rsid w:val="00D740A7"/>
    <w:rsid w:val="00D74501"/>
    <w:rsid w:val="00D74A52"/>
    <w:rsid w:val="00D74DE1"/>
    <w:rsid w:val="00D74DE9"/>
    <w:rsid w:val="00D75056"/>
    <w:rsid w:val="00D755EE"/>
    <w:rsid w:val="00D75EA4"/>
    <w:rsid w:val="00D76171"/>
    <w:rsid w:val="00D7707D"/>
    <w:rsid w:val="00D77E65"/>
    <w:rsid w:val="00D8077C"/>
    <w:rsid w:val="00D8147A"/>
    <w:rsid w:val="00D81B3D"/>
    <w:rsid w:val="00D826B4"/>
    <w:rsid w:val="00D84566"/>
    <w:rsid w:val="00D853F4"/>
    <w:rsid w:val="00D85C4A"/>
    <w:rsid w:val="00D86197"/>
    <w:rsid w:val="00D86499"/>
    <w:rsid w:val="00D8752F"/>
    <w:rsid w:val="00D87BD6"/>
    <w:rsid w:val="00D87ECB"/>
    <w:rsid w:val="00D90A75"/>
    <w:rsid w:val="00D91970"/>
    <w:rsid w:val="00D91FA4"/>
    <w:rsid w:val="00D923C4"/>
    <w:rsid w:val="00D92951"/>
    <w:rsid w:val="00D929ED"/>
    <w:rsid w:val="00D92C11"/>
    <w:rsid w:val="00D93586"/>
    <w:rsid w:val="00D94684"/>
    <w:rsid w:val="00D9485C"/>
    <w:rsid w:val="00D94AA7"/>
    <w:rsid w:val="00D94B05"/>
    <w:rsid w:val="00D95BF4"/>
    <w:rsid w:val="00D9667F"/>
    <w:rsid w:val="00D96933"/>
    <w:rsid w:val="00D97318"/>
    <w:rsid w:val="00D97927"/>
    <w:rsid w:val="00D97DF1"/>
    <w:rsid w:val="00DA0047"/>
    <w:rsid w:val="00DA07F0"/>
    <w:rsid w:val="00DA0C84"/>
    <w:rsid w:val="00DA117B"/>
    <w:rsid w:val="00DA122F"/>
    <w:rsid w:val="00DA161E"/>
    <w:rsid w:val="00DA1EAF"/>
    <w:rsid w:val="00DA27C0"/>
    <w:rsid w:val="00DA2A7B"/>
    <w:rsid w:val="00DA354F"/>
    <w:rsid w:val="00DA3576"/>
    <w:rsid w:val="00DA35F7"/>
    <w:rsid w:val="00DA3BFB"/>
    <w:rsid w:val="00DA3D06"/>
    <w:rsid w:val="00DA3D0C"/>
    <w:rsid w:val="00DA3E58"/>
    <w:rsid w:val="00DA3EDB"/>
    <w:rsid w:val="00DA4CC8"/>
    <w:rsid w:val="00DA63CC"/>
    <w:rsid w:val="00DA6C4E"/>
    <w:rsid w:val="00DA7177"/>
    <w:rsid w:val="00DA7631"/>
    <w:rsid w:val="00DA7A97"/>
    <w:rsid w:val="00DA7AB3"/>
    <w:rsid w:val="00DA7F0D"/>
    <w:rsid w:val="00DB222D"/>
    <w:rsid w:val="00DB2454"/>
    <w:rsid w:val="00DB3676"/>
    <w:rsid w:val="00DB3738"/>
    <w:rsid w:val="00DB3ACF"/>
    <w:rsid w:val="00DB40EA"/>
    <w:rsid w:val="00DB4DB4"/>
    <w:rsid w:val="00DB5542"/>
    <w:rsid w:val="00DB5AD9"/>
    <w:rsid w:val="00DB604F"/>
    <w:rsid w:val="00DB68BE"/>
    <w:rsid w:val="00DB6B0C"/>
    <w:rsid w:val="00DB6E92"/>
    <w:rsid w:val="00DB7227"/>
    <w:rsid w:val="00DB7D1B"/>
    <w:rsid w:val="00DC07B8"/>
    <w:rsid w:val="00DC0CA2"/>
    <w:rsid w:val="00DC1306"/>
    <w:rsid w:val="00DC176F"/>
    <w:rsid w:val="00DC1C04"/>
    <w:rsid w:val="00DC1DF0"/>
    <w:rsid w:val="00DC2192"/>
    <w:rsid w:val="00DC21D3"/>
    <w:rsid w:val="00DC2228"/>
    <w:rsid w:val="00DC2477"/>
    <w:rsid w:val="00DC2B1D"/>
    <w:rsid w:val="00DC34C3"/>
    <w:rsid w:val="00DC40E8"/>
    <w:rsid w:val="00DC4E53"/>
    <w:rsid w:val="00DC5E4C"/>
    <w:rsid w:val="00DC6391"/>
    <w:rsid w:val="00DC6500"/>
    <w:rsid w:val="00DC65DB"/>
    <w:rsid w:val="00DC6658"/>
    <w:rsid w:val="00DC7028"/>
    <w:rsid w:val="00DC77AA"/>
    <w:rsid w:val="00DC7AC7"/>
    <w:rsid w:val="00DD08F5"/>
    <w:rsid w:val="00DD0980"/>
    <w:rsid w:val="00DD125C"/>
    <w:rsid w:val="00DD143B"/>
    <w:rsid w:val="00DD2C2C"/>
    <w:rsid w:val="00DD32A6"/>
    <w:rsid w:val="00DD369B"/>
    <w:rsid w:val="00DD3BD5"/>
    <w:rsid w:val="00DD4535"/>
    <w:rsid w:val="00DD4B59"/>
    <w:rsid w:val="00DD50A9"/>
    <w:rsid w:val="00DD5907"/>
    <w:rsid w:val="00DD61FE"/>
    <w:rsid w:val="00DD64AA"/>
    <w:rsid w:val="00DD6D84"/>
    <w:rsid w:val="00DD6EB7"/>
    <w:rsid w:val="00DD6F83"/>
    <w:rsid w:val="00DD70FA"/>
    <w:rsid w:val="00DE0538"/>
    <w:rsid w:val="00DE07B1"/>
    <w:rsid w:val="00DE0896"/>
    <w:rsid w:val="00DE120D"/>
    <w:rsid w:val="00DE2E19"/>
    <w:rsid w:val="00DE3143"/>
    <w:rsid w:val="00DE35F8"/>
    <w:rsid w:val="00DE385C"/>
    <w:rsid w:val="00DE42DE"/>
    <w:rsid w:val="00DE578E"/>
    <w:rsid w:val="00DE584F"/>
    <w:rsid w:val="00DE6B23"/>
    <w:rsid w:val="00DE6B30"/>
    <w:rsid w:val="00DE6E74"/>
    <w:rsid w:val="00DE710B"/>
    <w:rsid w:val="00DE72EE"/>
    <w:rsid w:val="00DE7362"/>
    <w:rsid w:val="00DE780F"/>
    <w:rsid w:val="00DF0501"/>
    <w:rsid w:val="00DF15D7"/>
    <w:rsid w:val="00DF1B70"/>
    <w:rsid w:val="00DF1BF2"/>
    <w:rsid w:val="00DF1C0F"/>
    <w:rsid w:val="00DF3527"/>
    <w:rsid w:val="00DF35F2"/>
    <w:rsid w:val="00DF3672"/>
    <w:rsid w:val="00DF394C"/>
    <w:rsid w:val="00DF3A9A"/>
    <w:rsid w:val="00DF3E12"/>
    <w:rsid w:val="00DF4A72"/>
    <w:rsid w:val="00DF50AB"/>
    <w:rsid w:val="00DF524E"/>
    <w:rsid w:val="00DF5D19"/>
    <w:rsid w:val="00DF5EA4"/>
    <w:rsid w:val="00DF69A3"/>
    <w:rsid w:val="00DF6CC2"/>
    <w:rsid w:val="00DF6FB5"/>
    <w:rsid w:val="00E006E4"/>
    <w:rsid w:val="00E00A98"/>
    <w:rsid w:val="00E0127D"/>
    <w:rsid w:val="00E017EE"/>
    <w:rsid w:val="00E020F5"/>
    <w:rsid w:val="00E022E2"/>
    <w:rsid w:val="00E02800"/>
    <w:rsid w:val="00E02AAD"/>
    <w:rsid w:val="00E02D4E"/>
    <w:rsid w:val="00E03461"/>
    <w:rsid w:val="00E03A4B"/>
    <w:rsid w:val="00E03A50"/>
    <w:rsid w:val="00E03AFA"/>
    <w:rsid w:val="00E03C85"/>
    <w:rsid w:val="00E04052"/>
    <w:rsid w:val="00E04621"/>
    <w:rsid w:val="00E051FD"/>
    <w:rsid w:val="00E05402"/>
    <w:rsid w:val="00E0678A"/>
    <w:rsid w:val="00E07540"/>
    <w:rsid w:val="00E0769B"/>
    <w:rsid w:val="00E07E4A"/>
    <w:rsid w:val="00E10812"/>
    <w:rsid w:val="00E1095A"/>
    <w:rsid w:val="00E10B23"/>
    <w:rsid w:val="00E11083"/>
    <w:rsid w:val="00E11714"/>
    <w:rsid w:val="00E11C34"/>
    <w:rsid w:val="00E11CBF"/>
    <w:rsid w:val="00E11F7D"/>
    <w:rsid w:val="00E13344"/>
    <w:rsid w:val="00E13A84"/>
    <w:rsid w:val="00E14AFB"/>
    <w:rsid w:val="00E14C0D"/>
    <w:rsid w:val="00E15F13"/>
    <w:rsid w:val="00E163C0"/>
    <w:rsid w:val="00E16539"/>
    <w:rsid w:val="00E16650"/>
    <w:rsid w:val="00E17492"/>
    <w:rsid w:val="00E17A61"/>
    <w:rsid w:val="00E200BD"/>
    <w:rsid w:val="00E209CE"/>
    <w:rsid w:val="00E20D41"/>
    <w:rsid w:val="00E21950"/>
    <w:rsid w:val="00E21954"/>
    <w:rsid w:val="00E23171"/>
    <w:rsid w:val="00E2376B"/>
    <w:rsid w:val="00E24353"/>
    <w:rsid w:val="00E245D5"/>
    <w:rsid w:val="00E248AB"/>
    <w:rsid w:val="00E25D72"/>
    <w:rsid w:val="00E25E6A"/>
    <w:rsid w:val="00E26238"/>
    <w:rsid w:val="00E266C7"/>
    <w:rsid w:val="00E304BA"/>
    <w:rsid w:val="00E318FB"/>
    <w:rsid w:val="00E31C35"/>
    <w:rsid w:val="00E3247C"/>
    <w:rsid w:val="00E328D5"/>
    <w:rsid w:val="00E3319F"/>
    <w:rsid w:val="00E332E8"/>
    <w:rsid w:val="00E33B8F"/>
    <w:rsid w:val="00E33D0D"/>
    <w:rsid w:val="00E34CFD"/>
    <w:rsid w:val="00E36B08"/>
    <w:rsid w:val="00E37786"/>
    <w:rsid w:val="00E400EB"/>
    <w:rsid w:val="00E40624"/>
    <w:rsid w:val="00E408BF"/>
    <w:rsid w:val="00E40B66"/>
    <w:rsid w:val="00E40DBF"/>
    <w:rsid w:val="00E410E9"/>
    <w:rsid w:val="00E41221"/>
    <w:rsid w:val="00E42AAA"/>
    <w:rsid w:val="00E42AAF"/>
    <w:rsid w:val="00E42B81"/>
    <w:rsid w:val="00E42CF1"/>
    <w:rsid w:val="00E42D0E"/>
    <w:rsid w:val="00E4329F"/>
    <w:rsid w:val="00E43532"/>
    <w:rsid w:val="00E435D7"/>
    <w:rsid w:val="00E4432B"/>
    <w:rsid w:val="00E4523D"/>
    <w:rsid w:val="00E45578"/>
    <w:rsid w:val="00E4581B"/>
    <w:rsid w:val="00E463B4"/>
    <w:rsid w:val="00E46837"/>
    <w:rsid w:val="00E46D09"/>
    <w:rsid w:val="00E46D15"/>
    <w:rsid w:val="00E46F69"/>
    <w:rsid w:val="00E477FE"/>
    <w:rsid w:val="00E50D2A"/>
    <w:rsid w:val="00E51A1D"/>
    <w:rsid w:val="00E5213A"/>
    <w:rsid w:val="00E522CE"/>
    <w:rsid w:val="00E5242B"/>
    <w:rsid w:val="00E52BE6"/>
    <w:rsid w:val="00E52DC7"/>
    <w:rsid w:val="00E52E2A"/>
    <w:rsid w:val="00E5338D"/>
    <w:rsid w:val="00E5374C"/>
    <w:rsid w:val="00E53C1B"/>
    <w:rsid w:val="00E544C1"/>
    <w:rsid w:val="00E54D26"/>
    <w:rsid w:val="00E55A58"/>
    <w:rsid w:val="00E55BE5"/>
    <w:rsid w:val="00E55DFC"/>
    <w:rsid w:val="00E55FF3"/>
    <w:rsid w:val="00E5635C"/>
    <w:rsid w:val="00E56CF6"/>
    <w:rsid w:val="00E56CF8"/>
    <w:rsid w:val="00E5708C"/>
    <w:rsid w:val="00E57A30"/>
    <w:rsid w:val="00E57F35"/>
    <w:rsid w:val="00E610D6"/>
    <w:rsid w:val="00E612EA"/>
    <w:rsid w:val="00E61693"/>
    <w:rsid w:val="00E620A6"/>
    <w:rsid w:val="00E625F0"/>
    <w:rsid w:val="00E62A4F"/>
    <w:rsid w:val="00E631D5"/>
    <w:rsid w:val="00E63447"/>
    <w:rsid w:val="00E63B78"/>
    <w:rsid w:val="00E64650"/>
    <w:rsid w:val="00E64B2F"/>
    <w:rsid w:val="00E64C35"/>
    <w:rsid w:val="00E65013"/>
    <w:rsid w:val="00E651DE"/>
    <w:rsid w:val="00E654B6"/>
    <w:rsid w:val="00E65B0E"/>
    <w:rsid w:val="00E6637F"/>
    <w:rsid w:val="00E70206"/>
    <w:rsid w:val="00E70E67"/>
    <w:rsid w:val="00E71BBE"/>
    <w:rsid w:val="00E71C91"/>
    <w:rsid w:val="00E7236F"/>
    <w:rsid w:val="00E72A9F"/>
    <w:rsid w:val="00E72D22"/>
    <w:rsid w:val="00E7316D"/>
    <w:rsid w:val="00E73D3A"/>
    <w:rsid w:val="00E74E87"/>
    <w:rsid w:val="00E74F55"/>
    <w:rsid w:val="00E754A8"/>
    <w:rsid w:val="00E754F7"/>
    <w:rsid w:val="00E77238"/>
    <w:rsid w:val="00E77407"/>
    <w:rsid w:val="00E80182"/>
    <w:rsid w:val="00E8027B"/>
    <w:rsid w:val="00E8027E"/>
    <w:rsid w:val="00E806D2"/>
    <w:rsid w:val="00E80D29"/>
    <w:rsid w:val="00E8132C"/>
    <w:rsid w:val="00E81437"/>
    <w:rsid w:val="00E816D2"/>
    <w:rsid w:val="00E819CB"/>
    <w:rsid w:val="00E81D27"/>
    <w:rsid w:val="00E824A4"/>
    <w:rsid w:val="00E82723"/>
    <w:rsid w:val="00E82736"/>
    <w:rsid w:val="00E827FE"/>
    <w:rsid w:val="00E82A93"/>
    <w:rsid w:val="00E82AE4"/>
    <w:rsid w:val="00E83067"/>
    <w:rsid w:val="00E83DF3"/>
    <w:rsid w:val="00E840E7"/>
    <w:rsid w:val="00E852CB"/>
    <w:rsid w:val="00E85FDE"/>
    <w:rsid w:val="00E86A5A"/>
    <w:rsid w:val="00E87058"/>
    <w:rsid w:val="00E870F6"/>
    <w:rsid w:val="00E871AF"/>
    <w:rsid w:val="00E873C2"/>
    <w:rsid w:val="00E87C54"/>
    <w:rsid w:val="00E87CE2"/>
    <w:rsid w:val="00E900EA"/>
    <w:rsid w:val="00E90617"/>
    <w:rsid w:val="00E90D5A"/>
    <w:rsid w:val="00E9195F"/>
    <w:rsid w:val="00E920E1"/>
    <w:rsid w:val="00E93E6B"/>
    <w:rsid w:val="00E94720"/>
    <w:rsid w:val="00E94A6B"/>
    <w:rsid w:val="00E94C40"/>
    <w:rsid w:val="00E9535F"/>
    <w:rsid w:val="00E95B0F"/>
    <w:rsid w:val="00E95CC4"/>
    <w:rsid w:val="00E95FA2"/>
    <w:rsid w:val="00E96E8E"/>
    <w:rsid w:val="00EA0A2D"/>
    <w:rsid w:val="00EA0BB5"/>
    <w:rsid w:val="00EA0E7A"/>
    <w:rsid w:val="00EA1F2A"/>
    <w:rsid w:val="00EA2CE4"/>
    <w:rsid w:val="00EA38BD"/>
    <w:rsid w:val="00EA48C1"/>
    <w:rsid w:val="00EA48D0"/>
    <w:rsid w:val="00EA4DBE"/>
    <w:rsid w:val="00EA525E"/>
    <w:rsid w:val="00EA5A74"/>
    <w:rsid w:val="00EA678C"/>
    <w:rsid w:val="00EA6901"/>
    <w:rsid w:val="00EA6A6E"/>
    <w:rsid w:val="00EA6BC7"/>
    <w:rsid w:val="00EA6DCB"/>
    <w:rsid w:val="00EA6F87"/>
    <w:rsid w:val="00EA775A"/>
    <w:rsid w:val="00EA7980"/>
    <w:rsid w:val="00EB02F7"/>
    <w:rsid w:val="00EB05F2"/>
    <w:rsid w:val="00EB2E0D"/>
    <w:rsid w:val="00EB30C8"/>
    <w:rsid w:val="00EB3521"/>
    <w:rsid w:val="00EB41AE"/>
    <w:rsid w:val="00EB4878"/>
    <w:rsid w:val="00EB4A61"/>
    <w:rsid w:val="00EB50D7"/>
    <w:rsid w:val="00EB5ADB"/>
    <w:rsid w:val="00EB5D6D"/>
    <w:rsid w:val="00EB6218"/>
    <w:rsid w:val="00EB6834"/>
    <w:rsid w:val="00EB69E2"/>
    <w:rsid w:val="00EB69EF"/>
    <w:rsid w:val="00EB6BDD"/>
    <w:rsid w:val="00EB7706"/>
    <w:rsid w:val="00EB780F"/>
    <w:rsid w:val="00EB7F8F"/>
    <w:rsid w:val="00EC08AE"/>
    <w:rsid w:val="00EC0C0C"/>
    <w:rsid w:val="00EC185B"/>
    <w:rsid w:val="00EC1F0C"/>
    <w:rsid w:val="00EC220A"/>
    <w:rsid w:val="00EC2502"/>
    <w:rsid w:val="00EC26F0"/>
    <w:rsid w:val="00EC3254"/>
    <w:rsid w:val="00EC32F8"/>
    <w:rsid w:val="00EC40F4"/>
    <w:rsid w:val="00EC4F39"/>
    <w:rsid w:val="00EC5043"/>
    <w:rsid w:val="00EC535E"/>
    <w:rsid w:val="00EC5DFD"/>
    <w:rsid w:val="00EC6022"/>
    <w:rsid w:val="00EC6D13"/>
    <w:rsid w:val="00EC70E0"/>
    <w:rsid w:val="00EC7772"/>
    <w:rsid w:val="00EC79C5"/>
    <w:rsid w:val="00EC7F69"/>
    <w:rsid w:val="00ED04CF"/>
    <w:rsid w:val="00ED0747"/>
    <w:rsid w:val="00ED2FDB"/>
    <w:rsid w:val="00ED37C3"/>
    <w:rsid w:val="00ED3E1B"/>
    <w:rsid w:val="00ED42C7"/>
    <w:rsid w:val="00ED43C7"/>
    <w:rsid w:val="00ED44E1"/>
    <w:rsid w:val="00ED5F52"/>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5237"/>
    <w:rsid w:val="00EE55B2"/>
    <w:rsid w:val="00EE56B9"/>
    <w:rsid w:val="00EE5B81"/>
    <w:rsid w:val="00EE60DC"/>
    <w:rsid w:val="00EE692A"/>
    <w:rsid w:val="00EE6B3C"/>
    <w:rsid w:val="00EE6DD2"/>
    <w:rsid w:val="00EE74D8"/>
    <w:rsid w:val="00EE7841"/>
    <w:rsid w:val="00EE7AA4"/>
    <w:rsid w:val="00EE7AD7"/>
    <w:rsid w:val="00EE7DA9"/>
    <w:rsid w:val="00EF14AF"/>
    <w:rsid w:val="00EF214A"/>
    <w:rsid w:val="00EF2652"/>
    <w:rsid w:val="00EF34D3"/>
    <w:rsid w:val="00EF38CF"/>
    <w:rsid w:val="00EF3C89"/>
    <w:rsid w:val="00EF4A3C"/>
    <w:rsid w:val="00EF5062"/>
    <w:rsid w:val="00EF53FF"/>
    <w:rsid w:val="00EF5BF6"/>
    <w:rsid w:val="00EF6046"/>
    <w:rsid w:val="00EF621C"/>
    <w:rsid w:val="00EF6813"/>
    <w:rsid w:val="00EF6B9E"/>
    <w:rsid w:val="00F0009E"/>
    <w:rsid w:val="00F00E38"/>
    <w:rsid w:val="00F01160"/>
    <w:rsid w:val="00F01E8C"/>
    <w:rsid w:val="00F02F18"/>
    <w:rsid w:val="00F0308F"/>
    <w:rsid w:val="00F03ABE"/>
    <w:rsid w:val="00F03E6C"/>
    <w:rsid w:val="00F04598"/>
    <w:rsid w:val="00F04632"/>
    <w:rsid w:val="00F047A1"/>
    <w:rsid w:val="00F04926"/>
    <w:rsid w:val="00F04FF6"/>
    <w:rsid w:val="00F0504C"/>
    <w:rsid w:val="00F050E0"/>
    <w:rsid w:val="00F05263"/>
    <w:rsid w:val="00F05582"/>
    <w:rsid w:val="00F062FB"/>
    <w:rsid w:val="00F06FF7"/>
    <w:rsid w:val="00F07035"/>
    <w:rsid w:val="00F07277"/>
    <w:rsid w:val="00F072D7"/>
    <w:rsid w:val="00F07E3A"/>
    <w:rsid w:val="00F07E48"/>
    <w:rsid w:val="00F100D0"/>
    <w:rsid w:val="00F105DC"/>
    <w:rsid w:val="00F108B5"/>
    <w:rsid w:val="00F109FC"/>
    <w:rsid w:val="00F120D0"/>
    <w:rsid w:val="00F13645"/>
    <w:rsid w:val="00F13683"/>
    <w:rsid w:val="00F13775"/>
    <w:rsid w:val="00F13C2B"/>
    <w:rsid w:val="00F13D95"/>
    <w:rsid w:val="00F15427"/>
    <w:rsid w:val="00F154AA"/>
    <w:rsid w:val="00F15834"/>
    <w:rsid w:val="00F15BA6"/>
    <w:rsid w:val="00F16057"/>
    <w:rsid w:val="00F1619A"/>
    <w:rsid w:val="00F162AA"/>
    <w:rsid w:val="00F16324"/>
    <w:rsid w:val="00F170DA"/>
    <w:rsid w:val="00F175AB"/>
    <w:rsid w:val="00F1787A"/>
    <w:rsid w:val="00F17BAE"/>
    <w:rsid w:val="00F205EB"/>
    <w:rsid w:val="00F2184F"/>
    <w:rsid w:val="00F22C80"/>
    <w:rsid w:val="00F233C0"/>
    <w:rsid w:val="00F2370D"/>
    <w:rsid w:val="00F2375B"/>
    <w:rsid w:val="00F24F93"/>
    <w:rsid w:val="00F25606"/>
    <w:rsid w:val="00F2561F"/>
    <w:rsid w:val="00F25715"/>
    <w:rsid w:val="00F26044"/>
    <w:rsid w:val="00F261A8"/>
    <w:rsid w:val="00F2637D"/>
    <w:rsid w:val="00F26C35"/>
    <w:rsid w:val="00F27D0B"/>
    <w:rsid w:val="00F301F5"/>
    <w:rsid w:val="00F304FF"/>
    <w:rsid w:val="00F30538"/>
    <w:rsid w:val="00F30A64"/>
    <w:rsid w:val="00F311C5"/>
    <w:rsid w:val="00F31334"/>
    <w:rsid w:val="00F31EFB"/>
    <w:rsid w:val="00F322F6"/>
    <w:rsid w:val="00F327A8"/>
    <w:rsid w:val="00F33723"/>
    <w:rsid w:val="00F33998"/>
    <w:rsid w:val="00F342FD"/>
    <w:rsid w:val="00F34D79"/>
    <w:rsid w:val="00F34E9E"/>
    <w:rsid w:val="00F35826"/>
    <w:rsid w:val="00F35D76"/>
    <w:rsid w:val="00F3662D"/>
    <w:rsid w:val="00F36D46"/>
    <w:rsid w:val="00F36DC0"/>
    <w:rsid w:val="00F36DEA"/>
    <w:rsid w:val="00F377F9"/>
    <w:rsid w:val="00F37E60"/>
    <w:rsid w:val="00F37ECD"/>
    <w:rsid w:val="00F400A1"/>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E7C"/>
    <w:rsid w:val="00F46E98"/>
    <w:rsid w:val="00F500C5"/>
    <w:rsid w:val="00F51129"/>
    <w:rsid w:val="00F51C5A"/>
    <w:rsid w:val="00F51CCB"/>
    <w:rsid w:val="00F520A7"/>
    <w:rsid w:val="00F5220F"/>
    <w:rsid w:val="00F52E16"/>
    <w:rsid w:val="00F541C1"/>
    <w:rsid w:val="00F5437C"/>
    <w:rsid w:val="00F5458D"/>
    <w:rsid w:val="00F548E5"/>
    <w:rsid w:val="00F54A5F"/>
    <w:rsid w:val="00F54F3A"/>
    <w:rsid w:val="00F55028"/>
    <w:rsid w:val="00F550F8"/>
    <w:rsid w:val="00F5550B"/>
    <w:rsid w:val="00F55C25"/>
    <w:rsid w:val="00F5670E"/>
    <w:rsid w:val="00F56B79"/>
    <w:rsid w:val="00F572F6"/>
    <w:rsid w:val="00F6065B"/>
    <w:rsid w:val="00F606AC"/>
    <w:rsid w:val="00F60892"/>
    <w:rsid w:val="00F60B0D"/>
    <w:rsid w:val="00F61E6F"/>
    <w:rsid w:val="00F630BF"/>
    <w:rsid w:val="00F6431B"/>
    <w:rsid w:val="00F653A1"/>
    <w:rsid w:val="00F659E1"/>
    <w:rsid w:val="00F668FF"/>
    <w:rsid w:val="00F670F7"/>
    <w:rsid w:val="00F67F8D"/>
    <w:rsid w:val="00F70036"/>
    <w:rsid w:val="00F70202"/>
    <w:rsid w:val="00F719F1"/>
    <w:rsid w:val="00F71BCF"/>
    <w:rsid w:val="00F71FAA"/>
    <w:rsid w:val="00F72654"/>
    <w:rsid w:val="00F726D0"/>
    <w:rsid w:val="00F72A19"/>
    <w:rsid w:val="00F72B6D"/>
    <w:rsid w:val="00F73385"/>
    <w:rsid w:val="00F738BC"/>
    <w:rsid w:val="00F73C3F"/>
    <w:rsid w:val="00F74219"/>
    <w:rsid w:val="00F75244"/>
    <w:rsid w:val="00F75FEE"/>
    <w:rsid w:val="00F76061"/>
    <w:rsid w:val="00F76241"/>
    <w:rsid w:val="00F7677E"/>
    <w:rsid w:val="00F768C5"/>
    <w:rsid w:val="00F76F3C"/>
    <w:rsid w:val="00F77A82"/>
    <w:rsid w:val="00F77FA5"/>
    <w:rsid w:val="00F808C5"/>
    <w:rsid w:val="00F80D32"/>
    <w:rsid w:val="00F81CB7"/>
    <w:rsid w:val="00F81D0E"/>
    <w:rsid w:val="00F832E1"/>
    <w:rsid w:val="00F8369D"/>
    <w:rsid w:val="00F839EF"/>
    <w:rsid w:val="00F83A5F"/>
    <w:rsid w:val="00F842F9"/>
    <w:rsid w:val="00F84DD8"/>
    <w:rsid w:val="00F85369"/>
    <w:rsid w:val="00F858DD"/>
    <w:rsid w:val="00F873EA"/>
    <w:rsid w:val="00F87C3A"/>
    <w:rsid w:val="00F905B8"/>
    <w:rsid w:val="00F90873"/>
    <w:rsid w:val="00F914DF"/>
    <w:rsid w:val="00F916DE"/>
    <w:rsid w:val="00F932CC"/>
    <w:rsid w:val="00F93542"/>
    <w:rsid w:val="00F93DC9"/>
    <w:rsid w:val="00F94872"/>
    <w:rsid w:val="00F94D31"/>
    <w:rsid w:val="00F952BC"/>
    <w:rsid w:val="00F9547F"/>
    <w:rsid w:val="00F96100"/>
    <w:rsid w:val="00F961CB"/>
    <w:rsid w:val="00F967E0"/>
    <w:rsid w:val="00F96A6A"/>
    <w:rsid w:val="00F96EBF"/>
    <w:rsid w:val="00F97C20"/>
    <w:rsid w:val="00F97FC4"/>
    <w:rsid w:val="00FA0362"/>
    <w:rsid w:val="00FA08AC"/>
    <w:rsid w:val="00FA156D"/>
    <w:rsid w:val="00FA2322"/>
    <w:rsid w:val="00FA283F"/>
    <w:rsid w:val="00FA287C"/>
    <w:rsid w:val="00FA3D67"/>
    <w:rsid w:val="00FA42D9"/>
    <w:rsid w:val="00FA43B6"/>
    <w:rsid w:val="00FA4C14"/>
    <w:rsid w:val="00FA4DEE"/>
    <w:rsid w:val="00FA5154"/>
    <w:rsid w:val="00FA5D88"/>
    <w:rsid w:val="00FA6D0A"/>
    <w:rsid w:val="00FA751A"/>
    <w:rsid w:val="00FA7AEE"/>
    <w:rsid w:val="00FB0152"/>
    <w:rsid w:val="00FB1482"/>
    <w:rsid w:val="00FB1A63"/>
    <w:rsid w:val="00FB2055"/>
    <w:rsid w:val="00FB22B7"/>
    <w:rsid w:val="00FB29A4"/>
    <w:rsid w:val="00FB33E4"/>
    <w:rsid w:val="00FB3858"/>
    <w:rsid w:val="00FB3CD9"/>
    <w:rsid w:val="00FB3F48"/>
    <w:rsid w:val="00FB46BD"/>
    <w:rsid w:val="00FB5641"/>
    <w:rsid w:val="00FB57BC"/>
    <w:rsid w:val="00FB63A1"/>
    <w:rsid w:val="00FB662A"/>
    <w:rsid w:val="00FB6C2B"/>
    <w:rsid w:val="00FB6F0C"/>
    <w:rsid w:val="00FB7B34"/>
    <w:rsid w:val="00FB7C2C"/>
    <w:rsid w:val="00FB7D13"/>
    <w:rsid w:val="00FC0874"/>
    <w:rsid w:val="00FC09D0"/>
    <w:rsid w:val="00FC0E7E"/>
    <w:rsid w:val="00FC11FE"/>
    <w:rsid w:val="00FC1865"/>
    <w:rsid w:val="00FC18E0"/>
    <w:rsid w:val="00FC19AE"/>
    <w:rsid w:val="00FC1E83"/>
    <w:rsid w:val="00FC20C3"/>
    <w:rsid w:val="00FC29BA"/>
    <w:rsid w:val="00FC3B63"/>
    <w:rsid w:val="00FC3CE3"/>
    <w:rsid w:val="00FC3E02"/>
    <w:rsid w:val="00FC4821"/>
    <w:rsid w:val="00FC4A11"/>
    <w:rsid w:val="00FC4B9D"/>
    <w:rsid w:val="00FC5527"/>
    <w:rsid w:val="00FC562C"/>
    <w:rsid w:val="00FC5A1A"/>
    <w:rsid w:val="00FC5CFA"/>
    <w:rsid w:val="00FC64E4"/>
    <w:rsid w:val="00FC6E0F"/>
    <w:rsid w:val="00FC6FAC"/>
    <w:rsid w:val="00FD0DA1"/>
    <w:rsid w:val="00FD159C"/>
    <w:rsid w:val="00FD31AB"/>
    <w:rsid w:val="00FD31D4"/>
    <w:rsid w:val="00FD554D"/>
    <w:rsid w:val="00FD56B3"/>
    <w:rsid w:val="00FD5969"/>
    <w:rsid w:val="00FD5B24"/>
    <w:rsid w:val="00FD5ED7"/>
    <w:rsid w:val="00FD5FE4"/>
    <w:rsid w:val="00FD7218"/>
    <w:rsid w:val="00FD78C7"/>
    <w:rsid w:val="00FD79AB"/>
    <w:rsid w:val="00FD7C05"/>
    <w:rsid w:val="00FE04C8"/>
    <w:rsid w:val="00FE0572"/>
    <w:rsid w:val="00FE05E8"/>
    <w:rsid w:val="00FE1231"/>
    <w:rsid w:val="00FE1C68"/>
    <w:rsid w:val="00FE30C5"/>
    <w:rsid w:val="00FE31E9"/>
    <w:rsid w:val="00FE362B"/>
    <w:rsid w:val="00FE37EF"/>
    <w:rsid w:val="00FE38BD"/>
    <w:rsid w:val="00FE4237"/>
    <w:rsid w:val="00FE4C63"/>
    <w:rsid w:val="00FE4F0A"/>
    <w:rsid w:val="00FE515B"/>
    <w:rsid w:val="00FE5C16"/>
    <w:rsid w:val="00FE7B97"/>
    <w:rsid w:val="00FF08AD"/>
    <w:rsid w:val="00FF0D93"/>
    <w:rsid w:val="00FF0F7D"/>
    <w:rsid w:val="00FF27AF"/>
    <w:rsid w:val="00FF2AC8"/>
    <w:rsid w:val="00FF322C"/>
    <w:rsid w:val="00FF32B1"/>
    <w:rsid w:val="00FF373C"/>
    <w:rsid w:val="00FF3EFF"/>
    <w:rsid w:val="00FF42CB"/>
    <w:rsid w:val="00FF430D"/>
    <w:rsid w:val="00FF48F6"/>
    <w:rsid w:val="00FF4A7A"/>
    <w:rsid w:val="00FF4D84"/>
    <w:rsid w:val="00FF4DF8"/>
    <w:rsid w:val="00FF6693"/>
    <w:rsid w:val="00FF713E"/>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D3DA95D9345847C69AB4C5B66C718887"/>
        <w:category>
          <w:name w:val="General"/>
          <w:gallery w:val="placeholder"/>
        </w:category>
        <w:types>
          <w:type w:val="bbPlcHdr"/>
        </w:types>
        <w:behaviors>
          <w:behavior w:val="content"/>
        </w:behaviors>
        <w:guid w:val="{80D4320F-FDCA-44D6-86ED-9FF64881FD2C}"/>
      </w:docPartPr>
      <w:docPartBody>
        <w:p w:rsidR="00BB6E70" w:rsidRDefault="00E438E9" w:rsidP="00E438E9">
          <w:pPr>
            <w:pStyle w:val="D3DA95D9345847C69AB4C5B66C718887"/>
          </w:pPr>
          <w:r w:rsidRPr="00E87099">
            <w:rPr>
              <w:rStyle w:val="PlaceholderText"/>
            </w:rPr>
            <w:t>[Title]</w:t>
          </w:r>
        </w:p>
      </w:docPartBody>
    </w:docPart>
    <w:docPart>
      <w:docPartPr>
        <w:name w:val="607CFFDC72E5431D8EF5A9233FCCCC45"/>
        <w:category>
          <w:name w:val="General"/>
          <w:gallery w:val="placeholder"/>
        </w:category>
        <w:types>
          <w:type w:val="bbPlcHdr"/>
        </w:types>
        <w:behaviors>
          <w:behavior w:val="content"/>
        </w:behaviors>
        <w:guid w:val="{45C236F4-4DB7-4B36-9428-BB20F32E68FA}"/>
      </w:docPartPr>
      <w:docPartBody>
        <w:p w:rsidR="00BB6E70" w:rsidRDefault="00E438E9" w:rsidP="00E438E9">
          <w:pPr>
            <w:pStyle w:val="607CFFDC72E5431D8EF5A9233FCCCC45"/>
          </w:pPr>
          <w:r w:rsidRPr="00E87099">
            <w:rPr>
              <w:rStyle w:val="PlaceholderText"/>
            </w:rPr>
            <w:t>[Comments]</w:t>
          </w:r>
        </w:p>
      </w:docPartBody>
    </w:docPart>
    <w:docPart>
      <w:docPartPr>
        <w:name w:val="F068A5C8AA664DACB758F82668D02375"/>
        <w:category>
          <w:name w:val="General"/>
          <w:gallery w:val="placeholder"/>
        </w:category>
        <w:types>
          <w:type w:val="bbPlcHdr"/>
        </w:types>
        <w:behaviors>
          <w:behavior w:val="content"/>
        </w:behaviors>
        <w:guid w:val="{11556851-C9E4-4657-951B-33E49ACBC1BA}"/>
      </w:docPartPr>
      <w:docPartBody>
        <w:p w:rsidR="00BB6E70" w:rsidRDefault="00E438E9" w:rsidP="00E438E9">
          <w:pPr>
            <w:pStyle w:val="F068A5C8AA664DACB758F82668D02375"/>
          </w:pPr>
          <w:r w:rsidRPr="00E87099">
            <w:rPr>
              <w:rStyle w:val="PlaceholderText"/>
            </w:rPr>
            <w:t>[Title]</w:t>
          </w:r>
        </w:p>
      </w:docPartBody>
    </w:docPart>
    <w:docPart>
      <w:docPartPr>
        <w:name w:val="C5677256467D4CB28D9090DF19B63ABE"/>
        <w:category>
          <w:name w:val="General"/>
          <w:gallery w:val="placeholder"/>
        </w:category>
        <w:types>
          <w:type w:val="bbPlcHdr"/>
        </w:types>
        <w:behaviors>
          <w:behavior w:val="content"/>
        </w:behaviors>
        <w:guid w:val="{C6870FC4-63E5-491A-BD11-EFFEAC1AA522}"/>
      </w:docPartPr>
      <w:docPartBody>
        <w:p w:rsidR="00BB6E70" w:rsidRDefault="00E438E9" w:rsidP="00E438E9">
          <w:pPr>
            <w:pStyle w:val="C5677256467D4CB28D9090DF19B63ABE"/>
          </w:pPr>
          <w:r w:rsidRPr="00E87099">
            <w:rPr>
              <w:rStyle w:val="PlaceholderText"/>
            </w:rPr>
            <w:t>[Comments]</w:t>
          </w:r>
        </w:p>
      </w:docPartBody>
    </w:docPart>
    <w:docPart>
      <w:docPartPr>
        <w:name w:val="7CAFDF3B9D2F4F3097260A8F7D6C56FB"/>
        <w:category>
          <w:name w:val="General"/>
          <w:gallery w:val="placeholder"/>
        </w:category>
        <w:types>
          <w:type w:val="bbPlcHdr"/>
        </w:types>
        <w:behaviors>
          <w:behavior w:val="content"/>
        </w:behaviors>
        <w:guid w:val="{03EE1DE5-DE8E-4A1E-8ADD-1E8F35B6E266}"/>
      </w:docPartPr>
      <w:docPartBody>
        <w:p w:rsidR="00BB6E70" w:rsidRDefault="00E438E9" w:rsidP="00E438E9">
          <w:pPr>
            <w:pStyle w:val="7CAFDF3B9D2F4F3097260A8F7D6C56FB"/>
          </w:pPr>
          <w:r w:rsidRPr="00E87099">
            <w:rPr>
              <w:rStyle w:val="PlaceholderText"/>
            </w:rPr>
            <w:t>[Title]</w:t>
          </w:r>
        </w:p>
      </w:docPartBody>
    </w:docPart>
    <w:docPart>
      <w:docPartPr>
        <w:name w:val="1B5598CFC751439DB8935E94080D166E"/>
        <w:category>
          <w:name w:val="General"/>
          <w:gallery w:val="placeholder"/>
        </w:category>
        <w:types>
          <w:type w:val="bbPlcHdr"/>
        </w:types>
        <w:behaviors>
          <w:behavior w:val="content"/>
        </w:behaviors>
        <w:guid w:val="{C93F57FA-8697-4AC9-B81F-9FB35862323D}"/>
      </w:docPartPr>
      <w:docPartBody>
        <w:p w:rsidR="00BB6E70" w:rsidRDefault="00E438E9" w:rsidP="00E438E9">
          <w:pPr>
            <w:pStyle w:val="1B5598CFC751439DB8935E94080D166E"/>
          </w:pPr>
          <w:r w:rsidRPr="00E87099">
            <w:rPr>
              <w:rStyle w:val="PlaceholderText"/>
            </w:rPr>
            <w:t>[Comments]</w:t>
          </w:r>
        </w:p>
      </w:docPartBody>
    </w:docPart>
    <w:docPart>
      <w:docPartPr>
        <w:name w:val="CE0BC78E2D3543768180B31B6B07CBDC"/>
        <w:category>
          <w:name w:val="General"/>
          <w:gallery w:val="placeholder"/>
        </w:category>
        <w:types>
          <w:type w:val="bbPlcHdr"/>
        </w:types>
        <w:behaviors>
          <w:behavior w:val="content"/>
        </w:behaviors>
        <w:guid w:val="{85D6A49A-EC50-400B-BAEC-9D0AFB4BA3C0}"/>
      </w:docPartPr>
      <w:docPartBody>
        <w:p w:rsidR="00BB6E70" w:rsidRDefault="00E438E9" w:rsidP="00E438E9">
          <w:pPr>
            <w:pStyle w:val="CE0BC78E2D3543768180B31B6B07CBDC"/>
          </w:pPr>
          <w:r w:rsidRPr="00E87099">
            <w:rPr>
              <w:rStyle w:val="PlaceholderText"/>
            </w:rPr>
            <w:t>[Title]</w:t>
          </w:r>
        </w:p>
      </w:docPartBody>
    </w:docPart>
    <w:docPart>
      <w:docPartPr>
        <w:name w:val="7BAD2A2715BD4C5D840ADBF425077CA2"/>
        <w:category>
          <w:name w:val="General"/>
          <w:gallery w:val="placeholder"/>
        </w:category>
        <w:types>
          <w:type w:val="bbPlcHdr"/>
        </w:types>
        <w:behaviors>
          <w:behavior w:val="content"/>
        </w:behaviors>
        <w:guid w:val="{CA4EAA08-4FA8-4728-AAD7-06F608908F68}"/>
      </w:docPartPr>
      <w:docPartBody>
        <w:p w:rsidR="00BB6E70" w:rsidRDefault="00E438E9" w:rsidP="00E438E9">
          <w:pPr>
            <w:pStyle w:val="7BAD2A2715BD4C5D840ADBF425077CA2"/>
          </w:pPr>
          <w:r w:rsidRPr="00E87099">
            <w:rPr>
              <w:rStyle w:val="PlaceholderText"/>
            </w:rPr>
            <w:t>[Comments]</w:t>
          </w:r>
        </w:p>
      </w:docPartBody>
    </w:docPart>
    <w:docPart>
      <w:docPartPr>
        <w:name w:val="21F74C39782B4621BAD22297128B4342"/>
        <w:category>
          <w:name w:val="General"/>
          <w:gallery w:val="placeholder"/>
        </w:category>
        <w:types>
          <w:type w:val="bbPlcHdr"/>
        </w:types>
        <w:behaviors>
          <w:behavior w:val="content"/>
        </w:behaviors>
        <w:guid w:val="{1903F874-F317-4DFE-9120-31DB721544E6}"/>
      </w:docPartPr>
      <w:docPartBody>
        <w:p w:rsidR="00BB6E70" w:rsidRDefault="00E438E9" w:rsidP="00E438E9">
          <w:pPr>
            <w:pStyle w:val="21F74C39782B4621BAD22297128B4342"/>
          </w:pPr>
          <w:r w:rsidRPr="00E87099">
            <w:rPr>
              <w:rStyle w:val="PlaceholderText"/>
            </w:rPr>
            <w:t>[Title]</w:t>
          </w:r>
        </w:p>
      </w:docPartBody>
    </w:docPart>
    <w:docPart>
      <w:docPartPr>
        <w:name w:val="A59C9A61ABE0499AB5D4C525B45E8D74"/>
        <w:category>
          <w:name w:val="General"/>
          <w:gallery w:val="placeholder"/>
        </w:category>
        <w:types>
          <w:type w:val="bbPlcHdr"/>
        </w:types>
        <w:behaviors>
          <w:behavior w:val="content"/>
        </w:behaviors>
        <w:guid w:val="{BD1071A2-9F2B-4A03-B6C2-56ABF67A620B}"/>
      </w:docPartPr>
      <w:docPartBody>
        <w:p w:rsidR="00BB6E70" w:rsidRDefault="00E438E9" w:rsidP="00E438E9">
          <w:pPr>
            <w:pStyle w:val="A59C9A61ABE0499AB5D4C525B45E8D74"/>
          </w:pPr>
          <w:r w:rsidRPr="00E87099">
            <w:rPr>
              <w:rStyle w:val="PlaceholderText"/>
            </w:rPr>
            <w:t>[Comments]</w:t>
          </w:r>
        </w:p>
      </w:docPartBody>
    </w:docPart>
    <w:docPart>
      <w:docPartPr>
        <w:name w:val="014CD33F6D004C0DBD5B4A82FEAF098E"/>
        <w:category>
          <w:name w:val="General"/>
          <w:gallery w:val="placeholder"/>
        </w:category>
        <w:types>
          <w:type w:val="bbPlcHdr"/>
        </w:types>
        <w:behaviors>
          <w:behavior w:val="content"/>
        </w:behaviors>
        <w:guid w:val="{625BCE0F-207D-4530-9752-25C7D6DDE510}"/>
      </w:docPartPr>
      <w:docPartBody>
        <w:p w:rsidR="00BB6E70" w:rsidRDefault="00E438E9" w:rsidP="00E438E9">
          <w:pPr>
            <w:pStyle w:val="014CD33F6D004C0DBD5B4A82FEAF098E"/>
          </w:pPr>
          <w:r w:rsidRPr="00E87099">
            <w:rPr>
              <w:rStyle w:val="PlaceholderText"/>
            </w:rPr>
            <w:t>[Title]</w:t>
          </w:r>
        </w:p>
      </w:docPartBody>
    </w:docPart>
    <w:docPart>
      <w:docPartPr>
        <w:name w:val="ED00306030AA4B2D9D1A1014AEB6CB4B"/>
        <w:category>
          <w:name w:val="General"/>
          <w:gallery w:val="placeholder"/>
        </w:category>
        <w:types>
          <w:type w:val="bbPlcHdr"/>
        </w:types>
        <w:behaviors>
          <w:behavior w:val="content"/>
        </w:behaviors>
        <w:guid w:val="{5E1EC462-EB62-40E5-8DE0-97A71B3B687D}"/>
      </w:docPartPr>
      <w:docPartBody>
        <w:p w:rsidR="00BB6E70" w:rsidRDefault="00E438E9" w:rsidP="00E438E9">
          <w:pPr>
            <w:pStyle w:val="ED00306030AA4B2D9D1A1014AEB6CB4B"/>
          </w:pPr>
          <w:r w:rsidRPr="00E87099">
            <w:rPr>
              <w:rStyle w:val="PlaceholderText"/>
            </w:rPr>
            <w:t>[Comments]</w:t>
          </w:r>
        </w:p>
      </w:docPartBody>
    </w:docPart>
    <w:docPart>
      <w:docPartPr>
        <w:name w:val="A2FFC583D6E2460897F56ED1A8B6038A"/>
        <w:category>
          <w:name w:val="General"/>
          <w:gallery w:val="placeholder"/>
        </w:category>
        <w:types>
          <w:type w:val="bbPlcHdr"/>
        </w:types>
        <w:behaviors>
          <w:behavior w:val="content"/>
        </w:behaviors>
        <w:guid w:val="{546D385A-5666-4816-9E33-02D942C25456}"/>
      </w:docPartPr>
      <w:docPartBody>
        <w:p w:rsidR="00BB6E70" w:rsidRDefault="00E438E9" w:rsidP="00E438E9">
          <w:pPr>
            <w:pStyle w:val="A2FFC583D6E2460897F56ED1A8B6038A"/>
          </w:pPr>
          <w:r w:rsidRPr="00E87099">
            <w:rPr>
              <w:rStyle w:val="PlaceholderText"/>
            </w:rPr>
            <w:t>[Title]</w:t>
          </w:r>
        </w:p>
      </w:docPartBody>
    </w:docPart>
    <w:docPart>
      <w:docPartPr>
        <w:name w:val="7EDDA7ABB13842619C114CA76755CBCD"/>
        <w:category>
          <w:name w:val="General"/>
          <w:gallery w:val="placeholder"/>
        </w:category>
        <w:types>
          <w:type w:val="bbPlcHdr"/>
        </w:types>
        <w:behaviors>
          <w:behavior w:val="content"/>
        </w:behaviors>
        <w:guid w:val="{4E7163CC-588A-46FF-A1E5-6F485FFC4FB0}"/>
      </w:docPartPr>
      <w:docPartBody>
        <w:p w:rsidR="00BB6E70" w:rsidRDefault="00E438E9" w:rsidP="00E438E9">
          <w:pPr>
            <w:pStyle w:val="7EDDA7ABB13842619C114CA76755CBCD"/>
          </w:pPr>
          <w:r w:rsidRPr="00E87099">
            <w:rPr>
              <w:rStyle w:val="PlaceholderText"/>
            </w:rPr>
            <w:t>[Comments]</w:t>
          </w:r>
        </w:p>
      </w:docPartBody>
    </w:docPart>
    <w:docPart>
      <w:docPartPr>
        <w:name w:val="C7B9C23B49D044A99AF9979E1286AE77"/>
        <w:category>
          <w:name w:val="General"/>
          <w:gallery w:val="placeholder"/>
        </w:category>
        <w:types>
          <w:type w:val="bbPlcHdr"/>
        </w:types>
        <w:behaviors>
          <w:behavior w:val="content"/>
        </w:behaviors>
        <w:guid w:val="{FE34D6D4-166F-48A7-BA0D-161EAC9B71EF}"/>
      </w:docPartPr>
      <w:docPartBody>
        <w:p w:rsidR="00BB6E70" w:rsidRDefault="00E438E9" w:rsidP="00E438E9">
          <w:pPr>
            <w:pStyle w:val="C7B9C23B49D044A99AF9979E1286AE77"/>
          </w:pPr>
          <w:r w:rsidRPr="00E87099">
            <w:rPr>
              <w:rStyle w:val="PlaceholderText"/>
            </w:rPr>
            <w:t>[Title]</w:t>
          </w:r>
        </w:p>
      </w:docPartBody>
    </w:docPart>
    <w:docPart>
      <w:docPartPr>
        <w:name w:val="EB8C006FF65E436AA66A3EA6D9CC88DD"/>
        <w:category>
          <w:name w:val="General"/>
          <w:gallery w:val="placeholder"/>
        </w:category>
        <w:types>
          <w:type w:val="bbPlcHdr"/>
        </w:types>
        <w:behaviors>
          <w:behavior w:val="content"/>
        </w:behaviors>
        <w:guid w:val="{F0FFB76F-C6A9-47B1-98F1-55995E58BFC8}"/>
      </w:docPartPr>
      <w:docPartBody>
        <w:p w:rsidR="00BB6E70" w:rsidRDefault="00E438E9" w:rsidP="00E438E9">
          <w:pPr>
            <w:pStyle w:val="EB8C006FF65E436AA66A3EA6D9CC88DD"/>
          </w:pPr>
          <w:r w:rsidRPr="00E87099">
            <w:rPr>
              <w:rStyle w:val="PlaceholderText"/>
            </w:rPr>
            <w:t>[Comments]</w:t>
          </w:r>
        </w:p>
      </w:docPartBody>
    </w:docPart>
    <w:docPart>
      <w:docPartPr>
        <w:name w:val="D738B087C5B0487A8E8851EBF36023B5"/>
        <w:category>
          <w:name w:val="General"/>
          <w:gallery w:val="placeholder"/>
        </w:category>
        <w:types>
          <w:type w:val="bbPlcHdr"/>
        </w:types>
        <w:behaviors>
          <w:behavior w:val="content"/>
        </w:behaviors>
        <w:guid w:val="{74FB1B98-0A48-411D-8E3C-141F9D72F8D4}"/>
      </w:docPartPr>
      <w:docPartBody>
        <w:p w:rsidR="00BB6E70" w:rsidRDefault="00E438E9" w:rsidP="00E438E9">
          <w:pPr>
            <w:pStyle w:val="D738B087C5B0487A8E8851EBF36023B5"/>
          </w:pPr>
          <w:r w:rsidRPr="00E87099">
            <w:rPr>
              <w:rStyle w:val="PlaceholderText"/>
            </w:rPr>
            <w:t>[Title]</w:t>
          </w:r>
        </w:p>
      </w:docPartBody>
    </w:docPart>
    <w:docPart>
      <w:docPartPr>
        <w:name w:val="DF30CB24F7D14B9E8B91CDABDC9E1735"/>
        <w:category>
          <w:name w:val="General"/>
          <w:gallery w:val="placeholder"/>
        </w:category>
        <w:types>
          <w:type w:val="bbPlcHdr"/>
        </w:types>
        <w:behaviors>
          <w:behavior w:val="content"/>
        </w:behaviors>
        <w:guid w:val="{2C5EBF94-1DD8-4852-8DA0-ED867912FB69}"/>
      </w:docPartPr>
      <w:docPartBody>
        <w:p w:rsidR="00BB6E70" w:rsidRDefault="00E438E9" w:rsidP="00E438E9">
          <w:pPr>
            <w:pStyle w:val="DF30CB24F7D14B9E8B91CDABDC9E1735"/>
          </w:pPr>
          <w:r w:rsidRPr="00E87099">
            <w:rPr>
              <w:rStyle w:val="PlaceholderText"/>
            </w:rPr>
            <w:t>[Comments]</w:t>
          </w:r>
        </w:p>
      </w:docPartBody>
    </w:docPart>
    <w:docPart>
      <w:docPartPr>
        <w:name w:val="1F567E7BDD4145F181BFF7976AC4F4DA"/>
        <w:category>
          <w:name w:val="General"/>
          <w:gallery w:val="placeholder"/>
        </w:category>
        <w:types>
          <w:type w:val="bbPlcHdr"/>
        </w:types>
        <w:behaviors>
          <w:behavior w:val="content"/>
        </w:behaviors>
        <w:guid w:val="{34ACD351-A307-4EC1-A8B1-999FE058C21C}"/>
      </w:docPartPr>
      <w:docPartBody>
        <w:p w:rsidR="00BB6E70" w:rsidRDefault="00E438E9" w:rsidP="00E438E9">
          <w:pPr>
            <w:pStyle w:val="1F567E7BDD4145F181BFF7976AC4F4DA"/>
          </w:pPr>
          <w:r w:rsidRPr="00E87099">
            <w:rPr>
              <w:rStyle w:val="PlaceholderText"/>
            </w:rPr>
            <w:t>[Title]</w:t>
          </w:r>
        </w:p>
      </w:docPartBody>
    </w:docPart>
    <w:docPart>
      <w:docPartPr>
        <w:name w:val="DB4A31BB16E24523A04E5D0E7718AFAB"/>
        <w:category>
          <w:name w:val="General"/>
          <w:gallery w:val="placeholder"/>
        </w:category>
        <w:types>
          <w:type w:val="bbPlcHdr"/>
        </w:types>
        <w:behaviors>
          <w:behavior w:val="content"/>
        </w:behaviors>
        <w:guid w:val="{BE6F39AE-419E-4F6E-B9C3-71C020816FAB}"/>
      </w:docPartPr>
      <w:docPartBody>
        <w:p w:rsidR="00BB6E70" w:rsidRDefault="00E438E9" w:rsidP="00E438E9">
          <w:pPr>
            <w:pStyle w:val="DB4A31BB16E24523A04E5D0E7718AFAB"/>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2602B"/>
    <w:rsid w:val="00171AF2"/>
    <w:rsid w:val="001A0139"/>
    <w:rsid w:val="00272637"/>
    <w:rsid w:val="0028322A"/>
    <w:rsid w:val="002A2C70"/>
    <w:rsid w:val="00332318"/>
    <w:rsid w:val="00396534"/>
    <w:rsid w:val="003B480F"/>
    <w:rsid w:val="003B7896"/>
    <w:rsid w:val="00454D97"/>
    <w:rsid w:val="00481F5D"/>
    <w:rsid w:val="004B3E91"/>
    <w:rsid w:val="004E211E"/>
    <w:rsid w:val="005A4634"/>
    <w:rsid w:val="006052A1"/>
    <w:rsid w:val="00613E02"/>
    <w:rsid w:val="00653AF0"/>
    <w:rsid w:val="00690277"/>
    <w:rsid w:val="00712490"/>
    <w:rsid w:val="007951BF"/>
    <w:rsid w:val="007B43C1"/>
    <w:rsid w:val="007D31B8"/>
    <w:rsid w:val="007D591A"/>
    <w:rsid w:val="008561A6"/>
    <w:rsid w:val="00862B13"/>
    <w:rsid w:val="00880C7F"/>
    <w:rsid w:val="0088554B"/>
    <w:rsid w:val="008B33D6"/>
    <w:rsid w:val="008B6277"/>
    <w:rsid w:val="008E3059"/>
    <w:rsid w:val="008F5749"/>
    <w:rsid w:val="009203B1"/>
    <w:rsid w:val="00965608"/>
    <w:rsid w:val="00991F7D"/>
    <w:rsid w:val="009C203A"/>
    <w:rsid w:val="00A24E6C"/>
    <w:rsid w:val="00A43775"/>
    <w:rsid w:val="00B3759C"/>
    <w:rsid w:val="00B51B7F"/>
    <w:rsid w:val="00BB6E70"/>
    <w:rsid w:val="00C21573"/>
    <w:rsid w:val="00C36ADC"/>
    <w:rsid w:val="00C40DA7"/>
    <w:rsid w:val="00C81BE1"/>
    <w:rsid w:val="00CD3A86"/>
    <w:rsid w:val="00D26C5B"/>
    <w:rsid w:val="00DD23CF"/>
    <w:rsid w:val="00DD6C37"/>
    <w:rsid w:val="00DE4343"/>
    <w:rsid w:val="00E438E9"/>
    <w:rsid w:val="00E60AF1"/>
    <w:rsid w:val="00E74829"/>
    <w:rsid w:val="00E82DBD"/>
    <w:rsid w:val="00F3554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38E9"/>
    <w:rPr>
      <w:color w:val="808080"/>
    </w:rPr>
  </w:style>
  <w:style w:type="paragraph" w:customStyle="1" w:styleId="D3DA95D9345847C69AB4C5B66C718887">
    <w:name w:val="D3DA95D9345847C69AB4C5B66C718887"/>
    <w:rsid w:val="00E438E9"/>
  </w:style>
  <w:style w:type="paragraph" w:customStyle="1" w:styleId="607CFFDC72E5431D8EF5A9233FCCCC45">
    <w:name w:val="607CFFDC72E5431D8EF5A9233FCCCC45"/>
    <w:rsid w:val="00E438E9"/>
  </w:style>
  <w:style w:type="paragraph" w:customStyle="1" w:styleId="F068A5C8AA664DACB758F82668D02375">
    <w:name w:val="F068A5C8AA664DACB758F82668D02375"/>
    <w:rsid w:val="00E438E9"/>
  </w:style>
  <w:style w:type="paragraph" w:customStyle="1" w:styleId="C5677256467D4CB28D9090DF19B63ABE">
    <w:name w:val="C5677256467D4CB28D9090DF19B63ABE"/>
    <w:rsid w:val="00E438E9"/>
  </w:style>
  <w:style w:type="paragraph" w:customStyle="1" w:styleId="7CAFDF3B9D2F4F3097260A8F7D6C56FB">
    <w:name w:val="7CAFDF3B9D2F4F3097260A8F7D6C56FB"/>
    <w:rsid w:val="00E438E9"/>
  </w:style>
  <w:style w:type="paragraph" w:customStyle="1" w:styleId="1B5598CFC751439DB8935E94080D166E">
    <w:name w:val="1B5598CFC751439DB8935E94080D166E"/>
    <w:rsid w:val="00E438E9"/>
  </w:style>
  <w:style w:type="paragraph" w:customStyle="1" w:styleId="CE0BC78E2D3543768180B31B6B07CBDC">
    <w:name w:val="CE0BC78E2D3543768180B31B6B07CBDC"/>
    <w:rsid w:val="00E438E9"/>
  </w:style>
  <w:style w:type="paragraph" w:customStyle="1" w:styleId="7BAD2A2715BD4C5D840ADBF425077CA2">
    <w:name w:val="7BAD2A2715BD4C5D840ADBF425077CA2"/>
    <w:rsid w:val="00E438E9"/>
  </w:style>
  <w:style w:type="paragraph" w:customStyle="1" w:styleId="21F74C39782B4621BAD22297128B4342">
    <w:name w:val="21F74C39782B4621BAD22297128B4342"/>
    <w:rsid w:val="00E438E9"/>
  </w:style>
  <w:style w:type="paragraph" w:customStyle="1" w:styleId="A59C9A61ABE0499AB5D4C525B45E8D74">
    <w:name w:val="A59C9A61ABE0499AB5D4C525B45E8D74"/>
    <w:rsid w:val="00E438E9"/>
  </w:style>
  <w:style w:type="paragraph" w:customStyle="1" w:styleId="014CD33F6D004C0DBD5B4A82FEAF098E">
    <w:name w:val="014CD33F6D004C0DBD5B4A82FEAF098E"/>
    <w:rsid w:val="00E438E9"/>
  </w:style>
  <w:style w:type="paragraph" w:customStyle="1" w:styleId="ED00306030AA4B2D9D1A1014AEB6CB4B">
    <w:name w:val="ED00306030AA4B2D9D1A1014AEB6CB4B"/>
    <w:rsid w:val="00E438E9"/>
  </w:style>
  <w:style w:type="paragraph" w:customStyle="1" w:styleId="A2FFC583D6E2460897F56ED1A8B6038A">
    <w:name w:val="A2FFC583D6E2460897F56ED1A8B6038A"/>
    <w:rsid w:val="00E438E9"/>
  </w:style>
  <w:style w:type="paragraph" w:customStyle="1" w:styleId="7EDDA7ABB13842619C114CA76755CBCD">
    <w:name w:val="7EDDA7ABB13842619C114CA76755CBCD"/>
    <w:rsid w:val="00E438E9"/>
  </w:style>
  <w:style w:type="paragraph" w:customStyle="1" w:styleId="C7B9C23B49D044A99AF9979E1286AE77">
    <w:name w:val="C7B9C23B49D044A99AF9979E1286AE77"/>
    <w:rsid w:val="00E438E9"/>
  </w:style>
  <w:style w:type="paragraph" w:customStyle="1" w:styleId="EB8C006FF65E436AA66A3EA6D9CC88DD">
    <w:name w:val="EB8C006FF65E436AA66A3EA6D9CC88DD"/>
    <w:rsid w:val="00E438E9"/>
  </w:style>
  <w:style w:type="paragraph" w:customStyle="1" w:styleId="D738B087C5B0487A8E8851EBF36023B5">
    <w:name w:val="D738B087C5B0487A8E8851EBF36023B5"/>
    <w:rsid w:val="00E438E9"/>
  </w:style>
  <w:style w:type="paragraph" w:customStyle="1" w:styleId="DF30CB24F7D14B9E8B91CDABDC9E1735">
    <w:name w:val="DF30CB24F7D14B9E8B91CDABDC9E1735"/>
    <w:rsid w:val="00E438E9"/>
  </w:style>
  <w:style w:type="paragraph" w:customStyle="1" w:styleId="1F567E7BDD4145F181BFF7976AC4F4DA">
    <w:name w:val="1F567E7BDD4145F181BFF7976AC4F4DA"/>
    <w:rsid w:val="00E438E9"/>
  </w:style>
  <w:style w:type="paragraph" w:customStyle="1" w:styleId="DB4A31BB16E24523A04E5D0E7718AFAB">
    <w:name w:val="DB4A31BB16E24523A04E5D0E7718AFAB"/>
    <w:rsid w:val="00E438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1320</Words>
  <Characters>7004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doc.: IEEE 802.11-22/1129r0</vt:lpstr>
    </vt:vector>
  </TitlesOfParts>
  <Company>Intel Corporation</Company>
  <LinksUpToDate>false</LinksUpToDate>
  <CharactersWithSpaces>8308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802.11-22/1129r0</dc:title>
  <dc:subject>Submission</dc:subject>
  <dc:creator>minyoung.park@intel.com</dc:creator>
  <cp:keywords>CTPClassification=CTP_NT</cp:keywords>
  <dc:description>[https://mentor.ieee.org/802.11/dcn/22/11-22-1129-00-00be-lb266-cr-cl9-emlsr.docx]</dc:description>
  <cp:lastModifiedBy>Park, Minyoung</cp:lastModifiedBy>
  <cp:revision>70</cp:revision>
  <cp:lastPrinted>2010-05-04T02:47:00Z</cp:lastPrinted>
  <dcterms:created xsi:type="dcterms:W3CDTF">2022-04-18T16:29:00Z</dcterms:created>
  <dcterms:modified xsi:type="dcterms:W3CDTF">2022-07-14T00:04:00Z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