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D0145EB" w:rsidR="00A353D7" w:rsidRPr="00CC2C3C" w:rsidRDefault="004E0589" w:rsidP="00C75F57">
            <w:pPr>
              <w:pStyle w:val="T2"/>
              <w:suppressAutoHyphens/>
              <w:spacing w:before="120" w:after="120"/>
              <w:ind w:left="0"/>
              <w:rPr>
                <w:b w:val="0"/>
              </w:rPr>
            </w:pPr>
            <w:r>
              <w:rPr>
                <w:b w:val="0"/>
              </w:rPr>
              <w:t>LB 266</w:t>
            </w:r>
            <w:r w:rsidR="003768A6">
              <w:rPr>
                <w:b w:val="0"/>
              </w:rPr>
              <w:t xml:space="preserve">: CR </w:t>
            </w:r>
            <w:r w:rsidR="00C62602" w:rsidRPr="00F22431">
              <w:rPr>
                <w:b w:val="0"/>
              </w:rPr>
              <w:t xml:space="preserve">for </w:t>
            </w:r>
            <w:r w:rsidR="00860E1C">
              <w:rPr>
                <w:b w:val="0"/>
              </w:rPr>
              <w:t>r-TWT related</w:t>
            </w:r>
            <w:r w:rsidR="00BB080E">
              <w:rPr>
                <w:b w:val="0"/>
              </w:rPr>
              <w:t xml:space="preserve"> </w:t>
            </w:r>
            <w:r w:rsidR="00E365E3">
              <w:rPr>
                <w:b w:val="0"/>
              </w:rPr>
              <w:t>CID</w:t>
            </w:r>
            <w:r w:rsidR="000D777C">
              <w:rPr>
                <w:b w:val="0"/>
              </w:rPr>
              <w:t>s</w:t>
            </w:r>
            <w:r w:rsidR="00E365E3">
              <w:rPr>
                <w:b w:val="0"/>
              </w:rPr>
              <w:t xml:space="preserve"> </w:t>
            </w:r>
            <w:r w:rsidR="00BB080E">
              <w:rPr>
                <w:b w:val="0"/>
              </w:rPr>
              <w:t xml:space="preserve">in </w:t>
            </w:r>
            <w:r w:rsidR="00594E9C">
              <w:rPr>
                <w:b w:val="0"/>
              </w:rPr>
              <w:t>9</w:t>
            </w:r>
            <w:r w:rsidR="00BB080E">
              <w:rPr>
                <w:b w:val="0"/>
              </w:rPr>
              <w:t>.4.2</w:t>
            </w:r>
            <w:r w:rsidR="00860E1C">
              <w:rPr>
                <w:b w:val="0"/>
              </w:rPr>
              <w:t>.199</w:t>
            </w:r>
          </w:p>
        </w:tc>
      </w:tr>
      <w:tr w:rsidR="00A353D7" w:rsidRPr="00CC2C3C" w14:paraId="5101EAE9" w14:textId="77777777" w:rsidTr="007836FF">
        <w:trPr>
          <w:trHeight w:val="269"/>
          <w:jc w:val="center"/>
        </w:trPr>
        <w:tc>
          <w:tcPr>
            <w:tcW w:w="9576" w:type="dxa"/>
            <w:gridSpan w:val="5"/>
            <w:vAlign w:val="center"/>
          </w:tcPr>
          <w:p w14:paraId="3704DF93" w14:textId="2A5C939C"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E0589">
              <w:rPr>
                <w:b w:val="0"/>
                <w:sz w:val="20"/>
              </w:rPr>
              <w:t>July</w:t>
            </w:r>
            <w:r>
              <w:rPr>
                <w:b w:val="0"/>
                <w:sz w:val="20"/>
              </w:rPr>
              <w:t xml:space="preserve"> </w:t>
            </w:r>
            <w:r w:rsidR="0092025D">
              <w:rPr>
                <w:b w:val="0"/>
                <w:sz w:val="20"/>
              </w:rPr>
              <w:t>12</w:t>
            </w:r>
            <w:r w:rsidR="00B23AAA">
              <w:rPr>
                <w:b w:val="0"/>
                <w:sz w:val="20"/>
              </w:rPr>
              <w:t>, 20</w:t>
            </w:r>
            <w:r w:rsidR="00D11553">
              <w:rPr>
                <w:b w:val="0"/>
                <w:sz w:val="20"/>
              </w:rPr>
              <w:t>2</w:t>
            </w:r>
            <w:r w:rsidR="00FE0697">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1CE3AC11" w:rsidR="00126241" w:rsidRDefault="00860E1C" w:rsidP="00B16E11">
            <w:pPr>
              <w:pStyle w:val="T2"/>
              <w:suppressAutoHyphens/>
              <w:spacing w:after="0"/>
              <w:ind w:left="0" w:right="0"/>
              <w:jc w:val="left"/>
              <w:rPr>
                <w:b w:val="0"/>
                <w:sz w:val="18"/>
                <w:szCs w:val="18"/>
                <w:lang w:eastAsia="ko-KR"/>
              </w:rPr>
            </w:pPr>
            <w:r>
              <w:rPr>
                <w:b w:val="0"/>
                <w:sz w:val="18"/>
                <w:szCs w:val="18"/>
                <w:lang w:eastAsia="ko-KR"/>
              </w:rPr>
              <w:t>M. Kumail Haider</w:t>
            </w:r>
          </w:p>
        </w:tc>
        <w:tc>
          <w:tcPr>
            <w:tcW w:w="1695" w:type="dxa"/>
            <w:vMerge w:val="restart"/>
            <w:vAlign w:val="center"/>
          </w:tcPr>
          <w:p w14:paraId="7844B7EE" w14:textId="7EB04A9F" w:rsidR="00126241" w:rsidRDefault="00860E1C" w:rsidP="00B16E11">
            <w:pPr>
              <w:pStyle w:val="T2"/>
              <w:suppressAutoHyphens/>
              <w:spacing w:after="0"/>
              <w:ind w:left="0" w:right="0"/>
              <w:jc w:val="left"/>
              <w:rPr>
                <w:b w:val="0"/>
                <w:sz w:val="18"/>
                <w:szCs w:val="18"/>
                <w:lang w:eastAsia="ko-KR"/>
              </w:rPr>
            </w:pPr>
            <w:r>
              <w:rPr>
                <w:b w:val="0"/>
                <w:sz w:val="18"/>
                <w:szCs w:val="18"/>
                <w:lang w:eastAsia="ko-KR"/>
              </w:rPr>
              <w:t>Meta</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01E6A2F7" w:rsidR="00126241" w:rsidRDefault="00860E1C" w:rsidP="00B16E11">
            <w:pPr>
              <w:pStyle w:val="T2"/>
              <w:suppressAutoHyphens/>
              <w:spacing w:after="0"/>
              <w:ind w:left="0" w:right="0"/>
              <w:jc w:val="left"/>
              <w:rPr>
                <w:b w:val="0"/>
                <w:sz w:val="16"/>
                <w:szCs w:val="18"/>
                <w:lang w:eastAsia="ko-KR"/>
              </w:rPr>
            </w:pPr>
            <w:r>
              <w:rPr>
                <w:b w:val="0"/>
                <w:sz w:val="16"/>
                <w:szCs w:val="18"/>
                <w:lang w:eastAsia="ko-KR"/>
              </w:rPr>
              <w:t>haiderkumail@fb</w:t>
            </w:r>
            <w:r w:rsidR="00126241">
              <w:rPr>
                <w:b w:val="0"/>
                <w:sz w:val="16"/>
                <w:szCs w:val="18"/>
                <w:lang w:eastAsia="ko-KR"/>
              </w:rPr>
              <w:t>.com</w:t>
            </w:r>
          </w:p>
        </w:tc>
      </w:tr>
      <w:tr w:rsidR="00126241" w:rsidRPr="00CC2C3C" w14:paraId="10D59904" w14:textId="77777777" w:rsidTr="00E547CE">
        <w:trPr>
          <w:jc w:val="center"/>
        </w:trPr>
        <w:tc>
          <w:tcPr>
            <w:tcW w:w="1705" w:type="dxa"/>
            <w:vAlign w:val="center"/>
          </w:tcPr>
          <w:p w14:paraId="5B85B9BF" w14:textId="7D411C8F" w:rsidR="00126241" w:rsidRDefault="00860E1C" w:rsidP="00126241">
            <w:pPr>
              <w:pStyle w:val="T2"/>
              <w:suppressAutoHyphens/>
              <w:spacing w:after="0"/>
              <w:ind w:left="0" w:right="0"/>
              <w:jc w:val="left"/>
              <w:rPr>
                <w:b w:val="0"/>
                <w:sz w:val="18"/>
                <w:szCs w:val="18"/>
                <w:lang w:eastAsia="ko-KR"/>
              </w:rPr>
            </w:pPr>
            <w:r>
              <w:rPr>
                <w:b w:val="0"/>
                <w:sz w:val="18"/>
                <w:szCs w:val="18"/>
                <w:lang w:eastAsia="ko-KR"/>
              </w:rPr>
              <w:t>Chunyu Hu</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F8FAEC3" w:rsidR="00126241" w:rsidRDefault="00126241" w:rsidP="00126241">
            <w:pPr>
              <w:pStyle w:val="T2"/>
              <w:suppressAutoHyphens/>
              <w:spacing w:after="0"/>
              <w:ind w:left="0" w:right="0"/>
              <w:jc w:val="left"/>
              <w:rPr>
                <w:b w:val="0"/>
                <w:sz w:val="16"/>
                <w:szCs w:val="18"/>
                <w:lang w:eastAsia="ko-KR"/>
              </w:rPr>
            </w:pPr>
          </w:p>
        </w:tc>
      </w:tr>
      <w:tr w:rsidR="00126241" w:rsidRPr="00CC2C3C" w14:paraId="1F4D4BB8" w14:textId="77777777" w:rsidTr="004C0D53">
        <w:trPr>
          <w:jc w:val="center"/>
        </w:trPr>
        <w:tc>
          <w:tcPr>
            <w:tcW w:w="1705" w:type="dxa"/>
            <w:vAlign w:val="center"/>
          </w:tcPr>
          <w:p w14:paraId="50F7D6F7" w14:textId="76F5629A" w:rsidR="00126241" w:rsidRPr="00CC2C3C" w:rsidRDefault="00860E1C" w:rsidP="00126241">
            <w:pPr>
              <w:pStyle w:val="T2"/>
              <w:suppressAutoHyphens/>
              <w:spacing w:after="0"/>
              <w:ind w:left="0" w:right="0"/>
              <w:jc w:val="left"/>
              <w:rPr>
                <w:b w:val="0"/>
                <w:sz w:val="20"/>
              </w:rPr>
            </w:pPr>
            <w:r>
              <w:rPr>
                <w:b w:val="0"/>
                <w:sz w:val="18"/>
                <w:szCs w:val="18"/>
                <w:lang w:eastAsia="ko-KR"/>
              </w:rPr>
              <w:t>Chitto Ghosh</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703CB087" w:rsidR="00126241" w:rsidRPr="000A26E7" w:rsidRDefault="00860E1C" w:rsidP="00126241">
            <w:pPr>
              <w:pStyle w:val="T2"/>
              <w:suppressAutoHyphens/>
              <w:spacing w:after="0"/>
              <w:ind w:left="0" w:right="0"/>
              <w:jc w:val="left"/>
              <w:rPr>
                <w:b w:val="0"/>
                <w:sz w:val="18"/>
                <w:szCs w:val="18"/>
                <w:lang w:eastAsia="ko-KR"/>
              </w:rPr>
            </w:pPr>
            <w:proofErr w:type="spellStart"/>
            <w:r>
              <w:rPr>
                <w:b w:val="0"/>
                <w:sz w:val="18"/>
                <w:szCs w:val="18"/>
                <w:lang w:eastAsia="ko-KR"/>
              </w:rPr>
              <w:t>Binita</w:t>
            </w:r>
            <w:proofErr w:type="spellEnd"/>
            <w:r>
              <w:rPr>
                <w:b w:val="0"/>
                <w:sz w:val="18"/>
                <w:szCs w:val="18"/>
                <w:lang w:eastAsia="ko-KR"/>
              </w:rPr>
              <w:t xml:space="preserve"> Gupta</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44169D9F" w:rsidR="00126241" w:rsidRDefault="00860E1C" w:rsidP="00126241">
            <w:pPr>
              <w:pStyle w:val="T2"/>
              <w:suppressAutoHyphens/>
              <w:spacing w:after="0"/>
              <w:ind w:left="0" w:right="0"/>
              <w:jc w:val="left"/>
              <w:rPr>
                <w:b w:val="0"/>
                <w:sz w:val="18"/>
                <w:szCs w:val="18"/>
                <w:lang w:eastAsia="ko-KR"/>
              </w:rPr>
            </w:pPr>
            <w:proofErr w:type="spellStart"/>
            <w:r>
              <w:rPr>
                <w:b w:val="0"/>
                <w:sz w:val="18"/>
                <w:szCs w:val="18"/>
                <w:lang w:eastAsia="ko-KR"/>
              </w:rPr>
              <w:t>Morteza</w:t>
            </w:r>
            <w:proofErr w:type="spellEnd"/>
            <w:r>
              <w:rPr>
                <w:b w:val="0"/>
                <w:sz w:val="18"/>
                <w:szCs w:val="18"/>
                <w:lang w:eastAsia="ko-KR"/>
              </w:rPr>
              <w:t xml:space="preserve"> </w:t>
            </w:r>
            <w:proofErr w:type="spellStart"/>
            <w:r>
              <w:rPr>
                <w:b w:val="0"/>
                <w:sz w:val="18"/>
                <w:szCs w:val="18"/>
                <w:lang w:eastAsia="ko-KR"/>
              </w:rPr>
              <w:t>Mehrnoush</w:t>
            </w:r>
            <w:proofErr w:type="spellEnd"/>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3FE01BBB" w:rsidR="00126241" w:rsidRDefault="00126241" w:rsidP="00126241">
            <w:pPr>
              <w:pStyle w:val="T2"/>
              <w:suppressAutoHyphens/>
              <w:spacing w:after="0"/>
              <w:ind w:left="0" w:right="0"/>
              <w:jc w:val="left"/>
              <w:rPr>
                <w:b w:val="0"/>
                <w:sz w:val="18"/>
                <w:szCs w:val="18"/>
                <w:lang w:eastAsia="ko-KR"/>
              </w:rPr>
            </w:pP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3B2C1964" w:rsidR="00532160" w:rsidRDefault="00467E8A" w:rsidP="004C6CD4">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436D10" w:rsidRPr="00436D10">
        <w:rPr>
          <w:rFonts w:cs="Times New Roman"/>
          <w:color w:val="000000" w:themeColor="text1"/>
          <w:sz w:val="18"/>
          <w:szCs w:val="18"/>
          <w:lang w:eastAsia="ko-KR"/>
        </w:rPr>
        <w:t>1</w:t>
      </w:r>
      <w:r w:rsidR="004F673F">
        <w:rPr>
          <w:rFonts w:cs="Times New Roman"/>
          <w:color w:val="000000" w:themeColor="text1"/>
          <w:sz w:val="18"/>
          <w:szCs w:val="18"/>
          <w:lang w:eastAsia="ko-KR"/>
        </w:rPr>
        <w:t>3</w:t>
      </w:r>
      <w:r w:rsidR="00B50785">
        <w:rPr>
          <w:rFonts w:cs="Times New Roman"/>
          <w:sz w:val="18"/>
          <w:szCs w:val="18"/>
          <w:lang w:eastAsia="ko-KR"/>
        </w:rPr>
        <w:t xml:space="preserve"> </w:t>
      </w:r>
      <w:r>
        <w:rPr>
          <w:rFonts w:cs="Times New Roman"/>
          <w:sz w:val="18"/>
          <w:szCs w:val="18"/>
          <w:lang w:eastAsia="ko-KR"/>
        </w:rPr>
        <w:t>CID</w:t>
      </w:r>
      <w:r w:rsidR="00DD667C">
        <w:rPr>
          <w:rFonts w:cs="Times New Roman"/>
          <w:sz w:val="18"/>
          <w:szCs w:val="18"/>
          <w:lang w:eastAsia="ko-KR"/>
        </w:rPr>
        <w:t>s</w:t>
      </w:r>
      <w:r>
        <w:rPr>
          <w:rFonts w:cs="Times New Roman"/>
          <w:sz w:val="18"/>
          <w:szCs w:val="18"/>
          <w:lang w:eastAsia="ko-KR"/>
        </w:rPr>
        <w:t xml:space="preserve"> </w:t>
      </w:r>
      <w:r w:rsidRPr="00D140D7">
        <w:rPr>
          <w:rFonts w:cs="Times New Roman"/>
          <w:sz w:val="18"/>
          <w:szCs w:val="18"/>
          <w:lang w:eastAsia="ko-KR"/>
        </w:rPr>
        <w:t>received for TG</w:t>
      </w:r>
      <w:r w:rsidR="00EB5BC1">
        <w:rPr>
          <w:rFonts w:cs="Times New Roman"/>
          <w:sz w:val="18"/>
          <w:szCs w:val="18"/>
          <w:lang w:eastAsia="ko-KR"/>
        </w:rPr>
        <w:t xml:space="preserve">be </w:t>
      </w:r>
      <w:r w:rsidR="004E0589">
        <w:rPr>
          <w:rFonts w:cs="Times New Roman"/>
          <w:sz w:val="18"/>
          <w:szCs w:val="18"/>
          <w:lang w:eastAsia="ko-KR"/>
        </w:rPr>
        <w:t>LB266</w:t>
      </w:r>
      <w:r>
        <w:rPr>
          <w:rFonts w:cs="Times New Roman"/>
          <w:sz w:val="18"/>
          <w:szCs w:val="18"/>
          <w:lang w:eastAsia="ko-KR"/>
        </w:rPr>
        <w:t>:</w:t>
      </w:r>
      <w:bookmarkEnd w:id="0"/>
      <w:r w:rsidR="00AB2689">
        <w:rPr>
          <w:rFonts w:cs="Times New Roman"/>
          <w:sz w:val="18"/>
          <w:szCs w:val="18"/>
          <w:lang w:eastAsia="ko-KR"/>
        </w:rPr>
        <w:t xml:space="preserve"> </w:t>
      </w:r>
    </w:p>
    <w:p w14:paraId="1ECE3100" w14:textId="1835B857" w:rsidR="005A7BD0" w:rsidRDefault="00436D10" w:rsidP="004C6CD4">
      <w:pPr>
        <w:suppressAutoHyphens/>
        <w:jc w:val="both"/>
        <w:rPr>
          <w:rFonts w:cs="Times New Roman"/>
          <w:sz w:val="18"/>
          <w:szCs w:val="18"/>
          <w:lang w:eastAsia="ko-KR"/>
        </w:rPr>
      </w:pPr>
      <w:r>
        <w:rPr>
          <w:rFonts w:cs="Times New Roman"/>
          <w:sz w:val="18"/>
          <w:szCs w:val="18"/>
          <w:lang w:eastAsia="ko-KR"/>
        </w:rPr>
        <w:t>10454</w:t>
      </w:r>
      <w:r w:rsidR="00705E81" w:rsidRPr="00705E81">
        <w:rPr>
          <w:rFonts w:cs="Times New Roman"/>
          <w:sz w:val="18"/>
          <w:szCs w:val="18"/>
          <w:lang w:eastAsia="ko-KR"/>
        </w:rPr>
        <w:t xml:space="preserve">, </w:t>
      </w:r>
      <w:r>
        <w:rPr>
          <w:rFonts w:cs="Times New Roman"/>
          <w:sz w:val="18"/>
          <w:szCs w:val="18"/>
          <w:lang w:eastAsia="ko-KR"/>
        </w:rPr>
        <w:t>10455</w:t>
      </w:r>
      <w:r w:rsidR="00705E81" w:rsidRPr="00705E81">
        <w:rPr>
          <w:rFonts w:cs="Times New Roman"/>
          <w:sz w:val="18"/>
          <w:szCs w:val="18"/>
          <w:lang w:eastAsia="ko-KR"/>
        </w:rPr>
        <w:t xml:space="preserve">, </w:t>
      </w:r>
      <w:r>
        <w:rPr>
          <w:rFonts w:cs="Times New Roman"/>
          <w:sz w:val="18"/>
          <w:szCs w:val="18"/>
          <w:lang w:eastAsia="ko-KR"/>
        </w:rPr>
        <w:t>10905</w:t>
      </w:r>
      <w:r w:rsidR="00705E81" w:rsidRPr="00705E81">
        <w:rPr>
          <w:rFonts w:cs="Times New Roman"/>
          <w:sz w:val="18"/>
          <w:szCs w:val="18"/>
          <w:lang w:eastAsia="ko-KR"/>
        </w:rPr>
        <w:t xml:space="preserve">, </w:t>
      </w:r>
      <w:r>
        <w:rPr>
          <w:rFonts w:cs="Times New Roman"/>
          <w:sz w:val="18"/>
          <w:szCs w:val="18"/>
          <w:lang w:eastAsia="ko-KR"/>
        </w:rPr>
        <w:t>12289</w:t>
      </w:r>
      <w:r w:rsidR="00705E81" w:rsidRPr="00705E81">
        <w:rPr>
          <w:rFonts w:cs="Times New Roman"/>
          <w:sz w:val="18"/>
          <w:szCs w:val="18"/>
          <w:lang w:eastAsia="ko-KR"/>
        </w:rPr>
        <w:t>, 1150</w:t>
      </w:r>
      <w:r>
        <w:rPr>
          <w:rFonts w:cs="Times New Roman"/>
          <w:sz w:val="18"/>
          <w:szCs w:val="18"/>
          <w:lang w:eastAsia="ko-KR"/>
        </w:rPr>
        <w:t>8</w:t>
      </w:r>
      <w:r w:rsidR="00705E81" w:rsidRPr="00705E81">
        <w:rPr>
          <w:rFonts w:cs="Times New Roman"/>
          <w:sz w:val="18"/>
          <w:szCs w:val="18"/>
          <w:lang w:eastAsia="ko-KR"/>
        </w:rPr>
        <w:t xml:space="preserve">, </w:t>
      </w:r>
      <w:r w:rsidR="00977C3C">
        <w:rPr>
          <w:rFonts w:cs="Times New Roman"/>
          <w:sz w:val="18"/>
          <w:szCs w:val="18"/>
          <w:lang w:eastAsia="ko-KR"/>
        </w:rPr>
        <w:t>11864</w:t>
      </w:r>
      <w:r w:rsidR="00705E81" w:rsidRPr="00705E81">
        <w:rPr>
          <w:rFonts w:cs="Times New Roman"/>
          <w:sz w:val="18"/>
          <w:szCs w:val="18"/>
          <w:lang w:eastAsia="ko-KR"/>
        </w:rPr>
        <w:t xml:space="preserve">, </w:t>
      </w:r>
      <w:r w:rsidR="00977C3C">
        <w:rPr>
          <w:rFonts w:cs="Times New Roman"/>
          <w:sz w:val="18"/>
          <w:szCs w:val="18"/>
          <w:lang w:eastAsia="ko-KR"/>
        </w:rPr>
        <w:t>12054</w:t>
      </w:r>
      <w:r w:rsidR="00705E81" w:rsidRPr="00705E81">
        <w:rPr>
          <w:rFonts w:cs="Times New Roman"/>
          <w:sz w:val="18"/>
          <w:szCs w:val="18"/>
          <w:lang w:eastAsia="ko-KR"/>
        </w:rPr>
        <w:t>, 129</w:t>
      </w:r>
      <w:r w:rsidR="00977C3C">
        <w:rPr>
          <w:rFonts w:cs="Times New Roman"/>
          <w:sz w:val="18"/>
          <w:szCs w:val="18"/>
          <w:lang w:eastAsia="ko-KR"/>
        </w:rPr>
        <w:t>67, 13227, 13315, 13316, 13464, 13740</w:t>
      </w:r>
    </w:p>
    <w:p w14:paraId="4F0ECC3D" w14:textId="011B074E"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04F3F2B6" w14:textId="77777777" w:rsidR="00361EF6" w:rsidRPr="00CE1ADE" w:rsidRDefault="00361EF6"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6D727DFF"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3A4D4BCB" w14:textId="77777777" w:rsidR="003835EF" w:rsidRDefault="003835EF" w:rsidP="007B38C1">
      <w:pPr>
        <w:suppressAutoHyphens/>
        <w:spacing w:after="0" w:line="240" w:lineRule="auto"/>
        <w:rPr>
          <w:rFonts w:ascii="Times New Roman" w:eastAsia="Malgun Gothic" w:hAnsi="Times New Roman" w:cs="Times New Roman"/>
          <w:sz w:val="18"/>
          <w:szCs w:val="20"/>
          <w:lang w:val="en-GB"/>
        </w:rPr>
      </w:pPr>
    </w:p>
    <w:p w14:paraId="42618C74" w14:textId="7F7B9988" w:rsidR="003835EF" w:rsidRDefault="003835EF" w:rsidP="003835EF">
      <w:pPr>
        <w:pStyle w:val="T"/>
        <w:spacing w:after="0" w:line="240" w:lineRule="auto"/>
        <w:rPr>
          <w:b/>
          <w:i/>
          <w:iCs/>
        </w:rPr>
      </w:pPr>
      <w:r>
        <w:rPr>
          <w:b/>
          <w:i/>
          <w:iCs/>
          <w:highlight w:val="yellow"/>
        </w:rPr>
        <w:t xml:space="preserve">TGbe editor: The baseline for this document </w:t>
      </w:r>
      <w:r w:rsidRPr="009C7AC4">
        <w:rPr>
          <w:b/>
          <w:i/>
          <w:iCs/>
          <w:highlight w:val="yellow"/>
        </w:rPr>
        <w:t>is 11be D</w:t>
      </w:r>
      <w:r>
        <w:rPr>
          <w:b/>
          <w:i/>
          <w:iCs/>
          <w:highlight w:val="yellow"/>
        </w:rPr>
        <w:t>2.</w:t>
      </w:r>
      <w:r w:rsidR="006E7007">
        <w:rPr>
          <w:b/>
          <w:i/>
          <w:iCs/>
          <w:highlight w:val="yellow"/>
        </w:rPr>
        <w:t xml:space="preserve">0 and </w:t>
      </w:r>
      <w:proofErr w:type="spellStart"/>
      <w:r w:rsidR="006E7007">
        <w:rPr>
          <w:b/>
          <w:i/>
          <w:iCs/>
          <w:highlight w:val="yellow"/>
        </w:rPr>
        <w:t>REVme</w:t>
      </w:r>
      <w:proofErr w:type="spellEnd"/>
      <w:r w:rsidR="006E7007">
        <w:rPr>
          <w:b/>
          <w:i/>
          <w:iCs/>
          <w:highlight w:val="yellow"/>
        </w:rPr>
        <w:t xml:space="preserve"> D1.3</w:t>
      </w:r>
    </w:p>
    <w:p w14:paraId="58F9FE32" w14:textId="33901A4A"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4B9DE5D5"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w:t>
      </w:r>
      <w:r w:rsidR="008258EB">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73A95F7" w14:textId="7C741A20" w:rsidR="001344C7" w:rsidRDefault="001344C7">
      <w:pPr>
        <w:rPr>
          <w:rFonts w:ascii="Arial" w:hAnsi="Arial" w:cs="Arial"/>
          <w:b/>
          <w:bCs/>
          <w:color w:val="000000"/>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520"/>
        <w:gridCol w:w="2340"/>
        <w:gridCol w:w="3150"/>
      </w:tblGrid>
      <w:tr w:rsidR="00EE4BBB" w:rsidRPr="007E587A" w14:paraId="31FE4390" w14:textId="77777777" w:rsidTr="003835EF">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noWrap/>
            <w:vAlign w:val="center"/>
          </w:tcPr>
          <w:p w14:paraId="1FB6D444" w14:textId="66A1EACA"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520" w:type="dxa"/>
            <w:shd w:val="clear" w:color="auto" w:fill="BFBFBF" w:themeFill="background1" w:themeFillShade="BF"/>
            <w:noWrap/>
            <w:vAlign w:val="bottom"/>
            <w:hideMark/>
          </w:tcPr>
          <w:p w14:paraId="6A54C471"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340" w:type="dxa"/>
            <w:shd w:val="clear" w:color="auto" w:fill="BFBFBF" w:themeFill="background1" w:themeFillShade="BF"/>
            <w:noWrap/>
            <w:vAlign w:val="bottom"/>
            <w:hideMark/>
          </w:tcPr>
          <w:p w14:paraId="51011E02"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32E90F57"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EB5C1E" w:rsidRPr="008B0293" w14:paraId="3F6B6B81" w14:textId="77777777" w:rsidTr="003835EF">
        <w:trPr>
          <w:trHeight w:val="220"/>
          <w:jc w:val="center"/>
        </w:trPr>
        <w:tc>
          <w:tcPr>
            <w:tcW w:w="625" w:type="dxa"/>
            <w:shd w:val="clear" w:color="auto" w:fill="auto"/>
            <w:noWrap/>
          </w:tcPr>
          <w:p w14:paraId="291BF477" w14:textId="1C67A00B" w:rsidR="00EB5C1E" w:rsidRPr="0071336C" w:rsidRDefault="00EB5C1E" w:rsidP="00EB5C1E">
            <w:pPr>
              <w:suppressAutoHyphens/>
              <w:spacing w:after="0"/>
              <w:rPr>
                <w:rFonts w:ascii="Times New Roman" w:hAnsi="Times New Roman" w:cs="Times New Roman"/>
                <w:sz w:val="16"/>
                <w:szCs w:val="16"/>
              </w:rPr>
            </w:pPr>
            <w:r>
              <w:rPr>
                <w:rFonts w:ascii="Times New Roman" w:hAnsi="Times New Roman" w:cs="Times New Roman"/>
                <w:sz w:val="16"/>
                <w:szCs w:val="16"/>
              </w:rPr>
              <w:t>10455</w:t>
            </w:r>
          </w:p>
        </w:tc>
        <w:tc>
          <w:tcPr>
            <w:tcW w:w="1080" w:type="dxa"/>
          </w:tcPr>
          <w:p w14:paraId="307E3ED7" w14:textId="756101D6" w:rsidR="00EB5C1E" w:rsidRPr="0071336C" w:rsidRDefault="00EB5C1E" w:rsidP="00EB5C1E">
            <w:pPr>
              <w:suppressAutoHyphens/>
              <w:spacing w:after="0"/>
              <w:rPr>
                <w:rFonts w:ascii="Times New Roman" w:hAnsi="Times New Roman" w:cs="Times New Roman"/>
                <w:sz w:val="16"/>
                <w:szCs w:val="16"/>
              </w:rPr>
            </w:pPr>
            <w:proofErr w:type="spellStart"/>
            <w:r w:rsidRPr="00860E1C">
              <w:rPr>
                <w:rFonts w:ascii="Times New Roman" w:hAnsi="Times New Roman" w:cs="Times New Roman"/>
                <w:sz w:val="16"/>
                <w:szCs w:val="16"/>
              </w:rPr>
              <w:t>Yonggang</w:t>
            </w:r>
            <w:proofErr w:type="spellEnd"/>
            <w:r w:rsidRPr="00860E1C">
              <w:rPr>
                <w:rFonts w:ascii="Times New Roman" w:hAnsi="Times New Roman" w:cs="Times New Roman"/>
                <w:sz w:val="16"/>
                <w:szCs w:val="16"/>
              </w:rPr>
              <w:t xml:space="preserve"> Fang</w:t>
            </w:r>
          </w:p>
        </w:tc>
        <w:tc>
          <w:tcPr>
            <w:tcW w:w="900" w:type="dxa"/>
            <w:shd w:val="clear" w:color="auto" w:fill="auto"/>
            <w:noWrap/>
          </w:tcPr>
          <w:p w14:paraId="763D8E20" w14:textId="2EF7AE7B" w:rsidR="00EB5C1E" w:rsidRPr="0071336C" w:rsidRDefault="00EB5C1E" w:rsidP="00EB5C1E">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32826187" w14:textId="3FB538D8" w:rsidR="00EB5C1E" w:rsidRPr="0071336C" w:rsidRDefault="00EB5C1E" w:rsidP="00EB5C1E">
            <w:pPr>
              <w:suppressAutoHyphens/>
              <w:spacing w:after="0"/>
              <w:rPr>
                <w:rFonts w:ascii="Times New Roman" w:hAnsi="Times New Roman" w:cs="Times New Roman"/>
                <w:sz w:val="16"/>
                <w:szCs w:val="16"/>
              </w:rPr>
            </w:pPr>
            <w:r>
              <w:rPr>
                <w:rFonts w:ascii="Times New Roman" w:hAnsi="Times New Roman" w:cs="Times New Roman"/>
                <w:sz w:val="16"/>
                <w:szCs w:val="16"/>
              </w:rPr>
              <w:t>207.37</w:t>
            </w:r>
          </w:p>
        </w:tc>
        <w:tc>
          <w:tcPr>
            <w:tcW w:w="2520" w:type="dxa"/>
            <w:shd w:val="clear" w:color="auto" w:fill="auto"/>
            <w:noWrap/>
          </w:tcPr>
          <w:p w14:paraId="4EE45447" w14:textId="2102F98B" w:rsidR="00EB5C1E" w:rsidRPr="0071336C" w:rsidRDefault="00EB5C1E" w:rsidP="00EB5C1E">
            <w:pPr>
              <w:suppressAutoHyphens/>
              <w:spacing w:after="0"/>
              <w:rPr>
                <w:rFonts w:ascii="Times New Roman" w:hAnsi="Times New Roman" w:cs="Times New Roman"/>
                <w:sz w:val="16"/>
                <w:szCs w:val="16"/>
              </w:rPr>
            </w:pPr>
            <w:r w:rsidRPr="00EB5C1E">
              <w:rPr>
                <w:rFonts w:ascii="Times New Roman" w:hAnsi="Times New Roman" w:cs="Times New Roman"/>
                <w:sz w:val="16"/>
                <w:szCs w:val="16"/>
              </w:rPr>
              <w:t>The DL TID Bitmap and UP TID Bitmap size should be 2 octets as the maximum number of TIDs is 16. Please change 1 octet to 0 or 2 in the Figure 90770a.</w:t>
            </w:r>
          </w:p>
        </w:tc>
        <w:tc>
          <w:tcPr>
            <w:tcW w:w="2340" w:type="dxa"/>
            <w:shd w:val="clear" w:color="auto" w:fill="auto"/>
            <w:noWrap/>
          </w:tcPr>
          <w:p w14:paraId="288218A3" w14:textId="61D3430A" w:rsidR="00EB5C1E" w:rsidRPr="0071336C" w:rsidRDefault="00EB5C1E" w:rsidP="00EB5C1E">
            <w:pPr>
              <w:suppressAutoHyphens/>
              <w:spacing w:after="0"/>
              <w:rPr>
                <w:rFonts w:ascii="Times New Roman" w:hAnsi="Times New Roman" w:cs="Times New Roman"/>
                <w:sz w:val="16"/>
                <w:szCs w:val="16"/>
              </w:rPr>
            </w:pPr>
            <w:r w:rsidRPr="00EB5C1E">
              <w:rPr>
                <w:rFonts w:ascii="Times New Roman" w:hAnsi="Times New Roman" w:cs="Times New Roman"/>
                <w:sz w:val="16"/>
                <w:szCs w:val="16"/>
              </w:rPr>
              <w:t>in the comment</w:t>
            </w:r>
          </w:p>
        </w:tc>
        <w:tc>
          <w:tcPr>
            <w:tcW w:w="3150" w:type="dxa"/>
            <w:shd w:val="clear" w:color="auto" w:fill="auto"/>
          </w:tcPr>
          <w:p w14:paraId="7583D0E8" w14:textId="77777777" w:rsidR="00EB5C1E" w:rsidRDefault="00EB5C1E" w:rsidP="00EB5C1E">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5CF25AB4" w14:textId="77777777" w:rsidR="00EB5C1E" w:rsidRPr="0071336C" w:rsidRDefault="00EB5C1E" w:rsidP="00EB5C1E">
            <w:pPr>
              <w:suppressAutoHyphens/>
              <w:spacing w:after="0"/>
              <w:rPr>
                <w:rFonts w:ascii="Times New Roman" w:hAnsi="Times New Roman" w:cs="Times New Roman"/>
                <w:bCs/>
                <w:sz w:val="16"/>
                <w:szCs w:val="16"/>
              </w:rPr>
            </w:pPr>
          </w:p>
          <w:p w14:paraId="588E8022" w14:textId="77777777" w:rsidR="00EB5C1E" w:rsidRDefault="00EB5C1E" w:rsidP="00EB5C1E">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TID Bitmap size of 8 was chosen to be consistent with TID indication in range of 0-7 (3 bits) used in various other QoS management signaling in the spec e.g., </w:t>
            </w:r>
            <w:proofErr w:type="gramStart"/>
            <w:r>
              <w:rPr>
                <w:rFonts w:ascii="Times New Roman" w:hAnsi="Times New Roman" w:cs="Times New Roman"/>
                <w:bCs/>
                <w:sz w:val="16"/>
                <w:szCs w:val="16"/>
              </w:rPr>
              <w:t>3 bit</w:t>
            </w:r>
            <w:proofErr w:type="gramEnd"/>
            <w:r>
              <w:rPr>
                <w:rFonts w:ascii="Times New Roman" w:hAnsi="Times New Roman" w:cs="Times New Roman"/>
                <w:bCs/>
                <w:sz w:val="16"/>
                <w:szCs w:val="16"/>
              </w:rPr>
              <w:t xml:space="preserve"> TID subfield in QoS Control field, TID-To-Link Mapping encompasses TIDs 0-7. </w:t>
            </w:r>
          </w:p>
          <w:p w14:paraId="21F7EDD3" w14:textId="1CD8B775" w:rsidR="00EB5C1E" w:rsidRPr="00217B76" w:rsidRDefault="00EB5C1E" w:rsidP="00EB5C1E">
            <w:pPr>
              <w:suppressAutoHyphens/>
              <w:spacing w:after="0"/>
              <w:rPr>
                <w:rFonts w:ascii="Times New Roman" w:hAnsi="Times New Roman" w:cs="Times New Roman"/>
                <w:b/>
                <w:sz w:val="16"/>
                <w:szCs w:val="16"/>
              </w:rPr>
            </w:pPr>
          </w:p>
        </w:tc>
      </w:tr>
      <w:tr w:rsidR="00137F96" w:rsidRPr="008B0293" w14:paraId="3E2345B7" w14:textId="77777777" w:rsidTr="003835EF">
        <w:trPr>
          <w:trHeight w:val="220"/>
          <w:jc w:val="center"/>
        </w:trPr>
        <w:tc>
          <w:tcPr>
            <w:tcW w:w="625" w:type="dxa"/>
            <w:shd w:val="clear" w:color="auto" w:fill="auto"/>
            <w:noWrap/>
          </w:tcPr>
          <w:p w14:paraId="32B54204" w14:textId="52402539" w:rsidR="00137F96" w:rsidRDefault="00137F96" w:rsidP="00137F96">
            <w:pPr>
              <w:suppressAutoHyphens/>
              <w:spacing w:after="0"/>
              <w:rPr>
                <w:rFonts w:ascii="Times New Roman" w:hAnsi="Times New Roman" w:cs="Times New Roman"/>
                <w:sz w:val="16"/>
                <w:szCs w:val="16"/>
              </w:rPr>
            </w:pPr>
            <w:r>
              <w:rPr>
                <w:rFonts w:ascii="Times New Roman" w:hAnsi="Times New Roman" w:cs="Times New Roman"/>
                <w:sz w:val="16"/>
                <w:szCs w:val="16"/>
              </w:rPr>
              <w:t>10454</w:t>
            </w:r>
          </w:p>
        </w:tc>
        <w:tc>
          <w:tcPr>
            <w:tcW w:w="1080" w:type="dxa"/>
          </w:tcPr>
          <w:p w14:paraId="6EB266B2" w14:textId="01E0CC69" w:rsidR="00137F96" w:rsidRPr="00860E1C" w:rsidRDefault="00137F96" w:rsidP="00137F96">
            <w:pPr>
              <w:suppressAutoHyphens/>
              <w:spacing w:after="0"/>
              <w:rPr>
                <w:rFonts w:ascii="Times New Roman" w:hAnsi="Times New Roman" w:cs="Times New Roman"/>
                <w:sz w:val="16"/>
                <w:szCs w:val="16"/>
              </w:rPr>
            </w:pPr>
            <w:proofErr w:type="spellStart"/>
            <w:r w:rsidRPr="00860E1C">
              <w:rPr>
                <w:rFonts w:ascii="Times New Roman" w:hAnsi="Times New Roman" w:cs="Times New Roman"/>
                <w:sz w:val="16"/>
                <w:szCs w:val="16"/>
              </w:rPr>
              <w:t>Yonggang</w:t>
            </w:r>
            <w:proofErr w:type="spellEnd"/>
            <w:r w:rsidRPr="00860E1C">
              <w:rPr>
                <w:rFonts w:ascii="Times New Roman" w:hAnsi="Times New Roman" w:cs="Times New Roman"/>
                <w:sz w:val="16"/>
                <w:szCs w:val="16"/>
              </w:rPr>
              <w:t xml:space="preserve"> Fang</w:t>
            </w:r>
          </w:p>
        </w:tc>
        <w:tc>
          <w:tcPr>
            <w:tcW w:w="900" w:type="dxa"/>
            <w:shd w:val="clear" w:color="auto" w:fill="auto"/>
            <w:noWrap/>
          </w:tcPr>
          <w:p w14:paraId="4D1AB34C" w14:textId="280E7D50" w:rsidR="00137F96" w:rsidRPr="0071336C" w:rsidRDefault="00137F96" w:rsidP="00137F96">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145D5589" w14:textId="4EEA1D23" w:rsidR="00137F96" w:rsidRDefault="00137F96" w:rsidP="00137F96">
            <w:pPr>
              <w:suppressAutoHyphens/>
              <w:spacing w:after="0"/>
              <w:rPr>
                <w:rFonts w:ascii="Times New Roman" w:hAnsi="Times New Roman" w:cs="Times New Roman"/>
                <w:sz w:val="16"/>
                <w:szCs w:val="16"/>
              </w:rPr>
            </w:pPr>
            <w:r>
              <w:rPr>
                <w:rFonts w:ascii="Times New Roman" w:hAnsi="Times New Roman" w:cs="Times New Roman"/>
                <w:sz w:val="16"/>
                <w:szCs w:val="16"/>
              </w:rPr>
              <w:t>207.42</w:t>
            </w:r>
          </w:p>
        </w:tc>
        <w:tc>
          <w:tcPr>
            <w:tcW w:w="2520" w:type="dxa"/>
            <w:shd w:val="clear" w:color="auto" w:fill="auto"/>
            <w:noWrap/>
          </w:tcPr>
          <w:p w14:paraId="5BA723F6" w14:textId="066CA59B" w:rsidR="00137F96" w:rsidRPr="00EB5C1E" w:rsidRDefault="00137F96" w:rsidP="00137F96">
            <w:pPr>
              <w:suppressAutoHyphens/>
              <w:spacing w:after="0"/>
              <w:rPr>
                <w:rFonts w:ascii="Times New Roman" w:hAnsi="Times New Roman" w:cs="Times New Roman"/>
                <w:sz w:val="16"/>
                <w:szCs w:val="16"/>
              </w:rPr>
            </w:pPr>
            <w:r w:rsidRPr="00860E1C">
              <w:rPr>
                <w:rFonts w:ascii="Times New Roman" w:hAnsi="Times New Roman" w:cs="Times New Roman"/>
                <w:sz w:val="16"/>
                <w:szCs w:val="16"/>
              </w:rPr>
              <w:t>If using Traffic Info Control to indicate validity of DL TID Bitmap and UL TID Bitmap, the size of those bitmaps should be 0 or 2. It is not necessary to reserve those fields if not valid because it can increase the payload of broadcast message and reduce efficiency.</w:t>
            </w:r>
          </w:p>
        </w:tc>
        <w:tc>
          <w:tcPr>
            <w:tcW w:w="2340" w:type="dxa"/>
            <w:shd w:val="clear" w:color="auto" w:fill="auto"/>
            <w:noWrap/>
          </w:tcPr>
          <w:p w14:paraId="361B813D" w14:textId="1119CF47" w:rsidR="00137F96" w:rsidRPr="00EB5C1E" w:rsidRDefault="00137F96" w:rsidP="00137F96">
            <w:pPr>
              <w:suppressAutoHyphens/>
              <w:spacing w:after="0"/>
              <w:rPr>
                <w:rFonts w:ascii="Times New Roman" w:hAnsi="Times New Roman" w:cs="Times New Roman"/>
                <w:sz w:val="16"/>
                <w:szCs w:val="16"/>
              </w:rPr>
            </w:pPr>
            <w:r w:rsidRPr="00860E1C">
              <w:rPr>
                <w:rFonts w:ascii="Times New Roman" w:hAnsi="Times New Roman" w:cs="Times New Roman"/>
                <w:sz w:val="16"/>
                <w:szCs w:val="16"/>
              </w:rPr>
              <w:t>suggest change "1" to "0 or 2"</w:t>
            </w:r>
          </w:p>
        </w:tc>
        <w:tc>
          <w:tcPr>
            <w:tcW w:w="3150" w:type="dxa"/>
            <w:shd w:val="clear" w:color="auto" w:fill="auto"/>
          </w:tcPr>
          <w:p w14:paraId="26319177" w14:textId="77777777" w:rsidR="00137F96" w:rsidRDefault="00137F96" w:rsidP="00137F96">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56A63E52" w14:textId="77777777" w:rsidR="00137F96" w:rsidRPr="0071336C" w:rsidRDefault="00137F96" w:rsidP="00137F96">
            <w:pPr>
              <w:suppressAutoHyphens/>
              <w:spacing w:after="0"/>
              <w:rPr>
                <w:rFonts w:ascii="Times New Roman" w:hAnsi="Times New Roman" w:cs="Times New Roman"/>
                <w:bCs/>
                <w:sz w:val="16"/>
                <w:szCs w:val="16"/>
              </w:rPr>
            </w:pPr>
          </w:p>
          <w:p w14:paraId="42B1C38E" w14:textId="76686A64" w:rsidR="00137F96" w:rsidRDefault="00137F96" w:rsidP="00137F96">
            <w:pPr>
              <w:suppressAutoHyphens/>
              <w:spacing w:after="0"/>
              <w:rPr>
                <w:rFonts w:ascii="Times New Roman" w:hAnsi="Times New Roman" w:cs="Times New Roman"/>
                <w:bCs/>
                <w:sz w:val="16"/>
                <w:szCs w:val="16"/>
              </w:rPr>
            </w:pPr>
            <w:r>
              <w:rPr>
                <w:rFonts w:ascii="Times New Roman" w:hAnsi="Times New Roman" w:cs="Times New Roman"/>
                <w:bCs/>
                <w:sz w:val="16"/>
                <w:szCs w:val="16"/>
              </w:rPr>
              <w:t>r-TWT TIDs are indicated in range 0-7 (see also resolution to #10455)</w:t>
            </w:r>
          </w:p>
          <w:p w14:paraId="5839D813" w14:textId="38A7EA6A" w:rsidR="00137F96" w:rsidRDefault="00137F96" w:rsidP="00137F96">
            <w:pPr>
              <w:suppressAutoHyphens/>
              <w:spacing w:after="0"/>
              <w:rPr>
                <w:rFonts w:ascii="Times New Roman" w:hAnsi="Times New Roman" w:cs="Times New Roman"/>
                <w:b/>
                <w:sz w:val="16"/>
                <w:szCs w:val="16"/>
              </w:rPr>
            </w:pPr>
            <w:r>
              <w:rPr>
                <w:rFonts w:ascii="Times New Roman" w:hAnsi="Times New Roman" w:cs="Times New Roman"/>
                <w:bCs/>
                <w:sz w:val="16"/>
                <w:szCs w:val="16"/>
              </w:rPr>
              <w:t>The bitmaps are always present to keep the length of r-TWT parameter set field constant as TWT element does not have a length field.</w:t>
            </w:r>
          </w:p>
        </w:tc>
      </w:tr>
      <w:tr w:rsidR="000A1698" w:rsidRPr="008B0293" w14:paraId="697FE9F0" w14:textId="77777777" w:rsidTr="003835EF">
        <w:trPr>
          <w:trHeight w:val="220"/>
          <w:jc w:val="center"/>
        </w:trPr>
        <w:tc>
          <w:tcPr>
            <w:tcW w:w="625" w:type="dxa"/>
            <w:shd w:val="clear" w:color="auto" w:fill="auto"/>
            <w:noWrap/>
          </w:tcPr>
          <w:p w14:paraId="75003791" w14:textId="6FAFE9C9" w:rsidR="000A1698" w:rsidRDefault="000A1698" w:rsidP="000A1698">
            <w:pPr>
              <w:suppressAutoHyphens/>
              <w:spacing w:after="0"/>
              <w:rPr>
                <w:rFonts w:ascii="Times New Roman" w:hAnsi="Times New Roman" w:cs="Times New Roman"/>
                <w:sz w:val="16"/>
                <w:szCs w:val="16"/>
              </w:rPr>
            </w:pPr>
            <w:r>
              <w:rPr>
                <w:rFonts w:ascii="Times New Roman" w:hAnsi="Times New Roman" w:cs="Times New Roman"/>
                <w:sz w:val="16"/>
                <w:szCs w:val="16"/>
              </w:rPr>
              <w:t>11508</w:t>
            </w:r>
          </w:p>
        </w:tc>
        <w:tc>
          <w:tcPr>
            <w:tcW w:w="1080" w:type="dxa"/>
          </w:tcPr>
          <w:p w14:paraId="2460BB93" w14:textId="4AA8A4AD" w:rsidR="000A1698" w:rsidRPr="00860E1C" w:rsidRDefault="000A1698" w:rsidP="000A1698">
            <w:pPr>
              <w:suppressAutoHyphens/>
              <w:spacing w:after="0"/>
              <w:rPr>
                <w:rFonts w:ascii="Times New Roman" w:hAnsi="Times New Roman" w:cs="Times New Roman"/>
                <w:sz w:val="16"/>
                <w:szCs w:val="16"/>
              </w:rPr>
            </w:pPr>
            <w:proofErr w:type="spellStart"/>
            <w:r w:rsidRPr="008D198F">
              <w:rPr>
                <w:rFonts w:ascii="Times New Roman" w:hAnsi="Times New Roman" w:cs="Times New Roman"/>
                <w:sz w:val="16"/>
                <w:szCs w:val="16"/>
              </w:rPr>
              <w:t>Xiaofei</w:t>
            </w:r>
            <w:proofErr w:type="spellEnd"/>
            <w:r w:rsidRPr="008D198F">
              <w:rPr>
                <w:rFonts w:ascii="Times New Roman" w:hAnsi="Times New Roman" w:cs="Times New Roman"/>
                <w:sz w:val="16"/>
                <w:szCs w:val="16"/>
              </w:rPr>
              <w:t xml:space="preserve"> Wang</w:t>
            </w:r>
          </w:p>
        </w:tc>
        <w:tc>
          <w:tcPr>
            <w:tcW w:w="900" w:type="dxa"/>
            <w:shd w:val="clear" w:color="auto" w:fill="auto"/>
            <w:noWrap/>
          </w:tcPr>
          <w:p w14:paraId="2E08C0A8" w14:textId="42C266FA" w:rsidR="000A1698" w:rsidRPr="0071336C" w:rsidRDefault="000A1698" w:rsidP="000A1698">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20D3C719" w14:textId="36F54E67" w:rsidR="000A1698" w:rsidRDefault="000A1698" w:rsidP="000A1698">
            <w:pPr>
              <w:suppressAutoHyphens/>
              <w:spacing w:after="0"/>
              <w:rPr>
                <w:rFonts w:ascii="Times New Roman" w:hAnsi="Times New Roman" w:cs="Times New Roman"/>
                <w:sz w:val="16"/>
                <w:szCs w:val="16"/>
              </w:rPr>
            </w:pPr>
            <w:r w:rsidRPr="008D198F">
              <w:rPr>
                <w:rFonts w:ascii="Times New Roman" w:hAnsi="Times New Roman" w:cs="Times New Roman"/>
                <w:sz w:val="16"/>
                <w:szCs w:val="16"/>
              </w:rPr>
              <w:t>207.54</w:t>
            </w:r>
          </w:p>
        </w:tc>
        <w:tc>
          <w:tcPr>
            <w:tcW w:w="2520" w:type="dxa"/>
            <w:shd w:val="clear" w:color="auto" w:fill="auto"/>
            <w:noWrap/>
          </w:tcPr>
          <w:p w14:paraId="7789CA4B" w14:textId="7BCD8720" w:rsidR="000A1698" w:rsidRPr="00860E1C" w:rsidRDefault="000A1698" w:rsidP="000A1698">
            <w:pPr>
              <w:suppressAutoHyphens/>
              <w:spacing w:after="0"/>
              <w:rPr>
                <w:rFonts w:ascii="Times New Roman" w:hAnsi="Times New Roman" w:cs="Times New Roman"/>
                <w:sz w:val="16"/>
                <w:szCs w:val="16"/>
              </w:rPr>
            </w:pPr>
            <w:r w:rsidRPr="008D198F">
              <w:rPr>
                <w:rFonts w:ascii="Times New Roman" w:hAnsi="Times New Roman" w:cs="Times New Roman"/>
                <w:sz w:val="16"/>
                <w:szCs w:val="16"/>
              </w:rPr>
              <w:t xml:space="preserve">The design of restricted TWT traffic info field doesn't make sense; if there is no valid TID bitmap for DL or </w:t>
            </w:r>
            <w:proofErr w:type="spellStart"/>
            <w:proofErr w:type="gramStart"/>
            <w:r w:rsidRPr="008D198F">
              <w:rPr>
                <w:rFonts w:ascii="Times New Roman" w:hAnsi="Times New Roman" w:cs="Times New Roman"/>
                <w:sz w:val="16"/>
                <w:szCs w:val="16"/>
              </w:rPr>
              <w:t>UL,those</w:t>
            </w:r>
            <w:proofErr w:type="spellEnd"/>
            <w:proofErr w:type="gramEnd"/>
            <w:r w:rsidRPr="008D198F">
              <w:rPr>
                <w:rFonts w:ascii="Times New Roman" w:hAnsi="Times New Roman" w:cs="Times New Roman"/>
                <w:sz w:val="16"/>
                <w:szCs w:val="16"/>
              </w:rPr>
              <w:t xml:space="preserve"> fields should be not included; it is just waste of bits.</w:t>
            </w:r>
          </w:p>
        </w:tc>
        <w:tc>
          <w:tcPr>
            <w:tcW w:w="2340" w:type="dxa"/>
            <w:shd w:val="clear" w:color="auto" w:fill="auto"/>
            <w:noWrap/>
          </w:tcPr>
          <w:p w14:paraId="7C2292A2" w14:textId="16C5E24B" w:rsidR="000A1698" w:rsidRPr="00860E1C" w:rsidRDefault="000A1698" w:rsidP="000A1698">
            <w:pPr>
              <w:suppressAutoHyphens/>
              <w:spacing w:after="0"/>
              <w:rPr>
                <w:rFonts w:ascii="Times New Roman" w:hAnsi="Times New Roman" w:cs="Times New Roman"/>
                <w:sz w:val="16"/>
                <w:szCs w:val="16"/>
              </w:rPr>
            </w:pPr>
            <w:r w:rsidRPr="008D198F">
              <w:rPr>
                <w:rFonts w:ascii="Times New Roman" w:hAnsi="Times New Roman" w:cs="Times New Roman"/>
                <w:sz w:val="16"/>
                <w:szCs w:val="16"/>
              </w:rPr>
              <w:t>as in comment</w:t>
            </w:r>
          </w:p>
        </w:tc>
        <w:tc>
          <w:tcPr>
            <w:tcW w:w="3150" w:type="dxa"/>
            <w:shd w:val="clear" w:color="auto" w:fill="auto"/>
          </w:tcPr>
          <w:p w14:paraId="408720E7" w14:textId="77777777" w:rsidR="000A1698" w:rsidRDefault="000A1698" w:rsidP="000A1698">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7152A15B" w14:textId="77777777" w:rsidR="000A1698" w:rsidRDefault="000A1698" w:rsidP="000A1698">
            <w:pPr>
              <w:suppressAutoHyphens/>
              <w:spacing w:after="0"/>
              <w:rPr>
                <w:rFonts w:ascii="Times New Roman" w:hAnsi="Times New Roman" w:cs="Times New Roman"/>
                <w:b/>
                <w:sz w:val="16"/>
                <w:szCs w:val="16"/>
              </w:rPr>
            </w:pPr>
          </w:p>
          <w:p w14:paraId="125A7290" w14:textId="77777777" w:rsidR="000A1698" w:rsidRDefault="000A1698" w:rsidP="000A1698">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Restricted TWT Traffic Info field is included to indicate which TIDs, in UL and DL, are identified as latency sensitive traffic and this identification is crucial for r-TWT membership setup. </w:t>
            </w:r>
          </w:p>
          <w:p w14:paraId="5893B363" w14:textId="64E7B583" w:rsidR="000A1698" w:rsidRDefault="000A1698" w:rsidP="000A1698">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If the TID Bitmap </w:t>
            </w:r>
            <w:r w:rsidR="00654644">
              <w:rPr>
                <w:rFonts w:ascii="Times New Roman" w:hAnsi="Times New Roman" w:cs="Times New Roman"/>
                <w:bCs/>
                <w:sz w:val="16"/>
                <w:szCs w:val="16"/>
              </w:rPr>
              <w:t>V</w:t>
            </w:r>
            <w:r>
              <w:rPr>
                <w:rFonts w:ascii="Times New Roman" w:hAnsi="Times New Roman" w:cs="Times New Roman"/>
                <w:bCs/>
                <w:sz w:val="16"/>
                <w:szCs w:val="16"/>
              </w:rPr>
              <w:t xml:space="preserve">alid </w:t>
            </w:r>
            <w:proofErr w:type="spellStart"/>
            <w:r>
              <w:rPr>
                <w:rFonts w:ascii="Times New Roman" w:hAnsi="Times New Roman" w:cs="Times New Roman"/>
                <w:bCs/>
                <w:sz w:val="16"/>
                <w:szCs w:val="16"/>
              </w:rPr>
              <w:t>bit</w:t>
            </w:r>
            <w:r w:rsidR="00654644">
              <w:rPr>
                <w:rFonts w:ascii="Times New Roman" w:hAnsi="Times New Roman" w:cs="Times New Roman"/>
                <w:bCs/>
                <w:sz w:val="16"/>
                <w:szCs w:val="16"/>
              </w:rPr>
              <w:t>s</w:t>
            </w:r>
            <w:r>
              <w:rPr>
                <w:rFonts w:ascii="Times New Roman" w:hAnsi="Times New Roman" w:cs="Times New Roman"/>
                <w:bCs/>
                <w:sz w:val="16"/>
                <w:szCs w:val="16"/>
              </w:rPr>
              <w:t>are</w:t>
            </w:r>
            <w:proofErr w:type="spellEnd"/>
            <w:r>
              <w:rPr>
                <w:rFonts w:ascii="Times New Roman" w:hAnsi="Times New Roman" w:cs="Times New Roman"/>
                <w:bCs/>
                <w:sz w:val="16"/>
                <w:szCs w:val="16"/>
              </w:rPr>
              <w:t xml:space="preserve"> set to 0, the Bitmap fields are still included to keep the length of </w:t>
            </w:r>
            <w:r w:rsidR="00205D26">
              <w:rPr>
                <w:rFonts w:ascii="Times New Roman" w:hAnsi="Times New Roman" w:cs="Times New Roman"/>
                <w:bCs/>
                <w:sz w:val="16"/>
                <w:szCs w:val="16"/>
              </w:rPr>
              <w:t>r-TWT parameter set field constant as TWT element does not have a length field.</w:t>
            </w:r>
            <w:r>
              <w:rPr>
                <w:rFonts w:ascii="Times New Roman" w:hAnsi="Times New Roman" w:cs="Times New Roman"/>
                <w:bCs/>
                <w:sz w:val="16"/>
                <w:szCs w:val="16"/>
              </w:rPr>
              <w:t xml:space="preserve"> </w:t>
            </w:r>
          </w:p>
          <w:p w14:paraId="55604690" w14:textId="3D935795" w:rsidR="00190A4F" w:rsidRDefault="00190A4F" w:rsidP="000A1698">
            <w:pPr>
              <w:suppressAutoHyphens/>
              <w:spacing w:after="0"/>
              <w:rPr>
                <w:rFonts w:ascii="Times New Roman" w:hAnsi="Times New Roman" w:cs="Times New Roman"/>
                <w:b/>
                <w:sz w:val="16"/>
                <w:szCs w:val="16"/>
              </w:rPr>
            </w:pPr>
          </w:p>
        </w:tc>
      </w:tr>
      <w:tr w:rsidR="000A1698" w:rsidRPr="008B0293" w14:paraId="74A0A3B3" w14:textId="77777777" w:rsidTr="00BE3162">
        <w:trPr>
          <w:trHeight w:val="220"/>
          <w:jc w:val="center"/>
        </w:trPr>
        <w:tc>
          <w:tcPr>
            <w:tcW w:w="625" w:type="dxa"/>
            <w:shd w:val="clear" w:color="auto" w:fill="auto"/>
            <w:noWrap/>
          </w:tcPr>
          <w:p w14:paraId="15ED053C" w14:textId="134BBCF9" w:rsidR="000A1698" w:rsidRPr="0071336C" w:rsidRDefault="000A1698" w:rsidP="000A1698">
            <w:pPr>
              <w:suppressAutoHyphens/>
              <w:spacing w:after="0"/>
              <w:rPr>
                <w:rFonts w:ascii="Times New Roman" w:hAnsi="Times New Roman" w:cs="Times New Roman"/>
                <w:sz w:val="16"/>
                <w:szCs w:val="16"/>
              </w:rPr>
            </w:pPr>
            <w:r>
              <w:rPr>
                <w:rFonts w:ascii="Times New Roman" w:hAnsi="Times New Roman" w:cs="Times New Roman"/>
                <w:sz w:val="16"/>
                <w:szCs w:val="16"/>
              </w:rPr>
              <w:t>10905</w:t>
            </w:r>
          </w:p>
        </w:tc>
        <w:tc>
          <w:tcPr>
            <w:tcW w:w="1080" w:type="dxa"/>
          </w:tcPr>
          <w:p w14:paraId="40EE8379" w14:textId="6CCB1B62" w:rsidR="000A1698" w:rsidRPr="0071336C" w:rsidRDefault="000A1698" w:rsidP="000A1698">
            <w:pPr>
              <w:suppressAutoHyphens/>
              <w:spacing w:after="0"/>
              <w:rPr>
                <w:rFonts w:ascii="Times New Roman" w:hAnsi="Times New Roman" w:cs="Times New Roman"/>
                <w:sz w:val="16"/>
                <w:szCs w:val="16"/>
              </w:rPr>
            </w:pPr>
            <w:r>
              <w:rPr>
                <w:rFonts w:ascii="Times New Roman" w:hAnsi="Times New Roman" w:cs="Times New Roman"/>
                <w:sz w:val="16"/>
                <w:szCs w:val="16"/>
              </w:rPr>
              <w:t>Akira Kishida</w:t>
            </w:r>
          </w:p>
        </w:tc>
        <w:tc>
          <w:tcPr>
            <w:tcW w:w="900" w:type="dxa"/>
            <w:shd w:val="clear" w:color="auto" w:fill="auto"/>
            <w:noWrap/>
          </w:tcPr>
          <w:p w14:paraId="19368709" w14:textId="5DC23F8F" w:rsidR="000A1698" w:rsidRPr="0071336C" w:rsidRDefault="000A1698" w:rsidP="000A1698">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5BE72216" w14:textId="3C27C61E" w:rsidR="000A1698" w:rsidRPr="0071336C" w:rsidRDefault="000A1698" w:rsidP="000A1698">
            <w:pPr>
              <w:suppressAutoHyphens/>
              <w:spacing w:after="0"/>
              <w:rPr>
                <w:rFonts w:ascii="Times New Roman" w:hAnsi="Times New Roman" w:cs="Times New Roman"/>
                <w:sz w:val="16"/>
                <w:szCs w:val="16"/>
              </w:rPr>
            </w:pPr>
            <w:r>
              <w:rPr>
                <w:rFonts w:ascii="Times New Roman" w:hAnsi="Times New Roman" w:cs="Times New Roman"/>
                <w:sz w:val="16"/>
                <w:szCs w:val="16"/>
              </w:rPr>
              <w:t>205.19</w:t>
            </w:r>
          </w:p>
        </w:tc>
        <w:tc>
          <w:tcPr>
            <w:tcW w:w="2520" w:type="dxa"/>
            <w:shd w:val="clear" w:color="auto" w:fill="auto"/>
            <w:noWrap/>
          </w:tcPr>
          <w:p w14:paraId="4D137A36" w14:textId="1C65B96D" w:rsidR="000A1698" w:rsidRPr="0071336C" w:rsidRDefault="000A1698" w:rsidP="000A1698">
            <w:pPr>
              <w:suppressAutoHyphens/>
              <w:spacing w:after="0"/>
              <w:rPr>
                <w:rFonts w:ascii="Times New Roman" w:hAnsi="Times New Roman" w:cs="Times New Roman"/>
                <w:sz w:val="16"/>
                <w:szCs w:val="16"/>
              </w:rPr>
            </w:pPr>
            <w:r w:rsidRPr="00EB5C1E">
              <w:rPr>
                <w:rFonts w:ascii="Times New Roman" w:hAnsi="Times New Roman" w:cs="Times New Roman"/>
                <w:sz w:val="16"/>
                <w:szCs w:val="16"/>
              </w:rPr>
              <w:t>There is no rule for the maximum value of the duration of r-TWT SP. Though it is reasonable that Nominal Minimum TWT Wake Duration for r-TWT is reused from Broadcast TWT, the maximum value of the duration of r-TWT SP and frame field to notify the value should be defined because r-TWT is a feature of prioritization for latency sensitive traffic.</w:t>
            </w:r>
          </w:p>
        </w:tc>
        <w:tc>
          <w:tcPr>
            <w:tcW w:w="2340" w:type="dxa"/>
            <w:shd w:val="clear" w:color="auto" w:fill="auto"/>
            <w:noWrap/>
          </w:tcPr>
          <w:p w14:paraId="7F4449BF" w14:textId="7F6EDE4D" w:rsidR="000A1698" w:rsidRPr="0071336C" w:rsidRDefault="000A1698" w:rsidP="000A1698">
            <w:pPr>
              <w:suppressAutoHyphens/>
              <w:spacing w:after="0"/>
              <w:rPr>
                <w:rFonts w:ascii="Times New Roman" w:hAnsi="Times New Roman" w:cs="Times New Roman"/>
                <w:sz w:val="16"/>
                <w:szCs w:val="16"/>
              </w:rPr>
            </w:pPr>
            <w:r w:rsidRPr="00EB5C1E">
              <w:rPr>
                <w:rFonts w:ascii="Times New Roman" w:hAnsi="Times New Roman" w:cs="Times New Roman"/>
                <w:sz w:val="16"/>
                <w:szCs w:val="16"/>
              </w:rPr>
              <w:t>The frame field of "Maximum TWT Wake Duration" should be defined in Restricted TWT Traffic Info field format (Figure 9-770a), for example.</w:t>
            </w:r>
          </w:p>
        </w:tc>
        <w:tc>
          <w:tcPr>
            <w:tcW w:w="3150" w:type="dxa"/>
            <w:shd w:val="clear" w:color="auto" w:fill="auto"/>
          </w:tcPr>
          <w:p w14:paraId="467AC07D" w14:textId="0F5D4CF2" w:rsidR="000A1698" w:rsidRPr="00305217" w:rsidRDefault="000A1698" w:rsidP="000A1698">
            <w:pPr>
              <w:suppressAutoHyphens/>
              <w:spacing w:after="0"/>
              <w:rPr>
                <w:rFonts w:ascii="Times New Roman" w:hAnsi="Times New Roman" w:cs="Times New Roman"/>
                <w:b/>
                <w:bCs/>
                <w:sz w:val="16"/>
                <w:szCs w:val="16"/>
              </w:rPr>
            </w:pPr>
            <w:r w:rsidRPr="00305217">
              <w:rPr>
                <w:rFonts w:ascii="Times New Roman" w:hAnsi="Times New Roman" w:cs="Times New Roman"/>
                <w:b/>
                <w:bCs/>
                <w:sz w:val="16"/>
                <w:szCs w:val="16"/>
              </w:rPr>
              <w:t>Re</w:t>
            </w:r>
            <w:r>
              <w:rPr>
                <w:rFonts w:ascii="Times New Roman" w:hAnsi="Times New Roman" w:cs="Times New Roman"/>
                <w:b/>
                <w:bCs/>
                <w:sz w:val="16"/>
                <w:szCs w:val="16"/>
              </w:rPr>
              <w:t>jected</w:t>
            </w:r>
          </w:p>
          <w:p w14:paraId="5DF35138" w14:textId="77777777" w:rsidR="000A1698" w:rsidRDefault="000A1698" w:rsidP="000A1698">
            <w:pPr>
              <w:suppressAutoHyphens/>
              <w:spacing w:after="0"/>
              <w:rPr>
                <w:rFonts w:ascii="Times New Roman" w:hAnsi="Times New Roman" w:cs="Times New Roman"/>
                <w:sz w:val="16"/>
                <w:szCs w:val="16"/>
              </w:rPr>
            </w:pPr>
          </w:p>
          <w:p w14:paraId="79CE264F" w14:textId="664F2757" w:rsidR="000A1698" w:rsidRPr="00305217" w:rsidRDefault="000A1698" w:rsidP="000A1698">
            <w:pPr>
              <w:suppressAutoHyphens/>
              <w:spacing w:after="0"/>
              <w:rPr>
                <w:rFonts w:ascii="Times New Roman" w:hAnsi="Times New Roman" w:cs="Times New Roman"/>
                <w:b/>
                <w:bCs/>
                <w:sz w:val="16"/>
                <w:szCs w:val="16"/>
              </w:rPr>
            </w:pPr>
            <w:r>
              <w:rPr>
                <w:rFonts w:ascii="Times New Roman" w:hAnsi="Times New Roman" w:cs="Times New Roman"/>
                <w:sz w:val="16"/>
                <w:szCs w:val="16"/>
              </w:rPr>
              <w:t>r-TWT uses broadcast TWT signaling as basis for setup/announcement and hence maximum duration of r-TWT SP is already defined in baseline bTWT; Nominal Minimum TWT Wake Duration. No further indication is needed.</w:t>
            </w:r>
          </w:p>
        </w:tc>
      </w:tr>
      <w:tr w:rsidR="000A1698" w:rsidRPr="008B0293" w14:paraId="43EBF8BC" w14:textId="77777777" w:rsidTr="00BE3162">
        <w:trPr>
          <w:trHeight w:val="220"/>
          <w:jc w:val="center"/>
        </w:trPr>
        <w:tc>
          <w:tcPr>
            <w:tcW w:w="625" w:type="dxa"/>
            <w:shd w:val="clear" w:color="auto" w:fill="auto"/>
            <w:noWrap/>
          </w:tcPr>
          <w:p w14:paraId="62004D01" w14:textId="6BADA58F" w:rsidR="000A1698" w:rsidRDefault="000A1698" w:rsidP="000A1698">
            <w:pPr>
              <w:suppressAutoHyphens/>
              <w:spacing w:after="0"/>
              <w:rPr>
                <w:rFonts w:ascii="Times New Roman" w:hAnsi="Times New Roman" w:cs="Times New Roman"/>
                <w:sz w:val="16"/>
                <w:szCs w:val="16"/>
              </w:rPr>
            </w:pPr>
            <w:r>
              <w:rPr>
                <w:rFonts w:ascii="Times New Roman" w:hAnsi="Times New Roman" w:cs="Times New Roman"/>
                <w:sz w:val="16"/>
                <w:szCs w:val="16"/>
              </w:rPr>
              <w:t>12289</w:t>
            </w:r>
          </w:p>
        </w:tc>
        <w:tc>
          <w:tcPr>
            <w:tcW w:w="1080" w:type="dxa"/>
          </w:tcPr>
          <w:p w14:paraId="40970604" w14:textId="7FB5557B" w:rsidR="000A1698" w:rsidRDefault="000A1698" w:rsidP="000A1698">
            <w:pPr>
              <w:suppressAutoHyphens/>
              <w:spacing w:after="0"/>
              <w:rPr>
                <w:rFonts w:ascii="Times New Roman" w:hAnsi="Times New Roman" w:cs="Times New Roman"/>
                <w:sz w:val="16"/>
                <w:szCs w:val="16"/>
              </w:rPr>
            </w:pPr>
            <w:r w:rsidRPr="00C84868">
              <w:rPr>
                <w:rFonts w:ascii="Times New Roman" w:hAnsi="Times New Roman" w:cs="Times New Roman"/>
                <w:sz w:val="16"/>
                <w:szCs w:val="16"/>
              </w:rPr>
              <w:t>KENGO NAGATA</w:t>
            </w:r>
          </w:p>
        </w:tc>
        <w:tc>
          <w:tcPr>
            <w:tcW w:w="900" w:type="dxa"/>
            <w:shd w:val="clear" w:color="auto" w:fill="auto"/>
            <w:noWrap/>
          </w:tcPr>
          <w:p w14:paraId="7CCE9B72" w14:textId="6A9D5DAC" w:rsidR="000A1698" w:rsidRPr="0071336C" w:rsidRDefault="000A1698" w:rsidP="000A1698">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1D2E5602" w14:textId="321F716B" w:rsidR="000A1698" w:rsidRDefault="000A1698" w:rsidP="000A1698">
            <w:pPr>
              <w:suppressAutoHyphens/>
              <w:spacing w:after="0"/>
              <w:rPr>
                <w:rFonts w:ascii="Times New Roman" w:hAnsi="Times New Roman" w:cs="Times New Roman"/>
                <w:sz w:val="16"/>
                <w:szCs w:val="16"/>
              </w:rPr>
            </w:pPr>
            <w:r w:rsidRPr="00C84868">
              <w:rPr>
                <w:rFonts w:ascii="Times New Roman" w:hAnsi="Times New Roman" w:cs="Times New Roman"/>
                <w:sz w:val="16"/>
                <w:szCs w:val="16"/>
              </w:rPr>
              <w:t>205.19</w:t>
            </w:r>
          </w:p>
        </w:tc>
        <w:tc>
          <w:tcPr>
            <w:tcW w:w="2520" w:type="dxa"/>
            <w:shd w:val="clear" w:color="auto" w:fill="auto"/>
            <w:noWrap/>
          </w:tcPr>
          <w:p w14:paraId="42D76D79" w14:textId="77777777" w:rsidR="000A1698" w:rsidRDefault="000A1698" w:rsidP="000A1698">
            <w:pPr>
              <w:suppressAutoHyphens/>
              <w:spacing w:after="0"/>
              <w:rPr>
                <w:rFonts w:ascii="Times New Roman" w:hAnsi="Times New Roman" w:cs="Times New Roman"/>
                <w:sz w:val="16"/>
                <w:szCs w:val="16"/>
              </w:rPr>
            </w:pPr>
            <w:r w:rsidRPr="00C84868">
              <w:rPr>
                <w:rFonts w:ascii="Times New Roman" w:hAnsi="Times New Roman" w:cs="Times New Roman"/>
                <w:sz w:val="16"/>
                <w:szCs w:val="16"/>
              </w:rPr>
              <w:t>There is no rule for the maximum value of the duration of r-TWT SP. Though it is reasonable that Nominal Minimum TWT Wake Duration for r-TWT is reused from Broadcast TWT, the maximum value of the duration of r-TWT SP and frame field to notify the value should be defined because r-TWT is a feature of prioritization for latency sensitive traffic.</w:t>
            </w:r>
          </w:p>
          <w:p w14:paraId="15A64C4B" w14:textId="25D6F73C" w:rsidR="004F673F" w:rsidRPr="00EB5C1E" w:rsidRDefault="004F673F" w:rsidP="000A1698">
            <w:pPr>
              <w:suppressAutoHyphens/>
              <w:spacing w:after="0"/>
              <w:rPr>
                <w:rFonts w:ascii="Times New Roman" w:hAnsi="Times New Roman" w:cs="Times New Roman"/>
                <w:sz w:val="16"/>
                <w:szCs w:val="16"/>
              </w:rPr>
            </w:pPr>
          </w:p>
        </w:tc>
        <w:tc>
          <w:tcPr>
            <w:tcW w:w="2340" w:type="dxa"/>
            <w:shd w:val="clear" w:color="auto" w:fill="auto"/>
            <w:noWrap/>
          </w:tcPr>
          <w:p w14:paraId="27C98A40" w14:textId="1AE2323C" w:rsidR="000A1698" w:rsidRPr="00EB5C1E" w:rsidRDefault="000A1698" w:rsidP="000A1698">
            <w:pPr>
              <w:suppressAutoHyphens/>
              <w:spacing w:after="0"/>
              <w:rPr>
                <w:rFonts w:ascii="Times New Roman" w:hAnsi="Times New Roman" w:cs="Times New Roman"/>
                <w:sz w:val="16"/>
                <w:szCs w:val="16"/>
              </w:rPr>
            </w:pPr>
            <w:r w:rsidRPr="00C84868">
              <w:rPr>
                <w:rFonts w:ascii="Times New Roman" w:hAnsi="Times New Roman" w:cs="Times New Roman"/>
                <w:sz w:val="16"/>
                <w:szCs w:val="16"/>
              </w:rPr>
              <w:t>The frame field of "Maximum TWT Wake Duration" should be defined in Restricted TWT Traffic Info field format (Figure 9-770a), for example.</w:t>
            </w:r>
          </w:p>
        </w:tc>
        <w:tc>
          <w:tcPr>
            <w:tcW w:w="3150" w:type="dxa"/>
            <w:shd w:val="clear" w:color="auto" w:fill="auto"/>
          </w:tcPr>
          <w:p w14:paraId="72ADF831" w14:textId="77777777" w:rsidR="000A1698" w:rsidRPr="003D613B" w:rsidRDefault="000A1698" w:rsidP="000A1698">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jected</w:t>
            </w:r>
          </w:p>
          <w:p w14:paraId="17176C2F" w14:textId="77777777" w:rsidR="000A1698" w:rsidRDefault="000A1698" w:rsidP="000A1698">
            <w:pPr>
              <w:suppressAutoHyphens/>
              <w:spacing w:after="0"/>
              <w:rPr>
                <w:rFonts w:ascii="Times New Roman" w:hAnsi="Times New Roman" w:cs="Times New Roman"/>
                <w:bCs/>
                <w:sz w:val="16"/>
                <w:szCs w:val="16"/>
              </w:rPr>
            </w:pPr>
          </w:p>
          <w:p w14:paraId="79C98B25" w14:textId="55F47963" w:rsidR="000A1698" w:rsidRPr="00305217" w:rsidRDefault="000A1698" w:rsidP="000A1698">
            <w:pPr>
              <w:suppressAutoHyphens/>
              <w:spacing w:after="0"/>
              <w:rPr>
                <w:rFonts w:ascii="Times New Roman" w:hAnsi="Times New Roman" w:cs="Times New Roman"/>
                <w:b/>
                <w:bCs/>
                <w:sz w:val="16"/>
                <w:szCs w:val="16"/>
              </w:rPr>
            </w:pPr>
            <w:r>
              <w:rPr>
                <w:rFonts w:ascii="Times New Roman" w:hAnsi="Times New Roman" w:cs="Times New Roman"/>
                <w:sz w:val="16"/>
                <w:szCs w:val="16"/>
              </w:rPr>
              <w:t>r-TWT uses broadcast TWT signaling as basis for setup/announcement and hence maximum duration of r-TWT SP is already defined in baseline bTWT; Nominal Minimum TWT Wake Duration. No further indication is needed.</w:t>
            </w:r>
          </w:p>
        </w:tc>
      </w:tr>
      <w:tr w:rsidR="000A1698" w:rsidRPr="008B0293" w14:paraId="1A7C0459" w14:textId="77777777" w:rsidTr="003835EF">
        <w:trPr>
          <w:trHeight w:val="220"/>
          <w:jc w:val="center"/>
        </w:trPr>
        <w:tc>
          <w:tcPr>
            <w:tcW w:w="625" w:type="dxa"/>
            <w:shd w:val="clear" w:color="auto" w:fill="auto"/>
            <w:noWrap/>
          </w:tcPr>
          <w:p w14:paraId="0763D041" w14:textId="437092C7" w:rsidR="000A1698" w:rsidRPr="0071336C" w:rsidRDefault="000A1698" w:rsidP="000A1698">
            <w:pPr>
              <w:suppressAutoHyphens/>
              <w:spacing w:after="0"/>
              <w:rPr>
                <w:rFonts w:ascii="Times New Roman" w:hAnsi="Times New Roman" w:cs="Times New Roman"/>
                <w:sz w:val="16"/>
                <w:szCs w:val="16"/>
              </w:rPr>
            </w:pPr>
            <w:r w:rsidRPr="00303F8C">
              <w:rPr>
                <w:rFonts w:ascii="Times New Roman" w:hAnsi="Times New Roman" w:cs="Times New Roman"/>
                <w:sz w:val="16"/>
                <w:szCs w:val="16"/>
              </w:rPr>
              <w:lastRenderedPageBreak/>
              <w:t>11864</w:t>
            </w:r>
          </w:p>
        </w:tc>
        <w:tc>
          <w:tcPr>
            <w:tcW w:w="1080" w:type="dxa"/>
          </w:tcPr>
          <w:p w14:paraId="1B38F7A7" w14:textId="4CEC3355" w:rsidR="000A1698" w:rsidRPr="0071336C" w:rsidRDefault="000A1698" w:rsidP="000A1698">
            <w:pPr>
              <w:suppressAutoHyphens/>
              <w:spacing w:after="0"/>
              <w:rPr>
                <w:rFonts w:ascii="Times New Roman" w:hAnsi="Times New Roman" w:cs="Times New Roman"/>
                <w:sz w:val="16"/>
                <w:szCs w:val="16"/>
              </w:rPr>
            </w:pPr>
            <w:r w:rsidRPr="00303F8C">
              <w:rPr>
                <w:rFonts w:ascii="Times New Roman" w:hAnsi="Times New Roman" w:cs="Times New Roman"/>
                <w:sz w:val="16"/>
                <w:szCs w:val="16"/>
              </w:rPr>
              <w:t xml:space="preserve">Alfred </w:t>
            </w:r>
            <w:proofErr w:type="spellStart"/>
            <w:r w:rsidRPr="00303F8C">
              <w:rPr>
                <w:rFonts w:ascii="Times New Roman" w:hAnsi="Times New Roman" w:cs="Times New Roman"/>
                <w:sz w:val="16"/>
                <w:szCs w:val="16"/>
              </w:rPr>
              <w:t>Asterjadhi</w:t>
            </w:r>
            <w:proofErr w:type="spellEnd"/>
          </w:p>
        </w:tc>
        <w:tc>
          <w:tcPr>
            <w:tcW w:w="900" w:type="dxa"/>
            <w:shd w:val="clear" w:color="auto" w:fill="auto"/>
            <w:noWrap/>
          </w:tcPr>
          <w:p w14:paraId="73817152" w14:textId="3B37BDE5" w:rsidR="000A1698" w:rsidRPr="0071336C" w:rsidRDefault="000A1698" w:rsidP="000A1698">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47E544B5" w14:textId="67358F59" w:rsidR="000A1698" w:rsidRPr="0071336C" w:rsidRDefault="000A1698" w:rsidP="000A1698">
            <w:pPr>
              <w:suppressAutoHyphens/>
              <w:spacing w:after="0"/>
              <w:rPr>
                <w:rFonts w:ascii="Times New Roman" w:hAnsi="Times New Roman" w:cs="Times New Roman"/>
                <w:sz w:val="16"/>
                <w:szCs w:val="16"/>
              </w:rPr>
            </w:pPr>
            <w:r w:rsidRPr="00303F8C">
              <w:rPr>
                <w:rFonts w:ascii="Times New Roman" w:hAnsi="Times New Roman" w:cs="Times New Roman"/>
                <w:sz w:val="16"/>
                <w:szCs w:val="16"/>
              </w:rPr>
              <w:t>206.37</w:t>
            </w:r>
          </w:p>
        </w:tc>
        <w:tc>
          <w:tcPr>
            <w:tcW w:w="2520" w:type="dxa"/>
            <w:shd w:val="clear" w:color="auto" w:fill="auto"/>
            <w:noWrap/>
          </w:tcPr>
          <w:p w14:paraId="4189BF93" w14:textId="1DC8EAF6" w:rsidR="000A1698" w:rsidRPr="0071336C" w:rsidRDefault="000A1698" w:rsidP="000A1698">
            <w:pPr>
              <w:suppressAutoHyphens/>
              <w:spacing w:after="0"/>
              <w:rPr>
                <w:rFonts w:ascii="Times New Roman" w:hAnsi="Times New Roman" w:cs="Times New Roman"/>
                <w:sz w:val="16"/>
                <w:szCs w:val="16"/>
              </w:rPr>
            </w:pPr>
            <w:r w:rsidRPr="00303F8C">
              <w:rPr>
                <w:rFonts w:ascii="Times New Roman" w:hAnsi="Times New Roman" w:cs="Times New Roman"/>
                <w:sz w:val="16"/>
                <w:szCs w:val="16"/>
              </w:rPr>
              <w:t xml:space="preserve">What is the difference of a B-TWT that contains a mix of b-TWT </w:t>
            </w:r>
            <w:proofErr w:type="spellStart"/>
            <w:r w:rsidRPr="00303F8C">
              <w:rPr>
                <w:rFonts w:ascii="Times New Roman" w:hAnsi="Times New Roman" w:cs="Times New Roman"/>
                <w:sz w:val="16"/>
                <w:szCs w:val="16"/>
              </w:rPr>
              <w:t>shcedules</w:t>
            </w:r>
            <w:proofErr w:type="spellEnd"/>
            <w:r w:rsidRPr="00303F8C">
              <w:rPr>
                <w:rFonts w:ascii="Times New Roman" w:hAnsi="Times New Roman" w:cs="Times New Roman"/>
                <w:sz w:val="16"/>
                <w:szCs w:val="16"/>
              </w:rPr>
              <w:t xml:space="preserve"> and r-</w:t>
            </w:r>
            <w:proofErr w:type="spellStart"/>
            <w:r w:rsidRPr="00303F8C">
              <w:rPr>
                <w:rFonts w:ascii="Times New Roman" w:hAnsi="Times New Roman" w:cs="Times New Roman"/>
                <w:sz w:val="16"/>
                <w:szCs w:val="16"/>
              </w:rPr>
              <w:t>twt</w:t>
            </w:r>
            <w:proofErr w:type="spellEnd"/>
            <w:r w:rsidRPr="00303F8C">
              <w:rPr>
                <w:rFonts w:ascii="Times New Roman" w:hAnsi="Times New Roman" w:cs="Times New Roman"/>
                <w:sz w:val="16"/>
                <w:szCs w:val="16"/>
              </w:rPr>
              <w:t xml:space="preserve"> schedules and a BTWT that only contains r-TWT schedules? I.e., do we need the term r-TWT element?</w:t>
            </w:r>
          </w:p>
        </w:tc>
        <w:tc>
          <w:tcPr>
            <w:tcW w:w="2340" w:type="dxa"/>
            <w:shd w:val="clear" w:color="auto" w:fill="auto"/>
            <w:noWrap/>
          </w:tcPr>
          <w:p w14:paraId="5C8752DA" w14:textId="40267F10" w:rsidR="000A1698" w:rsidRPr="0071336C" w:rsidRDefault="000A1698" w:rsidP="000A1698">
            <w:pPr>
              <w:suppressAutoHyphens/>
              <w:spacing w:after="0"/>
              <w:rPr>
                <w:rFonts w:ascii="Times New Roman" w:hAnsi="Times New Roman" w:cs="Times New Roman"/>
                <w:sz w:val="16"/>
                <w:szCs w:val="16"/>
              </w:rPr>
            </w:pPr>
            <w:r w:rsidRPr="00FF0B7E">
              <w:rPr>
                <w:rFonts w:ascii="Times New Roman" w:hAnsi="Times New Roman" w:cs="Times New Roman"/>
                <w:sz w:val="16"/>
                <w:szCs w:val="16"/>
              </w:rPr>
              <w:t>As in comment.</w:t>
            </w:r>
          </w:p>
        </w:tc>
        <w:tc>
          <w:tcPr>
            <w:tcW w:w="3150" w:type="dxa"/>
            <w:shd w:val="clear" w:color="auto" w:fill="auto"/>
          </w:tcPr>
          <w:p w14:paraId="06F78929" w14:textId="1A934902" w:rsidR="000A1698" w:rsidRPr="003D613B" w:rsidRDefault="000A1698" w:rsidP="000A1698">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jected</w:t>
            </w:r>
          </w:p>
          <w:p w14:paraId="2C6098BD" w14:textId="77777777" w:rsidR="000A1698" w:rsidRDefault="000A1698" w:rsidP="000A1698">
            <w:pPr>
              <w:suppressAutoHyphens/>
              <w:spacing w:after="0"/>
              <w:rPr>
                <w:rFonts w:ascii="Times New Roman" w:hAnsi="Times New Roman" w:cs="Times New Roman"/>
                <w:bCs/>
                <w:sz w:val="16"/>
                <w:szCs w:val="16"/>
              </w:rPr>
            </w:pPr>
          </w:p>
          <w:p w14:paraId="34F8ABE4" w14:textId="6BA915ED" w:rsidR="000A1698" w:rsidRDefault="000A1698" w:rsidP="000A1698">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term r-TWT element is defined for the special case when the element carries only r-TWT parameter set fields, for ease of reference. It will be useful to keep the term for any such reference, e.g., if an announcement or TWT setup only encompasses TWT element with r-TWT parameter set fields only, r-TWT element may be used.</w:t>
            </w:r>
          </w:p>
          <w:p w14:paraId="7C5D1859" w14:textId="472004C7" w:rsidR="000A1698" w:rsidRPr="003D613B" w:rsidRDefault="000A1698" w:rsidP="000A1698">
            <w:pPr>
              <w:suppressAutoHyphens/>
              <w:spacing w:after="0"/>
              <w:rPr>
                <w:rFonts w:ascii="Times New Roman" w:hAnsi="Times New Roman" w:cs="Times New Roman"/>
                <w:b/>
                <w:sz w:val="16"/>
                <w:szCs w:val="16"/>
              </w:rPr>
            </w:pPr>
          </w:p>
        </w:tc>
      </w:tr>
      <w:tr w:rsidR="000A1698" w:rsidRPr="008B0293" w14:paraId="648D1E23" w14:textId="77777777" w:rsidTr="003835EF">
        <w:trPr>
          <w:trHeight w:val="220"/>
          <w:jc w:val="center"/>
        </w:trPr>
        <w:tc>
          <w:tcPr>
            <w:tcW w:w="625" w:type="dxa"/>
            <w:shd w:val="clear" w:color="auto" w:fill="auto"/>
            <w:noWrap/>
          </w:tcPr>
          <w:p w14:paraId="5A4FCAB6" w14:textId="5803F824" w:rsidR="000A1698" w:rsidRPr="0071336C" w:rsidRDefault="000A1698" w:rsidP="000A1698">
            <w:pPr>
              <w:suppressAutoHyphens/>
              <w:spacing w:after="0"/>
              <w:rPr>
                <w:rFonts w:ascii="Times New Roman" w:hAnsi="Times New Roman" w:cs="Times New Roman"/>
                <w:sz w:val="16"/>
                <w:szCs w:val="16"/>
              </w:rPr>
            </w:pPr>
            <w:r>
              <w:rPr>
                <w:rFonts w:ascii="Times New Roman" w:hAnsi="Times New Roman" w:cs="Times New Roman"/>
                <w:sz w:val="16"/>
                <w:szCs w:val="16"/>
              </w:rPr>
              <w:t>12054</w:t>
            </w:r>
          </w:p>
        </w:tc>
        <w:tc>
          <w:tcPr>
            <w:tcW w:w="1080" w:type="dxa"/>
          </w:tcPr>
          <w:p w14:paraId="42208EFE" w14:textId="2B39D861" w:rsidR="000A1698" w:rsidRPr="0071336C" w:rsidRDefault="000A1698" w:rsidP="000A1698">
            <w:pPr>
              <w:suppressAutoHyphens/>
              <w:spacing w:after="0"/>
              <w:rPr>
                <w:rFonts w:ascii="Times New Roman" w:hAnsi="Times New Roman" w:cs="Times New Roman"/>
                <w:sz w:val="16"/>
                <w:szCs w:val="16"/>
              </w:rPr>
            </w:pPr>
            <w:proofErr w:type="spellStart"/>
            <w:r w:rsidRPr="006B0155">
              <w:rPr>
                <w:rFonts w:ascii="Times New Roman" w:hAnsi="Times New Roman" w:cs="Times New Roman"/>
                <w:sz w:val="16"/>
                <w:szCs w:val="16"/>
              </w:rPr>
              <w:t>Massinissa</w:t>
            </w:r>
            <w:proofErr w:type="spellEnd"/>
            <w:r w:rsidRPr="006B0155">
              <w:rPr>
                <w:rFonts w:ascii="Times New Roman" w:hAnsi="Times New Roman" w:cs="Times New Roman"/>
                <w:sz w:val="16"/>
                <w:szCs w:val="16"/>
              </w:rPr>
              <w:t xml:space="preserve"> </w:t>
            </w:r>
            <w:proofErr w:type="spellStart"/>
            <w:r w:rsidRPr="006B0155">
              <w:rPr>
                <w:rFonts w:ascii="Times New Roman" w:hAnsi="Times New Roman" w:cs="Times New Roman"/>
                <w:sz w:val="16"/>
                <w:szCs w:val="16"/>
              </w:rPr>
              <w:t>Lalam</w:t>
            </w:r>
            <w:proofErr w:type="spellEnd"/>
          </w:p>
        </w:tc>
        <w:tc>
          <w:tcPr>
            <w:tcW w:w="900" w:type="dxa"/>
            <w:shd w:val="clear" w:color="auto" w:fill="auto"/>
            <w:noWrap/>
          </w:tcPr>
          <w:p w14:paraId="761A8F2C" w14:textId="7C987C18" w:rsidR="000A1698" w:rsidRPr="0071336C" w:rsidRDefault="000A1698" w:rsidP="000A1698">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73F37036" w14:textId="5094D004" w:rsidR="000A1698" w:rsidRPr="0071336C" w:rsidRDefault="000A1698" w:rsidP="000A1698">
            <w:pPr>
              <w:suppressAutoHyphens/>
              <w:spacing w:after="0"/>
              <w:rPr>
                <w:rFonts w:ascii="Times New Roman" w:hAnsi="Times New Roman" w:cs="Times New Roman"/>
                <w:sz w:val="16"/>
                <w:szCs w:val="16"/>
              </w:rPr>
            </w:pPr>
            <w:r w:rsidRPr="006B0155">
              <w:rPr>
                <w:rFonts w:ascii="Times New Roman" w:hAnsi="Times New Roman" w:cs="Times New Roman"/>
                <w:sz w:val="16"/>
                <w:szCs w:val="16"/>
              </w:rPr>
              <w:t>207.54</w:t>
            </w:r>
          </w:p>
        </w:tc>
        <w:tc>
          <w:tcPr>
            <w:tcW w:w="2520" w:type="dxa"/>
            <w:shd w:val="clear" w:color="auto" w:fill="auto"/>
            <w:noWrap/>
          </w:tcPr>
          <w:p w14:paraId="0F95B5D9" w14:textId="77777777" w:rsidR="000A1698" w:rsidRPr="006B0155" w:rsidRDefault="000A1698" w:rsidP="000A1698">
            <w:pPr>
              <w:suppressAutoHyphens/>
              <w:spacing w:after="0"/>
              <w:rPr>
                <w:rFonts w:ascii="Times New Roman" w:hAnsi="Times New Roman" w:cs="Times New Roman"/>
                <w:sz w:val="16"/>
                <w:szCs w:val="16"/>
              </w:rPr>
            </w:pPr>
            <w:r w:rsidRPr="006B0155">
              <w:rPr>
                <w:rFonts w:ascii="Times New Roman" w:hAnsi="Times New Roman" w:cs="Times New Roman"/>
                <w:sz w:val="16"/>
                <w:szCs w:val="16"/>
              </w:rPr>
              <w:t>There is no description whet the DL TID Bitmap Valid subfield is equal to 1. I'm assuming that when this subfield is set to 1, then its associated bitmap subfield Restricted TWT DL TID Bitmap shall not be set to all 1s or something like that. A sentence like "When the value is set to 1, it indicates that only DL traffic of some TIDs is identified as latency sensitive traffic, and the Restricted TWT DL TID Bitmap field indicates those TIDs."</w:t>
            </w:r>
          </w:p>
          <w:p w14:paraId="5D24B0BD" w14:textId="7D6DF94E" w:rsidR="000A1698" w:rsidRPr="0071336C" w:rsidRDefault="000A1698" w:rsidP="000A1698">
            <w:pPr>
              <w:suppressAutoHyphens/>
              <w:spacing w:after="0"/>
              <w:rPr>
                <w:rFonts w:ascii="Times New Roman" w:hAnsi="Times New Roman" w:cs="Times New Roman"/>
                <w:sz w:val="16"/>
                <w:szCs w:val="16"/>
              </w:rPr>
            </w:pPr>
            <w:r w:rsidRPr="006B0155">
              <w:rPr>
                <w:rFonts w:ascii="Times New Roman" w:hAnsi="Times New Roman" w:cs="Times New Roman"/>
                <w:sz w:val="16"/>
                <w:szCs w:val="16"/>
              </w:rPr>
              <w:t>... but I could be wrong. Please precise what is the intended behavior when this subfield is set to 1. This comment applies also to the UL TID Bitmap Valid subfield.</w:t>
            </w:r>
          </w:p>
        </w:tc>
        <w:tc>
          <w:tcPr>
            <w:tcW w:w="2340" w:type="dxa"/>
            <w:shd w:val="clear" w:color="auto" w:fill="auto"/>
            <w:noWrap/>
          </w:tcPr>
          <w:p w14:paraId="639D3CDE" w14:textId="5C5B54D8" w:rsidR="000A1698" w:rsidRPr="0071336C" w:rsidRDefault="000A1698" w:rsidP="000A1698">
            <w:pPr>
              <w:suppressAutoHyphens/>
              <w:spacing w:after="0"/>
              <w:rPr>
                <w:rFonts w:ascii="Times New Roman" w:hAnsi="Times New Roman" w:cs="Times New Roman"/>
                <w:sz w:val="16"/>
                <w:szCs w:val="16"/>
              </w:rPr>
            </w:pPr>
            <w:r w:rsidRPr="006B0155">
              <w:rPr>
                <w:rFonts w:ascii="Times New Roman" w:hAnsi="Times New Roman" w:cs="Times New Roman"/>
                <w:sz w:val="16"/>
                <w:szCs w:val="16"/>
              </w:rPr>
              <w:t>As in comment</w:t>
            </w:r>
          </w:p>
        </w:tc>
        <w:tc>
          <w:tcPr>
            <w:tcW w:w="3150" w:type="dxa"/>
            <w:shd w:val="clear" w:color="auto" w:fill="auto"/>
          </w:tcPr>
          <w:p w14:paraId="232E8101" w14:textId="77777777" w:rsidR="000A1698" w:rsidRPr="003D613B" w:rsidRDefault="000A1698" w:rsidP="000A1698">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Revised</w:t>
            </w:r>
          </w:p>
          <w:p w14:paraId="0AFF0595" w14:textId="77777777" w:rsidR="000A1698" w:rsidRDefault="000A1698" w:rsidP="000A1698">
            <w:pPr>
              <w:suppressAutoHyphens/>
              <w:spacing w:after="0"/>
              <w:rPr>
                <w:rFonts w:ascii="Times New Roman" w:hAnsi="Times New Roman" w:cs="Times New Roman"/>
                <w:bCs/>
                <w:sz w:val="16"/>
                <w:szCs w:val="16"/>
              </w:rPr>
            </w:pPr>
          </w:p>
          <w:p w14:paraId="27F08AC5" w14:textId="43AD434D" w:rsidR="000A1698" w:rsidRDefault="00190A4F" w:rsidP="000A1698">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text is revised to </w:t>
            </w:r>
            <w:r w:rsidR="007C6A37">
              <w:rPr>
                <w:rFonts w:ascii="Times New Roman" w:hAnsi="Times New Roman" w:cs="Times New Roman"/>
                <w:bCs/>
                <w:sz w:val="16"/>
                <w:szCs w:val="16"/>
              </w:rPr>
              <w:t>clarify the case when Valid bit is set to 1.</w:t>
            </w:r>
          </w:p>
          <w:p w14:paraId="2234F44E" w14:textId="6EB1BE81" w:rsidR="000A1698" w:rsidRPr="0078119E" w:rsidRDefault="000A1698" w:rsidP="000A1698">
            <w:pPr>
              <w:suppressAutoHyphens/>
              <w:spacing w:after="0"/>
              <w:rPr>
                <w:rFonts w:ascii="Times New Roman" w:hAnsi="Times New Roman" w:cs="Times New Roman"/>
                <w:bCs/>
                <w:sz w:val="16"/>
                <w:szCs w:val="16"/>
              </w:rPr>
            </w:pPr>
            <w:r>
              <w:rPr>
                <w:rFonts w:ascii="Times New Roman" w:hAnsi="Times New Roman" w:cs="Times New Roman"/>
                <w:bCs/>
                <w:sz w:val="16"/>
                <w:szCs w:val="16"/>
              </w:rPr>
              <w:br/>
            </w:r>
            <w:r w:rsidR="007C6A37" w:rsidRPr="003D613B">
              <w:rPr>
                <w:rFonts w:ascii="Times New Roman" w:hAnsi="Times New Roman" w:cs="Times New Roman"/>
                <w:b/>
                <w:sz w:val="16"/>
                <w:szCs w:val="16"/>
              </w:rPr>
              <w:t xml:space="preserve">TGbe editor, </w:t>
            </w:r>
            <w:r w:rsidR="007C6A37">
              <w:rPr>
                <w:rFonts w:ascii="Times New Roman" w:hAnsi="Times New Roman" w:cs="Times New Roman"/>
                <w:b/>
                <w:sz w:val="16"/>
                <w:szCs w:val="16"/>
              </w:rPr>
              <w:t>please make the changes as indicated by the resolution for CID 12054.</w:t>
            </w:r>
          </w:p>
        </w:tc>
      </w:tr>
      <w:tr w:rsidR="007C6A37" w:rsidRPr="008B0293" w14:paraId="67B852C7" w14:textId="77777777" w:rsidTr="003835EF">
        <w:trPr>
          <w:trHeight w:val="220"/>
          <w:jc w:val="center"/>
        </w:trPr>
        <w:tc>
          <w:tcPr>
            <w:tcW w:w="625" w:type="dxa"/>
            <w:shd w:val="clear" w:color="auto" w:fill="auto"/>
            <w:noWrap/>
          </w:tcPr>
          <w:p w14:paraId="6AA8995D" w14:textId="5AED9314" w:rsidR="007C6A37" w:rsidRDefault="007C6A37" w:rsidP="007C6A37">
            <w:pPr>
              <w:suppressAutoHyphens/>
              <w:spacing w:after="0"/>
              <w:rPr>
                <w:rFonts w:ascii="Times New Roman" w:hAnsi="Times New Roman" w:cs="Times New Roman"/>
                <w:sz w:val="16"/>
                <w:szCs w:val="16"/>
              </w:rPr>
            </w:pPr>
            <w:r>
              <w:rPr>
                <w:rFonts w:ascii="Times New Roman" w:hAnsi="Times New Roman" w:cs="Times New Roman"/>
                <w:sz w:val="16"/>
                <w:szCs w:val="16"/>
              </w:rPr>
              <w:t>13464</w:t>
            </w:r>
          </w:p>
        </w:tc>
        <w:tc>
          <w:tcPr>
            <w:tcW w:w="1080" w:type="dxa"/>
          </w:tcPr>
          <w:p w14:paraId="611078C6" w14:textId="67304BDE" w:rsidR="007C6A37" w:rsidRPr="006B0155" w:rsidRDefault="007C6A37" w:rsidP="007C6A37">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Liwen</w:t>
            </w:r>
            <w:proofErr w:type="spellEnd"/>
            <w:r>
              <w:rPr>
                <w:rFonts w:ascii="Times New Roman" w:hAnsi="Times New Roman" w:cs="Times New Roman"/>
                <w:sz w:val="16"/>
                <w:szCs w:val="16"/>
              </w:rPr>
              <w:t xml:space="preserve"> Chu</w:t>
            </w:r>
          </w:p>
        </w:tc>
        <w:tc>
          <w:tcPr>
            <w:tcW w:w="900" w:type="dxa"/>
            <w:shd w:val="clear" w:color="auto" w:fill="auto"/>
            <w:noWrap/>
          </w:tcPr>
          <w:p w14:paraId="4FF624A9" w14:textId="42DB692D" w:rsidR="007C6A37" w:rsidRPr="0071336C" w:rsidRDefault="007C6A37" w:rsidP="007C6A37">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30E95457" w14:textId="765EC1E7" w:rsidR="007C6A37" w:rsidRPr="006B0155" w:rsidRDefault="007C6A37" w:rsidP="007C6A37">
            <w:pPr>
              <w:suppressAutoHyphens/>
              <w:spacing w:after="0"/>
              <w:rPr>
                <w:rFonts w:ascii="Times New Roman" w:hAnsi="Times New Roman" w:cs="Times New Roman"/>
                <w:sz w:val="16"/>
                <w:szCs w:val="16"/>
              </w:rPr>
            </w:pPr>
            <w:r w:rsidRPr="00B9464E">
              <w:rPr>
                <w:rFonts w:ascii="Times New Roman" w:hAnsi="Times New Roman" w:cs="Times New Roman"/>
                <w:sz w:val="16"/>
                <w:szCs w:val="16"/>
              </w:rPr>
              <w:t>207.63</w:t>
            </w:r>
          </w:p>
        </w:tc>
        <w:tc>
          <w:tcPr>
            <w:tcW w:w="2520" w:type="dxa"/>
            <w:shd w:val="clear" w:color="auto" w:fill="auto"/>
            <w:noWrap/>
          </w:tcPr>
          <w:p w14:paraId="02556B7F" w14:textId="2C41C3F7" w:rsidR="007C6A37" w:rsidRPr="006B0155" w:rsidRDefault="007C6A37" w:rsidP="007C6A37">
            <w:pPr>
              <w:suppressAutoHyphens/>
              <w:spacing w:after="0"/>
              <w:rPr>
                <w:rFonts w:ascii="Times New Roman" w:hAnsi="Times New Roman" w:cs="Times New Roman"/>
                <w:sz w:val="16"/>
                <w:szCs w:val="16"/>
              </w:rPr>
            </w:pPr>
            <w:r w:rsidRPr="00B9464E">
              <w:rPr>
                <w:rFonts w:ascii="Times New Roman" w:hAnsi="Times New Roman" w:cs="Times New Roman"/>
                <w:sz w:val="16"/>
                <w:szCs w:val="16"/>
              </w:rPr>
              <w:t>add the condition that "when UL/DL TID Bitmap Valid field has value 1"</w:t>
            </w:r>
          </w:p>
        </w:tc>
        <w:tc>
          <w:tcPr>
            <w:tcW w:w="2340" w:type="dxa"/>
            <w:shd w:val="clear" w:color="auto" w:fill="auto"/>
            <w:noWrap/>
          </w:tcPr>
          <w:p w14:paraId="22098B1B" w14:textId="720796BF" w:rsidR="007C6A37" w:rsidRPr="006B0155" w:rsidRDefault="007C6A37" w:rsidP="007C6A37">
            <w:pPr>
              <w:suppressAutoHyphens/>
              <w:spacing w:after="0"/>
              <w:rPr>
                <w:rFonts w:ascii="Times New Roman" w:hAnsi="Times New Roman" w:cs="Times New Roman"/>
                <w:sz w:val="16"/>
                <w:szCs w:val="16"/>
              </w:rPr>
            </w:pPr>
            <w:r w:rsidRPr="00B9464E">
              <w:rPr>
                <w:rFonts w:ascii="Times New Roman" w:hAnsi="Times New Roman" w:cs="Times New Roman"/>
                <w:sz w:val="16"/>
                <w:szCs w:val="16"/>
              </w:rPr>
              <w:t>As in comment</w:t>
            </w:r>
          </w:p>
        </w:tc>
        <w:tc>
          <w:tcPr>
            <w:tcW w:w="3150" w:type="dxa"/>
            <w:shd w:val="clear" w:color="auto" w:fill="auto"/>
          </w:tcPr>
          <w:p w14:paraId="282F0A2F" w14:textId="2476DA01" w:rsidR="007C6A37" w:rsidRPr="00217B76" w:rsidRDefault="007C6A37" w:rsidP="007C6A37">
            <w:pPr>
              <w:suppressAutoHyphens/>
              <w:spacing w:after="0"/>
              <w:rPr>
                <w:rFonts w:ascii="Times New Roman" w:hAnsi="Times New Roman" w:cs="Times New Roman"/>
                <w:b/>
                <w:sz w:val="16"/>
                <w:szCs w:val="16"/>
              </w:rPr>
            </w:pPr>
            <w:r w:rsidRPr="00217B76">
              <w:rPr>
                <w:rFonts w:ascii="Times New Roman" w:hAnsi="Times New Roman" w:cs="Times New Roman"/>
                <w:b/>
                <w:sz w:val="16"/>
                <w:szCs w:val="16"/>
              </w:rPr>
              <w:t>Re</w:t>
            </w:r>
            <w:r>
              <w:rPr>
                <w:rFonts w:ascii="Times New Roman" w:hAnsi="Times New Roman" w:cs="Times New Roman"/>
                <w:b/>
                <w:sz w:val="16"/>
                <w:szCs w:val="16"/>
              </w:rPr>
              <w:t>jected</w:t>
            </w:r>
          </w:p>
          <w:p w14:paraId="2FA67D06" w14:textId="77777777" w:rsidR="007C6A37" w:rsidRDefault="007C6A37" w:rsidP="007C6A37">
            <w:pPr>
              <w:suppressAutoHyphens/>
              <w:spacing w:after="0"/>
              <w:rPr>
                <w:rFonts w:ascii="Times New Roman" w:hAnsi="Times New Roman" w:cs="Times New Roman"/>
                <w:bCs/>
                <w:sz w:val="16"/>
                <w:szCs w:val="16"/>
              </w:rPr>
            </w:pPr>
          </w:p>
          <w:p w14:paraId="49D0C351" w14:textId="77777777" w:rsidR="007C6A37" w:rsidRDefault="007C6A37" w:rsidP="007C6A3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proposed resolution to LB266 CID# 12054 above clarifies the case for Valid bit subfields set to 1, and that the Restricted TWT UL/DL TID Bitmap subfields are reserved when the corresponding Bitmap Valid bits are set to 0. Hence it would be redundant to add </w:t>
            </w:r>
            <w:r w:rsidR="00C57EC7">
              <w:rPr>
                <w:rFonts w:ascii="Times New Roman" w:hAnsi="Times New Roman" w:cs="Times New Roman"/>
                <w:bCs/>
                <w:sz w:val="16"/>
                <w:szCs w:val="16"/>
              </w:rPr>
              <w:t>that Valid field set to 1 condition again here.</w:t>
            </w:r>
          </w:p>
          <w:p w14:paraId="632A457A" w14:textId="10633ABB" w:rsidR="00C57EC7" w:rsidRPr="003D613B" w:rsidRDefault="00C57EC7" w:rsidP="007C6A37">
            <w:pPr>
              <w:suppressAutoHyphens/>
              <w:spacing w:after="0"/>
              <w:rPr>
                <w:rFonts w:ascii="Times New Roman" w:hAnsi="Times New Roman" w:cs="Times New Roman"/>
                <w:b/>
                <w:sz w:val="16"/>
                <w:szCs w:val="16"/>
              </w:rPr>
            </w:pPr>
          </w:p>
        </w:tc>
      </w:tr>
      <w:tr w:rsidR="007C6A37" w:rsidRPr="008B0293" w14:paraId="0720679E" w14:textId="77777777" w:rsidTr="003835EF">
        <w:trPr>
          <w:trHeight w:val="220"/>
          <w:jc w:val="center"/>
        </w:trPr>
        <w:tc>
          <w:tcPr>
            <w:tcW w:w="625" w:type="dxa"/>
            <w:shd w:val="clear" w:color="auto" w:fill="auto"/>
            <w:noWrap/>
          </w:tcPr>
          <w:p w14:paraId="104E4130" w14:textId="65409753" w:rsidR="007C6A37" w:rsidRPr="0071336C" w:rsidRDefault="007C6A37" w:rsidP="007C6A37">
            <w:pPr>
              <w:suppressAutoHyphens/>
              <w:spacing w:after="0"/>
              <w:rPr>
                <w:rFonts w:ascii="Times New Roman" w:hAnsi="Times New Roman" w:cs="Times New Roman"/>
                <w:sz w:val="16"/>
                <w:szCs w:val="16"/>
              </w:rPr>
            </w:pPr>
            <w:r>
              <w:rPr>
                <w:rFonts w:ascii="Times New Roman" w:hAnsi="Times New Roman" w:cs="Times New Roman"/>
                <w:sz w:val="16"/>
                <w:szCs w:val="16"/>
              </w:rPr>
              <w:t>12967</w:t>
            </w:r>
          </w:p>
        </w:tc>
        <w:tc>
          <w:tcPr>
            <w:tcW w:w="1080" w:type="dxa"/>
          </w:tcPr>
          <w:p w14:paraId="252798C5" w14:textId="3375D9B6" w:rsidR="007C6A37" w:rsidRPr="0071336C" w:rsidRDefault="007C6A37" w:rsidP="007C6A37">
            <w:pPr>
              <w:suppressAutoHyphens/>
              <w:spacing w:after="0"/>
              <w:rPr>
                <w:rFonts w:ascii="Times New Roman" w:hAnsi="Times New Roman" w:cs="Times New Roman"/>
                <w:sz w:val="16"/>
                <w:szCs w:val="16"/>
              </w:rPr>
            </w:pPr>
            <w:r>
              <w:rPr>
                <w:rFonts w:ascii="Times New Roman" w:hAnsi="Times New Roman" w:cs="Times New Roman"/>
                <w:sz w:val="16"/>
                <w:szCs w:val="16"/>
              </w:rPr>
              <w:t>Chunyu Hu</w:t>
            </w:r>
          </w:p>
        </w:tc>
        <w:tc>
          <w:tcPr>
            <w:tcW w:w="900" w:type="dxa"/>
            <w:shd w:val="clear" w:color="auto" w:fill="auto"/>
            <w:noWrap/>
          </w:tcPr>
          <w:p w14:paraId="7B1C783B" w14:textId="66D5EF87" w:rsidR="007C6A37" w:rsidRPr="0071336C" w:rsidRDefault="007C6A37" w:rsidP="007C6A37">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0E3D7842" w14:textId="44687783" w:rsidR="007C6A37" w:rsidRPr="0071336C" w:rsidRDefault="007C6A37" w:rsidP="007C6A37">
            <w:pPr>
              <w:suppressAutoHyphens/>
              <w:spacing w:after="0"/>
              <w:rPr>
                <w:rFonts w:ascii="Times New Roman" w:hAnsi="Times New Roman" w:cs="Times New Roman"/>
                <w:sz w:val="16"/>
                <w:szCs w:val="16"/>
              </w:rPr>
            </w:pPr>
            <w:r w:rsidRPr="00C15781">
              <w:rPr>
                <w:rFonts w:ascii="Times New Roman" w:hAnsi="Times New Roman" w:cs="Times New Roman"/>
                <w:sz w:val="16"/>
                <w:szCs w:val="16"/>
              </w:rPr>
              <w:t>207.64</w:t>
            </w:r>
          </w:p>
        </w:tc>
        <w:tc>
          <w:tcPr>
            <w:tcW w:w="2520" w:type="dxa"/>
            <w:shd w:val="clear" w:color="auto" w:fill="auto"/>
            <w:noWrap/>
          </w:tcPr>
          <w:p w14:paraId="673B2329" w14:textId="3FFF664B" w:rsidR="007C6A37" w:rsidRPr="0071336C" w:rsidRDefault="007C6A37" w:rsidP="007C6A37">
            <w:pPr>
              <w:suppressAutoHyphens/>
              <w:spacing w:after="0"/>
              <w:rPr>
                <w:rFonts w:ascii="Times New Roman" w:hAnsi="Times New Roman" w:cs="Times New Roman"/>
                <w:sz w:val="16"/>
                <w:szCs w:val="16"/>
              </w:rPr>
            </w:pPr>
            <w:r w:rsidRPr="00C15781">
              <w:rPr>
                <w:rFonts w:ascii="Times New Roman" w:hAnsi="Times New Roman" w:cs="Times New Roman"/>
                <w:sz w:val="16"/>
                <w:szCs w:val="16"/>
              </w:rPr>
              <w:t>Improve wording: "which TID(s) are" ==&gt; "the TID(s) identified"</w:t>
            </w:r>
          </w:p>
        </w:tc>
        <w:tc>
          <w:tcPr>
            <w:tcW w:w="2340" w:type="dxa"/>
            <w:shd w:val="clear" w:color="auto" w:fill="auto"/>
            <w:noWrap/>
          </w:tcPr>
          <w:p w14:paraId="62C0DC05" w14:textId="13FBCDA9" w:rsidR="007C6A37" w:rsidRPr="0071336C" w:rsidRDefault="007C6A37" w:rsidP="007C6A37">
            <w:pPr>
              <w:suppressAutoHyphens/>
              <w:spacing w:after="0"/>
              <w:rPr>
                <w:rFonts w:ascii="Times New Roman" w:hAnsi="Times New Roman" w:cs="Times New Roman"/>
                <w:sz w:val="16"/>
                <w:szCs w:val="16"/>
              </w:rPr>
            </w:pPr>
            <w:r w:rsidRPr="00C15781">
              <w:rPr>
                <w:rFonts w:ascii="Times New Roman" w:hAnsi="Times New Roman" w:cs="Times New Roman"/>
                <w:sz w:val="16"/>
                <w:szCs w:val="16"/>
              </w:rPr>
              <w:t>As in comment</w:t>
            </w:r>
          </w:p>
        </w:tc>
        <w:tc>
          <w:tcPr>
            <w:tcW w:w="3150" w:type="dxa"/>
            <w:shd w:val="clear" w:color="auto" w:fill="auto"/>
          </w:tcPr>
          <w:p w14:paraId="15606340" w14:textId="0FD7ECC9" w:rsidR="007C6A37" w:rsidRPr="003D613B" w:rsidRDefault="007C6A37" w:rsidP="007C6A37">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vised</w:t>
            </w:r>
          </w:p>
          <w:p w14:paraId="63516B43" w14:textId="68F47441" w:rsidR="007C6A37" w:rsidRDefault="007C6A37" w:rsidP="007C6A37">
            <w:pPr>
              <w:suppressAutoHyphens/>
              <w:spacing w:after="0"/>
              <w:rPr>
                <w:rFonts w:ascii="Times New Roman" w:hAnsi="Times New Roman" w:cs="Times New Roman"/>
                <w:bCs/>
                <w:sz w:val="16"/>
                <w:szCs w:val="16"/>
              </w:rPr>
            </w:pPr>
          </w:p>
          <w:p w14:paraId="1BC59CE3" w14:textId="3E60BB9A" w:rsidR="007C6A37" w:rsidRPr="003C48EC" w:rsidRDefault="00C57EC7" w:rsidP="007C6A37">
            <w:pPr>
              <w:suppressAutoHyphens/>
              <w:spacing w:after="0"/>
              <w:rPr>
                <w:rFonts w:ascii="Times New Roman" w:hAnsi="Times New Roman" w:cs="Times New Roman"/>
                <w:bCs/>
                <w:sz w:val="16"/>
                <w:szCs w:val="16"/>
              </w:rPr>
            </w:pP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as indicated by the resolution for CID 12967.</w:t>
            </w:r>
            <w:r w:rsidR="007C6A37">
              <w:rPr>
                <w:rFonts w:ascii="Times New Roman" w:hAnsi="Times New Roman" w:cs="Times New Roman"/>
                <w:bCs/>
                <w:sz w:val="16"/>
                <w:szCs w:val="16"/>
              </w:rPr>
              <w:br/>
            </w:r>
          </w:p>
        </w:tc>
      </w:tr>
      <w:tr w:rsidR="007C6A37" w:rsidRPr="008B0293" w14:paraId="0140C81E" w14:textId="77777777" w:rsidTr="00BE3162">
        <w:trPr>
          <w:trHeight w:val="220"/>
          <w:jc w:val="center"/>
        </w:trPr>
        <w:tc>
          <w:tcPr>
            <w:tcW w:w="625" w:type="dxa"/>
            <w:shd w:val="clear" w:color="auto" w:fill="auto"/>
            <w:noWrap/>
          </w:tcPr>
          <w:p w14:paraId="581EA39C" w14:textId="02C15358" w:rsidR="007C6A37" w:rsidRPr="0071336C" w:rsidRDefault="007C6A37" w:rsidP="007C6A37">
            <w:pPr>
              <w:suppressAutoHyphens/>
              <w:spacing w:after="0"/>
              <w:rPr>
                <w:rFonts w:ascii="Times New Roman" w:hAnsi="Times New Roman" w:cs="Times New Roman"/>
                <w:sz w:val="16"/>
                <w:szCs w:val="16"/>
              </w:rPr>
            </w:pPr>
            <w:r>
              <w:rPr>
                <w:rFonts w:ascii="Times New Roman" w:hAnsi="Times New Roman" w:cs="Times New Roman"/>
                <w:sz w:val="16"/>
                <w:szCs w:val="16"/>
              </w:rPr>
              <w:t>13227</w:t>
            </w:r>
          </w:p>
        </w:tc>
        <w:tc>
          <w:tcPr>
            <w:tcW w:w="1080" w:type="dxa"/>
          </w:tcPr>
          <w:p w14:paraId="2A778DB0" w14:textId="701E2AC8" w:rsidR="007C6A37" w:rsidRPr="0071336C" w:rsidRDefault="007C6A37" w:rsidP="007C6A37">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Binita</w:t>
            </w:r>
            <w:proofErr w:type="spellEnd"/>
            <w:r>
              <w:rPr>
                <w:rFonts w:ascii="Times New Roman" w:hAnsi="Times New Roman" w:cs="Times New Roman"/>
                <w:sz w:val="16"/>
                <w:szCs w:val="16"/>
              </w:rPr>
              <w:t xml:space="preserve"> Gupta</w:t>
            </w:r>
          </w:p>
        </w:tc>
        <w:tc>
          <w:tcPr>
            <w:tcW w:w="900" w:type="dxa"/>
            <w:shd w:val="clear" w:color="auto" w:fill="auto"/>
            <w:noWrap/>
          </w:tcPr>
          <w:p w14:paraId="47834FA3" w14:textId="36604E05" w:rsidR="007C6A37" w:rsidRPr="0071336C" w:rsidRDefault="007C6A37" w:rsidP="007C6A37">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1392EA9F" w14:textId="500F7547" w:rsidR="007C6A37" w:rsidRPr="0071336C" w:rsidRDefault="007C6A37" w:rsidP="007C6A37">
            <w:pPr>
              <w:suppressAutoHyphens/>
              <w:spacing w:after="0"/>
              <w:rPr>
                <w:rFonts w:ascii="Times New Roman" w:hAnsi="Times New Roman" w:cs="Times New Roman"/>
                <w:sz w:val="16"/>
                <w:szCs w:val="16"/>
              </w:rPr>
            </w:pPr>
            <w:r w:rsidRPr="00DB62F7">
              <w:rPr>
                <w:rFonts w:ascii="Times New Roman" w:hAnsi="Times New Roman" w:cs="Times New Roman"/>
                <w:sz w:val="16"/>
                <w:szCs w:val="16"/>
              </w:rPr>
              <w:t>206.55</w:t>
            </w:r>
          </w:p>
        </w:tc>
        <w:tc>
          <w:tcPr>
            <w:tcW w:w="2520" w:type="dxa"/>
            <w:shd w:val="clear" w:color="auto" w:fill="auto"/>
            <w:noWrap/>
          </w:tcPr>
          <w:p w14:paraId="48BAAD64" w14:textId="77777777" w:rsidR="007C6A37" w:rsidRPr="00DB62F7" w:rsidRDefault="007C6A37" w:rsidP="007C6A37">
            <w:pPr>
              <w:suppressAutoHyphens/>
              <w:spacing w:after="0"/>
              <w:rPr>
                <w:rFonts w:ascii="Times New Roman" w:hAnsi="Times New Roman" w:cs="Times New Roman"/>
                <w:sz w:val="16"/>
                <w:szCs w:val="16"/>
              </w:rPr>
            </w:pPr>
            <w:r w:rsidRPr="00DB62F7">
              <w:rPr>
                <w:rFonts w:ascii="Times New Roman" w:hAnsi="Times New Roman" w:cs="Times New Roman"/>
                <w:sz w:val="16"/>
                <w:szCs w:val="16"/>
              </w:rPr>
              <w:t>The text "A Restricted TWT Traffic Info Present subfield, when included in the Restricted TWT Parameter Set field,</w:t>
            </w:r>
          </w:p>
          <w:p w14:paraId="407E3685" w14:textId="77777777" w:rsidR="007C6A37" w:rsidRDefault="007C6A37" w:rsidP="007C6A37">
            <w:pPr>
              <w:suppressAutoHyphens/>
              <w:spacing w:after="0"/>
              <w:rPr>
                <w:rFonts w:ascii="Times New Roman" w:hAnsi="Times New Roman" w:cs="Times New Roman"/>
                <w:sz w:val="16"/>
                <w:szCs w:val="16"/>
              </w:rPr>
            </w:pPr>
            <w:r w:rsidRPr="00DB62F7">
              <w:rPr>
                <w:rFonts w:ascii="Times New Roman" w:hAnsi="Times New Roman" w:cs="Times New Roman"/>
                <w:sz w:val="16"/>
                <w:szCs w:val="16"/>
              </w:rPr>
              <w:t>is set to 1 to indicate that the Restricted TWT Traffic Info field is present; and set to 0 otherwise. It is reserved for non-EHT STAs."  seems to imply that the Restricted TWT Traffic Info Present subfield may not be included in some cases, which is not correct. This subfield is always included in the Restricted TWT Parameter Set field. Modify text to clarify this.</w:t>
            </w:r>
          </w:p>
          <w:p w14:paraId="6F3A3759" w14:textId="77777777" w:rsidR="00687E0F" w:rsidRDefault="00687E0F" w:rsidP="007C6A37">
            <w:pPr>
              <w:suppressAutoHyphens/>
              <w:spacing w:after="0"/>
              <w:rPr>
                <w:rFonts w:ascii="Times New Roman" w:hAnsi="Times New Roman" w:cs="Times New Roman"/>
                <w:sz w:val="16"/>
                <w:szCs w:val="16"/>
              </w:rPr>
            </w:pPr>
          </w:p>
          <w:p w14:paraId="30B91547" w14:textId="77777777" w:rsidR="00687E0F" w:rsidRDefault="00687E0F" w:rsidP="007C6A37">
            <w:pPr>
              <w:suppressAutoHyphens/>
              <w:spacing w:after="0"/>
              <w:rPr>
                <w:rFonts w:ascii="Times New Roman" w:hAnsi="Times New Roman" w:cs="Times New Roman"/>
                <w:sz w:val="16"/>
                <w:szCs w:val="16"/>
              </w:rPr>
            </w:pPr>
          </w:p>
          <w:p w14:paraId="00CE95DD" w14:textId="77777777" w:rsidR="00687E0F" w:rsidRDefault="00687E0F" w:rsidP="007C6A37">
            <w:pPr>
              <w:suppressAutoHyphens/>
              <w:spacing w:after="0"/>
              <w:rPr>
                <w:rFonts w:ascii="Times New Roman" w:hAnsi="Times New Roman" w:cs="Times New Roman"/>
                <w:sz w:val="16"/>
                <w:szCs w:val="16"/>
              </w:rPr>
            </w:pPr>
          </w:p>
          <w:p w14:paraId="063F9767" w14:textId="477223A7" w:rsidR="00687E0F" w:rsidRPr="0071336C" w:rsidRDefault="00687E0F" w:rsidP="007C6A37">
            <w:pPr>
              <w:suppressAutoHyphens/>
              <w:spacing w:after="0"/>
              <w:rPr>
                <w:rFonts w:ascii="Times New Roman" w:hAnsi="Times New Roman" w:cs="Times New Roman"/>
                <w:sz w:val="16"/>
                <w:szCs w:val="16"/>
              </w:rPr>
            </w:pPr>
          </w:p>
        </w:tc>
        <w:tc>
          <w:tcPr>
            <w:tcW w:w="2340" w:type="dxa"/>
            <w:shd w:val="clear" w:color="auto" w:fill="auto"/>
            <w:noWrap/>
          </w:tcPr>
          <w:p w14:paraId="50A00264" w14:textId="6F089118" w:rsidR="007C6A37" w:rsidRPr="0071336C" w:rsidRDefault="007C6A37" w:rsidP="007C6A37">
            <w:pPr>
              <w:suppressAutoHyphens/>
              <w:spacing w:after="0"/>
              <w:rPr>
                <w:rFonts w:ascii="Times New Roman" w:hAnsi="Times New Roman" w:cs="Times New Roman"/>
                <w:sz w:val="16"/>
                <w:szCs w:val="16"/>
              </w:rPr>
            </w:pPr>
            <w:r w:rsidRPr="00DB62F7">
              <w:rPr>
                <w:rFonts w:ascii="Times New Roman" w:hAnsi="Times New Roman" w:cs="Times New Roman"/>
                <w:sz w:val="16"/>
                <w:szCs w:val="16"/>
              </w:rPr>
              <w:t>Update text as follows: "A Restricted TWT Traffic Info Present subfield in the Restricted TWT Parameter Set field is set to 1 to indicate that the Restricted TWT Traffic Info field is present; and set to 0 otherwise."</w:t>
            </w:r>
          </w:p>
        </w:tc>
        <w:tc>
          <w:tcPr>
            <w:tcW w:w="3150" w:type="dxa"/>
            <w:shd w:val="clear" w:color="auto" w:fill="auto"/>
          </w:tcPr>
          <w:p w14:paraId="56343495" w14:textId="6BD8B231" w:rsidR="007C6A37" w:rsidRPr="003D613B" w:rsidRDefault="007C6A37" w:rsidP="007C6A37">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vised</w:t>
            </w:r>
          </w:p>
          <w:p w14:paraId="2BD21D0F" w14:textId="77777777" w:rsidR="007C6A37" w:rsidRDefault="007C6A37" w:rsidP="007C6A37">
            <w:pPr>
              <w:suppressAutoHyphens/>
              <w:spacing w:after="0"/>
              <w:rPr>
                <w:rFonts w:ascii="Times New Roman" w:hAnsi="Times New Roman" w:cs="Times New Roman"/>
                <w:bCs/>
                <w:sz w:val="16"/>
                <w:szCs w:val="16"/>
              </w:rPr>
            </w:pPr>
          </w:p>
          <w:p w14:paraId="36B195A0" w14:textId="0F904A59" w:rsidR="007C6A37" w:rsidRDefault="007C6A37" w:rsidP="007C6A37">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text is revised based on suggestion.</w:t>
            </w:r>
          </w:p>
          <w:p w14:paraId="2588841B" w14:textId="21654FC9" w:rsidR="007C6A37" w:rsidRPr="003C48EC" w:rsidRDefault="007C6A37" w:rsidP="007C6A37">
            <w:pPr>
              <w:suppressAutoHyphens/>
              <w:spacing w:after="0"/>
              <w:rPr>
                <w:rFonts w:ascii="Times New Roman" w:hAnsi="Times New Roman" w:cs="Times New Roman"/>
                <w:b/>
                <w:sz w:val="16"/>
                <w:szCs w:val="16"/>
              </w:rPr>
            </w:pPr>
            <w:r>
              <w:rPr>
                <w:rFonts w:ascii="Times New Roman" w:hAnsi="Times New Roman" w:cs="Times New Roman"/>
                <w:bCs/>
                <w:sz w:val="16"/>
                <w:szCs w:val="16"/>
              </w:rPr>
              <w:br/>
            </w: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as indicated by the resolution for CID 13227.</w:t>
            </w:r>
          </w:p>
        </w:tc>
      </w:tr>
      <w:tr w:rsidR="007C6A37" w:rsidRPr="008B0293" w14:paraId="09C948E5" w14:textId="77777777" w:rsidTr="00BE3162">
        <w:trPr>
          <w:trHeight w:val="220"/>
          <w:jc w:val="center"/>
        </w:trPr>
        <w:tc>
          <w:tcPr>
            <w:tcW w:w="625" w:type="dxa"/>
            <w:shd w:val="clear" w:color="auto" w:fill="auto"/>
            <w:noWrap/>
          </w:tcPr>
          <w:p w14:paraId="5AD46BA2" w14:textId="5C297283" w:rsidR="007C6A37" w:rsidRDefault="007C6A37" w:rsidP="007C6A37">
            <w:pPr>
              <w:suppressAutoHyphens/>
              <w:spacing w:after="0"/>
              <w:rPr>
                <w:rFonts w:ascii="Times New Roman" w:hAnsi="Times New Roman" w:cs="Times New Roman"/>
                <w:sz w:val="16"/>
                <w:szCs w:val="16"/>
              </w:rPr>
            </w:pPr>
            <w:r>
              <w:rPr>
                <w:rFonts w:ascii="Times New Roman" w:hAnsi="Times New Roman" w:cs="Times New Roman"/>
                <w:sz w:val="16"/>
                <w:szCs w:val="16"/>
              </w:rPr>
              <w:lastRenderedPageBreak/>
              <w:t>13315</w:t>
            </w:r>
          </w:p>
        </w:tc>
        <w:tc>
          <w:tcPr>
            <w:tcW w:w="1080" w:type="dxa"/>
          </w:tcPr>
          <w:p w14:paraId="2232132D" w14:textId="17FE00A2" w:rsidR="007C6A37" w:rsidRDefault="007C6A37" w:rsidP="007C6A37">
            <w:pPr>
              <w:suppressAutoHyphens/>
              <w:spacing w:after="0"/>
              <w:rPr>
                <w:rFonts w:ascii="Times New Roman" w:hAnsi="Times New Roman" w:cs="Times New Roman"/>
                <w:sz w:val="16"/>
                <w:szCs w:val="16"/>
              </w:rPr>
            </w:pPr>
            <w:r>
              <w:rPr>
                <w:rFonts w:ascii="Times New Roman" w:hAnsi="Times New Roman" w:cs="Times New Roman"/>
                <w:sz w:val="16"/>
                <w:szCs w:val="16"/>
              </w:rPr>
              <w:t>Muhammad Kumail Haider</w:t>
            </w:r>
          </w:p>
        </w:tc>
        <w:tc>
          <w:tcPr>
            <w:tcW w:w="900" w:type="dxa"/>
            <w:shd w:val="clear" w:color="auto" w:fill="auto"/>
            <w:noWrap/>
          </w:tcPr>
          <w:p w14:paraId="76165958" w14:textId="513AEACF" w:rsidR="007C6A37" w:rsidRPr="0071336C" w:rsidRDefault="007C6A37" w:rsidP="007C6A37">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526E876B" w14:textId="7B3F8C02" w:rsidR="007C6A37" w:rsidRPr="00DB62F7" w:rsidRDefault="007C6A37" w:rsidP="007C6A37">
            <w:pPr>
              <w:suppressAutoHyphens/>
              <w:spacing w:after="0"/>
              <w:rPr>
                <w:rFonts w:ascii="Times New Roman" w:hAnsi="Times New Roman" w:cs="Times New Roman"/>
                <w:sz w:val="16"/>
                <w:szCs w:val="16"/>
              </w:rPr>
            </w:pPr>
            <w:r>
              <w:rPr>
                <w:rFonts w:ascii="Times New Roman" w:hAnsi="Times New Roman" w:cs="Times New Roman"/>
                <w:sz w:val="16"/>
                <w:szCs w:val="16"/>
              </w:rPr>
              <w:t>207.54</w:t>
            </w:r>
          </w:p>
        </w:tc>
        <w:tc>
          <w:tcPr>
            <w:tcW w:w="2520" w:type="dxa"/>
            <w:shd w:val="clear" w:color="auto" w:fill="auto"/>
            <w:noWrap/>
          </w:tcPr>
          <w:p w14:paraId="754DF6D9" w14:textId="391C6D34" w:rsidR="007C6A37" w:rsidRPr="00DB62F7" w:rsidRDefault="007C6A37" w:rsidP="007C6A37">
            <w:pPr>
              <w:suppressAutoHyphens/>
              <w:spacing w:after="0"/>
              <w:rPr>
                <w:rFonts w:ascii="Times New Roman" w:hAnsi="Times New Roman" w:cs="Times New Roman"/>
                <w:sz w:val="16"/>
                <w:szCs w:val="16"/>
              </w:rPr>
            </w:pPr>
            <w:r w:rsidRPr="00C81180">
              <w:rPr>
                <w:rFonts w:ascii="Times New Roman" w:hAnsi="Times New Roman" w:cs="Times New Roman"/>
                <w:sz w:val="16"/>
                <w:szCs w:val="16"/>
              </w:rPr>
              <w:t>The DL and UL TID Bitmap subfield definitions should specify, in case of value set to 0, that traffic of all TIDs "mapped to the corresponding link" is considered latency sensitive.</w:t>
            </w:r>
          </w:p>
        </w:tc>
        <w:tc>
          <w:tcPr>
            <w:tcW w:w="2340" w:type="dxa"/>
            <w:shd w:val="clear" w:color="auto" w:fill="auto"/>
            <w:noWrap/>
          </w:tcPr>
          <w:p w14:paraId="4B03E103" w14:textId="48801A06" w:rsidR="007C6A37" w:rsidRPr="00DB62F7" w:rsidRDefault="007C6A37" w:rsidP="007C6A37">
            <w:pPr>
              <w:suppressAutoHyphens/>
              <w:spacing w:after="0"/>
              <w:rPr>
                <w:rFonts w:ascii="Times New Roman" w:hAnsi="Times New Roman" w:cs="Times New Roman"/>
                <w:sz w:val="16"/>
                <w:szCs w:val="16"/>
              </w:rPr>
            </w:pPr>
            <w:r w:rsidRPr="00C81180">
              <w:rPr>
                <w:rFonts w:ascii="Times New Roman" w:hAnsi="Times New Roman" w:cs="Times New Roman"/>
                <w:sz w:val="16"/>
                <w:szCs w:val="16"/>
              </w:rPr>
              <w:t>Rephrase the sentence as "</w:t>
            </w:r>
            <w:proofErr w:type="spellStart"/>
            <w:r w:rsidRPr="00C81180">
              <w:rPr>
                <w:rFonts w:ascii="Times New Roman" w:hAnsi="Times New Roman" w:cs="Times New Roman"/>
                <w:sz w:val="16"/>
                <w:szCs w:val="16"/>
              </w:rPr>
              <w:t>ï»¿When</w:t>
            </w:r>
            <w:proofErr w:type="spellEnd"/>
            <w:r w:rsidRPr="00C81180">
              <w:rPr>
                <w:rFonts w:ascii="Times New Roman" w:hAnsi="Times New Roman" w:cs="Times New Roman"/>
                <w:sz w:val="16"/>
                <w:szCs w:val="16"/>
              </w:rPr>
              <w:t xml:space="preserve"> the value is set to 0, it indicates that DL traffic of all TIDs mapped to the link on which the r-TWT membership is being setup is identified as latency sensitive traffic, and the Restricted TWT DL TID Bitmap field is reserved." Similar change for UL case</w:t>
            </w:r>
          </w:p>
        </w:tc>
        <w:tc>
          <w:tcPr>
            <w:tcW w:w="3150" w:type="dxa"/>
            <w:shd w:val="clear" w:color="auto" w:fill="auto"/>
          </w:tcPr>
          <w:p w14:paraId="23410500" w14:textId="77777777" w:rsidR="007C6A37" w:rsidRPr="003D613B" w:rsidRDefault="007C6A37" w:rsidP="007C6A37">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vised</w:t>
            </w:r>
          </w:p>
          <w:p w14:paraId="106986E0" w14:textId="77777777" w:rsidR="007C6A37" w:rsidRDefault="007C6A37" w:rsidP="007C6A37">
            <w:pPr>
              <w:suppressAutoHyphens/>
              <w:spacing w:after="0"/>
              <w:rPr>
                <w:rFonts w:ascii="Times New Roman" w:hAnsi="Times New Roman" w:cs="Times New Roman"/>
                <w:bCs/>
                <w:sz w:val="16"/>
                <w:szCs w:val="16"/>
              </w:rPr>
            </w:pPr>
          </w:p>
          <w:p w14:paraId="3B6809DB" w14:textId="0B815DCD" w:rsidR="007C6A37" w:rsidRDefault="007C6A37" w:rsidP="007C6A3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text is revised based on </w:t>
            </w:r>
            <w:r w:rsidR="00C57EC7">
              <w:rPr>
                <w:rFonts w:ascii="Times New Roman" w:hAnsi="Times New Roman" w:cs="Times New Roman"/>
                <w:bCs/>
                <w:sz w:val="16"/>
                <w:szCs w:val="16"/>
              </w:rPr>
              <w:t>proposed resolution</w:t>
            </w:r>
            <w:r>
              <w:rPr>
                <w:rFonts w:ascii="Times New Roman" w:hAnsi="Times New Roman" w:cs="Times New Roman"/>
                <w:bCs/>
                <w:sz w:val="16"/>
                <w:szCs w:val="16"/>
              </w:rPr>
              <w:t>.</w:t>
            </w:r>
          </w:p>
          <w:p w14:paraId="6EDC056E" w14:textId="2834BEAF" w:rsidR="007C6A37" w:rsidRPr="003D613B" w:rsidRDefault="007C6A37" w:rsidP="007C6A37">
            <w:pPr>
              <w:suppressAutoHyphens/>
              <w:spacing w:after="0"/>
              <w:rPr>
                <w:rFonts w:ascii="Times New Roman" w:hAnsi="Times New Roman" w:cs="Times New Roman"/>
                <w:b/>
                <w:sz w:val="16"/>
                <w:szCs w:val="16"/>
              </w:rPr>
            </w:pPr>
            <w:r>
              <w:rPr>
                <w:rFonts w:ascii="Times New Roman" w:hAnsi="Times New Roman" w:cs="Times New Roman"/>
                <w:bCs/>
                <w:sz w:val="16"/>
                <w:szCs w:val="16"/>
              </w:rPr>
              <w:br/>
            </w: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as indicated by the resolution for CID 13315.</w:t>
            </w:r>
          </w:p>
        </w:tc>
      </w:tr>
      <w:tr w:rsidR="007C6A37" w:rsidRPr="008B0293" w14:paraId="55B25C38" w14:textId="77777777" w:rsidTr="00BE3162">
        <w:trPr>
          <w:trHeight w:val="220"/>
          <w:jc w:val="center"/>
        </w:trPr>
        <w:tc>
          <w:tcPr>
            <w:tcW w:w="625" w:type="dxa"/>
            <w:shd w:val="clear" w:color="auto" w:fill="auto"/>
            <w:noWrap/>
          </w:tcPr>
          <w:p w14:paraId="621752A4" w14:textId="2F99219F" w:rsidR="007C6A37" w:rsidRDefault="007C6A37" w:rsidP="007C6A37">
            <w:pPr>
              <w:suppressAutoHyphens/>
              <w:spacing w:after="0"/>
              <w:rPr>
                <w:rFonts w:ascii="Times New Roman" w:hAnsi="Times New Roman" w:cs="Times New Roman"/>
                <w:sz w:val="16"/>
                <w:szCs w:val="16"/>
              </w:rPr>
            </w:pPr>
            <w:r>
              <w:rPr>
                <w:rFonts w:ascii="Times New Roman" w:hAnsi="Times New Roman" w:cs="Times New Roman"/>
                <w:sz w:val="16"/>
                <w:szCs w:val="16"/>
              </w:rPr>
              <w:t>13316</w:t>
            </w:r>
          </w:p>
        </w:tc>
        <w:tc>
          <w:tcPr>
            <w:tcW w:w="1080" w:type="dxa"/>
          </w:tcPr>
          <w:p w14:paraId="33CA4BF3" w14:textId="022F2D1F" w:rsidR="007C6A37" w:rsidRDefault="007C6A37" w:rsidP="007C6A37">
            <w:pPr>
              <w:suppressAutoHyphens/>
              <w:spacing w:after="0"/>
              <w:rPr>
                <w:rFonts w:ascii="Times New Roman" w:hAnsi="Times New Roman" w:cs="Times New Roman"/>
                <w:sz w:val="16"/>
                <w:szCs w:val="16"/>
              </w:rPr>
            </w:pPr>
            <w:r>
              <w:rPr>
                <w:rFonts w:ascii="Times New Roman" w:hAnsi="Times New Roman" w:cs="Times New Roman"/>
                <w:sz w:val="16"/>
                <w:szCs w:val="16"/>
              </w:rPr>
              <w:t>Muhammad Kumail Haider</w:t>
            </w:r>
          </w:p>
        </w:tc>
        <w:tc>
          <w:tcPr>
            <w:tcW w:w="900" w:type="dxa"/>
            <w:shd w:val="clear" w:color="auto" w:fill="auto"/>
            <w:noWrap/>
          </w:tcPr>
          <w:p w14:paraId="72D0721B" w14:textId="66E2B0EA" w:rsidR="007C6A37" w:rsidRPr="0071336C" w:rsidRDefault="007C6A37" w:rsidP="007C6A37">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41B664ED" w14:textId="74386D90" w:rsidR="007C6A37" w:rsidRDefault="007C6A37" w:rsidP="007C6A37">
            <w:pPr>
              <w:suppressAutoHyphens/>
              <w:spacing w:after="0"/>
              <w:rPr>
                <w:rFonts w:ascii="Times New Roman" w:hAnsi="Times New Roman" w:cs="Times New Roman"/>
                <w:sz w:val="16"/>
                <w:szCs w:val="16"/>
              </w:rPr>
            </w:pPr>
            <w:r>
              <w:rPr>
                <w:rFonts w:ascii="Times New Roman" w:hAnsi="Times New Roman" w:cs="Times New Roman"/>
                <w:sz w:val="16"/>
                <w:szCs w:val="16"/>
              </w:rPr>
              <w:t>207.64</w:t>
            </w:r>
          </w:p>
        </w:tc>
        <w:tc>
          <w:tcPr>
            <w:tcW w:w="2520" w:type="dxa"/>
            <w:shd w:val="clear" w:color="auto" w:fill="auto"/>
            <w:noWrap/>
          </w:tcPr>
          <w:p w14:paraId="0D4AC054" w14:textId="3D7AB952" w:rsidR="007C6A37" w:rsidRPr="00C81180" w:rsidRDefault="007C6A37" w:rsidP="007C6A37">
            <w:pPr>
              <w:suppressAutoHyphens/>
              <w:spacing w:after="0"/>
              <w:rPr>
                <w:rFonts w:ascii="Times New Roman" w:hAnsi="Times New Roman" w:cs="Times New Roman"/>
                <w:sz w:val="16"/>
                <w:szCs w:val="16"/>
              </w:rPr>
            </w:pPr>
            <w:proofErr w:type="gramStart"/>
            <w:r w:rsidRPr="00C81180">
              <w:rPr>
                <w:rFonts w:ascii="Times New Roman" w:hAnsi="Times New Roman" w:cs="Times New Roman"/>
                <w:sz w:val="16"/>
                <w:szCs w:val="16"/>
              </w:rPr>
              <w:t>"..</w:t>
            </w:r>
            <w:proofErr w:type="spellStart"/>
            <w:proofErr w:type="gramEnd"/>
            <w:r w:rsidRPr="00C81180">
              <w:rPr>
                <w:rFonts w:ascii="Times New Roman" w:hAnsi="Times New Roman" w:cs="Times New Roman"/>
                <w:sz w:val="16"/>
                <w:szCs w:val="16"/>
              </w:rPr>
              <w:t>ï»¿identified</w:t>
            </w:r>
            <w:proofErr w:type="spellEnd"/>
            <w:r w:rsidRPr="00C81180">
              <w:rPr>
                <w:rFonts w:ascii="Times New Roman" w:hAnsi="Times New Roman" w:cs="Times New Roman"/>
                <w:sz w:val="16"/>
                <w:szCs w:val="16"/>
              </w:rPr>
              <w:t xml:space="preserve"> by the TWT scheduling AP or the TWT scheduled STA" --&gt; "</w:t>
            </w:r>
            <w:proofErr w:type="spellStart"/>
            <w:r w:rsidRPr="00C81180">
              <w:rPr>
                <w:rFonts w:ascii="Times New Roman" w:hAnsi="Times New Roman" w:cs="Times New Roman"/>
                <w:sz w:val="16"/>
                <w:szCs w:val="16"/>
              </w:rPr>
              <w:t>ï»¿identified</w:t>
            </w:r>
            <w:proofErr w:type="spellEnd"/>
            <w:r w:rsidRPr="00C81180">
              <w:rPr>
                <w:rFonts w:ascii="Times New Roman" w:hAnsi="Times New Roman" w:cs="Times New Roman"/>
                <w:sz w:val="16"/>
                <w:szCs w:val="16"/>
              </w:rPr>
              <w:t xml:space="preserve"> by the r-TWT scheduling AP or the r-TWT scheduled STA"</w:t>
            </w:r>
          </w:p>
        </w:tc>
        <w:tc>
          <w:tcPr>
            <w:tcW w:w="2340" w:type="dxa"/>
            <w:shd w:val="clear" w:color="auto" w:fill="auto"/>
            <w:noWrap/>
          </w:tcPr>
          <w:p w14:paraId="07C0FD08" w14:textId="4053FDB6" w:rsidR="007C6A37" w:rsidRPr="00C81180" w:rsidRDefault="007C6A37" w:rsidP="007C6A37">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51C36952" w14:textId="77777777" w:rsidR="007C6A37" w:rsidRPr="003D613B" w:rsidRDefault="007C6A37" w:rsidP="007C6A37">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vised</w:t>
            </w:r>
          </w:p>
          <w:p w14:paraId="50AC56CA" w14:textId="77777777" w:rsidR="007C6A37" w:rsidRDefault="007C6A37" w:rsidP="007C6A37">
            <w:pPr>
              <w:suppressAutoHyphens/>
              <w:spacing w:after="0"/>
              <w:rPr>
                <w:rFonts w:ascii="Times New Roman" w:hAnsi="Times New Roman" w:cs="Times New Roman"/>
                <w:bCs/>
                <w:sz w:val="16"/>
                <w:szCs w:val="16"/>
              </w:rPr>
            </w:pPr>
          </w:p>
          <w:p w14:paraId="7E8A61B7" w14:textId="77777777" w:rsidR="007C6A37" w:rsidRDefault="007C6A37" w:rsidP="007C6A37">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text is revised based on suggestion.</w:t>
            </w:r>
          </w:p>
          <w:p w14:paraId="11B7DD52" w14:textId="33DD1EDB" w:rsidR="007C6A37" w:rsidRPr="003D613B" w:rsidRDefault="007C6A37" w:rsidP="007C6A37">
            <w:pPr>
              <w:suppressAutoHyphens/>
              <w:spacing w:after="0"/>
              <w:rPr>
                <w:rFonts w:ascii="Times New Roman" w:hAnsi="Times New Roman" w:cs="Times New Roman"/>
                <w:b/>
                <w:sz w:val="16"/>
                <w:szCs w:val="16"/>
              </w:rPr>
            </w:pPr>
            <w:r>
              <w:rPr>
                <w:rFonts w:ascii="Times New Roman" w:hAnsi="Times New Roman" w:cs="Times New Roman"/>
                <w:bCs/>
                <w:sz w:val="16"/>
                <w:szCs w:val="16"/>
              </w:rPr>
              <w:br/>
            </w: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as indicated by the resolution for CID 13316.</w:t>
            </w:r>
          </w:p>
        </w:tc>
      </w:tr>
      <w:tr w:rsidR="007C6A37" w:rsidRPr="008B0293" w14:paraId="4B0A768E" w14:textId="77777777" w:rsidTr="003835EF">
        <w:trPr>
          <w:trHeight w:val="220"/>
          <w:jc w:val="center"/>
        </w:trPr>
        <w:tc>
          <w:tcPr>
            <w:tcW w:w="625" w:type="dxa"/>
            <w:shd w:val="clear" w:color="auto" w:fill="auto"/>
            <w:noWrap/>
          </w:tcPr>
          <w:p w14:paraId="3B6944E2" w14:textId="01AC02DC" w:rsidR="007C6A37" w:rsidRDefault="007C6A37" w:rsidP="007C6A37">
            <w:pPr>
              <w:suppressAutoHyphens/>
              <w:spacing w:after="0"/>
              <w:rPr>
                <w:rFonts w:ascii="Times New Roman" w:hAnsi="Times New Roman" w:cs="Times New Roman"/>
                <w:sz w:val="16"/>
                <w:szCs w:val="16"/>
              </w:rPr>
            </w:pPr>
            <w:r>
              <w:rPr>
                <w:rFonts w:ascii="Times New Roman" w:hAnsi="Times New Roman" w:cs="Times New Roman"/>
                <w:sz w:val="16"/>
                <w:szCs w:val="16"/>
              </w:rPr>
              <w:t>13740</w:t>
            </w:r>
          </w:p>
        </w:tc>
        <w:tc>
          <w:tcPr>
            <w:tcW w:w="1080" w:type="dxa"/>
          </w:tcPr>
          <w:p w14:paraId="50847588" w14:textId="5D36EF26" w:rsidR="007C6A37" w:rsidRDefault="007C6A37" w:rsidP="007C6A37">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Yunbo</w:t>
            </w:r>
            <w:proofErr w:type="spellEnd"/>
            <w:r>
              <w:rPr>
                <w:rFonts w:ascii="Times New Roman" w:hAnsi="Times New Roman" w:cs="Times New Roman"/>
                <w:sz w:val="16"/>
                <w:szCs w:val="16"/>
              </w:rPr>
              <w:t xml:space="preserve"> Li</w:t>
            </w:r>
          </w:p>
        </w:tc>
        <w:tc>
          <w:tcPr>
            <w:tcW w:w="900" w:type="dxa"/>
            <w:shd w:val="clear" w:color="auto" w:fill="auto"/>
            <w:noWrap/>
          </w:tcPr>
          <w:p w14:paraId="049DBDAC" w14:textId="4DA42D66" w:rsidR="007C6A37" w:rsidRPr="0071336C" w:rsidRDefault="007C6A37" w:rsidP="007C6A37">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32822C1A" w14:textId="408A3FF5" w:rsidR="007C6A37" w:rsidRPr="00B9464E" w:rsidRDefault="007C6A37" w:rsidP="007C6A37">
            <w:pPr>
              <w:suppressAutoHyphens/>
              <w:spacing w:after="0"/>
              <w:rPr>
                <w:rFonts w:ascii="Times New Roman" w:hAnsi="Times New Roman" w:cs="Times New Roman"/>
                <w:sz w:val="16"/>
                <w:szCs w:val="16"/>
              </w:rPr>
            </w:pPr>
            <w:r>
              <w:rPr>
                <w:rFonts w:ascii="Times New Roman" w:hAnsi="Times New Roman" w:cs="Times New Roman"/>
                <w:sz w:val="16"/>
                <w:szCs w:val="16"/>
              </w:rPr>
              <w:t>205.55</w:t>
            </w:r>
          </w:p>
        </w:tc>
        <w:tc>
          <w:tcPr>
            <w:tcW w:w="2520" w:type="dxa"/>
            <w:shd w:val="clear" w:color="auto" w:fill="auto"/>
            <w:noWrap/>
          </w:tcPr>
          <w:p w14:paraId="46E2B943" w14:textId="4BC357DE" w:rsidR="007C6A37" w:rsidRPr="00B9464E" w:rsidRDefault="007C6A37" w:rsidP="007C6A37">
            <w:pPr>
              <w:suppressAutoHyphens/>
              <w:spacing w:after="0"/>
              <w:rPr>
                <w:rFonts w:ascii="Times New Roman" w:hAnsi="Times New Roman" w:cs="Times New Roman"/>
                <w:sz w:val="16"/>
                <w:szCs w:val="16"/>
              </w:rPr>
            </w:pPr>
            <w:r w:rsidRPr="00436D10">
              <w:rPr>
                <w:rFonts w:ascii="Times New Roman" w:hAnsi="Times New Roman" w:cs="Times New Roman"/>
                <w:sz w:val="16"/>
                <w:szCs w:val="16"/>
              </w:rPr>
              <w:t xml:space="preserve">When multiple Broadcast TWT Parameter Set fields are carried in a TWT element in Beacon frame, a legacy STA can will think that </w:t>
            </w:r>
            <w:proofErr w:type="gramStart"/>
            <w:r w:rsidRPr="00436D10">
              <w:rPr>
                <w:rFonts w:ascii="Times New Roman" w:hAnsi="Times New Roman" w:cs="Times New Roman"/>
                <w:sz w:val="16"/>
                <w:szCs w:val="16"/>
              </w:rPr>
              <w:t>all of</w:t>
            </w:r>
            <w:proofErr w:type="gramEnd"/>
            <w:r w:rsidRPr="00436D10">
              <w:rPr>
                <w:rFonts w:ascii="Times New Roman" w:hAnsi="Times New Roman" w:cs="Times New Roman"/>
                <w:sz w:val="16"/>
                <w:szCs w:val="16"/>
              </w:rPr>
              <w:t xml:space="preserve"> the Broadcast TWT Parameter Set fields have equal length which is 9 octets, but </w:t>
            </w:r>
            <w:proofErr w:type="spellStart"/>
            <w:r w:rsidRPr="00436D10">
              <w:rPr>
                <w:rFonts w:ascii="Times New Roman" w:hAnsi="Times New Roman" w:cs="Times New Roman"/>
                <w:sz w:val="16"/>
                <w:szCs w:val="16"/>
              </w:rPr>
              <w:t>acctually</w:t>
            </w:r>
            <w:proofErr w:type="spellEnd"/>
            <w:r w:rsidRPr="00436D10">
              <w:rPr>
                <w:rFonts w:ascii="Times New Roman" w:hAnsi="Times New Roman" w:cs="Times New Roman"/>
                <w:sz w:val="16"/>
                <w:szCs w:val="16"/>
              </w:rPr>
              <w:t xml:space="preserve"> the Broadcast TWT Parameter Set field for rTWT is 12 octets. This legacy STA will treat the last 3 octets Broadcast TWT Parameter Set field for rTWT as the first 3 </w:t>
            </w:r>
            <w:proofErr w:type="spellStart"/>
            <w:r w:rsidRPr="00436D10">
              <w:rPr>
                <w:rFonts w:ascii="Times New Roman" w:hAnsi="Times New Roman" w:cs="Times New Roman"/>
                <w:sz w:val="16"/>
                <w:szCs w:val="16"/>
              </w:rPr>
              <w:t>octects</w:t>
            </w:r>
            <w:proofErr w:type="spellEnd"/>
            <w:r w:rsidRPr="00436D10">
              <w:rPr>
                <w:rFonts w:ascii="Times New Roman" w:hAnsi="Times New Roman" w:cs="Times New Roman"/>
                <w:sz w:val="16"/>
                <w:szCs w:val="16"/>
              </w:rPr>
              <w:t xml:space="preserve"> of a following Broadcast TWT Parameter Set field.</w:t>
            </w:r>
          </w:p>
        </w:tc>
        <w:tc>
          <w:tcPr>
            <w:tcW w:w="2340" w:type="dxa"/>
            <w:shd w:val="clear" w:color="auto" w:fill="auto"/>
            <w:noWrap/>
          </w:tcPr>
          <w:p w14:paraId="02EA14B0" w14:textId="23626E7C" w:rsidR="007C6A37" w:rsidRPr="00B9464E" w:rsidRDefault="007C6A37" w:rsidP="007C6A37">
            <w:pPr>
              <w:suppressAutoHyphens/>
              <w:spacing w:after="0"/>
              <w:rPr>
                <w:rFonts w:ascii="Times New Roman" w:hAnsi="Times New Roman" w:cs="Times New Roman"/>
                <w:sz w:val="16"/>
                <w:szCs w:val="16"/>
              </w:rPr>
            </w:pPr>
            <w:r w:rsidRPr="00436D10">
              <w:rPr>
                <w:rFonts w:ascii="Times New Roman" w:hAnsi="Times New Roman" w:cs="Times New Roman"/>
                <w:sz w:val="16"/>
                <w:szCs w:val="16"/>
              </w:rPr>
              <w:t>Please provide a solution to solve this problem</w:t>
            </w:r>
          </w:p>
        </w:tc>
        <w:tc>
          <w:tcPr>
            <w:tcW w:w="3150" w:type="dxa"/>
            <w:shd w:val="clear" w:color="auto" w:fill="auto"/>
          </w:tcPr>
          <w:p w14:paraId="5E1FF354" w14:textId="77777777" w:rsidR="007C6A37" w:rsidRPr="003D613B" w:rsidRDefault="007C6A37" w:rsidP="007C6A37">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jected</w:t>
            </w:r>
          </w:p>
          <w:p w14:paraId="0AC6B316" w14:textId="77777777" w:rsidR="007C6A37" w:rsidRDefault="007C6A37" w:rsidP="007C6A37">
            <w:pPr>
              <w:suppressAutoHyphens/>
              <w:spacing w:after="0"/>
              <w:rPr>
                <w:rFonts w:ascii="Times New Roman" w:hAnsi="Times New Roman" w:cs="Times New Roman"/>
                <w:bCs/>
                <w:sz w:val="16"/>
                <w:szCs w:val="16"/>
              </w:rPr>
            </w:pPr>
          </w:p>
          <w:p w14:paraId="69285324" w14:textId="7A38F378" w:rsidR="007C6A37" w:rsidRPr="00217B76" w:rsidRDefault="00C57EC7" w:rsidP="007C6A37">
            <w:pPr>
              <w:suppressAutoHyphens/>
              <w:spacing w:after="0"/>
              <w:rPr>
                <w:rFonts w:ascii="Times New Roman" w:hAnsi="Times New Roman" w:cs="Times New Roman"/>
                <w:b/>
                <w:sz w:val="16"/>
                <w:szCs w:val="16"/>
              </w:rPr>
            </w:pPr>
            <w:r>
              <w:rPr>
                <w:rFonts w:ascii="Times New Roman" w:hAnsi="Times New Roman" w:cs="Times New Roman"/>
                <w:bCs/>
                <w:sz w:val="16"/>
                <w:szCs w:val="16"/>
              </w:rPr>
              <w:t xml:space="preserve">When included in a Beacon frame (and any other broadcast frame where the TWT element has Negotiation Type set to 2), r-TWT parameter set fields do not carry the Restricted TWT Traffic Info fields as per 35.9.2.2 in 11beD2.0. As such, r-TWT parameter set fields have the same length (9 octets) as broadcast TWT parameter set fields and the issue raised by the commenter does not exist. </w:t>
            </w:r>
          </w:p>
        </w:tc>
      </w:tr>
    </w:tbl>
    <w:p w14:paraId="27D5BA04" w14:textId="45B191EE" w:rsidR="009107FB" w:rsidRDefault="009107FB" w:rsidP="006E7007">
      <w:pPr>
        <w:rPr>
          <w:rFonts w:ascii="Times New Roman" w:hAnsi="Times New Roman" w:cs="Times New Roman"/>
          <w:sz w:val="20"/>
          <w:szCs w:val="20"/>
        </w:rPr>
      </w:pPr>
    </w:p>
    <w:p w14:paraId="48383D5D" w14:textId="01354AF8" w:rsidR="006E5A02" w:rsidRDefault="008C618A" w:rsidP="006E7007">
      <w:pPr>
        <w:rPr>
          <w:b/>
          <w:bCs/>
          <w:sz w:val="20"/>
          <w:szCs w:val="20"/>
        </w:rPr>
      </w:pPr>
      <w:r>
        <w:rPr>
          <w:b/>
          <w:bCs/>
          <w:sz w:val="20"/>
          <w:szCs w:val="20"/>
        </w:rPr>
        <w:t>9.4.2.199</w:t>
      </w:r>
      <w:r w:rsidR="006E5A02">
        <w:rPr>
          <w:b/>
          <w:bCs/>
          <w:sz w:val="20"/>
          <w:szCs w:val="20"/>
        </w:rPr>
        <w:t xml:space="preserve"> </w:t>
      </w:r>
      <w:r>
        <w:rPr>
          <w:b/>
          <w:bCs/>
          <w:sz w:val="20"/>
          <w:szCs w:val="20"/>
        </w:rPr>
        <w:t>TWT element</w:t>
      </w:r>
    </w:p>
    <w:p w14:paraId="7489AA10" w14:textId="4BB343CB" w:rsidR="00DB62F7" w:rsidRPr="008342B4" w:rsidRDefault="008342B4" w:rsidP="008342B4">
      <w:pPr>
        <w:pStyle w:val="T"/>
        <w:suppressAutoHyphens/>
        <w:spacing w:after="120" w:line="240" w:lineRule="auto"/>
        <w:rPr>
          <w:b/>
          <w:i/>
          <w:iCs/>
        </w:rPr>
      </w:pPr>
      <w:r w:rsidRPr="008D7610">
        <w:rPr>
          <w:b/>
          <w:i/>
          <w:iCs/>
          <w:highlight w:val="yellow"/>
        </w:rPr>
        <w:t xml:space="preserve">TGbe editor: Please </w:t>
      </w:r>
      <w:r>
        <w:rPr>
          <w:b/>
          <w:i/>
          <w:iCs/>
          <w:highlight w:val="yellow"/>
          <w:u w:val="single"/>
        </w:rPr>
        <w:t>modify</w:t>
      </w:r>
      <w:r w:rsidRPr="008D7610">
        <w:rPr>
          <w:b/>
          <w:i/>
          <w:iCs/>
          <w:highlight w:val="yellow"/>
        </w:rPr>
        <w:t xml:space="preserve"> the </w:t>
      </w:r>
      <w:r>
        <w:rPr>
          <w:b/>
          <w:i/>
          <w:iCs/>
          <w:highlight w:val="yellow"/>
        </w:rPr>
        <w:t>4</w:t>
      </w:r>
      <w:r w:rsidRPr="008342B4">
        <w:rPr>
          <w:b/>
          <w:i/>
          <w:iCs/>
          <w:highlight w:val="yellow"/>
          <w:vertAlign w:val="superscript"/>
        </w:rPr>
        <w:t>th</w:t>
      </w:r>
      <w:r w:rsidRPr="008D7610">
        <w:rPr>
          <w:b/>
          <w:i/>
          <w:iCs/>
          <w:highlight w:val="yellow"/>
        </w:rPr>
        <w:t xml:space="preserve"> paragraph in this subclause </w:t>
      </w:r>
      <w:r>
        <w:rPr>
          <w:b/>
          <w:i/>
          <w:iCs/>
          <w:highlight w:val="yellow"/>
        </w:rPr>
        <w:t xml:space="preserve">(A Restricted TWT …) on Page 206 in 11beD2.0 </w:t>
      </w:r>
      <w:r w:rsidRPr="008D7610">
        <w:rPr>
          <w:b/>
          <w:i/>
          <w:iCs/>
          <w:highlight w:val="yellow"/>
        </w:rPr>
        <w:t>as shown below:</w:t>
      </w:r>
      <w:r w:rsidRPr="008D7610">
        <w:rPr>
          <w:b/>
          <w:i/>
          <w:iCs/>
        </w:rPr>
        <w:t xml:space="preserve"> </w:t>
      </w:r>
    </w:p>
    <w:p w14:paraId="2F681580" w14:textId="57336891" w:rsidR="00DB62F7" w:rsidRDefault="00DB62F7" w:rsidP="00DB62F7">
      <w:pPr>
        <w:rPr>
          <w:rFonts w:ascii="Times New Roman" w:hAnsi="Times New Roman" w:cs="Times New Roman"/>
          <w:sz w:val="20"/>
          <w:szCs w:val="20"/>
        </w:rPr>
      </w:pPr>
      <w:r w:rsidRPr="00DB62F7">
        <w:rPr>
          <w:rFonts w:ascii="Calibri" w:hAnsi="Calibri" w:cs="Calibri"/>
          <w:sz w:val="20"/>
          <w:szCs w:val="20"/>
        </w:rPr>
        <w:t>﻿</w:t>
      </w:r>
      <w:ins w:id="1" w:author="Muhammad Kumail Haider" w:date="2022-07-12T12:25:00Z">
        <w:r w:rsidR="008342B4">
          <w:rPr>
            <w:rFonts w:ascii="Calibri" w:hAnsi="Calibri" w:cs="Calibri"/>
            <w:sz w:val="20"/>
            <w:szCs w:val="20"/>
          </w:rPr>
          <w:t>(#13227)</w:t>
        </w:r>
      </w:ins>
      <w:del w:id="2" w:author="Muhammad Kumail Haider" w:date="2022-07-12T12:19:00Z">
        <w:r w:rsidRPr="00DB62F7" w:rsidDel="00DB62F7">
          <w:rPr>
            <w:rFonts w:ascii="Times New Roman" w:hAnsi="Times New Roman" w:cs="Times New Roman"/>
            <w:sz w:val="20"/>
            <w:szCs w:val="20"/>
          </w:rPr>
          <w:delText xml:space="preserve">A </w:delText>
        </w:r>
      </w:del>
      <w:ins w:id="3" w:author="Muhammad Kumail Haider" w:date="2022-07-12T12:19:00Z">
        <w:r>
          <w:rPr>
            <w:rFonts w:ascii="Times New Roman" w:hAnsi="Times New Roman" w:cs="Times New Roman"/>
            <w:sz w:val="20"/>
            <w:szCs w:val="20"/>
          </w:rPr>
          <w:t xml:space="preserve">The </w:t>
        </w:r>
      </w:ins>
      <w:r w:rsidRPr="00DB62F7">
        <w:rPr>
          <w:rFonts w:ascii="Times New Roman" w:hAnsi="Times New Roman" w:cs="Times New Roman"/>
          <w:sz w:val="20"/>
          <w:szCs w:val="20"/>
        </w:rPr>
        <w:t>Restricted TWT Traffic Info Present subfield</w:t>
      </w:r>
      <w:del w:id="4" w:author="Muhammad Kumail Haider" w:date="2022-07-12T12:19:00Z">
        <w:r w:rsidRPr="00DB62F7" w:rsidDel="00DB62F7">
          <w:rPr>
            <w:rFonts w:ascii="Times New Roman" w:hAnsi="Times New Roman" w:cs="Times New Roman"/>
            <w:sz w:val="20"/>
            <w:szCs w:val="20"/>
          </w:rPr>
          <w:delText>, when included</w:delText>
        </w:r>
      </w:del>
      <w:r w:rsidRPr="00DB62F7">
        <w:rPr>
          <w:rFonts w:ascii="Times New Roman" w:hAnsi="Times New Roman" w:cs="Times New Roman"/>
          <w:sz w:val="20"/>
          <w:szCs w:val="20"/>
        </w:rPr>
        <w:t xml:space="preserve"> in the Restricted TWT Parameter Set field</w:t>
      </w:r>
      <w:del w:id="5" w:author="Muhammad Kumail Haider" w:date="2022-07-12T12:19:00Z">
        <w:r w:rsidRPr="00DB62F7" w:rsidDel="00DB62F7">
          <w:rPr>
            <w:rFonts w:ascii="Times New Roman" w:hAnsi="Times New Roman" w:cs="Times New Roman"/>
            <w:sz w:val="20"/>
            <w:szCs w:val="20"/>
          </w:rPr>
          <w:delText>,</w:delText>
        </w:r>
      </w:del>
      <w:r>
        <w:rPr>
          <w:rFonts w:ascii="Times New Roman" w:hAnsi="Times New Roman" w:cs="Times New Roman"/>
          <w:sz w:val="20"/>
          <w:szCs w:val="20"/>
        </w:rPr>
        <w:t xml:space="preserve"> </w:t>
      </w:r>
      <w:r w:rsidRPr="00DB62F7">
        <w:rPr>
          <w:rFonts w:ascii="Times New Roman" w:hAnsi="Times New Roman" w:cs="Times New Roman"/>
          <w:sz w:val="20"/>
          <w:szCs w:val="20"/>
        </w:rPr>
        <w:t>is set to 1 to indicate that the Restricted TWT Traffic Info field is present; and set to 0 otherwise. It is</w:t>
      </w:r>
      <w:r>
        <w:rPr>
          <w:rFonts w:ascii="Times New Roman" w:hAnsi="Times New Roman" w:cs="Times New Roman"/>
          <w:sz w:val="20"/>
          <w:szCs w:val="20"/>
        </w:rPr>
        <w:t xml:space="preserve"> </w:t>
      </w:r>
      <w:r w:rsidRPr="00DB62F7">
        <w:rPr>
          <w:rFonts w:ascii="Times New Roman" w:hAnsi="Times New Roman" w:cs="Times New Roman"/>
          <w:sz w:val="20"/>
          <w:szCs w:val="20"/>
        </w:rPr>
        <w:t>reserved for non-EHT STAs.</w:t>
      </w:r>
    </w:p>
    <w:p w14:paraId="3BEE862E" w14:textId="2D62F94A" w:rsidR="004268D6" w:rsidRPr="008D7610" w:rsidRDefault="004268D6" w:rsidP="008D7610">
      <w:pPr>
        <w:pStyle w:val="T"/>
        <w:suppressAutoHyphens/>
        <w:spacing w:after="120" w:line="240" w:lineRule="auto"/>
        <w:rPr>
          <w:b/>
          <w:i/>
          <w:iCs/>
        </w:rPr>
      </w:pPr>
      <w:r w:rsidRPr="008D7610">
        <w:rPr>
          <w:b/>
          <w:i/>
          <w:iCs/>
          <w:highlight w:val="yellow"/>
        </w:rPr>
        <w:t xml:space="preserve">TGbe editor: Please </w:t>
      </w:r>
      <w:r w:rsidR="008342B4">
        <w:rPr>
          <w:b/>
          <w:i/>
          <w:iCs/>
          <w:highlight w:val="yellow"/>
          <w:u w:val="single"/>
        </w:rPr>
        <w:t>modify</w:t>
      </w:r>
      <w:r w:rsidR="008342B4" w:rsidRPr="008D7610">
        <w:rPr>
          <w:b/>
          <w:i/>
          <w:iCs/>
          <w:highlight w:val="yellow"/>
        </w:rPr>
        <w:t xml:space="preserve"> </w:t>
      </w:r>
      <w:r w:rsidRPr="008D7610">
        <w:rPr>
          <w:b/>
          <w:i/>
          <w:iCs/>
          <w:highlight w:val="yellow"/>
        </w:rPr>
        <w:t xml:space="preserve">the </w:t>
      </w:r>
      <w:r w:rsidR="008342B4">
        <w:rPr>
          <w:b/>
          <w:i/>
          <w:iCs/>
          <w:highlight w:val="yellow"/>
        </w:rPr>
        <w:t>last three paragraphs</w:t>
      </w:r>
      <w:r w:rsidRPr="008D7610">
        <w:rPr>
          <w:b/>
          <w:i/>
          <w:iCs/>
          <w:highlight w:val="yellow"/>
        </w:rPr>
        <w:t xml:space="preserve"> in this subclause as shown below:</w:t>
      </w:r>
      <w:r w:rsidRPr="008D7610">
        <w:rPr>
          <w:b/>
          <w:i/>
          <w:iCs/>
        </w:rPr>
        <w:t xml:space="preserve"> </w:t>
      </w:r>
    </w:p>
    <w:p w14:paraId="11E770DC" w14:textId="4001DA6C" w:rsidR="00EB011B" w:rsidRPr="00EB011B" w:rsidRDefault="00EB011B" w:rsidP="00EB011B">
      <w:pPr>
        <w:suppressAutoHyphens/>
        <w:jc w:val="both"/>
        <w:rPr>
          <w:rFonts w:ascii="Times New Roman" w:hAnsi="Times New Roman" w:cs="Times New Roman"/>
          <w:sz w:val="20"/>
          <w:szCs w:val="20"/>
        </w:rPr>
      </w:pPr>
      <w:r w:rsidRPr="00EB011B">
        <w:rPr>
          <w:rFonts w:ascii="Times New Roman" w:hAnsi="Times New Roman" w:cs="Times New Roman"/>
          <w:sz w:val="20"/>
          <w:szCs w:val="20"/>
        </w:rPr>
        <w:t>The DL TID Bitmap Valid subfield</w:t>
      </w:r>
      <w:ins w:id="6" w:author="Muhammad Kumail Haider" w:date="2022-07-12T11:32:00Z">
        <w:r>
          <w:rPr>
            <w:rFonts w:ascii="Times New Roman" w:hAnsi="Times New Roman" w:cs="Times New Roman"/>
            <w:sz w:val="20"/>
            <w:szCs w:val="20"/>
          </w:rPr>
          <w:t xml:space="preserve">, when set to </w:t>
        </w:r>
      </w:ins>
      <w:ins w:id="7" w:author="Muhammad Kumail Haider" w:date="2022-07-12T11:33:00Z">
        <w:r>
          <w:rPr>
            <w:rFonts w:ascii="Times New Roman" w:hAnsi="Times New Roman" w:cs="Times New Roman"/>
            <w:sz w:val="20"/>
            <w:szCs w:val="20"/>
          </w:rPr>
          <w:t xml:space="preserve">value </w:t>
        </w:r>
      </w:ins>
      <w:ins w:id="8" w:author="Muhammad Kumail Haider" w:date="2022-07-12T11:32:00Z">
        <w:r>
          <w:rPr>
            <w:rFonts w:ascii="Times New Roman" w:hAnsi="Times New Roman" w:cs="Times New Roman"/>
            <w:sz w:val="20"/>
            <w:szCs w:val="20"/>
          </w:rPr>
          <w:t>1,</w:t>
        </w:r>
      </w:ins>
      <w:r w:rsidRPr="00EB011B">
        <w:rPr>
          <w:rFonts w:ascii="Times New Roman" w:hAnsi="Times New Roman" w:cs="Times New Roman"/>
          <w:sz w:val="20"/>
          <w:szCs w:val="20"/>
        </w:rPr>
        <w:t xml:space="preserve"> indicates</w:t>
      </w:r>
      <w:del w:id="9" w:author="Muhammad Kumail Haider" w:date="2022-07-12T11:34:00Z">
        <w:r w:rsidRPr="00EB011B" w:rsidDel="00EB011B">
          <w:rPr>
            <w:rFonts w:ascii="Times New Roman" w:hAnsi="Times New Roman" w:cs="Times New Roman"/>
            <w:sz w:val="20"/>
            <w:szCs w:val="20"/>
          </w:rPr>
          <w:delText xml:space="preserve"> if</w:delText>
        </w:r>
      </w:del>
      <w:ins w:id="10" w:author="Muhammad Kumail Haider" w:date="2022-07-12T11:34:00Z">
        <w:r>
          <w:rPr>
            <w:rFonts w:ascii="Times New Roman" w:hAnsi="Times New Roman" w:cs="Times New Roman"/>
            <w:sz w:val="20"/>
            <w:szCs w:val="20"/>
          </w:rPr>
          <w:t xml:space="preserve"> that</w:t>
        </w:r>
      </w:ins>
      <w:r w:rsidRPr="00EB011B">
        <w:rPr>
          <w:rFonts w:ascii="Times New Roman" w:hAnsi="Times New Roman" w:cs="Times New Roman"/>
          <w:sz w:val="20"/>
          <w:szCs w:val="20"/>
        </w:rPr>
        <w:t xml:space="preserve"> the Restricted TWT DL TID Bitmap field </w:t>
      </w:r>
      <w:del w:id="11" w:author="Muhammad Kumail Haider" w:date="2022-07-12T11:34:00Z">
        <w:r w:rsidRPr="00EB011B" w:rsidDel="00EB011B">
          <w:rPr>
            <w:rFonts w:ascii="Times New Roman" w:hAnsi="Times New Roman" w:cs="Times New Roman"/>
            <w:sz w:val="20"/>
            <w:szCs w:val="20"/>
          </w:rPr>
          <w:delText xml:space="preserve">has </w:delText>
        </w:r>
      </w:del>
      <w:ins w:id="12" w:author="Muhammad Kumail Haider" w:date="2022-07-12T11:34:00Z">
        <w:r>
          <w:rPr>
            <w:rFonts w:ascii="Times New Roman" w:hAnsi="Times New Roman" w:cs="Times New Roman"/>
            <w:sz w:val="20"/>
            <w:szCs w:val="20"/>
          </w:rPr>
          <w:t xml:space="preserve">is </w:t>
        </w:r>
      </w:ins>
      <w:r w:rsidRPr="00EB011B">
        <w:rPr>
          <w:rFonts w:ascii="Times New Roman" w:hAnsi="Times New Roman" w:cs="Times New Roman"/>
          <w:sz w:val="20"/>
          <w:szCs w:val="20"/>
        </w:rPr>
        <w:t>valid</w:t>
      </w:r>
      <w:ins w:id="13" w:author="Muhammad Kumail Haider" w:date="2022-07-12T11:34:00Z">
        <w:r>
          <w:rPr>
            <w:rFonts w:ascii="Times New Roman" w:hAnsi="Times New Roman" w:cs="Times New Roman"/>
            <w:sz w:val="20"/>
            <w:szCs w:val="20"/>
          </w:rPr>
          <w:t xml:space="preserve"> and indicates</w:t>
        </w:r>
      </w:ins>
      <w:ins w:id="14" w:author="Muhammad Kumail Haider" w:date="2022-07-12T12:10:00Z">
        <w:r w:rsidR="00733C24">
          <w:rPr>
            <w:rFonts w:ascii="Times New Roman" w:hAnsi="Times New Roman" w:cs="Times New Roman"/>
            <w:sz w:val="20"/>
            <w:szCs w:val="20"/>
          </w:rPr>
          <w:t xml:space="preserve"> the TIDs that</w:t>
        </w:r>
      </w:ins>
      <w:ins w:id="15" w:author="Muhammad Kumail Haider" w:date="2022-07-12T11:33:00Z">
        <w:r>
          <w:rPr>
            <w:rFonts w:ascii="Times New Roman" w:hAnsi="Times New Roman" w:cs="Times New Roman"/>
            <w:sz w:val="20"/>
            <w:szCs w:val="20"/>
          </w:rPr>
          <w:t xml:space="preserve"> are identified as latency sensitive traffic in </w:t>
        </w:r>
      </w:ins>
      <w:ins w:id="16" w:author="Muhammad Kumail Haider" w:date="2022-07-12T11:37:00Z">
        <w:r w:rsidR="007A17F8">
          <w:rPr>
            <w:rFonts w:ascii="Times New Roman" w:hAnsi="Times New Roman" w:cs="Times New Roman"/>
            <w:sz w:val="20"/>
            <w:szCs w:val="20"/>
          </w:rPr>
          <w:t xml:space="preserve">the </w:t>
        </w:r>
      </w:ins>
      <w:ins w:id="17" w:author="Muhammad Kumail Haider" w:date="2022-07-12T11:33:00Z">
        <w:r>
          <w:rPr>
            <w:rFonts w:ascii="Times New Roman" w:hAnsi="Times New Roman" w:cs="Times New Roman"/>
            <w:sz w:val="20"/>
            <w:szCs w:val="20"/>
          </w:rPr>
          <w:t xml:space="preserve">downlink </w:t>
        </w:r>
        <w:proofErr w:type="gramStart"/>
        <w:r>
          <w:rPr>
            <w:rFonts w:ascii="Times New Roman" w:hAnsi="Times New Roman" w:cs="Times New Roman"/>
            <w:sz w:val="20"/>
            <w:szCs w:val="20"/>
          </w:rPr>
          <w:t>direction</w:t>
        </w:r>
      </w:ins>
      <w:ins w:id="18" w:author="Muhammad Kumail Haider" w:date="2022-07-12T11:46:00Z">
        <w:r w:rsidR="00376E07">
          <w:rPr>
            <w:rFonts w:ascii="Times New Roman" w:hAnsi="Times New Roman" w:cs="Times New Roman"/>
            <w:sz w:val="20"/>
            <w:szCs w:val="20"/>
          </w:rPr>
          <w:t>(</w:t>
        </w:r>
        <w:proofErr w:type="gramEnd"/>
        <w:r w:rsidR="00376E07">
          <w:rPr>
            <w:rFonts w:ascii="Times New Roman" w:hAnsi="Times New Roman" w:cs="Times New Roman"/>
            <w:sz w:val="20"/>
            <w:szCs w:val="20"/>
          </w:rPr>
          <w:t>#12054)</w:t>
        </w:r>
      </w:ins>
      <w:r w:rsidRPr="00EB011B">
        <w:rPr>
          <w:rFonts w:ascii="Times New Roman" w:hAnsi="Times New Roman" w:cs="Times New Roman"/>
          <w:sz w:val="20"/>
          <w:szCs w:val="20"/>
        </w:rPr>
        <w:t>. When the value is set to 0, it indicates that DL traffic of all TIDs</w:t>
      </w:r>
      <w:ins w:id="19" w:author="Muhammad Kumail Haider" w:date="2022-07-12T11:35:00Z">
        <w:r>
          <w:rPr>
            <w:rFonts w:ascii="Times New Roman" w:hAnsi="Times New Roman" w:cs="Times New Roman"/>
            <w:sz w:val="20"/>
            <w:szCs w:val="20"/>
          </w:rPr>
          <w:t xml:space="preserve">, mapped </w:t>
        </w:r>
      </w:ins>
      <w:ins w:id="20" w:author="Muhammad Kumail Haider" w:date="2022-07-12T11:47:00Z">
        <w:r w:rsidR="00376E07">
          <w:rPr>
            <w:rFonts w:ascii="Times New Roman" w:hAnsi="Times New Roman" w:cs="Times New Roman"/>
            <w:sz w:val="20"/>
            <w:szCs w:val="20"/>
          </w:rPr>
          <w:t xml:space="preserve">in DL </w:t>
        </w:r>
      </w:ins>
      <w:ins w:id="21" w:author="Muhammad Kumail Haider" w:date="2022-07-12T11:35:00Z">
        <w:r>
          <w:rPr>
            <w:rFonts w:ascii="Times New Roman" w:hAnsi="Times New Roman" w:cs="Times New Roman"/>
            <w:sz w:val="20"/>
            <w:szCs w:val="20"/>
          </w:rPr>
          <w:t>to the link</w:t>
        </w:r>
      </w:ins>
      <w:ins w:id="22" w:author="Muhammad Kumail Haider" w:date="2022-07-12T11:47:00Z">
        <w:r w:rsidR="00376E07">
          <w:rPr>
            <w:rFonts w:ascii="Times New Roman" w:hAnsi="Times New Roman" w:cs="Times New Roman"/>
            <w:sz w:val="20"/>
            <w:szCs w:val="20"/>
          </w:rPr>
          <w:t xml:space="preserve"> </w:t>
        </w:r>
      </w:ins>
      <w:ins w:id="23" w:author="Muhammad Kumail Haider" w:date="2022-07-12T11:35:00Z">
        <w:r>
          <w:rPr>
            <w:rFonts w:ascii="Times New Roman" w:hAnsi="Times New Roman" w:cs="Times New Roman"/>
            <w:sz w:val="20"/>
            <w:szCs w:val="20"/>
          </w:rPr>
          <w:t xml:space="preserve">on which the </w:t>
        </w:r>
      </w:ins>
      <w:ins w:id="24" w:author="Muhammad Kumail Haider" w:date="2022-07-12T11:36:00Z">
        <w:r>
          <w:rPr>
            <w:rFonts w:ascii="Times New Roman" w:hAnsi="Times New Roman" w:cs="Times New Roman"/>
            <w:sz w:val="20"/>
            <w:szCs w:val="20"/>
          </w:rPr>
          <w:t xml:space="preserve">r-TWT membership is being </w:t>
        </w:r>
        <w:proofErr w:type="gramStart"/>
        <w:r>
          <w:rPr>
            <w:rFonts w:ascii="Times New Roman" w:hAnsi="Times New Roman" w:cs="Times New Roman"/>
            <w:sz w:val="20"/>
            <w:szCs w:val="20"/>
          </w:rPr>
          <w:t>setup</w:t>
        </w:r>
      </w:ins>
      <w:ins w:id="25" w:author="Muhammad Kumail Haider" w:date="2022-07-12T14:31:00Z">
        <w:r w:rsidR="00C81180">
          <w:rPr>
            <w:rFonts w:ascii="Times New Roman" w:hAnsi="Times New Roman" w:cs="Times New Roman"/>
            <w:sz w:val="20"/>
            <w:szCs w:val="20"/>
          </w:rPr>
          <w:t>(</w:t>
        </w:r>
        <w:proofErr w:type="gramEnd"/>
        <w:r w:rsidR="00C81180">
          <w:rPr>
            <w:rFonts w:ascii="Times New Roman" w:hAnsi="Times New Roman" w:cs="Times New Roman"/>
            <w:sz w:val="20"/>
            <w:szCs w:val="20"/>
          </w:rPr>
          <w:t>#13315)</w:t>
        </w:r>
      </w:ins>
      <w:ins w:id="26" w:author="Muhammad Kumail Haider" w:date="2022-07-12T11:36:00Z">
        <w:r>
          <w:rPr>
            <w:rFonts w:ascii="Times New Roman" w:hAnsi="Times New Roman" w:cs="Times New Roman"/>
            <w:sz w:val="20"/>
            <w:szCs w:val="20"/>
          </w:rPr>
          <w:t>,</w:t>
        </w:r>
      </w:ins>
      <w:r w:rsidRPr="00EB011B">
        <w:rPr>
          <w:rFonts w:ascii="Times New Roman" w:hAnsi="Times New Roman" w:cs="Times New Roman"/>
          <w:sz w:val="20"/>
          <w:szCs w:val="20"/>
        </w:rPr>
        <w:t xml:space="preserve"> is identified as latency sensitive traffic, and the Restricted TWT DL TID Bitmap field is reserved.</w:t>
      </w:r>
    </w:p>
    <w:p w14:paraId="4658B3D2" w14:textId="05359631" w:rsidR="00733C24" w:rsidRDefault="00EB011B" w:rsidP="00EB011B">
      <w:pPr>
        <w:suppressAutoHyphens/>
        <w:jc w:val="both"/>
        <w:rPr>
          <w:rFonts w:ascii="Times New Roman" w:hAnsi="Times New Roman" w:cs="Times New Roman"/>
          <w:sz w:val="20"/>
          <w:szCs w:val="20"/>
        </w:rPr>
      </w:pPr>
      <w:r w:rsidRPr="00EB011B">
        <w:rPr>
          <w:rFonts w:ascii="Times New Roman" w:hAnsi="Times New Roman" w:cs="Times New Roman"/>
          <w:sz w:val="20"/>
          <w:szCs w:val="20"/>
        </w:rPr>
        <w:t>The UL TID Bitmap Valid subfield</w:t>
      </w:r>
      <w:ins w:id="27" w:author="Muhammad Kumail Haider" w:date="2022-07-12T11:36:00Z">
        <w:r>
          <w:rPr>
            <w:rFonts w:ascii="Times New Roman" w:hAnsi="Times New Roman" w:cs="Times New Roman"/>
            <w:sz w:val="20"/>
            <w:szCs w:val="20"/>
          </w:rPr>
          <w:t>, when set to value 1,</w:t>
        </w:r>
      </w:ins>
      <w:r w:rsidRPr="00EB011B">
        <w:rPr>
          <w:rFonts w:ascii="Times New Roman" w:hAnsi="Times New Roman" w:cs="Times New Roman"/>
          <w:sz w:val="20"/>
          <w:szCs w:val="20"/>
        </w:rPr>
        <w:t xml:space="preserve"> indicates </w:t>
      </w:r>
      <w:ins w:id="28" w:author="Muhammad Kumail Haider" w:date="2022-07-12T11:36:00Z">
        <w:r w:rsidR="007A17F8">
          <w:rPr>
            <w:rFonts w:ascii="Times New Roman" w:hAnsi="Times New Roman" w:cs="Times New Roman"/>
            <w:sz w:val="20"/>
            <w:szCs w:val="20"/>
          </w:rPr>
          <w:t>that</w:t>
        </w:r>
      </w:ins>
      <w:del w:id="29" w:author="Muhammad Kumail Haider" w:date="2022-07-12T11:36:00Z">
        <w:r w:rsidRPr="00EB011B" w:rsidDel="007A17F8">
          <w:rPr>
            <w:rFonts w:ascii="Times New Roman" w:hAnsi="Times New Roman" w:cs="Times New Roman"/>
            <w:sz w:val="20"/>
            <w:szCs w:val="20"/>
          </w:rPr>
          <w:delText>if</w:delText>
        </w:r>
      </w:del>
      <w:r w:rsidRPr="00EB011B">
        <w:rPr>
          <w:rFonts w:ascii="Times New Roman" w:hAnsi="Times New Roman" w:cs="Times New Roman"/>
          <w:sz w:val="20"/>
          <w:szCs w:val="20"/>
        </w:rPr>
        <w:t xml:space="preserve"> the Restricted TWT UL TID Bitmap field </w:t>
      </w:r>
      <w:del w:id="30" w:author="Muhammad Kumail Haider" w:date="2022-07-12T11:37:00Z">
        <w:r w:rsidRPr="00EB011B" w:rsidDel="007A17F8">
          <w:rPr>
            <w:rFonts w:ascii="Times New Roman" w:hAnsi="Times New Roman" w:cs="Times New Roman"/>
            <w:sz w:val="20"/>
            <w:szCs w:val="20"/>
          </w:rPr>
          <w:delText xml:space="preserve">has </w:delText>
        </w:r>
      </w:del>
      <w:ins w:id="31" w:author="Muhammad Kumail Haider" w:date="2022-07-12T11:37:00Z">
        <w:r w:rsidR="007A17F8">
          <w:rPr>
            <w:rFonts w:ascii="Times New Roman" w:hAnsi="Times New Roman" w:cs="Times New Roman"/>
            <w:sz w:val="20"/>
            <w:szCs w:val="20"/>
          </w:rPr>
          <w:t>is</w:t>
        </w:r>
        <w:r w:rsidR="007A17F8" w:rsidRPr="00EB011B">
          <w:rPr>
            <w:rFonts w:ascii="Times New Roman" w:hAnsi="Times New Roman" w:cs="Times New Roman"/>
            <w:sz w:val="20"/>
            <w:szCs w:val="20"/>
          </w:rPr>
          <w:t xml:space="preserve"> </w:t>
        </w:r>
      </w:ins>
      <w:r w:rsidRPr="00EB011B">
        <w:rPr>
          <w:rFonts w:ascii="Times New Roman" w:hAnsi="Times New Roman" w:cs="Times New Roman"/>
          <w:sz w:val="20"/>
          <w:szCs w:val="20"/>
        </w:rPr>
        <w:t xml:space="preserve">valid </w:t>
      </w:r>
      <w:del w:id="32" w:author="Muhammad Kumail Haider" w:date="2022-07-12T11:37:00Z">
        <w:r w:rsidRPr="00EB011B" w:rsidDel="007A17F8">
          <w:rPr>
            <w:rFonts w:ascii="Times New Roman" w:hAnsi="Times New Roman" w:cs="Times New Roman"/>
            <w:sz w:val="20"/>
            <w:szCs w:val="20"/>
          </w:rPr>
          <w:delText>information</w:delText>
        </w:r>
      </w:del>
      <w:ins w:id="33" w:author="Muhammad Kumail Haider" w:date="2022-07-12T11:37:00Z">
        <w:r w:rsidR="007A17F8">
          <w:rPr>
            <w:rFonts w:ascii="Times New Roman" w:hAnsi="Times New Roman" w:cs="Times New Roman"/>
            <w:sz w:val="20"/>
            <w:szCs w:val="20"/>
          </w:rPr>
          <w:t xml:space="preserve">and indicates </w:t>
        </w:r>
      </w:ins>
      <w:ins w:id="34" w:author="Muhammad Kumail Haider" w:date="2022-07-12T12:11:00Z">
        <w:r w:rsidR="00733C24">
          <w:rPr>
            <w:rFonts w:ascii="Times New Roman" w:hAnsi="Times New Roman" w:cs="Times New Roman"/>
            <w:sz w:val="20"/>
            <w:szCs w:val="20"/>
          </w:rPr>
          <w:t>the TIDs that</w:t>
        </w:r>
      </w:ins>
      <w:ins w:id="35" w:author="Muhammad Kumail Haider" w:date="2022-07-12T11:37:00Z">
        <w:r w:rsidR="007A17F8">
          <w:rPr>
            <w:rFonts w:ascii="Times New Roman" w:hAnsi="Times New Roman" w:cs="Times New Roman"/>
            <w:sz w:val="20"/>
            <w:szCs w:val="20"/>
          </w:rPr>
          <w:t xml:space="preserve"> are identified as latency sensitive traffic in the uplink </w:t>
        </w:r>
        <w:proofErr w:type="gramStart"/>
        <w:r w:rsidR="007A17F8">
          <w:rPr>
            <w:rFonts w:ascii="Times New Roman" w:hAnsi="Times New Roman" w:cs="Times New Roman"/>
            <w:sz w:val="20"/>
            <w:szCs w:val="20"/>
          </w:rPr>
          <w:t>direction</w:t>
        </w:r>
      </w:ins>
      <w:ins w:id="36" w:author="Muhammad Kumail Haider" w:date="2022-07-12T11:46:00Z">
        <w:r w:rsidR="00376E07">
          <w:rPr>
            <w:rFonts w:ascii="Times New Roman" w:hAnsi="Times New Roman" w:cs="Times New Roman"/>
            <w:sz w:val="20"/>
            <w:szCs w:val="20"/>
          </w:rPr>
          <w:t>(</w:t>
        </w:r>
        <w:proofErr w:type="gramEnd"/>
        <w:r w:rsidR="00376E07">
          <w:rPr>
            <w:rFonts w:ascii="Times New Roman" w:hAnsi="Times New Roman" w:cs="Times New Roman"/>
            <w:sz w:val="20"/>
            <w:szCs w:val="20"/>
          </w:rPr>
          <w:t>#12054)</w:t>
        </w:r>
      </w:ins>
      <w:r w:rsidRPr="00EB011B">
        <w:rPr>
          <w:rFonts w:ascii="Times New Roman" w:hAnsi="Times New Roman" w:cs="Times New Roman"/>
          <w:sz w:val="20"/>
          <w:szCs w:val="20"/>
        </w:rPr>
        <w:t>. When the value is set to 0, it indicates that UL traffic of all TIDs</w:t>
      </w:r>
      <w:ins w:id="37" w:author="Muhammad Kumail Haider" w:date="2022-07-12T11:46:00Z">
        <w:r w:rsidR="00376E07">
          <w:rPr>
            <w:rFonts w:ascii="Times New Roman" w:hAnsi="Times New Roman" w:cs="Times New Roman"/>
            <w:sz w:val="20"/>
            <w:szCs w:val="20"/>
          </w:rPr>
          <w:t xml:space="preserve">, mapped </w:t>
        </w:r>
      </w:ins>
      <w:ins w:id="38" w:author="Muhammad Kumail Haider" w:date="2022-07-12T11:47:00Z">
        <w:r w:rsidR="00376E07">
          <w:rPr>
            <w:rFonts w:ascii="Times New Roman" w:hAnsi="Times New Roman" w:cs="Times New Roman"/>
            <w:sz w:val="20"/>
            <w:szCs w:val="20"/>
          </w:rPr>
          <w:t xml:space="preserve">in UL </w:t>
        </w:r>
      </w:ins>
      <w:ins w:id="39" w:author="Muhammad Kumail Haider" w:date="2022-07-12T11:46:00Z">
        <w:r w:rsidR="00376E07">
          <w:rPr>
            <w:rFonts w:ascii="Times New Roman" w:hAnsi="Times New Roman" w:cs="Times New Roman"/>
            <w:sz w:val="20"/>
            <w:szCs w:val="20"/>
          </w:rPr>
          <w:t>to the link</w:t>
        </w:r>
      </w:ins>
      <w:ins w:id="40" w:author="Muhammad Kumail Haider" w:date="2022-07-12T11:47:00Z">
        <w:r w:rsidR="00376E07">
          <w:rPr>
            <w:rFonts w:ascii="Times New Roman" w:hAnsi="Times New Roman" w:cs="Times New Roman"/>
            <w:sz w:val="20"/>
            <w:szCs w:val="20"/>
          </w:rPr>
          <w:t xml:space="preserve"> on which the r-TWT</w:t>
        </w:r>
      </w:ins>
      <w:ins w:id="41" w:author="Muhammad Kumail Haider" w:date="2022-07-12T11:48:00Z">
        <w:r w:rsidR="00376E07">
          <w:rPr>
            <w:rFonts w:ascii="Times New Roman" w:hAnsi="Times New Roman" w:cs="Times New Roman"/>
            <w:sz w:val="20"/>
            <w:szCs w:val="20"/>
          </w:rPr>
          <w:t xml:space="preserve"> membership is being </w:t>
        </w:r>
        <w:proofErr w:type="gramStart"/>
        <w:r w:rsidR="00376E07">
          <w:rPr>
            <w:rFonts w:ascii="Times New Roman" w:hAnsi="Times New Roman" w:cs="Times New Roman"/>
            <w:sz w:val="20"/>
            <w:szCs w:val="20"/>
          </w:rPr>
          <w:t>setup</w:t>
        </w:r>
      </w:ins>
      <w:ins w:id="42" w:author="Muhammad Kumail Haider" w:date="2022-07-12T14:31:00Z">
        <w:r w:rsidR="00C81180">
          <w:rPr>
            <w:rFonts w:ascii="Times New Roman" w:hAnsi="Times New Roman" w:cs="Times New Roman"/>
            <w:sz w:val="20"/>
            <w:szCs w:val="20"/>
          </w:rPr>
          <w:t>(</w:t>
        </w:r>
        <w:proofErr w:type="gramEnd"/>
        <w:r w:rsidR="00C81180">
          <w:rPr>
            <w:rFonts w:ascii="Times New Roman" w:hAnsi="Times New Roman" w:cs="Times New Roman"/>
            <w:sz w:val="20"/>
            <w:szCs w:val="20"/>
          </w:rPr>
          <w:t>#13315)</w:t>
        </w:r>
      </w:ins>
      <w:ins w:id="43" w:author="Muhammad Kumail Haider" w:date="2022-07-12T11:48:00Z">
        <w:r w:rsidR="00376E07">
          <w:rPr>
            <w:rFonts w:ascii="Times New Roman" w:hAnsi="Times New Roman" w:cs="Times New Roman"/>
            <w:sz w:val="20"/>
            <w:szCs w:val="20"/>
          </w:rPr>
          <w:t>,</w:t>
        </w:r>
      </w:ins>
      <w:r w:rsidRPr="00EB011B">
        <w:rPr>
          <w:rFonts w:ascii="Times New Roman" w:hAnsi="Times New Roman" w:cs="Times New Roman"/>
          <w:sz w:val="20"/>
          <w:szCs w:val="20"/>
        </w:rPr>
        <w:t xml:space="preserve"> is identified as latency sensitive traffic, and the Restricted TWT UL TID Bitmap field is reserved.</w:t>
      </w:r>
    </w:p>
    <w:p w14:paraId="42F984A3" w14:textId="1E5B3826" w:rsidR="00733C24" w:rsidRDefault="00733C24" w:rsidP="00733C24">
      <w:pPr>
        <w:suppressAutoHyphens/>
        <w:jc w:val="both"/>
        <w:rPr>
          <w:rFonts w:ascii="Times New Roman" w:hAnsi="Times New Roman" w:cs="Times New Roman"/>
          <w:sz w:val="20"/>
          <w:szCs w:val="20"/>
        </w:rPr>
      </w:pPr>
      <w:r w:rsidRPr="00733C24">
        <w:rPr>
          <w:rFonts w:ascii="Calibri" w:hAnsi="Calibri" w:cs="Calibri"/>
          <w:sz w:val="20"/>
          <w:szCs w:val="20"/>
        </w:rPr>
        <w:t>﻿</w:t>
      </w:r>
      <w:r w:rsidRPr="00733C24">
        <w:rPr>
          <w:rFonts w:ascii="Times New Roman" w:hAnsi="Times New Roman" w:cs="Times New Roman"/>
          <w:sz w:val="20"/>
          <w:szCs w:val="20"/>
        </w:rPr>
        <w:t xml:space="preserve">The Restricted TWT DL TID Bitmap and Restricted TWT UL TID Bitmap subfields specify </w:t>
      </w:r>
      <w:del w:id="44" w:author="Muhammad Kumail Haider" w:date="2022-07-12T12:12:00Z">
        <w:r w:rsidRPr="00733C24" w:rsidDel="00733C24">
          <w:rPr>
            <w:rFonts w:ascii="Times New Roman" w:hAnsi="Times New Roman" w:cs="Times New Roman"/>
            <w:sz w:val="20"/>
            <w:szCs w:val="20"/>
          </w:rPr>
          <w:delText>which TID(s)</w:delText>
        </w:r>
      </w:del>
      <w:ins w:id="45" w:author="Muhammad Kumail Haider" w:date="2022-07-12T12:12:00Z">
        <w:r>
          <w:rPr>
            <w:rFonts w:ascii="Times New Roman" w:hAnsi="Times New Roman" w:cs="Times New Roman"/>
            <w:sz w:val="20"/>
            <w:szCs w:val="20"/>
          </w:rPr>
          <w:t xml:space="preserve">the TIDs </w:t>
        </w:r>
        <w:proofErr w:type="gramStart"/>
        <w:r>
          <w:rPr>
            <w:rFonts w:ascii="Times New Roman" w:hAnsi="Times New Roman" w:cs="Times New Roman"/>
            <w:sz w:val="20"/>
            <w:szCs w:val="20"/>
          </w:rPr>
          <w:t>that</w:t>
        </w:r>
      </w:ins>
      <w:ins w:id="46" w:author="Muhammad Kumail Haider" w:date="2022-07-12T12:14:00Z">
        <w:r>
          <w:rPr>
            <w:rFonts w:ascii="Times New Roman" w:hAnsi="Times New Roman" w:cs="Times New Roman"/>
            <w:sz w:val="20"/>
            <w:szCs w:val="20"/>
          </w:rPr>
          <w:t>(</w:t>
        </w:r>
        <w:proofErr w:type="gramEnd"/>
        <w:r>
          <w:rPr>
            <w:rFonts w:ascii="Times New Roman" w:hAnsi="Times New Roman" w:cs="Times New Roman"/>
            <w:sz w:val="20"/>
            <w:szCs w:val="20"/>
          </w:rPr>
          <w:t>#12967)</w:t>
        </w:r>
      </w:ins>
      <w:r>
        <w:rPr>
          <w:rFonts w:ascii="Times New Roman" w:hAnsi="Times New Roman" w:cs="Times New Roman"/>
          <w:sz w:val="20"/>
          <w:szCs w:val="20"/>
        </w:rPr>
        <w:t xml:space="preserve"> </w:t>
      </w:r>
      <w:r w:rsidRPr="00733C24">
        <w:rPr>
          <w:rFonts w:ascii="Times New Roman" w:hAnsi="Times New Roman" w:cs="Times New Roman"/>
          <w:sz w:val="20"/>
          <w:szCs w:val="20"/>
        </w:rPr>
        <w:t xml:space="preserve">are identified by the </w:t>
      </w:r>
      <w:ins w:id="47" w:author="Muhammad Kumail Haider" w:date="2022-07-12T14:34:00Z">
        <w:r w:rsidR="00C81180">
          <w:rPr>
            <w:rFonts w:ascii="Times New Roman" w:hAnsi="Times New Roman" w:cs="Times New Roman"/>
            <w:sz w:val="20"/>
            <w:szCs w:val="20"/>
          </w:rPr>
          <w:t>r-</w:t>
        </w:r>
      </w:ins>
      <w:r w:rsidRPr="00733C24">
        <w:rPr>
          <w:rFonts w:ascii="Times New Roman" w:hAnsi="Times New Roman" w:cs="Times New Roman"/>
          <w:sz w:val="20"/>
          <w:szCs w:val="20"/>
        </w:rPr>
        <w:t>TWT</w:t>
      </w:r>
      <w:ins w:id="48" w:author="Muhammad Kumail Haider" w:date="2022-07-12T14:34:00Z">
        <w:r w:rsidR="00C81180">
          <w:rPr>
            <w:rFonts w:ascii="Times New Roman" w:hAnsi="Times New Roman" w:cs="Times New Roman"/>
            <w:sz w:val="20"/>
            <w:szCs w:val="20"/>
          </w:rPr>
          <w:t>(#13316)</w:t>
        </w:r>
      </w:ins>
      <w:r w:rsidRPr="00733C24">
        <w:rPr>
          <w:rFonts w:ascii="Times New Roman" w:hAnsi="Times New Roman" w:cs="Times New Roman"/>
          <w:sz w:val="20"/>
          <w:szCs w:val="20"/>
        </w:rPr>
        <w:t xml:space="preserve"> scheduling AP or the </w:t>
      </w:r>
      <w:ins w:id="49" w:author="Muhammad Kumail Haider" w:date="2022-07-12T14:34:00Z">
        <w:r w:rsidR="00C81180">
          <w:rPr>
            <w:rFonts w:ascii="Times New Roman" w:hAnsi="Times New Roman" w:cs="Times New Roman"/>
            <w:sz w:val="20"/>
            <w:szCs w:val="20"/>
          </w:rPr>
          <w:t>r-</w:t>
        </w:r>
      </w:ins>
      <w:r w:rsidRPr="00733C24">
        <w:rPr>
          <w:rFonts w:ascii="Times New Roman" w:hAnsi="Times New Roman" w:cs="Times New Roman"/>
          <w:sz w:val="20"/>
          <w:szCs w:val="20"/>
        </w:rPr>
        <w:t>TWT</w:t>
      </w:r>
      <w:ins w:id="50" w:author="Muhammad Kumail Haider" w:date="2022-07-12T14:35:00Z">
        <w:r w:rsidR="00C81180">
          <w:rPr>
            <w:rFonts w:ascii="Times New Roman" w:hAnsi="Times New Roman" w:cs="Times New Roman"/>
            <w:sz w:val="20"/>
            <w:szCs w:val="20"/>
          </w:rPr>
          <w:t>(#13316)</w:t>
        </w:r>
      </w:ins>
      <w:r w:rsidRPr="00733C24">
        <w:rPr>
          <w:rFonts w:ascii="Times New Roman" w:hAnsi="Times New Roman" w:cs="Times New Roman"/>
          <w:sz w:val="20"/>
          <w:szCs w:val="20"/>
        </w:rPr>
        <w:t xml:space="preserve"> scheduled STA as latency sensitive traffic streams in</w:t>
      </w:r>
      <w:r>
        <w:rPr>
          <w:rFonts w:ascii="Times New Roman" w:hAnsi="Times New Roman" w:cs="Times New Roman"/>
          <w:sz w:val="20"/>
          <w:szCs w:val="20"/>
        </w:rPr>
        <w:t xml:space="preserve"> </w:t>
      </w:r>
      <w:r w:rsidRPr="00733C24">
        <w:rPr>
          <w:rFonts w:ascii="Calibri" w:hAnsi="Calibri" w:cs="Calibri"/>
          <w:sz w:val="20"/>
          <w:szCs w:val="20"/>
        </w:rPr>
        <w:t>﻿</w:t>
      </w:r>
      <w:r w:rsidRPr="00733C24">
        <w:rPr>
          <w:rFonts w:ascii="Times New Roman" w:hAnsi="Times New Roman" w:cs="Times New Roman"/>
          <w:sz w:val="20"/>
          <w:szCs w:val="20"/>
        </w:rPr>
        <w:t>the downlink and uplink direction, respectively. A value of 1 at bit position k in the bitmap indicates that</w:t>
      </w:r>
      <w:r>
        <w:rPr>
          <w:rFonts w:ascii="Times New Roman" w:hAnsi="Times New Roman" w:cs="Times New Roman"/>
          <w:sz w:val="20"/>
          <w:szCs w:val="20"/>
        </w:rPr>
        <w:t xml:space="preserve"> </w:t>
      </w:r>
      <w:r w:rsidRPr="00733C24">
        <w:rPr>
          <w:rFonts w:ascii="Times New Roman" w:hAnsi="Times New Roman" w:cs="Times New Roman"/>
          <w:sz w:val="20"/>
          <w:szCs w:val="20"/>
        </w:rPr>
        <w:t>TID k is classified as latency sensitive traffic stream. A value of 0 at bit position k in the bitmap indicates</w:t>
      </w:r>
      <w:r>
        <w:rPr>
          <w:rFonts w:ascii="Times New Roman" w:hAnsi="Times New Roman" w:cs="Times New Roman"/>
          <w:sz w:val="20"/>
          <w:szCs w:val="20"/>
        </w:rPr>
        <w:t xml:space="preserve"> </w:t>
      </w:r>
      <w:r w:rsidRPr="00733C24">
        <w:rPr>
          <w:rFonts w:ascii="Times New Roman" w:hAnsi="Times New Roman" w:cs="Times New Roman"/>
          <w:sz w:val="20"/>
          <w:szCs w:val="20"/>
        </w:rPr>
        <w:t>that TID k is not classified as latency sensitive traffic stream.</w:t>
      </w:r>
    </w:p>
    <w:p w14:paraId="0487399F" w14:textId="5CBA8FEF" w:rsidR="00C5456F" w:rsidRPr="00C5456F" w:rsidRDefault="00C5456F" w:rsidP="001E1A07">
      <w:pPr>
        <w:suppressAutoHyphens/>
        <w:jc w:val="both"/>
        <w:rPr>
          <w:rFonts w:ascii="Times New Roman" w:hAnsi="Times New Roman" w:cs="Times New Roman"/>
          <w:sz w:val="20"/>
          <w:szCs w:val="20"/>
        </w:rPr>
      </w:pPr>
    </w:p>
    <w:sectPr w:rsidR="00C5456F" w:rsidRPr="00C5456F" w:rsidSect="00810D3D">
      <w:headerReference w:type="even" r:id="rId13"/>
      <w:headerReference w:type="default" r:id="rId14"/>
      <w:footerReference w:type="even" r:id="rId15"/>
      <w:footerReference w:type="default" r:id="rId16"/>
      <w:pgSz w:w="12240" w:h="15840"/>
      <w:pgMar w:top="1080" w:right="936" w:bottom="1080"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4C90E" w14:textId="77777777" w:rsidR="006C60E3" w:rsidRDefault="006C60E3">
      <w:pPr>
        <w:spacing w:after="0" w:line="240" w:lineRule="auto"/>
      </w:pPr>
      <w:r>
        <w:separator/>
      </w:r>
    </w:p>
  </w:endnote>
  <w:endnote w:type="continuationSeparator" w:id="0">
    <w:p w14:paraId="7F6A47CA" w14:textId="77777777" w:rsidR="006C60E3" w:rsidRDefault="006C60E3">
      <w:pPr>
        <w:spacing w:after="0" w:line="240" w:lineRule="auto"/>
      </w:pPr>
      <w:r>
        <w:continuationSeparator/>
      </w:r>
    </w:p>
  </w:endnote>
  <w:endnote w:type="continuationNotice" w:id="1">
    <w:p w14:paraId="5DF39350" w14:textId="77777777" w:rsidR="006C60E3" w:rsidRDefault="006C60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77777777" w:rsidR="00466524" w:rsidRPr="00A2420F" w:rsidRDefault="00BF026D" w:rsidP="0046652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466524">
      <w:rPr>
        <w:rFonts w:ascii="Times New Roman" w:eastAsia="Malgun Gothic" w:hAnsi="Times New Roman" w:cs="Times New Roman"/>
        <w:sz w:val="24"/>
        <w:szCs w:val="20"/>
        <w:lang w:val="en-GB" w:eastAsia="ko-KR"/>
      </w:rPr>
      <w:t>M. Kumail Haider, Meta Inc.</w:t>
    </w:r>
  </w:p>
  <w:p w14:paraId="30945F82" w14:textId="1D99A738" w:rsidR="00AD19F1" w:rsidRPr="00A2420F" w:rsidRDefault="00AD19F1"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2C8426F5" w:rsidR="00AD19F1" w:rsidRPr="00A2420F" w:rsidRDefault="00BF026D"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57EC7">
      <w:rPr>
        <w:rFonts w:ascii="Times New Roman" w:eastAsia="Malgun Gothic" w:hAnsi="Times New Roman" w:cs="Times New Roman"/>
        <w:sz w:val="24"/>
        <w:szCs w:val="20"/>
        <w:lang w:val="en-GB" w:eastAsia="ko-KR"/>
      </w:rPr>
      <w:t>M. Kumail Haider, Meta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6B84A" w14:textId="77777777" w:rsidR="006C60E3" w:rsidRDefault="006C60E3">
      <w:pPr>
        <w:spacing w:after="0" w:line="240" w:lineRule="auto"/>
      </w:pPr>
      <w:r>
        <w:separator/>
      </w:r>
    </w:p>
  </w:footnote>
  <w:footnote w:type="continuationSeparator" w:id="0">
    <w:p w14:paraId="37005D5B" w14:textId="77777777" w:rsidR="006C60E3" w:rsidRDefault="006C60E3">
      <w:pPr>
        <w:spacing w:after="0" w:line="240" w:lineRule="auto"/>
      </w:pPr>
      <w:r>
        <w:continuationSeparator/>
      </w:r>
    </w:p>
  </w:footnote>
  <w:footnote w:type="continuationNotice" w:id="1">
    <w:p w14:paraId="37622EA9" w14:textId="77777777" w:rsidR="006C60E3" w:rsidRDefault="006C60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6B6D7CEE" w:rsidR="00BF026D" w:rsidRPr="00466524" w:rsidRDefault="00154AD1" w:rsidP="00466524">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July 2022</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00466524" w:rsidRPr="00B31A3B">
      <w:rPr>
        <w:rFonts w:ascii="Times New Roman" w:eastAsia="Malgun Gothic" w:hAnsi="Times New Roman" w:cs="Times New Roman"/>
        <w:b/>
        <w:sz w:val="28"/>
        <w:szCs w:val="20"/>
        <w:lang w:val="en-GB"/>
      </w:rPr>
      <w:t>doc.: IEEE 802.11-</w:t>
    </w:r>
    <w:r w:rsidR="00466524">
      <w:rPr>
        <w:rFonts w:ascii="Times New Roman" w:eastAsia="Malgun Gothic" w:hAnsi="Times New Roman" w:cs="Times New Roman"/>
        <w:b/>
        <w:sz w:val="28"/>
        <w:szCs w:val="20"/>
        <w:lang w:val="en-GB"/>
      </w:rPr>
      <w:t>22/</w:t>
    </w:r>
    <w:r w:rsidR="00654644">
      <w:rPr>
        <w:rFonts w:ascii="Times New Roman" w:eastAsia="Malgun Gothic" w:hAnsi="Times New Roman" w:cs="Times New Roman"/>
        <w:b/>
        <w:sz w:val="28"/>
        <w:szCs w:val="20"/>
        <w:lang w:val="en-GB"/>
      </w:rPr>
      <w:t>1122</w:t>
    </w:r>
    <w:r w:rsidR="00466524">
      <w:rPr>
        <w:rFonts w:ascii="Times New Roman" w:eastAsia="Malgun Gothic" w:hAnsi="Times New Roman" w:cs="Times New Roman"/>
        <w:b/>
        <w:sz w:val="28"/>
        <w:szCs w:val="20"/>
        <w:lang w:val="en-GB"/>
      </w:rPr>
      <w:t>r0</w:t>
    </w:r>
    <w:r w:rsidR="00466524" w:rsidRPr="00CB5571">
      <w:rPr>
        <w:rFonts w:ascii="Times New Roman" w:eastAsia="Malgun Gothic" w:hAnsi="Times New Roman" w:cs="Times New Roman"/>
        <w:b/>
        <w:sz w:val="28"/>
        <w:szCs w:val="20"/>
        <w:lang w:val="en-GB"/>
      </w:rPr>
      <w:fldChar w:fldCharType="begin"/>
    </w:r>
    <w:r w:rsidR="00466524" w:rsidRPr="00CB5571">
      <w:rPr>
        <w:rFonts w:ascii="Times New Roman" w:eastAsia="Malgun Gothic" w:hAnsi="Times New Roman" w:cs="Times New Roman"/>
        <w:b/>
        <w:sz w:val="28"/>
        <w:szCs w:val="20"/>
        <w:lang w:val="en-GB"/>
      </w:rPr>
      <w:instrText xml:space="preserve"> TITLE  \* MERGEFORMAT </w:instrText>
    </w:r>
    <w:r w:rsidR="00466524"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5C6DD991" w:rsidR="00BF026D" w:rsidRPr="00DE6B44" w:rsidRDefault="004E0589" w:rsidP="00B107BE">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July</w:t>
    </w:r>
    <w:r w:rsidR="00126241">
      <w:rPr>
        <w:rFonts w:ascii="Times New Roman" w:eastAsia="Malgun Gothic" w:hAnsi="Times New Roman" w:cs="Times New Roman"/>
        <w:b/>
        <w:sz w:val="28"/>
        <w:szCs w:val="20"/>
      </w:rPr>
      <w:t xml:space="preserve"> </w:t>
    </w:r>
    <w:r w:rsidR="00BF026D">
      <w:rPr>
        <w:rFonts w:ascii="Times New Roman" w:eastAsia="Malgun Gothic" w:hAnsi="Times New Roman" w:cs="Times New Roman"/>
        <w:b/>
        <w:sz w:val="28"/>
        <w:szCs w:val="20"/>
      </w:rPr>
      <w:t>20</w:t>
    </w:r>
    <w:r w:rsidR="00D11553">
      <w:rPr>
        <w:rFonts w:ascii="Times New Roman" w:eastAsia="Malgun Gothic" w:hAnsi="Times New Roman" w:cs="Times New Roman"/>
        <w:b/>
        <w:sz w:val="28"/>
        <w:szCs w:val="20"/>
      </w:rPr>
      <w:t>2</w:t>
    </w:r>
    <w:r w:rsidR="00324F1B">
      <w:rPr>
        <w:rFonts w:ascii="Times New Roman" w:eastAsia="Malgun Gothic" w:hAnsi="Times New Roman" w:cs="Times New Roman"/>
        <w:b/>
        <w:sz w:val="28"/>
        <w:szCs w:val="20"/>
      </w:rPr>
      <w:t>2</w:t>
    </w:r>
    <w:r>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CD7DDC">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324F1B">
      <w:rPr>
        <w:rFonts w:ascii="Times New Roman" w:eastAsia="Malgun Gothic" w:hAnsi="Times New Roman" w:cs="Times New Roman"/>
        <w:b/>
        <w:sz w:val="28"/>
        <w:szCs w:val="20"/>
        <w:lang w:val="en-GB"/>
      </w:rPr>
      <w:t>2</w:t>
    </w:r>
    <w:r w:rsidR="005B2D2F">
      <w:rPr>
        <w:rFonts w:ascii="Times New Roman" w:eastAsia="Malgun Gothic" w:hAnsi="Times New Roman" w:cs="Times New Roman"/>
        <w:b/>
        <w:sz w:val="28"/>
        <w:szCs w:val="20"/>
        <w:lang w:val="en-GB"/>
      </w:rPr>
      <w:t>/</w:t>
    </w:r>
    <w:r w:rsidR="00654644">
      <w:rPr>
        <w:rFonts w:ascii="Times New Roman" w:eastAsia="Malgun Gothic" w:hAnsi="Times New Roman" w:cs="Times New Roman"/>
        <w:b/>
        <w:sz w:val="28"/>
        <w:szCs w:val="20"/>
        <w:lang w:val="en-GB"/>
      </w:rPr>
      <w:t>1122</w:t>
    </w:r>
    <w:r w:rsidR="00BF026D">
      <w:rPr>
        <w:rFonts w:ascii="Times New Roman" w:eastAsia="Malgun Gothic" w:hAnsi="Times New Roman" w:cs="Times New Roman"/>
        <w:b/>
        <w:sz w:val="28"/>
        <w:szCs w:val="20"/>
        <w:lang w:val="en-GB"/>
      </w:rPr>
      <w:t>r</w:t>
    </w:r>
    <w:r w:rsidR="00860E1C">
      <w:rPr>
        <w:rFonts w:ascii="Times New Roman" w:eastAsia="Malgun Gothic" w:hAnsi="Times New Roman" w:cs="Times New Roman"/>
        <w:b/>
        <w:sz w:val="28"/>
        <w:szCs w:val="20"/>
        <w:lang w:val="en-GB"/>
      </w:rPr>
      <w:t>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8" w15:restartNumberingAfterBreak="0">
    <w:nsid w:val="00000547"/>
    <w:multiLevelType w:val="multilevel"/>
    <w:tmpl w:val="FFFFFFFF"/>
    <w:lvl w:ilvl="0">
      <w:start w:val="34"/>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548"/>
    <w:multiLevelType w:val="multilevel"/>
    <w:tmpl w:val="FFFFFFFF"/>
    <w:lvl w:ilvl="0">
      <w:start w:val="38"/>
      <w:numFmt w:val="decimal"/>
      <w:lvlText w:val="%1"/>
      <w:lvlJc w:val="left"/>
      <w:pPr>
        <w:ind w:left="860" w:hanging="754"/>
      </w:pPr>
      <w:rPr>
        <w:rFonts w:ascii="Times New Roman" w:hAnsi="Times New Roman" w:cs="Times New Roman"/>
        <w:b w:val="0"/>
        <w:bCs w:val="0"/>
        <w:i w:val="0"/>
        <w:i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0"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11"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083BCB"/>
    <w:multiLevelType w:val="hybridMultilevel"/>
    <w:tmpl w:val="1F1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076E59"/>
    <w:multiLevelType w:val="hybridMultilevel"/>
    <w:tmpl w:val="3878D0B8"/>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7"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9D9795E"/>
    <w:multiLevelType w:val="hybridMultilevel"/>
    <w:tmpl w:val="A45C095C"/>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CB5CFA"/>
    <w:multiLevelType w:val="hybridMultilevel"/>
    <w:tmpl w:val="FEEE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6689840">
    <w:abstractNumId w:val="16"/>
  </w:num>
  <w:num w:numId="2" w16cid:durableId="218636364">
    <w:abstractNumId w:val="18"/>
  </w:num>
  <w:num w:numId="3" w16cid:durableId="210823008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16cid:durableId="1917325855">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16cid:durableId="637416603">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16cid:durableId="1928611601">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16cid:durableId="1702130266">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16cid:durableId="892814634">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16cid:durableId="1203054868">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16cid:durableId="1871066989">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16cid:durableId="186327786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16cid:durableId="498469314">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16cid:durableId="1465735362">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16cid:durableId="1517840928">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16cid:durableId="1892181388">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16cid:durableId="752052084">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16cid:durableId="185410078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16cid:durableId="779375406">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16cid:durableId="846480871">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16cid:durableId="1289780108">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16cid:durableId="16002488">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16cid:durableId="1134175641">
    <w:abstractNumId w:val="20"/>
  </w:num>
  <w:num w:numId="23" w16cid:durableId="14820419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024863719">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16cid:durableId="780101877">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16cid:durableId="353963628">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16cid:durableId="1092312029">
    <w:abstractNumId w:val="15"/>
  </w:num>
  <w:num w:numId="28" w16cid:durableId="1867208883">
    <w:abstractNumId w:val="17"/>
  </w:num>
  <w:num w:numId="29" w16cid:durableId="1191844542">
    <w:abstractNumId w:val="7"/>
  </w:num>
  <w:num w:numId="30" w16cid:durableId="1527602554">
    <w:abstractNumId w:val="6"/>
  </w:num>
  <w:num w:numId="31" w16cid:durableId="834032419">
    <w:abstractNumId w:val="19"/>
  </w:num>
  <w:num w:numId="32" w16cid:durableId="166292877">
    <w:abstractNumId w:val="12"/>
  </w:num>
  <w:num w:numId="33" w16cid:durableId="737217173">
    <w:abstractNumId w:val="13"/>
  </w:num>
  <w:num w:numId="34" w16cid:durableId="205605543">
    <w:abstractNumId w:val="22"/>
  </w:num>
  <w:num w:numId="35" w16cid:durableId="202907740">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16cid:durableId="2095084205">
    <w:abstractNumId w:val="5"/>
  </w:num>
  <w:num w:numId="37" w16cid:durableId="1060402693">
    <w:abstractNumId w:val="3"/>
  </w:num>
  <w:num w:numId="38" w16cid:durableId="104811744">
    <w:abstractNumId w:val="2"/>
  </w:num>
  <w:num w:numId="39" w16cid:durableId="1065299144">
    <w:abstractNumId w:val="1"/>
  </w:num>
  <w:num w:numId="40" w16cid:durableId="899294013">
    <w:abstractNumId w:val="4"/>
  </w:num>
  <w:num w:numId="41" w16cid:durableId="167716915">
    <w:abstractNumId w:val="11"/>
  </w:num>
  <w:num w:numId="42" w16cid:durableId="2131780345">
    <w:abstractNumId w:val="10"/>
  </w:num>
  <w:num w:numId="43" w16cid:durableId="587426964">
    <w:abstractNumId w:val="14"/>
  </w:num>
  <w:num w:numId="44" w16cid:durableId="386685076">
    <w:abstractNumId w:val="21"/>
  </w:num>
  <w:num w:numId="45" w16cid:durableId="2063170670">
    <w:abstractNumId w:val="9"/>
  </w:num>
  <w:num w:numId="46" w16cid:durableId="1241255885">
    <w:abstractNumId w:val="8"/>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uhammad Kumail Haider">
    <w15:presenceInfo w15:providerId="AD" w15:userId="S::haiderkumail@fb.com::444f6398-5440-4ffb-8d43-328cf9a715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AAE"/>
    <w:rsid w:val="00021B93"/>
    <w:rsid w:val="00021DBE"/>
    <w:rsid w:val="00022209"/>
    <w:rsid w:val="000222F5"/>
    <w:rsid w:val="000222FF"/>
    <w:rsid w:val="00022523"/>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3CF"/>
    <w:rsid w:val="00025719"/>
    <w:rsid w:val="00025963"/>
    <w:rsid w:val="00025A9F"/>
    <w:rsid w:val="00025C37"/>
    <w:rsid w:val="00025C43"/>
    <w:rsid w:val="00025FCF"/>
    <w:rsid w:val="000261CD"/>
    <w:rsid w:val="0002695B"/>
    <w:rsid w:val="00026A93"/>
    <w:rsid w:val="00026BA8"/>
    <w:rsid w:val="00027040"/>
    <w:rsid w:val="00027A49"/>
    <w:rsid w:val="00027AB0"/>
    <w:rsid w:val="00027D48"/>
    <w:rsid w:val="0003003F"/>
    <w:rsid w:val="00030202"/>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F67"/>
    <w:rsid w:val="00043360"/>
    <w:rsid w:val="0004378A"/>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5EB2"/>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6C9"/>
    <w:rsid w:val="00064B9E"/>
    <w:rsid w:val="00064EB1"/>
    <w:rsid w:val="00064F6E"/>
    <w:rsid w:val="0006523F"/>
    <w:rsid w:val="00065739"/>
    <w:rsid w:val="00065938"/>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C64"/>
    <w:rsid w:val="00072C8D"/>
    <w:rsid w:val="00072D2E"/>
    <w:rsid w:val="00073065"/>
    <w:rsid w:val="00073074"/>
    <w:rsid w:val="0007328E"/>
    <w:rsid w:val="00073658"/>
    <w:rsid w:val="000740AE"/>
    <w:rsid w:val="00074761"/>
    <w:rsid w:val="00074968"/>
    <w:rsid w:val="0007496C"/>
    <w:rsid w:val="00074A84"/>
    <w:rsid w:val="00074DE3"/>
    <w:rsid w:val="000750A6"/>
    <w:rsid w:val="000752FF"/>
    <w:rsid w:val="000753E8"/>
    <w:rsid w:val="000754CA"/>
    <w:rsid w:val="00075991"/>
    <w:rsid w:val="0007630E"/>
    <w:rsid w:val="00076313"/>
    <w:rsid w:val="0007648D"/>
    <w:rsid w:val="00076855"/>
    <w:rsid w:val="00076CAA"/>
    <w:rsid w:val="00076D15"/>
    <w:rsid w:val="00076E60"/>
    <w:rsid w:val="00076F21"/>
    <w:rsid w:val="000774D5"/>
    <w:rsid w:val="00077B51"/>
    <w:rsid w:val="00077BDD"/>
    <w:rsid w:val="00077C40"/>
    <w:rsid w:val="0008011F"/>
    <w:rsid w:val="00080243"/>
    <w:rsid w:val="000803A9"/>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566E"/>
    <w:rsid w:val="00086127"/>
    <w:rsid w:val="00086779"/>
    <w:rsid w:val="00086A2F"/>
    <w:rsid w:val="00086C1F"/>
    <w:rsid w:val="00086F24"/>
    <w:rsid w:val="00086F31"/>
    <w:rsid w:val="000870A1"/>
    <w:rsid w:val="00087766"/>
    <w:rsid w:val="00087874"/>
    <w:rsid w:val="00087AE0"/>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812"/>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504"/>
    <w:rsid w:val="000A0610"/>
    <w:rsid w:val="000A099E"/>
    <w:rsid w:val="000A0B76"/>
    <w:rsid w:val="000A1169"/>
    <w:rsid w:val="000A12A6"/>
    <w:rsid w:val="000A12BA"/>
    <w:rsid w:val="000A1577"/>
    <w:rsid w:val="000A1698"/>
    <w:rsid w:val="000A174B"/>
    <w:rsid w:val="000A197F"/>
    <w:rsid w:val="000A1DEA"/>
    <w:rsid w:val="000A1E72"/>
    <w:rsid w:val="000A1F16"/>
    <w:rsid w:val="000A1F6E"/>
    <w:rsid w:val="000A21CE"/>
    <w:rsid w:val="000A24A6"/>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A75"/>
    <w:rsid w:val="000A58BE"/>
    <w:rsid w:val="000A5DEF"/>
    <w:rsid w:val="000A66F8"/>
    <w:rsid w:val="000A6854"/>
    <w:rsid w:val="000A6C9F"/>
    <w:rsid w:val="000A6F26"/>
    <w:rsid w:val="000A7151"/>
    <w:rsid w:val="000A74DB"/>
    <w:rsid w:val="000A75F7"/>
    <w:rsid w:val="000A76C8"/>
    <w:rsid w:val="000A7819"/>
    <w:rsid w:val="000A7C44"/>
    <w:rsid w:val="000B0857"/>
    <w:rsid w:val="000B09BF"/>
    <w:rsid w:val="000B10B8"/>
    <w:rsid w:val="000B19C7"/>
    <w:rsid w:val="000B1AAB"/>
    <w:rsid w:val="000B1C77"/>
    <w:rsid w:val="000B3024"/>
    <w:rsid w:val="000B3334"/>
    <w:rsid w:val="000B35BA"/>
    <w:rsid w:val="000B3897"/>
    <w:rsid w:val="000B4007"/>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C4A"/>
    <w:rsid w:val="000B7D6C"/>
    <w:rsid w:val="000C00ED"/>
    <w:rsid w:val="000C030D"/>
    <w:rsid w:val="000C045A"/>
    <w:rsid w:val="000C066C"/>
    <w:rsid w:val="000C0A65"/>
    <w:rsid w:val="000C0C77"/>
    <w:rsid w:val="000C0D90"/>
    <w:rsid w:val="000C126F"/>
    <w:rsid w:val="000C1339"/>
    <w:rsid w:val="000C14AD"/>
    <w:rsid w:val="000C1B3F"/>
    <w:rsid w:val="000C1C76"/>
    <w:rsid w:val="000C20F5"/>
    <w:rsid w:val="000C21DD"/>
    <w:rsid w:val="000C26C5"/>
    <w:rsid w:val="000C28DE"/>
    <w:rsid w:val="000C2E2D"/>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0CC"/>
    <w:rsid w:val="000C6254"/>
    <w:rsid w:val="000C6786"/>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6E5"/>
    <w:rsid w:val="000D1791"/>
    <w:rsid w:val="000D1AB1"/>
    <w:rsid w:val="000D1CA0"/>
    <w:rsid w:val="000D29BB"/>
    <w:rsid w:val="000D29D7"/>
    <w:rsid w:val="000D31FD"/>
    <w:rsid w:val="000D3568"/>
    <w:rsid w:val="000D374D"/>
    <w:rsid w:val="000D389E"/>
    <w:rsid w:val="000D3B8F"/>
    <w:rsid w:val="000D3B91"/>
    <w:rsid w:val="000D41D4"/>
    <w:rsid w:val="000D455E"/>
    <w:rsid w:val="000D45A9"/>
    <w:rsid w:val="000D487F"/>
    <w:rsid w:val="000D4CA3"/>
    <w:rsid w:val="000D4D31"/>
    <w:rsid w:val="000D4EE9"/>
    <w:rsid w:val="000D4F07"/>
    <w:rsid w:val="000D50B4"/>
    <w:rsid w:val="000D533F"/>
    <w:rsid w:val="000D5342"/>
    <w:rsid w:val="000D5FD7"/>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9B0"/>
    <w:rsid w:val="000E5C69"/>
    <w:rsid w:val="000E5CC7"/>
    <w:rsid w:val="000E5E88"/>
    <w:rsid w:val="000E5F88"/>
    <w:rsid w:val="000E6377"/>
    <w:rsid w:val="000E63C8"/>
    <w:rsid w:val="000E671C"/>
    <w:rsid w:val="000E6939"/>
    <w:rsid w:val="000E6A02"/>
    <w:rsid w:val="000E6CEA"/>
    <w:rsid w:val="000E6F2A"/>
    <w:rsid w:val="000E704A"/>
    <w:rsid w:val="000E70D2"/>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461"/>
    <w:rsid w:val="000F6922"/>
    <w:rsid w:val="000F69F4"/>
    <w:rsid w:val="000F6FBF"/>
    <w:rsid w:val="000F74AD"/>
    <w:rsid w:val="000F7760"/>
    <w:rsid w:val="000F7CEF"/>
    <w:rsid w:val="000F7D1E"/>
    <w:rsid w:val="001005A2"/>
    <w:rsid w:val="001012BD"/>
    <w:rsid w:val="001012D5"/>
    <w:rsid w:val="001012F7"/>
    <w:rsid w:val="001015AD"/>
    <w:rsid w:val="0010162B"/>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D0"/>
    <w:rsid w:val="0011067D"/>
    <w:rsid w:val="00111191"/>
    <w:rsid w:val="001113EF"/>
    <w:rsid w:val="001119AA"/>
    <w:rsid w:val="00111B43"/>
    <w:rsid w:val="00111C94"/>
    <w:rsid w:val="001121D5"/>
    <w:rsid w:val="001129CC"/>
    <w:rsid w:val="00112C71"/>
    <w:rsid w:val="00112D64"/>
    <w:rsid w:val="00112F5F"/>
    <w:rsid w:val="00112F6B"/>
    <w:rsid w:val="001139CC"/>
    <w:rsid w:val="00114D06"/>
    <w:rsid w:val="00114E71"/>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9E"/>
    <w:rsid w:val="00121F86"/>
    <w:rsid w:val="0012376C"/>
    <w:rsid w:val="001237DC"/>
    <w:rsid w:val="001237FA"/>
    <w:rsid w:val="00123820"/>
    <w:rsid w:val="00123DD0"/>
    <w:rsid w:val="001241BA"/>
    <w:rsid w:val="00124239"/>
    <w:rsid w:val="00124C8D"/>
    <w:rsid w:val="00124D20"/>
    <w:rsid w:val="00124E47"/>
    <w:rsid w:val="00125462"/>
    <w:rsid w:val="0012582D"/>
    <w:rsid w:val="00125897"/>
    <w:rsid w:val="001258F9"/>
    <w:rsid w:val="00126241"/>
    <w:rsid w:val="00126337"/>
    <w:rsid w:val="0012667A"/>
    <w:rsid w:val="0012678B"/>
    <w:rsid w:val="001275AD"/>
    <w:rsid w:val="00127FB3"/>
    <w:rsid w:val="00130051"/>
    <w:rsid w:val="0013020C"/>
    <w:rsid w:val="001303B7"/>
    <w:rsid w:val="001307DC"/>
    <w:rsid w:val="00130B9A"/>
    <w:rsid w:val="00130C65"/>
    <w:rsid w:val="00130C74"/>
    <w:rsid w:val="00130E77"/>
    <w:rsid w:val="00131A80"/>
    <w:rsid w:val="00131CA5"/>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28F"/>
    <w:rsid w:val="0013555C"/>
    <w:rsid w:val="001358D9"/>
    <w:rsid w:val="00135B45"/>
    <w:rsid w:val="00135D70"/>
    <w:rsid w:val="00135EA7"/>
    <w:rsid w:val="0013604E"/>
    <w:rsid w:val="0013641C"/>
    <w:rsid w:val="00136538"/>
    <w:rsid w:val="00136F3D"/>
    <w:rsid w:val="001372CF"/>
    <w:rsid w:val="001372D6"/>
    <w:rsid w:val="0013751C"/>
    <w:rsid w:val="00137A2B"/>
    <w:rsid w:val="00137D96"/>
    <w:rsid w:val="00137DB8"/>
    <w:rsid w:val="00137F96"/>
    <w:rsid w:val="0014012D"/>
    <w:rsid w:val="0014014E"/>
    <w:rsid w:val="001402E2"/>
    <w:rsid w:val="00140417"/>
    <w:rsid w:val="00140662"/>
    <w:rsid w:val="00140874"/>
    <w:rsid w:val="00140977"/>
    <w:rsid w:val="0014102C"/>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71A7"/>
    <w:rsid w:val="00147301"/>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5D4"/>
    <w:rsid w:val="00152807"/>
    <w:rsid w:val="00152961"/>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D38"/>
    <w:rsid w:val="0015752F"/>
    <w:rsid w:val="001576A3"/>
    <w:rsid w:val="00157DBC"/>
    <w:rsid w:val="00157E3B"/>
    <w:rsid w:val="0016007D"/>
    <w:rsid w:val="00160249"/>
    <w:rsid w:val="001603D5"/>
    <w:rsid w:val="001607DC"/>
    <w:rsid w:val="00160B6B"/>
    <w:rsid w:val="00160BC6"/>
    <w:rsid w:val="00161259"/>
    <w:rsid w:val="0016156F"/>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F09"/>
    <w:rsid w:val="001674C3"/>
    <w:rsid w:val="00167DD4"/>
    <w:rsid w:val="00167E43"/>
    <w:rsid w:val="00167FA4"/>
    <w:rsid w:val="0017011D"/>
    <w:rsid w:val="00170473"/>
    <w:rsid w:val="001705A5"/>
    <w:rsid w:val="001705CC"/>
    <w:rsid w:val="001708A7"/>
    <w:rsid w:val="00170FF2"/>
    <w:rsid w:val="0017119F"/>
    <w:rsid w:val="00171229"/>
    <w:rsid w:val="0017136C"/>
    <w:rsid w:val="001713AD"/>
    <w:rsid w:val="00171499"/>
    <w:rsid w:val="00171AD6"/>
    <w:rsid w:val="00171B58"/>
    <w:rsid w:val="0017215D"/>
    <w:rsid w:val="00172276"/>
    <w:rsid w:val="00172740"/>
    <w:rsid w:val="00172F7C"/>
    <w:rsid w:val="0017367D"/>
    <w:rsid w:val="00173AA4"/>
    <w:rsid w:val="00173C29"/>
    <w:rsid w:val="00173CF0"/>
    <w:rsid w:val="00174426"/>
    <w:rsid w:val="00174FA8"/>
    <w:rsid w:val="00174FD2"/>
    <w:rsid w:val="001751B1"/>
    <w:rsid w:val="001753C9"/>
    <w:rsid w:val="001753D2"/>
    <w:rsid w:val="00176D17"/>
    <w:rsid w:val="00176E00"/>
    <w:rsid w:val="001779F4"/>
    <w:rsid w:val="00177CF8"/>
    <w:rsid w:val="00180038"/>
    <w:rsid w:val="0018012D"/>
    <w:rsid w:val="0018083C"/>
    <w:rsid w:val="001809BE"/>
    <w:rsid w:val="00180D0A"/>
    <w:rsid w:val="001812BC"/>
    <w:rsid w:val="00181BA4"/>
    <w:rsid w:val="00182973"/>
    <w:rsid w:val="00182F9F"/>
    <w:rsid w:val="001830A2"/>
    <w:rsid w:val="001833D1"/>
    <w:rsid w:val="00183413"/>
    <w:rsid w:val="00183559"/>
    <w:rsid w:val="001836C6"/>
    <w:rsid w:val="001837D7"/>
    <w:rsid w:val="0018438C"/>
    <w:rsid w:val="001844B0"/>
    <w:rsid w:val="00185078"/>
    <w:rsid w:val="0018511A"/>
    <w:rsid w:val="00185156"/>
    <w:rsid w:val="0018612C"/>
    <w:rsid w:val="00186D8C"/>
    <w:rsid w:val="0018762F"/>
    <w:rsid w:val="00187D57"/>
    <w:rsid w:val="001901F0"/>
    <w:rsid w:val="001902FA"/>
    <w:rsid w:val="001903F4"/>
    <w:rsid w:val="00190406"/>
    <w:rsid w:val="001905E8"/>
    <w:rsid w:val="00190A4F"/>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79E"/>
    <w:rsid w:val="00193C8C"/>
    <w:rsid w:val="00193CE4"/>
    <w:rsid w:val="00194197"/>
    <w:rsid w:val="001945AA"/>
    <w:rsid w:val="001947FB"/>
    <w:rsid w:val="0019587D"/>
    <w:rsid w:val="00195CD7"/>
    <w:rsid w:val="00195D29"/>
    <w:rsid w:val="00195FCA"/>
    <w:rsid w:val="001962BC"/>
    <w:rsid w:val="001965D3"/>
    <w:rsid w:val="001965DB"/>
    <w:rsid w:val="001966AA"/>
    <w:rsid w:val="001970F0"/>
    <w:rsid w:val="001971C7"/>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C2C"/>
    <w:rsid w:val="001A31CE"/>
    <w:rsid w:val="001A331F"/>
    <w:rsid w:val="001A3896"/>
    <w:rsid w:val="001A3C13"/>
    <w:rsid w:val="001A3FDA"/>
    <w:rsid w:val="001A434A"/>
    <w:rsid w:val="001A4797"/>
    <w:rsid w:val="001A4868"/>
    <w:rsid w:val="001A4B4E"/>
    <w:rsid w:val="001A54F6"/>
    <w:rsid w:val="001A55C2"/>
    <w:rsid w:val="001A5DA1"/>
    <w:rsid w:val="001A5ECD"/>
    <w:rsid w:val="001A5FAD"/>
    <w:rsid w:val="001A6140"/>
    <w:rsid w:val="001A61A0"/>
    <w:rsid w:val="001A62E6"/>
    <w:rsid w:val="001A6365"/>
    <w:rsid w:val="001A6785"/>
    <w:rsid w:val="001A7163"/>
    <w:rsid w:val="001A7638"/>
    <w:rsid w:val="001A785B"/>
    <w:rsid w:val="001A787F"/>
    <w:rsid w:val="001B0541"/>
    <w:rsid w:val="001B0759"/>
    <w:rsid w:val="001B0F53"/>
    <w:rsid w:val="001B161F"/>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6EE"/>
    <w:rsid w:val="001C0708"/>
    <w:rsid w:val="001C0986"/>
    <w:rsid w:val="001C09FC"/>
    <w:rsid w:val="001C0EBF"/>
    <w:rsid w:val="001C12D5"/>
    <w:rsid w:val="001C15A5"/>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7DF"/>
    <w:rsid w:val="001C3B5F"/>
    <w:rsid w:val="001C442D"/>
    <w:rsid w:val="001C4FF5"/>
    <w:rsid w:val="001C51FA"/>
    <w:rsid w:val="001C5231"/>
    <w:rsid w:val="001C5256"/>
    <w:rsid w:val="001C55F0"/>
    <w:rsid w:val="001C5637"/>
    <w:rsid w:val="001C5CD3"/>
    <w:rsid w:val="001C5E51"/>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4E78"/>
    <w:rsid w:val="001D50B7"/>
    <w:rsid w:val="001D52D7"/>
    <w:rsid w:val="001D57DC"/>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855"/>
    <w:rsid w:val="001E1A07"/>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715"/>
    <w:rsid w:val="001F3765"/>
    <w:rsid w:val="001F3B11"/>
    <w:rsid w:val="001F3BEA"/>
    <w:rsid w:val="001F3CF1"/>
    <w:rsid w:val="001F3EA3"/>
    <w:rsid w:val="001F4255"/>
    <w:rsid w:val="001F443E"/>
    <w:rsid w:val="001F4610"/>
    <w:rsid w:val="001F4982"/>
    <w:rsid w:val="001F4E0B"/>
    <w:rsid w:val="001F4E7D"/>
    <w:rsid w:val="001F5709"/>
    <w:rsid w:val="001F5787"/>
    <w:rsid w:val="001F5E7A"/>
    <w:rsid w:val="001F6B05"/>
    <w:rsid w:val="001F6D13"/>
    <w:rsid w:val="001F6D2B"/>
    <w:rsid w:val="001F6FA0"/>
    <w:rsid w:val="001F70AB"/>
    <w:rsid w:val="001F74DA"/>
    <w:rsid w:val="001F78AF"/>
    <w:rsid w:val="001F7BEE"/>
    <w:rsid w:val="0020010A"/>
    <w:rsid w:val="00200136"/>
    <w:rsid w:val="00200563"/>
    <w:rsid w:val="002005D5"/>
    <w:rsid w:val="002008D5"/>
    <w:rsid w:val="0020091E"/>
    <w:rsid w:val="00201328"/>
    <w:rsid w:val="00201757"/>
    <w:rsid w:val="00201EC4"/>
    <w:rsid w:val="0020337A"/>
    <w:rsid w:val="00204138"/>
    <w:rsid w:val="002048D9"/>
    <w:rsid w:val="00204DB0"/>
    <w:rsid w:val="00205097"/>
    <w:rsid w:val="002050A2"/>
    <w:rsid w:val="0020528D"/>
    <w:rsid w:val="00205524"/>
    <w:rsid w:val="00205CD0"/>
    <w:rsid w:val="00205D26"/>
    <w:rsid w:val="00205E73"/>
    <w:rsid w:val="00205EF2"/>
    <w:rsid w:val="002061BE"/>
    <w:rsid w:val="00206490"/>
    <w:rsid w:val="00206575"/>
    <w:rsid w:val="00206E4B"/>
    <w:rsid w:val="00207025"/>
    <w:rsid w:val="002078BF"/>
    <w:rsid w:val="002079A0"/>
    <w:rsid w:val="00210230"/>
    <w:rsid w:val="002103BB"/>
    <w:rsid w:val="002104BB"/>
    <w:rsid w:val="002107B5"/>
    <w:rsid w:val="00210A03"/>
    <w:rsid w:val="00210AE1"/>
    <w:rsid w:val="00210B47"/>
    <w:rsid w:val="00210D36"/>
    <w:rsid w:val="002113A8"/>
    <w:rsid w:val="00211434"/>
    <w:rsid w:val="002114D4"/>
    <w:rsid w:val="00211CEA"/>
    <w:rsid w:val="0021263B"/>
    <w:rsid w:val="00212678"/>
    <w:rsid w:val="00212A68"/>
    <w:rsid w:val="00213220"/>
    <w:rsid w:val="00213420"/>
    <w:rsid w:val="002138F8"/>
    <w:rsid w:val="00214358"/>
    <w:rsid w:val="00214CED"/>
    <w:rsid w:val="00214F53"/>
    <w:rsid w:val="00215107"/>
    <w:rsid w:val="00215256"/>
    <w:rsid w:val="0021526A"/>
    <w:rsid w:val="002153D6"/>
    <w:rsid w:val="00215A3A"/>
    <w:rsid w:val="002162FE"/>
    <w:rsid w:val="00216B95"/>
    <w:rsid w:val="00216B98"/>
    <w:rsid w:val="00217B76"/>
    <w:rsid w:val="00217BE5"/>
    <w:rsid w:val="00220395"/>
    <w:rsid w:val="002204E1"/>
    <w:rsid w:val="00220574"/>
    <w:rsid w:val="0022063D"/>
    <w:rsid w:val="00220B6D"/>
    <w:rsid w:val="00220BFD"/>
    <w:rsid w:val="002212F0"/>
    <w:rsid w:val="0022130A"/>
    <w:rsid w:val="00221492"/>
    <w:rsid w:val="0022261B"/>
    <w:rsid w:val="00222B50"/>
    <w:rsid w:val="00222D17"/>
    <w:rsid w:val="00222D1B"/>
    <w:rsid w:val="00222DA3"/>
    <w:rsid w:val="00222EB6"/>
    <w:rsid w:val="00223288"/>
    <w:rsid w:val="00223787"/>
    <w:rsid w:val="002237D2"/>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77F"/>
    <w:rsid w:val="00227CA8"/>
    <w:rsid w:val="00227D5E"/>
    <w:rsid w:val="00227EB4"/>
    <w:rsid w:val="00230052"/>
    <w:rsid w:val="002300A1"/>
    <w:rsid w:val="00230434"/>
    <w:rsid w:val="00230C95"/>
    <w:rsid w:val="00230F01"/>
    <w:rsid w:val="00231198"/>
    <w:rsid w:val="00231496"/>
    <w:rsid w:val="002315A1"/>
    <w:rsid w:val="00231A84"/>
    <w:rsid w:val="00231F20"/>
    <w:rsid w:val="0023222A"/>
    <w:rsid w:val="00232588"/>
    <w:rsid w:val="002326DD"/>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5E1"/>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6E29"/>
    <w:rsid w:val="00247394"/>
    <w:rsid w:val="00247553"/>
    <w:rsid w:val="0024774D"/>
    <w:rsid w:val="00247CE7"/>
    <w:rsid w:val="0025045B"/>
    <w:rsid w:val="00250489"/>
    <w:rsid w:val="00250850"/>
    <w:rsid w:val="00250BD0"/>
    <w:rsid w:val="00250C71"/>
    <w:rsid w:val="00251309"/>
    <w:rsid w:val="002516E2"/>
    <w:rsid w:val="002517B6"/>
    <w:rsid w:val="002518AE"/>
    <w:rsid w:val="0025198E"/>
    <w:rsid w:val="00251B72"/>
    <w:rsid w:val="00251B8C"/>
    <w:rsid w:val="00251FFD"/>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388"/>
    <w:rsid w:val="002603D5"/>
    <w:rsid w:val="002603EE"/>
    <w:rsid w:val="00260567"/>
    <w:rsid w:val="0026086D"/>
    <w:rsid w:val="00260ADB"/>
    <w:rsid w:val="0026104E"/>
    <w:rsid w:val="002610BD"/>
    <w:rsid w:val="0026125D"/>
    <w:rsid w:val="00261645"/>
    <w:rsid w:val="002616E3"/>
    <w:rsid w:val="00262BBF"/>
    <w:rsid w:val="0026307B"/>
    <w:rsid w:val="002636E4"/>
    <w:rsid w:val="0026380B"/>
    <w:rsid w:val="002638A1"/>
    <w:rsid w:val="00263A7C"/>
    <w:rsid w:val="00263D7A"/>
    <w:rsid w:val="0026411D"/>
    <w:rsid w:val="002642D6"/>
    <w:rsid w:val="002647D5"/>
    <w:rsid w:val="00264A62"/>
    <w:rsid w:val="00264FD2"/>
    <w:rsid w:val="002656BE"/>
    <w:rsid w:val="00265CA0"/>
    <w:rsid w:val="00265F4C"/>
    <w:rsid w:val="00266116"/>
    <w:rsid w:val="002661AE"/>
    <w:rsid w:val="002662B1"/>
    <w:rsid w:val="002664C9"/>
    <w:rsid w:val="002668EE"/>
    <w:rsid w:val="00266C0E"/>
    <w:rsid w:val="00266E4D"/>
    <w:rsid w:val="0026750E"/>
    <w:rsid w:val="00267AE6"/>
    <w:rsid w:val="00270152"/>
    <w:rsid w:val="00270370"/>
    <w:rsid w:val="00270BA1"/>
    <w:rsid w:val="002710A0"/>
    <w:rsid w:val="00271548"/>
    <w:rsid w:val="002715ED"/>
    <w:rsid w:val="00271B12"/>
    <w:rsid w:val="00271B29"/>
    <w:rsid w:val="00272438"/>
    <w:rsid w:val="002724F9"/>
    <w:rsid w:val="00272738"/>
    <w:rsid w:val="002727D8"/>
    <w:rsid w:val="00272A8D"/>
    <w:rsid w:val="00272B0C"/>
    <w:rsid w:val="00272B3B"/>
    <w:rsid w:val="00272D52"/>
    <w:rsid w:val="00272DCF"/>
    <w:rsid w:val="00273925"/>
    <w:rsid w:val="0027396A"/>
    <w:rsid w:val="00273AC6"/>
    <w:rsid w:val="002746A4"/>
    <w:rsid w:val="002746F0"/>
    <w:rsid w:val="00274851"/>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7C1"/>
    <w:rsid w:val="00277A80"/>
    <w:rsid w:val="00277CE3"/>
    <w:rsid w:val="00277D8A"/>
    <w:rsid w:val="00280809"/>
    <w:rsid w:val="00280B2E"/>
    <w:rsid w:val="00280B55"/>
    <w:rsid w:val="00280BB3"/>
    <w:rsid w:val="00280C62"/>
    <w:rsid w:val="0028199D"/>
    <w:rsid w:val="00281A45"/>
    <w:rsid w:val="002820BE"/>
    <w:rsid w:val="0028286C"/>
    <w:rsid w:val="00282B60"/>
    <w:rsid w:val="00282E46"/>
    <w:rsid w:val="00283173"/>
    <w:rsid w:val="00283CB6"/>
    <w:rsid w:val="00283D06"/>
    <w:rsid w:val="00284063"/>
    <w:rsid w:val="002844A1"/>
    <w:rsid w:val="0028455A"/>
    <w:rsid w:val="00284A5F"/>
    <w:rsid w:val="00284ACB"/>
    <w:rsid w:val="00284FAB"/>
    <w:rsid w:val="00285DC3"/>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3490"/>
    <w:rsid w:val="002937ED"/>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A01AE"/>
    <w:rsid w:val="002A0612"/>
    <w:rsid w:val="002A0E94"/>
    <w:rsid w:val="002A1183"/>
    <w:rsid w:val="002A27A1"/>
    <w:rsid w:val="002A2A44"/>
    <w:rsid w:val="002A2AB2"/>
    <w:rsid w:val="002A2CFC"/>
    <w:rsid w:val="002A3970"/>
    <w:rsid w:val="002A3A53"/>
    <w:rsid w:val="002A3F92"/>
    <w:rsid w:val="002A4FC1"/>
    <w:rsid w:val="002A5306"/>
    <w:rsid w:val="002A530C"/>
    <w:rsid w:val="002A5395"/>
    <w:rsid w:val="002A59FE"/>
    <w:rsid w:val="002A5E18"/>
    <w:rsid w:val="002A5FDB"/>
    <w:rsid w:val="002A6025"/>
    <w:rsid w:val="002A68EF"/>
    <w:rsid w:val="002A7603"/>
    <w:rsid w:val="002A7A63"/>
    <w:rsid w:val="002A7B60"/>
    <w:rsid w:val="002B0303"/>
    <w:rsid w:val="002B071E"/>
    <w:rsid w:val="002B082A"/>
    <w:rsid w:val="002B1117"/>
    <w:rsid w:val="002B1273"/>
    <w:rsid w:val="002B1614"/>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70"/>
    <w:rsid w:val="002C0009"/>
    <w:rsid w:val="002C00EA"/>
    <w:rsid w:val="002C068F"/>
    <w:rsid w:val="002C0A0B"/>
    <w:rsid w:val="002C0B0B"/>
    <w:rsid w:val="002C0D6B"/>
    <w:rsid w:val="002C0EF6"/>
    <w:rsid w:val="002C105C"/>
    <w:rsid w:val="002C1195"/>
    <w:rsid w:val="002C1BAA"/>
    <w:rsid w:val="002C22A6"/>
    <w:rsid w:val="002C2708"/>
    <w:rsid w:val="002C294A"/>
    <w:rsid w:val="002C2ECF"/>
    <w:rsid w:val="002C326C"/>
    <w:rsid w:val="002C380A"/>
    <w:rsid w:val="002C40B7"/>
    <w:rsid w:val="002C4387"/>
    <w:rsid w:val="002C45D8"/>
    <w:rsid w:val="002C4A0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D019F"/>
    <w:rsid w:val="002D050E"/>
    <w:rsid w:val="002D0783"/>
    <w:rsid w:val="002D09F4"/>
    <w:rsid w:val="002D19E1"/>
    <w:rsid w:val="002D1FAB"/>
    <w:rsid w:val="002D236F"/>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49F"/>
    <w:rsid w:val="002D7589"/>
    <w:rsid w:val="002D7E4E"/>
    <w:rsid w:val="002D7FEA"/>
    <w:rsid w:val="002E020E"/>
    <w:rsid w:val="002E025A"/>
    <w:rsid w:val="002E0338"/>
    <w:rsid w:val="002E0420"/>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1D7"/>
    <w:rsid w:val="002E72F4"/>
    <w:rsid w:val="002E7653"/>
    <w:rsid w:val="002E79CE"/>
    <w:rsid w:val="002E7C99"/>
    <w:rsid w:val="002E7F8C"/>
    <w:rsid w:val="002F0316"/>
    <w:rsid w:val="002F0324"/>
    <w:rsid w:val="002F0746"/>
    <w:rsid w:val="002F07F3"/>
    <w:rsid w:val="002F1404"/>
    <w:rsid w:val="002F15A2"/>
    <w:rsid w:val="002F1797"/>
    <w:rsid w:val="002F1863"/>
    <w:rsid w:val="002F1A62"/>
    <w:rsid w:val="002F1B6B"/>
    <w:rsid w:val="002F2202"/>
    <w:rsid w:val="002F232D"/>
    <w:rsid w:val="002F2502"/>
    <w:rsid w:val="002F2FD5"/>
    <w:rsid w:val="002F304F"/>
    <w:rsid w:val="002F382D"/>
    <w:rsid w:val="002F3ABB"/>
    <w:rsid w:val="002F3D0A"/>
    <w:rsid w:val="002F3D84"/>
    <w:rsid w:val="002F3D9A"/>
    <w:rsid w:val="002F4048"/>
    <w:rsid w:val="002F431F"/>
    <w:rsid w:val="002F464A"/>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91E"/>
    <w:rsid w:val="002F6D09"/>
    <w:rsid w:val="002F6E35"/>
    <w:rsid w:val="002F6F58"/>
    <w:rsid w:val="002F6F6F"/>
    <w:rsid w:val="002F70F8"/>
    <w:rsid w:val="002F7918"/>
    <w:rsid w:val="002F7B40"/>
    <w:rsid w:val="002F7D72"/>
    <w:rsid w:val="003000DF"/>
    <w:rsid w:val="0030035F"/>
    <w:rsid w:val="0030099C"/>
    <w:rsid w:val="00300A23"/>
    <w:rsid w:val="00300C57"/>
    <w:rsid w:val="00300D70"/>
    <w:rsid w:val="00302A56"/>
    <w:rsid w:val="00302F58"/>
    <w:rsid w:val="00303140"/>
    <w:rsid w:val="003033C0"/>
    <w:rsid w:val="003034C6"/>
    <w:rsid w:val="00303CE6"/>
    <w:rsid w:val="00303F8C"/>
    <w:rsid w:val="00304054"/>
    <w:rsid w:val="003045EB"/>
    <w:rsid w:val="00304696"/>
    <w:rsid w:val="00304ECF"/>
    <w:rsid w:val="00304F44"/>
    <w:rsid w:val="00305217"/>
    <w:rsid w:val="003052E2"/>
    <w:rsid w:val="003052E8"/>
    <w:rsid w:val="003057B0"/>
    <w:rsid w:val="003057B7"/>
    <w:rsid w:val="003059AC"/>
    <w:rsid w:val="0030623A"/>
    <w:rsid w:val="003065CE"/>
    <w:rsid w:val="003072A0"/>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A97"/>
    <w:rsid w:val="00320E28"/>
    <w:rsid w:val="00320EEB"/>
    <w:rsid w:val="00321136"/>
    <w:rsid w:val="00321191"/>
    <w:rsid w:val="0032145B"/>
    <w:rsid w:val="003227D3"/>
    <w:rsid w:val="0032280B"/>
    <w:rsid w:val="00322D66"/>
    <w:rsid w:val="00322DDA"/>
    <w:rsid w:val="003233EB"/>
    <w:rsid w:val="003233F2"/>
    <w:rsid w:val="003240DF"/>
    <w:rsid w:val="0032411F"/>
    <w:rsid w:val="003242A8"/>
    <w:rsid w:val="003244AA"/>
    <w:rsid w:val="00324705"/>
    <w:rsid w:val="003248FC"/>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3052D"/>
    <w:rsid w:val="00330BB7"/>
    <w:rsid w:val="00330BF4"/>
    <w:rsid w:val="00330C03"/>
    <w:rsid w:val="00330F12"/>
    <w:rsid w:val="003313A1"/>
    <w:rsid w:val="00331DB5"/>
    <w:rsid w:val="00332168"/>
    <w:rsid w:val="003327FF"/>
    <w:rsid w:val="00332FAD"/>
    <w:rsid w:val="00333105"/>
    <w:rsid w:val="003331D8"/>
    <w:rsid w:val="00333AA1"/>
    <w:rsid w:val="00333B54"/>
    <w:rsid w:val="00333B8C"/>
    <w:rsid w:val="00334118"/>
    <w:rsid w:val="00334135"/>
    <w:rsid w:val="003347A9"/>
    <w:rsid w:val="00334C5E"/>
    <w:rsid w:val="003356DA"/>
    <w:rsid w:val="00335AD3"/>
    <w:rsid w:val="00335B6C"/>
    <w:rsid w:val="00335CFA"/>
    <w:rsid w:val="00335F59"/>
    <w:rsid w:val="0033607A"/>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CE4"/>
    <w:rsid w:val="00355F3C"/>
    <w:rsid w:val="003563B5"/>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12CB"/>
    <w:rsid w:val="003613AB"/>
    <w:rsid w:val="003618E9"/>
    <w:rsid w:val="00361B52"/>
    <w:rsid w:val="00361EF6"/>
    <w:rsid w:val="00361FB5"/>
    <w:rsid w:val="00362497"/>
    <w:rsid w:val="00362634"/>
    <w:rsid w:val="0036275E"/>
    <w:rsid w:val="00362AC2"/>
    <w:rsid w:val="00362C70"/>
    <w:rsid w:val="00362F1B"/>
    <w:rsid w:val="003635F3"/>
    <w:rsid w:val="00363BF9"/>
    <w:rsid w:val="00363CC3"/>
    <w:rsid w:val="003640BA"/>
    <w:rsid w:val="003644D9"/>
    <w:rsid w:val="00364753"/>
    <w:rsid w:val="00364960"/>
    <w:rsid w:val="00364ACB"/>
    <w:rsid w:val="00365DA9"/>
    <w:rsid w:val="00365E85"/>
    <w:rsid w:val="003661CB"/>
    <w:rsid w:val="00366588"/>
    <w:rsid w:val="00366A85"/>
    <w:rsid w:val="00366BBD"/>
    <w:rsid w:val="00367066"/>
    <w:rsid w:val="003670F2"/>
    <w:rsid w:val="0036719F"/>
    <w:rsid w:val="0036773C"/>
    <w:rsid w:val="003678E4"/>
    <w:rsid w:val="00367CBF"/>
    <w:rsid w:val="00367D39"/>
    <w:rsid w:val="00367E3A"/>
    <w:rsid w:val="00370462"/>
    <w:rsid w:val="0037068D"/>
    <w:rsid w:val="00370A1D"/>
    <w:rsid w:val="00370A93"/>
    <w:rsid w:val="0037108C"/>
    <w:rsid w:val="0037129B"/>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716"/>
    <w:rsid w:val="003747DD"/>
    <w:rsid w:val="00374969"/>
    <w:rsid w:val="003749D0"/>
    <w:rsid w:val="00374C9F"/>
    <w:rsid w:val="00375172"/>
    <w:rsid w:val="003752BC"/>
    <w:rsid w:val="003754E0"/>
    <w:rsid w:val="003755E5"/>
    <w:rsid w:val="0037608C"/>
    <w:rsid w:val="003760CF"/>
    <w:rsid w:val="003765D3"/>
    <w:rsid w:val="003768A6"/>
    <w:rsid w:val="0037699B"/>
    <w:rsid w:val="00376C94"/>
    <w:rsid w:val="00376E07"/>
    <w:rsid w:val="00376F7C"/>
    <w:rsid w:val="00377857"/>
    <w:rsid w:val="00377963"/>
    <w:rsid w:val="00377ABF"/>
    <w:rsid w:val="00377AEE"/>
    <w:rsid w:val="00377CD9"/>
    <w:rsid w:val="003803FB"/>
    <w:rsid w:val="00380617"/>
    <w:rsid w:val="003807B6"/>
    <w:rsid w:val="00380E37"/>
    <w:rsid w:val="0038151B"/>
    <w:rsid w:val="0038166B"/>
    <w:rsid w:val="003819CC"/>
    <w:rsid w:val="00381B96"/>
    <w:rsid w:val="00381EC5"/>
    <w:rsid w:val="003824E2"/>
    <w:rsid w:val="0038286A"/>
    <w:rsid w:val="00382B05"/>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B8E"/>
    <w:rsid w:val="00384C96"/>
    <w:rsid w:val="0038672F"/>
    <w:rsid w:val="00386AEB"/>
    <w:rsid w:val="00386CBD"/>
    <w:rsid w:val="0038735F"/>
    <w:rsid w:val="00387412"/>
    <w:rsid w:val="00387541"/>
    <w:rsid w:val="003877B8"/>
    <w:rsid w:val="003879D4"/>
    <w:rsid w:val="00387E1D"/>
    <w:rsid w:val="00390739"/>
    <w:rsid w:val="003907EF"/>
    <w:rsid w:val="00390964"/>
    <w:rsid w:val="00390F40"/>
    <w:rsid w:val="0039130A"/>
    <w:rsid w:val="0039173F"/>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B95"/>
    <w:rsid w:val="00397D4E"/>
    <w:rsid w:val="00397E09"/>
    <w:rsid w:val="00397E14"/>
    <w:rsid w:val="003A0051"/>
    <w:rsid w:val="003A01EC"/>
    <w:rsid w:val="003A0495"/>
    <w:rsid w:val="003A0597"/>
    <w:rsid w:val="003A0C99"/>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3154"/>
    <w:rsid w:val="003A3411"/>
    <w:rsid w:val="003A3443"/>
    <w:rsid w:val="003A488D"/>
    <w:rsid w:val="003A4C56"/>
    <w:rsid w:val="003A54EC"/>
    <w:rsid w:val="003A56AE"/>
    <w:rsid w:val="003A60AD"/>
    <w:rsid w:val="003A614B"/>
    <w:rsid w:val="003A6299"/>
    <w:rsid w:val="003A665E"/>
    <w:rsid w:val="003A6DF2"/>
    <w:rsid w:val="003A6E1C"/>
    <w:rsid w:val="003A70AE"/>
    <w:rsid w:val="003A72C1"/>
    <w:rsid w:val="003A7473"/>
    <w:rsid w:val="003A79CF"/>
    <w:rsid w:val="003A7C80"/>
    <w:rsid w:val="003A7DCB"/>
    <w:rsid w:val="003B07F6"/>
    <w:rsid w:val="003B0881"/>
    <w:rsid w:val="003B092D"/>
    <w:rsid w:val="003B0A1B"/>
    <w:rsid w:val="003B1275"/>
    <w:rsid w:val="003B150B"/>
    <w:rsid w:val="003B154C"/>
    <w:rsid w:val="003B1C84"/>
    <w:rsid w:val="003B22C7"/>
    <w:rsid w:val="003B24D4"/>
    <w:rsid w:val="003B296F"/>
    <w:rsid w:val="003B2F12"/>
    <w:rsid w:val="003B33B2"/>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FF5"/>
    <w:rsid w:val="003C1549"/>
    <w:rsid w:val="003C17F0"/>
    <w:rsid w:val="003C18E4"/>
    <w:rsid w:val="003C1BF8"/>
    <w:rsid w:val="003C1E31"/>
    <w:rsid w:val="003C2055"/>
    <w:rsid w:val="003C26B9"/>
    <w:rsid w:val="003C26D9"/>
    <w:rsid w:val="003C2D4B"/>
    <w:rsid w:val="003C321E"/>
    <w:rsid w:val="003C349E"/>
    <w:rsid w:val="003C34DB"/>
    <w:rsid w:val="003C356B"/>
    <w:rsid w:val="003C35A6"/>
    <w:rsid w:val="003C3CE0"/>
    <w:rsid w:val="003C3D54"/>
    <w:rsid w:val="003C4083"/>
    <w:rsid w:val="003C48EC"/>
    <w:rsid w:val="003C4A4F"/>
    <w:rsid w:val="003C4BF2"/>
    <w:rsid w:val="003C506B"/>
    <w:rsid w:val="003C55BA"/>
    <w:rsid w:val="003C5BF2"/>
    <w:rsid w:val="003C5CBB"/>
    <w:rsid w:val="003C5D55"/>
    <w:rsid w:val="003C5FA5"/>
    <w:rsid w:val="003C602D"/>
    <w:rsid w:val="003C6699"/>
    <w:rsid w:val="003C67AC"/>
    <w:rsid w:val="003C6813"/>
    <w:rsid w:val="003C6C3E"/>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3F6"/>
    <w:rsid w:val="003D1712"/>
    <w:rsid w:val="003D17DD"/>
    <w:rsid w:val="003D1F5B"/>
    <w:rsid w:val="003D1FA6"/>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B25"/>
    <w:rsid w:val="003D4BE3"/>
    <w:rsid w:val="003D5302"/>
    <w:rsid w:val="003D613B"/>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93C"/>
    <w:rsid w:val="003E2FF5"/>
    <w:rsid w:val="003E33FC"/>
    <w:rsid w:val="003E34E4"/>
    <w:rsid w:val="003E3939"/>
    <w:rsid w:val="003E3B8C"/>
    <w:rsid w:val="003E3E18"/>
    <w:rsid w:val="003E4017"/>
    <w:rsid w:val="003E45C8"/>
    <w:rsid w:val="003E548C"/>
    <w:rsid w:val="003E5555"/>
    <w:rsid w:val="003E555A"/>
    <w:rsid w:val="003E566C"/>
    <w:rsid w:val="003E572F"/>
    <w:rsid w:val="003E5BCC"/>
    <w:rsid w:val="003E5D27"/>
    <w:rsid w:val="003E618E"/>
    <w:rsid w:val="003E6205"/>
    <w:rsid w:val="003E665F"/>
    <w:rsid w:val="003E6A67"/>
    <w:rsid w:val="003E75D7"/>
    <w:rsid w:val="003E7F5A"/>
    <w:rsid w:val="003F0328"/>
    <w:rsid w:val="003F03AC"/>
    <w:rsid w:val="003F03B8"/>
    <w:rsid w:val="003F0772"/>
    <w:rsid w:val="003F0916"/>
    <w:rsid w:val="003F09FB"/>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2FD2"/>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753"/>
    <w:rsid w:val="003F77C2"/>
    <w:rsid w:val="003F781B"/>
    <w:rsid w:val="003F78F8"/>
    <w:rsid w:val="003F7A9D"/>
    <w:rsid w:val="0040063A"/>
    <w:rsid w:val="00400924"/>
    <w:rsid w:val="004009F3"/>
    <w:rsid w:val="00400A20"/>
    <w:rsid w:val="00401063"/>
    <w:rsid w:val="00401160"/>
    <w:rsid w:val="004015AC"/>
    <w:rsid w:val="00401702"/>
    <w:rsid w:val="00401DA7"/>
    <w:rsid w:val="00401F46"/>
    <w:rsid w:val="0040208F"/>
    <w:rsid w:val="004023C1"/>
    <w:rsid w:val="00402476"/>
    <w:rsid w:val="0040280C"/>
    <w:rsid w:val="00402834"/>
    <w:rsid w:val="004028AE"/>
    <w:rsid w:val="00402BC6"/>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7028"/>
    <w:rsid w:val="0040714B"/>
    <w:rsid w:val="00407196"/>
    <w:rsid w:val="004071A5"/>
    <w:rsid w:val="00407921"/>
    <w:rsid w:val="00407A46"/>
    <w:rsid w:val="00407ADD"/>
    <w:rsid w:val="0041026F"/>
    <w:rsid w:val="00410694"/>
    <w:rsid w:val="00410D3F"/>
    <w:rsid w:val="00411765"/>
    <w:rsid w:val="00411992"/>
    <w:rsid w:val="00411B5F"/>
    <w:rsid w:val="00412057"/>
    <w:rsid w:val="004120CD"/>
    <w:rsid w:val="00412361"/>
    <w:rsid w:val="00412608"/>
    <w:rsid w:val="0041260A"/>
    <w:rsid w:val="00412670"/>
    <w:rsid w:val="004126C6"/>
    <w:rsid w:val="00412AE3"/>
    <w:rsid w:val="00412B22"/>
    <w:rsid w:val="00412DF5"/>
    <w:rsid w:val="00412F1D"/>
    <w:rsid w:val="0041311A"/>
    <w:rsid w:val="004133B2"/>
    <w:rsid w:val="0041403F"/>
    <w:rsid w:val="004148A6"/>
    <w:rsid w:val="00414904"/>
    <w:rsid w:val="00414938"/>
    <w:rsid w:val="00414C02"/>
    <w:rsid w:val="00414D79"/>
    <w:rsid w:val="00414DB7"/>
    <w:rsid w:val="00414F13"/>
    <w:rsid w:val="004152B5"/>
    <w:rsid w:val="00415B17"/>
    <w:rsid w:val="00415D62"/>
    <w:rsid w:val="004165DD"/>
    <w:rsid w:val="00416DE2"/>
    <w:rsid w:val="00416FBF"/>
    <w:rsid w:val="004173CD"/>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3F5"/>
    <w:rsid w:val="00425977"/>
    <w:rsid w:val="00425D04"/>
    <w:rsid w:val="00425D82"/>
    <w:rsid w:val="00425E7E"/>
    <w:rsid w:val="0042627F"/>
    <w:rsid w:val="00426322"/>
    <w:rsid w:val="00426880"/>
    <w:rsid w:val="004268D6"/>
    <w:rsid w:val="00426F9D"/>
    <w:rsid w:val="0042711A"/>
    <w:rsid w:val="00427387"/>
    <w:rsid w:val="00427408"/>
    <w:rsid w:val="00427780"/>
    <w:rsid w:val="0043021D"/>
    <w:rsid w:val="004308CB"/>
    <w:rsid w:val="00430A7C"/>
    <w:rsid w:val="00430B5D"/>
    <w:rsid w:val="00430D19"/>
    <w:rsid w:val="00430D46"/>
    <w:rsid w:val="004315FB"/>
    <w:rsid w:val="00431A25"/>
    <w:rsid w:val="00431DAA"/>
    <w:rsid w:val="00431F8A"/>
    <w:rsid w:val="00432650"/>
    <w:rsid w:val="00432DA9"/>
    <w:rsid w:val="00432EEB"/>
    <w:rsid w:val="00433E80"/>
    <w:rsid w:val="00433EA5"/>
    <w:rsid w:val="004344CC"/>
    <w:rsid w:val="004344F8"/>
    <w:rsid w:val="00434602"/>
    <w:rsid w:val="0043470B"/>
    <w:rsid w:val="00434BE8"/>
    <w:rsid w:val="00434F17"/>
    <w:rsid w:val="00435867"/>
    <w:rsid w:val="00435BE5"/>
    <w:rsid w:val="0043631B"/>
    <w:rsid w:val="00436C9A"/>
    <w:rsid w:val="00436D10"/>
    <w:rsid w:val="00437118"/>
    <w:rsid w:val="004374BE"/>
    <w:rsid w:val="0043765C"/>
    <w:rsid w:val="00437A68"/>
    <w:rsid w:val="00437A6D"/>
    <w:rsid w:val="00437C35"/>
    <w:rsid w:val="004404B8"/>
    <w:rsid w:val="00440C66"/>
    <w:rsid w:val="0044109F"/>
    <w:rsid w:val="00441321"/>
    <w:rsid w:val="00441436"/>
    <w:rsid w:val="00441836"/>
    <w:rsid w:val="00441A8C"/>
    <w:rsid w:val="00441D98"/>
    <w:rsid w:val="00441EE7"/>
    <w:rsid w:val="00441F22"/>
    <w:rsid w:val="00442102"/>
    <w:rsid w:val="004428E9"/>
    <w:rsid w:val="00442A34"/>
    <w:rsid w:val="00442F31"/>
    <w:rsid w:val="00443080"/>
    <w:rsid w:val="004430BC"/>
    <w:rsid w:val="00443904"/>
    <w:rsid w:val="00443B55"/>
    <w:rsid w:val="00443E8C"/>
    <w:rsid w:val="004441F3"/>
    <w:rsid w:val="0044445E"/>
    <w:rsid w:val="0044446B"/>
    <w:rsid w:val="00444497"/>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76F2"/>
    <w:rsid w:val="00447978"/>
    <w:rsid w:val="00447A08"/>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613"/>
    <w:rsid w:val="00453E09"/>
    <w:rsid w:val="00453FCE"/>
    <w:rsid w:val="004543C2"/>
    <w:rsid w:val="0045475B"/>
    <w:rsid w:val="0045477B"/>
    <w:rsid w:val="00454C15"/>
    <w:rsid w:val="00454E23"/>
    <w:rsid w:val="004553B0"/>
    <w:rsid w:val="004561A8"/>
    <w:rsid w:val="0045627D"/>
    <w:rsid w:val="004566A1"/>
    <w:rsid w:val="004567AC"/>
    <w:rsid w:val="00457037"/>
    <w:rsid w:val="004573B9"/>
    <w:rsid w:val="00457499"/>
    <w:rsid w:val="00457C26"/>
    <w:rsid w:val="00457E97"/>
    <w:rsid w:val="00457FE9"/>
    <w:rsid w:val="00460471"/>
    <w:rsid w:val="004606D1"/>
    <w:rsid w:val="00460E21"/>
    <w:rsid w:val="0046106C"/>
    <w:rsid w:val="004610B1"/>
    <w:rsid w:val="0046132D"/>
    <w:rsid w:val="004615F9"/>
    <w:rsid w:val="00461820"/>
    <w:rsid w:val="00461A7C"/>
    <w:rsid w:val="00461CC8"/>
    <w:rsid w:val="004620D5"/>
    <w:rsid w:val="00462321"/>
    <w:rsid w:val="004623F5"/>
    <w:rsid w:val="004624E0"/>
    <w:rsid w:val="00462978"/>
    <w:rsid w:val="00462E40"/>
    <w:rsid w:val="00463276"/>
    <w:rsid w:val="00463CBB"/>
    <w:rsid w:val="00464360"/>
    <w:rsid w:val="004643F9"/>
    <w:rsid w:val="0046444F"/>
    <w:rsid w:val="00464790"/>
    <w:rsid w:val="004648FF"/>
    <w:rsid w:val="00464DF8"/>
    <w:rsid w:val="0046528F"/>
    <w:rsid w:val="0046560E"/>
    <w:rsid w:val="00465ED3"/>
    <w:rsid w:val="00466382"/>
    <w:rsid w:val="00466524"/>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49A"/>
    <w:rsid w:val="0047183E"/>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6044"/>
    <w:rsid w:val="00476310"/>
    <w:rsid w:val="00476384"/>
    <w:rsid w:val="00476A1A"/>
    <w:rsid w:val="00476B67"/>
    <w:rsid w:val="00476EFC"/>
    <w:rsid w:val="00477055"/>
    <w:rsid w:val="00477138"/>
    <w:rsid w:val="004779DF"/>
    <w:rsid w:val="00477B2C"/>
    <w:rsid w:val="00480113"/>
    <w:rsid w:val="00480279"/>
    <w:rsid w:val="0048059D"/>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F49"/>
    <w:rsid w:val="00485498"/>
    <w:rsid w:val="00485C11"/>
    <w:rsid w:val="00485C33"/>
    <w:rsid w:val="00485FA0"/>
    <w:rsid w:val="00485FBA"/>
    <w:rsid w:val="004860E1"/>
    <w:rsid w:val="004865EB"/>
    <w:rsid w:val="00486818"/>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B3"/>
    <w:rsid w:val="00492215"/>
    <w:rsid w:val="0049241A"/>
    <w:rsid w:val="00492586"/>
    <w:rsid w:val="00492621"/>
    <w:rsid w:val="00492706"/>
    <w:rsid w:val="004928E6"/>
    <w:rsid w:val="00492BDF"/>
    <w:rsid w:val="00492E55"/>
    <w:rsid w:val="0049302A"/>
    <w:rsid w:val="00493158"/>
    <w:rsid w:val="004931FF"/>
    <w:rsid w:val="004935C4"/>
    <w:rsid w:val="00493BD9"/>
    <w:rsid w:val="00494700"/>
    <w:rsid w:val="00494A63"/>
    <w:rsid w:val="00495167"/>
    <w:rsid w:val="004951DC"/>
    <w:rsid w:val="00495625"/>
    <w:rsid w:val="00495A7E"/>
    <w:rsid w:val="00495D54"/>
    <w:rsid w:val="00496709"/>
    <w:rsid w:val="004967B3"/>
    <w:rsid w:val="00496EC2"/>
    <w:rsid w:val="00497934"/>
    <w:rsid w:val="00497ACA"/>
    <w:rsid w:val="00497B26"/>
    <w:rsid w:val="00497EF9"/>
    <w:rsid w:val="004A015D"/>
    <w:rsid w:val="004A0670"/>
    <w:rsid w:val="004A12C0"/>
    <w:rsid w:val="004A1603"/>
    <w:rsid w:val="004A1BEC"/>
    <w:rsid w:val="004A1CB5"/>
    <w:rsid w:val="004A1EF9"/>
    <w:rsid w:val="004A21A0"/>
    <w:rsid w:val="004A256A"/>
    <w:rsid w:val="004A31A6"/>
    <w:rsid w:val="004A3704"/>
    <w:rsid w:val="004A3BB2"/>
    <w:rsid w:val="004A3F33"/>
    <w:rsid w:val="004A3FA4"/>
    <w:rsid w:val="004A4343"/>
    <w:rsid w:val="004A4F09"/>
    <w:rsid w:val="004A519E"/>
    <w:rsid w:val="004A51EA"/>
    <w:rsid w:val="004A52CC"/>
    <w:rsid w:val="004A5740"/>
    <w:rsid w:val="004A5884"/>
    <w:rsid w:val="004A5E8D"/>
    <w:rsid w:val="004A6558"/>
    <w:rsid w:val="004A6766"/>
    <w:rsid w:val="004A6830"/>
    <w:rsid w:val="004A719C"/>
    <w:rsid w:val="004A71E7"/>
    <w:rsid w:val="004A72BC"/>
    <w:rsid w:val="004A7382"/>
    <w:rsid w:val="004A73A1"/>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D19"/>
    <w:rsid w:val="004B33B6"/>
    <w:rsid w:val="004B3489"/>
    <w:rsid w:val="004B3659"/>
    <w:rsid w:val="004B397B"/>
    <w:rsid w:val="004B3A1A"/>
    <w:rsid w:val="004B3CD9"/>
    <w:rsid w:val="004B3EAC"/>
    <w:rsid w:val="004B4238"/>
    <w:rsid w:val="004B42FA"/>
    <w:rsid w:val="004B43FF"/>
    <w:rsid w:val="004B481E"/>
    <w:rsid w:val="004B4C9C"/>
    <w:rsid w:val="004B5170"/>
    <w:rsid w:val="004B52B5"/>
    <w:rsid w:val="004B537E"/>
    <w:rsid w:val="004B53EB"/>
    <w:rsid w:val="004B5D42"/>
    <w:rsid w:val="004B5EEC"/>
    <w:rsid w:val="004B66C7"/>
    <w:rsid w:val="004B69BF"/>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50C"/>
    <w:rsid w:val="004C76F6"/>
    <w:rsid w:val="004C7E51"/>
    <w:rsid w:val="004C7E8E"/>
    <w:rsid w:val="004D0618"/>
    <w:rsid w:val="004D0879"/>
    <w:rsid w:val="004D0A26"/>
    <w:rsid w:val="004D0B73"/>
    <w:rsid w:val="004D0F7B"/>
    <w:rsid w:val="004D1035"/>
    <w:rsid w:val="004D182D"/>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D7FDC"/>
    <w:rsid w:val="004E004F"/>
    <w:rsid w:val="004E01F3"/>
    <w:rsid w:val="004E0506"/>
    <w:rsid w:val="004E0589"/>
    <w:rsid w:val="004E0688"/>
    <w:rsid w:val="004E0CA3"/>
    <w:rsid w:val="004E0CAF"/>
    <w:rsid w:val="004E0ECE"/>
    <w:rsid w:val="004E1279"/>
    <w:rsid w:val="004E14A9"/>
    <w:rsid w:val="004E1665"/>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63"/>
    <w:rsid w:val="004F29B8"/>
    <w:rsid w:val="004F2B1F"/>
    <w:rsid w:val="004F3889"/>
    <w:rsid w:val="004F46DE"/>
    <w:rsid w:val="004F4D50"/>
    <w:rsid w:val="004F4F0B"/>
    <w:rsid w:val="004F52B6"/>
    <w:rsid w:val="004F5612"/>
    <w:rsid w:val="004F5B68"/>
    <w:rsid w:val="004F5B74"/>
    <w:rsid w:val="004F5BF1"/>
    <w:rsid w:val="004F5EDF"/>
    <w:rsid w:val="004F6147"/>
    <w:rsid w:val="004F63BA"/>
    <w:rsid w:val="004F6529"/>
    <w:rsid w:val="004F66A8"/>
    <w:rsid w:val="004F673F"/>
    <w:rsid w:val="004F68A2"/>
    <w:rsid w:val="004F6949"/>
    <w:rsid w:val="004F6BD4"/>
    <w:rsid w:val="004F70B1"/>
    <w:rsid w:val="004F7103"/>
    <w:rsid w:val="004F73C3"/>
    <w:rsid w:val="004F772C"/>
    <w:rsid w:val="004F7B72"/>
    <w:rsid w:val="004F7C9B"/>
    <w:rsid w:val="004F7DCF"/>
    <w:rsid w:val="0050010D"/>
    <w:rsid w:val="005003D0"/>
    <w:rsid w:val="005005B8"/>
    <w:rsid w:val="00500815"/>
    <w:rsid w:val="00500B7F"/>
    <w:rsid w:val="00500CC2"/>
    <w:rsid w:val="00501066"/>
    <w:rsid w:val="00502440"/>
    <w:rsid w:val="005029E1"/>
    <w:rsid w:val="00502FE4"/>
    <w:rsid w:val="00503220"/>
    <w:rsid w:val="00503381"/>
    <w:rsid w:val="005033D2"/>
    <w:rsid w:val="00503521"/>
    <w:rsid w:val="0050373B"/>
    <w:rsid w:val="00503B71"/>
    <w:rsid w:val="0050419E"/>
    <w:rsid w:val="00504417"/>
    <w:rsid w:val="0050443D"/>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FAB"/>
    <w:rsid w:val="005148C7"/>
    <w:rsid w:val="00514FE0"/>
    <w:rsid w:val="005152B6"/>
    <w:rsid w:val="005152FC"/>
    <w:rsid w:val="00515650"/>
    <w:rsid w:val="005157F5"/>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428"/>
    <w:rsid w:val="005255A8"/>
    <w:rsid w:val="005255B6"/>
    <w:rsid w:val="0052585E"/>
    <w:rsid w:val="00525EA5"/>
    <w:rsid w:val="00525EAD"/>
    <w:rsid w:val="005262F0"/>
    <w:rsid w:val="005268A7"/>
    <w:rsid w:val="005276EA"/>
    <w:rsid w:val="00527A2D"/>
    <w:rsid w:val="00527BA3"/>
    <w:rsid w:val="00527D82"/>
    <w:rsid w:val="00527DD2"/>
    <w:rsid w:val="00527E78"/>
    <w:rsid w:val="00530264"/>
    <w:rsid w:val="00530982"/>
    <w:rsid w:val="00530B6E"/>
    <w:rsid w:val="00530B9F"/>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345"/>
    <w:rsid w:val="0053463A"/>
    <w:rsid w:val="005352B0"/>
    <w:rsid w:val="0053532A"/>
    <w:rsid w:val="00535D2A"/>
    <w:rsid w:val="00535DC8"/>
    <w:rsid w:val="00535E9F"/>
    <w:rsid w:val="00535EDB"/>
    <w:rsid w:val="00536007"/>
    <w:rsid w:val="00536683"/>
    <w:rsid w:val="005377A1"/>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33"/>
    <w:rsid w:val="005460D5"/>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2C"/>
    <w:rsid w:val="005549B6"/>
    <w:rsid w:val="00555192"/>
    <w:rsid w:val="0055597C"/>
    <w:rsid w:val="00555F97"/>
    <w:rsid w:val="005562DE"/>
    <w:rsid w:val="005563F1"/>
    <w:rsid w:val="0055668F"/>
    <w:rsid w:val="00556744"/>
    <w:rsid w:val="00556C10"/>
    <w:rsid w:val="005572EF"/>
    <w:rsid w:val="00557B91"/>
    <w:rsid w:val="00557E4B"/>
    <w:rsid w:val="00557FE4"/>
    <w:rsid w:val="00560029"/>
    <w:rsid w:val="005600CD"/>
    <w:rsid w:val="00560274"/>
    <w:rsid w:val="00560911"/>
    <w:rsid w:val="00560BCC"/>
    <w:rsid w:val="005612FA"/>
    <w:rsid w:val="00561323"/>
    <w:rsid w:val="005613BF"/>
    <w:rsid w:val="00561623"/>
    <w:rsid w:val="0056162A"/>
    <w:rsid w:val="00561C12"/>
    <w:rsid w:val="005627D8"/>
    <w:rsid w:val="00562E81"/>
    <w:rsid w:val="0056374C"/>
    <w:rsid w:val="00563B0D"/>
    <w:rsid w:val="00563B88"/>
    <w:rsid w:val="00563C9F"/>
    <w:rsid w:val="00563CD2"/>
    <w:rsid w:val="00563F15"/>
    <w:rsid w:val="00564820"/>
    <w:rsid w:val="00564D11"/>
    <w:rsid w:val="00564E2F"/>
    <w:rsid w:val="00565276"/>
    <w:rsid w:val="005652CE"/>
    <w:rsid w:val="0056595B"/>
    <w:rsid w:val="00565A3E"/>
    <w:rsid w:val="00565C65"/>
    <w:rsid w:val="00565D0D"/>
    <w:rsid w:val="005667F4"/>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691"/>
    <w:rsid w:val="00575744"/>
    <w:rsid w:val="00575FF2"/>
    <w:rsid w:val="00576926"/>
    <w:rsid w:val="00576F58"/>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303A"/>
    <w:rsid w:val="005831F5"/>
    <w:rsid w:val="005836F1"/>
    <w:rsid w:val="0058375F"/>
    <w:rsid w:val="00583944"/>
    <w:rsid w:val="005839EA"/>
    <w:rsid w:val="00584853"/>
    <w:rsid w:val="00585087"/>
    <w:rsid w:val="0058523C"/>
    <w:rsid w:val="00585370"/>
    <w:rsid w:val="00585436"/>
    <w:rsid w:val="0058560C"/>
    <w:rsid w:val="00585630"/>
    <w:rsid w:val="00585772"/>
    <w:rsid w:val="0058581E"/>
    <w:rsid w:val="00585820"/>
    <w:rsid w:val="00585C44"/>
    <w:rsid w:val="00585C62"/>
    <w:rsid w:val="00586579"/>
    <w:rsid w:val="005865CA"/>
    <w:rsid w:val="00586738"/>
    <w:rsid w:val="00586771"/>
    <w:rsid w:val="005867DA"/>
    <w:rsid w:val="0058690C"/>
    <w:rsid w:val="00587781"/>
    <w:rsid w:val="00587A13"/>
    <w:rsid w:val="00587A62"/>
    <w:rsid w:val="00587CEF"/>
    <w:rsid w:val="0059013E"/>
    <w:rsid w:val="005910EB"/>
    <w:rsid w:val="0059139D"/>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C7D"/>
    <w:rsid w:val="00593F98"/>
    <w:rsid w:val="00594240"/>
    <w:rsid w:val="005942BF"/>
    <w:rsid w:val="005943C8"/>
    <w:rsid w:val="00594C86"/>
    <w:rsid w:val="00594E9C"/>
    <w:rsid w:val="00594FE8"/>
    <w:rsid w:val="005950F2"/>
    <w:rsid w:val="0059538D"/>
    <w:rsid w:val="00595534"/>
    <w:rsid w:val="005957BC"/>
    <w:rsid w:val="005960D9"/>
    <w:rsid w:val="005961AB"/>
    <w:rsid w:val="005962DE"/>
    <w:rsid w:val="00596A4E"/>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8A"/>
    <w:rsid w:val="005A34C3"/>
    <w:rsid w:val="005A36C3"/>
    <w:rsid w:val="005A3A84"/>
    <w:rsid w:val="005A407A"/>
    <w:rsid w:val="005A40AC"/>
    <w:rsid w:val="005A4250"/>
    <w:rsid w:val="005A4503"/>
    <w:rsid w:val="005A45F3"/>
    <w:rsid w:val="005A4BA9"/>
    <w:rsid w:val="005A5044"/>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A7BD0"/>
    <w:rsid w:val="005B00BE"/>
    <w:rsid w:val="005B0156"/>
    <w:rsid w:val="005B02F3"/>
    <w:rsid w:val="005B05B4"/>
    <w:rsid w:val="005B08F3"/>
    <w:rsid w:val="005B09E4"/>
    <w:rsid w:val="005B0C0C"/>
    <w:rsid w:val="005B0DE2"/>
    <w:rsid w:val="005B14F2"/>
    <w:rsid w:val="005B1604"/>
    <w:rsid w:val="005B166E"/>
    <w:rsid w:val="005B2308"/>
    <w:rsid w:val="005B2498"/>
    <w:rsid w:val="005B280B"/>
    <w:rsid w:val="005B2D2F"/>
    <w:rsid w:val="005B34A3"/>
    <w:rsid w:val="005B38A1"/>
    <w:rsid w:val="005B39AE"/>
    <w:rsid w:val="005B3A88"/>
    <w:rsid w:val="005B3B07"/>
    <w:rsid w:val="005B3BDB"/>
    <w:rsid w:val="005B3E73"/>
    <w:rsid w:val="005B4900"/>
    <w:rsid w:val="005B5534"/>
    <w:rsid w:val="005B61DC"/>
    <w:rsid w:val="005B62D7"/>
    <w:rsid w:val="005B6921"/>
    <w:rsid w:val="005B6D62"/>
    <w:rsid w:val="005B6E7B"/>
    <w:rsid w:val="005B6F34"/>
    <w:rsid w:val="005B7104"/>
    <w:rsid w:val="005B713B"/>
    <w:rsid w:val="005B7900"/>
    <w:rsid w:val="005C0017"/>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D6"/>
    <w:rsid w:val="005C49FC"/>
    <w:rsid w:val="005C4AB0"/>
    <w:rsid w:val="005C4BD2"/>
    <w:rsid w:val="005C5AC4"/>
    <w:rsid w:val="005C5DBB"/>
    <w:rsid w:val="005C5F0B"/>
    <w:rsid w:val="005C5F21"/>
    <w:rsid w:val="005C60E1"/>
    <w:rsid w:val="005C6264"/>
    <w:rsid w:val="005C702B"/>
    <w:rsid w:val="005C7238"/>
    <w:rsid w:val="005C7364"/>
    <w:rsid w:val="005C75A6"/>
    <w:rsid w:val="005C767A"/>
    <w:rsid w:val="005C79FD"/>
    <w:rsid w:val="005D024D"/>
    <w:rsid w:val="005D0268"/>
    <w:rsid w:val="005D0418"/>
    <w:rsid w:val="005D0621"/>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3BE8"/>
    <w:rsid w:val="005D3DF4"/>
    <w:rsid w:val="005D41D4"/>
    <w:rsid w:val="005D44C6"/>
    <w:rsid w:val="005D45A9"/>
    <w:rsid w:val="005D46CB"/>
    <w:rsid w:val="005D4D74"/>
    <w:rsid w:val="005D55C5"/>
    <w:rsid w:val="005D561C"/>
    <w:rsid w:val="005D57D9"/>
    <w:rsid w:val="005D5CBD"/>
    <w:rsid w:val="005D61CE"/>
    <w:rsid w:val="005D66E1"/>
    <w:rsid w:val="005D6BA3"/>
    <w:rsid w:val="005D6CB0"/>
    <w:rsid w:val="005D7269"/>
    <w:rsid w:val="005D737B"/>
    <w:rsid w:val="005D737E"/>
    <w:rsid w:val="005D7493"/>
    <w:rsid w:val="005D756E"/>
    <w:rsid w:val="005D7804"/>
    <w:rsid w:val="005D7D93"/>
    <w:rsid w:val="005D7FC2"/>
    <w:rsid w:val="005E047C"/>
    <w:rsid w:val="005E0653"/>
    <w:rsid w:val="005E0726"/>
    <w:rsid w:val="005E0AF2"/>
    <w:rsid w:val="005E125C"/>
    <w:rsid w:val="005E167B"/>
    <w:rsid w:val="005E196A"/>
    <w:rsid w:val="005E1D7E"/>
    <w:rsid w:val="005E25E1"/>
    <w:rsid w:val="005E2735"/>
    <w:rsid w:val="005E28D1"/>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0F"/>
    <w:rsid w:val="005F01A7"/>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124"/>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8B0"/>
    <w:rsid w:val="00600966"/>
    <w:rsid w:val="00600A46"/>
    <w:rsid w:val="00601C20"/>
    <w:rsid w:val="00601DDF"/>
    <w:rsid w:val="0060228C"/>
    <w:rsid w:val="00602616"/>
    <w:rsid w:val="00602FEC"/>
    <w:rsid w:val="00603109"/>
    <w:rsid w:val="006033AC"/>
    <w:rsid w:val="00603AE6"/>
    <w:rsid w:val="00603E46"/>
    <w:rsid w:val="00604A7A"/>
    <w:rsid w:val="00604CB4"/>
    <w:rsid w:val="0060566B"/>
    <w:rsid w:val="006057B2"/>
    <w:rsid w:val="00605975"/>
    <w:rsid w:val="00605E92"/>
    <w:rsid w:val="00605F32"/>
    <w:rsid w:val="00606558"/>
    <w:rsid w:val="0060656F"/>
    <w:rsid w:val="00606FCD"/>
    <w:rsid w:val="00607318"/>
    <w:rsid w:val="00607ABE"/>
    <w:rsid w:val="00607B18"/>
    <w:rsid w:val="00607B3D"/>
    <w:rsid w:val="00607B98"/>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B39"/>
    <w:rsid w:val="00613BA7"/>
    <w:rsid w:val="00613C54"/>
    <w:rsid w:val="00613FC7"/>
    <w:rsid w:val="00614061"/>
    <w:rsid w:val="006140BC"/>
    <w:rsid w:val="006143B5"/>
    <w:rsid w:val="00614B82"/>
    <w:rsid w:val="00615208"/>
    <w:rsid w:val="006159DC"/>
    <w:rsid w:val="00615A76"/>
    <w:rsid w:val="00616227"/>
    <w:rsid w:val="00616720"/>
    <w:rsid w:val="006169DE"/>
    <w:rsid w:val="00617110"/>
    <w:rsid w:val="0061730F"/>
    <w:rsid w:val="00617552"/>
    <w:rsid w:val="006175B8"/>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95F"/>
    <w:rsid w:val="00633CAA"/>
    <w:rsid w:val="00633D17"/>
    <w:rsid w:val="00633E7A"/>
    <w:rsid w:val="00634020"/>
    <w:rsid w:val="006341EC"/>
    <w:rsid w:val="00634817"/>
    <w:rsid w:val="00634F66"/>
    <w:rsid w:val="006354D7"/>
    <w:rsid w:val="00635597"/>
    <w:rsid w:val="0063597E"/>
    <w:rsid w:val="00635B9B"/>
    <w:rsid w:val="00635C20"/>
    <w:rsid w:val="006364C0"/>
    <w:rsid w:val="00636B8A"/>
    <w:rsid w:val="00636D1D"/>
    <w:rsid w:val="006377EC"/>
    <w:rsid w:val="00637810"/>
    <w:rsid w:val="00637C08"/>
    <w:rsid w:val="006403F4"/>
    <w:rsid w:val="00640817"/>
    <w:rsid w:val="006418B6"/>
    <w:rsid w:val="00641922"/>
    <w:rsid w:val="00641DF8"/>
    <w:rsid w:val="00642AA9"/>
    <w:rsid w:val="00642EC2"/>
    <w:rsid w:val="006438C6"/>
    <w:rsid w:val="006439F5"/>
    <w:rsid w:val="00643A97"/>
    <w:rsid w:val="00643F9D"/>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644"/>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6DD8"/>
    <w:rsid w:val="00657846"/>
    <w:rsid w:val="00657D82"/>
    <w:rsid w:val="006601B6"/>
    <w:rsid w:val="0066033B"/>
    <w:rsid w:val="00660476"/>
    <w:rsid w:val="00660959"/>
    <w:rsid w:val="00660A28"/>
    <w:rsid w:val="00660C7F"/>
    <w:rsid w:val="00660FB7"/>
    <w:rsid w:val="006612CF"/>
    <w:rsid w:val="006616A9"/>
    <w:rsid w:val="006618B4"/>
    <w:rsid w:val="00661B55"/>
    <w:rsid w:val="00662446"/>
    <w:rsid w:val="0066264F"/>
    <w:rsid w:val="0066286B"/>
    <w:rsid w:val="006628E8"/>
    <w:rsid w:val="00662D8A"/>
    <w:rsid w:val="00662F9D"/>
    <w:rsid w:val="006638F9"/>
    <w:rsid w:val="00664462"/>
    <w:rsid w:val="00664871"/>
    <w:rsid w:val="00664B69"/>
    <w:rsid w:val="00664BCD"/>
    <w:rsid w:val="00664ED2"/>
    <w:rsid w:val="00664F9C"/>
    <w:rsid w:val="00665351"/>
    <w:rsid w:val="00665472"/>
    <w:rsid w:val="006657CA"/>
    <w:rsid w:val="006658E0"/>
    <w:rsid w:val="00665BF0"/>
    <w:rsid w:val="00665BFC"/>
    <w:rsid w:val="00665DA1"/>
    <w:rsid w:val="00665F57"/>
    <w:rsid w:val="006670E8"/>
    <w:rsid w:val="00667938"/>
    <w:rsid w:val="00667A5B"/>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2E0B"/>
    <w:rsid w:val="0068313F"/>
    <w:rsid w:val="00683255"/>
    <w:rsid w:val="006832B2"/>
    <w:rsid w:val="006835DC"/>
    <w:rsid w:val="00684532"/>
    <w:rsid w:val="0068471D"/>
    <w:rsid w:val="00684F79"/>
    <w:rsid w:val="006850A9"/>
    <w:rsid w:val="00685674"/>
    <w:rsid w:val="00685723"/>
    <w:rsid w:val="006858F3"/>
    <w:rsid w:val="00685CD8"/>
    <w:rsid w:val="0068618D"/>
    <w:rsid w:val="0068628A"/>
    <w:rsid w:val="006867BE"/>
    <w:rsid w:val="00687AAE"/>
    <w:rsid w:val="00687C17"/>
    <w:rsid w:val="00687C92"/>
    <w:rsid w:val="00687DAE"/>
    <w:rsid w:val="00687E0F"/>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A73"/>
    <w:rsid w:val="00697BAE"/>
    <w:rsid w:val="006A00C9"/>
    <w:rsid w:val="006A05A9"/>
    <w:rsid w:val="006A082B"/>
    <w:rsid w:val="006A087E"/>
    <w:rsid w:val="006A0C84"/>
    <w:rsid w:val="006A0CA6"/>
    <w:rsid w:val="006A0DD7"/>
    <w:rsid w:val="006A14CB"/>
    <w:rsid w:val="006A18E5"/>
    <w:rsid w:val="006A23CD"/>
    <w:rsid w:val="006A23FE"/>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CE1"/>
    <w:rsid w:val="006A5322"/>
    <w:rsid w:val="006A5510"/>
    <w:rsid w:val="006A57DA"/>
    <w:rsid w:val="006A5A9B"/>
    <w:rsid w:val="006A62CA"/>
    <w:rsid w:val="006A6574"/>
    <w:rsid w:val="006A6F57"/>
    <w:rsid w:val="006A7269"/>
    <w:rsid w:val="006A74B7"/>
    <w:rsid w:val="006A74CD"/>
    <w:rsid w:val="006A74E6"/>
    <w:rsid w:val="006A75FA"/>
    <w:rsid w:val="006A76B3"/>
    <w:rsid w:val="006A77AE"/>
    <w:rsid w:val="006A7BAE"/>
    <w:rsid w:val="006A7C61"/>
    <w:rsid w:val="006B001D"/>
    <w:rsid w:val="006B0155"/>
    <w:rsid w:val="006B02E4"/>
    <w:rsid w:val="006B0356"/>
    <w:rsid w:val="006B03C5"/>
    <w:rsid w:val="006B057F"/>
    <w:rsid w:val="006B060E"/>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3EE0"/>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B5E"/>
    <w:rsid w:val="006C2CCE"/>
    <w:rsid w:val="006C3122"/>
    <w:rsid w:val="006C3670"/>
    <w:rsid w:val="006C36A6"/>
    <w:rsid w:val="006C3AE9"/>
    <w:rsid w:val="006C3B17"/>
    <w:rsid w:val="006C3EC9"/>
    <w:rsid w:val="006C40A9"/>
    <w:rsid w:val="006C4330"/>
    <w:rsid w:val="006C48BA"/>
    <w:rsid w:val="006C4952"/>
    <w:rsid w:val="006C4C5B"/>
    <w:rsid w:val="006C4EEB"/>
    <w:rsid w:val="006C5158"/>
    <w:rsid w:val="006C5163"/>
    <w:rsid w:val="006C5356"/>
    <w:rsid w:val="006C5391"/>
    <w:rsid w:val="006C5472"/>
    <w:rsid w:val="006C563A"/>
    <w:rsid w:val="006C5941"/>
    <w:rsid w:val="006C5A81"/>
    <w:rsid w:val="006C5D88"/>
    <w:rsid w:val="006C60E3"/>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6A5"/>
    <w:rsid w:val="006E599A"/>
    <w:rsid w:val="006E5A02"/>
    <w:rsid w:val="006E5BE9"/>
    <w:rsid w:val="006E5D37"/>
    <w:rsid w:val="006E5EE4"/>
    <w:rsid w:val="006E6306"/>
    <w:rsid w:val="006E68C3"/>
    <w:rsid w:val="006E6CF1"/>
    <w:rsid w:val="006E7007"/>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6D9"/>
    <w:rsid w:val="006F2799"/>
    <w:rsid w:val="006F2E5F"/>
    <w:rsid w:val="006F331D"/>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F20"/>
    <w:rsid w:val="00705146"/>
    <w:rsid w:val="0070520E"/>
    <w:rsid w:val="0070539D"/>
    <w:rsid w:val="00705562"/>
    <w:rsid w:val="007055B9"/>
    <w:rsid w:val="0070583A"/>
    <w:rsid w:val="00705B27"/>
    <w:rsid w:val="00705B70"/>
    <w:rsid w:val="00705E81"/>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D48"/>
    <w:rsid w:val="0071336C"/>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FAF"/>
    <w:rsid w:val="00716027"/>
    <w:rsid w:val="007162BE"/>
    <w:rsid w:val="007165E4"/>
    <w:rsid w:val="00716656"/>
    <w:rsid w:val="007167CF"/>
    <w:rsid w:val="00716885"/>
    <w:rsid w:val="00716FAB"/>
    <w:rsid w:val="0071703D"/>
    <w:rsid w:val="00717856"/>
    <w:rsid w:val="0072012B"/>
    <w:rsid w:val="007201C1"/>
    <w:rsid w:val="007202B0"/>
    <w:rsid w:val="00720344"/>
    <w:rsid w:val="007204F7"/>
    <w:rsid w:val="007205A9"/>
    <w:rsid w:val="0072090D"/>
    <w:rsid w:val="00720A17"/>
    <w:rsid w:val="00720B14"/>
    <w:rsid w:val="00720B8E"/>
    <w:rsid w:val="00720DD0"/>
    <w:rsid w:val="007221FD"/>
    <w:rsid w:val="007223F1"/>
    <w:rsid w:val="00722AEC"/>
    <w:rsid w:val="00722D75"/>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409"/>
    <w:rsid w:val="0073142D"/>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C24"/>
    <w:rsid w:val="00733D95"/>
    <w:rsid w:val="00733EED"/>
    <w:rsid w:val="0073457F"/>
    <w:rsid w:val="007345BE"/>
    <w:rsid w:val="00734AEE"/>
    <w:rsid w:val="00735165"/>
    <w:rsid w:val="007351FD"/>
    <w:rsid w:val="007352BE"/>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7376"/>
    <w:rsid w:val="007474B0"/>
    <w:rsid w:val="007477E5"/>
    <w:rsid w:val="0074798D"/>
    <w:rsid w:val="007502DB"/>
    <w:rsid w:val="007502FE"/>
    <w:rsid w:val="007503B3"/>
    <w:rsid w:val="007505CE"/>
    <w:rsid w:val="00750830"/>
    <w:rsid w:val="007509C7"/>
    <w:rsid w:val="00750AA8"/>
    <w:rsid w:val="00750D07"/>
    <w:rsid w:val="00750D4A"/>
    <w:rsid w:val="007511C6"/>
    <w:rsid w:val="007516A6"/>
    <w:rsid w:val="00751774"/>
    <w:rsid w:val="007517B3"/>
    <w:rsid w:val="00751A12"/>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08D"/>
    <w:rsid w:val="007562DB"/>
    <w:rsid w:val="007563E4"/>
    <w:rsid w:val="00756576"/>
    <w:rsid w:val="00756AE3"/>
    <w:rsid w:val="00756CB7"/>
    <w:rsid w:val="00756D5B"/>
    <w:rsid w:val="00756F5D"/>
    <w:rsid w:val="00757B28"/>
    <w:rsid w:val="00757D23"/>
    <w:rsid w:val="00757F8A"/>
    <w:rsid w:val="007609EA"/>
    <w:rsid w:val="00760DAC"/>
    <w:rsid w:val="00760DAF"/>
    <w:rsid w:val="0076122C"/>
    <w:rsid w:val="00761A25"/>
    <w:rsid w:val="007621AE"/>
    <w:rsid w:val="0076240D"/>
    <w:rsid w:val="00762624"/>
    <w:rsid w:val="00762A1C"/>
    <w:rsid w:val="00762F58"/>
    <w:rsid w:val="007637DB"/>
    <w:rsid w:val="00763B6A"/>
    <w:rsid w:val="00763BDD"/>
    <w:rsid w:val="00764A8D"/>
    <w:rsid w:val="007652C2"/>
    <w:rsid w:val="0076566F"/>
    <w:rsid w:val="007662B7"/>
    <w:rsid w:val="00766437"/>
    <w:rsid w:val="0076663A"/>
    <w:rsid w:val="007667A9"/>
    <w:rsid w:val="00766EB0"/>
    <w:rsid w:val="0076730E"/>
    <w:rsid w:val="007673D1"/>
    <w:rsid w:val="007675EB"/>
    <w:rsid w:val="007678F1"/>
    <w:rsid w:val="00770130"/>
    <w:rsid w:val="00770561"/>
    <w:rsid w:val="0077069E"/>
    <w:rsid w:val="007716A5"/>
    <w:rsid w:val="00771748"/>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EF"/>
    <w:rsid w:val="00776DDA"/>
    <w:rsid w:val="00776E79"/>
    <w:rsid w:val="00776E91"/>
    <w:rsid w:val="007775A4"/>
    <w:rsid w:val="0077775E"/>
    <w:rsid w:val="007800BA"/>
    <w:rsid w:val="007800DB"/>
    <w:rsid w:val="00780379"/>
    <w:rsid w:val="007803C8"/>
    <w:rsid w:val="00780B4F"/>
    <w:rsid w:val="00780BBC"/>
    <w:rsid w:val="00780D0C"/>
    <w:rsid w:val="00780D35"/>
    <w:rsid w:val="00780EC5"/>
    <w:rsid w:val="0078119E"/>
    <w:rsid w:val="00781499"/>
    <w:rsid w:val="007815BD"/>
    <w:rsid w:val="00781A6C"/>
    <w:rsid w:val="007822D7"/>
    <w:rsid w:val="00782303"/>
    <w:rsid w:val="0078240C"/>
    <w:rsid w:val="00782846"/>
    <w:rsid w:val="007832AC"/>
    <w:rsid w:val="00783533"/>
    <w:rsid w:val="007836FF"/>
    <w:rsid w:val="00783BBD"/>
    <w:rsid w:val="00783C57"/>
    <w:rsid w:val="00784040"/>
    <w:rsid w:val="0078422A"/>
    <w:rsid w:val="00784468"/>
    <w:rsid w:val="00784A07"/>
    <w:rsid w:val="0078587E"/>
    <w:rsid w:val="00785B51"/>
    <w:rsid w:val="00785B69"/>
    <w:rsid w:val="00786027"/>
    <w:rsid w:val="007866D9"/>
    <w:rsid w:val="00786743"/>
    <w:rsid w:val="007868B1"/>
    <w:rsid w:val="0078695C"/>
    <w:rsid w:val="00786B38"/>
    <w:rsid w:val="00786C25"/>
    <w:rsid w:val="00786C42"/>
    <w:rsid w:val="00786D60"/>
    <w:rsid w:val="007871B9"/>
    <w:rsid w:val="007873DB"/>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7F8"/>
    <w:rsid w:val="007A188D"/>
    <w:rsid w:val="007A1AEF"/>
    <w:rsid w:val="007A2011"/>
    <w:rsid w:val="007A2058"/>
    <w:rsid w:val="007A21E6"/>
    <w:rsid w:val="007A23B5"/>
    <w:rsid w:val="007A3012"/>
    <w:rsid w:val="007A31F9"/>
    <w:rsid w:val="007A3312"/>
    <w:rsid w:val="007A3391"/>
    <w:rsid w:val="007A3417"/>
    <w:rsid w:val="007A3A95"/>
    <w:rsid w:val="007A3B95"/>
    <w:rsid w:val="007A3C2D"/>
    <w:rsid w:val="007A3F78"/>
    <w:rsid w:val="007A4053"/>
    <w:rsid w:val="007A44AB"/>
    <w:rsid w:val="007A463C"/>
    <w:rsid w:val="007A4B38"/>
    <w:rsid w:val="007A4ECD"/>
    <w:rsid w:val="007A4F3E"/>
    <w:rsid w:val="007A59B4"/>
    <w:rsid w:val="007A5B1E"/>
    <w:rsid w:val="007A5CB3"/>
    <w:rsid w:val="007A5F2B"/>
    <w:rsid w:val="007A6044"/>
    <w:rsid w:val="007A60F2"/>
    <w:rsid w:val="007A63CC"/>
    <w:rsid w:val="007A63EF"/>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71A"/>
    <w:rsid w:val="007B2B08"/>
    <w:rsid w:val="007B2F98"/>
    <w:rsid w:val="007B38C1"/>
    <w:rsid w:val="007B3D4E"/>
    <w:rsid w:val="007B3EE9"/>
    <w:rsid w:val="007B4679"/>
    <w:rsid w:val="007B46D6"/>
    <w:rsid w:val="007B46EE"/>
    <w:rsid w:val="007B470F"/>
    <w:rsid w:val="007B4F94"/>
    <w:rsid w:val="007B5258"/>
    <w:rsid w:val="007B544F"/>
    <w:rsid w:val="007B547D"/>
    <w:rsid w:val="007B5563"/>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6A37"/>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CC"/>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F5F"/>
    <w:rsid w:val="007D669B"/>
    <w:rsid w:val="007D6CEC"/>
    <w:rsid w:val="007D6EBB"/>
    <w:rsid w:val="007D71AF"/>
    <w:rsid w:val="007D789C"/>
    <w:rsid w:val="007D7EED"/>
    <w:rsid w:val="007E02D0"/>
    <w:rsid w:val="007E04C6"/>
    <w:rsid w:val="007E12E3"/>
    <w:rsid w:val="007E13D6"/>
    <w:rsid w:val="007E168D"/>
    <w:rsid w:val="007E1821"/>
    <w:rsid w:val="007E1DF0"/>
    <w:rsid w:val="007E20AF"/>
    <w:rsid w:val="007E2430"/>
    <w:rsid w:val="007E26EE"/>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53FE"/>
    <w:rsid w:val="007E57C2"/>
    <w:rsid w:val="007E5862"/>
    <w:rsid w:val="007E587A"/>
    <w:rsid w:val="007E6037"/>
    <w:rsid w:val="007E6C69"/>
    <w:rsid w:val="007E6E49"/>
    <w:rsid w:val="007E7377"/>
    <w:rsid w:val="007E74DA"/>
    <w:rsid w:val="007E7863"/>
    <w:rsid w:val="007E7BF2"/>
    <w:rsid w:val="007F0C07"/>
    <w:rsid w:val="007F0E3D"/>
    <w:rsid w:val="007F0F24"/>
    <w:rsid w:val="007F182B"/>
    <w:rsid w:val="007F1833"/>
    <w:rsid w:val="007F1DBB"/>
    <w:rsid w:val="007F23D7"/>
    <w:rsid w:val="007F273D"/>
    <w:rsid w:val="007F2835"/>
    <w:rsid w:val="007F28EE"/>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6807"/>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40CD"/>
    <w:rsid w:val="008049FD"/>
    <w:rsid w:val="00804DE5"/>
    <w:rsid w:val="00805573"/>
    <w:rsid w:val="00805A35"/>
    <w:rsid w:val="00805C50"/>
    <w:rsid w:val="00805EB4"/>
    <w:rsid w:val="0080603C"/>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92E"/>
    <w:rsid w:val="00813B4D"/>
    <w:rsid w:val="00813BDE"/>
    <w:rsid w:val="008143C0"/>
    <w:rsid w:val="0081512A"/>
    <w:rsid w:val="00815A9B"/>
    <w:rsid w:val="00815F3E"/>
    <w:rsid w:val="00816437"/>
    <w:rsid w:val="008165C7"/>
    <w:rsid w:val="00816970"/>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7C1E"/>
    <w:rsid w:val="00827DD2"/>
    <w:rsid w:val="00827E8F"/>
    <w:rsid w:val="00830557"/>
    <w:rsid w:val="008306EB"/>
    <w:rsid w:val="00830808"/>
    <w:rsid w:val="00830E20"/>
    <w:rsid w:val="00830FC7"/>
    <w:rsid w:val="0083195A"/>
    <w:rsid w:val="00831E4D"/>
    <w:rsid w:val="008321B6"/>
    <w:rsid w:val="0083288F"/>
    <w:rsid w:val="00832F06"/>
    <w:rsid w:val="008331D5"/>
    <w:rsid w:val="008337E7"/>
    <w:rsid w:val="00833956"/>
    <w:rsid w:val="00833A0A"/>
    <w:rsid w:val="00833C38"/>
    <w:rsid w:val="00833CD0"/>
    <w:rsid w:val="00833EAC"/>
    <w:rsid w:val="00834166"/>
    <w:rsid w:val="008342B4"/>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6D2F"/>
    <w:rsid w:val="0083725A"/>
    <w:rsid w:val="0083739A"/>
    <w:rsid w:val="00837768"/>
    <w:rsid w:val="00837CFD"/>
    <w:rsid w:val="00837FD2"/>
    <w:rsid w:val="00840070"/>
    <w:rsid w:val="008401B0"/>
    <w:rsid w:val="00840667"/>
    <w:rsid w:val="00840807"/>
    <w:rsid w:val="008408D3"/>
    <w:rsid w:val="00840C9B"/>
    <w:rsid w:val="00841B16"/>
    <w:rsid w:val="00841DD6"/>
    <w:rsid w:val="00842B1E"/>
    <w:rsid w:val="00842CFC"/>
    <w:rsid w:val="00842D7D"/>
    <w:rsid w:val="00842E54"/>
    <w:rsid w:val="0084317C"/>
    <w:rsid w:val="0084359C"/>
    <w:rsid w:val="00843A01"/>
    <w:rsid w:val="0084405A"/>
    <w:rsid w:val="00844391"/>
    <w:rsid w:val="00844502"/>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B"/>
    <w:rsid w:val="00851FDB"/>
    <w:rsid w:val="008524E1"/>
    <w:rsid w:val="008524F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B9"/>
    <w:rsid w:val="00860A4C"/>
    <w:rsid w:val="00860E1C"/>
    <w:rsid w:val="00860F91"/>
    <w:rsid w:val="00861A15"/>
    <w:rsid w:val="00861A87"/>
    <w:rsid w:val="00861BF2"/>
    <w:rsid w:val="00861C0E"/>
    <w:rsid w:val="00861C19"/>
    <w:rsid w:val="00861E3A"/>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45"/>
    <w:rsid w:val="00873A60"/>
    <w:rsid w:val="00873AC6"/>
    <w:rsid w:val="00873E72"/>
    <w:rsid w:val="00873FB4"/>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19A"/>
    <w:rsid w:val="0088242D"/>
    <w:rsid w:val="00882BDC"/>
    <w:rsid w:val="00882C39"/>
    <w:rsid w:val="00882D27"/>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728"/>
    <w:rsid w:val="00890814"/>
    <w:rsid w:val="00890864"/>
    <w:rsid w:val="00890BD3"/>
    <w:rsid w:val="00890C7D"/>
    <w:rsid w:val="00890E2D"/>
    <w:rsid w:val="008912ED"/>
    <w:rsid w:val="0089148B"/>
    <w:rsid w:val="008915E7"/>
    <w:rsid w:val="008917C3"/>
    <w:rsid w:val="00891ED6"/>
    <w:rsid w:val="00892052"/>
    <w:rsid w:val="008920EB"/>
    <w:rsid w:val="00893C4E"/>
    <w:rsid w:val="00893C5E"/>
    <w:rsid w:val="00893CBE"/>
    <w:rsid w:val="00893D37"/>
    <w:rsid w:val="0089482A"/>
    <w:rsid w:val="00894C27"/>
    <w:rsid w:val="00894DE2"/>
    <w:rsid w:val="00895D9A"/>
    <w:rsid w:val="00895E3C"/>
    <w:rsid w:val="00895EB3"/>
    <w:rsid w:val="008963BC"/>
    <w:rsid w:val="00896574"/>
    <w:rsid w:val="0089663F"/>
    <w:rsid w:val="0089665D"/>
    <w:rsid w:val="00896BF6"/>
    <w:rsid w:val="008975FD"/>
    <w:rsid w:val="00897811"/>
    <w:rsid w:val="0089783D"/>
    <w:rsid w:val="00897DC9"/>
    <w:rsid w:val="00897FE0"/>
    <w:rsid w:val="008A07A6"/>
    <w:rsid w:val="008A0AD4"/>
    <w:rsid w:val="008A0AFE"/>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B15"/>
    <w:rsid w:val="008A3BAC"/>
    <w:rsid w:val="008A43EE"/>
    <w:rsid w:val="008A4814"/>
    <w:rsid w:val="008A4C44"/>
    <w:rsid w:val="008A547C"/>
    <w:rsid w:val="008A5B46"/>
    <w:rsid w:val="008A5D47"/>
    <w:rsid w:val="008A5D91"/>
    <w:rsid w:val="008A5F35"/>
    <w:rsid w:val="008A7207"/>
    <w:rsid w:val="008B00A6"/>
    <w:rsid w:val="008B0148"/>
    <w:rsid w:val="008B0293"/>
    <w:rsid w:val="008B037C"/>
    <w:rsid w:val="008B03B1"/>
    <w:rsid w:val="008B073A"/>
    <w:rsid w:val="008B0F9D"/>
    <w:rsid w:val="008B1761"/>
    <w:rsid w:val="008B1D70"/>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0D"/>
    <w:rsid w:val="008C0155"/>
    <w:rsid w:val="008C0281"/>
    <w:rsid w:val="008C08E9"/>
    <w:rsid w:val="008C0ECA"/>
    <w:rsid w:val="008C10AC"/>
    <w:rsid w:val="008C12D3"/>
    <w:rsid w:val="008C1580"/>
    <w:rsid w:val="008C1C35"/>
    <w:rsid w:val="008C1E12"/>
    <w:rsid w:val="008C2241"/>
    <w:rsid w:val="008C380D"/>
    <w:rsid w:val="008C38C0"/>
    <w:rsid w:val="008C3D6B"/>
    <w:rsid w:val="008C3E20"/>
    <w:rsid w:val="008C48A7"/>
    <w:rsid w:val="008C490E"/>
    <w:rsid w:val="008C4ED6"/>
    <w:rsid w:val="008C4FC5"/>
    <w:rsid w:val="008C5DAB"/>
    <w:rsid w:val="008C618A"/>
    <w:rsid w:val="008C6BC8"/>
    <w:rsid w:val="008C72BF"/>
    <w:rsid w:val="008C7865"/>
    <w:rsid w:val="008C7ACB"/>
    <w:rsid w:val="008C7EA1"/>
    <w:rsid w:val="008D0085"/>
    <w:rsid w:val="008D023B"/>
    <w:rsid w:val="008D098D"/>
    <w:rsid w:val="008D0DA4"/>
    <w:rsid w:val="008D0DE1"/>
    <w:rsid w:val="008D0EEA"/>
    <w:rsid w:val="008D0FB3"/>
    <w:rsid w:val="008D1072"/>
    <w:rsid w:val="008D1248"/>
    <w:rsid w:val="008D198F"/>
    <w:rsid w:val="008D1B6A"/>
    <w:rsid w:val="008D21C5"/>
    <w:rsid w:val="008D226B"/>
    <w:rsid w:val="008D23D1"/>
    <w:rsid w:val="008D246E"/>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610"/>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86"/>
    <w:rsid w:val="008F0BBF"/>
    <w:rsid w:val="008F0F76"/>
    <w:rsid w:val="008F0F99"/>
    <w:rsid w:val="008F115E"/>
    <w:rsid w:val="008F15F3"/>
    <w:rsid w:val="008F1C3F"/>
    <w:rsid w:val="008F25ED"/>
    <w:rsid w:val="008F26D1"/>
    <w:rsid w:val="008F2775"/>
    <w:rsid w:val="008F2BC4"/>
    <w:rsid w:val="008F2EBD"/>
    <w:rsid w:val="008F315E"/>
    <w:rsid w:val="008F3346"/>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362"/>
    <w:rsid w:val="0090242B"/>
    <w:rsid w:val="0090327D"/>
    <w:rsid w:val="00903A9B"/>
    <w:rsid w:val="0090400D"/>
    <w:rsid w:val="009046A0"/>
    <w:rsid w:val="00904C33"/>
    <w:rsid w:val="00904CE5"/>
    <w:rsid w:val="0090588F"/>
    <w:rsid w:val="00905E5E"/>
    <w:rsid w:val="00906349"/>
    <w:rsid w:val="0090635B"/>
    <w:rsid w:val="0090680B"/>
    <w:rsid w:val="00906AA5"/>
    <w:rsid w:val="00906CBE"/>
    <w:rsid w:val="00906CF0"/>
    <w:rsid w:val="009072B9"/>
    <w:rsid w:val="00907879"/>
    <w:rsid w:val="00907CF5"/>
    <w:rsid w:val="00907F07"/>
    <w:rsid w:val="00910238"/>
    <w:rsid w:val="009107FB"/>
    <w:rsid w:val="00910B51"/>
    <w:rsid w:val="00910C7A"/>
    <w:rsid w:val="009118F5"/>
    <w:rsid w:val="00911988"/>
    <w:rsid w:val="00911C18"/>
    <w:rsid w:val="0091295C"/>
    <w:rsid w:val="00912964"/>
    <w:rsid w:val="00912B87"/>
    <w:rsid w:val="00912C31"/>
    <w:rsid w:val="00913006"/>
    <w:rsid w:val="00913463"/>
    <w:rsid w:val="00913535"/>
    <w:rsid w:val="009145A3"/>
    <w:rsid w:val="00914BC3"/>
    <w:rsid w:val="009156E5"/>
    <w:rsid w:val="00915A2E"/>
    <w:rsid w:val="00916054"/>
    <w:rsid w:val="00916301"/>
    <w:rsid w:val="009164A4"/>
    <w:rsid w:val="00916625"/>
    <w:rsid w:val="00916676"/>
    <w:rsid w:val="009166C5"/>
    <w:rsid w:val="00916C93"/>
    <w:rsid w:val="00916E52"/>
    <w:rsid w:val="00916F8A"/>
    <w:rsid w:val="00917867"/>
    <w:rsid w:val="00917E91"/>
    <w:rsid w:val="0092025D"/>
    <w:rsid w:val="009207FD"/>
    <w:rsid w:val="00920AF4"/>
    <w:rsid w:val="00920C70"/>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DC3"/>
    <w:rsid w:val="009340B4"/>
    <w:rsid w:val="00934236"/>
    <w:rsid w:val="00934CAC"/>
    <w:rsid w:val="00934ED0"/>
    <w:rsid w:val="00935238"/>
    <w:rsid w:val="009353D7"/>
    <w:rsid w:val="00935749"/>
    <w:rsid w:val="009359C5"/>
    <w:rsid w:val="00935B29"/>
    <w:rsid w:val="00935D7F"/>
    <w:rsid w:val="00935E80"/>
    <w:rsid w:val="00936299"/>
    <w:rsid w:val="009368DC"/>
    <w:rsid w:val="009369C2"/>
    <w:rsid w:val="00936CE1"/>
    <w:rsid w:val="00936FAF"/>
    <w:rsid w:val="00937190"/>
    <w:rsid w:val="009374A2"/>
    <w:rsid w:val="00937803"/>
    <w:rsid w:val="00937D4B"/>
    <w:rsid w:val="00937F13"/>
    <w:rsid w:val="0094009C"/>
    <w:rsid w:val="009402A5"/>
    <w:rsid w:val="009409FF"/>
    <w:rsid w:val="00940A2A"/>
    <w:rsid w:val="00940B72"/>
    <w:rsid w:val="00940F3E"/>
    <w:rsid w:val="0094101E"/>
    <w:rsid w:val="009410A8"/>
    <w:rsid w:val="00941182"/>
    <w:rsid w:val="009417B5"/>
    <w:rsid w:val="00941AAA"/>
    <w:rsid w:val="00941CF2"/>
    <w:rsid w:val="00941FB9"/>
    <w:rsid w:val="00942B26"/>
    <w:rsid w:val="009431C7"/>
    <w:rsid w:val="009431DD"/>
    <w:rsid w:val="0094446D"/>
    <w:rsid w:val="009445E4"/>
    <w:rsid w:val="00944847"/>
    <w:rsid w:val="00945169"/>
    <w:rsid w:val="00945378"/>
    <w:rsid w:val="00945623"/>
    <w:rsid w:val="00945917"/>
    <w:rsid w:val="00945A0F"/>
    <w:rsid w:val="009460E4"/>
    <w:rsid w:val="00946698"/>
    <w:rsid w:val="0094743D"/>
    <w:rsid w:val="00947539"/>
    <w:rsid w:val="0094779C"/>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123E"/>
    <w:rsid w:val="009617A1"/>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DE9"/>
    <w:rsid w:val="009670E3"/>
    <w:rsid w:val="009673AD"/>
    <w:rsid w:val="009676D1"/>
    <w:rsid w:val="009676DD"/>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DB"/>
    <w:rsid w:val="0097703D"/>
    <w:rsid w:val="00977A2E"/>
    <w:rsid w:val="00977C3C"/>
    <w:rsid w:val="00977D44"/>
    <w:rsid w:val="00977EC9"/>
    <w:rsid w:val="0098019C"/>
    <w:rsid w:val="00980657"/>
    <w:rsid w:val="00980A01"/>
    <w:rsid w:val="0098110B"/>
    <w:rsid w:val="009813D0"/>
    <w:rsid w:val="009814B2"/>
    <w:rsid w:val="009814CE"/>
    <w:rsid w:val="00981610"/>
    <w:rsid w:val="009816A1"/>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ED1"/>
    <w:rsid w:val="00984407"/>
    <w:rsid w:val="009846DE"/>
    <w:rsid w:val="0098498D"/>
    <w:rsid w:val="00985058"/>
    <w:rsid w:val="0098576C"/>
    <w:rsid w:val="00985989"/>
    <w:rsid w:val="0098691C"/>
    <w:rsid w:val="00987074"/>
    <w:rsid w:val="009871AF"/>
    <w:rsid w:val="00987507"/>
    <w:rsid w:val="009876FE"/>
    <w:rsid w:val="0098785C"/>
    <w:rsid w:val="009878B5"/>
    <w:rsid w:val="00987BF4"/>
    <w:rsid w:val="00987C92"/>
    <w:rsid w:val="009902AB"/>
    <w:rsid w:val="00990698"/>
    <w:rsid w:val="009907D7"/>
    <w:rsid w:val="00990B76"/>
    <w:rsid w:val="00991068"/>
    <w:rsid w:val="009915B6"/>
    <w:rsid w:val="009915C2"/>
    <w:rsid w:val="009917E9"/>
    <w:rsid w:val="009921E5"/>
    <w:rsid w:val="009921F7"/>
    <w:rsid w:val="00992241"/>
    <w:rsid w:val="009923A0"/>
    <w:rsid w:val="0099250F"/>
    <w:rsid w:val="00992625"/>
    <w:rsid w:val="00992F45"/>
    <w:rsid w:val="009936F4"/>
    <w:rsid w:val="00993806"/>
    <w:rsid w:val="009938DA"/>
    <w:rsid w:val="00993A45"/>
    <w:rsid w:val="009942B6"/>
    <w:rsid w:val="00994839"/>
    <w:rsid w:val="00994D72"/>
    <w:rsid w:val="00994DBC"/>
    <w:rsid w:val="009955CA"/>
    <w:rsid w:val="009957EC"/>
    <w:rsid w:val="00995BAF"/>
    <w:rsid w:val="00995F7D"/>
    <w:rsid w:val="0099613A"/>
    <w:rsid w:val="009962C0"/>
    <w:rsid w:val="009964CD"/>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12F0"/>
    <w:rsid w:val="009A14EF"/>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37"/>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D2"/>
    <w:rsid w:val="009B498C"/>
    <w:rsid w:val="009B4E41"/>
    <w:rsid w:val="009B53D6"/>
    <w:rsid w:val="009B5AAD"/>
    <w:rsid w:val="009B5D17"/>
    <w:rsid w:val="009B6302"/>
    <w:rsid w:val="009B633D"/>
    <w:rsid w:val="009B6469"/>
    <w:rsid w:val="009B6D0C"/>
    <w:rsid w:val="009B6EE9"/>
    <w:rsid w:val="009B70A7"/>
    <w:rsid w:val="009B71F7"/>
    <w:rsid w:val="009B735E"/>
    <w:rsid w:val="009B73A4"/>
    <w:rsid w:val="009B784E"/>
    <w:rsid w:val="009B7978"/>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5033"/>
    <w:rsid w:val="009C50BE"/>
    <w:rsid w:val="009C5372"/>
    <w:rsid w:val="009C537E"/>
    <w:rsid w:val="009C636C"/>
    <w:rsid w:val="009C6440"/>
    <w:rsid w:val="009C6568"/>
    <w:rsid w:val="009C66F2"/>
    <w:rsid w:val="009C67DE"/>
    <w:rsid w:val="009C725E"/>
    <w:rsid w:val="009C72CE"/>
    <w:rsid w:val="009C7374"/>
    <w:rsid w:val="009C776F"/>
    <w:rsid w:val="009C78EC"/>
    <w:rsid w:val="009C792B"/>
    <w:rsid w:val="009C7AC4"/>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63D"/>
    <w:rsid w:val="009D3D8E"/>
    <w:rsid w:val="009D4083"/>
    <w:rsid w:val="009D44D4"/>
    <w:rsid w:val="009D45CD"/>
    <w:rsid w:val="009D4773"/>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E0494"/>
    <w:rsid w:val="009E081C"/>
    <w:rsid w:val="009E0898"/>
    <w:rsid w:val="009E0DEE"/>
    <w:rsid w:val="009E0E29"/>
    <w:rsid w:val="009E1216"/>
    <w:rsid w:val="009E1707"/>
    <w:rsid w:val="009E1849"/>
    <w:rsid w:val="009E18E0"/>
    <w:rsid w:val="009E1EF1"/>
    <w:rsid w:val="009E2473"/>
    <w:rsid w:val="009E2BEB"/>
    <w:rsid w:val="009E2CFB"/>
    <w:rsid w:val="009E31DD"/>
    <w:rsid w:val="009E340B"/>
    <w:rsid w:val="009E3879"/>
    <w:rsid w:val="009E3C00"/>
    <w:rsid w:val="009E4597"/>
    <w:rsid w:val="009E49AC"/>
    <w:rsid w:val="009E4C35"/>
    <w:rsid w:val="009E53EA"/>
    <w:rsid w:val="009E542D"/>
    <w:rsid w:val="009E5A06"/>
    <w:rsid w:val="009E62E2"/>
    <w:rsid w:val="009E62EA"/>
    <w:rsid w:val="009E6858"/>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DE"/>
    <w:rsid w:val="009F2E57"/>
    <w:rsid w:val="009F38A9"/>
    <w:rsid w:val="009F38F6"/>
    <w:rsid w:val="009F46B2"/>
    <w:rsid w:val="009F4954"/>
    <w:rsid w:val="009F4B87"/>
    <w:rsid w:val="009F4C5D"/>
    <w:rsid w:val="009F4C74"/>
    <w:rsid w:val="009F5CA5"/>
    <w:rsid w:val="009F625D"/>
    <w:rsid w:val="009F6497"/>
    <w:rsid w:val="009F6C5C"/>
    <w:rsid w:val="009F6E1D"/>
    <w:rsid w:val="009F7173"/>
    <w:rsid w:val="009F7381"/>
    <w:rsid w:val="009F74D2"/>
    <w:rsid w:val="009F79DD"/>
    <w:rsid w:val="009F7F96"/>
    <w:rsid w:val="009F7FE3"/>
    <w:rsid w:val="00A001E0"/>
    <w:rsid w:val="00A006D6"/>
    <w:rsid w:val="00A00A6E"/>
    <w:rsid w:val="00A00D27"/>
    <w:rsid w:val="00A010D5"/>
    <w:rsid w:val="00A010F0"/>
    <w:rsid w:val="00A014BC"/>
    <w:rsid w:val="00A01701"/>
    <w:rsid w:val="00A0170A"/>
    <w:rsid w:val="00A01DAF"/>
    <w:rsid w:val="00A01F3E"/>
    <w:rsid w:val="00A022AF"/>
    <w:rsid w:val="00A02A87"/>
    <w:rsid w:val="00A02B6B"/>
    <w:rsid w:val="00A03309"/>
    <w:rsid w:val="00A038C0"/>
    <w:rsid w:val="00A03C1F"/>
    <w:rsid w:val="00A03F3B"/>
    <w:rsid w:val="00A04EAE"/>
    <w:rsid w:val="00A04F78"/>
    <w:rsid w:val="00A0556B"/>
    <w:rsid w:val="00A0578F"/>
    <w:rsid w:val="00A0596A"/>
    <w:rsid w:val="00A059D7"/>
    <w:rsid w:val="00A06B4B"/>
    <w:rsid w:val="00A06E5F"/>
    <w:rsid w:val="00A072AA"/>
    <w:rsid w:val="00A07502"/>
    <w:rsid w:val="00A07A5E"/>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923"/>
    <w:rsid w:val="00A15B80"/>
    <w:rsid w:val="00A15BEB"/>
    <w:rsid w:val="00A15CA2"/>
    <w:rsid w:val="00A15DC1"/>
    <w:rsid w:val="00A1619C"/>
    <w:rsid w:val="00A16A45"/>
    <w:rsid w:val="00A16BCB"/>
    <w:rsid w:val="00A16EBD"/>
    <w:rsid w:val="00A175DB"/>
    <w:rsid w:val="00A1778C"/>
    <w:rsid w:val="00A1790F"/>
    <w:rsid w:val="00A207BC"/>
    <w:rsid w:val="00A20A56"/>
    <w:rsid w:val="00A20F7D"/>
    <w:rsid w:val="00A215E8"/>
    <w:rsid w:val="00A21A3C"/>
    <w:rsid w:val="00A21B66"/>
    <w:rsid w:val="00A21E50"/>
    <w:rsid w:val="00A22378"/>
    <w:rsid w:val="00A22CFB"/>
    <w:rsid w:val="00A231E9"/>
    <w:rsid w:val="00A2363B"/>
    <w:rsid w:val="00A23E79"/>
    <w:rsid w:val="00A2420F"/>
    <w:rsid w:val="00A245F2"/>
    <w:rsid w:val="00A24DA4"/>
    <w:rsid w:val="00A25776"/>
    <w:rsid w:val="00A263CA"/>
    <w:rsid w:val="00A2678F"/>
    <w:rsid w:val="00A2680A"/>
    <w:rsid w:val="00A26D04"/>
    <w:rsid w:val="00A2702B"/>
    <w:rsid w:val="00A27080"/>
    <w:rsid w:val="00A27903"/>
    <w:rsid w:val="00A30251"/>
    <w:rsid w:val="00A30377"/>
    <w:rsid w:val="00A3083F"/>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706"/>
    <w:rsid w:val="00A37B1E"/>
    <w:rsid w:val="00A37B26"/>
    <w:rsid w:val="00A37EB4"/>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452"/>
    <w:rsid w:val="00A51908"/>
    <w:rsid w:val="00A519C2"/>
    <w:rsid w:val="00A51AB4"/>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F3"/>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8C0"/>
    <w:rsid w:val="00A649D5"/>
    <w:rsid w:val="00A64DD4"/>
    <w:rsid w:val="00A64EFE"/>
    <w:rsid w:val="00A65149"/>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F77"/>
    <w:rsid w:val="00A7133C"/>
    <w:rsid w:val="00A71357"/>
    <w:rsid w:val="00A71496"/>
    <w:rsid w:val="00A715F8"/>
    <w:rsid w:val="00A71913"/>
    <w:rsid w:val="00A71C9B"/>
    <w:rsid w:val="00A71F64"/>
    <w:rsid w:val="00A72198"/>
    <w:rsid w:val="00A723CD"/>
    <w:rsid w:val="00A72689"/>
    <w:rsid w:val="00A72DEE"/>
    <w:rsid w:val="00A72E78"/>
    <w:rsid w:val="00A72FEF"/>
    <w:rsid w:val="00A7319F"/>
    <w:rsid w:val="00A737C0"/>
    <w:rsid w:val="00A73AE7"/>
    <w:rsid w:val="00A73B2A"/>
    <w:rsid w:val="00A73B83"/>
    <w:rsid w:val="00A73BF4"/>
    <w:rsid w:val="00A73D3D"/>
    <w:rsid w:val="00A747FB"/>
    <w:rsid w:val="00A74E68"/>
    <w:rsid w:val="00A7502C"/>
    <w:rsid w:val="00A75160"/>
    <w:rsid w:val="00A7520C"/>
    <w:rsid w:val="00A7534B"/>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10"/>
    <w:rsid w:val="00A8298B"/>
    <w:rsid w:val="00A829A5"/>
    <w:rsid w:val="00A82E30"/>
    <w:rsid w:val="00A8309D"/>
    <w:rsid w:val="00A838D6"/>
    <w:rsid w:val="00A83ADB"/>
    <w:rsid w:val="00A84199"/>
    <w:rsid w:val="00A8423E"/>
    <w:rsid w:val="00A84327"/>
    <w:rsid w:val="00A84346"/>
    <w:rsid w:val="00A8486F"/>
    <w:rsid w:val="00A84C46"/>
    <w:rsid w:val="00A851D1"/>
    <w:rsid w:val="00A8529B"/>
    <w:rsid w:val="00A85401"/>
    <w:rsid w:val="00A85A77"/>
    <w:rsid w:val="00A85B94"/>
    <w:rsid w:val="00A8616C"/>
    <w:rsid w:val="00A86287"/>
    <w:rsid w:val="00A86316"/>
    <w:rsid w:val="00A863AB"/>
    <w:rsid w:val="00A86480"/>
    <w:rsid w:val="00A86683"/>
    <w:rsid w:val="00A86A90"/>
    <w:rsid w:val="00A86AE4"/>
    <w:rsid w:val="00A87693"/>
    <w:rsid w:val="00A87E38"/>
    <w:rsid w:val="00A90019"/>
    <w:rsid w:val="00A90673"/>
    <w:rsid w:val="00A90740"/>
    <w:rsid w:val="00A90FBD"/>
    <w:rsid w:val="00A91021"/>
    <w:rsid w:val="00A9107C"/>
    <w:rsid w:val="00A91285"/>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1018"/>
    <w:rsid w:val="00AA107F"/>
    <w:rsid w:val="00AA1552"/>
    <w:rsid w:val="00AA16EF"/>
    <w:rsid w:val="00AA17F6"/>
    <w:rsid w:val="00AA1880"/>
    <w:rsid w:val="00AA18BD"/>
    <w:rsid w:val="00AA1903"/>
    <w:rsid w:val="00AA23EE"/>
    <w:rsid w:val="00AA284C"/>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D9A"/>
    <w:rsid w:val="00AA7FA3"/>
    <w:rsid w:val="00AB014C"/>
    <w:rsid w:val="00AB024E"/>
    <w:rsid w:val="00AB0665"/>
    <w:rsid w:val="00AB0F82"/>
    <w:rsid w:val="00AB10F4"/>
    <w:rsid w:val="00AB140C"/>
    <w:rsid w:val="00AB1432"/>
    <w:rsid w:val="00AB1B5E"/>
    <w:rsid w:val="00AB1DC3"/>
    <w:rsid w:val="00AB1E06"/>
    <w:rsid w:val="00AB1EF4"/>
    <w:rsid w:val="00AB2259"/>
    <w:rsid w:val="00AB268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1409"/>
    <w:rsid w:val="00AC1688"/>
    <w:rsid w:val="00AC17BC"/>
    <w:rsid w:val="00AC1817"/>
    <w:rsid w:val="00AC1DAD"/>
    <w:rsid w:val="00AC2187"/>
    <w:rsid w:val="00AC25EE"/>
    <w:rsid w:val="00AC264D"/>
    <w:rsid w:val="00AC288D"/>
    <w:rsid w:val="00AC2973"/>
    <w:rsid w:val="00AC2F7F"/>
    <w:rsid w:val="00AC3195"/>
    <w:rsid w:val="00AC324A"/>
    <w:rsid w:val="00AC4172"/>
    <w:rsid w:val="00AC4A2C"/>
    <w:rsid w:val="00AC4BA3"/>
    <w:rsid w:val="00AC4CFB"/>
    <w:rsid w:val="00AC4F85"/>
    <w:rsid w:val="00AC52B5"/>
    <w:rsid w:val="00AC53FB"/>
    <w:rsid w:val="00AC57C9"/>
    <w:rsid w:val="00AC57D2"/>
    <w:rsid w:val="00AC59C0"/>
    <w:rsid w:val="00AC6131"/>
    <w:rsid w:val="00AC61CF"/>
    <w:rsid w:val="00AC6494"/>
    <w:rsid w:val="00AC65CB"/>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6C"/>
    <w:rsid w:val="00AD20B4"/>
    <w:rsid w:val="00AD2299"/>
    <w:rsid w:val="00AD22B0"/>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45E"/>
    <w:rsid w:val="00AE26BE"/>
    <w:rsid w:val="00AE2D5C"/>
    <w:rsid w:val="00AE2F7D"/>
    <w:rsid w:val="00AE37E9"/>
    <w:rsid w:val="00AE3EF1"/>
    <w:rsid w:val="00AE3FC4"/>
    <w:rsid w:val="00AE49A5"/>
    <w:rsid w:val="00AE4ABF"/>
    <w:rsid w:val="00AE4C16"/>
    <w:rsid w:val="00AE5080"/>
    <w:rsid w:val="00AE52FE"/>
    <w:rsid w:val="00AE548F"/>
    <w:rsid w:val="00AE5DB8"/>
    <w:rsid w:val="00AE5FD2"/>
    <w:rsid w:val="00AE6318"/>
    <w:rsid w:val="00AE6788"/>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44E4"/>
    <w:rsid w:val="00AF44F4"/>
    <w:rsid w:val="00AF4A12"/>
    <w:rsid w:val="00AF4BB2"/>
    <w:rsid w:val="00AF4CE5"/>
    <w:rsid w:val="00AF4E29"/>
    <w:rsid w:val="00AF5023"/>
    <w:rsid w:val="00AF5297"/>
    <w:rsid w:val="00AF533D"/>
    <w:rsid w:val="00AF5627"/>
    <w:rsid w:val="00AF582A"/>
    <w:rsid w:val="00AF609D"/>
    <w:rsid w:val="00AF6702"/>
    <w:rsid w:val="00AF692A"/>
    <w:rsid w:val="00AF696C"/>
    <w:rsid w:val="00AF6B62"/>
    <w:rsid w:val="00AF7738"/>
    <w:rsid w:val="00AF79C8"/>
    <w:rsid w:val="00AF7B5C"/>
    <w:rsid w:val="00AF7B81"/>
    <w:rsid w:val="00AF7C93"/>
    <w:rsid w:val="00B003D7"/>
    <w:rsid w:val="00B01192"/>
    <w:rsid w:val="00B01516"/>
    <w:rsid w:val="00B01517"/>
    <w:rsid w:val="00B016AC"/>
    <w:rsid w:val="00B019C1"/>
    <w:rsid w:val="00B01B77"/>
    <w:rsid w:val="00B01EBD"/>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D7"/>
    <w:rsid w:val="00B11CC5"/>
    <w:rsid w:val="00B11D88"/>
    <w:rsid w:val="00B11E8C"/>
    <w:rsid w:val="00B11FB3"/>
    <w:rsid w:val="00B12171"/>
    <w:rsid w:val="00B1218A"/>
    <w:rsid w:val="00B121C7"/>
    <w:rsid w:val="00B12514"/>
    <w:rsid w:val="00B12BF2"/>
    <w:rsid w:val="00B1309A"/>
    <w:rsid w:val="00B1318D"/>
    <w:rsid w:val="00B1345C"/>
    <w:rsid w:val="00B13518"/>
    <w:rsid w:val="00B1355D"/>
    <w:rsid w:val="00B13796"/>
    <w:rsid w:val="00B147D5"/>
    <w:rsid w:val="00B14A3A"/>
    <w:rsid w:val="00B14DFA"/>
    <w:rsid w:val="00B14F34"/>
    <w:rsid w:val="00B1562D"/>
    <w:rsid w:val="00B15804"/>
    <w:rsid w:val="00B1591A"/>
    <w:rsid w:val="00B15976"/>
    <w:rsid w:val="00B159E6"/>
    <w:rsid w:val="00B16E11"/>
    <w:rsid w:val="00B16ED0"/>
    <w:rsid w:val="00B16FF3"/>
    <w:rsid w:val="00B1734F"/>
    <w:rsid w:val="00B17849"/>
    <w:rsid w:val="00B17A27"/>
    <w:rsid w:val="00B2052A"/>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F0"/>
    <w:rsid w:val="00B33109"/>
    <w:rsid w:val="00B3398F"/>
    <w:rsid w:val="00B33D46"/>
    <w:rsid w:val="00B33FFC"/>
    <w:rsid w:val="00B34485"/>
    <w:rsid w:val="00B346F8"/>
    <w:rsid w:val="00B34971"/>
    <w:rsid w:val="00B34BE2"/>
    <w:rsid w:val="00B355F7"/>
    <w:rsid w:val="00B35859"/>
    <w:rsid w:val="00B35A5C"/>
    <w:rsid w:val="00B35E58"/>
    <w:rsid w:val="00B35EC9"/>
    <w:rsid w:val="00B35EFA"/>
    <w:rsid w:val="00B365A0"/>
    <w:rsid w:val="00B36B51"/>
    <w:rsid w:val="00B36D54"/>
    <w:rsid w:val="00B36E8F"/>
    <w:rsid w:val="00B36EF0"/>
    <w:rsid w:val="00B370B6"/>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FD3"/>
    <w:rsid w:val="00B43918"/>
    <w:rsid w:val="00B439E4"/>
    <w:rsid w:val="00B43F35"/>
    <w:rsid w:val="00B4427B"/>
    <w:rsid w:val="00B44AE6"/>
    <w:rsid w:val="00B44B36"/>
    <w:rsid w:val="00B44BEE"/>
    <w:rsid w:val="00B44FC1"/>
    <w:rsid w:val="00B45680"/>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FEE"/>
    <w:rsid w:val="00B565FA"/>
    <w:rsid w:val="00B5679D"/>
    <w:rsid w:val="00B56881"/>
    <w:rsid w:val="00B56CB7"/>
    <w:rsid w:val="00B5732F"/>
    <w:rsid w:val="00B57374"/>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DA8"/>
    <w:rsid w:val="00B62C0E"/>
    <w:rsid w:val="00B62C51"/>
    <w:rsid w:val="00B63001"/>
    <w:rsid w:val="00B6352B"/>
    <w:rsid w:val="00B63A35"/>
    <w:rsid w:val="00B64245"/>
    <w:rsid w:val="00B64CB6"/>
    <w:rsid w:val="00B65653"/>
    <w:rsid w:val="00B65679"/>
    <w:rsid w:val="00B65A67"/>
    <w:rsid w:val="00B65E55"/>
    <w:rsid w:val="00B65E6D"/>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A48"/>
    <w:rsid w:val="00B73E0D"/>
    <w:rsid w:val="00B74605"/>
    <w:rsid w:val="00B7490C"/>
    <w:rsid w:val="00B74BB6"/>
    <w:rsid w:val="00B74C44"/>
    <w:rsid w:val="00B74F98"/>
    <w:rsid w:val="00B74FB1"/>
    <w:rsid w:val="00B75209"/>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486"/>
    <w:rsid w:val="00B8173F"/>
    <w:rsid w:val="00B819DB"/>
    <w:rsid w:val="00B81BC4"/>
    <w:rsid w:val="00B81CF9"/>
    <w:rsid w:val="00B826E7"/>
    <w:rsid w:val="00B827BE"/>
    <w:rsid w:val="00B82939"/>
    <w:rsid w:val="00B82975"/>
    <w:rsid w:val="00B8297F"/>
    <w:rsid w:val="00B830D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EA"/>
    <w:rsid w:val="00B87009"/>
    <w:rsid w:val="00B873A3"/>
    <w:rsid w:val="00B87989"/>
    <w:rsid w:val="00B87F4A"/>
    <w:rsid w:val="00B9009E"/>
    <w:rsid w:val="00B901D0"/>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3FBF"/>
    <w:rsid w:val="00B9464E"/>
    <w:rsid w:val="00B94933"/>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5BA4"/>
    <w:rsid w:val="00BA5CAC"/>
    <w:rsid w:val="00BA60BE"/>
    <w:rsid w:val="00BA61AF"/>
    <w:rsid w:val="00BA6212"/>
    <w:rsid w:val="00BA647E"/>
    <w:rsid w:val="00BA6856"/>
    <w:rsid w:val="00BA6C78"/>
    <w:rsid w:val="00BA6E51"/>
    <w:rsid w:val="00BA70D0"/>
    <w:rsid w:val="00BA77B8"/>
    <w:rsid w:val="00BA77E9"/>
    <w:rsid w:val="00BA78F1"/>
    <w:rsid w:val="00BA7B13"/>
    <w:rsid w:val="00BB000B"/>
    <w:rsid w:val="00BB019B"/>
    <w:rsid w:val="00BB0340"/>
    <w:rsid w:val="00BB0382"/>
    <w:rsid w:val="00BB066F"/>
    <w:rsid w:val="00BB077E"/>
    <w:rsid w:val="00BB080E"/>
    <w:rsid w:val="00BB0822"/>
    <w:rsid w:val="00BB08EB"/>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4F2"/>
    <w:rsid w:val="00BB69E3"/>
    <w:rsid w:val="00BB6AAC"/>
    <w:rsid w:val="00BB6C35"/>
    <w:rsid w:val="00BB712A"/>
    <w:rsid w:val="00BB77A3"/>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6F8"/>
    <w:rsid w:val="00BC2AF2"/>
    <w:rsid w:val="00BC2C2A"/>
    <w:rsid w:val="00BC2DFD"/>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177"/>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EB4"/>
    <w:rsid w:val="00BD7F7B"/>
    <w:rsid w:val="00BE01E1"/>
    <w:rsid w:val="00BE0308"/>
    <w:rsid w:val="00BE0532"/>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5181"/>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695"/>
    <w:rsid w:val="00C0398C"/>
    <w:rsid w:val="00C03E3F"/>
    <w:rsid w:val="00C04157"/>
    <w:rsid w:val="00C0489C"/>
    <w:rsid w:val="00C04ADE"/>
    <w:rsid w:val="00C054A9"/>
    <w:rsid w:val="00C0564A"/>
    <w:rsid w:val="00C05E35"/>
    <w:rsid w:val="00C061E9"/>
    <w:rsid w:val="00C0625D"/>
    <w:rsid w:val="00C06BB9"/>
    <w:rsid w:val="00C0728D"/>
    <w:rsid w:val="00C072EA"/>
    <w:rsid w:val="00C073E8"/>
    <w:rsid w:val="00C07760"/>
    <w:rsid w:val="00C07812"/>
    <w:rsid w:val="00C0795D"/>
    <w:rsid w:val="00C07AB0"/>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5C2"/>
    <w:rsid w:val="00C15713"/>
    <w:rsid w:val="00C15781"/>
    <w:rsid w:val="00C1592E"/>
    <w:rsid w:val="00C160F5"/>
    <w:rsid w:val="00C178DC"/>
    <w:rsid w:val="00C1798B"/>
    <w:rsid w:val="00C17D4C"/>
    <w:rsid w:val="00C17EA5"/>
    <w:rsid w:val="00C17FDE"/>
    <w:rsid w:val="00C20291"/>
    <w:rsid w:val="00C20298"/>
    <w:rsid w:val="00C20401"/>
    <w:rsid w:val="00C204D8"/>
    <w:rsid w:val="00C2076D"/>
    <w:rsid w:val="00C20F62"/>
    <w:rsid w:val="00C214C7"/>
    <w:rsid w:val="00C219E4"/>
    <w:rsid w:val="00C22C9F"/>
    <w:rsid w:val="00C22E64"/>
    <w:rsid w:val="00C233DB"/>
    <w:rsid w:val="00C23A33"/>
    <w:rsid w:val="00C23C4C"/>
    <w:rsid w:val="00C23EFF"/>
    <w:rsid w:val="00C24966"/>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1EC9"/>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B88"/>
    <w:rsid w:val="00C35BB6"/>
    <w:rsid w:val="00C36804"/>
    <w:rsid w:val="00C369B4"/>
    <w:rsid w:val="00C36C04"/>
    <w:rsid w:val="00C36C3D"/>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7CE"/>
    <w:rsid w:val="00C448EA"/>
    <w:rsid w:val="00C44A84"/>
    <w:rsid w:val="00C44CF8"/>
    <w:rsid w:val="00C44D02"/>
    <w:rsid w:val="00C4531F"/>
    <w:rsid w:val="00C457B3"/>
    <w:rsid w:val="00C457F6"/>
    <w:rsid w:val="00C46488"/>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4D2"/>
    <w:rsid w:val="00C52C84"/>
    <w:rsid w:val="00C52D8A"/>
    <w:rsid w:val="00C52EA6"/>
    <w:rsid w:val="00C52F45"/>
    <w:rsid w:val="00C52FD9"/>
    <w:rsid w:val="00C5318F"/>
    <w:rsid w:val="00C5336B"/>
    <w:rsid w:val="00C53B82"/>
    <w:rsid w:val="00C53D12"/>
    <w:rsid w:val="00C53FF0"/>
    <w:rsid w:val="00C540E8"/>
    <w:rsid w:val="00C54492"/>
    <w:rsid w:val="00C5456F"/>
    <w:rsid w:val="00C5474C"/>
    <w:rsid w:val="00C547F1"/>
    <w:rsid w:val="00C54B59"/>
    <w:rsid w:val="00C555FE"/>
    <w:rsid w:val="00C5589B"/>
    <w:rsid w:val="00C55919"/>
    <w:rsid w:val="00C55C62"/>
    <w:rsid w:val="00C55DDD"/>
    <w:rsid w:val="00C56922"/>
    <w:rsid w:val="00C56B17"/>
    <w:rsid w:val="00C57599"/>
    <w:rsid w:val="00C57703"/>
    <w:rsid w:val="00C57EC7"/>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3E6"/>
    <w:rsid w:val="00C6340A"/>
    <w:rsid w:val="00C63585"/>
    <w:rsid w:val="00C6378E"/>
    <w:rsid w:val="00C637EF"/>
    <w:rsid w:val="00C63A3A"/>
    <w:rsid w:val="00C63CD4"/>
    <w:rsid w:val="00C64778"/>
    <w:rsid w:val="00C64AB1"/>
    <w:rsid w:val="00C64B2B"/>
    <w:rsid w:val="00C64C2C"/>
    <w:rsid w:val="00C651FF"/>
    <w:rsid w:val="00C65A47"/>
    <w:rsid w:val="00C65A9F"/>
    <w:rsid w:val="00C65B47"/>
    <w:rsid w:val="00C65B50"/>
    <w:rsid w:val="00C66053"/>
    <w:rsid w:val="00C6633B"/>
    <w:rsid w:val="00C66744"/>
    <w:rsid w:val="00C667D9"/>
    <w:rsid w:val="00C6694A"/>
    <w:rsid w:val="00C669F9"/>
    <w:rsid w:val="00C66CB0"/>
    <w:rsid w:val="00C66ED4"/>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250"/>
    <w:rsid w:val="00C74385"/>
    <w:rsid w:val="00C74539"/>
    <w:rsid w:val="00C74606"/>
    <w:rsid w:val="00C7476A"/>
    <w:rsid w:val="00C74925"/>
    <w:rsid w:val="00C74A2E"/>
    <w:rsid w:val="00C74DB9"/>
    <w:rsid w:val="00C74E68"/>
    <w:rsid w:val="00C74F5F"/>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180"/>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868"/>
    <w:rsid w:val="00C8491E"/>
    <w:rsid w:val="00C8497C"/>
    <w:rsid w:val="00C84A7C"/>
    <w:rsid w:val="00C8530E"/>
    <w:rsid w:val="00C85D66"/>
    <w:rsid w:val="00C85E17"/>
    <w:rsid w:val="00C8678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A6"/>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C3"/>
    <w:rsid w:val="00CB4BF9"/>
    <w:rsid w:val="00CB4C9C"/>
    <w:rsid w:val="00CB4FA5"/>
    <w:rsid w:val="00CB5571"/>
    <w:rsid w:val="00CB572A"/>
    <w:rsid w:val="00CB5944"/>
    <w:rsid w:val="00CB603B"/>
    <w:rsid w:val="00CB6068"/>
    <w:rsid w:val="00CB63A2"/>
    <w:rsid w:val="00CB63FF"/>
    <w:rsid w:val="00CB661B"/>
    <w:rsid w:val="00CB6631"/>
    <w:rsid w:val="00CB6A3A"/>
    <w:rsid w:val="00CB6BA1"/>
    <w:rsid w:val="00CB6CC4"/>
    <w:rsid w:val="00CB6D20"/>
    <w:rsid w:val="00CB6D68"/>
    <w:rsid w:val="00CB6D87"/>
    <w:rsid w:val="00CB71ED"/>
    <w:rsid w:val="00CC03DB"/>
    <w:rsid w:val="00CC03F7"/>
    <w:rsid w:val="00CC0499"/>
    <w:rsid w:val="00CC089D"/>
    <w:rsid w:val="00CC08A3"/>
    <w:rsid w:val="00CC0ED6"/>
    <w:rsid w:val="00CC10A8"/>
    <w:rsid w:val="00CC10CE"/>
    <w:rsid w:val="00CC133D"/>
    <w:rsid w:val="00CC1596"/>
    <w:rsid w:val="00CC19A0"/>
    <w:rsid w:val="00CC1A85"/>
    <w:rsid w:val="00CC1FB9"/>
    <w:rsid w:val="00CC26FE"/>
    <w:rsid w:val="00CC2759"/>
    <w:rsid w:val="00CC277E"/>
    <w:rsid w:val="00CC2D76"/>
    <w:rsid w:val="00CC2E1A"/>
    <w:rsid w:val="00CC2F82"/>
    <w:rsid w:val="00CC2F9A"/>
    <w:rsid w:val="00CC32C0"/>
    <w:rsid w:val="00CC3743"/>
    <w:rsid w:val="00CC44B5"/>
    <w:rsid w:val="00CC4EEF"/>
    <w:rsid w:val="00CC533F"/>
    <w:rsid w:val="00CC5BCB"/>
    <w:rsid w:val="00CC5DCB"/>
    <w:rsid w:val="00CC63B1"/>
    <w:rsid w:val="00CC6424"/>
    <w:rsid w:val="00CC6C56"/>
    <w:rsid w:val="00CC6FC0"/>
    <w:rsid w:val="00CC7263"/>
    <w:rsid w:val="00CC78E7"/>
    <w:rsid w:val="00CC798B"/>
    <w:rsid w:val="00CC7C8E"/>
    <w:rsid w:val="00CC7CE1"/>
    <w:rsid w:val="00CD0066"/>
    <w:rsid w:val="00CD00D8"/>
    <w:rsid w:val="00CD0616"/>
    <w:rsid w:val="00CD06D9"/>
    <w:rsid w:val="00CD1262"/>
    <w:rsid w:val="00CD128C"/>
    <w:rsid w:val="00CD2344"/>
    <w:rsid w:val="00CD2403"/>
    <w:rsid w:val="00CD27F6"/>
    <w:rsid w:val="00CD2B0B"/>
    <w:rsid w:val="00CD2D7C"/>
    <w:rsid w:val="00CD337C"/>
    <w:rsid w:val="00CD3391"/>
    <w:rsid w:val="00CD3451"/>
    <w:rsid w:val="00CD409B"/>
    <w:rsid w:val="00CD43B0"/>
    <w:rsid w:val="00CD44C2"/>
    <w:rsid w:val="00CD4806"/>
    <w:rsid w:val="00CD4AFA"/>
    <w:rsid w:val="00CD55FE"/>
    <w:rsid w:val="00CD56AC"/>
    <w:rsid w:val="00CD5766"/>
    <w:rsid w:val="00CD61CA"/>
    <w:rsid w:val="00CD70AE"/>
    <w:rsid w:val="00CD7175"/>
    <w:rsid w:val="00CD7B15"/>
    <w:rsid w:val="00CD7DDC"/>
    <w:rsid w:val="00CE03C6"/>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A79"/>
    <w:rsid w:val="00CF31E7"/>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B18"/>
    <w:rsid w:val="00D00CA6"/>
    <w:rsid w:val="00D00F9E"/>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B92"/>
    <w:rsid w:val="00D16DFD"/>
    <w:rsid w:val="00D171C2"/>
    <w:rsid w:val="00D1780A"/>
    <w:rsid w:val="00D17C37"/>
    <w:rsid w:val="00D17D66"/>
    <w:rsid w:val="00D202BC"/>
    <w:rsid w:val="00D203A9"/>
    <w:rsid w:val="00D206BA"/>
    <w:rsid w:val="00D2072B"/>
    <w:rsid w:val="00D20822"/>
    <w:rsid w:val="00D20BCC"/>
    <w:rsid w:val="00D20D78"/>
    <w:rsid w:val="00D20F35"/>
    <w:rsid w:val="00D214A1"/>
    <w:rsid w:val="00D2168F"/>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FDE"/>
    <w:rsid w:val="00D354FA"/>
    <w:rsid w:val="00D35B98"/>
    <w:rsid w:val="00D35FD8"/>
    <w:rsid w:val="00D360D5"/>
    <w:rsid w:val="00D360F6"/>
    <w:rsid w:val="00D361E5"/>
    <w:rsid w:val="00D36616"/>
    <w:rsid w:val="00D367A7"/>
    <w:rsid w:val="00D36ABE"/>
    <w:rsid w:val="00D36F92"/>
    <w:rsid w:val="00D372C5"/>
    <w:rsid w:val="00D37708"/>
    <w:rsid w:val="00D37731"/>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4DA"/>
    <w:rsid w:val="00D43B46"/>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D27"/>
    <w:rsid w:val="00D47F5A"/>
    <w:rsid w:val="00D5021B"/>
    <w:rsid w:val="00D5036D"/>
    <w:rsid w:val="00D50503"/>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41A6"/>
    <w:rsid w:val="00D554A9"/>
    <w:rsid w:val="00D55531"/>
    <w:rsid w:val="00D55543"/>
    <w:rsid w:val="00D55D43"/>
    <w:rsid w:val="00D55D95"/>
    <w:rsid w:val="00D561AF"/>
    <w:rsid w:val="00D56319"/>
    <w:rsid w:val="00D5644B"/>
    <w:rsid w:val="00D56484"/>
    <w:rsid w:val="00D56F91"/>
    <w:rsid w:val="00D574A7"/>
    <w:rsid w:val="00D57A96"/>
    <w:rsid w:val="00D57D2C"/>
    <w:rsid w:val="00D57D61"/>
    <w:rsid w:val="00D57DDA"/>
    <w:rsid w:val="00D606C9"/>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9B5"/>
    <w:rsid w:val="00D63AC3"/>
    <w:rsid w:val="00D63D3F"/>
    <w:rsid w:val="00D63E34"/>
    <w:rsid w:val="00D64197"/>
    <w:rsid w:val="00D64428"/>
    <w:rsid w:val="00D644BA"/>
    <w:rsid w:val="00D645E8"/>
    <w:rsid w:val="00D64AE4"/>
    <w:rsid w:val="00D64D42"/>
    <w:rsid w:val="00D65296"/>
    <w:rsid w:val="00D652E6"/>
    <w:rsid w:val="00D65ECC"/>
    <w:rsid w:val="00D65F5B"/>
    <w:rsid w:val="00D668C6"/>
    <w:rsid w:val="00D66A67"/>
    <w:rsid w:val="00D66B23"/>
    <w:rsid w:val="00D66CE3"/>
    <w:rsid w:val="00D67438"/>
    <w:rsid w:val="00D674B1"/>
    <w:rsid w:val="00D674BA"/>
    <w:rsid w:val="00D67791"/>
    <w:rsid w:val="00D677DB"/>
    <w:rsid w:val="00D6790D"/>
    <w:rsid w:val="00D67B54"/>
    <w:rsid w:val="00D70664"/>
    <w:rsid w:val="00D70EB5"/>
    <w:rsid w:val="00D70FB0"/>
    <w:rsid w:val="00D718D1"/>
    <w:rsid w:val="00D71E71"/>
    <w:rsid w:val="00D724A8"/>
    <w:rsid w:val="00D72745"/>
    <w:rsid w:val="00D73116"/>
    <w:rsid w:val="00D73608"/>
    <w:rsid w:val="00D739F0"/>
    <w:rsid w:val="00D73E8B"/>
    <w:rsid w:val="00D740A5"/>
    <w:rsid w:val="00D742CF"/>
    <w:rsid w:val="00D74646"/>
    <w:rsid w:val="00D74ADF"/>
    <w:rsid w:val="00D75271"/>
    <w:rsid w:val="00D7563F"/>
    <w:rsid w:val="00D7579A"/>
    <w:rsid w:val="00D7589C"/>
    <w:rsid w:val="00D75C90"/>
    <w:rsid w:val="00D75FA0"/>
    <w:rsid w:val="00D7640E"/>
    <w:rsid w:val="00D76A09"/>
    <w:rsid w:val="00D76ADD"/>
    <w:rsid w:val="00D76B34"/>
    <w:rsid w:val="00D77208"/>
    <w:rsid w:val="00D778C0"/>
    <w:rsid w:val="00D7794B"/>
    <w:rsid w:val="00D77B57"/>
    <w:rsid w:val="00D77BD1"/>
    <w:rsid w:val="00D806F9"/>
    <w:rsid w:val="00D807EF"/>
    <w:rsid w:val="00D80873"/>
    <w:rsid w:val="00D809E2"/>
    <w:rsid w:val="00D80AAF"/>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50E"/>
    <w:rsid w:val="00D9069A"/>
    <w:rsid w:val="00D90B53"/>
    <w:rsid w:val="00D90E1B"/>
    <w:rsid w:val="00D90FC7"/>
    <w:rsid w:val="00D91668"/>
    <w:rsid w:val="00D9181F"/>
    <w:rsid w:val="00D92017"/>
    <w:rsid w:val="00D9204A"/>
    <w:rsid w:val="00D923B1"/>
    <w:rsid w:val="00D92D9E"/>
    <w:rsid w:val="00D92E20"/>
    <w:rsid w:val="00D92EBA"/>
    <w:rsid w:val="00D937A8"/>
    <w:rsid w:val="00D9385E"/>
    <w:rsid w:val="00D94114"/>
    <w:rsid w:val="00D94207"/>
    <w:rsid w:val="00D9485F"/>
    <w:rsid w:val="00D9497B"/>
    <w:rsid w:val="00D95136"/>
    <w:rsid w:val="00D952F4"/>
    <w:rsid w:val="00D95341"/>
    <w:rsid w:val="00D95630"/>
    <w:rsid w:val="00D95A57"/>
    <w:rsid w:val="00D95BFF"/>
    <w:rsid w:val="00D95C32"/>
    <w:rsid w:val="00D95FB1"/>
    <w:rsid w:val="00D961F3"/>
    <w:rsid w:val="00D96452"/>
    <w:rsid w:val="00D96DB9"/>
    <w:rsid w:val="00D96E41"/>
    <w:rsid w:val="00D973FB"/>
    <w:rsid w:val="00D97522"/>
    <w:rsid w:val="00D97A79"/>
    <w:rsid w:val="00D97AD7"/>
    <w:rsid w:val="00D97F44"/>
    <w:rsid w:val="00DA0238"/>
    <w:rsid w:val="00DA04EA"/>
    <w:rsid w:val="00DA07FD"/>
    <w:rsid w:val="00DA09A1"/>
    <w:rsid w:val="00DA0BFE"/>
    <w:rsid w:val="00DA0DD7"/>
    <w:rsid w:val="00DA0E02"/>
    <w:rsid w:val="00DA132F"/>
    <w:rsid w:val="00DA25C1"/>
    <w:rsid w:val="00DA2654"/>
    <w:rsid w:val="00DA27EA"/>
    <w:rsid w:val="00DA2955"/>
    <w:rsid w:val="00DA2F2F"/>
    <w:rsid w:val="00DA3B7D"/>
    <w:rsid w:val="00DA3C25"/>
    <w:rsid w:val="00DA482D"/>
    <w:rsid w:val="00DA4B62"/>
    <w:rsid w:val="00DA54AB"/>
    <w:rsid w:val="00DA54C0"/>
    <w:rsid w:val="00DA5BE8"/>
    <w:rsid w:val="00DA5C3B"/>
    <w:rsid w:val="00DA5C8D"/>
    <w:rsid w:val="00DA6578"/>
    <w:rsid w:val="00DA69BA"/>
    <w:rsid w:val="00DA6B89"/>
    <w:rsid w:val="00DA6BA8"/>
    <w:rsid w:val="00DA6EA2"/>
    <w:rsid w:val="00DA6F18"/>
    <w:rsid w:val="00DA6F40"/>
    <w:rsid w:val="00DA76A1"/>
    <w:rsid w:val="00DA790E"/>
    <w:rsid w:val="00DA7A36"/>
    <w:rsid w:val="00DA7BC1"/>
    <w:rsid w:val="00DB014C"/>
    <w:rsid w:val="00DB0222"/>
    <w:rsid w:val="00DB03AE"/>
    <w:rsid w:val="00DB0F44"/>
    <w:rsid w:val="00DB10A4"/>
    <w:rsid w:val="00DB1437"/>
    <w:rsid w:val="00DB1EBB"/>
    <w:rsid w:val="00DB255B"/>
    <w:rsid w:val="00DB28E4"/>
    <w:rsid w:val="00DB2D0C"/>
    <w:rsid w:val="00DB3011"/>
    <w:rsid w:val="00DB3100"/>
    <w:rsid w:val="00DB310B"/>
    <w:rsid w:val="00DB324A"/>
    <w:rsid w:val="00DB391B"/>
    <w:rsid w:val="00DB39B2"/>
    <w:rsid w:val="00DB3A17"/>
    <w:rsid w:val="00DB3A5E"/>
    <w:rsid w:val="00DB41FA"/>
    <w:rsid w:val="00DB447B"/>
    <w:rsid w:val="00DB4B90"/>
    <w:rsid w:val="00DB4D46"/>
    <w:rsid w:val="00DB4D69"/>
    <w:rsid w:val="00DB5004"/>
    <w:rsid w:val="00DB5243"/>
    <w:rsid w:val="00DB52DB"/>
    <w:rsid w:val="00DB589F"/>
    <w:rsid w:val="00DB5CE8"/>
    <w:rsid w:val="00DB5F88"/>
    <w:rsid w:val="00DB62F7"/>
    <w:rsid w:val="00DB637D"/>
    <w:rsid w:val="00DB6573"/>
    <w:rsid w:val="00DB75AA"/>
    <w:rsid w:val="00DB762E"/>
    <w:rsid w:val="00DB785E"/>
    <w:rsid w:val="00DB7A65"/>
    <w:rsid w:val="00DB7CD6"/>
    <w:rsid w:val="00DB7DD6"/>
    <w:rsid w:val="00DB7E4B"/>
    <w:rsid w:val="00DB7ECA"/>
    <w:rsid w:val="00DC046F"/>
    <w:rsid w:val="00DC05F4"/>
    <w:rsid w:val="00DC13DF"/>
    <w:rsid w:val="00DC172E"/>
    <w:rsid w:val="00DC1815"/>
    <w:rsid w:val="00DC192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9D"/>
    <w:rsid w:val="00DC5B77"/>
    <w:rsid w:val="00DC5F3A"/>
    <w:rsid w:val="00DC6048"/>
    <w:rsid w:val="00DC60F8"/>
    <w:rsid w:val="00DC61A5"/>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747"/>
    <w:rsid w:val="00DD3D89"/>
    <w:rsid w:val="00DD3E88"/>
    <w:rsid w:val="00DD3FBC"/>
    <w:rsid w:val="00DD4221"/>
    <w:rsid w:val="00DD4371"/>
    <w:rsid w:val="00DD4E2C"/>
    <w:rsid w:val="00DD5423"/>
    <w:rsid w:val="00DD563B"/>
    <w:rsid w:val="00DD57D2"/>
    <w:rsid w:val="00DD5889"/>
    <w:rsid w:val="00DD5FC6"/>
    <w:rsid w:val="00DD6620"/>
    <w:rsid w:val="00DD667C"/>
    <w:rsid w:val="00DD6866"/>
    <w:rsid w:val="00DD6B1E"/>
    <w:rsid w:val="00DD6BCB"/>
    <w:rsid w:val="00DD70C5"/>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E3A"/>
    <w:rsid w:val="00DF2882"/>
    <w:rsid w:val="00DF2AE4"/>
    <w:rsid w:val="00DF3987"/>
    <w:rsid w:val="00DF3D69"/>
    <w:rsid w:val="00DF45BE"/>
    <w:rsid w:val="00DF4661"/>
    <w:rsid w:val="00DF4AF5"/>
    <w:rsid w:val="00DF4CB4"/>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0C"/>
    <w:rsid w:val="00E009B4"/>
    <w:rsid w:val="00E00CC2"/>
    <w:rsid w:val="00E01419"/>
    <w:rsid w:val="00E01440"/>
    <w:rsid w:val="00E016EA"/>
    <w:rsid w:val="00E01EA0"/>
    <w:rsid w:val="00E01F1C"/>
    <w:rsid w:val="00E01FDC"/>
    <w:rsid w:val="00E021B5"/>
    <w:rsid w:val="00E022E8"/>
    <w:rsid w:val="00E0279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E4A"/>
    <w:rsid w:val="00E13BFA"/>
    <w:rsid w:val="00E13ED5"/>
    <w:rsid w:val="00E13FDB"/>
    <w:rsid w:val="00E1403D"/>
    <w:rsid w:val="00E14278"/>
    <w:rsid w:val="00E14487"/>
    <w:rsid w:val="00E145DF"/>
    <w:rsid w:val="00E14836"/>
    <w:rsid w:val="00E14ACD"/>
    <w:rsid w:val="00E14BFC"/>
    <w:rsid w:val="00E15146"/>
    <w:rsid w:val="00E1518A"/>
    <w:rsid w:val="00E152BB"/>
    <w:rsid w:val="00E153FB"/>
    <w:rsid w:val="00E16337"/>
    <w:rsid w:val="00E168B1"/>
    <w:rsid w:val="00E16D6A"/>
    <w:rsid w:val="00E173DB"/>
    <w:rsid w:val="00E1797A"/>
    <w:rsid w:val="00E17B11"/>
    <w:rsid w:val="00E200A4"/>
    <w:rsid w:val="00E202D0"/>
    <w:rsid w:val="00E20682"/>
    <w:rsid w:val="00E2089E"/>
    <w:rsid w:val="00E20C99"/>
    <w:rsid w:val="00E2105E"/>
    <w:rsid w:val="00E2118A"/>
    <w:rsid w:val="00E212DB"/>
    <w:rsid w:val="00E21673"/>
    <w:rsid w:val="00E21CDB"/>
    <w:rsid w:val="00E2273C"/>
    <w:rsid w:val="00E229E5"/>
    <w:rsid w:val="00E22C97"/>
    <w:rsid w:val="00E22CA4"/>
    <w:rsid w:val="00E22EF6"/>
    <w:rsid w:val="00E23733"/>
    <w:rsid w:val="00E237F0"/>
    <w:rsid w:val="00E24253"/>
    <w:rsid w:val="00E24278"/>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53D"/>
    <w:rsid w:val="00E275AF"/>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268"/>
    <w:rsid w:val="00E3463A"/>
    <w:rsid w:val="00E34724"/>
    <w:rsid w:val="00E34910"/>
    <w:rsid w:val="00E34934"/>
    <w:rsid w:val="00E34FE1"/>
    <w:rsid w:val="00E35BA4"/>
    <w:rsid w:val="00E35BE2"/>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D5C"/>
    <w:rsid w:val="00E4172C"/>
    <w:rsid w:val="00E42728"/>
    <w:rsid w:val="00E42799"/>
    <w:rsid w:val="00E430BA"/>
    <w:rsid w:val="00E43106"/>
    <w:rsid w:val="00E43112"/>
    <w:rsid w:val="00E435E8"/>
    <w:rsid w:val="00E43843"/>
    <w:rsid w:val="00E43972"/>
    <w:rsid w:val="00E43983"/>
    <w:rsid w:val="00E43AEB"/>
    <w:rsid w:val="00E43BC7"/>
    <w:rsid w:val="00E44629"/>
    <w:rsid w:val="00E44B05"/>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EEA"/>
    <w:rsid w:val="00E5219B"/>
    <w:rsid w:val="00E528EA"/>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32"/>
    <w:rsid w:val="00E57AB9"/>
    <w:rsid w:val="00E57E35"/>
    <w:rsid w:val="00E57FB9"/>
    <w:rsid w:val="00E60ABC"/>
    <w:rsid w:val="00E60C18"/>
    <w:rsid w:val="00E60CBD"/>
    <w:rsid w:val="00E61690"/>
    <w:rsid w:val="00E61DBA"/>
    <w:rsid w:val="00E61F7C"/>
    <w:rsid w:val="00E62064"/>
    <w:rsid w:val="00E621FF"/>
    <w:rsid w:val="00E62753"/>
    <w:rsid w:val="00E62963"/>
    <w:rsid w:val="00E63BEF"/>
    <w:rsid w:val="00E63E7A"/>
    <w:rsid w:val="00E63F51"/>
    <w:rsid w:val="00E642A4"/>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D58"/>
    <w:rsid w:val="00E72EC9"/>
    <w:rsid w:val="00E7328E"/>
    <w:rsid w:val="00E73688"/>
    <w:rsid w:val="00E73705"/>
    <w:rsid w:val="00E7379C"/>
    <w:rsid w:val="00E73A00"/>
    <w:rsid w:val="00E73ED5"/>
    <w:rsid w:val="00E74701"/>
    <w:rsid w:val="00E747FC"/>
    <w:rsid w:val="00E74F77"/>
    <w:rsid w:val="00E75DA1"/>
    <w:rsid w:val="00E75E72"/>
    <w:rsid w:val="00E76272"/>
    <w:rsid w:val="00E7680E"/>
    <w:rsid w:val="00E76CB9"/>
    <w:rsid w:val="00E77565"/>
    <w:rsid w:val="00E77BE5"/>
    <w:rsid w:val="00E77FEA"/>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504"/>
    <w:rsid w:val="00E9151E"/>
    <w:rsid w:val="00E91C9D"/>
    <w:rsid w:val="00E92027"/>
    <w:rsid w:val="00E920EA"/>
    <w:rsid w:val="00E92397"/>
    <w:rsid w:val="00E92ADD"/>
    <w:rsid w:val="00E92E21"/>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2B5"/>
    <w:rsid w:val="00EA06E6"/>
    <w:rsid w:val="00EA08F0"/>
    <w:rsid w:val="00EA0A71"/>
    <w:rsid w:val="00EA0CCA"/>
    <w:rsid w:val="00EA10E5"/>
    <w:rsid w:val="00EA14DF"/>
    <w:rsid w:val="00EA1948"/>
    <w:rsid w:val="00EA1B71"/>
    <w:rsid w:val="00EA1E7D"/>
    <w:rsid w:val="00EA2544"/>
    <w:rsid w:val="00EA2A79"/>
    <w:rsid w:val="00EA31BE"/>
    <w:rsid w:val="00EA32FF"/>
    <w:rsid w:val="00EA333B"/>
    <w:rsid w:val="00EA365F"/>
    <w:rsid w:val="00EA3890"/>
    <w:rsid w:val="00EA3C93"/>
    <w:rsid w:val="00EA3DB4"/>
    <w:rsid w:val="00EA43C6"/>
    <w:rsid w:val="00EA44F7"/>
    <w:rsid w:val="00EA4D4F"/>
    <w:rsid w:val="00EA4D92"/>
    <w:rsid w:val="00EA4F1B"/>
    <w:rsid w:val="00EA566A"/>
    <w:rsid w:val="00EA56E7"/>
    <w:rsid w:val="00EA5816"/>
    <w:rsid w:val="00EA5EA5"/>
    <w:rsid w:val="00EA634E"/>
    <w:rsid w:val="00EA6549"/>
    <w:rsid w:val="00EA660E"/>
    <w:rsid w:val="00EA6746"/>
    <w:rsid w:val="00EA6FAF"/>
    <w:rsid w:val="00EA77BE"/>
    <w:rsid w:val="00EA795D"/>
    <w:rsid w:val="00EB011B"/>
    <w:rsid w:val="00EB04E8"/>
    <w:rsid w:val="00EB0540"/>
    <w:rsid w:val="00EB074B"/>
    <w:rsid w:val="00EB0784"/>
    <w:rsid w:val="00EB09C1"/>
    <w:rsid w:val="00EB124C"/>
    <w:rsid w:val="00EB1473"/>
    <w:rsid w:val="00EB18CD"/>
    <w:rsid w:val="00EB1DB6"/>
    <w:rsid w:val="00EB2DD2"/>
    <w:rsid w:val="00EB2F4D"/>
    <w:rsid w:val="00EB2F5B"/>
    <w:rsid w:val="00EB31E0"/>
    <w:rsid w:val="00EB39A1"/>
    <w:rsid w:val="00EB3C79"/>
    <w:rsid w:val="00EB3CA7"/>
    <w:rsid w:val="00EB3E16"/>
    <w:rsid w:val="00EB4087"/>
    <w:rsid w:val="00EB42CC"/>
    <w:rsid w:val="00EB4892"/>
    <w:rsid w:val="00EB48EA"/>
    <w:rsid w:val="00EB4AF7"/>
    <w:rsid w:val="00EB4EB1"/>
    <w:rsid w:val="00EB5118"/>
    <w:rsid w:val="00EB5822"/>
    <w:rsid w:val="00EB5BC1"/>
    <w:rsid w:val="00EB5C1E"/>
    <w:rsid w:val="00EB5CC3"/>
    <w:rsid w:val="00EB5D71"/>
    <w:rsid w:val="00EB5DC8"/>
    <w:rsid w:val="00EB627F"/>
    <w:rsid w:val="00EB676D"/>
    <w:rsid w:val="00EB70DE"/>
    <w:rsid w:val="00EB72BE"/>
    <w:rsid w:val="00EB72FD"/>
    <w:rsid w:val="00EC12D1"/>
    <w:rsid w:val="00EC134B"/>
    <w:rsid w:val="00EC1482"/>
    <w:rsid w:val="00EC1495"/>
    <w:rsid w:val="00EC1880"/>
    <w:rsid w:val="00EC193F"/>
    <w:rsid w:val="00EC1C37"/>
    <w:rsid w:val="00EC27B3"/>
    <w:rsid w:val="00EC2C33"/>
    <w:rsid w:val="00EC3078"/>
    <w:rsid w:val="00EC31A6"/>
    <w:rsid w:val="00EC3285"/>
    <w:rsid w:val="00EC3449"/>
    <w:rsid w:val="00EC3D53"/>
    <w:rsid w:val="00EC406E"/>
    <w:rsid w:val="00EC42D6"/>
    <w:rsid w:val="00EC4420"/>
    <w:rsid w:val="00EC44AC"/>
    <w:rsid w:val="00EC4C8F"/>
    <w:rsid w:val="00EC5078"/>
    <w:rsid w:val="00EC5121"/>
    <w:rsid w:val="00EC5535"/>
    <w:rsid w:val="00EC56EA"/>
    <w:rsid w:val="00EC58F7"/>
    <w:rsid w:val="00EC63EB"/>
    <w:rsid w:val="00EC6577"/>
    <w:rsid w:val="00EC7388"/>
    <w:rsid w:val="00EC73D2"/>
    <w:rsid w:val="00ED0003"/>
    <w:rsid w:val="00ED036A"/>
    <w:rsid w:val="00ED05D6"/>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1EF"/>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2AA"/>
    <w:rsid w:val="00EE5AE9"/>
    <w:rsid w:val="00EE5CEB"/>
    <w:rsid w:val="00EE602B"/>
    <w:rsid w:val="00EE68A4"/>
    <w:rsid w:val="00EE6EC0"/>
    <w:rsid w:val="00EE6F35"/>
    <w:rsid w:val="00EE70EB"/>
    <w:rsid w:val="00EE7599"/>
    <w:rsid w:val="00EE7809"/>
    <w:rsid w:val="00EE7AC6"/>
    <w:rsid w:val="00EE7B27"/>
    <w:rsid w:val="00EF029D"/>
    <w:rsid w:val="00EF046C"/>
    <w:rsid w:val="00EF065E"/>
    <w:rsid w:val="00EF0815"/>
    <w:rsid w:val="00EF0959"/>
    <w:rsid w:val="00EF0FB9"/>
    <w:rsid w:val="00EF18D5"/>
    <w:rsid w:val="00EF1ACE"/>
    <w:rsid w:val="00EF1C1D"/>
    <w:rsid w:val="00EF1E58"/>
    <w:rsid w:val="00EF1EFC"/>
    <w:rsid w:val="00EF1F5D"/>
    <w:rsid w:val="00EF2241"/>
    <w:rsid w:val="00EF2438"/>
    <w:rsid w:val="00EF2830"/>
    <w:rsid w:val="00EF2AA9"/>
    <w:rsid w:val="00EF2E13"/>
    <w:rsid w:val="00EF3505"/>
    <w:rsid w:val="00EF382F"/>
    <w:rsid w:val="00EF3845"/>
    <w:rsid w:val="00EF3914"/>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5DC3"/>
    <w:rsid w:val="00F165B1"/>
    <w:rsid w:val="00F17840"/>
    <w:rsid w:val="00F1788B"/>
    <w:rsid w:val="00F179AE"/>
    <w:rsid w:val="00F17D71"/>
    <w:rsid w:val="00F203A2"/>
    <w:rsid w:val="00F20D5E"/>
    <w:rsid w:val="00F20E89"/>
    <w:rsid w:val="00F21012"/>
    <w:rsid w:val="00F21828"/>
    <w:rsid w:val="00F218D5"/>
    <w:rsid w:val="00F219E3"/>
    <w:rsid w:val="00F222B0"/>
    <w:rsid w:val="00F22431"/>
    <w:rsid w:val="00F231A9"/>
    <w:rsid w:val="00F232A1"/>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E5E"/>
    <w:rsid w:val="00F26636"/>
    <w:rsid w:val="00F267A5"/>
    <w:rsid w:val="00F267B4"/>
    <w:rsid w:val="00F2680B"/>
    <w:rsid w:val="00F268E3"/>
    <w:rsid w:val="00F26BBF"/>
    <w:rsid w:val="00F27287"/>
    <w:rsid w:val="00F272EF"/>
    <w:rsid w:val="00F27B10"/>
    <w:rsid w:val="00F27C46"/>
    <w:rsid w:val="00F3036E"/>
    <w:rsid w:val="00F30762"/>
    <w:rsid w:val="00F312DB"/>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63B4"/>
    <w:rsid w:val="00F46483"/>
    <w:rsid w:val="00F46536"/>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F2A"/>
    <w:rsid w:val="00F5312C"/>
    <w:rsid w:val="00F53318"/>
    <w:rsid w:val="00F53F1C"/>
    <w:rsid w:val="00F546AE"/>
    <w:rsid w:val="00F5495E"/>
    <w:rsid w:val="00F54969"/>
    <w:rsid w:val="00F54E14"/>
    <w:rsid w:val="00F54E5A"/>
    <w:rsid w:val="00F55182"/>
    <w:rsid w:val="00F5558E"/>
    <w:rsid w:val="00F55A33"/>
    <w:rsid w:val="00F56061"/>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5C2"/>
    <w:rsid w:val="00F618BD"/>
    <w:rsid w:val="00F6196E"/>
    <w:rsid w:val="00F61AC2"/>
    <w:rsid w:val="00F61C1C"/>
    <w:rsid w:val="00F61E75"/>
    <w:rsid w:val="00F6207B"/>
    <w:rsid w:val="00F6226E"/>
    <w:rsid w:val="00F63039"/>
    <w:rsid w:val="00F632BE"/>
    <w:rsid w:val="00F637EB"/>
    <w:rsid w:val="00F639E6"/>
    <w:rsid w:val="00F64553"/>
    <w:rsid w:val="00F64833"/>
    <w:rsid w:val="00F64B52"/>
    <w:rsid w:val="00F65AB5"/>
    <w:rsid w:val="00F65EE6"/>
    <w:rsid w:val="00F66088"/>
    <w:rsid w:val="00F6626C"/>
    <w:rsid w:val="00F66415"/>
    <w:rsid w:val="00F66460"/>
    <w:rsid w:val="00F6653F"/>
    <w:rsid w:val="00F667C6"/>
    <w:rsid w:val="00F66DD5"/>
    <w:rsid w:val="00F66DEC"/>
    <w:rsid w:val="00F67624"/>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9F2"/>
    <w:rsid w:val="00F761FF"/>
    <w:rsid w:val="00F76268"/>
    <w:rsid w:val="00F764CA"/>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56F"/>
    <w:rsid w:val="00F82813"/>
    <w:rsid w:val="00F82D34"/>
    <w:rsid w:val="00F83BE9"/>
    <w:rsid w:val="00F83D3D"/>
    <w:rsid w:val="00F83D7D"/>
    <w:rsid w:val="00F83DF4"/>
    <w:rsid w:val="00F840CB"/>
    <w:rsid w:val="00F84744"/>
    <w:rsid w:val="00F847CC"/>
    <w:rsid w:val="00F84BBD"/>
    <w:rsid w:val="00F84C91"/>
    <w:rsid w:val="00F84DC9"/>
    <w:rsid w:val="00F85136"/>
    <w:rsid w:val="00F858A8"/>
    <w:rsid w:val="00F85A2A"/>
    <w:rsid w:val="00F85C60"/>
    <w:rsid w:val="00F85E43"/>
    <w:rsid w:val="00F8601E"/>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42F3"/>
    <w:rsid w:val="00F94433"/>
    <w:rsid w:val="00F94435"/>
    <w:rsid w:val="00F9464B"/>
    <w:rsid w:val="00F94BAD"/>
    <w:rsid w:val="00F94BF0"/>
    <w:rsid w:val="00F95834"/>
    <w:rsid w:val="00F958D7"/>
    <w:rsid w:val="00F95AF8"/>
    <w:rsid w:val="00F95CD5"/>
    <w:rsid w:val="00F95CFE"/>
    <w:rsid w:val="00F95D95"/>
    <w:rsid w:val="00F95E8C"/>
    <w:rsid w:val="00F967AF"/>
    <w:rsid w:val="00F96F30"/>
    <w:rsid w:val="00F97188"/>
    <w:rsid w:val="00F973E2"/>
    <w:rsid w:val="00F979B4"/>
    <w:rsid w:val="00F979EC"/>
    <w:rsid w:val="00F97D96"/>
    <w:rsid w:val="00FA051B"/>
    <w:rsid w:val="00FA074C"/>
    <w:rsid w:val="00FA07F0"/>
    <w:rsid w:val="00FA082B"/>
    <w:rsid w:val="00FA0831"/>
    <w:rsid w:val="00FA0F79"/>
    <w:rsid w:val="00FA11F0"/>
    <w:rsid w:val="00FA15AF"/>
    <w:rsid w:val="00FA1B9E"/>
    <w:rsid w:val="00FA26FE"/>
    <w:rsid w:val="00FA2802"/>
    <w:rsid w:val="00FA2CC4"/>
    <w:rsid w:val="00FA2F25"/>
    <w:rsid w:val="00FA3081"/>
    <w:rsid w:val="00FA365F"/>
    <w:rsid w:val="00FA37FF"/>
    <w:rsid w:val="00FA3872"/>
    <w:rsid w:val="00FA3BA4"/>
    <w:rsid w:val="00FA3CCF"/>
    <w:rsid w:val="00FA404E"/>
    <w:rsid w:val="00FA4131"/>
    <w:rsid w:val="00FA451C"/>
    <w:rsid w:val="00FA49D5"/>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919"/>
    <w:rsid w:val="00FB6B35"/>
    <w:rsid w:val="00FB6C9E"/>
    <w:rsid w:val="00FB6DA3"/>
    <w:rsid w:val="00FB707C"/>
    <w:rsid w:val="00FB715B"/>
    <w:rsid w:val="00FB7ED3"/>
    <w:rsid w:val="00FC0214"/>
    <w:rsid w:val="00FC0B4C"/>
    <w:rsid w:val="00FC0BE1"/>
    <w:rsid w:val="00FC10EB"/>
    <w:rsid w:val="00FC14CD"/>
    <w:rsid w:val="00FC14E1"/>
    <w:rsid w:val="00FC1530"/>
    <w:rsid w:val="00FC160A"/>
    <w:rsid w:val="00FC1876"/>
    <w:rsid w:val="00FC1FDC"/>
    <w:rsid w:val="00FC2179"/>
    <w:rsid w:val="00FC21AC"/>
    <w:rsid w:val="00FC22BA"/>
    <w:rsid w:val="00FC2F2D"/>
    <w:rsid w:val="00FC3125"/>
    <w:rsid w:val="00FC3178"/>
    <w:rsid w:val="00FC325C"/>
    <w:rsid w:val="00FC3A62"/>
    <w:rsid w:val="00FC3C01"/>
    <w:rsid w:val="00FC3F5E"/>
    <w:rsid w:val="00FC4503"/>
    <w:rsid w:val="00FC4946"/>
    <w:rsid w:val="00FC4973"/>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550D"/>
    <w:rsid w:val="00FE5EDE"/>
    <w:rsid w:val="00FE61B4"/>
    <w:rsid w:val="00FE631D"/>
    <w:rsid w:val="00FE63AC"/>
    <w:rsid w:val="00FE74D3"/>
    <w:rsid w:val="00FE76F5"/>
    <w:rsid w:val="00FE7827"/>
    <w:rsid w:val="00FE797A"/>
    <w:rsid w:val="00FE7A39"/>
    <w:rsid w:val="00FE7BE1"/>
    <w:rsid w:val="00FE7BE3"/>
    <w:rsid w:val="00FE7E76"/>
    <w:rsid w:val="00FF004D"/>
    <w:rsid w:val="00FF08AF"/>
    <w:rsid w:val="00FF0B33"/>
    <w:rsid w:val="00FF0B7E"/>
    <w:rsid w:val="00FF0D68"/>
    <w:rsid w:val="00FF0FA5"/>
    <w:rsid w:val="00FF1295"/>
    <w:rsid w:val="00FF1884"/>
    <w:rsid w:val="00FF1A5C"/>
    <w:rsid w:val="00FF1BFB"/>
    <w:rsid w:val="00FF20BA"/>
    <w:rsid w:val="00FF219D"/>
    <w:rsid w:val="00FF25DF"/>
    <w:rsid w:val="00FF2B00"/>
    <w:rsid w:val="00FF3128"/>
    <w:rsid w:val="00FF35E1"/>
    <w:rsid w:val="00FF36A4"/>
    <w:rsid w:val="00FF37CE"/>
    <w:rsid w:val="00FF4259"/>
    <w:rsid w:val="00FF42AC"/>
    <w:rsid w:val="00FF4518"/>
    <w:rsid w:val="00FF4A4B"/>
    <w:rsid w:val="00FF4E23"/>
    <w:rsid w:val="00FF506F"/>
    <w:rsid w:val="00FF50CA"/>
    <w:rsid w:val="00FF50E2"/>
    <w:rsid w:val="00FF54F4"/>
    <w:rsid w:val="00FF5ED7"/>
    <w:rsid w:val="00FF5F1D"/>
    <w:rsid w:val="00FF5F49"/>
    <w:rsid w:val="00FF65BC"/>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4</Pages>
  <Words>1685</Words>
  <Characters>9609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11272</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Muhammad Kumail Haider</cp:lastModifiedBy>
  <cp:revision>9</cp:revision>
  <dcterms:created xsi:type="dcterms:W3CDTF">2022-07-12T19:37:00Z</dcterms:created>
  <dcterms:modified xsi:type="dcterms:W3CDTF">2022-07-13T21:08:00Z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