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333A4" w14:textId="77777777" w:rsidR="005E768D" w:rsidRPr="001D6E1C" w:rsidRDefault="005E768D">
      <w:pPr>
        <w:pStyle w:val="T1"/>
        <w:pBdr>
          <w:bottom w:val="single" w:sz="6" w:space="0" w:color="auto"/>
        </w:pBdr>
        <w:spacing w:after="240"/>
        <w:rPr>
          <w:sz w:val="22"/>
          <w:szCs w:val="22"/>
          <w:rPrChange w:id="0" w:author="Zhijie Yang (NSB)" w:date="2022-12-08T16:51:00Z">
            <w:rPr/>
          </w:rPrChange>
        </w:rPr>
      </w:pPr>
      <w:r w:rsidRPr="001D6E1C">
        <w:rPr>
          <w:sz w:val="22"/>
          <w:szCs w:val="22"/>
          <w:rPrChange w:id="1" w:author="Zhijie Yang (NSB)" w:date="2022-12-08T16:51:00Z">
            <w:rPr/>
          </w:rPrChange>
        </w:rPr>
        <w:t>IEEE P802.11</w:t>
      </w:r>
      <w:r w:rsidRPr="001D6E1C">
        <w:rPr>
          <w:sz w:val="22"/>
          <w:szCs w:val="22"/>
          <w:rPrChange w:id="2" w:author="Zhijie Yang (NSB)" w:date="2022-12-08T16:51:00Z">
            <w:rPr/>
          </w:rPrChange>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D6E1C" w14:paraId="695881A5" w14:textId="77777777" w:rsidTr="005C5C64">
        <w:trPr>
          <w:trHeight w:val="485"/>
          <w:jc w:val="center"/>
        </w:trPr>
        <w:tc>
          <w:tcPr>
            <w:tcW w:w="9576" w:type="dxa"/>
            <w:gridSpan w:val="5"/>
            <w:vAlign w:val="center"/>
          </w:tcPr>
          <w:p w14:paraId="52B0F29E" w14:textId="65277120" w:rsidR="00C723BC" w:rsidRPr="001D6E1C" w:rsidRDefault="00BB059A" w:rsidP="00133BE3">
            <w:pPr>
              <w:pStyle w:val="T2"/>
              <w:rPr>
                <w:sz w:val="22"/>
                <w:szCs w:val="22"/>
                <w:rPrChange w:id="3" w:author="Zhijie Yang (NSB)" w:date="2022-12-08T16:51:00Z">
                  <w:rPr/>
                </w:rPrChange>
              </w:rPr>
            </w:pPr>
            <w:r w:rsidRPr="001D6E1C">
              <w:rPr>
                <w:sz w:val="22"/>
                <w:szCs w:val="22"/>
                <w:lang w:eastAsia="ko-KR"/>
                <w:rPrChange w:id="4" w:author="Zhijie Yang (NSB)" w:date="2022-12-08T16:51:00Z">
                  <w:rPr>
                    <w:lang w:eastAsia="ko-KR"/>
                  </w:rPr>
                </w:rPrChange>
              </w:rPr>
              <w:t>11b</w:t>
            </w:r>
            <w:r w:rsidR="00C86BC3" w:rsidRPr="001D6E1C">
              <w:rPr>
                <w:sz w:val="22"/>
                <w:szCs w:val="22"/>
                <w:lang w:eastAsia="ko-KR"/>
                <w:rPrChange w:id="5" w:author="Zhijie Yang (NSB)" w:date="2022-12-08T16:51:00Z">
                  <w:rPr>
                    <w:lang w:eastAsia="ko-KR"/>
                  </w:rPr>
                </w:rPrChange>
              </w:rPr>
              <w:t>h</w:t>
            </w:r>
            <w:r w:rsidRPr="001D6E1C">
              <w:rPr>
                <w:sz w:val="22"/>
                <w:szCs w:val="22"/>
                <w:lang w:eastAsia="ko-KR"/>
                <w:rPrChange w:id="6" w:author="Zhijie Yang (NSB)" w:date="2022-12-08T16:51:00Z">
                  <w:rPr>
                    <w:lang w:eastAsia="ko-KR"/>
                  </w:rPr>
                </w:rPrChange>
              </w:rPr>
              <w:t xml:space="preserve"> D</w:t>
            </w:r>
            <w:r w:rsidR="00C86BC3" w:rsidRPr="001D6E1C">
              <w:rPr>
                <w:sz w:val="22"/>
                <w:szCs w:val="22"/>
                <w:lang w:eastAsia="ko-KR"/>
                <w:rPrChange w:id="7" w:author="Zhijie Yang (NSB)" w:date="2022-12-08T16:51:00Z">
                  <w:rPr>
                    <w:lang w:eastAsia="ko-KR"/>
                  </w:rPr>
                </w:rPrChange>
              </w:rPr>
              <w:t>0</w:t>
            </w:r>
            <w:r w:rsidRPr="001D6E1C">
              <w:rPr>
                <w:sz w:val="22"/>
                <w:szCs w:val="22"/>
                <w:lang w:eastAsia="ko-KR"/>
                <w:rPrChange w:id="8" w:author="Zhijie Yang (NSB)" w:date="2022-12-08T16:51:00Z">
                  <w:rPr>
                    <w:lang w:eastAsia="ko-KR"/>
                  </w:rPr>
                </w:rPrChange>
              </w:rPr>
              <w:t>.</w:t>
            </w:r>
            <w:r w:rsidR="00C86BC3" w:rsidRPr="001D6E1C">
              <w:rPr>
                <w:sz w:val="22"/>
                <w:szCs w:val="22"/>
                <w:lang w:eastAsia="ko-KR"/>
                <w:rPrChange w:id="9" w:author="Zhijie Yang (NSB)" w:date="2022-12-08T16:51:00Z">
                  <w:rPr>
                    <w:lang w:eastAsia="ko-KR"/>
                  </w:rPr>
                </w:rPrChange>
              </w:rPr>
              <w:t>2</w:t>
            </w:r>
            <w:r w:rsidRPr="001D6E1C">
              <w:rPr>
                <w:sz w:val="22"/>
                <w:szCs w:val="22"/>
                <w:lang w:eastAsia="ko-KR"/>
                <w:rPrChange w:id="10" w:author="Zhijie Yang (NSB)" w:date="2022-12-08T16:51:00Z">
                  <w:rPr>
                    <w:lang w:eastAsia="ko-KR"/>
                  </w:rPr>
                </w:rPrChange>
              </w:rPr>
              <w:t xml:space="preserve"> CR for </w:t>
            </w:r>
            <w:r w:rsidR="00A302F3" w:rsidRPr="001D6E1C">
              <w:rPr>
                <w:sz w:val="22"/>
                <w:szCs w:val="22"/>
                <w:lang w:eastAsia="ko-KR"/>
                <w:rPrChange w:id="11" w:author="Zhijie Yang (NSB)" w:date="2022-12-08T16:51:00Z">
                  <w:rPr>
                    <w:lang w:eastAsia="ko-KR"/>
                  </w:rPr>
                </w:rPrChange>
              </w:rPr>
              <w:t>STA</w:t>
            </w:r>
            <w:r w:rsidR="00C86BC3" w:rsidRPr="001D6E1C">
              <w:rPr>
                <w:sz w:val="22"/>
                <w:szCs w:val="22"/>
                <w:lang w:eastAsia="ko-KR"/>
                <w:rPrChange w:id="12" w:author="Zhijie Yang (NSB)" w:date="2022-12-08T16:51:00Z">
                  <w:rPr>
                    <w:lang w:eastAsia="ko-KR"/>
                  </w:rPr>
                </w:rPrChange>
              </w:rPr>
              <w:t xml:space="preserve"> ID</w:t>
            </w:r>
            <w:r w:rsidR="00A302F3" w:rsidRPr="001D6E1C">
              <w:rPr>
                <w:sz w:val="22"/>
                <w:szCs w:val="22"/>
                <w:lang w:eastAsia="ko-KR"/>
                <w:rPrChange w:id="13" w:author="Zhijie Yang (NSB)" w:date="2022-12-08T16:51:00Z">
                  <w:rPr>
                    <w:lang w:eastAsia="ko-KR"/>
                  </w:rPr>
                </w:rPrChange>
              </w:rPr>
              <w:t xml:space="preserve"> and</w:t>
            </w:r>
            <w:r w:rsidR="00C86BC3" w:rsidRPr="001D6E1C">
              <w:rPr>
                <w:sz w:val="22"/>
                <w:szCs w:val="22"/>
                <w:lang w:eastAsia="ko-KR"/>
                <w:rPrChange w:id="14" w:author="Zhijie Yang (NSB)" w:date="2022-12-08T16:51:00Z">
                  <w:rPr>
                    <w:lang w:eastAsia="ko-KR"/>
                  </w:rPr>
                </w:rPrChange>
              </w:rPr>
              <w:t xml:space="preserve"> pre-association identification</w:t>
            </w:r>
          </w:p>
        </w:tc>
      </w:tr>
      <w:tr w:rsidR="00C723BC" w:rsidRPr="001D6E1C" w14:paraId="5B9F14D2" w14:textId="77777777" w:rsidTr="005C5C64">
        <w:trPr>
          <w:trHeight w:val="359"/>
          <w:jc w:val="center"/>
        </w:trPr>
        <w:tc>
          <w:tcPr>
            <w:tcW w:w="9576" w:type="dxa"/>
            <w:gridSpan w:val="5"/>
            <w:vAlign w:val="center"/>
          </w:tcPr>
          <w:p w14:paraId="03728683" w14:textId="58C095BA" w:rsidR="00C723BC" w:rsidRPr="001D6E1C" w:rsidRDefault="00C723BC" w:rsidP="00283B7A">
            <w:pPr>
              <w:pStyle w:val="T2"/>
              <w:ind w:left="0"/>
              <w:rPr>
                <w:b w:val="0"/>
                <w:sz w:val="22"/>
                <w:szCs w:val="22"/>
                <w:rPrChange w:id="15" w:author="Zhijie Yang (NSB)" w:date="2022-12-08T16:51:00Z">
                  <w:rPr>
                    <w:b w:val="0"/>
                    <w:sz w:val="20"/>
                  </w:rPr>
                </w:rPrChange>
              </w:rPr>
            </w:pPr>
            <w:r w:rsidRPr="001D6E1C">
              <w:rPr>
                <w:sz w:val="22"/>
                <w:szCs w:val="22"/>
                <w:rPrChange w:id="16" w:author="Zhijie Yang (NSB)" w:date="2022-12-08T16:51:00Z">
                  <w:rPr>
                    <w:sz w:val="20"/>
                  </w:rPr>
                </w:rPrChange>
              </w:rPr>
              <w:t>Date:</w:t>
            </w:r>
            <w:r w:rsidRPr="001D6E1C">
              <w:rPr>
                <w:b w:val="0"/>
                <w:sz w:val="22"/>
                <w:szCs w:val="22"/>
                <w:rPrChange w:id="17" w:author="Zhijie Yang (NSB)" w:date="2022-12-08T16:51:00Z">
                  <w:rPr>
                    <w:b w:val="0"/>
                    <w:sz w:val="20"/>
                  </w:rPr>
                </w:rPrChange>
              </w:rPr>
              <w:t xml:space="preserve">  20</w:t>
            </w:r>
            <w:r w:rsidR="00BF09ED" w:rsidRPr="001D6E1C">
              <w:rPr>
                <w:b w:val="0"/>
                <w:sz w:val="22"/>
                <w:szCs w:val="22"/>
                <w:rPrChange w:id="18" w:author="Zhijie Yang (NSB)" w:date="2022-12-08T16:51:00Z">
                  <w:rPr>
                    <w:b w:val="0"/>
                    <w:sz w:val="20"/>
                  </w:rPr>
                </w:rPrChange>
              </w:rPr>
              <w:t>2</w:t>
            </w:r>
            <w:r w:rsidR="00FB78F1" w:rsidRPr="001D6E1C">
              <w:rPr>
                <w:b w:val="0"/>
                <w:sz w:val="22"/>
                <w:szCs w:val="22"/>
                <w:rPrChange w:id="19" w:author="Zhijie Yang (NSB)" w:date="2022-12-08T16:51:00Z">
                  <w:rPr>
                    <w:b w:val="0"/>
                    <w:sz w:val="20"/>
                  </w:rPr>
                </w:rPrChange>
              </w:rPr>
              <w:t>2</w:t>
            </w:r>
            <w:r w:rsidRPr="001D6E1C">
              <w:rPr>
                <w:b w:val="0"/>
                <w:sz w:val="22"/>
                <w:szCs w:val="22"/>
                <w:rPrChange w:id="20" w:author="Zhijie Yang (NSB)" w:date="2022-12-08T16:51:00Z">
                  <w:rPr>
                    <w:b w:val="0"/>
                    <w:sz w:val="20"/>
                  </w:rPr>
                </w:rPrChange>
              </w:rPr>
              <w:t>-</w:t>
            </w:r>
            <w:r w:rsidR="00C701A0" w:rsidRPr="001D6E1C">
              <w:rPr>
                <w:b w:val="0"/>
                <w:sz w:val="22"/>
                <w:szCs w:val="22"/>
                <w:lang w:eastAsia="ko-KR"/>
                <w:rPrChange w:id="21" w:author="Zhijie Yang (NSB)" w:date="2022-12-08T16:51:00Z">
                  <w:rPr>
                    <w:b w:val="0"/>
                    <w:sz w:val="20"/>
                    <w:lang w:eastAsia="ko-KR"/>
                  </w:rPr>
                </w:rPrChange>
              </w:rPr>
              <w:t>07</w:t>
            </w:r>
            <w:r w:rsidR="006A5CA8" w:rsidRPr="001D6E1C">
              <w:rPr>
                <w:b w:val="0"/>
                <w:sz w:val="22"/>
                <w:szCs w:val="22"/>
                <w:lang w:eastAsia="ko-KR"/>
                <w:rPrChange w:id="22" w:author="Zhijie Yang (NSB)" w:date="2022-12-08T16:51:00Z">
                  <w:rPr>
                    <w:b w:val="0"/>
                    <w:sz w:val="20"/>
                    <w:lang w:eastAsia="ko-KR"/>
                  </w:rPr>
                </w:rPrChange>
              </w:rPr>
              <w:t>-</w:t>
            </w:r>
            <w:r w:rsidR="00C86BC3" w:rsidRPr="001D6E1C">
              <w:rPr>
                <w:b w:val="0"/>
                <w:sz w:val="22"/>
                <w:szCs w:val="22"/>
                <w:lang w:eastAsia="ko-KR"/>
                <w:rPrChange w:id="23" w:author="Zhijie Yang (NSB)" w:date="2022-12-08T16:51:00Z">
                  <w:rPr>
                    <w:b w:val="0"/>
                    <w:sz w:val="20"/>
                    <w:lang w:eastAsia="ko-KR"/>
                  </w:rPr>
                </w:rPrChange>
              </w:rPr>
              <w:t>11</w:t>
            </w:r>
          </w:p>
        </w:tc>
      </w:tr>
      <w:tr w:rsidR="00C723BC" w:rsidRPr="001D6E1C" w14:paraId="60D08A4F" w14:textId="77777777" w:rsidTr="005C5C64">
        <w:trPr>
          <w:cantSplit/>
          <w:jc w:val="center"/>
        </w:trPr>
        <w:tc>
          <w:tcPr>
            <w:tcW w:w="9576" w:type="dxa"/>
            <w:gridSpan w:val="5"/>
            <w:vAlign w:val="center"/>
          </w:tcPr>
          <w:p w14:paraId="00EEB634" w14:textId="77777777" w:rsidR="00C723BC" w:rsidRPr="001D6E1C" w:rsidRDefault="00C723BC" w:rsidP="00D74DE9">
            <w:pPr>
              <w:pStyle w:val="T2"/>
              <w:spacing w:after="0"/>
              <w:ind w:left="0" w:right="0"/>
              <w:jc w:val="left"/>
              <w:rPr>
                <w:sz w:val="22"/>
                <w:szCs w:val="22"/>
                <w:rPrChange w:id="24" w:author="Zhijie Yang (NSB)" w:date="2022-12-08T16:51:00Z">
                  <w:rPr>
                    <w:sz w:val="20"/>
                  </w:rPr>
                </w:rPrChange>
              </w:rPr>
            </w:pPr>
            <w:r w:rsidRPr="001D6E1C">
              <w:rPr>
                <w:sz w:val="22"/>
                <w:szCs w:val="22"/>
                <w:rPrChange w:id="25" w:author="Zhijie Yang (NSB)" w:date="2022-12-08T16:51:00Z">
                  <w:rPr>
                    <w:sz w:val="20"/>
                  </w:rPr>
                </w:rPrChange>
              </w:rPr>
              <w:t>Author(s):</w:t>
            </w:r>
          </w:p>
        </w:tc>
      </w:tr>
      <w:tr w:rsidR="00C723BC" w:rsidRPr="001D6E1C" w14:paraId="5BAC7FA8" w14:textId="77777777" w:rsidTr="005C5C64">
        <w:trPr>
          <w:jc w:val="center"/>
        </w:trPr>
        <w:tc>
          <w:tcPr>
            <w:tcW w:w="1548" w:type="dxa"/>
            <w:vAlign w:val="center"/>
          </w:tcPr>
          <w:p w14:paraId="3B56D2FD" w14:textId="77777777" w:rsidR="00C723BC" w:rsidRPr="001D6E1C" w:rsidRDefault="00C723BC" w:rsidP="00D74DE9">
            <w:pPr>
              <w:pStyle w:val="T2"/>
              <w:spacing w:after="0"/>
              <w:ind w:left="0" w:right="0"/>
              <w:jc w:val="left"/>
              <w:rPr>
                <w:sz w:val="22"/>
                <w:szCs w:val="22"/>
                <w:rPrChange w:id="26" w:author="Zhijie Yang (NSB)" w:date="2022-12-08T16:51:00Z">
                  <w:rPr>
                    <w:sz w:val="20"/>
                  </w:rPr>
                </w:rPrChange>
              </w:rPr>
            </w:pPr>
            <w:r w:rsidRPr="001D6E1C">
              <w:rPr>
                <w:sz w:val="22"/>
                <w:szCs w:val="22"/>
                <w:rPrChange w:id="27" w:author="Zhijie Yang (NSB)" w:date="2022-12-08T16:51:00Z">
                  <w:rPr>
                    <w:sz w:val="20"/>
                  </w:rPr>
                </w:rPrChange>
              </w:rPr>
              <w:t>Name</w:t>
            </w:r>
          </w:p>
        </w:tc>
        <w:tc>
          <w:tcPr>
            <w:tcW w:w="1440" w:type="dxa"/>
            <w:vAlign w:val="center"/>
          </w:tcPr>
          <w:p w14:paraId="0CE9147F" w14:textId="77777777" w:rsidR="00C723BC" w:rsidRPr="001D6E1C" w:rsidRDefault="00C723BC" w:rsidP="00D74DE9">
            <w:pPr>
              <w:pStyle w:val="T2"/>
              <w:spacing w:after="0"/>
              <w:ind w:left="0" w:right="0"/>
              <w:jc w:val="left"/>
              <w:rPr>
                <w:sz w:val="22"/>
                <w:szCs w:val="22"/>
                <w:rPrChange w:id="28" w:author="Zhijie Yang (NSB)" w:date="2022-12-08T16:51:00Z">
                  <w:rPr>
                    <w:sz w:val="20"/>
                  </w:rPr>
                </w:rPrChange>
              </w:rPr>
            </w:pPr>
            <w:r w:rsidRPr="001D6E1C">
              <w:rPr>
                <w:sz w:val="22"/>
                <w:szCs w:val="22"/>
                <w:rPrChange w:id="29" w:author="Zhijie Yang (NSB)" w:date="2022-12-08T16:51:00Z">
                  <w:rPr>
                    <w:sz w:val="20"/>
                  </w:rPr>
                </w:rPrChange>
              </w:rPr>
              <w:t>Affiliation</w:t>
            </w:r>
          </w:p>
        </w:tc>
        <w:tc>
          <w:tcPr>
            <w:tcW w:w="2610" w:type="dxa"/>
            <w:vAlign w:val="center"/>
          </w:tcPr>
          <w:p w14:paraId="64C404C8" w14:textId="77777777" w:rsidR="00C723BC" w:rsidRPr="001D6E1C" w:rsidRDefault="00C723BC" w:rsidP="00D74DE9">
            <w:pPr>
              <w:pStyle w:val="T2"/>
              <w:spacing w:after="0"/>
              <w:ind w:left="0" w:right="0"/>
              <w:jc w:val="left"/>
              <w:rPr>
                <w:sz w:val="22"/>
                <w:szCs w:val="22"/>
                <w:rPrChange w:id="30" w:author="Zhijie Yang (NSB)" w:date="2022-12-08T16:51:00Z">
                  <w:rPr>
                    <w:sz w:val="20"/>
                  </w:rPr>
                </w:rPrChange>
              </w:rPr>
            </w:pPr>
            <w:r w:rsidRPr="001D6E1C">
              <w:rPr>
                <w:sz w:val="22"/>
                <w:szCs w:val="22"/>
                <w:rPrChange w:id="31" w:author="Zhijie Yang (NSB)" w:date="2022-12-08T16:51:00Z">
                  <w:rPr>
                    <w:sz w:val="20"/>
                  </w:rPr>
                </w:rPrChange>
              </w:rPr>
              <w:t>Address</w:t>
            </w:r>
          </w:p>
        </w:tc>
        <w:tc>
          <w:tcPr>
            <w:tcW w:w="1507" w:type="dxa"/>
            <w:vAlign w:val="center"/>
          </w:tcPr>
          <w:p w14:paraId="4EF852C8" w14:textId="77777777" w:rsidR="00C723BC" w:rsidRPr="001D6E1C" w:rsidRDefault="00C723BC" w:rsidP="00D74DE9">
            <w:pPr>
              <w:pStyle w:val="T2"/>
              <w:spacing w:after="0"/>
              <w:ind w:left="0" w:right="0"/>
              <w:jc w:val="left"/>
              <w:rPr>
                <w:sz w:val="22"/>
                <w:szCs w:val="22"/>
                <w:rPrChange w:id="32" w:author="Zhijie Yang (NSB)" w:date="2022-12-08T16:51:00Z">
                  <w:rPr>
                    <w:sz w:val="20"/>
                  </w:rPr>
                </w:rPrChange>
              </w:rPr>
            </w:pPr>
            <w:r w:rsidRPr="001D6E1C">
              <w:rPr>
                <w:sz w:val="22"/>
                <w:szCs w:val="22"/>
                <w:rPrChange w:id="33" w:author="Zhijie Yang (NSB)" w:date="2022-12-08T16:51:00Z">
                  <w:rPr>
                    <w:sz w:val="20"/>
                  </w:rPr>
                </w:rPrChange>
              </w:rPr>
              <w:t>Phone</w:t>
            </w:r>
          </w:p>
        </w:tc>
        <w:tc>
          <w:tcPr>
            <w:tcW w:w="2471" w:type="dxa"/>
            <w:vAlign w:val="center"/>
          </w:tcPr>
          <w:p w14:paraId="278CB29A" w14:textId="77777777" w:rsidR="00C723BC" w:rsidRPr="001D6E1C" w:rsidRDefault="00C723BC" w:rsidP="00D74DE9">
            <w:pPr>
              <w:pStyle w:val="T2"/>
              <w:spacing w:after="0"/>
              <w:ind w:left="0" w:right="0"/>
              <w:jc w:val="left"/>
              <w:rPr>
                <w:sz w:val="22"/>
                <w:szCs w:val="22"/>
                <w:rPrChange w:id="34" w:author="Zhijie Yang (NSB)" w:date="2022-12-08T16:51:00Z">
                  <w:rPr>
                    <w:sz w:val="20"/>
                  </w:rPr>
                </w:rPrChange>
              </w:rPr>
            </w:pPr>
            <w:r w:rsidRPr="001D6E1C">
              <w:rPr>
                <w:sz w:val="22"/>
                <w:szCs w:val="22"/>
                <w:rPrChange w:id="35" w:author="Zhijie Yang (NSB)" w:date="2022-12-08T16:51:00Z">
                  <w:rPr>
                    <w:sz w:val="20"/>
                  </w:rPr>
                </w:rPrChange>
              </w:rPr>
              <w:t>email</w:t>
            </w:r>
          </w:p>
        </w:tc>
      </w:tr>
      <w:tr w:rsidR="0026509C" w:rsidRPr="001D6E1C" w14:paraId="12547924" w14:textId="77777777" w:rsidTr="005C5C64">
        <w:trPr>
          <w:trHeight w:val="359"/>
          <w:jc w:val="center"/>
        </w:trPr>
        <w:tc>
          <w:tcPr>
            <w:tcW w:w="1548" w:type="dxa"/>
            <w:vAlign w:val="center"/>
          </w:tcPr>
          <w:p w14:paraId="03AA3557" w14:textId="78CBA848" w:rsidR="0026509C" w:rsidRPr="001D6E1C" w:rsidRDefault="0026509C" w:rsidP="0026509C">
            <w:pPr>
              <w:pStyle w:val="T2"/>
              <w:spacing w:after="0"/>
              <w:ind w:left="0" w:right="0"/>
              <w:jc w:val="left"/>
              <w:rPr>
                <w:b w:val="0"/>
                <w:sz w:val="22"/>
                <w:szCs w:val="22"/>
                <w:lang w:eastAsia="ko-KR"/>
                <w:rPrChange w:id="36" w:author="Zhijie Yang (NSB)" w:date="2022-12-08T16:51:00Z">
                  <w:rPr>
                    <w:b w:val="0"/>
                    <w:sz w:val="18"/>
                    <w:szCs w:val="18"/>
                    <w:lang w:eastAsia="ko-KR"/>
                  </w:rPr>
                </w:rPrChange>
              </w:rPr>
            </w:pPr>
            <w:r w:rsidRPr="001D6E1C">
              <w:rPr>
                <w:b w:val="0"/>
                <w:sz w:val="22"/>
                <w:szCs w:val="22"/>
                <w:lang w:eastAsia="ko-KR"/>
                <w:rPrChange w:id="37" w:author="Zhijie Yang (NSB)" w:date="2022-12-08T16:51:00Z">
                  <w:rPr>
                    <w:b w:val="0"/>
                    <w:sz w:val="18"/>
                    <w:szCs w:val="18"/>
                    <w:lang w:eastAsia="ko-KR"/>
                  </w:rPr>
                </w:rPrChange>
              </w:rPr>
              <w:t>Jay Yang</w:t>
            </w:r>
          </w:p>
        </w:tc>
        <w:tc>
          <w:tcPr>
            <w:tcW w:w="1440" w:type="dxa"/>
            <w:vAlign w:val="center"/>
          </w:tcPr>
          <w:p w14:paraId="33CCEDE6" w14:textId="62E5F86F" w:rsidR="0026509C" w:rsidRPr="001D6E1C" w:rsidRDefault="0026509C" w:rsidP="0026509C">
            <w:pPr>
              <w:pStyle w:val="T2"/>
              <w:spacing w:after="0"/>
              <w:ind w:left="0" w:right="0"/>
              <w:jc w:val="left"/>
              <w:rPr>
                <w:b w:val="0"/>
                <w:sz w:val="22"/>
                <w:szCs w:val="22"/>
                <w:lang w:eastAsia="ko-KR"/>
                <w:rPrChange w:id="38" w:author="Zhijie Yang (NSB)" w:date="2022-12-08T16:51:00Z">
                  <w:rPr>
                    <w:b w:val="0"/>
                    <w:sz w:val="18"/>
                    <w:szCs w:val="18"/>
                    <w:lang w:eastAsia="ko-KR"/>
                  </w:rPr>
                </w:rPrChange>
              </w:rPr>
            </w:pPr>
            <w:r w:rsidRPr="001D6E1C">
              <w:rPr>
                <w:b w:val="0"/>
                <w:sz w:val="22"/>
                <w:szCs w:val="22"/>
                <w:lang w:eastAsia="ko-KR"/>
                <w:rPrChange w:id="39" w:author="Zhijie Yang (NSB)" w:date="2022-12-08T16:51:00Z">
                  <w:rPr>
                    <w:b w:val="0"/>
                    <w:sz w:val="18"/>
                    <w:szCs w:val="18"/>
                    <w:lang w:eastAsia="ko-KR"/>
                  </w:rPr>
                </w:rPrChange>
              </w:rPr>
              <w:t>Nokia</w:t>
            </w:r>
          </w:p>
        </w:tc>
        <w:tc>
          <w:tcPr>
            <w:tcW w:w="2610" w:type="dxa"/>
            <w:vAlign w:val="center"/>
          </w:tcPr>
          <w:p w14:paraId="57CF593C" w14:textId="7F870B07" w:rsidR="0026509C" w:rsidRPr="001D6E1C" w:rsidRDefault="0026509C" w:rsidP="0026509C">
            <w:pPr>
              <w:pStyle w:val="T2"/>
              <w:spacing w:after="0"/>
              <w:ind w:left="0" w:right="0"/>
              <w:jc w:val="left"/>
              <w:rPr>
                <w:b w:val="0"/>
                <w:sz w:val="22"/>
                <w:szCs w:val="22"/>
                <w:lang w:eastAsia="ko-KR"/>
                <w:rPrChange w:id="40" w:author="Zhijie Yang (NSB)" w:date="2022-12-08T16:51:00Z">
                  <w:rPr>
                    <w:b w:val="0"/>
                    <w:sz w:val="18"/>
                    <w:szCs w:val="18"/>
                    <w:lang w:eastAsia="ko-KR"/>
                  </w:rPr>
                </w:rPrChange>
              </w:rPr>
            </w:pPr>
          </w:p>
        </w:tc>
        <w:tc>
          <w:tcPr>
            <w:tcW w:w="1507" w:type="dxa"/>
            <w:vAlign w:val="center"/>
          </w:tcPr>
          <w:p w14:paraId="489F33FB" w14:textId="379F0110" w:rsidR="0026509C" w:rsidRPr="001D6E1C" w:rsidRDefault="0026509C" w:rsidP="0026509C">
            <w:pPr>
              <w:pStyle w:val="T2"/>
              <w:spacing w:after="0"/>
              <w:ind w:left="0" w:right="0"/>
              <w:jc w:val="left"/>
              <w:rPr>
                <w:b w:val="0"/>
                <w:sz w:val="22"/>
                <w:szCs w:val="22"/>
                <w:lang w:eastAsia="ko-KR"/>
                <w:rPrChange w:id="41" w:author="Zhijie Yang (NSB)" w:date="2022-12-08T16:51:00Z">
                  <w:rPr>
                    <w:b w:val="0"/>
                    <w:sz w:val="18"/>
                    <w:szCs w:val="18"/>
                    <w:lang w:eastAsia="ko-KR"/>
                  </w:rPr>
                </w:rPrChange>
              </w:rPr>
            </w:pPr>
          </w:p>
        </w:tc>
        <w:tc>
          <w:tcPr>
            <w:tcW w:w="2471" w:type="dxa"/>
            <w:vAlign w:val="center"/>
          </w:tcPr>
          <w:p w14:paraId="1E99EE37" w14:textId="5CABCE76" w:rsidR="0026509C" w:rsidRPr="001D6E1C" w:rsidRDefault="0026509C" w:rsidP="0026509C">
            <w:pPr>
              <w:pStyle w:val="T2"/>
              <w:spacing w:after="0"/>
              <w:ind w:left="0" w:right="0"/>
              <w:jc w:val="left"/>
              <w:rPr>
                <w:b w:val="0"/>
                <w:sz w:val="22"/>
                <w:szCs w:val="22"/>
                <w:lang w:eastAsia="ko-KR"/>
                <w:rPrChange w:id="42" w:author="Zhijie Yang (NSB)" w:date="2022-12-08T16:51:00Z">
                  <w:rPr>
                    <w:b w:val="0"/>
                    <w:sz w:val="18"/>
                    <w:szCs w:val="18"/>
                    <w:lang w:eastAsia="ko-KR"/>
                  </w:rPr>
                </w:rPrChange>
              </w:rPr>
            </w:pPr>
            <w:ins w:id="43" w:author="Yang, Zhijie (NSB - CN/Shanghai)" w:date="2022-11-12T21:02:00Z">
              <w:r w:rsidRPr="001D6E1C">
                <w:rPr>
                  <w:b w:val="0"/>
                  <w:sz w:val="22"/>
                  <w:szCs w:val="22"/>
                  <w:rPrChange w:id="44" w:author="Zhijie Yang (NSB)" w:date="2022-12-08T16:51:00Z">
                    <w:rPr>
                      <w:b w:val="0"/>
                      <w:sz w:val="16"/>
                    </w:rPr>
                  </w:rPrChange>
                </w:rPr>
                <w:t>yang.zhijie@nokia-sbell.com</w:t>
              </w:r>
            </w:ins>
          </w:p>
        </w:tc>
      </w:tr>
      <w:tr w:rsidR="0026509C" w:rsidRPr="001D6E1C" w14:paraId="7AB4490C" w14:textId="77777777" w:rsidTr="005C5C64">
        <w:trPr>
          <w:trHeight w:val="359"/>
          <w:jc w:val="center"/>
        </w:trPr>
        <w:tc>
          <w:tcPr>
            <w:tcW w:w="1548" w:type="dxa"/>
            <w:vAlign w:val="center"/>
          </w:tcPr>
          <w:p w14:paraId="61499890" w14:textId="7004574B" w:rsidR="0026509C" w:rsidRPr="001D6E1C" w:rsidRDefault="0026509C" w:rsidP="0026509C">
            <w:pPr>
              <w:pStyle w:val="T2"/>
              <w:spacing w:after="0"/>
              <w:ind w:left="0" w:right="0"/>
              <w:jc w:val="left"/>
              <w:rPr>
                <w:b w:val="0"/>
                <w:sz w:val="22"/>
                <w:szCs w:val="22"/>
                <w:lang w:eastAsia="ko-KR"/>
                <w:rPrChange w:id="45" w:author="Zhijie Yang (NSB)" w:date="2022-12-08T16:51:00Z">
                  <w:rPr>
                    <w:b w:val="0"/>
                    <w:sz w:val="18"/>
                    <w:szCs w:val="18"/>
                    <w:lang w:eastAsia="ko-KR"/>
                  </w:rPr>
                </w:rPrChange>
              </w:rPr>
            </w:pPr>
            <w:r w:rsidRPr="001D6E1C">
              <w:rPr>
                <w:b w:val="0"/>
                <w:sz w:val="22"/>
                <w:szCs w:val="22"/>
                <w:lang w:eastAsia="ko-KR"/>
                <w:rPrChange w:id="46" w:author="Zhijie Yang (NSB)" w:date="2022-12-08T16:51:00Z">
                  <w:rPr>
                    <w:b w:val="0"/>
                    <w:sz w:val="18"/>
                    <w:szCs w:val="18"/>
                    <w:lang w:eastAsia="ko-KR"/>
                  </w:rPr>
                </w:rPrChange>
              </w:rPr>
              <w:t>Orhan Okan Mutgan</w:t>
            </w:r>
          </w:p>
        </w:tc>
        <w:tc>
          <w:tcPr>
            <w:tcW w:w="1440" w:type="dxa"/>
            <w:vAlign w:val="center"/>
          </w:tcPr>
          <w:p w14:paraId="5F6EB8BB" w14:textId="00206349" w:rsidR="0026509C" w:rsidRPr="001D6E1C" w:rsidRDefault="0026509C" w:rsidP="0026509C">
            <w:pPr>
              <w:pStyle w:val="T2"/>
              <w:spacing w:after="0"/>
              <w:ind w:left="0" w:right="0"/>
              <w:jc w:val="left"/>
              <w:rPr>
                <w:b w:val="0"/>
                <w:sz w:val="22"/>
                <w:szCs w:val="22"/>
                <w:lang w:eastAsia="ko-KR"/>
                <w:rPrChange w:id="47" w:author="Zhijie Yang (NSB)" w:date="2022-12-08T16:51:00Z">
                  <w:rPr>
                    <w:b w:val="0"/>
                    <w:sz w:val="18"/>
                    <w:szCs w:val="18"/>
                    <w:lang w:eastAsia="ko-KR"/>
                  </w:rPr>
                </w:rPrChange>
              </w:rPr>
            </w:pPr>
            <w:r w:rsidRPr="001D6E1C">
              <w:rPr>
                <w:b w:val="0"/>
                <w:sz w:val="22"/>
                <w:szCs w:val="22"/>
                <w:lang w:eastAsia="ko-KR"/>
                <w:rPrChange w:id="48" w:author="Zhijie Yang (NSB)" w:date="2022-12-08T16:51:00Z">
                  <w:rPr>
                    <w:b w:val="0"/>
                    <w:sz w:val="18"/>
                    <w:szCs w:val="18"/>
                    <w:lang w:eastAsia="ko-KR"/>
                  </w:rPr>
                </w:rPrChange>
              </w:rPr>
              <w:t>Nokia</w:t>
            </w:r>
          </w:p>
        </w:tc>
        <w:tc>
          <w:tcPr>
            <w:tcW w:w="2610" w:type="dxa"/>
            <w:vAlign w:val="center"/>
          </w:tcPr>
          <w:p w14:paraId="35B1D7C5" w14:textId="77777777" w:rsidR="0026509C" w:rsidRPr="001D6E1C" w:rsidRDefault="0026509C" w:rsidP="0026509C">
            <w:pPr>
              <w:pStyle w:val="T2"/>
              <w:spacing w:after="0"/>
              <w:ind w:left="0" w:right="0"/>
              <w:jc w:val="left"/>
              <w:rPr>
                <w:b w:val="0"/>
                <w:sz w:val="22"/>
                <w:szCs w:val="22"/>
                <w:lang w:eastAsia="ko-KR"/>
                <w:rPrChange w:id="49" w:author="Zhijie Yang (NSB)" w:date="2022-12-08T16:51:00Z">
                  <w:rPr>
                    <w:b w:val="0"/>
                    <w:sz w:val="18"/>
                    <w:szCs w:val="18"/>
                    <w:lang w:eastAsia="ko-KR"/>
                  </w:rPr>
                </w:rPrChange>
              </w:rPr>
            </w:pPr>
          </w:p>
        </w:tc>
        <w:tc>
          <w:tcPr>
            <w:tcW w:w="1507" w:type="dxa"/>
            <w:vAlign w:val="center"/>
          </w:tcPr>
          <w:p w14:paraId="02AF6162" w14:textId="77777777" w:rsidR="0026509C" w:rsidRPr="001D6E1C" w:rsidRDefault="0026509C" w:rsidP="0026509C">
            <w:pPr>
              <w:pStyle w:val="T2"/>
              <w:spacing w:after="0"/>
              <w:ind w:left="0" w:right="0"/>
              <w:jc w:val="left"/>
              <w:rPr>
                <w:b w:val="0"/>
                <w:sz w:val="22"/>
                <w:szCs w:val="22"/>
                <w:lang w:eastAsia="ko-KR"/>
                <w:rPrChange w:id="50" w:author="Zhijie Yang (NSB)" w:date="2022-12-08T16:51:00Z">
                  <w:rPr>
                    <w:b w:val="0"/>
                    <w:sz w:val="18"/>
                    <w:szCs w:val="18"/>
                    <w:lang w:eastAsia="ko-KR"/>
                  </w:rPr>
                </w:rPrChange>
              </w:rPr>
            </w:pPr>
          </w:p>
        </w:tc>
        <w:tc>
          <w:tcPr>
            <w:tcW w:w="2471" w:type="dxa"/>
            <w:vAlign w:val="center"/>
          </w:tcPr>
          <w:p w14:paraId="1D37A4A6" w14:textId="461C7449" w:rsidR="0026509C" w:rsidRPr="001D6E1C" w:rsidRDefault="0026509C" w:rsidP="0026509C">
            <w:pPr>
              <w:pStyle w:val="T2"/>
              <w:spacing w:after="0"/>
              <w:ind w:left="0" w:right="0"/>
              <w:jc w:val="left"/>
              <w:rPr>
                <w:b w:val="0"/>
                <w:sz w:val="22"/>
                <w:szCs w:val="22"/>
                <w:lang w:eastAsia="ko-KR"/>
                <w:rPrChange w:id="51" w:author="Zhijie Yang (NSB)" w:date="2022-12-08T16:51:00Z">
                  <w:rPr>
                    <w:b w:val="0"/>
                    <w:sz w:val="18"/>
                    <w:szCs w:val="18"/>
                    <w:lang w:eastAsia="ko-KR"/>
                  </w:rPr>
                </w:rPrChange>
              </w:rPr>
            </w:pPr>
            <w:ins w:id="52" w:author="Yang, Zhijie (NSB - CN/Shanghai)" w:date="2022-11-12T21:02:00Z">
              <w:r w:rsidRPr="001D6E1C">
                <w:rPr>
                  <w:b w:val="0"/>
                  <w:sz w:val="22"/>
                  <w:szCs w:val="22"/>
                  <w:rPrChange w:id="53" w:author="Zhijie Yang (NSB)" w:date="2022-12-08T16:51:00Z">
                    <w:rPr>
                      <w:b w:val="0"/>
                      <w:sz w:val="16"/>
                    </w:rPr>
                  </w:rPrChange>
                </w:rPr>
                <w:t>okan.mutgan@nokia-sbell.com</w:t>
              </w:r>
            </w:ins>
          </w:p>
        </w:tc>
      </w:tr>
      <w:tr w:rsidR="0026509C" w:rsidRPr="001D6E1C" w14:paraId="030DADDC" w14:textId="77777777" w:rsidTr="005C5C64">
        <w:trPr>
          <w:trHeight w:val="359"/>
          <w:jc w:val="center"/>
          <w:ins w:id="54" w:author="Yang, Zhijie (NSB - CN/Shanghai)" w:date="2022-11-12T21:02:00Z"/>
        </w:trPr>
        <w:tc>
          <w:tcPr>
            <w:tcW w:w="1548" w:type="dxa"/>
            <w:vAlign w:val="center"/>
          </w:tcPr>
          <w:p w14:paraId="2F101ABD" w14:textId="033E4F9C" w:rsidR="0026509C" w:rsidRPr="001D6E1C" w:rsidRDefault="0026509C" w:rsidP="0026509C">
            <w:pPr>
              <w:pStyle w:val="T2"/>
              <w:spacing w:after="0"/>
              <w:ind w:left="0" w:right="0"/>
              <w:jc w:val="left"/>
              <w:rPr>
                <w:ins w:id="55" w:author="Yang, Zhijie (NSB - CN/Shanghai)" w:date="2022-11-12T21:02:00Z"/>
                <w:b w:val="0"/>
                <w:sz w:val="22"/>
                <w:szCs w:val="22"/>
                <w:lang w:eastAsia="ko-KR"/>
                <w:rPrChange w:id="56" w:author="Zhijie Yang (NSB)" w:date="2022-12-08T16:51:00Z">
                  <w:rPr>
                    <w:ins w:id="57" w:author="Yang, Zhijie (NSB - CN/Shanghai)" w:date="2022-11-12T21:02:00Z"/>
                    <w:b w:val="0"/>
                    <w:sz w:val="18"/>
                    <w:szCs w:val="18"/>
                    <w:lang w:eastAsia="ko-KR"/>
                  </w:rPr>
                </w:rPrChange>
              </w:rPr>
            </w:pPr>
            <w:ins w:id="58" w:author="Yang, Zhijie (NSB - CN/Shanghai)" w:date="2022-11-12T21:02:00Z">
              <w:r w:rsidRPr="001D6E1C">
                <w:rPr>
                  <w:b w:val="0"/>
                  <w:sz w:val="22"/>
                  <w:szCs w:val="22"/>
                  <w:rPrChange w:id="59" w:author="Zhijie Yang (NSB)" w:date="2022-12-08T16:51:00Z">
                    <w:rPr>
                      <w:b w:val="0"/>
                      <w:sz w:val="20"/>
                    </w:rPr>
                  </w:rPrChange>
                </w:rPr>
                <w:t>Liu Jianguo</w:t>
              </w:r>
            </w:ins>
          </w:p>
        </w:tc>
        <w:tc>
          <w:tcPr>
            <w:tcW w:w="1440" w:type="dxa"/>
            <w:vAlign w:val="center"/>
          </w:tcPr>
          <w:p w14:paraId="17DE86AD" w14:textId="0880B864" w:rsidR="0026509C" w:rsidRPr="001D6E1C" w:rsidRDefault="0026509C" w:rsidP="0026509C">
            <w:pPr>
              <w:pStyle w:val="T2"/>
              <w:spacing w:after="0"/>
              <w:ind w:left="0" w:right="0"/>
              <w:jc w:val="left"/>
              <w:rPr>
                <w:ins w:id="60" w:author="Yang, Zhijie (NSB - CN/Shanghai)" w:date="2022-11-12T21:02:00Z"/>
                <w:b w:val="0"/>
                <w:sz w:val="22"/>
                <w:szCs w:val="22"/>
                <w:lang w:eastAsia="ko-KR"/>
                <w:rPrChange w:id="61" w:author="Zhijie Yang (NSB)" w:date="2022-12-08T16:51:00Z">
                  <w:rPr>
                    <w:ins w:id="62" w:author="Yang, Zhijie (NSB - CN/Shanghai)" w:date="2022-11-12T21:02:00Z"/>
                    <w:b w:val="0"/>
                    <w:sz w:val="18"/>
                    <w:szCs w:val="18"/>
                    <w:lang w:eastAsia="ko-KR"/>
                  </w:rPr>
                </w:rPrChange>
              </w:rPr>
            </w:pPr>
            <w:ins w:id="63" w:author="Yang, Zhijie (NSB - CN/Shanghai)" w:date="2022-11-12T21:02:00Z">
              <w:r w:rsidRPr="001D6E1C">
                <w:rPr>
                  <w:b w:val="0"/>
                  <w:sz w:val="22"/>
                  <w:szCs w:val="22"/>
                  <w:rPrChange w:id="64" w:author="Zhijie Yang (NSB)" w:date="2022-12-08T16:51:00Z">
                    <w:rPr>
                      <w:b w:val="0"/>
                      <w:sz w:val="20"/>
                    </w:rPr>
                  </w:rPrChange>
                </w:rPr>
                <w:t>Nokia</w:t>
              </w:r>
            </w:ins>
          </w:p>
        </w:tc>
        <w:tc>
          <w:tcPr>
            <w:tcW w:w="2610" w:type="dxa"/>
            <w:vAlign w:val="center"/>
          </w:tcPr>
          <w:p w14:paraId="4EE14F4C" w14:textId="77777777" w:rsidR="0026509C" w:rsidRPr="001D6E1C" w:rsidRDefault="0026509C" w:rsidP="0026509C">
            <w:pPr>
              <w:pStyle w:val="T2"/>
              <w:spacing w:after="0"/>
              <w:ind w:left="0" w:right="0"/>
              <w:jc w:val="left"/>
              <w:rPr>
                <w:ins w:id="65" w:author="Yang, Zhijie (NSB - CN/Shanghai)" w:date="2022-11-12T21:02:00Z"/>
                <w:b w:val="0"/>
                <w:sz w:val="22"/>
                <w:szCs w:val="22"/>
                <w:lang w:eastAsia="ko-KR"/>
                <w:rPrChange w:id="66" w:author="Zhijie Yang (NSB)" w:date="2022-12-08T16:51:00Z">
                  <w:rPr>
                    <w:ins w:id="67" w:author="Yang, Zhijie (NSB - CN/Shanghai)" w:date="2022-11-12T21:02:00Z"/>
                    <w:b w:val="0"/>
                    <w:sz w:val="18"/>
                    <w:szCs w:val="18"/>
                    <w:lang w:eastAsia="ko-KR"/>
                  </w:rPr>
                </w:rPrChange>
              </w:rPr>
            </w:pPr>
          </w:p>
        </w:tc>
        <w:tc>
          <w:tcPr>
            <w:tcW w:w="1507" w:type="dxa"/>
            <w:vAlign w:val="center"/>
          </w:tcPr>
          <w:p w14:paraId="34ABF625" w14:textId="77777777" w:rsidR="0026509C" w:rsidRPr="001D6E1C" w:rsidRDefault="0026509C" w:rsidP="0026509C">
            <w:pPr>
              <w:pStyle w:val="T2"/>
              <w:spacing w:after="0"/>
              <w:ind w:left="0" w:right="0"/>
              <w:jc w:val="left"/>
              <w:rPr>
                <w:ins w:id="68" w:author="Yang, Zhijie (NSB - CN/Shanghai)" w:date="2022-11-12T21:02:00Z"/>
                <w:b w:val="0"/>
                <w:sz w:val="22"/>
                <w:szCs w:val="22"/>
                <w:lang w:eastAsia="ko-KR"/>
                <w:rPrChange w:id="69" w:author="Zhijie Yang (NSB)" w:date="2022-12-08T16:51:00Z">
                  <w:rPr>
                    <w:ins w:id="70" w:author="Yang, Zhijie (NSB - CN/Shanghai)" w:date="2022-11-12T21:02:00Z"/>
                    <w:b w:val="0"/>
                    <w:sz w:val="18"/>
                    <w:szCs w:val="18"/>
                    <w:lang w:eastAsia="ko-KR"/>
                  </w:rPr>
                </w:rPrChange>
              </w:rPr>
            </w:pPr>
          </w:p>
        </w:tc>
        <w:tc>
          <w:tcPr>
            <w:tcW w:w="2471" w:type="dxa"/>
            <w:vAlign w:val="center"/>
          </w:tcPr>
          <w:p w14:paraId="440EB39F" w14:textId="4D2E87F5" w:rsidR="0026509C" w:rsidRPr="001D6E1C" w:rsidRDefault="0026509C" w:rsidP="0026509C">
            <w:pPr>
              <w:pStyle w:val="T2"/>
              <w:spacing w:after="0"/>
              <w:ind w:left="0" w:right="0"/>
              <w:jc w:val="left"/>
              <w:rPr>
                <w:ins w:id="71" w:author="Yang, Zhijie (NSB - CN/Shanghai)" w:date="2022-11-12T21:02:00Z"/>
                <w:b w:val="0"/>
                <w:sz w:val="22"/>
                <w:szCs w:val="22"/>
                <w:lang w:eastAsia="ko-KR"/>
                <w:rPrChange w:id="72" w:author="Zhijie Yang (NSB)" w:date="2022-12-08T16:51:00Z">
                  <w:rPr>
                    <w:ins w:id="73" w:author="Yang, Zhijie (NSB - CN/Shanghai)" w:date="2022-11-12T21:02:00Z"/>
                    <w:b w:val="0"/>
                    <w:sz w:val="18"/>
                    <w:szCs w:val="18"/>
                    <w:lang w:eastAsia="ko-KR"/>
                  </w:rPr>
                </w:rPrChange>
              </w:rPr>
            </w:pPr>
            <w:ins w:id="74" w:author="Yang, Zhijie (NSB - CN/Shanghai)" w:date="2022-11-12T21:02:00Z">
              <w:r w:rsidRPr="001D6E1C">
                <w:rPr>
                  <w:b w:val="0"/>
                  <w:sz w:val="22"/>
                  <w:szCs w:val="22"/>
                  <w:rPrChange w:id="75" w:author="Zhijie Yang (NSB)" w:date="2022-12-08T16:51:00Z">
                    <w:rPr>
                      <w:b w:val="0"/>
                      <w:sz w:val="16"/>
                    </w:rPr>
                  </w:rPrChange>
                </w:rPr>
                <w:t>jianguo.a.liu@nokia-sbell.com</w:t>
              </w:r>
            </w:ins>
          </w:p>
        </w:tc>
      </w:tr>
    </w:tbl>
    <w:p w14:paraId="0AB1B459" w14:textId="12D1E4AE" w:rsidR="003E4403" w:rsidRPr="001D6E1C" w:rsidRDefault="005C5C64">
      <w:pPr>
        <w:pStyle w:val="T1"/>
        <w:spacing w:after="120"/>
        <w:rPr>
          <w:sz w:val="22"/>
          <w:szCs w:val="22"/>
        </w:rPr>
      </w:pPr>
      <w:ins w:id="76" w:author="Huang, Po-kai" w:date="2022-06-14T07:31:00Z">
        <w:r w:rsidRPr="001D6E1C">
          <w:rPr>
            <w:noProof/>
            <w:sz w:val="22"/>
            <w:szCs w:val="22"/>
            <w:lang w:val="en-US" w:eastAsia="ja-JP"/>
            <w:rPrChange w:id="77" w:author="Zhijie Yang (NSB)" w:date="2022-12-08T16:51:00Z">
              <w:rPr>
                <w:noProof/>
                <w:lang w:val="en-US" w:eastAsia="ja-JP"/>
              </w:rPr>
            </w:rPrChange>
          </w:rPr>
          <mc:AlternateContent>
            <mc:Choice Requires="wps">
              <w:drawing>
                <wp:anchor distT="0" distB="0" distL="114300" distR="114300" simplePos="0" relativeHeight="251659264" behindDoc="0" locked="0" layoutInCell="0" allowOverlap="1" wp14:anchorId="193E9FA2" wp14:editId="127EDB14">
                  <wp:simplePos x="0" y="0"/>
                  <wp:positionH relativeFrom="column">
                    <wp:posOffset>-38100</wp:posOffset>
                  </wp:positionH>
                  <wp:positionV relativeFrom="paragraph">
                    <wp:posOffset>645795</wp:posOffset>
                  </wp:positionV>
                  <wp:extent cx="5943600" cy="46355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EB67C" w14:textId="77777777" w:rsidR="00CC33D2" w:rsidRDefault="00CC33D2" w:rsidP="005C5C64">
                              <w:pPr>
                                <w:pStyle w:val="T1"/>
                                <w:spacing w:after="120"/>
                              </w:pPr>
                              <w:r>
                                <w:t>Abstract</w:t>
                              </w:r>
                            </w:p>
                            <w:p w14:paraId="464B9B7F" w14:textId="77777777" w:rsidR="00CC33D2" w:rsidRDefault="00CC33D2" w:rsidP="005C5C64">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5D9938EB" w14:textId="77777777" w:rsidR="00CC33D2" w:rsidRDefault="00CC33D2" w:rsidP="005C5C64">
                              <w:pPr>
                                <w:jc w:val="both"/>
                              </w:pPr>
                            </w:p>
                            <w:p w14:paraId="01F26B94" w14:textId="77777777" w:rsidR="00CC33D2" w:rsidRDefault="00CC33D2" w:rsidP="005C5C64">
                              <w:pPr>
                                <w:jc w:val="both"/>
                              </w:pPr>
                            </w:p>
                            <w:p w14:paraId="4269AF89" w14:textId="21B269D9" w:rsidR="00CC33D2" w:rsidRDefault="00CC33D2" w:rsidP="00B37E68">
                              <w:pPr>
                                <w:jc w:val="both"/>
                              </w:pPr>
                              <w:r>
                                <w:t xml:space="preserve">7, 9, </w:t>
                              </w:r>
                              <w:del w:id="78" w:author="Zhijie Yang (NSB)" w:date="2022-12-09T12:46:00Z">
                                <w:r w:rsidDel="00316FFC">
                                  <w:delText>19,20</w:delText>
                                </w:r>
                              </w:del>
                              <w:r>
                                <w:t xml:space="preserve">, 36, 40, 41, 42, 61, 64, </w:t>
                              </w:r>
                              <w:del w:id="79" w:author="Zhijie Yang (NSB)" w:date="2022-12-09T12:46:00Z">
                                <w:r w:rsidDel="00316FFC">
                                  <w:delText>65</w:delText>
                                </w:r>
                              </w:del>
                            </w:p>
                            <w:p w14:paraId="6B7FF967" w14:textId="77777777" w:rsidR="00CC33D2" w:rsidRDefault="00CC33D2" w:rsidP="005C5C64">
                              <w:pPr>
                                <w:jc w:val="both"/>
                              </w:pPr>
                            </w:p>
                            <w:p w14:paraId="278FCE12" w14:textId="77777777" w:rsidR="00CC33D2" w:rsidRDefault="00CC33D2" w:rsidP="005C5C64">
                              <w:pPr>
                                <w:jc w:val="both"/>
                              </w:pPr>
                            </w:p>
                            <w:p w14:paraId="52E14082" w14:textId="79A006CF" w:rsidR="00CC33D2" w:rsidRDefault="00CC33D2" w:rsidP="005C5C64">
                              <w:pPr>
                                <w:jc w:val="both"/>
                              </w:pPr>
                              <w:r>
                                <w:t>Revisions:</w:t>
                              </w:r>
                            </w:p>
                            <w:p w14:paraId="20C7164F" w14:textId="77777777" w:rsidR="00CC33D2" w:rsidRDefault="00CC33D2" w:rsidP="00C62651">
                              <w:pPr>
                                <w:pStyle w:val="ListParagraph"/>
                                <w:numPr>
                                  <w:ilvl w:val="0"/>
                                  <w:numId w:val="17"/>
                                </w:numPr>
                                <w:ind w:leftChars="0"/>
                                <w:jc w:val="both"/>
                              </w:pPr>
                              <w:r>
                                <w:t>Rev 0: Initial version of the document.</w:t>
                              </w:r>
                            </w:p>
                            <w:p w14:paraId="24290153" w14:textId="38305FFC" w:rsidR="00CC33D2" w:rsidRDefault="00CC33D2" w:rsidP="0072216F">
                              <w:pPr>
                                <w:pStyle w:val="ListParagraph"/>
                                <w:numPr>
                                  <w:ilvl w:val="0"/>
                                  <w:numId w:val="17"/>
                                </w:numPr>
                                <w:ind w:leftChars="0"/>
                                <w:jc w:val="both"/>
                              </w:pPr>
                              <w:r>
                                <w:t>Rev 1: add CID 7 and 11bh draft0.2 context in the proposed change</w:t>
                              </w:r>
                            </w:p>
                            <w:p w14:paraId="32DF10BA" w14:textId="1929015A" w:rsidR="00CC33D2" w:rsidRDefault="00CC33D2" w:rsidP="0072216F">
                              <w:pPr>
                                <w:pStyle w:val="ListParagraph"/>
                                <w:numPr>
                                  <w:ilvl w:val="0"/>
                                  <w:numId w:val="17"/>
                                </w:numPr>
                                <w:ind w:leftChars="0"/>
                                <w:jc w:val="both"/>
                              </w:pPr>
                              <w:r>
                                <w:t>Rev2: add the new SP results in the discussion part.</w:t>
                              </w:r>
                            </w:p>
                            <w:p w14:paraId="0B322039" w14:textId="72E41998" w:rsidR="00CC33D2" w:rsidRDefault="00CC33D2" w:rsidP="00A302F3">
                              <w:pPr>
                                <w:pStyle w:val="ListParagraph"/>
                                <w:numPr>
                                  <w:ilvl w:val="0"/>
                                  <w:numId w:val="17"/>
                                </w:numPr>
                                <w:ind w:leftChars="0"/>
                                <w:jc w:val="both"/>
                              </w:pPr>
                              <w:r>
                                <w:t xml:space="preserve"> Rev3: remove CID 19 and 20 to a separate contribution, remove 65 as it’s addressed in 1329r2.</w:t>
                              </w:r>
                            </w:p>
                            <w:p w14:paraId="681B0EA7" w14:textId="56AAAB9C" w:rsidR="00CC33D2" w:rsidRDefault="00CC33D2" w:rsidP="00A302F3">
                              <w:pPr>
                                <w:pStyle w:val="ListParagraph"/>
                                <w:numPr>
                                  <w:ilvl w:val="0"/>
                                  <w:numId w:val="17"/>
                                </w:numPr>
                                <w:ind w:leftChars="0"/>
                                <w:jc w:val="both"/>
                                <w:rPr>
                                  <w:ins w:id="80" w:author="Yang, Zhijie (NSB - CN/Shanghai)" w:date="2022-11-12T22:02:00Z"/>
                                </w:rPr>
                              </w:pPr>
                              <w:r>
                                <w:t>Rev4: address some editorial issue.</w:t>
                              </w:r>
                            </w:p>
                            <w:p w14:paraId="7A86585A" w14:textId="3B02424B" w:rsidR="00CC33D2" w:rsidRDefault="00CC33D2" w:rsidP="001357D7">
                              <w:pPr>
                                <w:pStyle w:val="ListParagraph"/>
                                <w:numPr>
                                  <w:ilvl w:val="0"/>
                                  <w:numId w:val="17"/>
                                </w:numPr>
                                <w:ind w:leftChars="0"/>
                                <w:jc w:val="both"/>
                                <w:rPr>
                                  <w:ins w:id="81" w:author="Yang, Zhijie (NSB - CN/Shanghai)" w:date="2022-11-12T22:02:00Z"/>
                                </w:rPr>
                              </w:pPr>
                              <w:ins w:id="82" w:author="Yang, Zhijie (NSB - CN/Shanghai)" w:date="2022-11-12T22:02:00Z">
                                <w:r>
                                  <w:t>Rev5:  add e-RRCM solution</w:t>
                                </w:r>
                              </w:ins>
                              <w:ins w:id="83" w:author="Yang, Zhijie (NSB - CN/Shanghai)" w:date="2022-11-12T22:03:00Z">
                                <w:r>
                                  <w:t xml:space="preserve"> </w:t>
                                </w:r>
                              </w:ins>
                              <w:ins w:id="84" w:author="Yang, Zhijie (NSB - CN/Shanghai)" w:date="2022-11-12T22:02:00Z">
                                <w:r>
                                  <w:t>based on the comments from some members</w:t>
                                </w:r>
                              </w:ins>
                              <w:ins w:id="85" w:author="Yang, Zhijie (NSB - CN/Shanghai)" w:date="2022-11-12T22:03:00Z">
                                <w:r>
                                  <w:t xml:space="preserve"> in last interim meeting</w:t>
                                </w:r>
                              </w:ins>
                              <w:ins w:id="86" w:author="Yang, Zhijie (NSB - CN/Shanghai)" w:date="2022-11-12T22:02:00Z">
                                <w:r>
                                  <w:t>.</w:t>
                                </w:r>
                              </w:ins>
                            </w:p>
                            <w:p w14:paraId="015AC0FF" w14:textId="44DB4C27" w:rsidR="00CC33D2" w:rsidRDefault="00CC33D2" w:rsidP="00316FFC">
                              <w:pPr>
                                <w:pStyle w:val="ListParagraph"/>
                                <w:numPr>
                                  <w:ilvl w:val="0"/>
                                  <w:numId w:val="17"/>
                                </w:numPr>
                                <w:ind w:leftChars="0"/>
                                <w:jc w:val="both"/>
                                <w:rPr>
                                  <w:ins w:id="87" w:author="Zhijie Yang (NSB)" w:date="2022-12-09T12:42:00Z"/>
                                </w:rPr>
                              </w:pPr>
                              <w:ins w:id="88" w:author="Zhijie Yang (NSB)" w:date="2022-12-09T12:42:00Z">
                                <w:r>
                                  <w:t xml:space="preserve">Rev6:  revised on e-RRCM solution based on </w:t>
                                </w:r>
                              </w:ins>
                              <w:ins w:id="89" w:author="Zhijie Yang (NSB)" w:date="2022-12-09T12:44:00Z">
                                <w:r>
                                  <w:t>1982r1</w:t>
                                </w:r>
                              </w:ins>
                              <w:ins w:id="90" w:author="Zhijie Yang (NSB)" w:date="2022-12-09T12:42:00Z">
                                <w:r>
                                  <w:t>.</w:t>
                                </w:r>
                              </w:ins>
                            </w:p>
                            <w:p w14:paraId="6C8662BA" w14:textId="77777777" w:rsidR="00CC33D2" w:rsidRDefault="00CC33D2" w:rsidP="00A302F3">
                              <w:pPr>
                                <w:pStyle w:val="ListParagraph"/>
                                <w:numPr>
                                  <w:ilvl w:val="0"/>
                                  <w:numId w:val="17"/>
                                </w:numPr>
                                <w:ind w:leftChars="0"/>
                                <w:jc w:val="both"/>
                              </w:pPr>
                            </w:p>
                            <w:p w14:paraId="2674AF5E" w14:textId="77777777" w:rsidR="00CC33D2" w:rsidRDefault="00CC33D2" w:rsidP="005C5C64">
                              <w:pPr>
                                <w:jc w:val="both"/>
                              </w:pPr>
                            </w:p>
                            <w:p w14:paraId="556590D8" w14:textId="77777777" w:rsidR="00CC33D2" w:rsidRDefault="00CC33D2" w:rsidP="005C5C64">
                              <w:pPr>
                                <w:pStyle w:val="ListParagraph"/>
                                <w:ind w:leftChars="0" w:left="720"/>
                                <w:jc w:val="both"/>
                              </w:pPr>
                            </w:p>
                            <w:p w14:paraId="34729AF7" w14:textId="77777777" w:rsidR="00CC33D2" w:rsidRDefault="00CC33D2" w:rsidP="005C5C64">
                              <w:pPr>
                                <w:pStyle w:val="ListParagraph"/>
                                <w:ind w:leftChars="0" w:left="720"/>
                                <w:jc w:val="both"/>
                              </w:pPr>
                            </w:p>
                            <w:p w14:paraId="2BAFD02C" w14:textId="77777777" w:rsidR="00CC33D2" w:rsidRDefault="00CC33D2" w:rsidP="005C5C64">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E9FA2" id="_x0000_t202" coordsize="21600,21600" o:spt="202" path="m,l,21600r21600,l21600,xe">
                  <v:stroke joinstyle="miter"/>
                  <v:path gradientshapeok="t" o:connecttype="rect"/>
                </v:shapetype>
                <v:shape id="Text Box 2" o:spid="_x0000_s1026" type="#_x0000_t202" style="position:absolute;left:0;text-align:left;margin-left:-3pt;margin-top:50.85pt;width:468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" o:allowincell="f" stroked="f">
                  <v:textbox>
                    <w:txbxContent>
                      <w:p w14:paraId="451EB67C" w14:textId="77777777" w:rsidR="00CC33D2" w:rsidRDefault="00CC33D2" w:rsidP="005C5C64">
                        <w:pPr>
                          <w:pStyle w:val="T1"/>
                          <w:spacing w:after="120"/>
                        </w:pPr>
                        <w:r>
                          <w:t>Abstract</w:t>
                        </w:r>
                      </w:p>
                      <w:p w14:paraId="464B9B7F" w14:textId="77777777" w:rsidR="00CC33D2" w:rsidRDefault="00CC33D2" w:rsidP="005C5C64">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5D9938EB" w14:textId="77777777" w:rsidR="00CC33D2" w:rsidRDefault="00CC33D2" w:rsidP="005C5C64">
                        <w:pPr>
                          <w:jc w:val="both"/>
                        </w:pPr>
                      </w:p>
                      <w:p w14:paraId="01F26B94" w14:textId="77777777" w:rsidR="00CC33D2" w:rsidRDefault="00CC33D2" w:rsidP="005C5C64">
                        <w:pPr>
                          <w:jc w:val="both"/>
                        </w:pPr>
                      </w:p>
                      <w:p w14:paraId="4269AF89" w14:textId="21B269D9" w:rsidR="00CC33D2" w:rsidRDefault="00CC33D2" w:rsidP="00B37E68">
                        <w:pPr>
                          <w:jc w:val="both"/>
                        </w:pPr>
                        <w:r>
                          <w:t xml:space="preserve">7, 9, </w:t>
                        </w:r>
                        <w:del w:id="91" w:author="Zhijie Yang (NSB)" w:date="2022-12-09T12:46:00Z">
                          <w:r w:rsidDel="00316FFC">
                            <w:delText>19,20</w:delText>
                          </w:r>
                        </w:del>
                        <w:r>
                          <w:t xml:space="preserve">, 36, 40, 41, 42, 61, 64, </w:t>
                        </w:r>
                        <w:del w:id="92" w:author="Zhijie Yang (NSB)" w:date="2022-12-09T12:46:00Z">
                          <w:r w:rsidDel="00316FFC">
                            <w:delText>65</w:delText>
                          </w:r>
                        </w:del>
                      </w:p>
                      <w:p w14:paraId="6B7FF967" w14:textId="77777777" w:rsidR="00CC33D2" w:rsidRDefault="00CC33D2" w:rsidP="005C5C64">
                        <w:pPr>
                          <w:jc w:val="both"/>
                        </w:pPr>
                      </w:p>
                      <w:p w14:paraId="278FCE12" w14:textId="77777777" w:rsidR="00CC33D2" w:rsidRDefault="00CC33D2" w:rsidP="005C5C64">
                        <w:pPr>
                          <w:jc w:val="both"/>
                        </w:pPr>
                      </w:p>
                      <w:p w14:paraId="52E14082" w14:textId="79A006CF" w:rsidR="00CC33D2" w:rsidRDefault="00CC33D2" w:rsidP="005C5C64">
                        <w:pPr>
                          <w:jc w:val="both"/>
                        </w:pPr>
                        <w:r>
                          <w:t>Revisions:</w:t>
                        </w:r>
                      </w:p>
                      <w:p w14:paraId="20C7164F" w14:textId="77777777" w:rsidR="00CC33D2" w:rsidRDefault="00CC33D2" w:rsidP="00C62651">
                        <w:pPr>
                          <w:pStyle w:val="ListParagraph"/>
                          <w:numPr>
                            <w:ilvl w:val="0"/>
                            <w:numId w:val="17"/>
                          </w:numPr>
                          <w:ind w:leftChars="0"/>
                          <w:jc w:val="both"/>
                        </w:pPr>
                        <w:r>
                          <w:t>Rev 0: Initial version of the document.</w:t>
                        </w:r>
                      </w:p>
                      <w:p w14:paraId="24290153" w14:textId="38305FFC" w:rsidR="00CC33D2" w:rsidRDefault="00CC33D2" w:rsidP="0072216F">
                        <w:pPr>
                          <w:pStyle w:val="ListParagraph"/>
                          <w:numPr>
                            <w:ilvl w:val="0"/>
                            <w:numId w:val="17"/>
                          </w:numPr>
                          <w:ind w:leftChars="0"/>
                          <w:jc w:val="both"/>
                        </w:pPr>
                        <w:r>
                          <w:t>Rev 1: add CID 7 and 11bh draft0.2 context in the proposed change</w:t>
                        </w:r>
                      </w:p>
                      <w:p w14:paraId="32DF10BA" w14:textId="1929015A" w:rsidR="00CC33D2" w:rsidRDefault="00CC33D2" w:rsidP="0072216F">
                        <w:pPr>
                          <w:pStyle w:val="ListParagraph"/>
                          <w:numPr>
                            <w:ilvl w:val="0"/>
                            <w:numId w:val="17"/>
                          </w:numPr>
                          <w:ind w:leftChars="0"/>
                          <w:jc w:val="both"/>
                        </w:pPr>
                        <w:r>
                          <w:t>Rev2: add the new SP results in the discussion part.</w:t>
                        </w:r>
                      </w:p>
                      <w:p w14:paraId="0B322039" w14:textId="72E41998" w:rsidR="00CC33D2" w:rsidRDefault="00CC33D2" w:rsidP="00A302F3">
                        <w:pPr>
                          <w:pStyle w:val="ListParagraph"/>
                          <w:numPr>
                            <w:ilvl w:val="0"/>
                            <w:numId w:val="17"/>
                          </w:numPr>
                          <w:ind w:leftChars="0"/>
                          <w:jc w:val="both"/>
                        </w:pPr>
                        <w:r>
                          <w:t xml:space="preserve"> Rev3: remove CID 19 and 20 to a separate contribution, remove 65 as it’s addressed in 1329r2.</w:t>
                        </w:r>
                      </w:p>
                      <w:p w14:paraId="681B0EA7" w14:textId="56AAAB9C" w:rsidR="00CC33D2" w:rsidRDefault="00CC33D2" w:rsidP="00A302F3">
                        <w:pPr>
                          <w:pStyle w:val="ListParagraph"/>
                          <w:numPr>
                            <w:ilvl w:val="0"/>
                            <w:numId w:val="17"/>
                          </w:numPr>
                          <w:ind w:leftChars="0"/>
                          <w:jc w:val="both"/>
                          <w:rPr>
                            <w:ins w:id="93" w:author="Yang, Zhijie (NSB - CN/Shanghai)" w:date="2022-11-12T22:02:00Z"/>
                          </w:rPr>
                        </w:pPr>
                        <w:r>
                          <w:t>Rev4: address some editorial issue.</w:t>
                        </w:r>
                      </w:p>
                      <w:p w14:paraId="7A86585A" w14:textId="3B02424B" w:rsidR="00CC33D2" w:rsidRDefault="00CC33D2" w:rsidP="001357D7">
                        <w:pPr>
                          <w:pStyle w:val="ListParagraph"/>
                          <w:numPr>
                            <w:ilvl w:val="0"/>
                            <w:numId w:val="17"/>
                          </w:numPr>
                          <w:ind w:leftChars="0"/>
                          <w:jc w:val="both"/>
                          <w:rPr>
                            <w:ins w:id="94" w:author="Yang, Zhijie (NSB - CN/Shanghai)" w:date="2022-11-12T22:02:00Z"/>
                          </w:rPr>
                        </w:pPr>
                        <w:ins w:id="95" w:author="Yang, Zhijie (NSB - CN/Shanghai)" w:date="2022-11-12T22:02:00Z">
                          <w:r>
                            <w:t>Rev5:  add e-RRCM solution</w:t>
                          </w:r>
                        </w:ins>
                        <w:ins w:id="96" w:author="Yang, Zhijie (NSB - CN/Shanghai)" w:date="2022-11-12T22:03:00Z">
                          <w:r>
                            <w:t xml:space="preserve"> </w:t>
                          </w:r>
                        </w:ins>
                        <w:ins w:id="97" w:author="Yang, Zhijie (NSB - CN/Shanghai)" w:date="2022-11-12T22:02:00Z">
                          <w:r>
                            <w:t>based on the comments from some members</w:t>
                          </w:r>
                        </w:ins>
                        <w:ins w:id="98" w:author="Yang, Zhijie (NSB - CN/Shanghai)" w:date="2022-11-12T22:03:00Z">
                          <w:r>
                            <w:t xml:space="preserve"> in last interim meeting</w:t>
                          </w:r>
                        </w:ins>
                        <w:ins w:id="99" w:author="Yang, Zhijie (NSB - CN/Shanghai)" w:date="2022-11-12T22:02:00Z">
                          <w:r>
                            <w:t>.</w:t>
                          </w:r>
                        </w:ins>
                      </w:p>
                      <w:p w14:paraId="015AC0FF" w14:textId="44DB4C27" w:rsidR="00CC33D2" w:rsidRDefault="00CC33D2" w:rsidP="00316FFC">
                        <w:pPr>
                          <w:pStyle w:val="ListParagraph"/>
                          <w:numPr>
                            <w:ilvl w:val="0"/>
                            <w:numId w:val="17"/>
                          </w:numPr>
                          <w:ind w:leftChars="0"/>
                          <w:jc w:val="both"/>
                          <w:rPr>
                            <w:ins w:id="100" w:author="Zhijie Yang (NSB)" w:date="2022-12-09T12:42:00Z"/>
                          </w:rPr>
                        </w:pPr>
                        <w:ins w:id="101" w:author="Zhijie Yang (NSB)" w:date="2022-12-09T12:42:00Z">
                          <w:r>
                            <w:t xml:space="preserve">Rev6:  revised on e-RRCM solution based on </w:t>
                          </w:r>
                        </w:ins>
                        <w:ins w:id="102" w:author="Zhijie Yang (NSB)" w:date="2022-12-09T12:44:00Z">
                          <w:r>
                            <w:t>1982r1</w:t>
                          </w:r>
                        </w:ins>
                        <w:ins w:id="103" w:author="Zhijie Yang (NSB)" w:date="2022-12-09T12:42:00Z">
                          <w:r>
                            <w:t>.</w:t>
                          </w:r>
                        </w:ins>
                      </w:p>
                      <w:p w14:paraId="6C8662BA" w14:textId="77777777" w:rsidR="00CC33D2" w:rsidRDefault="00CC33D2" w:rsidP="00A302F3">
                        <w:pPr>
                          <w:pStyle w:val="ListParagraph"/>
                          <w:numPr>
                            <w:ilvl w:val="0"/>
                            <w:numId w:val="17"/>
                          </w:numPr>
                          <w:ind w:leftChars="0"/>
                          <w:jc w:val="both"/>
                        </w:pPr>
                      </w:p>
                      <w:p w14:paraId="2674AF5E" w14:textId="77777777" w:rsidR="00CC33D2" w:rsidRDefault="00CC33D2" w:rsidP="005C5C64">
                        <w:pPr>
                          <w:jc w:val="both"/>
                        </w:pPr>
                      </w:p>
                      <w:p w14:paraId="556590D8" w14:textId="77777777" w:rsidR="00CC33D2" w:rsidRDefault="00CC33D2" w:rsidP="005C5C64">
                        <w:pPr>
                          <w:pStyle w:val="ListParagraph"/>
                          <w:ind w:leftChars="0" w:left="720"/>
                          <w:jc w:val="both"/>
                        </w:pPr>
                      </w:p>
                      <w:p w14:paraId="34729AF7" w14:textId="77777777" w:rsidR="00CC33D2" w:rsidRDefault="00CC33D2" w:rsidP="005C5C64">
                        <w:pPr>
                          <w:pStyle w:val="ListParagraph"/>
                          <w:ind w:leftChars="0" w:left="720"/>
                          <w:jc w:val="both"/>
                        </w:pPr>
                      </w:p>
                      <w:p w14:paraId="2BAFD02C" w14:textId="77777777" w:rsidR="00CC33D2" w:rsidRDefault="00CC33D2" w:rsidP="005C5C64">
                        <w:pPr>
                          <w:pStyle w:val="ListParagraph"/>
                          <w:ind w:leftChars="0" w:left="720"/>
                          <w:jc w:val="both"/>
                        </w:pPr>
                      </w:p>
                    </w:txbxContent>
                  </v:textbox>
                </v:shape>
              </w:pict>
            </mc:Fallback>
          </mc:AlternateContent>
        </w:r>
      </w:ins>
    </w:p>
    <w:p w14:paraId="5E606FE7" w14:textId="77777777" w:rsidR="003E4403" w:rsidRPr="002A41BA" w:rsidRDefault="003E4403">
      <w:pPr>
        <w:pStyle w:val="T1"/>
        <w:spacing w:after="120"/>
        <w:rPr>
          <w:sz w:val="22"/>
          <w:szCs w:val="22"/>
        </w:rPr>
      </w:pPr>
    </w:p>
    <w:p w14:paraId="6068FEED" w14:textId="3708A1D7" w:rsidR="00F121BF" w:rsidRPr="001D6E1C" w:rsidRDefault="00F121BF" w:rsidP="00CC5358">
      <w:pPr>
        <w:jc w:val="both"/>
        <w:rPr>
          <w:sz w:val="22"/>
          <w:szCs w:val="22"/>
          <w:rPrChange w:id="104" w:author="Zhijie Yang (NSB)" w:date="2022-12-08T16:51:00Z">
            <w:rPr/>
          </w:rPrChange>
        </w:rPr>
      </w:pPr>
    </w:p>
    <w:p w14:paraId="6135837B" w14:textId="5D01DF5F" w:rsidR="00F121BF" w:rsidRPr="001D6E1C" w:rsidRDefault="00F121BF" w:rsidP="00CC5358">
      <w:pPr>
        <w:jc w:val="both"/>
        <w:rPr>
          <w:sz w:val="22"/>
          <w:szCs w:val="22"/>
          <w:rPrChange w:id="105" w:author="Zhijie Yang (NSB)" w:date="2022-12-08T16:51:00Z">
            <w:rPr/>
          </w:rPrChange>
        </w:rPr>
      </w:pPr>
    </w:p>
    <w:p w14:paraId="2BE3299D" w14:textId="44C0274E" w:rsidR="00F121BF" w:rsidRPr="001D6E1C" w:rsidRDefault="00F121BF" w:rsidP="00CC5358">
      <w:pPr>
        <w:jc w:val="both"/>
        <w:rPr>
          <w:sz w:val="22"/>
          <w:szCs w:val="22"/>
          <w:rPrChange w:id="106" w:author="Zhijie Yang (NSB)" w:date="2022-12-08T16:51:00Z">
            <w:rPr/>
          </w:rPrChange>
        </w:rPr>
      </w:pPr>
    </w:p>
    <w:p w14:paraId="1AB0A8D0" w14:textId="0649065D" w:rsidR="00F121BF" w:rsidRPr="001D6E1C" w:rsidRDefault="00F121BF" w:rsidP="00CC5358">
      <w:pPr>
        <w:jc w:val="both"/>
        <w:rPr>
          <w:sz w:val="22"/>
          <w:szCs w:val="22"/>
          <w:rPrChange w:id="107" w:author="Zhijie Yang (NSB)" w:date="2022-12-08T16:51:00Z">
            <w:rPr/>
          </w:rPrChange>
        </w:rPr>
      </w:pPr>
    </w:p>
    <w:p w14:paraId="3A85C63F" w14:textId="39133C06" w:rsidR="00F121BF" w:rsidRPr="001D6E1C" w:rsidRDefault="00F121BF" w:rsidP="00CC5358">
      <w:pPr>
        <w:jc w:val="both"/>
        <w:rPr>
          <w:sz w:val="22"/>
          <w:szCs w:val="22"/>
          <w:rPrChange w:id="108" w:author="Zhijie Yang (NSB)" w:date="2022-12-08T16:51:00Z">
            <w:rPr/>
          </w:rPrChange>
        </w:rPr>
      </w:pPr>
    </w:p>
    <w:p w14:paraId="31F2838E" w14:textId="3FAD9C1A" w:rsidR="00F121BF" w:rsidRPr="001D6E1C" w:rsidRDefault="00F121BF" w:rsidP="00CC5358">
      <w:pPr>
        <w:jc w:val="both"/>
        <w:rPr>
          <w:sz w:val="22"/>
          <w:szCs w:val="22"/>
          <w:rPrChange w:id="109" w:author="Zhijie Yang (NSB)" w:date="2022-12-08T16:51:00Z">
            <w:rPr/>
          </w:rPrChange>
        </w:rPr>
      </w:pPr>
    </w:p>
    <w:p w14:paraId="024A7029" w14:textId="7CBD78C8" w:rsidR="00F121BF" w:rsidRPr="001D6E1C" w:rsidRDefault="00F121BF" w:rsidP="00CC5358">
      <w:pPr>
        <w:jc w:val="both"/>
        <w:rPr>
          <w:sz w:val="22"/>
          <w:szCs w:val="22"/>
          <w:rPrChange w:id="110" w:author="Zhijie Yang (NSB)" w:date="2022-12-08T16:51:00Z">
            <w:rPr/>
          </w:rPrChange>
        </w:rPr>
      </w:pPr>
    </w:p>
    <w:p w14:paraId="0BCF9117" w14:textId="34FDD049" w:rsidR="00F121BF" w:rsidRPr="001D6E1C" w:rsidRDefault="00F121BF" w:rsidP="00CC5358">
      <w:pPr>
        <w:jc w:val="both"/>
        <w:rPr>
          <w:sz w:val="22"/>
          <w:szCs w:val="22"/>
          <w:rPrChange w:id="111" w:author="Zhijie Yang (NSB)" w:date="2022-12-08T16:51:00Z">
            <w:rPr/>
          </w:rPrChange>
        </w:rPr>
      </w:pPr>
    </w:p>
    <w:p w14:paraId="082C4B74" w14:textId="265746D5" w:rsidR="00F121BF" w:rsidRPr="001D6E1C" w:rsidRDefault="00F121BF" w:rsidP="00CC5358">
      <w:pPr>
        <w:jc w:val="both"/>
        <w:rPr>
          <w:sz w:val="22"/>
          <w:szCs w:val="22"/>
          <w:rPrChange w:id="112" w:author="Zhijie Yang (NSB)" w:date="2022-12-08T16:51:00Z">
            <w:rPr/>
          </w:rPrChange>
        </w:rPr>
      </w:pPr>
    </w:p>
    <w:p w14:paraId="7D451ADD" w14:textId="5F24870C" w:rsidR="00F121BF" w:rsidRPr="001D6E1C" w:rsidRDefault="00F121BF" w:rsidP="00CC5358">
      <w:pPr>
        <w:jc w:val="both"/>
        <w:rPr>
          <w:sz w:val="22"/>
          <w:szCs w:val="22"/>
          <w:rPrChange w:id="113" w:author="Zhijie Yang (NSB)" w:date="2022-12-08T16:51:00Z">
            <w:rPr/>
          </w:rPrChange>
        </w:rPr>
      </w:pPr>
    </w:p>
    <w:p w14:paraId="175DAD74" w14:textId="7FD409A9" w:rsidR="00F121BF" w:rsidRPr="001D6E1C" w:rsidRDefault="00F121BF" w:rsidP="00CC5358">
      <w:pPr>
        <w:jc w:val="both"/>
        <w:rPr>
          <w:sz w:val="22"/>
          <w:szCs w:val="22"/>
          <w:rPrChange w:id="114" w:author="Zhijie Yang (NSB)" w:date="2022-12-08T16:51:00Z">
            <w:rPr/>
          </w:rPrChange>
        </w:rPr>
      </w:pPr>
    </w:p>
    <w:p w14:paraId="0483A663" w14:textId="4992DF88" w:rsidR="00F121BF" w:rsidRPr="001D6E1C" w:rsidRDefault="00F121BF" w:rsidP="00CC5358">
      <w:pPr>
        <w:jc w:val="both"/>
        <w:rPr>
          <w:sz w:val="22"/>
          <w:szCs w:val="22"/>
          <w:rPrChange w:id="115" w:author="Zhijie Yang (NSB)" w:date="2022-12-08T16:51:00Z">
            <w:rPr/>
          </w:rPrChange>
        </w:rPr>
      </w:pPr>
    </w:p>
    <w:p w14:paraId="40B08EB5" w14:textId="505F84CD" w:rsidR="00F121BF" w:rsidRPr="001D6E1C" w:rsidDel="00AC1A05" w:rsidRDefault="00F121BF" w:rsidP="00CC5358">
      <w:pPr>
        <w:jc w:val="both"/>
        <w:rPr>
          <w:del w:id="116" w:author="Huang, Po-kai" w:date="2022-06-14T07:31:00Z"/>
          <w:sz w:val="22"/>
          <w:szCs w:val="22"/>
          <w:rPrChange w:id="117" w:author="Zhijie Yang (NSB)" w:date="2022-12-08T16:51:00Z">
            <w:rPr>
              <w:del w:id="118" w:author="Huang, Po-kai" w:date="2022-06-14T07:31:00Z"/>
            </w:rPr>
          </w:rPrChange>
        </w:rPr>
      </w:pPr>
    </w:p>
    <w:p w14:paraId="7B769E83" w14:textId="10ABF2F7" w:rsidR="00F121BF" w:rsidRPr="001D6E1C" w:rsidDel="00AC1A05" w:rsidRDefault="00F121BF" w:rsidP="00CC5358">
      <w:pPr>
        <w:jc w:val="both"/>
        <w:rPr>
          <w:del w:id="119" w:author="Huang, Po-kai" w:date="2022-06-14T07:31:00Z"/>
          <w:sz w:val="22"/>
          <w:szCs w:val="22"/>
          <w:rPrChange w:id="120" w:author="Zhijie Yang (NSB)" w:date="2022-12-08T16:51:00Z">
            <w:rPr>
              <w:del w:id="121" w:author="Huang, Po-kai" w:date="2022-06-14T07:31:00Z"/>
            </w:rPr>
          </w:rPrChange>
        </w:rPr>
      </w:pPr>
    </w:p>
    <w:p w14:paraId="2F94AC72" w14:textId="75A86C86" w:rsidR="00F121BF" w:rsidRPr="001D6E1C" w:rsidDel="00AC1A05" w:rsidRDefault="00F121BF" w:rsidP="00CC5358">
      <w:pPr>
        <w:jc w:val="both"/>
        <w:rPr>
          <w:del w:id="122" w:author="Huang, Po-kai" w:date="2022-06-14T07:31:00Z"/>
          <w:sz w:val="22"/>
          <w:szCs w:val="22"/>
          <w:rPrChange w:id="123" w:author="Zhijie Yang (NSB)" w:date="2022-12-08T16:51:00Z">
            <w:rPr>
              <w:del w:id="124" w:author="Huang, Po-kai" w:date="2022-06-14T07:31:00Z"/>
            </w:rPr>
          </w:rPrChange>
        </w:rPr>
      </w:pPr>
    </w:p>
    <w:p w14:paraId="59584C16" w14:textId="54C51E70" w:rsidR="00F121BF" w:rsidRPr="001D6E1C" w:rsidRDefault="00F121BF" w:rsidP="00CC5358">
      <w:pPr>
        <w:jc w:val="both"/>
        <w:rPr>
          <w:sz w:val="22"/>
          <w:szCs w:val="22"/>
          <w:rPrChange w:id="125" w:author="Zhijie Yang (NSB)" w:date="2022-12-08T16:51:00Z">
            <w:rPr/>
          </w:rPrChange>
        </w:rPr>
      </w:pPr>
    </w:p>
    <w:p w14:paraId="292D7F76" w14:textId="517FA45D" w:rsidR="009C4B02" w:rsidRPr="001D6E1C" w:rsidRDefault="009C4B02" w:rsidP="00CC5358">
      <w:pPr>
        <w:jc w:val="both"/>
        <w:rPr>
          <w:sz w:val="22"/>
          <w:szCs w:val="22"/>
          <w:rPrChange w:id="126" w:author="Zhijie Yang (NSB)" w:date="2022-12-08T16:51:00Z">
            <w:rPr/>
          </w:rPrChange>
        </w:rPr>
      </w:pPr>
    </w:p>
    <w:p w14:paraId="28D15D1A" w14:textId="02ED75B5" w:rsidR="009C4B02" w:rsidRPr="001D6E1C" w:rsidRDefault="009C4B02" w:rsidP="00CC5358">
      <w:pPr>
        <w:jc w:val="both"/>
        <w:rPr>
          <w:sz w:val="22"/>
          <w:szCs w:val="22"/>
          <w:rPrChange w:id="127" w:author="Zhijie Yang (NSB)" w:date="2022-12-08T16:51:00Z">
            <w:rPr/>
          </w:rPrChange>
        </w:rPr>
      </w:pPr>
    </w:p>
    <w:p w14:paraId="6AC94A43" w14:textId="4732DE4F" w:rsidR="009C4B02" w:rsidRPr="001D6E1C" w:rsidRDefault="009C4B02" w:rsidP="00CC5358">
      <w:pPr>
        <w:jc w:val="both"/>
        <w:rPr>
          <w:sz w:val="22"/>
          <w:szCs w:val="22"/>
          <w:rPrChange w:id="128" w:author="Zhijie Yang (NSB)" w:date="2022-12-08T16:51:00Z">
            <w:rPr/>
          </w:rPrChange>
        </w:rPr>
      </w:pPr>
    </w:p>
    <w:p w14:paraId="058751BF" w14:textId="3357C615" w:rsidR="009C4B02" w:rsidRPr="001D6E1C" w:rsidRDefault="009C4B02" w:rsidP="00CC5358">
      <w:pPr>
        <w:jc w:val="both"/>
        <w:rPr>
          <w:sz w:val="22"/>
          <w:szCs w:val="22"/>
          <w:rPrChange w:id="129" w:author="Zhijie Yang (NSB)" w:date="2022-12-08T16:51:00Z">
            <w:rPr/>
          </w:rPrChange>
        </w:rPr>
      </w:pPr>
    </w:p>
    <w:p w14:paraId="4956E839" w14:textId="2617AF52" w:rsidR="009C4B02" w:rsidRPr="001D6E1C" w:rsidRDefault="009C4B02" w:rsidP="00CC5358">
      <w:pPr>
        <w:jc w:val="both"/>
        <w:rPr>
          <w:sz w:val="22"/>
          <w:szCs w:val="22"/>
          <w:rPrChange w:id="130" w:author="Zhijie Yang (NSB)" w:date="2022-12-08T16:51:00Z">
            <w:rPr/>
          </w:rPrChange>
        </w:rPr>
      </w:pPr>
    </w:p>
    <w:p w14:paraId="75ADA3BE" w14:textId="216FB0C1" w:rsidR="009C4B02" w:rsidRPr="001D6E1C" w:rsidRDefault="009C4B02" w:rsidP="00CC5358">
      <w:pPr>
        <w:jc w:val="both"/>
        <w:rPr>
          <w:sz w:val="22"/>
          <w:szCs w:val="22"/>
          <w:rPrChange w:id="131" w:author="Zhijie Yang (NSB)" w:date="2022-12-08T16:51:00Z">
            <w:rPr/>
          </w:rPrChange>
        </w:rPr>
      </w:pPr>
    </w:p>
    <w:p w14:paraId="54DC91FC" w14:textId="2CD96164" w:rsidR="009C4B02" w:rsidRPr="001D6E1C" w:rsidRDefault="009C4B02" w:rsidP="00CC5358">
      <w:pPr>
        <w:jc w:val="both"/>
        <w:rPr>
          <w:sz w:val="22"/>
          <w:szCs w:val="22"/>
          <w:rPrChange w:id="132" w:author="Zhijie Yang (NSB)" w:date="2022-12-08T16:51:00Z">
            <w:rPr/>
          </w:rPrChange>
        </w:rPr>
      </w:pPr>
    </w:p>
    <w:p w14:paraId="2A7A01EF" w14:textId="25A9080A" w:rsidR="009C4B02" w:rsidRPr="001D6E1C" w:rsidRDefault="009C4B02" w:rsidP="00CC5358">
      <w:pPr>
        <w:jc w:val="both"/>
        <w:rPr>
          <w:sz w:val="22"/>
          <w:szCs w:val="22"/>
          <w:rPrChange w:id="133" w:author="Zhijie Yang (NSB)" w:date="2022-12-08T16:51:00Z">
            <w:rPr/>
          </w:rPrChange>
        </w:rPr>
      </w:pPr>
    </w:p>
    <w:p w14:paraId="60A635C8" w14:textId="636A24CD" w:rsidR="009C4B02" w:rsidRPr="001D6E1C" w:rsidRDefault="009C4B02" w:rsidP="00CC5358">
      <w:pPr>
        <w:jc w:val="both"/>
        <w:rPr>
          <w:sz w:val="22"/>
          <w:szCs w:val="22"/>
          <w:rPrChange w:id="134" w:author="Zhijie Yang (NSB)" w:date="2022-12-08T16:51:00Z">
            <w:rPr/>
          </w:rPrChange>
        </w:rPr>
      </w:pPr>
    </w:p>
    <w:p w14:paraId="7A12C2EE" w14:textId="3CCD2B55" w:rsidR="009C4B02" w:rsidRPr="001D6E1C" w:rsidRDefault="009C4B02" w:rsidP="00CC5358">
      <w:pPr>
        <w:jc w:val="both"/>
        <w:rPr>
          <w:sz w:val="22"/>
          <w:szCs w:val="22"/>
          <w:rPrChange w:id="135" w:author="Zhijie Yang (NSB)" w:date="2022-12-08T16:51:00Z">
            <w:rPr/>
          </w:rPrChange>
        </w:rPr>
      </w:pPr>
    </w:p>
    <w:p w14:paraId="260433EC" w14:textId="0A48A89F" w:rsidR="009C4B02" w:rsidRPr="001D6E1C" w:rsidRDefault="009C4B02" w:rsidP="00CC5358">
      <w:pPr>
        <w:jc w:val="both"/>
        <w:rPr>
          <w:sz w:val="22"/>
          <w:szCs w:val="22"/>
          <w:rPrChange w:id="136" w:author="Zhijie Yang (NSB)" w:date="2022-12-08T16:51:00Z">
            <w:rPr/>
          </w:rPrChange>
        </w:rPr>
      </w:pPr>
    </w:p>
    <w:p w14:paraId="2079A4F8" w14:textId="75BA8353" w:rsidR="009C4B02" w:rsidRPr="001D6E1C" w:rsidRDefault="009C4B02" w:rsidP="00CC5358">
      <w:pPr>
        <w:jc w:val="both"/>
        <w:rPr>
          <w:sz w:val="22"/>
          <w:szCs w:val="22"/>
          <w:rPrChange w:id="137" w:author="Zhijie Yang (NSB)" w:date="2022-12-08T16:51:00Z">
            <w:rPr/>
          </w:rPrChange>
        </w:rPr>
      </w:pPr>
    </w:p>
    <w:p w14:paraId="0F4D0110" w14:textId="182E8AAC" w:rsidR="009C4B02" w:rsidRPr="001D6E1C" w:rsidRDefault="009C4B02" w:rsidP="00CC5358">
      <w:pPr>
        <w:jc w:val="both"/>
        <w:rPr>
          <w:sz w:val="22"/>
          <w:szCs w:val="22"/>
          <w:rPrChange w:id="138" w:author="Zhijie Yang (NSB)" w:date="2022-12-08T16:51:00Z">
            <w:rPr/>
          </w:rPrChange>
        </w:rPr>
      </w:pPr>
    </w:p>
    <w:p w14:paraId="4C8AA361" w14:textId="7DAA913B" w:rsidR="009C4B02" w:rsidRPr="001D6E1C" w:rsidRDefault="009C4B02" w:rsidP="00CC5358">
      <w:pPr>
        <w:jc w:val="both"/>
        <w:rPr>
          <w:sz w:val="22"/>
          <w:szCs w:val="22"/>
          <w:rPrChange w:id="139" w:author="Zhijie Yang (NSB)" w:date="2022-12-08T16:51:00Z">
            <w:rPr/>
          </w:rPrChange>
        </w:rPr>
      </w:pPr>
    </w:p>
    <w:p w14:paraId="13929233" w14:textId="78FF7B7A" w:rsidR="009C4B02" w:rsidRPr="001D6E1C" w:rsidRDefault="009C4B02" w:rsidP="00CC5358">
      <w:pPr>
        <w:jc w:val="both"/>
        <w:rPr>
          <w:sz w:val="22"/>
          <w:szCs w:val="22"/>
          <w:rPrChange w:id="140" w:author="Zhijie Yang (NSB)" w:date="2022-12-08T16:51:00Z">
            <w:rPr/>
          </w:rPrChange>
        </w:rPr>
      </w:pPr>
    </w:p>
    <w:p w14:paraId="7C30E610" w14:textId="7AF6DFA2" w:rsidR="009C4B02" w:rsidRPr="001D6E1C" w:rsidRDefault="009C4B02" w:rsidP="00CC5358">
      <w:pPr>
        <w:jc w:val="both"/>
        <w:rPr>
          <w:sz w:val="22"/>
          <w:szCs w:val="22"/>
          <w:rPrChange w:id="141" w:author="Zhijie Yang (NSB)" w:date="2022-12-08T16:51:00Z">
            <w:rPr/>
          </w:rPrChange>
        </w:rPr>
      </w:pPr>
    </w:p>
    <w:p w14:paraId="6BEE3260" w14:textId="2C0F75B4" w:rsidR="009C4B02" w:rsidRPr="001D6E1C" w:rsidRDefault="009C4B02" w:rsidP="00CC5358">
      <w:pPr>
        <w:jc w:val="both"/>
        <w:rPr>
          <w:sz w:val="22"/>
          <w:szCs w:val="22"/>
          <w:rPrChange w:id="142" w:author="Zhijie Yang (NSB)" w:date="2022-12-08T16:51:00Z">
            <w:rPr/>
          </w:rPrChange>
        </w:rPr>
      </w:pPr>
    </w:p>
    <w:p w14:paraId="6823325C" w14:textId="294FE790" w:rsidR="009C4B02" w:rsidRPr="001D6E1C" w:rsidRDefault="009C4B02" w:rsidP="00CC5358">
      <w:pPr>
        <w:jc w:val="both"/>
        <w:rPr>
          <w:sz w:val="22"/>
          <w:szCs w:val="22"/>
          <w:rPrChange w:id="143" w:author="Zhijie Yang (NSB)" w:date="2022-12-08T16:51:00Z">
            <w:rPr/>
          </w:rPrChange>
        </w:rPr>
      </w:pPr>
    </w:p>
    <w:p w14:paraId="7973479D" w14:textId="568F5D1A" w:rsidR="009C4B02" w:rsidRPr="001D6E1C" w:rsidRDefault="009C4B02" w:rsidP="00CC5358">
      <w:pPr>
        <w:jc w:val="both"/>
        <w:rPr>
          <w:sz w:val="22"/>
          <w:szCs w:val="22"/>
          <w:rPrChange w:id="144" w:author="Zhijie Yang (NSB)" w:date="2022-12-08T16:51:00Z">
            <w:rPr/>
          </w:rPrChange>
        </w:rPr>
      </w:pPr>
    </w:p>
    <w:p w14:paraId="54F38D14" w14:textId="1E7821EB" w:rsidR="009C4B02" w:rsidRPr="001D6E1C" w:rsidRDefault="009C4B02" w:rsidP="00CC5358">
      <w:pPr>
        <w:jc w:val="both"/>
        <w:rPr>
          <w:sz w:val="22"/>
          <w:szCs w:val="22"/>
          <w:rPrChange w:id="145" w:author="Zhijie Yang (NSB)" w:date="2022-12-08T16:51:00Z">
            <w:rPr/>
          </w:rPrChange>
        </w:rPr>
      </w:pPr>
    </w:p>
    <w:p w14:paraId="01B9EC32" w14:textId="54A6FA01" w:rsidR="009C4B02" w:rsidRPr="001D6E1C" w:rsidRDefault="009C4B02" w:rsidP="00CC5358">
      <w:pPr>
        <w:jc w:val="both"/>
        <w:rPr>
          <w:sz w:val="22"/>
          <w:szCs w:val="22"/>
          <w:rPrChange w:id="146" w:author="Zhijie Yang (NSB)" w:date="2022-12-08T16:51:00Z">
            <w:rPr/>
          </w:rPrChange>
        </w:rPr>
      </w:pPr>
    </w:p>
    <w:p w14:paraId="24D1C8EA" w14:textId="1F158D9B" w:rsidR="009C4B02" w:rsidRPr="001D6E1C" w:rsidRDefault="009C4B02" w:rsidP="00CC5358">
      <w:pPr>
        <w:jc w:val="both"/>
        <w:rPr>
          <w:sz w:val="22"/>
          <w:szCs w:val="22"/>
          <w:rPrChange w:id="147" w:author="Zhijie Yang (NSB)" w:date="2022-12-08T16:51:00Z">
            <w:rPr/>
          </w:rPrChange>
        </w:rPr>
      </w:pPr>
    </w:p>
    <w:p w14:paraId="18E6298F" w14:textId="50D519E8" w:rsidR="009C4B02" w:rsidRPr="001D6E1C" w:rsidRDefault="009C4B02" w:rsidP="00CC5358">
      <w:pPr>
        <w:jc w:val="both"/>
        <w:rPr>
          <w:sz w:val="22"/>
          <w:szCs w:val="22"/>
          <w:rPrChange w:id="148" w:author="Zhijie Yang (NSB)" w:date="2022-12-08T16:51:00Z">
            <w:rPr/>
          </w:rPrChange>
        </w:rPr>
      </w:pPr>
    </w:p>
    <w:p w14:paraId="1A4FB3A6" w14:textId="7EAB9D06" w:rsidR="009C4B02" w:rsidRPr="001D6E1C" w:rsidRDefault="009C4B02" w:rsidP="00CC5358">
      <w:pPr>
        <w:jc w:val="both"/>
        <w:rPr>
          <w:sz w:val="22"/>
          <w:szCs w:val="22"/>
          <w:rPrChange w:id="149" w:author="Zhijie Yang (NSB)" w:date="2022-12-08T16:51:00Z">
            <w:rPr/>
          </w:rPrChange>
        </w:rPr>
      </w:pPr>
    </w:p>
    <w:p w14:paraId="18B3F873" w14:textId="4B4F24A0" w:rsidR="009C4B02" w:rsidRPr="001D6E1C" w:rsidRDefault="009C4B02" w:rsidP="00CC5358">
      <w:pPr>
        <w:jc w:val="both"/>
        <w:rPr>
          <w:sz w:val="22"/>
          <w:szCs w:val="22"/>
          <w:rPrChange w:id="150" w:author="Zhijie Yang (NSB)" w:date="2022-12-08T16:51:00Z">
            <w:rPr/>
          </w:rPrChange>
        </w:rPr>
      </w:pPr>
    </w:p>
    <w:p w14:paraId="363CE797" w14:textId="598D610C" w:rsidR="009C4B02" w:rsidRPr="001D6E1C" w:rsidRDefault="009C4B02" w:rsidP="00CC5358">
      <w:pPr>
        <w:jc w:val="both"/>
        <w:rPr>
          <w:sz w:val="22"/>
          <w:szCs w:val="22"/>
          <w:rPrChange w:id="151" w:author="Zhijie Yang (NSB)" w:date="2022-12-08T16:51:00Z">
            <w:rPr/>
          </w:rPrChange>
        </w:rPr>
      </w:pPr>
    </w:p>
    <w:p w14:paraId="1FD0F75B" w14:textId="2EAE2A69" w:rsidR="009C4B02" w:rsidRPr="001D6E1C" w:rsidRDefault="009C4B02" w:rsidP="00CC5358">
      <w:pPr>
        <w:jc w:val="both"/>
        <w:rPr>
          <w:sz w:val="22"/>
          <w:szCs w:val="22"/>
          <w:rPrChange w:id="152" w:author="Zhijie Yang (NSB)" w:date="2022-12-08T16:51:00Z">
            <w:rPr/>
          </w:rPrChange>
        </w:rPr>
      </w:pPr>
    </w:p>
    <w:p w14:paraId="6A9DDB81" w14:textId="44FACA24" w:rsidR="009C4B02" w:rsidRPr="001D6E1C" w:rsidRDefault="009C4B02" w:rsidP="00CC5358">
      <w:pPr>
        <w:jc w:val="both"/>
        <w:rPr>
          <w:sz w:val="22"/>
          <w:szCs w:val="22"/>
          <w:rPrChange w:id="153" w:author="Zhijie Yang (NSB)" w:date="2022-12-08T16:51:00Z">
            <w:rPr/>
          </w:rPrChange>
        </w:rPr>
      </w:pPr>
    </w:p>
    <w:p w14:paraId="64299E98" w14:textId="2BB60D0E" w:rsidR="009C4B02" w:rsidRPr="001D6E1C" w:rsidRDefault="009C4B02" w:rsidP="00CC5358">
      <w:pPr>
        <w:jc w:val="both"/>
        <w:rPr>
          <w:sz w:val="22"/>
          <w:szCs w:val="22"/>
          <w:rPrChange w:id="154" w:author="Zhijie Yang (NSB)" w:date="2022-12-08T16:51:00Z">
            <w:rPr/>
          </w:rPrChange>
        </w:rPr>
      </w:pPr>
    </w:p>
    <w:p w14:paraId="021F91C7" w14:textId="102841E8" w:rsidR="009C4B02" w:rsidRPr="001D6E1C" w:rsidRDefault="009C4B02" w:rsidP="00CC5358">
      <w:pPr>
        <w:jc w:val="both"/>
        <w:rPr>
          <w:sz w:val="22"/>
          <w:szCs w:val="22"/>
          <w:rPrChange w:id="155" w:author="Zhijie Yang (NSB)" w:date="2022-12-08T16:51:00Z">
            <w:rPr/>
          </w:rPrChange>
        </w:rPr>
      </w:pPr>
    </w:p>
    <w:p w14:paraId="7375271D" w14:textId="706A7F77" w:rsidR="009C4B02" w:rsidRPr="001D6E1C" w:rsidRDefault="009C4B02" w:rsidP="00CC5358">
      <w:pPr>
        <w:jc w:val="both"/>
        <w:rPr>
          <w:sz w:val="22"/>
          <w:szCs w:val="22"/>
          <w:rPrChange w:id="156" w:author="Zhijie Yang (NSB)" w:date="2022-12-08T16:51:00Z">
            <w:rPr/>
          </w:rPrChange>
        </w:rPr>
      </w:pPr>
    </w:p>
    <w:p w14:paraId="40A8E2DB" w14:textId="77777777" w:rsidR="009C4B02" w:rsidRPr="001D6E1C" w:rsidRDefault="009C4B02" w:rsidP="00CC5358">
      <w:pPr>
        <w:jc w:val="both"/>
        <w:rPr>
          <w:sz w:val="22"/>
          <w:szCs w:val="22"/>
          <w:rPrChange w:id="157" w:author="Zhijie Yang (NSB)" w:date="2022-12-08T16:51:00Z">
            <w:rPr/>
          </w:rPrChange>
        </w:rPr>
      </w:pPr>
    </w:p>
    <w:p w14:paraId="60E94F30" w14:textId="718FBCED" w:rsidR="00F121BF" w:rsidRPr="001D6E1C" w:rsidRDefault="00F121BF" w:rsidP="00CC5358">
      <w:pPr>
        <w:jc w:val="both"/>
        <w:rPr>
          <w:sz w:val="22"/>
          <w:szCs w:val="22"/>
          <w:rPrChange w:id="158" w:author="Zhijie Yang (NSB)" w:date="2022-12-08T16:51:00Z">
            <w:rPr/>
          </w:rPrChange>
        </w:rPr>
      </w:pPr>
    </w:p>
    <w:p w14:paraId="5E12DE01" w14:textId="77777777" w:rsidR="009C4B02" w:rsidRPr="002A41BA" w:rsidRDefault="009C4B02" w:rsidP="009C4B02">
      <w:pPr>
        <w:rPr>
          <w:sz w:val="22"/>
          <w:szCs w:val="22"/>
        </w:rPr>
      </w:pPr>
      <w:r w:rsidRPr="001D6E1C">
        <w:rPr>
          <w:sz w:val="22"/>
          <w:szCs w:val="22"/>
        </w:rPr>
        <w:t>Interpretation of a Motion to Adopt</w:t>
      </w:r>
    </w:p>
    <w:p w14:paraId="14DBC500" w14:textId="77777777" w:rsidR="009C4B02" w:rsidRPr="00316FFC" w:rsidRDefault="009C4B02" w:rsidP="009C4B02">
      <w:pPr>
        <w:rPr>
          <w:sz w:val="22"/>
          <w:szCs w:val="22"/>
          <w:lang w:eastAsia="ko-KR"/>
        </w:rPr>
      </w:pPr>
    </w:p>
    <w:p w14:paraId="4E215569" w14:textId="40C9B687" w:rsidR="009C4B02" w:rsidRPr="004B7EA9" w:rsidRDefault="009C4B02" w:rsidP="009C4B02">
      <w:pPr>
        <w:rPr>
          <w:sz w:val="22"/>
          <w:szCs w:val="22"/>
          <w:lang w:eastAsia="ko-KR"/>
        </w:rPr>
      </w:pPr>
      <w:r w:rsidRPr="004B7EA9">
        <w:rPr>
          <w:sz w:val="22"/>
          <w:szCs w:val="22"/>
          <w:lang w:eastAsia="ko-KR"/>
        </w:rPr>
        <w:t xml:space="preserve">A motion to approve this submission means that the editing instructions and any changed or added material are actioned in the </w:t>
      </w:r>
      <w:r w:rsidR="00793777" w:rsidRPr="004B7EA9">
        <w:rPr>
          <w:sz w:val="22"/>
          <w:szCs w:val="22"/>
          <w:lang w:eastAsia="ko-KR"/>
        </w:rPr>
        <w:t>TGbh</w:t>
      </w:r>
      <w:r w:rsidRPr="004B7EA9">
        <w:rPr>
          <w:sz w:val="22"/>
          <w:szCs w:val="22"/>
          <w:lang w:eastAsia="ko-KR"/>
        </w:rPr>
        <w:t xml:space="preserve"> </w:t>
      </w:r>
      <w:r w:rsidR="00CB5D6A" w:rsidRPr="004B7EA9">
        <w:rPr>
          <w:sz w:val="22"/>
          <w:szCs w:val="22"/>
          <w:lang w:eastAsia="ko-KR"/>
        </w:rPr>
        <w:t>D0.2</w:t>
      </w:r>
      <w:r w:rsidRPr="004B7EA9">
        <w:rPr>
          <w:sz w:val="22"/>
          <w:szCs w:val="22"/>
          <w:lang w:eastAsia="ko-KR"/>
        </w:rPr>
        <w:t xml:space="preserve"> Draft.  This introduction is not part of the adopted material.</w:t>
      </w:r>
    </w:p>
    <w:p w14:paraId="6FD670C3" w14:textId="77777777" w:rsidR="009C4B02" w:rsidRPr="009D196B" w:rsidRDefault="009C4B02" w:rsidP="009C4B02">
      <w:pPr>
        <w:rPr>
          <w:sz w:val="22"/>
          <w:szCs w:val="22"/>
          <w:lang w:eastAsia="ko-KR"/>
        </w:rPr>
      </w:pPr>
    </w:p>
    <w:p w14:paraId="10B0DDF5" w14:textId="7092F4AC" w:rsidR="009C4B02" w:rsidRPr="00A443DC" w:rsidRDefault="009C4B02" w:rsidP="009C4B02">
      <w:pPr>
        <w:rPr>
          <w:b/>
          <w:bCs/>
          <w:i/>
          <w:iCs/>
          <w:sz w:val="22"/>
          <w:szCs w:val="22"/>
          <w:lang w:eastAsia="ko-KR"/>
        </w:rPr>
      </w:pPr>
      <w:r w:rsidRPr="00CC33D2">
        <w:rPr>
          <w:b/>
          <w:bCs/>
          <w:i/>
          <w:iCs/>
          <w:sz w:val="22"/>
          <w:szCs w:val="22"/>
          <w:lang w:eastAsia="ko-KR"/>
        </w:rPr>
        <w:t xml:space="preserve">Editing instructions formatted like this are intended to be copied into the </w:t>
      </w:r>
      <w:r w:rsidR="00793777" w:rsidRPr="00CC33D2">
        <w:rPr>
          <w:b/>
          <w:bCs/>
          <w:i/>
          <w:iCs/>
          <w:sz w:val="22"/>
          <w:szCs w:val="22"/>
          <w:lang w:eastAsia="ko-KR"/>
        </w:rPr>
        <w:t>TGbh</w:t>
      </w:r>
      <w:r w:rsidRPr="00CC33D2">
        <w:rPr>
          <w:b/>
          <w:bCs/>
          <w:i/>
          <w:iCs/>
          <w:sz w:val="22"/>
          <w:szCs w:val="22"/>
          <w:lang w:eastAsia="ko-KR"/>
        </w:rPr>
        <w:t xml:space="preserve"> </w:t>
      </w:r>
      <w:r w:rsidR="00CB5D6A" w:rsidRPr="002C45A4">
        <w:rPr>
          <w:b/>
          <w:bCs/>
          <w:i/>
          <w:iCs/>
          <w:sz w:val="22"/>
          <w:szCs w:val="22"/>
          <w:lang w:eastAsia="ko-KR"/>
        </w:rPr>
        <w:t>D0.2</w:t>
      </w:r>
      <w:r w:rsidRPr="00350B26">
        <w:rPr>
          <w:b/>
          <w:bCs/>
          <w:i/>
          <w:iCs/>
          <w:sz w:val="22"/>
          <w:szCs w:val="22"/>
          <w:lang w:eastAsia="ko-KR"/>
        </w:rPr>
        <w:t xml:space="preserve"> Draft. (i.e. they are instructions to the 802.11 editor on how to merge the text with</w:t>
      </w:r>
      <w:r w:rsidRPr="00A443DC">
        <w:rPr>
          <w:b/>
          <w:bCs/>
          <w:i/>
          <w:iCs/>
          <w:sz w:val="22"/>
          <w:szCs w:val="22"/>
          <w:lang w:eastAsia="ko-KR"/>
        </w:rPr>
        <w:t xml:space="preserve"> the baseline documents).</w:t>
      </w:r>
    </w:p>
    <w:p w14:paraId="6C3FAFE1" w14:textId="77777777" w:rsidR="009C4B02" w:rsidRPr="001D6E1C" w:rsidRDefault="009C4B02" w:rsidP="009C4B02">
      <w:pPr>
        <w:rPr>
          <w:sz w:val="22"/>
          <w:szCs w:val="22"/>
          <w:lang w:eastAsia="ko-KR"/>
          <w:rPrChange w:id="159" w:author="Zhijie Yang (NSB)" w:date="2022-12-08T16:51:00Z">
            <w:rPr>
              <w:sz w:val="22"/>
              <w:lang w:eastAsia="ko-KR"/>
            </w:rPr>
          </w:rPrChange>
        </w:rPr>
      </w:pPr>
    </w:p>
    <w:p w14:paraId="624B4D90" w14:textId="09E13AFC" w:rsidR="009C4B02" w:rsidRPr="001D6E1C" w:rsidRDefault="00793777" w:rsidP="009C4B02">
      <w:pPr>
        <w:rPr>
          <w:b/>
          <w:bCs/>
          <w:i/>
          <w:iCs/>
          <w:sz w:val="22"/>
          <w:szCs w:val="22"/>
          <w:lang w:eastAsia="ko-KR"/>
          <w:rPrChange w:id="160" w:author="Zhijie Yang (NSB)" w:date="2022-12-08T16:51:00Z">
            <w:rPr>
              <w:b/>
              <w:bCs/>
              <w:i/>
              <w:iCs/>
              <w:sz w:val="22"/>
              <w:lang w:eastAsia="ko-KR"/>
            </w:rPr>
          </w:rPrChange>
        </w:rPr>
      </w:pPr>
      <w:r w:rsidRPr="001D6E1C">
        <w:rPr>
          <w:b/>
          <w:bCs/>
          <w:i/>
          <w:iCs/>
          <w:sz w:val="22"/>
          <w:szCs w:val="22"/>
          <w:lang w:eastAsia="ko-KR"/>
          <w:rPrChange w:id="161" w:author="Zhijie Yang (NSB)" w:date="2022-12-08T16:51:00Z">
            <w:rPr>
              <w:b/>
              <w:bCs/>
              <w:i/>
              <w:iCs/>
              <w:sz w:val="22"/>
              <w:lang w:eastAsia="ko-KR"/>
            </w:rPr>
          </w:rPrChange>
        </w:rPr>
        <w:t>TGbh</w:t>
      </w:r>
      <w:r w:rsidR="009C4B02" w:rsidRPr="001D6E1C">
        <w:rPr>
          <w:b/>
          <w:bCs/>
          <w:i/>
          <w:iCs/>
          <w:sz w:val="22"/>
          <w:szCs w:val="22"/>
          <w:lang w:eastAsia="ko-KR"/>
          <w:rPrChange w:id="162" w:author="Zhijie Yang (NSB)" w:date="2022-12-08T16:51:00Z">
            <w:rPr>
              <w:b/>
              <w:bCs/>
              <w:i/>
              <w:iCs/>
              <w:sz w:val="22"/>
              <w:lang w:eastAsia="ko-KR"/>
            </w:rPr>
          </w:rPrChange>
        </w:rPr>
        <w:t xml:space="preserve"> Editor: Editing instructions preceded by “</w:t>
      </w:r>
      <w:r w:rsidRPr="001D6E1C">
        <w:rPr>
          <w:b/>
          <w:bCs/>
          <w:i/>
          <w:iCs/>
          <w:sz w:val="22"/>
          <w:szCs w:val="22"/>
          <w:lang w:eastAsia="ko-KR"/>
          <w:rPrChange w:id="163" w:author="Zhijie Yang (NSB)" w:date="2022-12-08T16:51:00Z">
            <w:rPr>
              <w:b/>
              <w:bCs/>
              <w:i/>
              <w:iCs/>
              <w:sz w:val="22"/>
              <w:lang w:eastAsia="ko-KR"/>
            </w:rPr>
          </w:rPrChange>
        </w:rPr>
        <w:t>TGbh</w:t>
      </w:r>
      <w:r w:rsidR="009C4B02" w:rsidRPr="001D6E1C">
        <w:rPr>
          <w:b/>
          <w:bCs/>
          <w:i/>
          <w:iCs/>
          <w:sz w:val="22"/>
          <w:szCs w:val="22"/>
          <w:lang w:eastAsia="ko-KR"/>
          <w:rPrChange w:id="164" w:author="Zhijie Yang (NSB)" w:date="2022-12-08T16:51:00Z">
            <w:rPr>
              <w:b/>
              <w:bCs/>
              <w:i/>
              <w:iCs/>
              <w:sz w:val="22"/>
              <w:lang w:eastAsia="ko-KR"/>
            </w:rPr>
          </w:rPrChange>
        </w:rPr>
        <w:t xml:space="preserve"> Editor” are instructions to the </w:t>
      </w:r>
      <w:r w:rsidRPr="001D6E1C">
        <w:rPr>
          <w:b/>
          <w:bCs/>
          <w:i/>
          <w:iCs/>
          <w:sz w:val="22"/>
          <w:szCs w:val="22"/>
          <w:lang w:eastAsia="ko-KR"/>
          <w:rPrChange w:id="165" w:author="Zhijie Yang (NSB)" w:date="2022-12-08T16:51:00Z">
            <w:rPr>
              <w:b/>
              <w:bCs/>
              <w:i/>
              <w:iCs/>
              <w:sz w:val="22"/>
              <w:lang w:eastAsia="ko-KR"/>
            </w:rPr>
          </w:rPrChange>
        </w:rPr>
        <w:t>TGbh</w:t>
      </w:r>
      <w:r w:rsidR="009C4B02" w:rsidRPr="001D6E1C">
        <w:rPr>
          <w:b/>
          <w:bCs/>
          <w:i/>
          <w:iCs/>
          <w:sz w:val="22"/>
          <w:szCs w:val="22"/>
          <w:lang w:eastAsia="ko-KR"/>
          <w:rPrChange w:id="166" w:author="Zhijie Yang (NSB)" w:date="2022-12-08T16:51:00Z">
            <w:rPr>
              <w:b/>
              <w:bCs/>
              <w:i/>
              <w:iCs/>
              <w:sz w:val="22"/>
              <w:lang w:eastAsia="ko-KR"/>
            </w:rPr>
          </w:rPrChange>
        </w:rPr>
        <w:t xml:space="preserve"> editor to modify existing material in the </w:t>
      </w:r>
      <w:r w:rsidRPr="001D6E1C">
        <w:rPr>
          <w:b/>
          <w:bCs/>
          <w:i/>
          <w:iCs/>
          <w:sz w:val="22"/>
          <w:szCs w:val="22"/>
          <w:lang w:eastAsia="ko-KR"/>
          <w:rPrChange w:id="167" w:author="Zhijie Yang (NSB)" w:date="2022-12-08T16:51:00Z">
            <w:rPr>
              <w:b/>
              <w:bCs/>
              <w:i/>
              <w:iCs/>
              <w:sz w:val="22"/>
              <w:lang w:eastAsia="ko-KR"/>
            </w:rPr>
          </w:rPrChange>
        </w:rPr>
        <w:t>TGbh</w:t>
      </w:r>
      <w:r w:rsidR="009C4B02" w:rsidRPr="001D6E1C">
        <w:rPr>
          <w:b/>
          <w:bCs/>
          <w:i/>
          <w:iCs/>
          <w:sz w:val="22"/>
          <w:szCs w:val="22"/>
          <w:lang w:eastAsia="ko-KR"/>
          <w:rPrChange w:id="168" w:author="Zhijie Yang (NSB)" w:date="2022-12-08T16:51:00Z">
            <w:rPr>
              <w:b/>
              <w:bCs/>
              <w:i/>
              <w:iCs/>
              <w:sz w:val="22"/>
              <w:lang w:eastAsia="ko-KR"/>
            </w:rPr>
          </w:rPrChange>
        </w:rPr>
        <w:t xml:space="preserve"> draft.  As a result of adopting the changes, the </w:t>
      </w:r>
      <w:r w:rsidRPr="001D6E1C">
        <w:rPr>
          <w:b/>
          <w:bCs/>
          <w:i/>
          <w:iCs/>
          <w:sz w:val="22"/>
          <w:szCs w:val="22"/>
          <w:lang w:eastAsia="ko-KR"/>
          <w:rPrChange w:id="169" w:author="Zhijie Yang (NSB)" w:date="2022-12-08T16:51:00Z">
            <w:rPr>
              <w:b/>
              <w:bCs/>
              <w:i/>
              <w:iCs/>
              <w:sz w:val="22"/>
              <w:lang w:eastAsia="ko-KR"/>
            </w:rPr>
          </w:rPrChange>
        </w:rPr>
        <w:t>TGbh</w:t>
      </w:r>
      <w:r w:rsidR="009C4B02" w:rsidRPr="001D6E1C">
        <w:rPr>
          <w:b/>
          <w:bCs/>
          <w:i/>
          <w:iCs/>
          <w:sz w:val="22"/>
          <w:szCs w:val="22"/>
          <w:lang w:eastAsia="ko-KR"/>
          <w:rPrChange w:id="170" w:author="Zhijie Yang (NSB)" w:date="2022-12-08T16:51:00Z">
            <w:rPr>
              <w:b/>
              <w:bCs/>
              <w:i/>
              <w:iCs/>
              <w:sz w:val="22"/>
              <w:lang w:eastAsia="ko-KR"/>
            </w:rPr>
          </w:rPrChange>
        </w:rPr>
        <w:t xml:space="preserve"> editor will execute the instructions rather than copy them to the </w:t>
      </w:r>
      <w:r w:rsidRPr="001D6E1C">
        <w:rPr>
          <w:b/>
          <w:bCs/>
          <w:i/>
          <w:iCs/>
          <w:sz w:val="22"/>
          <w:szCs w:val="22"/>
          <w:lang w:eastAsia="ko-KR"/>
          <w:rPrChange w:id="171" w:author="Zhijie Yang (NSB)" w:date="2022-12-08T16:51:00Z">
            <w:rPr>
              <w:b/>
              <w:bCs/>
              <w:i/>
              <w:iCs/>
              <w:sz w:val="22"/>
              <w:lang w:eastAsia="ko-KR"/>
            </w:rPr>
          </w:rPrChange>
        </w:rPr>
        <w:t>TGbh</w:t>
      </w:r>
      <w:r w:rsidR="009C4B02" w:rsidRPr="001D6E1C">
        <w:rPr>
          <w:b/>
          <w:bCs/>
          <w:i/>
          <w:iCs/>
          <w:sz w:val="22"/>
          <w:szCs w:val="22"/>
          <w:lang w:eastAsia="ko-KR"/>
          <w:rPrChange w:id="172" w:author="Zhijie Yang (NSB)" w:date="2022-12-08T16:51:00Z">
            <w:rPr>
              <w:b/>
              <w:bCs/>
              <w:i/>
              <w:iCs/>
              <w:sz w:val="22"/>
              <w:lang w:eastAsia="ko-KR"/>
            </w:rPr>
          </w:rPrChange>
        </w:rPr>
        <w:t xml:space="preserve"> Draft.</w:t>
      </w:r>
    </w:p>
    <w:p w14:paraId="7DEB6CD8" w14:textId="77777777" w:rsidR="009C4B02" w:rsidRPr="001D6E1C" w:rsidRDefault="009C4B02" w:rsidP="009C4B02">
      <w:pPr>
        <w:rPr>
          <w:ins w:id="173" w:author="Huang, Po-kai" w:date="2022-06-14T07:32:00Z"/>
          <w:b/>
          <w:bCs/>
          <w:i/>
          <w:iCs/>
          <w:sz w:val="22"/>
          <w:szCs w:val="22"/>
          <w:lang w:eastAsia="ko-KR"/>
          <w:rPrChange w:id="174" w:author="Zhijie Yang (NSB)" w:date="2022-12-08T16:51:00Z">
            <w:rPr>
              <w:ins w:id="175" w:author="Huang, Po-kai" w:date="2022-06-14T07:32:00Z"/>
              <w:b/>
              <w:bCs/>
              <w:i/>
              <w:iCs/>
              <w:sz w:val="22"/>
              <w:lang w:eastAsia="ko-KR"/>
            </w:rPr>
          </w:rPrChange>
        </w:rPr>
      </w:pPr>
    </w:p>
    <w:tbl>
      <w:tblPr>
        <w:tblW w:w="9326" w:type="dxa"/>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1"/>
        <w:gridCol w:w="900"/>
        <w:gridCol w:w="2875"/>
        <w:gridCol w:w="1624"/>
        <w:gridCol w:w="3206"/>
      </w:tblGrid>
      <w:tr w:rsidR="00C86BC3" w:rsidRPr="001D6E1C" w14:paraId="63D005A3" w14:textId="77777777" w:rsidTr="00627D4C">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6F9F14A5" w14:textId="77777777" w:rsidR="00C86BC3" w:rsidRPr="001D6E1C" w:rsidRDefault="00C86BC3" w:rsidP="00C845AD">
            <w:pPr>
              <w:widowControl w:val="0"/>
              <w:autoSpaceDE w:val="0"/>
              <w:autoSpaceDN w:val="0"/>
              <w:adjustRightInd w:val="0"/>
              <w:rPr>
                <w:rFonts w:ascii="Calibri" w:hAnsi="Calibri" w:cs="Calibri"/>
                <w:sz w:val="22"/>
                <w:szCs w:val="22"/>
                <w:lang w:val="en-US" w:eastAsia="zh-TW"/>
                <w:rPrChange w:id="176" w:author="Zhijie Yang (NSB)" w:date="2022-12-08T16:51:00Z">
                  <w:rPr>
                    <w:rFonts w:ascii="Calibri" w:hAnsi="Calibri" w:cs="Calibri"/>
                    <w:szCs w:val="18"/>
                    <w:lang w:val="en-US" w:eastAsia="zh-TW"/>
                  </w:rPr>
                </w:rPrChange>
              </w:rPr>
            </w:pPr>
            <w:r w:rsidRPr="001D6E1C">
              <w:rPr>
                <w:rFonts w:eastAsia="Times New Roman"/>
                <w:b/>
                <w:bCs/>
                <w:sz w:val="22"/>
                <w:szCs w:val="22"/>
                <w:lang w:val="en-US" w:eastAsia="ko-KR"/>
                <w:rPrChange w:id="177" w:author="Zhijie Yang (NSB)" w:date="2022-12-08T16:51:00Z">
                  <w:rPr>
                    <w:rFonts w:eastAsia="Times New Roman"/>
                    <w:b/>
                    <w:bCs/>
                    <w:sz w:val="16"/>
                    <w:szCs w:val="16"/>
                    <w:lang w:val="en-US" w:eastAsia="ko-KR"/>
                  </w:rPr>
                </w:rPrChange>
              </w:rPr>
              <w:t>CID</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4E7F47A" w14:textId="77777777" w:rsidR="00C86BC3" w:rsidRPr="001D6E1C" w:rsidRDefault="00C86BC3" w:rsidP="00C845AD">
            <w:pPr>
              <w:widowControl w:val="0"/>
              <w:autoSpaceDE w:val="0"/>
              <w:autoSpaceDN w:val="0"/>
              <w:adjustRightInd w:val="0"/>
              <w:rPr>
                <w:rFonts w:ascii="Calibri" w:hAnsi="Calibri" w:cs="Calibri"/>
                <w:sz w:val="22"/>
                <w:szCs w:val="22"/>
                <w:lang w:val="en-US" w:eastAsia="zh-TW"/>
                <w:rPrChange w:id="178" w:author="Zhijie Yang (NSB)" w:date="2022-12-08T16:51:00Z">
                  <w:rPr>
                    <w:rFonts w:ascii="Calibri" w:hAnsi="Calibri" w:cs="Calibri"/>
                    <w:szCs w:val="18"/>
                    <w:lang w:val="en-US" w:eastAsia="zh-TW"/>
                  </w:rPr>
                </w:rPrChange>
              </w:rPr>
            </w:pPr>
            <w:r w:rsidRPr="001D6E1C">
              <w:rPr>
                <w:rFonts w:eastAsia="Times New Roman"/>
                <w:b/>
                <w:bCs/>
                <w:sz w:val="22"/>
                <w:szCs w:val="22"/>
                <w:lang w:val="en-US" w:eastAsia="ko-KR"/>
                <w:rPrChange w:id="179" w:author="Zhijie Yang (NSB)" w:date="2022-12-08T16:51:00Z">
                  <w:rPr>
                    <w:rFonts w:eastAsia="Times New Roman"/>
                    <w:b/>
                    <w:bCs/>
                    <w:sz w:val="16"/>
                    <w:szCs w:val="16"/>
                    <w:lang w:val="en-US" w:eastAsia="ko-KR"/>
                  </w:rPr>
                </w:rPrChange>
              </w:rPr>
              <w:t>Commenter</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54D983F2" w14:textId="77777777" w:rsidR="00C86BC3" w:rsidRPr="001D6E1C" w:rsidRDefault="00C86BC3" w:rsidP="00C845AD">
            <w:pPr>
              <w:widowControl w:val="0"/>
              <w:autoSpaceDE w:val="0"/>
              <w:autoSpaceDN w:val="0"/>
              <w:adjustRightInd w:val="0"/>
              <w:rPr>
                <w:rFonts w:ascii="Calibri" w:hAnsi="Calibri" w:cs="Calibri"/>
                <w:sz w:val="22"/>
                <w:szCs w:val="22"/>
                <w:lang w:val="en-US" w:eastAsia="zh-TW"/>
                <w:rPrChange w:id="180" w:author="Zhijie Yang (NSB)" w:date="2022-12-08T16:51:00Z">
                  <w:rPr>
                    <w:rFonts w:ascii="Calibri" w:hAnsi="Calibri" w:cs="Calibri"/>
                    <w:szCs w:val="18"/>
                    <w:lang w:val="en-US" w:eastAsia="zh-TW"/>
                  </w:rPr>
                </w:rPrChange>
              </w:rPr>
            </w:pPr>
            <w:r w:rsidRPr="001D6E1C">
              <w:rPr>
                <w:rFonts w:eastAsia="Times New Roman"/>
                <w:b/>
                <w:bCs/>
                <w:sz w:val="22"/>
                <w:szCs w:val="22"/>
                <w:lang w:val="en-US" w:eastAsia="ko-KR"/>
                <w:rPrChange w:id="181" w:author="Zhijie Yang (NSB)" w:date="2022-12-08T16:51:00Z">
                  <w:rPr>
                    <w:rFonts w:eastAsia="Times New Roman"/>
                    <w:b/>
                    <w:bCs/>
                    <w:sz w:val="16"/>
                    <w:szCs w:val="16"/>
                    <w:lang w:val="en-US" w:eastAsia="ko-KR"/>
                  </w:rPr>
                </w:rPrChange>
              </w:rPr>
              <w:t>Comment</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37A7C7C9" w14:textId="77777777" w:rsidR="00C86BC3" w:rsidRPr="001D6E1C" w:rsidRDefault="00C86BC3" w:rsidP="00C845AD">
            <w:pPr>
              <w:widowControl w:val="0"/>
              <w:autoSpaceDE w:val="0"/>
              <w:autoSpaceDN w:val="0"/>
              <w:adjustRightInd w:val="0"/>
              <w:rPr>
                <w:rFonts w:ascii="Calibri" w:hAnsi="Calibri" w:cs="Calibri"/>
                <w:sz w:val="22"/>
                <w:szCs w:val="22"/>
                <w:lang w:val="en-US" w:eastAsia="zh-TW"/>
                <w:rPrChange w:id="182" w:author="Zhijie Yang (NSB)" w:date="2022-12-08T16:51:00Z">
                  <w:rPr>
                    <w:rFonts w:ascii="Calibri" w:hAnsi="Calibri" w:cs="Calibri"/>
                    <w:szCs w:val="18"/>
                    <w:lang w:val="en-US" w:eastAsia="zh-TW"/>
                  </w:rPr>
                </w:rPrChange>
              </w:rPr>
            </w:pPr>
            <w:r w:rsidRPr="001D6E1C">
              <w:rPr>
                <w:rFonts w:eastAsia="Times New Roman"/>
                <w:b/>
                <w:bCs/>
                <w:sz w:val="22"/>
                <w:szCs w:val="22"/>
                <w:lang w:val="en-US" w:eastAsia="ko-KR"/>
                <w:rPrChange w:id="183" w:author="Zhijie Yang (NSB)" w:date="2022-12-08T16:51:00Z">
                  <w:rPr>
                    <w:rFonts w:eastAsia="Times New Roman"/>
                    <w:b/>
                    <w:bCs/>
                    <w:sz w:val="16"/>
                    <w:szCs w:val="16"/>
                    <w:lang w:val="en-US" w:eastAsia="ko-KR"/>
                  </w:rPr>
                </w:rPrChange>
              </w:rPr>
              <w:t>Proposed Change</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3AA840F0" w14:textId="77777777" w:rsidR="00C86BC3" w:rsidRPr="001D6E1C" w:rsidRDefault="00C86BC3" w:rsidP="00C845AD">
            <w:pPr>
              <w:widowControl w:val="0"/>
              <w:autoSpaceDE w:val="0"/>
              <w:autoSpaceDN w:val="0"/>
              <w:adjustRightInd w:val="0"/>
              <w:rPr>
                <w:rFonts w:ascii="Calibri" w:hAnsi="Calibri" w:cs="Calibri"/>
                <w:sz w:val="22"/>
                <w:szCs w:val="22"/>
                <w:lang w:val="en-US" w:eastAsia="zh-TW"/>
                <w:rPrChange w:id="184" w:author="Zhijie Yang (NSB)" w:date="2022-12-08T16:51:00Z">
                  <w:rPr>
                    <w:rFonts w:ascii="Calibri" w:hAnsi="Calibri" w:cs="Calibri"/>
                    <w:szCs w:val="18"/>
                    <w:lang w:val="en-US" w:eastAsia="zh-TW"/>
                  </w:rPr>
                </w:rPrChange>
              </w:rPr>
            </w:pPr>
            <w:r w:rsidRPr="001D6E1C">
              <w:rPr>
                <w:rFonts w:eastAsia="Times New Roman"/>
                <w:b/>
                <w:bCs/>
                <w:sz w:val="22"/>
                <w:szCs w:val="22"/>
                <w:lang w:val="en-US" w:eastAsia="ko-KR"/>
                <w:rPrChange w:id="185" w:author="Zhijie Yang (NSB)" w:date="2022-12-08T16:51:00Z">
                  <w:rPr>
                    <w:rFonts w:eastAsia="Times New Roman"/>
                    <w:b/>
                    <w:bCs/>
                    <w:sz w:val="16"/>
                    <w:szCs w:val="16"/>
                    <w:lang w:val="en-US" w:eastAsia="ko-KR"/>
                  </w:rPr>
                </w:rPrChange>
              </w:rPr>
              <w:t>Resolution</w:t>
            </w:r>
          </w:p>
        </w:tc>
      </w:tr>
      <w:tr w:rsidR="003D1E65" w:rsidRPr="001D6E1C" w14:paraId="2DB90B47"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1CCDFD" w14:textId="2EF27E35" w:rsidR="003D1E65" w:rsidRPr="002A41BA" w:rsidRDefault="003D1E65" w:rsidP="000B521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7</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1741FF" w14:textId="6AE0B1C5" w:rsidR="003D1E65" w:rsidRPr="001D6E1C" w:rsidRDefault="003D1E65" w:rsidP="000B521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Jay Yang</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4B9A5E" w14:textId="0A32C166" w:rsidR="003D1E65" w:rsidRPr="001D6E1C" w:rsidRDefault="003D1E65" w:rsidP="003D1E65">
            <w:pPr>
              <w:rPr>
                <w:rFonts w:ascii="Calibri" w:hAnsi="Calibri" w:cs="Calibri"/>
                <w:color w:val="000000"/>
                <w:sz w:val="22"/>
                <w:szCs w:val="22"/>
                <w:lang w:val="en-US" w:eastAsia="zh-CN"/>
              </w:rPr>
            </w:pPr>
            <w:r w:rsidRPr="001D6E1C">
              <w:rPr>
                <w:rFonts w:ascii="Calibri" w:hAnsi="Calibri" w:cs="Calibri"/>
                <w:color w:val="000000"/>
                <w:sz w:val="22"/>
                <w:szCs w:val="22"/>
              </w:rPr>
              <w:t xml:space="preserve">Device ID only can be used in post association, we need to a solution to cover the </w:t>
            </w:r>
            <w:r w:rsidR="004014A3" w:rsidRPr="001D6E1C">
              <w:rPr>
                <w:rFonts w:ascii="Calibri" w:hAnsi="Calibri" w:cs="Calibri"/>
                <w:color w:val="000000"/>
                <w:sz w:val="22"/>
                <w:szCs w:val="22"/>
              </w:rPr>
              <w:t>probing</w:t>
            </w:r>
            <w:r w:rsidRPr="001D6E1C">
              <w:rPr>
                <w:rFonts w:ascii="Calibri" w:hAnsi="Calibri" w:cs="Calibri"/>
                <w:color w:val="000000"/>
                <w:sz w:val="22"/>
                <w:szCs w:val="22"/>
              </w:rPr>
              <w:t xml:space="preserve"> case.</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2B8DA577" w14:textId="77777777" w:rsidR="003D1E65" w:rsidRPr="001D6E1C" w:rsidRDefault="003D1E65" w:rsidP="003D1E65">
            <w:pPr>
              <w:rPr>
                <w:rFonts w:ascii="Calibri" w:hAnsi="Calibri" w:cs="Calibri"/>
                <w:color w:val="000000"/>
                <w:sz w:val="22"/>
                <w:szCs w:val="22"/>
                <w:lang w:val="en-US" w:eastAsia="zh-CN"/>
              </w:rPr>
            </w:pPr>
            <w:r w:rsidRPr="001D6E1C">
              <w:rPr>
                <w:rFonts w:ascii="Calibri" w:hAnsi="Calibri" w:cs="Calibri"/>
                <w:color w:val="000000"/>
                <w:sz w:val="22"/>
                <w:szCs w:val="22"/>
              </w:rPr>
              <w:t>the commenter will provide a solution.</w:t>
            </w:r>
          </w:p>
          <w:p w14:paraId="5B6DF3F8" w14:textId="77777777" w:rsidR="003D1E65" w:rsidRPr="001D6E1C" w:rsidRDefault="003D1E65" w:rsidP="000B521C">
            <w:pPr>
              <w:rPr>
                <w:rFonts w:ascii="Calibri" w:hAnsi="Calibri" w:cs="Calibri"/>
                <w:color w:val="000000"/>
                <w:sz w:val="22"/>
                <w:szCs w:val="22"/>
                <w:lang w:val="en-US"/>
              </w:rPr>
            </w:pP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5239A9D5" w14:textId="5AE032A4" w:rsidR="003D1E65" w:rsidRPr="001D6E1C" w:rsidRDefault="003D1E65"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Revised—</w:t>
            </w:r>
          </w:p>
          <w:p w14:paraId="3281594B" w14:textId="77777777" w:rsidR="003D1E65" w:rsidRPr="001D6E1C" w:rsidRDefault="003D1E65" w:rsidP="003D1E65">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Agree in principle with the commenter.</w:t>
            </w:r>
            <w:ins w:id="186" w:author="Huang, Po-kai" w:date="2022-07-07T13:26:00Z">
              <w:r w:rsidRPr="001D6E1C">
                <w:rPr>
                  <w:rFonts w:ascii="Calibri" w:hAnsi="Calibri" w:cs="Calibri"/>
                  <w:color w:val="000000"/>
                  <w:sz w:val="22"/>
                  <w:szCs w:val="22"/>
                </w:rPr>
                <w:t xml:space="preserve"> </w:t>
              </w:r>
            </w:ins>
          </w:p>
          <w:p w14:paraId="1416B2D0" w14:textId="5F31E865" w:rsidR="003D1E65" w:rsidRPr="001D6E1C" w:rsidRDefault="003D1E65"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 xml:space="preserve">The identifiable probe is widely used like use case 4.1,case 4.8 and case 4.26 in </w:t>
            </w:r>
            <w:r w:rsidR="0072216F" w:rsidRPr="001D6E1C">
              <w:rPr>
                <w:rFonts w:ascii="Calibri" w:hAnsi="Calibri" w:cs="Calibri"/>
                <w:color w:val="000000"/>
                <w:sz w:val="22"/>
                <w:szCs w:val="22"/>
              </w:rPr>
              <w:t>the approved use cases tracking document 332R37.</w:t>
            </w:r>
          </w:p>
          <w:p w14:paraId="18AD64D4" w14:textId="707A97A9" w:rsidR="0072216F" w:rsidRPr="001D6E1C" w:rsidRDefault="0072216F"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Some member wants more discussion on use case 4.1. Here we provide the resolution to cover the identifiable probe in post-</w:t>
            </w:r>
            <w:r w:rsidR="004014A3" w:rsidRPr="001D6E1C">
              <w:rPr>
                <w:rFonts w:ascii="Calibri" w:hAnsi="Calibri" w:cs="Calibri"/>
                <w:color w:val="000000"/>
                <w:sz w:val="22"/>
                <w:szCs w:val="22"/>
              </w:rPr>
              <w:t>association</w:t>
            </w:r>
            <w:r w:rsidRPr="001D6E1C">
              <w:rPr>
                <w:rFonts w:ascii="Calibri" w:hAnsi="Calibri" w:cs="Calibri"/>
                <w:color w:val="000000"/>
                <w:sz w:val="22"/>
                <w:szCs w:val="22"/>
              </w:rPr>
              <w:t xml:space="preserve"> to meet the requirement of use case 4.8 and 4.26, which are in the scope of 11bh group.</w:t>
            </w:r>
          </w:p>
          <w:p w14:paraId="2227328C" w14:textId="1BD71D3E" w:rsidR="0072216F" w:rsidRPr="001D6E1C" w:rsidRDefault="0072216F" w:rsidP="0072216F">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 editor to make the changes shown in 11-22/</w:t>
            </w:r>
            <w:r w:rsidR="00A443DC">
              <w:rPr>
                <w:rFonts w:ascii="Calibri" w:hAnsi="Calibri" w:cs="Calibri"/>
                <w:color w:val="000000"/>
                <w:sz w:val="22"/>
                <w:szCs w:val="22"/>
              </w:rPr>
              <w:t>1079r6</w:t>
            </w:r>
            <w:r w:rsidRPr="001D6E1C">
              <w:rPr>
                <w:rFonts w:ascii="Calibri" w:hAnsi="Calibri" w:cs="Calibri"/>
                <w:color w:val="000000"/>
                <w:sz w:val="22"/>
                <w:szCs w:val="22"/>
              </w:rPr>
              <w:t xml:space="preserve"> </w:t>
            </w:r>
          </w:p>
          <w:p w14:paraId="2435598C" w14:textId="274B700F" w:rsidR="003D1E65" w:rsidRPr="001D6E1C" w:rsidRDefault="003D1E65" w:rsidP="000B521C">
            <w:pPr>
              <w:widowControl w:val="0"/>
              <w:autoSpaceDE w:val="0"/>
              <w:autoSpaceDN w:val="0"/>
              <w:adjustRightInd w:val="0"/>
              <w:rPr>
                <w:rFonts w:ascii="Calibri" w:hAnsi="Calibri" w:cs="Calibri"/>
                <w:color w:val="000000"/>
                <w:sz w:val="22"/>
                <w:szCs w:val="22"/>
              </w:rPr>
            </w:pPr>
          </w:p>
        </w:tc>
      </w:tr>
      <w:tr w:rsidR="000B521C" w:rsidRPr="001D6E1C" w14:paraId="71C5D847"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932D30" w14:textId="098FA519" w:rsidR="000B521C" w:rsidRPr="001D6E1C" w:rsidRDefault="000B521C" w:rsidP="000B521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lastRenderedPageBreak/>
              <w:t>9</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3937D8" w14:textId="66BD552B" w:rsidR="000B521C" w:rsidRPr="00EE36E1" w:rsidRDefault="000B521C" w:rsidP="000B521C">
            <w:pPr>
              <w:autoSpaceDE w:val="0"/>
              <w:autoSpaceDN w:val="0"/>
              <w:adjustRightInd w:val="0"/>
              <w:rPr>
                <w:rFonts w:ascii="Calibri" w:hAnsi="Calibri" w:cs="Calibri"/>
                <w:color w:val="000000"/>
                <w:sz w:val="22"/>
                <w:szCs w:val="22"/>
              </w:rPr>
            </w:pPr>
            <w:r w:rsidRPr="00EE36E1">
              <w:rPr>
                <w:rFonts w:ascii="Calibri" w:hAnsi="Calibri" w:cs="Calibri"/>
                <w:color w:val="000000"/>
                <w:sz w:val="22"/>
                <w:szCs w:val="22"/>
              </w:rPr>
              <w:t>Jay Yang</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203629" w14:textId="19FB7D69" w:rsidR="000B521C" w:rsidRPr="001D6E1C" w:rsidRDefault="000B521C" w:rsidP="000B521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an AP may not grant a</w:t>
            </w:r>
            <w:r w:rsidR="003E1999" w:rsidRPr="001D6E1C">
              <w:rPr>
                <w:rFonts w:ascii="Calibri" w:hAnsi="Calibri" w:cs="Calibri"/>
                <w:color w:val="000000"/>
                <w:sz w:val="22"/>
                <w:szCs w:val="22"/>
              </w:rPr>
              <w:t>n</w:t>
            </w:r>
            <w:r w:rsidRPr="001D6E1C">
              <w:rPr>
                <w:rFonts w:ascii="Calibri" w:hAnsi="Calibri" w:cs="Calibri"/>
                <w:color w:val="000000"/>
                <w:sz w:val="22"/>
                <w:szCs w:val="22"/>
              </w:rPr>
              <w:t xml:space="preserve"> identifier to some STAs once it's re</w:t>
            </w:r>
            <w:r w:rsidR="00032073" w:rsidRPr="001D6E1C">
              <w:rPr>
                <w:rFonts w:ascii="宋体" w:eastAsia="宋体" w:hAnsi="宋体" w:cs="Calibri"/>
                <w:color w:val="000000"/>
                <w:sz w:val="22"/>
                <w:szCs w:val="22"/>
                <w:lang w:eastAsia="zh-CN"/>
              </w:rPr>
              <w:t>co</w:t>
            </w:r>
            <w:r w:rsidR="00032073" w:rsidRPr="001D6E1C">
              <w:rPr>
                <w:rFonts w:ascii="Calibri" w:hAnsi="Calibri" w:cs="Calibri"/>
                <w:color w:val="000000"/>
                <w:sz w:val="22"/>
                <w:szCs w:val="22"/>
              </w:rPr>
              <w:t>gni</w:t>
            </w:r>
            <w:r w:rsidRPr="001D6E1C">
              <w:rPr>
                <w:rFonts w:ascii="Calibri" w:hAnsi="Calibri" w:cs="Calibri"/>
                <w:color w:val="000000"/>
                <w:sz w:val="22"/>
                <w:szCs w:val="22"/>
              </w:rPr>
              <w:t>zed via the MAC address.</w:t>
            </w:r>
            <w:r w:rsidRPr="001D6E1C">
              <w:rPr>
                <w:rFonts w:ascii="Calibri" w:hAnsi="Calibri" w:cs="Calibri"/>
                <w:color w:val="000000"/>
                <w:sz w:val="22"/>
                <w:szCs w:val="22"/>
              </w:rPr>
              <w:br/>
              <w:t>RMA causes such implement broken, need to provide a solution to address it.</w:t>
            </w:r>
            <w:r w:rsidR="00D2670B" w:rsidRPr="001D6E1C">
              <w:rPr>
                <w:rFonts w:ascii="Calibri" w:hAnsi="Calibri" w:cs="Calibri"/>
                <w:color w:val="000000"/>
                <w:sz w:val="22"/>
                <w:szCs w:val="22"/>
              </w:rPr>
              <w:br/>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5FCA8175" w14:textId="22746EC2" w:rsidR="000B521C" w:rsidRPr="001D6E1C" w:rsidRDefault="000B521C" w:rsidP="000B521C">
            <w:pPr>
              <w:rPr>
                <w:rFonts w:ascii="Calibri" w:hAnsi="Calibri" w:cs="Calibri"/>
                <w:color w:val="000000"/>
                <w:sz w:val="22"/>
                <w:szCs w:val="22"/>
                <w:lang w:val="en-US" w:eastAsia="zh-CN"/>
              </w:rPr>
            </w:pPr>
            <w:r w:rsidRPr="001D6E1C">
              <w:rPr>
                <w:rFonts w:ascii="Calibri" w:hAnsi="Calibri" w:cs="Calibri"/>
                <w:color w:val="000000"/>
                <w:sz w:val="22"/>
                <w:szCs w:val="22"/>
              </w:rPr>
              <w:t>the commenter will provide a solution on it.</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0AC4E1BB" w14:textId="77777777" w:rsidR="000B521C" w:rsidRPr="001D6E1C" w:rsidRDefault="000B521C"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 xml:space="preserve">Revised – </w:t>
            </w:r>
          </w:p>
          <w:p w14:paraId="3E1481A6" w14:textId="77777777" w:rsidR="000B521C" w:rsidRPr="001D6E1C" w:rsidRDefault="000B521C"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Agree in principle with the commenter.</w:t>
            </w:r>
            <w:ins w:id="187" w:author="Huang, Po-kai" w:date="2022-07-07T13:26:00Z">
              <w:r w:rsidRPr="001D6E1C">
                <w:rPr>
                  <w:rFonts w:ascii="Calibri" w:hAnsi="Calibri" w:cs="Calibri"/>
                  <w:color w:val="000000"/>
                  <w:sz w:val="22"/>
                  <w:szCs w:val="22"/>
                </w:rPr>
                <w:t xml:space="preserve"> </w:t>
              </w:r>
            </w:ins>
          </w:p>
          <w:p w14:paraId="060083A0" w14:textId="31CB7DFB" w:rsidR="0072216F" w:rsidRPr="001D6E1C" w:rsidRDefault="0072216F"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There is no need extra identifier carried in the eapol frame if the STA use the identified RMA.</w:t>
            </w:r>
          </w:p>
          <w:p w14:paraId="79ED8A4E" w14:textId="5621276B" w:rsidR="0072216F" w:rsidRPr="001D6E1C" w:rsidRDefault="0072216F" w:rsidP="000B521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11bh SPEC should provide an STA generated RMAs solution to meet such requirement</w:t>
            </w:r>
          </w:p>
          <w:p w14:paraId="46BDAFAE" w14:textId="77777777" w:rsidR="0072216F" w:rsidRPr="001D6E1C" w:rsidRDefault="0072216F" w:rsidP="000B521C">
            <w:pPr>
              <w:widowControl w:val="0"/>
              <w:autoSpaceDE w:val="0"/>
              <w:autoSpaceDN w:val="0"/>
              <w:adjustRightInd w:val="0"/>
              <w:rPr>
                <w:rFonts w:ascii="Calibri" w:hAnsi="Calibri" w:cs="Calibri"/>
                <w:color w:val="000000"/>
                <w:sz w:val="22"/>
                <w:szCs w:val="22"/>
              </w:rPr>
            </w:pPr>
          </w:p>
          <w:p w14:paraId="552B3770" w14:textId="06DBA7DB" w:rsidR="000B521C" w:rsidRPr="001D6E1C" w:rsidRDefault="00793777" w:rsidP="000B521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0B521C" w:rsidRPr="001D6E1C">
              <w:rPr>
                <w:rFonts w:ascii="Calibri" w:hAnsi="Calibri" w:cs="Calibri"/>
                <w:color w:val="000000"/>
                <w:sz w:val="22"/>
                <w:szCs w:val="22"/>
              </w:rPr>
              <w:t xml:space="preserve"> editor to make the changes shown in 11-22/</w:t>
            </w:r>
            <w:r w:rsidR="00A443DC">
              <w:rPr>
                <w:rFonts w:ascii="Calibri" w:hAnsi="Calibri" w:cs="Calibri"/>
                <w:color w:val="000000"/>
                <w:sz w:val="22"/>
                <w:szCs w:val="22"/>
              </w:rPr>
              <w:t>1079r6</w:t>
            </w:r>
            <w:r w:rsidR="000B521C" w:rsidRPr="001D6E1C">
              <w:rPr>
                <w:rFonts w:ascii="Calibri" w:hAnsi="Calibri" w:cs="Calibri"/>
                <w:color w:val="000000"/>
                <w:sz w:val="22"/>
                <w:szCs w:val="22"/>
              </w:rPr>
              <w:t xml:space="preserve"> </w:t>
            </w:r>
          </w:p>
          <w:p w14:paraId="07BE76E3" w14:textId="77777777" w:rsidR="000B521C" w:rsidRPr="001D6E1C" w:rsidRDefault="000B521C" w:rsidP="000B521C">
            <w:pPr>
              <w:widowControl w:val="0"/>
              <w:autoSpaceDE w:val="0"/>
              <w:autoSpaceDN w:val="0"/>
              <w:adjustRightInd w:val="0"/>
              <w:rPr>
                <w:rFonts w:ascii="Calibri" w:hAnsi="Calibri" w:cs="Calibri"/>
                <w:color w:val="000000"/>
                <w:sz w:val="22"/>
                <w:szCs w:val="22"/>
              </w:rPr>
            </w:pPr>
          </w:p>
          <w:p w14:paraId="76D5590A" w14:textId="0E3E5138" w:rsidR="000B521C" w:rsidRPr="001D6E1C" w:rsidRDefault="000B521C" w:rsidP="000B521C">
            <w:pPr>
              <w:widowControl w:val="0"/>
              <w:autoSpaceDE w:val="0"/>
              <w:autoSpaceDN w:val="0"/>
              <w:adjustRightInd w:val="0"/>
              <w:rPr>
                <w:rFonts w:ascii="Calibri" w:hAnsi="Calibri" w:cs="Calibri"/>
                <w:color w:val="000000"/>
                <w:sz w:val="22"/>
                <w:szCs w:val="22"/>
              </w:rPr>
            </w:pPr>
          </w:p>
        </w:tc>
      </w:tr>
      <w:tr w:rsidR="00ED5110" w:rsidRPr="001D6E1C" w:rsidDel="00316FFC" w14:paraId="1C88D1D9" w14:textId="4CCBB135" w:rsidTr="003E1999">
        <w:trPr>
          <w:trHeight w:val="980"/>
          <w:del w:id="188" w:author="Zhijie Yang (NSB)" w:date="2022-12-09T12:45:00Z"/>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F8618B" w14:textId="5FB4553F" w:rsidR="00ED5110" w:rsidRPr="001D6E1C" w:rsidDel="00316FFC" w:rsidRDefault="00ED5110" w:rsidP="00ED5110">
            <w:pPr>
              <w:autoSpaceDE w:val="0"/>
              <w:autoSpaceDN w:val="0"/>
              <w:adjustRightInd w:val="0"/>
              <w:rPr>
                <w:del w:id="189" w:author="Zhijie Yang (NSB)" w:date="2022-12-09T12:45:00Z"/>
                <w:rFonts w:ascii="Calibri" w:hAnsi="Calibri" w:cs="Calibri"/>
                <w:color w:val="000000"/>
                <w:sz w:val="22"/>
                <w:szCs w:val="22"/>
              </w:rPr>
            </w:pPr>
            <w:del w:id="190" w:author="Zhijie Yang (NSB)" w:date="2022-12-09T12:45:00Z">
              <w:r w:rsidRPr="001D6E1C" w:rsidDel="00316FFC">
                <w:rPr>
                  <w:rFonts w:ascii="Calibri" w:hAnsi="Calibri" w:cs="Calibri"/>
                  <w:color w:val="000000"/>
                  <w:sz w:val="22"/>
                  <w:szCs w:val="22"/>
                </w:rPr>
                <w:delText>19</w:delText>
              </w:r>
            </w:del>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C2F3E1" w14:textId="7527BE22" w:rsidR="00ED5110" w:rsidRPr="00EE36E1" w:rsidDel="00316FFC" w:rsidRDefault="00ED5110" w:rsidP="00ED5110">
            <w:pPr>
              <w:autoSpaceDE w:val="0"/>
              <w:autoSpaceDN w:val="0"/>
              <w:adjustRightInd w:val="0"/>
              <w:rPr>
                <w:del w:id="191" w:author="Zhijie Yang (NSB)" w:date="2022-12-09T12:45:00Z"/>
                <w:rFonts w:ascii="Calibri" w:hAnsi="Calibri" w:cs="Calibri"/>
                <w:color w:val="000000"/>
                <w:sz w:val="22"/>
                <w:szCs w:val="22"/>
              </w:rPr>
            </w:pPr>
            <w:del w:id="192" w:author="Zhijie Yang (NSB)" w:date="2022-12-09T12:45:00Z">
              <w:r w:rsidRPr="00EE36E1" w:rsidDel="00316FFC">
                <w:rPr>
                  <w:rFonts w:ascii="Calibri" w:hAnsi="Calibri" w:cs="Calibri"/>
                  <w:color w:val="000000"/>
                  <w:sz w:val="22"/>
                  <w:szCs w:val="22"/>
                </w:rPr>
                <w:delText>Jonathan Segev</w:delText>
              </w:r>
            </w:del>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12C52B" w14:textId="482F7F14" w:rsidR="00ED5110" w:rsidRPr="001D6E1C" w:rsidDel="00316FFC" w:rsidRDefault="00ED5110" w:rsidP="00ED5110">
            <w:pPr>
              <w:autoSpaceDE w:val="0"/>
              <w:autoSpaceDN w:val="0"/>
              <w:adjustRightInd w:val="0"/>
              <w:rPr>
                <w:del w:id="193" w:author="Zhijie Yang (NSB)" w:date="2022-12-09T12:45:00Z"/>
                <w:rFonts w:ascii="Calibri" w:hAnsi="Calibri" w:cs="Calibri"/>
                <w:color w:val="000000"/>
                <w:sz w:val="22"/>
                <w:szCs w:val="22"/>
              </w:rPr>
            </w:pPr>
            <w:del w:id="194" w:author="Zhijie Yang (NSB)" w:date="2022-12-09T12:45:00Z">
              <w:r w:rsidRPr="001D6E1C" w:rsidDel="00316FFC">
                <w:rPr>
                  <w:rFonts w:ascii="Calibri" w:hAnsi="Calibri" w:cs="Calibri"/>
                  <w:color w:val="000000"/>
                  <w:sz w:val="22"/>
                  <w:szCs w:val="22"/>
                </w:rPr>
                <w:delText>It is not clear how the Device ID mechanism supports unassociated PASN operation.</w:delText>
              </w:r>
              <w:r w:rsidRPr="001D6E1C" w:rsidDel="00316FFC">
                <w:rPr>
                  <w:rFonts w:ascii="Calibri" w:hAnsi="Calibri" w:cs="Calibri"/>
                  <w:color w:val="000000"/>
                  <w:sz w:val="22"/>
                  <w:szCs w:val="22"/>
                </w:rPr>
                <w:br/>
                <w:delText>the PASN operation is required to support management procedure that do not require</w:delText>
              </w:r>
              <w:r w:rsidRPr="001D6E1C" w:rsidDel="00316FFC">
                <w:rPr>
                  <w:rFonts w:ascii="Calibri" w:hAnsi="Calibri" w:cs="Calibri"/>
                  <w:color w:val="000000"/>
                  <w:sz w:val="22"/>
                  <w:szCs w:val="22"/>
                </w:rPr>
                <w:br/>
                <w:delText>data transfer, examples are FTM and 11ba.</w:delText>
              </w:r>
            </w:del>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5422F8EF" w14:textId="4B04D33C" w:rsidR="00ED5110" w:rsidRPr="001D6E1C" w:rsidDel="00316FFC" w:rsidRDefault="00ED5110" w:rsidP="00ED5110">
            <w:pPr>
              <w:rPr>
                <w:del w:id="195" w:author="Zhijie Yang (NSB)" w:date="2022-12-09T12:45:00Z"/>
                <w:rFonts w:ascii="Calibri" w:hAnsi="Calibri" w:cs="Calibri"/>
                <w:color w:val="000000"/>
                <w:sz w:val="22"/>
                <w:szCs w:val="22"/>
                <w:lang w:val="en-US" w:eastAsia="zh-CN"/>
              </w:rPr>
            </w:pPr>
            <w:del w:id="196" w:author="Zhijie Yang (NSB)" w:date="2022-12-09T12:45:00Z">
              <w:r w:rsidRPr="001D6E1C" w:rsidDel="00316FFC">
                <w:rPr>
                  <w:rFonts w:ascii="Calibri" w:hAnsi="Calibri" w:cs="Calibri"/>
                  <w:color w:val="000000"/>
                  <w:sz w:val="22"/>
                  <w:szCs w:val="22"/>
                </w:rPr>
                <w:delText>Add support for Device ID in PASN.</w:delText>
              </w:r>
            </w:del>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5CB4BB78" w14:textId="16802302" w:rsidR="00ED5110" w:rsidRPr="001D6E1C" w:rsidDel="00316FFC" w:rsidRDefault="00ED5110" w:rsidP="00ED5110">
            <w:pPr>
              <w:autoSpaceDE w:val="0"/>
              <w:autoSpaceDN w:val="0"/>
              <w:adjustRightInd w:val="0"/>
              <w:rPr>
                <w:del w:id="197" w:author="Zhijie Yang (NSB)" w:date="2022-12-09T12:45:00Z"/>
                <w:rFonts w:ascii="Calibri" w:hAnsi="Calibri" w:cs="Calibri"/>
                <w:color w:val="000000"/>
                <w:sz w:val="22"/>
                <w:szCs w:val="22"/>
              </w:rPr>
            </w:pPr>
            <w:del w:id="198" w:author="Zhijie Yang (NSB)" w:date="2022-12-09T12:45:00Z">
              <w:r w:rsidRPr="001D6E1C" w:rsidDel="00316FFC">
                <w:rPr>
                  <w:rFonts w:ascii="Calibri" w:hAnsi="Calibri" w:cs="Calibri"/>
                  <w:color w:val="000000"/>
                  <w:sz w:val="22"/>
                  <w:szCs w:val="22"/>
                </w:rPr>
                <w:delText xml:space="preserve"> </w:delText>
              </w:r>
            </w:del>
          </w:p>
        </w:tc>
      </w:tr>
      <w:tr w:rsidR="00C86BC3" w:rsidRPr="001D6E1C" w:rsidDel="00316FFC" w14:paraId="715216B7" w14:textId="6307F832" w:rsidTr="00627D4C">
        <w:trPr>
          <w:trHeight w:val="980"/>
          <w:del w:id="199" w:author="Zhijie Yang (NSB)" w:date="2022-12-09T12:45:00Z"/>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751EDF" w14:textId="45D3B173" w:rsidR="00C86BC3" w:rsidRPr="001D6E1C" w:rsidDel="00316FFC" w:rsidRDefault="00C86BC3" w:rsidP="00C86BC3">
            <w:pPr>
              <w:autoSpaceDE w:val="0"/>
              <w:autoSpaceDN w:val="0"/>
              <w:adjustRightInd w:val="0"/>
              <w:rPr>
                <w:del w:id="200" w:author="Zhijie Yang (NSB)" w:date="2022-12-09T12:45:00Z"/>
                <w:rFonts w:ascii="Calibri" w:hAnsi="Calibri" w:cs="Calibri"/>
                <w:sz w:val="22"/>
                <w:szCs w:val="22"/>
                <w:rPrChange w:id="201" w:author="Zhijie Yang (NSB)" w:date="2022-12-08T16:51:00Z">
                  <w:rPr>
                    <w:del w:id="202" w:author="Zhijie Yang (NSB)" w:date="2022-12-09T12:45:00Z"/>
                    <w:rFonts w:ascii="Calibri" w:hAnsi="Calibri" w:cs="Calibri"/>
                    <w:szCs w:val="18"/>
                  </w:rPr>
                </w:rPrChange>
              </w:rPr>
            </w:pPr>
            <w:del w:id="203" w:author="Zhijie Yang (NSB)" w:date="2022-12-09T12:45:00Z">
              <w:r w:rsidRPr="001D6E1C" w:rsidDel="00316FFC">
                <w:rPr>
                  <w:rFonts w:ascii="Calibri" w:hAnsi="Calibri" w:cs="Calibri"/>
                  <w:color w:val="000000"/>
                  <w:sz w:val="22"/>
                  <w:szCs w:val="22"/>
                </w:rPr>
                <w:delText>20</w:delText>
              </w:r>
            </w:del>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2E36FE" w14:textId="17977EA2" w:rsidR="00C86BC3" w:rsidRPr="001D6E1C" w:rsidDel="00316FFC" w:rsidRDefault="00C86BC3" w:rsidP="00C86BC3">
            <w:pPr>
              <w:autoSpaceDE w:val="0"/>
              <w:autoSpaceDN w:val="0"/>
              <w:adjustRightInd w:val="0"/>
              <w:rPr>
                <w:del w:id="204" w:author="Zhijie Yang (NSB)" w:date="2022-12-09T12:45:00Z"/>
                <w:rFonts w:ascii="Calibri" w:hAnsi="Calibri" w:cs="Calibri"/>
                <w:color w:val="000000"/>
                <w:sz w:val="22"/>
                <w:szCs w:val="22"/>
              </w:rPr>
            </w:pPr>
            <w:del w:id="205" w:author="Zhijie Yang (NSB)" w:date="2022-12-09T12:45:00Z">
              <w:r w:rsidRPr="001D6E1C" w:rsidDel="00316FFC">
                <w:rPr>
                  <w:rFonts w:ascii="Calibri" w:hAnsi="Calibri" w:cs="Calibri"/>
                  <w:color w:val="000000"/>
                  <w:sz w:val="22"/>
                  <w:szCs w:val="22"/>
                </w:rPr>
                <w:delText>Jonathan Segev</w:delText>
              </w:r>
            </w:del>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17F8965C" w14:textId="7D4936D2" w:rsidR="00627D4C" w:rsidRPr="001D6E1C" w:rsidDel="00316FFC" w:rsidRDefault="00627D4C" w:rsidP="00627D4C">
            <w:pPr>
              <w:autoSpaceDE w:val="0"/>
              <w:autoSpaceDN w:val="0"/>
              <w:adjustRightInd w:val="0"/>
              <w:rPr>
                <w:del w:id="206" w:author="Zhijie Yang (NSB)" w:date="2022-12-09T12:45:00Z"/>
                <w:rFonts w:ascii="Calibri" w:hAnsi="Calibri" w:cs="Calibri"/>
                <w:color w:val="000000"/>
                <w:sz w:val="22"/>
                <w:szCs w:val="22"/>
              </w:rPr>
            </w:pPr>
            <w:del w:id="207" w:author="Zhijie Yang (NSB)" w:date="2022-12-09T12:45:00Z">
              <w:r w:rsidRPr="00EE36E1" w:rsidDel="00316FFC">
                <w:rPr>
                  <w:rFonts w:ascii="Calibri" w:hAnsi="Calibri" w:cs="Calibri"/>
                  <w:color w:val="000000"/>
                  <w:sz w:val="22"/>
                  <w:szCs w:val="22"/>
                </w:rPr>
                <w:delText xml:space="preserve">The mechanism for device ID should be such that to a </w:delText>
              </w:r>
              <w:r w:rsidRPr="001D6E1C" w:rsidDel="00316FFC">
                <w:rPr>
                  <w:rFonts w:ascii="Calibri" w:hAnsi="Calibri" w:cs="Calibri"/>
                  <w:color w:val="000000"/>
                  <w:sz w:val="22"/>
                  <w:szCs w:val="22"/>
                </w:rPr>
                <w:delText>single network a device</w:delText>
              </w:r>
            </w:del>
          </w:p>
          <w:p w14:paraId="36AD1400" w14:textId="47E9C31C" w:rsidR="00627D4C" w:rsidRPr="001D6E1C" w:rsidDel="00316FFC" w:rsidRDefault="00627D4C" w:rsidP="00627D4C">
            <w:pPr>
              <w:autoSpaceDE w:val="0"/>
              <w:autoSpaceDN w:val="0"/>
              <w:adjustRightInd w:val="0"/>
              <w:rPr>
                <w:del w:id="208" w:author="Zhijie Yang (NSB)" w:date="2022-12-09T12:45:00Z"/>
                <w:rFonts w:ascii="Calibri" w:hAnsi="Calibri" w:cs="Calibri"/>
                <w:color w:val="000000"/>
                <w:sz w:val="22"/>
                <w:szCs w:val="22"/>
              </w:rPr>
            </w:pPr>
            <w:del w:id="209" w:author="Zhijie Yang (NSB)" w:date="2022-12-09T12:45:00Z">
              <w:r w:rsidRPr="001D6E1C" w:rsidDel="00316FFC">
                <w:rPr>
                  <w:rFonts w:ascii="Calibri" w:hAnsi="Calibri" w:cs="Calibri"/>
                  <w:color w:val="000000"/>
                  <w:sz w:val="22"/>
                  <w:szCs w:val="22"/>
                </w:rPr>
                <w:delText>with an on going unassociated session should be identifiable as single device</w:delText>
              </w:r>
            </w:del>
          </w:p>
          <w:p w14:paraId="28E50FE7" w14:textId="7F45CA3E" w:rsidR="00627D4C" w:rsidRPr="001D6E1C" w:rsidDel="00316FFC" w:rsidRDefault="00627D4C" w:rsidP="00627D4C">
            <w:pPr>
              <w:autoSpaceDE w:val="0"/>
              <w:autoSpaceDN w:val="0"/>
              <w:adjustRightInd w:val="0"/>
              <w:rPr>
                <w:del w:id="210" w:author="Zhijie Yang (NSB)" w:date="2022-12-09T12:45:00Z"/>
                <w:rFonts w:ascii="Calibri" w:hAnsi="Calibri" w:cs="Calibri"/>
                <w:color w:val="000000"/>
                <w:sz w:val="22"/>
                <w:szCs w:val="22"/>
              </w:rPr>
            </w:pPr>
            <w:del w:id="211" w:author="Zhijie Yang (NSB)" w:date="2022-12-09T12:45:00Z">
              <w:r w:rsidRPr="001D6E1C" w:rsidDel="00316FFC">
                <w:rPr>
                  <w:rFonts w:ascii="Calibri" w:hAnsi="Calibri" w:cs="Calibri"/>
                  <w:color w:val="000000"/>
                  <w:sz w:val="22"/>
                  <w:szCs w:val="22"/>
                </w:rPr>
                <w:delText>to the network (ESS).</w:delText>
              </w:r>
            </w:del>
          </w:p>
          <w:p w14:paraId="769FEAD4" w14:textId="6B4DABC3" w:rsidR="00627D4C" w:rsidRPr="001D6E1C" w:rsidDel="00316FFC" w:rsidRDefault="00627D4C" w:rsidP="00627D4C">
            <w:pPr>
              <w:autoSpaceDE w:val="0"/>
              <w:autoSpaceDN w:val="0"/>
              <w:adjustRightInd w:val="0"/>
              <w:rPr>
                <w:del w:id="212" w:author="Zhijie Yang (NSB)" w:date="2022-12-09T12:45:00Z"/>
                <w:rFonts w:ascii="Calibri" w:hAnsi="Calibri" w:cs="Calibri"/>
                <w:color w:val="000000"/>
                <w:sz w:val="22"/>
                <w:szCs w:val="22"/>
              </w:rPr>
            </w:pPr>
            <w:del w:id="213" w:author="Zhijie Yang (NSB)" w:date="2022-12-09T12:45:00Z">
              <w:r w:rsidRPr="001D6E1C" w:rsidDel="00316FFC">
                <w:rPr>
                  <w:rFonts w:ascii="Calibri" w:hAnsi="Calibri" w:cs="Calibri"/>
                  <w:color w:val="000000"/>
                  <w:sz w:val="22"/>
                  <w:szCs w:val="22"/>
                </w:rPr>
                <w:delText>an example of such operation is the need to two way report for FTM;</w:delText>
              </w:r>
            </w:del>
          </w:p>
          <w:p w14:paraId="7000C604" w14:textId="0CA850ED" w:rsidR="00627D4C" w:rsidRPr="001D6E1C" w:rsidDel="00316FFC" w:rsidRDefault="00627D4C" w:rsidP="00627D4C">
            <w:pPr>
              <w:autoSpaceDE w:val="0"/>
              <w:autoSpaceDN w:val="0"/>
              <w:adjustRightInd w:val="0"/>
              <w:rPr>
                <w:del w:id="214" w:author="Zhijie Yang (NSB)" w:date="2022-12-09T12:45:00Z"/>
                <w:rFonts w:ascii="Calibri" w:hAnsi="Calibri" w:cs="Calibri"/>
                <w:color w:val="000000"/>
                <w:sz w:val="22"/>
                <w:szCs w:val="22"/>
              </w:rPr>
            </w:pPr>
            <w:del w:id="215" w:author="Zhijie Yang (NSB)" w:date="2022-12-09T12:45:00Z">
              <w:r w:rsidRPr="001D6E1C" w:rsidDel="00316FFC">
                <w:rPr>
                  <w:rFonts w:ascii="Calibri" w:hAnsi="Calibri" w:cs="Calibri"/>
                  <w:color w:val="000000"/>
                  <w:sz w:val="22"/>
                  <w:szCs w:val="22"/>
                </w:rPr>
                <w:delText>The client STA reports measurement conducted to each individual AP while the</w:delText>
              </w:r>
            </w:del>
          </w:p>
          <w:p w14:paraId="68B98328" w14:textId="0660EB94" w:rsidR="00627D4C" w:rsidRPr="001D6E1C" w:rsidDel="00316FFC" w:rsidRDefault="00627D4C" w:rsidP="00627D4C">
            <w:pPr>
              <w:autoSpaceDE w:val="0"/>
              <w:autoSpaceDN w:val="0"/>
              <w:adjustRightInd w:val="0"/>
              <w:rPr>
                <w:del w:id="216" w:author="Zhijie Yang (NSB)" w:date="2022-12-09T12:45:00Z"/>
                <w:rFonts w:ascii="Calibri" w:hAnsi="Calibri" w:cs="Calibri"/>
                <w:color w:val="000000"/>
                <w:sz w:val="22"/>
                <w:szCs w:val="22"/>
              </w:rPr>
            </w:pPr>
            <w:del w:id="217" w:author="Zhijie Yang (NSB)" w:date="2022-12-09T12:45:00Z">
              <w:r w:rsidRPr="001D6E1C" w:rsidDel="00316FFC">
                <w:rPr>
                  <w:rFonts w:ascii="Calibri" w:hAnsi="Calibri" w:cs="Calibri"/>
                  <w:color w:val="000000"/>
                  <w:sz w:val="22"/>
                  <w:szCs w:val="22"/>
                </w:rPr>
                <w:delText>multiple outstanding FTM sessions are in progress, the NW is able to associate the measurement from</w:delText>
              </w:r>
            </w:del>
          </w:p>
          <w:p w14:paraId="2FE9918A" w14:textId="6F0F174E" w:rsidR="00627D4C" w:rsidRPr="001D6E1C" w:rsidDel="00316FFC" w:rsidRDefault="00627D4C" w:rsidP="00627D4C">
            <w:pPr>
              <w:autoSpaceDE w:val="0"/>
              <w:autoSpaceDN w:val="0"/>
              <w:adjustRightInd w:val="0"/>
              <w:rPr>
                <w:del w:id="218" w:author="Zhijie Yang (NSB)" w:date="2022-12-09T12:45:00Z"/>
                <w:rFonts w:ascii="Calibri" w:hAnsi="Calibri" w:cs="Calibri"/>
                <w:color w:val="000000"/>
                <w:sz w:val="22"/>
                <w:szCs w:val="22"/>
              </w:rPr>
            </w:pPr>
            <w:del w:id="219" w:author="Zhijie Yang (NSB)" w:date="2022-12-09T12:45:00Z">
              <w:r w:rsidRPr="001D6E1C" w:rsidDel="00316FFC">
                <w:rPr>
                  <w:rFonts w:ascii="Calibri" w:hAnsi="Calibri" w:cs="Calibri"/>
                  <w:color w:val="000000"/>
                  <w:sz w:val="22"/>
                  <w:szCs w:val="22"/>
                </w:rPr>
                <w:delText xml:space="preserve">multiple sessions to be attributed to a single client </w:delText>
              </w:r>
              <w:r w:rsidRPr="001D6E1C" w:rsidDel="00316FFC">
                <w:rPr>
                  <w:rFonts w:ascii="Calibri" w:hAnsi="Calibri" w:cs="Calibri"/>
                  <w:color w:val="000000"/>
                  <w:sz w:val="22"/>
                  <w:szCs w:val="22"/>
                </w:rPr>
                <w:lastRenderedPageBreak/>
                <w:delText>and thus can identify client location.</w:delText>
              </w:r>
            </w:del>
          </w:p>
          <w:p w14:paraId="6E8722B4" w14:textId="1BD9ECA5" w:rsidR="00C86BC3" w:rsidRPr="001D6E1C" w:rsidDel="00316FFC" w:rsidRDefault="00627D4C" w:rsidP="00627D4C">
            <w:pPr>
              <w:autoSpaceDE w:val="0"/>
              <w:autoSpaceDN w:val="0"/>
              <w:adjustRightInd w:val="0"/>
              <w:rPr>
                <w:del w:id="220" w:author="Zhijie Yang (NSB)" w:date="2022-12-09T12:45:00Z"/>
                <w:rFonts w:ascii="Calibri" w:hAnsi="Calibri" w:cs="Calibri"/>
                <w:color w:val="000000"/>
                <w:sz w:val="22"/>
                <w:szCs w:val="22"/>
              </w:rPr>
            </w:pPr>
            <w:del w:id="221" w:author="Zhijie Yang (NSB)" w:date="2022-12-09T12:45:00Z">
              <w:r w:rsidRPr="001D6E1C" w:rsidDel="00316FFC">
                <w:rPr>
                  <w:rFonts w:ascii="Calibri" w:hAnsi="Calibri" w:cs="Calibri"/>
                  <w:color w:val="000000"/>
                  <w:sz w:val="22"/>
                  <w:szCs w:val="22"/>
                </w:rPr>
                <w:delText>This client may not be associated to the network.</w:delText>
              </w:r>
            </w:del>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514B4A73" w14:textId="5DFFBF99" w:rsidR="00C86BC3" w:rsidRPr="001D6E1C" w:rsidDel="00316FFC" w:rsidRDefault="00627D4C" w:rsidP="00C86BC3">
            <w:pPr>
              <w:autoSpaceDE w:val="0"/>
              <w:autoSpaceDN w:val="0"/>
              <w:adjustRightInd w:val="0"/>
              <w:rPr>
                <w:del w:id="222" w:author="Zhijie Yang (NSB)" w:date="2022-12-09T12:45:00Z"/>
                <w:rFonts w:ascii="Calibri" w:hAnsi="Calibri" w:cs="Calibri"/>
                <w:color w:val="000000"/>
                <w:sz w:val="22"/>
                <w:szCs w:val="22"/>
              </w:rPr>
            </w:pPr>
            <w:del w:id="223" w:author="Zhijie Yang (NSB)" w:date="2022-12-09T12:45:00Z">
              <w:r w:rsidRPr="001D6E1C" w:rsidDel="00316FFC">
                <w:rPr>
                  <w:rFonts w:ascii="Calibri" w:hAnsi="Calibri" w:cs="Calibri"/>
                  <w:color w:val="000000"/>
                  <w:sz w:val="22"/>
                  <w:szCs w:val="22"/>
                </w:rPr>
                <w:lastRenderedPageBreak/>
                <w:delText>Add a functionality that allows a device to be identified to the ESS as a single entity.</w:delText>
              </w:r>
            </w:del>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6DEFA43B" w14:textId="37663BE1" w:rsidR="00C86BC3" w:rsidRPr="001D6E1C" w:rsidDel="00316FFC" w:rsidRDefault="00C86BC3" w:rsidP="00C86BC3">
            <w:pPr>
              <w:autoSpaceDE w:val="0"/>
              <w:autoSpaceDN w:val="0"/>
              <w:adjustRightInd w:val="0"/>
              <w:rPr>
                <w:del w:id="224" w:author="Zhijie Yang (NSB)" w:date="2022-12-09T12:45:00Z"/>
                <w:rFonts w:ascii="Calibri" w:hAnsi="Calibri" w:cs="Calibri"/>
                <w:color w:val="000000"/>
                <w:sz w:val="22"/>
                <w:szCs w:val="22"/>
              </w:rPr>
            </w:pPr>
          </w:p>
          <w:p w14:paraId="39F118D3" w14:textId="681404C5" w:rsidR="00C86BC3" w:rsidRPr="001D6E1C" w:rsidDel="00316FFC" w:rsidRDefault="00C86BC3" w:rsidP="00C86BC3">
            <w:pPr>
              <w:widowControl w:val="0"/>
              <w:autoSpaceDE w:val="0"/>
              <w:autoSpaceDN w:val="0"/>
              <w:adjustRightInd w:val="0"/>
              <w:rPr>
                <w:del w:id="225" w:author="Zhijie Yang (NSB)" w:date="2022-12-09T12:45:00Z"/>
                <w:rFonts w:ascii="Calibri" w:hAnsi="Calibri" w:cs="Calibri"/>
                <w:color w:val="000000"/>
                <w:sz w:val="22"/>
                <w:szCs w:val="22"/>
              </w:rPr>
            </w:pPr>
          </w:p>
        </w:tc>
      </w:tr>
      <w:tr w:rsidR="00627D4C" w:rsidRPr="001D6E1C" w14:paraId="75AE8598"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FBEA76" w14:textId="526475FF" w:rsidR="00627D4C" w:rsidRPr="001D6E1C" w:rsidRDefault="00627D4C" w:rsidP="00627D4C">
            <w:pPr>
              <w:autoSpaceDE w:val="0"/>
              <w:autoSpaceDN w:val="0"/>
              <w:adjustRightInd w:val="0"/>
              <w:rPr>
                <w:rFonts w:ascii="Calibri" w:hAnsi="Calibri" w:cs="Calibri"/>
                <w:sz w:val="22"/>
                <w:szCs w:val="22"/>
                <w:rPrChange w:id="226" w:author="Zhijie Yang (NSB)" w:date="2022-12-08T16:51:00Z">
                  <w:rPr>
                    <w:rFonts w:ascii="Calibri" w:hAnsi="Calibri" w:cs="Calibri"/>
                    <w:szCs w:val="18"/>
                  </w:rPr>
                </w:rPrChange>
              </w:rPr>
            </w:pPr>
            <w:r w:rsidRPr="001D6E1C">
              <w:rPr>
                <w:rFonts w:ascii="Calibri" w:hAnsi="Calibri" w:cs="Calibri"/>
                <w:color w:val="000000"/>
                <w:sz w:val="22"/>
                <w:szCs w:val="22"/>
              </w:rPr>
              <w:t>36</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5E968C" w14:textId="38E4F4A1" w:rsidR="00627D4C" w:rsidRPr="001D6E1C" w:rsidRDefault="00627D4C" w:rsidP="00627D4C">
            <w:pPr>
              <w:autoSpaceDE w:val="0"/>
              <w:autoSpaceDN w:val="0"/>
              <w:adjustRightInd w:val="0"/>
              <w:rPr>
                <w:rFonts w:ascii="Calibri" w:hAnsi="Calibri" w:cs="Calibri"/>
                <w:sz w:val="22"/>
                <w:szCs w:val="22"/>
                <w:rPrChange w:id="227" w:author="Zhijie Yang (NSB)" w:date="2022-12-08T16:51:00Z">
                  <w:rPr>
                    <w:rFonts w:ascii="Calibri" w:hAnsi="Calibri" w:cs="Calibri"/>
                    <w:szCs w:val="18"/>
                  </w:rPr>
                </w:rPrChange>
              </w:rPr>
            </w:pPr>
            <w:r w:rsidRPr="001D6E1C">
              <w:rPr>
                <w:rFonts w:ascii="Calibri" w:hAnsi="Calibri" w:cs="Calibri"/>
                <w:color w:val="000000"/>
                <w:sz w:val="22"/>
                <w:szCs w:val="22"/>
              </w:rPr>
              <w:t>Julien Sevin</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ABD92C" w14:textId="3304DFC7" w:rsidR="00627D4C" w:rsidRPr="001D6E1C" w:rsidRDefault="00627D4C" w:rsidP="00627D4C">
            <w:pPr>
              <w:autoSpaceDE w:val="0"/>
              <w:autoSpaceDN w:val="0"/>
              <w:adjustRightInd w:val="0"/>
              <w:rPr>
                <w:rFonts w:ascii="Calibri" w:hAnsi="Calibri" w:cs="Calibri"/>
                <w:sz w:val="22"/>
                <w:szCs w:val="22"/>
                <w:rPrChange w:id="228" w:author="Zhijie Yang (NSB)" w:date="2022-12-08T16:51:00Z">
                  <w:rPr>
                    <w:rFonts w:ascii="Calibri" w:hAnsi="Calibri" w:cs="Calibri"/>
                    <w:szCs w:val="18"/>
                  </w:rPr>
                </w:rPrChange>
              </w:rPr>
            </w:pPr>
            <w:r w:rsidRPr="001D6E1C">
              <w:rPr>
                <w:rFonts w:ascii="Calibri" w:hAnsi="Calibri" w:cs="Calibri"/>
                <w:color w:val="000000"/>
                <w:sz w:val="22"/>
                <w:szCs w:val="22"/>
              </w:rPr>
              <w:t>No privacy enhancement mechanism is specified for covering the pre-association use cases specified by the 11bh group in the document 332r37.</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B7573B" w14:textId="554057AA" w:rsidR="00627D4C" w:rsidRPr="001D6E1C" w:rsidRDefault="00627D4C" w:rsidP="00627D4C">
            <w:pPr>
              <w:autoSpaceDE w:val="0"/>
              <w:autoSpaceDN w:val="0"/>
              <w:adjustRightInd w:val="0"/>
              <w:rPr>
                <w:rFonts w:ascii="Calibri" w:hAnsi="Calibri" w:cs="Calibri"/>
                <w:sz w:val="22"/>
                <w:szCs w:val="22"/>
                <w:rPrChange w:id="229" w:author="Zhijie Yang (NSB)" w:date="2022-12-08T16:51:00Z">
                  <w:rPr>
                    <w:rFonts w:ascii="Calibri" w:hAnsi="Calibri" w:cs="Calibri"/>
                    <w:szCs w:val="18"/>
                  </w:rPr>
                </w:rPrChange>
              </w:rPr>
            </w:pPr>
            <w:r w:rsidRPr="001D6E1C">
              <w:rPr>
                <w:rFonts w:ascii="Calibri" w:hAnsi="Calibri" w:cs="Calibri"/>
                <w:color w:val="000000"/>
                <w:sz w:val="22"/>
                <w:szCs w:val="22"/>
              </w:rPr>
              <w:t>Specify a privacy enhancement mechanism for identifying a STA operating with a Random MAC Address before the association</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1148BEA3" w14:textId="05118B98" w:rsidR="0007753E" w:rsidRPr="001D6E1C" w:rsidRDefault="0007753E" w:rsidP="00627D4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 xml:space="preserve">Revised – </w:t>
            </w:r>
          </w:p>
          <w:p w14:paraId="7B2193A2" w14:textId="4187C977" w:rsidR="002C0C08" w:rsidRPr="004774A7" w:rsidRDefault="00627D4C" w:rsidP="00627D4C">
            <w:pPr>
              <w:widowControl w:val="0"/>
              <w:autoSpaceDE w:val="0"/>
              <w:autoSpaceDN w:val="0"/>
              <w:adjustRightInd w:val="0"/>
              <w:rPr>
                <w:rFonts w:ascii="Calibri" w:hAnsi="Calibri" w:cs="Calibri"/>
                <w:color w:val="000000"/>
                <w:sz w:val="22"/>
                <w:szCs w:val="22"/>
              </w:rPr>
            </w:pPr>
            <w:r w:rsidRPr="004774A7">
              <w:rPr>
                <w:rFonts w:ascii="Calibri" w:hAnsi="Calibri" w:cs="Calibri"/>
                <w:color w:val="000000"/>
                <w:sz w:val="22"/>
                <w:szCs w:val="22"/>
              </w:rPr>
              <w:t>Agree in principle with the commenter.</w:t>
            </w:r>
            <w:ins w:id="230" w:author="Huang, Po-kai" w:date="2022-07-07T13:26:00Z">
              <w:r w:rsidRPr="004774A7">
                <w:rPr>
                  <w:rFonts w:ascii="Calibri" w:hAnsi="Calibri" w:cs="Calibri"/>
                  <w:color w:val="000000"/>
                  <w:sz w:val="22"/>
                  <w:szCs w:val="22"/>
                </w:rPr>
                <w:t xml:space="preserve"> </w:t>
              </w:r>
            </w:ins>
          </w:p>
          <w:p w14:paraId="2385C6BB" w14:textId="6704EC46" w:rsidR="002C0C08" w:rsidRPr="001D6E1C" w:rsidRDefault="002C0C08" w:rsidP="00627D4C">
            <w:pPr>
              <w:widowControl w:val="0"/>
              <w:autoSpaceDE w:val="0"/>
              <w:autoSpaceDN w:val="0"/>
              <w:adjustRightInd w:val="0"/>
              <w:rPr>
                <w:rFonts w:ascii="Calibri" w:hAnsi="Calibri" w:cs="Calibri"/>
                <w:color w:val="000000"/>
                <w:sz w:val="22"/>
                <w:szCs w:val="22"/>
              </w:rPr>
            </w:pPr>
          </w:p>
          <w:p w14:paraId="42E9148B" w14:textId="589AD296" w:rsidR="0007753E" w:rsidRPr="001D6E1C" w:rsidRDefault="0007753E" w:rsidP="00627D4C">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11bh SPEC should provide an STA generated identifier solution to cover the pre- association case .</w:t>
            </w:r>
          </w:p>
          <w:p w14:paraId="49F984C8" w14:textId="77777777" w:rsidR="00627D4C" w:rsidRPr="001D6E1C" w:rsidRDefault="00627D4C" w:rsidP="00627D4C">
            <w:pPr>
              <w:widowControl w:val="0"/>
              <w:autoSpaceDE w:val="0"/>
              <w:autoSpaceDN w:val="0"/>
              <w:adjustRightInd w:val="0"/>
              <w:rPr>
                <w:rFonts w:ascii="Calibri" w:hAnsi="Calibri" w:cs="Calibri"/>
                <w:color w:val="000000"/>
                <w:sz w:val="22"/>
                <w:szCs w:val="22"/>
              </w:rPr>
            </w:pPr>
          </w:p>
          <w:p w14:paraId="0467BC4F" w14:textId="60534F3E" w:rsidR="00627D4C" w:rsidRPr="001D6E1C" w:rsidRDefault="00793777"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627D4C" w:rsidRPr="001D6E1C">
              <w:rPr>
                <w:rFonts w:ascii="Calibri" w:hAnsi="Calibri" w:cs="Calibri"/>
                <w:color w:val="000000"/>
                <w:sz w:val="22"/>
                <w:szCs w:val="22"/>
              </w:rPr>
              <w:t xml:space="preserve"> editor to make the changes shown in </w:t>
            </w:r>
            <w:r w:rsidR="002C0C08" w:rsidRPr="001D6E1C">
              <w:rPr>
                <w:rFonts w:ascii="Calibri" w:hAnsi="Calibri" w:cs="Calibri"/>
                <w:color w:val="000000"/>
                <w:sz w:val="22"/>
                <w:szCs w:val="22"/>
              </w:rPr>
              <w:t>11-22/</w:t>
            </w:r>
            <w:r w:rsidR="00A443DC">
              <w:rPr>
                <w:rFonts w:ascii="Calibri" w:hAnsi="Calibri" w:cs="Calibri"/>
                <w:color w:val="000000"/>
                <w:sz w:val="22"/>
                <w:szCs w:val="22"/>
              </w:rPr>
              <w:t>1079r6</w:t>
            </w:r>
            <w:r w:rsidR="00627D4C" w:rsidRPr="001D6E1C">
              <w:rPr>
                <w:rFonts w:ascii="Calibri" w:hAnsi="Calibri" w:cs="Calibri"/>
                <w:color w:val="000000"/>
                <w:sz w:val="22"/>
                <w:szCs w:val="22"/>
              </w:rPr>
              <w:t xml:space="preserve"> </w:t>
            </w:r>
          </w:p>
          <w:p w14:paraId="189A6201" w14:textId="0A54E557" w:rsidR="00627D4C" w:rsidRPr="001D6E1C" w:rsidRDefault="00627D4C" w:rsidP="00627D4C">
            <w:pPr>
              <w:widowControl w:val="0"/>
              <w:autoSpaceDE w:val="0"/>
              <w:autoSpaceDN w:val="0"/>
              <w:adjustRightInd w:val="0"/>
              <w:rPr>
                <w:rFonts w:ascii="Calibri" w:hAnsi="Calibri" w:cs="Calibri"/>
                <w:sz w:val="22"/>
                <w:szCs w:val="22"/>
                <w:lang w:eastAsia="zh-TW"/>
                <w:rPrChange w:id="231" w:author="Zhijie Yang (NSB)" w:date="2022-12-08T16:51:00Z">
                  <w:rPr>
                    <w:rFonts w:ascii="Calibri" w:hAnsi="Calibri" w:cs="Calibri"/>
                    <w:szCs w:val="18"/>
                    <w:lang w:eastAsia="zh-TW"/>
                  </w:rPr>
                </w:rPrChange>
              </w:rPr>
            </w:pPr>
          </w:p>
        </w:tc>
      </w:tr>
      <w:tr w:rsidR="00627D4C" w:rsidRPr="001D6E1C" w14:paraId="0EFA5BB1"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14F24A" w14:textId="595D0D8E"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40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9FE956" w14:textId="61DDE9C9" w:rsidR="00627D4C" w:rsidRPr="004774A7" w:rsidRDefault="00627D4C" w:rsidP="00627D4C">
            <w:pPr>
              <w:autoSpaceDE w:val="0"/>
              <w:autoSpaceDN w:val="0"/>
              <w:adjustRightInd w:val="0"/>
              <w:rPr>
                <w:rFonts w:ascii="Calibri" w:hAnsi="Calibri" w:cs="Calibri"/>
                <w:color w:val="000000"/>
                <w:sz w:val="22"/>
                <w:szCs w:val="22"/>
              </w:rPr>
            </w:pPr>
            <w:r w:rsidRPr="004774A7">
              <w:rPr>
                <w:rFonts w:ascii="Calibri" w:hAnsi="Calibri" w:cs="Calibri"/>
                <w:color w:val="000000"/>
                <w:sz w:val="22"/>
                <w:szCs w:val="22"/>
              </w:rPr>
              <w:t>stephane baron</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C743A8" w14:textId="195E9EC3"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Issue tracking document contains scenario (especially 4.2 : returning device) agreed by the group and that is not addressed by the current draft.</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7B85CF" w14:textId="5DFD510A" w:rsidR="00627D4C" w:rsidRPr="001D6E1C" w:rsidRDefault="00627D4C" w:rsidP="00627D4C">
            <w:pPr>
              <w:autoSpaceDE w:val="0"/>
              <w:autoSpaceDN w:val="0"/>
              <w:adjustRightInd w:val="0"/>
              <w:rPr>
                <w:rFonts w:ascii="Calibri" w:hAnsi="Calibri" w:cs="Calibri"/>
                <w:sz w:val="22"/>
                <w:szCs w:val="22"/>
                <w:rPrChange w:id="232" w:author="Zhijie Yang (NSB)" w:date="2022-12-08T16:51:00Z">
                  <w:rPr>
                    <w:rFonts w:ascii="Calibri" w:hAnsi="Calibri" w:cs="Calibri"/>
                    <w:szCs w:val="18"/>
                  </w:rPr>
                </w:rPrChange>
              </w:rPr>
            </w:pPr>
            <w:r w:rsidRPr="001D6E1C">
              <w:rPr>
                <w:rFonts w:ascii="Calibri" w:hAnsi="Calibri" w:cs="Calibri"/>
                <w:color w:val="000000"/>
                <w:sz w:val="22"/>
                <w:szCs w:val="22"/>
              </w:rPr>
              <w:t>Provide a mechanism that supports scenario 4.2 by providing a MAC address based mechanism that allows a returning station to be recognized.</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5EF92E6C" w14:textId="1E0313C9" w:rsidR="0007753E" w:rsidRPr="001D6E1C" w:rsidRDefault="0007753E"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 xml:space="preserve">Revised – </w:t>
            </w:r>
          </w:p>
          <w:p w14:paraId="66A54C87" w14:textId="0D24FC8C" w:rsidR="002C0C08" w:rsidRPr="004774A7" w:rsidRDefault="00AA71B8" w:rsidP="00AA71B8">
            <w:pPr>
              <w:widowControl w:val="0"/>
              <w:autoSpaceDE w:val="0"/>
              <w:autoSpaceDN w:val="0"/>
              <w:adjustRightInd w:val="0"/>
              <w:rPr>
                <w:rFonts w:ascii="Calibri" w:hAnsi="Calibri" w:cs="Calibri"/>
                <w:color w:val="000000"/>
                <w:sz w:val="22"/>
                <w:szCs w:val="22"/>
              </w:rPr>
            </w:pPr>
            <w:r w:rsidRPr="004774A7">
              <w:rPr>
                <w:rFonts w:ascii="Calibri" w:hAnsi="Calibri" w:cs="Calibri"/>
                <w:color w:val="000000"/>
                <w:sz w:val="22"/>
                <w:szCs w:val="22"/>
              </w:rPr>
              <w:t>Agree in principle with the commenter.</w:t>
            </w:r>
            <w:ins w:id="233" w:author="Huang, Po-kai" w:date="2022-07-07T13:26:00Z">
              <w:r w:rsidRPr="004774A7">
                <w:rPr>
                  <w:rFonts w:ascii="Calibri" w:hAnsi="Calibri" w:cs="Calibri"/>
                  <w:color w:val="000000"/>
                  <w:sz w:val="22"/>
                  <w:szCs w:val="22"/>
                </w:rPr>
                <w:t xml:space="preserve"> </w:t>
              </w:r>
            </w:ins>
          </w:p>
          <w:p w14:paraId="07837CE1" w14:textId="77777777" w:rsidR="000B521C" w:rsidRPr="001D6E1C" w:rsidRDefault="000B521C" w:rsidP="00AA71B8">
            <w:pPr>
              <w:widowControl w:val="0"/>
              <w:autoSpaceDE w:val="0"/>
              <w:autoSpaceDN w:val="0"/>
              <w:adjustRightInd w:val="0"/>
              <w:rPr>
                <w:rFonts w:ascii="Calibri" w:hAnsi="Calibri" w:cs="Calibri"/>
                <w:color w:val="000000"/>
                <w:sz w:val="22"/>
                <w:szCs w:val="22"/>
              </w:rPr>
            </w:pPr>
          </w:p>
          <w:p w14:paraId="38904BEA" w14:textId="7FFAD5AE" w:rsidR="002C0C08" w:rsidRPr="001D6E1C" w:rsidRDefault="000226AA"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Access Control during the associating require</w:t>
            </w:r>
            <w:r w:rsidR="002D7BBB" w:rsidRPr="001D6E1C">
              <w:rPr>
                <w:rFonts w:ascii="Calibri" w:hAnsi="Calibri" w:cs="Calibri"/>
                <w:color w:val="000000"/>
                <w:sz w:val="22"/>
                <w:szCs w:val="22"/>
              </w:rPr>
              <w:t>s</w:t>
            </w:r>
            <w:r w:rsidRPr="001D6E1C">
              <w:rPr>
                <w:rFonts w:ascii="Calibri" w:hAnsi="Calibri" w:cs="Calibri"/>
                <w:color w:val="000000"/>
                <w:sz w:val="22"/>
                <w:szCs w:val="22"/>
              </w:rPr>
              <w:t xml:space="preserve"> the authentication/(re)association frame request frame carrying the identified RMA.</w:t>
            </w:r>
          </w:p>
          <w:p w14:paraId="06F35D61" w14:textId="77777777" w:rsidR="0007753E" w:rsidRPr="001D6E1C" w:rsidRDefault="0007753E" w:rsidP="0007753E">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11bh SPEC should provide an STA generated identifier solution to cover the pre- association case .</w:t>
            </w:r>
          </w:p>
          <w:p w14:paraId="7D7CC131" w14:textId="77777777" w:rsidR="002C0C08" w:rsidRPr="001D6E1C" w:rsidRDefault="002C0C08" w:rsidP="00AA71B8">
            <w:pPr>
              <w:widowControl w:val="0"/>
              <w:autoSpaceDE w:val="0"/>
              <w:autoSpaceDN w:val="0"/>
              <w:adjustRightInd w:val="0"/>
              <w:rPr>
                <w:rFonts w:ascii="Calibri" w:hAnsi="Calibri" w:cs="Calibri"/>
                <w:color w:val="000000"/>
                <w:sz w:val="22"/>
                <w:szCs w:val="22"/>
              </w:rPr>
            </w:pPr>
          </w:p>
          <w:p w14:paraId="3058D11F" w14:textId="77777777" w:rsidR="00AA71B8" w:rsidRPr="001D6E1C" w:rsidRDefault="00AA71B8" w:rsidP="00AA71B8">
            <w:pPr>
              <w:widowControl w:val="0"/>
              <w:autoSpaceDE w:val="0"/>
              <w:autoSpaceDN w:val="0"/>
              <w:adjustRightInd w:val="0"/>
              <w:rPr>
                <w:rFonts w:ascii="Calibri" w:hAnsi="Calibri" w:cs="Calibri"/>
                <w:color w:val="000000"/>
                <w:sz w:val="22"/>
                <w:szCs w:val="22"/>
              </w:rPr>
            </w:pPr>
          </w:p>
          <w:p w14:paraId="5A5B686E" w14:textId="542203F1" w:rsidR="00AA71B8" w:rsidRPr="001D6E1C" w:rsidRDefault="00793777" w:rsidP="00AA71B8">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AA71B8" w:rsidRPr="001D6E1C">
              <w:rPr>
                <w:rFonts w:ascii="Calibri" w:hAnsi="Calibri" w:cs="Calibri"/>
                <w:color w:val="000000"/>
                <w:sz w:val="22"/>
                <w:szCs w:val="22"/>
              </w:rPr>
              <w:t xml:space="preserve"> editor to make the changes shown in </w:t>
            </w:r>
            <w:r w:rsidR="002C0C08" w:rsidRPr="001D6E1C">
              <w:rPr>
                <w:rFonts w:ascii="Calibri" w:hAnsi="Calibri" w:cs="Calibri"/>
                <w:color w:val="000000"/>
                <w:sz w:val="22"/>
                <w:szCs w:val="22"/>
              </w:rPr>
              <w:t>11-22/</w:t>
            </w:r>
            <w:r w:rsidR="00A443DC">
              <w:rPr>
                <w:rFonts w:ascii="Calibri" w:hAnsi="Calibri" w:cs="Calibri"/>
                <w:color w:val="000000"/>
                <w:sz w:val="22"/>
                <w:szCs w:val="22"/>
              </w:rPr>
              <w:t>1079r6</w:t>
            </w:r>
            <w:r w:rsidR="00AA71B8" w:rsidRPr="001D6E1C">
              <w:rPr>
                <w:rFonts w:ascii="Calibri" w:hAnsi="Calibri" w:cs="Calibri"/>
                <w:color w:val="000000"/>
                <w:sz w:val="22"/>
                <w:szCs w:val="22"/>
              </w:rPr>
              <w:t xml:space="preserve"> </w:t>
            </w:r>
          </w:p>
          <w:p w14:paraId="10C920C2" w14:textId="77777777" w:rsidR="00627D4C" w:rsidRPr="001D6E1C" w:rsidRDefault="00627D4C" w:rsidP="00627D4C">
            <w:pPr>
              <w:widowControl w:val="0"/>
              <w:autoSpaceDE w:val="0"/>
              <w:autoSpaceDN w:val="0"/>
              <w:adjustRightInd w:val="0"/>
              <w:rPr>
                <w:rFonts w:ascii="Calibri" w:hAnsi="Calibri" w:cs="Calibri"/>
                <w:sz w:val="22"/>
                <w:szCs w:val="22"/>
                <w:lang w:eastAsia="zh-TW"/>
                <w:rPrChange w:id="234" w:author="Zhijie Yang (NSB)" w:date="2022-12-08T16:51:00Z">
                  <w:rPr>
                    <w:rFonts w:ascii="Calibri" w:hAnsi="Calibri" w:cs="Calibri"/>
                    <w:szCs w:val="18"/>
                    <w:lang w:eastAsia="zh-TW"/>
                  </w:rPr>
                </w:rPrChange>
              </w:rPr>
            </w:pPr>
          </w:p>
        </w:tc>
      </w:tr>
      <w:tr w:rsidR="00627D4C" w:rsidRPr="001D6E1C" w14:paraId="781C2775"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CC27A8" w14:textId="52B02D44"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41</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1A1FBE" w14:textId="4BC57C31" w:rsidR="00627D4C" w:rsidRPr="004774A7" w:rsidRDefault="00627D4C" w:rsidP="00627D4C">
            <w:pPr>
              <w:autoSpaceDE w:val="0"/>
              <w:autoSpaceDN w:val="0"/>
              <w:adjustRightInd w:val="0"/>
              <w:rPr>
                <w:rFonts w:ascii="Calibri" w:hAnsi="Calibri" w:cs="Calibri"/>
                <w:color w:val="000000"/>
                <w:sz w:val="22"/>
                <w:szCs w:val="22"/>
              </w:rPr>
            </w:pPr>
            <w:r w:rsidRPr="004774A7">
              <w:rPr>
                <w:rFonts w:ascii="Calibri" w:hAnsi="Calibri" w:cs="Calibri"/>
                <w:color w:val="000000"/>
                <w:sz w:val="22"/>
                <w:szCs w:val="22"/>
              </w:rPr>
              <w:t>Patrice Nezou</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4068FC" w14:textId="723A529E"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The document 332r37 describes some scenarios related to the pre-association procedure. The current draft does not propose any privacy enhancement during this procedure.</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083E6D" w14:textId="42806A0A" w:rsidR="00627D4C" w:rsidRPr="001D6E1C" w:rsidRDefault="00627D4C" w:rsidP="00627D4C">
            <w:pPr>
              <w:autoSpaceDE w:val="0"/>
              <w:autoSpaceDN w:val="0"/>
              <w:adjustRightInd w:val="0"/>
              <w:rPr>
                <w:rFonts w:ascii="Calibri" w:hAnsi="Calibri" w:cs="Calibri"/>
                <w:sz w:val="22"/>
                <w:szCs w:val="22"/>
                <w:rPrChange w:id="235" w:author="Zhijie Yang (NSB)" w:date="2022-12-08T16:51:00Z">
                  <w:rPr>
                    <w:rFonts w:ascii="Calibri" w:hAnsi="Calibri" w:cs="Calibri"/>
                    <w:szCs w:val="18"/>
                  </w:rPr>
                </w:rPrChange>
              </w:rPr>
            </w:pPr>
            <w:r w:rsidRPr="001D6E1C">
              <w:rPr>
                <w:rFonts w:ascii="Calibri" w:hAnsi="Calibri" w:cs="Calibri"/>
                <w:color w:val="000000"/>
                <w:sz w:val="22"/>
                <w:szCs w:val="22"/>
              </w:rPr>
              <w:t>Need additional mechanisms to enhance the privacy during the pre-association procedure.</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581FC53D" w14:textId="565A4216" w:rsidR="0007753E" w:rsidRPr="001D6E1C" w:rsidRDefault="0007753E"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 xml:space="preserve">Revised – </w:t>
            </w:r>
          </w:p>
          <w:p w14:paraId="7FC21973" w14:textId="771ABF09" w:rsidR="00AA71B8" w:rsidRPr="001D6E1C" w:rsidRDefault="00AA71B8" w:rsidP="00AA71B8">
            <w:pPr>
              <w:widowControl w:val="0"/>
              <w:autoSpaceDE w:val="0"/>
              <w:autoSpaceDN w:val="0"/>
              <w:adjustRightInd w:val="0"/>
              <w:rPr>
                <w:rFonts w:ascii="Calibri" w:hAnsi="Calibri" w:cs="Calibri"/>
                <w:color w:val="000000"/>
                <w:sz w:val="22"/>
                <w:szCs w:val="22"/>
              </w:rPr>
            </w:pPr>
            <w:r w:rsidRPr="004774A7">
              <w:rPr>
                <w:rFonts w:ascii="Calibri" w:hAnsi="Calibri" w:cs="Calibri"/>
                <w:color w:val="000000"/>
                <w:sz w:val="22"/>
                <w:szCs w:val="22"/>
              </w:rPr>
              <w:t>Agree in principle with the commenter.</w:t>
            </w:r>
            <w:ins w:id="236" w:author="Huang, Po-kai" w:date="2022-07-07T13:26:00Z">
              <w:r w:rsidRPr="001D6E1C">
                <w:rPr>
                  <w:rFonts w:ascii="Calibri" w:hAnsi="Calibri" w:cs="Calibri"/>
                  <w:color w:val="000000"/>
                  <w:sz w:val="22"/>
                  <w:szCs w:val="22"/>
                </w:rPr>
                <w:t xml:space="preserve"> </w:t>
              </w:r>
            </w:ins>
            <w:del w:id="237" w:author="Huang, Po-kai" w:date="2022-07-07T13:28:00Z">
              <w:r w:rsidRPr="001D6E1C" w:rsidDel="00F631FE">
                <w:rPr>
                  <w:rFonts w:ascii="Calibri" w:hAnsi="Calibri" w:cs="Calibri"/>
                  <w:color w:val="000000"/>
                  <w:sz w:val="22"/>
                  <w:szCs w:val="22"/>
                </w:rPr>
                <w:delText xml:space="preserve"> </w:delText>
              </w:r>
            </w:del>
          </w:p>
          <w:p w14:paraId="5AF36941" w14:textId="77777777" w:rsidR="0007753E" w:rsidRPr="001D6E1C" w:rsidRDefault="0007753E" w:rsidP="0007753E">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11bh SPEC should provide an STA generated identifier solution to cover the pre- association case .</w:t>
            </w:r>
          </w:p>
          <w:p w14:paraId="54575AA5" w14:textId="4151F8E7" w:rsidR="00AA71B8" w:rsidRPr="001D6E1C" w:rsidRDefault="00AA71B8" w:rsidP="00AA71B8">
            <w:pPr>
              <w:widowControl w:val="0"/>
              <w:autoSpaceDE w:val="0"/>
              <w:autoSpaceDN w:val="0"/>
              <w:adjustRightInd w:val="0"/>
              <w:rPr>
                <w:rFonts w:ascii="Calibri" w:hAnsi="Calibri" w:cs="Calibri"/>
                <w:color w:val="000000"/>
                <w:sz w:val="22"/>
                <w:szCs w:val="22"/>
              </w:rPr>
            </w:pPr>
          </w:p>
          <w:p w14:paraId="00C68545" w14:textId="77777777" w:rsidR="0007753E" w:rsidRPr="001D6E1C" w:rsidRDefault="0007753E" w:rsidP="00AA71B8">
            <w:pPr>
              <w:widowControl w:val="0"/>
              <w:autoSpaceDE w:val="0"/>
              <w:autoSpaceDN w:val="0"/>
              <w:adjustRightInd w:val="0"/>
              <w:rPr>
                <w:rFonts w:ascii="Calibri" w:hAnsi="Calibri" w:cs="Calibri"/>
                <w:color w:val="000000"/>
                <w:sz w:val="22"/>
                <w:szCs w:val="22"/>
              </w:rPr>
            </w:pPr>
          </w:p>
          <w:p w14:paraId="363D4E2C" w14:textId="28BFE0E6" w:rsidR="00AA71B8" w:rsidRPr="001D6E1C" w:rsidRDefault="00793777" w:rsidP="00AA71B8">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AA71B8" w:rsidRPr="001D6E1C">
              <w:rPr>
                <w:rFonts w:ascii="Calibri" w:hAnsi="Calibri" w:cs="Calibri"/>
                <w:color w:val="000000"/>
                <w:sz w:val="22"/>
                <w:szCs w:val="22"/>
              </w:rPr>
              <w:t xml:space="preserve"> editor to make the changes shown in </w:t>
            </w:r>
            <w:r w:rsidR="002C0C08" w:rsidRPr="001D6E1C">
              <w:rPr>
                <w:rFonts w:ascii="Calibri" w:hAnsi="Calibri" w:cs="Calibri"/>
                <w:color w:val="000000"/>
                <w:sz w:val="22"/>
                <w:szCs w:val="22"/>
              </w:rPr>
              <w:t>11-22/</w:t>
            </w:r>
            <w:r w:rsidR="00A443DC">
              <w:rPr>
                <w:rFonts w:ascii="Calibri" w:hAnsi="Calibri" w:cs="Calibri"/>
                <w:color w:val="000000"/>
                <w:sz w:val="22"/>
                <w:szCs w:val="22"/>
              </w:rPr>
              <w:t>1079r6</w:t>
            </w:r>
            <w:r w:rsidR="00AA71B8" w:rsidRPr="001D6E1C">
              <w:rPr>
                <w:rFonts w:ascii="Calibri" w:hAnsi="Calibri" w:cs="Calibri"/>
                <w:color w:val="000000"/>
                <w:sz w:val="22"/>
                <w:szCs w:val="22"/>
              </w:rPr>
              <w:t xml:space="preserve"> </w:t>
            </w:r>
          </w:p>
          <w:p w14:paraId="3B4F9BE3" w14:textId="77777777" w:rsidR="00627D4C" w:rsidRPr="001D6E1C" w:rsidRDefault="00627D4C" w:rsidP="00627D4C">
            <w:pPr>
              <w:widowControl w:val="0"/>
              <w:autoSpaceDE w:val="0"/>
              <w:autoSpaceDN w:val="0"/>
              <w:adjustRightInd w:val="0"/>
              <w:rPr>
                <w:rFonts w:ascii="Calibri" w:hAnsi="Calibri" w:cs="Calibri"/>
                <w:sz w:val="22"/>
                <w:szCs w:val="22"/>
                <w:lang w:eastAsia="zh-TW"/>
                <w:rPrChange w:id="238" w:author="Zhijie Yang (NSB)" w:date="2022-12-08T16:51:00Z">
                  <w:rPr>
                    <w:rFonts w:ascii="Calibri" w:hAnsi="Calibri" w:cs="Calibri"/>
                    <w:szCs w:val="18"/>
                    <w:lang w:eastAsia="zh-TW"/>
                  </w:rPr>
                </w:rPrChange>
              </w:rPr>
            </w:pPr>
          </w:p>
        </w:tc>
      </w:tr>
      <w:tr w:rsidR="00627D4C" w:rsidRPr="001D6E1C" w14:paraId="4B922E66"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AE8023" w14:textId="379C5098"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42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76C044" w14:textId="02CCB063" w:rsidR="00627D4C" w:rsidRPr="004774A7" w:rsidRDefault="00627D4C" w:rsidP="00627D4C">
            <w:pPr>
              <w:autoSpaceDE w:val="0"/>
              <w:autoSpaceDN w:val="0"/>
              <w:adjustRightInd w:val="0"/>
              <w:rPr>
                <w:rFonts w:ascii="Calibri" w:hAnsi="Calibri" w:cs="Calibri"/>
                <w:color w:val="000000"/>
                <w:sz w:val="22"/>
                <w:szCs w:val="22"/>
              </w:rPr>
            </w:pPr>
            <w:r w:rsidRPr="004774A7">
              <w:rPr>
                <w:rFonts w:ascii="Calibri" w:hAnsi="Calibri" w:cs="Calibri"/>
                <w:color w:val="000000"/>
                <w:sz w:val="22"/>
                <w:szCs w:val="22"/>
              </w:rPr>
              <w:t>Mikael Lorgeoux</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BACCCA" w14:textId="01977F4A"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 mechanism for privacy enhancement is missing for the coverage of pre-</w:t>
            </w:r>
            <w:r w:rsidRPr="001D6E1C">
              <w:rPr>
                <w:rFonts w:ascii="Calibri" w:hAnsi="Calibri" w:cs="Calibri"/>
                <w:color w:val="000000"/>
                <w:sz w:val="22"/>
                <w:szCs w:val="22"/>
              </w:rPr>
              <w:lastRenderedPageBreak/>
              <w:t>association use cases specified in the doc 332r37.</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4F4449" w14:textId="2BFAEBA4"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lastRenderedPageBreak/>
              <w:t xml:space="preserve">Specify a privacy enhancement mechanism for </w:t>
            </w:r>
            <w:r w:rsidRPr="001D6E1C">
              <w:rPr>
                <w:rFonts w:ascii="Calibri" w:hAnsi="Calibri" w:cs="Calibri"/>
                <w:color w:val="000000"/>
                <w:sz w:val="22"/>
                <w:szCs w:val="22"/>
              </w:rPr>
              <w:lastRenderedPageBreak/>
              <w:t>covering pre-association use cases of doc 332r37.</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02344AA9" w14:textId="27679223" w:rsidR="0007753E" w:rsidRPr="001D6E1C" w:rsidRDefault="0007753E"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lastRenderedPageBreak/>
              <w:t xml:space="preserve">Revised – </w:t>
            </w:r>
          </w:p>
          <w:p w14:paraId="68ECCCD7" w14:textId="73FEE329" w:rsidR="00AA71B8" w:rsidRPr="001D6E1C" w:rsidRDefault="00AA71B8"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Agree in principle with the commenter.</w:t>
            </w:r>
            <w:ins w:id="239" w:author="Huang, Po-kai" w:date="2022-07-07T13:26:00Z">
              <w:r w:rsidRPr="001D6E1C">
                <w:rPr>
                  <w:rFonts w:ascii="Calibri" w:hAnsi="Calibri" w:cs="Calibri"/>
                  <w:color w:val="000000"/>
                  <w:sz w:val="22"/>
                  <w:szCs w:val="22"/>
                </w:rPr>
                <w:t xml:space="preserve"> </w:t>
              </w:r>
            </w:ins>
            <w:del w:id="240" w:author="Huang, Po-kai" w:date="2022-07-07T13:28:00Z">
              <w:r w:rsidRPr="001D6E1C" w:rsidDel="00F631FE">
                <w:rPr>
                  <w:rFonts w:ascii="Calibri" w:hAnsi="Calibri" w:cs="Calibri"/>
                  <w:color w:val="000000"/>
                  <w:sz w:val="22"/>
                  <w:szCs w:val="22"/>
                </w:rPr>
                <w:delText xml:space="preserve"> </w:delText>
              </w:r>
            </w:del>
          </w:p>
          <w:p w14:paraId="145DA3D1" w14:textId="62D0E8C1" w:rsidR="0007753E" w:rsidRPr="001D6E1C" w:rsidRDefault="0007753E"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 xml:space="preserve">11bh SPEC should provide an STA </w:t>
            </w:r>
            <w:r w:rsidRPr="001D6E1C">
              <w:rPr>
                <w:rFonts w:ascii="Calibri" w:hAnsi="Calibri" w:cs="Calibri"/>
                <w:color w:val="000000"/>
                <w:sz w:val="22"/>
                <w:szCs w:val="22"/>
              </w:rPr>
              <w:lastRenderedPageBreak/>
              <w:t>generated identifier solution to cover the pre- association case .</w:t>
            </w:r>
          </w:p>
          <w:p w14:paraId="5F7B52A8" w14:textId="77777777" w:rsidR="00AA71B8" w:rsidRPr="001D6E1C" w:rsidRDefault="00AA71B8" w:rsidP="00AA71B8">
            <w:pPr>
              <w:widowControl w:val="0"/>
              <w:autoSpaceDE w:val="0"/>
              <w:autoSpaceDN w:val="0"/>
              <w:adjustRightInd w:val="0"/>
              <w:rPr>
                <w:rFonts w:ascii="Calibri" w:hAnsi="Calibri" w:cs="Calibri"/>
                <w:color w:val="000000"/>
                <w:sz w:val="22"/>
                <w:szCs w:val="22"/>
              </w:rPr>
            </w:pPr>
          </w:p>
          <w:p w14:paraId="191EEF38" w14:textId="44F5286B" w:rsidR="00AA71B8" w:rsidRPr="001D6E1C" w:rsidRDefault="00793777" w:rsidP="00AA71B8">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AA71B8" w:rsidRPr="001D6E1C">
              <w:rPr>
                <w:rFonts w:ascii="Calibri" w:hAnsi="Calibri" w:cs="Calibri"/>
                <w:color w:val="000000"/>
                <w:sz w:val="22"/>
                <w:szCs w:val="22"/>
              </w:rPr>
              <w:t xml:space="preserve"> editor to make the changes shown in </w:t>
            </w:r>
            <w:r w:rsidR="002C0C08" w:rsidRPr="001D6E1C">
              <w:rPr>
                <w:rFonts w:ascii="Calibri" w:hAnsi="Calibri" w:cs="Calibri"/>
                <w:color w:val="000000"/>
                <w:sz w:val="22"/>
                <w:szCs w:val="22"/>
              </w:rPr>
              <w:t>11-22/</w:t>
            </w:r>
            <w:r w:rsidR="00A443DC">
              <w:rPr>
                <w:rFonts w:ascii="Calibri" w:hAnsi="Calibri" w:cs="Calibri"/>
                <w:color w:val="000000"/>
                <w:sz w:val="22"/>
                <w:szCs w:val="22"/>
              </w:rPr>
              <w:t>1079r6</w:t>
            </w:r>
            <w:r w:rsidR="00AA71B8" w:rsidRPr="001D6E1C">
              <w:rPr>
                <w:rFonts w:ascii="Calibri" w:hAnsi="Calibri" w:cs="Calibri"/>
                <w:color w:val="000000"/>
                <w:sz w:val="22"/>
                <w:szCs w:val="22"/>
              </w:rPr>
              <w:t xml:space="preserve"> </w:t>
            </w:r>
          </w:p>
          <w:p w14:paraId="2CFB9BBB" w14:textId="77777777" w:rsidR="00627D4C" w:rsidRPr="001D6E1C" w:rsidRDefault="00627D4C" w:rsidP="00627D4C">
            <w:pPr>
              <w:widowControl w:val="0"/>
              <w:autoSpaceDE w:val="0"/>
              <w:autoSpaceDN w:val="0"/>
              <w:adjustRightInd w:val="0"/>
              <w:rPr>
                <w:rFonts w:ascii="Calibri" w:hAnsi="Calibri" w:cs="Calibri"/>
                <w:sz w:val="22"/>
                <w:szCs w:val="22"/>
                <w:lang w:eastAsia="zh-TW"/>
                <w:rPrChange w:id="241" w:author="Zhijie Yang (NSB)" w:date="2022-12-08T16:51:00Z">
                  <w:rPr>
                    <w:rFonts w:ascii="Calibri" w:hAnsi="Calibri" w:cs="Calibri"/>
                    <w:szCs w:val="18"/>
                    <w:lang w:eastAsia="zh-TW"/>
                  </w:rPr>
                </w:rPrChange>
              </w:rPr>
            </w:pPr>
          </w:p>
        </w:tc>
      </w:tr>
      <w:tr w:rsidR="00627D4C" w:rsidRPr="001D6E1C" w14:paraId="23955AA8"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90B8D0" w14:textId="756550FC"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lastRenderedPageBreak/>
              <w:t>61</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0EBD08" w14:textId="4AE0CC68" w:rsidR="00627D4C" w:rsidRPr="00CE0417" w:rsidRDefault="00627D4C" w:rsidP="00627D4C">
            <w:pPr>
              <w:autoSpaceDE w:val="0"/>
              <w:autoSpaceDN w:val="0"/>
              <w:adjustRightInd w:val="0"/>
              <w:rPr>
                <w:rFonts w:ascii="Calibri" w:hAnsi="Calibri" w:cs="Calibri"/>
                <w:color w:val="000000"/>
                <w:sz w:val="22"/>
                <w:szCs w:val="22"/>
              </w:rPr>
            </w:pPr>
            <w:r w:rsidRPr="00CE0417">
              <w:rPr>
                <w:rFonts w:ascii="Calibri" w:hAnsi="Calibri" w:cs="Calibri"/>
                <w:color w:val="000000"/>
                <w:sz w:val="22"/>
                <w:szCs w:val="22"/>
              </w:rPr>
              <w:t>Mark Hamilton</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76C1F7" w14:textId="2D0E8B2C" w:rsidR="00627D4C" w:rsidRPr="001D6E1C" w:rsidRDefault="00627D4C" w:rsidP="00627D4C">
            <w:pPr>
              <w:autoSpaceDE w:val="0"/>
              <w:autoSpaceDN w:val="0"/>
              <w:adjustRightInd w:val="0"/>
              <w:rPr>
                <w:rFonts w:ascii="Calibri" w:hAnsi="Calibri" w:cs="Calibri"/>
                <w:color w:val="000000"/>
                <w:sz w:val="22"/>
                <w:szCs w:val="22"/>
              </w:rPr>
            </w:pPr>
            <w:r w:rsidRPr="00CE0417">
              <w:rPr>
                <w:rFonts w:ascii="Calibri" w:hAnsi="Calibri" w:cs="Calibri"/>
                <w:color w:val="000000"/>
                <w:sz w:val="22"/>
                <w:szCs w:val="22"/>
              </w:rPr>
              <w:t xml:space="preserve">With majority support for a STA-generated device ID (for </w:t>
            </w:r>
            <w:r w:rsidRPr="001D6E1C">
              <w:rPr>
                <w:rFonts w:ascii="Calibri" w:hAnsi="Calibri" w:cs="Calibri"/>
                <w:color w:val="000000"/>
                <w:sz w:val="22"/>
                <w:szCs w:val="22"/>
              </w:rPr>
              <w:t>example, Motion #3, although not 75% on a particular proposal, yet) and evidence that both network-generated and STA-generated can coexist (cf 11-22/0908), add a STA generated ID variant.</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FBC871" w14:textId="21FDE536"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Add a STA-generated Device ID variant, and appropriate mechanism (if needed) to select an operating mode.</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52CBF84E" w14:textId="2D6C74AD" w:rsidR="00AA71B8" w:rsidRPr="001D6E1C" w:rsidRDefault="00AA71B8"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Agree in principle with the commenter.</w:t>
            </w:r>
            <w:ins w:id="242" w:author="Huang, Po-kai" w:date="2022-07-07T13:26:00Z">
              <w:r w:rsidRPr="001D6E1C">
                <w:rPr>
                  <w:rFonts w:ascii="Calibri" w:hAnsi="Calibri" w:cs="Calibri"/>
                  <w:color w:val="000000"/>
                  <w:sz w:val="22"/>
                  <w:szCs w:val="22"/>
                </w:rPr>
                <w:t xml:space="preserve"> </w:t>
              </w:r>
            </w:ins>
            <w:del w:id="243" w:author="Huang, Po-kai" w:date="2022-07-07T13:28:00Z">
              <w:r w:rsidRPr="001D6E1C" w:rsidDel="00F631FE">
                <w:rPr>
                  <w:rFonts w:ascii="Calibri" w:hAnsi="Calibri" w:cs="Calibri"/>
                  <w:color w:val="000000"/>
                  <w:sz w:val="22"/>
                  <w:szCs w:val="22"/>
                </w:rPr>
                <w:delText xml:space="preserve"> </w:delText>
              </w:r>
            </w:del>
          </w:p>
          <w:p w14:paraId="34C4D7A8" w14:textId="77777777" w:rsidR="0007753E" w:rsidRPr="001D6E1C" w:rsidRDefault="0007753E" w:rsidP="00AA71B8">
            <w:pPr>
              <w:widowControl w:val="0"/>
              <w:autoSpaceDE w:val="0"/>
              <w:autoSpaceDN w:val="0"/>
              <w:adjustRightInd w:val="0"/>
              <w:rPr>
                <w:rFonts w:ascii="Calibri" w:hAnsi="Calibri" w:cs="Calibri"/>
                <w:color w:val="000000"/>
                <w:sz w:val="22"/>
                <w:szCs w:val="22"/>
              </w:rPr>
            </w:pPr>
          </w:p>
          <w:p w14:paraId="52EE6C68" w14:textId="2B7E7573" w:rsidR="0007753E" w:rsidRPr="001D6E1C" w:rsidRDefault="0007753E"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11bh SPEC should provide a STA controlled device ID variant solution.</w:t>
            </w:r>
          </w:p>
          <w:p w14:paraId="7601B4AE" w14:textId="77777777" w:rsidR="00AA71B8" w:rsidRPr="001D6E1C" w:rsidRDefault="00AA71B8" w:rsidP="00AA71B8">
            <w:pPr>
              <w:widowControl w:val="0"/>
              <w:autoSpaceDE w:val="0"/>
              <w:autoSpaceDN w:val="0"/>
              <w:adjustRightInd w:val="0"/>
              <w:rPr>
                <w:rFonts w:ascii="Calibri" w:hAnsi="Calibri" w:cs="Calibri"/>
                <w:color w:val="000000"/>
                <w:sz w:val="22"/>
                <w:szCs w:val="22"/>
              </w:rPr>
            </w:pPr>
          </w:p>
          <w:p w14:paraId="3A7D6A14" w14:textId="3BAEFD57" w:rsidR="00AA71B8" w:rsidRPr="001D6E1C" w:rsidRDefault="00793777" w:rsidP="00AA71B8">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AA71B8" w:rsidRPr="001D6E1C">
              <w:rPr>
                <w:rFonts w:ascii="Calibri" w:hAnsi="Calibri" w:cs="Calibri"/>
                <w:color w:val="000000"/>
                <w:sz w:val="22"/>
                <w:szCs w:val="22"/>
              </w:rPr>
              <w:t xml:space="preserve"> editor to make the changes shown in </w:t>
            </w:r>
            <w:r w:rsidR="002C0C08" w:rsidRPr="001D6E1C">
              <w:rPr>
                <w:rFonts w:ascii="Calibri" w:hAnsi="Calibri" w:cs="Calibri"/>
                <w:color w:val="000000"/>
                <w:sz w:val="22"/>
                <w:szCs w:val="22"/>
              </w:rPr>
              <w:t>11-22/</w:t>
            </w:r>
            <w:r w:rsidR="00A443DC">
              <w:rPr>
                <w:rFonts w:ascii="Calibri" w:hAnsi="Calibri" w:cs="Calibri"/>
                <w:color w:val="000000"/>
                <w:sz w:val="22"/>
                <w:szCs w:val="22"/>
              </w:rPr>
              <w:t>1079r6</w:t>
            </w:r>
            <w:r w:rsidR="00AA71B8" w:rsidRPr="001D6E1C">
              <w:rPr>
                <w:rFonts w:ascii="Calibri" w:hAnsi="Calibri" w:cs="Calibri"/>
                <w:color w:val="000000"/>
                <w:sz w:val="22"/>
                <w:szCs w:val="22"/>
              </w:rPr>
              <w:t xml:space="preserve"> </w:t>
            </w:r>
          </w:p>
          <w:p w14:paraId="2B457B3B" w14:textId="77777777" w:rsidR="00627D4C" w:rsidRPr="001D6E1C" w:rsidRDefault="00627D4C" w:rsidP="00627D4C">
            <w:pPr>
              <w:widowControl w:val="0"/>
              <w:autoSpaceDE w:val="0"/>
              <w:autoSpaceDN w:val="0"/>
              <w:adjustRightInd w:val="0"/>
              <w:rPr>
                <w:rFonts w:ascii="Calibri" w:hAnsi="Calibri" w:cs="Calibri"/>
                <w:sz w:val="22"/>
                <w:szCs w:val="22"/>
                <w:lang w:eastAsia="zh-TW"/>
                <w:rPrChange w:id="244" w:author="Zhijie Yang (NSB)" w:date="2022-12-08T16:51:00Z">
                  <w:rPr>
                    <w:rFonts w:ascii="Calibri" w:hAnsi="Calibri" w:cs="Calibri"/>
                    <w:szCs w:val="18"/>
                    <w:lang w:eastAsia="zh-TW"/>
                  </w:rPr>
                </w:rPrChange>
              </w:rPr>
            </w:pPr>
          </w:p>
        </w:tc>
      </w:tr>
      <w:tr w:rsidR="00627D4C" w:rsidRPr="001D6E1C" w14:paraId="2D901EAC"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59A4EA" w14:textId="06370D1E"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64</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1858A2" w14:textId="08FEF9C4" w:rsidR="00627D4C" w:rsidRPr="00CE0417" w:rsidRDefault="00627D4C" w:rsidP="00627D4C">
            <w:pPr>
              <w:autoSpaceDE w:val="0"/>
              <w:autoSpaceDN w:val="0"/>
              <w:adjustRightInd w:val="0"/>
              <w:rPr>
                <w:rFonts w:ascii="Calibri" w:hAnsi="Calibri" w:cs="Calibri"/>
                <w:color w:val="000000"/>
                <w:sz w:val="22"/>
                <w:szCs w:val="22"/>
              </w:rPr>
            </w:pPr>
            <w:r w:rsidRPr="00CE0417">
              <w:rPr>
                <w:rFonts w:ascii="Calibri" w:hAnsi="Calibri" w:cs="Calibri"/>
                <w:color w:val="000000"/>
                <w:sz w:val="22"/>
                <w:szCs w:val="22"/>
              </w:rPr>
              <w:t>Jarkko Kneckt</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D1E76" w14:textId="38C07AB8" w:rsidR="00627D4C" w:rsidRPr="001D6E1C" w:rsidRDefault="00627D4C" w:rsidP="00627D4C">
            <w:pPr>
              <w:autoSpaceDE w:val="0"/>
              <w:autoSpaceDN w:val="0"/>
              <w:adjustRightInd w:val="0"/>
              <w:rPr>
                <w:rFonts w:ascii="Calibri" w:hAnsi="Calibri" w:cs="Calibri"/>
                <w:color w:val="000000"/>
                <w:sz w:val="22"/>
                <w:szCs w:val="22"/>
              </w:rPr>
            </w:pPr>
            <w:r w:rsidRPr="00CE0417">
              <w:rPr>
                <w:rFonts w:ascii="Calibri" w:hAnsi="Calibri" w:cs="Calibri"/>
                <w:color w:val="000000"/>
                <w:sz w:val="22"/>
                <w:szCs w:val="22"/>
              </w:rPr>
              <w:t>The 802.11bh should define a protocol that allows STA to provide STA ID that the STA uses to identify its</w:t>
            </w:r>
            <w:r w:rsidRPr="001D6E1C">
              <w:rPr>
                <w:rFonts w:ascii="Calibri" w:hAnsi="Calibri" w:cs="Calibri"/>
                <w:color w:val="000000"/>
                <w:sz w:val="22"/>
                <w:szCs w:val="22"/>
              </w:rPr>
              <w:t>elf to the AP in the following authentications/associations.</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566604" w14:textId="4B30A641" w:rsidR="00627D4C" w:rsidRPr="001D6E1C" w:rsidRDefault="00627D4C" w:rsidP="00627D4C">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Please allow STA to have a possibility to provide to AP the STA Identifier that is used to identify the STA.</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5E76BDA4" w14:textId="77777777" w:rsidR="000B521C" w:rsidRPr="001D6E1C" w:rsidRDefault="00AA71B8"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Agree in principle with the commenter.</w:t>
            </w:r>
            <w:ins w:id="245" w:author="Huang, Po-kai" w:date="2022-07-07T13:26:00Z">
              <w:r w:rsidRPr="001D6E1C">
                <w:rPr>
                  <w:rFonts w:ascii="Calibri" w:hAnsi="Calibri" w:cs="Calibri"/>
                  <w:color w:val="000000"/>
                  <w:sz w:val="22"/>
                  <w:szCs w:val="22"/>
                </w:rPr>
                <w:t xml:space="preserve"> </w:t>
              </w:r>
            </w:ins>
          </w:p>
          <w:p w14:paraId="1F34E40C" w14:textId="55AF799C" w:rsidR="000B521C" w:rsidRPr="001D6E1C" w:rsidRDefault="000B521C" w:rsidP="00AA71B8">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11bh SPEC should provide a STA controlled device ID variant solution.</w:t>
            </w:r>
          </w:p>
          <w:p w14:paraId="4AEBC2E6" w14:textId="77777777" w:rsidR="000B521C" w:rsidRPr="001D6E1C" w:rsidRDefault="000B521C" w:rsidP="00AA71B8">
            <w:pPr>
              <w:widowControl w:val="0"/>
              <w:autoSpaceDE w:val="0"/>
              <w:autoSpaceDN w:val="0"/>
              <w:adjustRightInd w:val="0"/>
              <w:rPr>
                <w:rFonts w:ascii="Calibri" w:hAnsi="Calibri" w:cs="Calibri"/>
                <w:color w:val="000000"/>
                <w:sz w:val="22"/>
                <w:szCs w:val="22"/>
              </w:rPr>
            </w:pPr>
          </w:p>
          <w:p w14:paraId="785B4645" w14:textId="522FDFC4" w:rsidR="00AA71B8" w:rsidRPr="001D6E1C" w:rsidRDefault="00AA71B8" w:rsidP="00AA71B8">
            <w:pPr>
              <w:widowControl w:val="0"/>
              <w:autoSpaceDE w:val="0"/>
              <w:autoSpaceDN w:val="0"/>
              <w:adjustRightInd w:val="0"/>
              <w:rPr>
                <w:rFonts w:ascii="Calibri" w:hAnsi="Calibri" w:cs="Calibri"/>
                <w:color w:val="000000"/>
                <w:sz w:val="22"/>
                <w:szCs w:val="22"/>
              </w:rPr>
            </w:pPr>
            <w:del w:id="246" w:author="Huang, Po-kai" w:date="2022-07-07T13:28:00Z">
              <w:r w:rsidRPr="001D6E1C" w:rsidDel="00F631FE">
                <w:rPr>
                  <w:rFonts w:ascii="Calibri" w:hAnsi="Calibri" w:cs="Calibri"/>
                  <w:color w:val="000000"/>
                  <w:sz w:val="22"/>
                  <w:szCs w:val="22"/>
                </w:rPr>
                <w:delText xml:space="preserve"> </w:delText>
              </w:r>
            </w:del>
            <w:r w:rsidRPr="001D6E1C">
              <w:rPr>
                <w:rFonts w:ascii="Calibri" w:hAnsi="Calibri" w:cs="Calibri"/>
                <w:color w:val="000000"/>
                <w:sz w:val="22"/>
                <w:szCs w:val="22"/>
              </w:rPr>
              <w:t xml:space="preserve">Proposed resolution is </w:t>
            </w:r>
            <w:r w:rsidR="00032073" w:rsidRPr="001D6E1C">
              <w:rPr>
                <w:rFonts w:ascii="Calibri" w:hAnsi="Calibri" w:cs="Calibri"/>
                <w:color w:val="000000"/>
                <w:sz w:val="22"/>
                <w:szCs w:val="22"/>
              </w:rPr>
              <w:t>in line</w:t>
            </w:r>
            <w:r w:rsidRPr="001D6E1C">
              <w:rPr>
                <w:rFonts w:ascii="Calibri" w:hAnsi="Calibri" w:cs="Calibri"/>
                <w:color w:val="000000"/>
                <w:sz w:val="22"/>
                <w:szCs w:val="22"/>
              </w:rPr>
              <w:t xml:space="preserve"> with the proposed change.</w:t>
            </w:r>
          </w:p>
          <w:p w14:paraId="60A3D06E" w14:textId="77777777" w:rsidR="00AA71B8" w:rsidRPr="001D6E1C" w:rsidRDefault="00AA71B8" w:rsidP="00AA71B8">
            <w:pPr>
              <w:widowControl w:val="0"/>
              <w:autoSpaceDE w:val="0"/>
              <w:autoSpaceDN w:val="0"/>
              <w:adjustRightInd w:val="0"/>
              <w:rPr>
                <w:rFonts w:ascii="Calibri" w:hAnsi="Calibri" w:cs="Calibri"/>
                <w:color w:val="000000"/>
                <w:sz w:val="22"/>
                <w:szCs w:val="22"/>
              </w:rPr>
            </w:pPr>
          </w:p>
          <w:p w14:paraId="07800679" w14:textId="17B06DC4" w:rsidR="00AA71B8" w:rsidRPr="001D6E1C" w:rsidRDefault="00793777" w:rsidP="00AA71B8">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w:t>
            </w:r>
            <w:r w:rsidR="00AA71B8" w:rsidRPr="001D6E1C">
              <w:rPr>
                <w:rFonts w:ascii="Calibri" w:hAnsi="Calibri" w:cs="Calibri"/>
                <w:color w:val="000000"/>
                <w:sz w:val="22"/>
                <w:szCs w:val="22"/>
              </w:rPr>
              <w:t xml:space="preserve"> editor to make the changes shown in </w:t>
            </w:r>
            <w:r w:rsidR="002C0C08" w:rsidRPr="001D6E1C">
              <w:rPr>
                <w:rFonts w:ascii="Calibri" w:hAnsi="Calibri" w:cs="Calibri"/>
                <w:color w:val="000000"/>
                <w:sz w:val="22"/>
                <w:szCs w:val="22"/>
              </w:rPr>
              <w:t>11-22/</w:t>
            </w:r>
            <w:r w:rsidR="00A443DC">
              <w:rPr>
                <w:rFonts w:ascii="Calibri" w:hAnsi="Calibri" w:cs="Calibri"/>
                <w:color w:val="000000"/>
                <w:sz w:val="22"/>
                <w:szCs w:val="22"/>
              </w:rPr>
              <w:t>1079r6</w:t>
            </w:r>
            <w:r w:rsidR="00AA71B8" w:rsidRPr="001D6E1C">
              <w:rPr>
                <w:rFonts w:ascii="Calibri" w:hAnsi="Calibri" w:cs="Calibri"/>
                <w:color w:val="000000"/>
                <w:sz w:val="22"/>
                <w:szCs w:val="22"/>
              </w:rPr>
              <w:t xml:space="preserve"> </w:t>
            </w:r>
          </w:p>
          <w:p w14:paraId="6F94766D" w14:textId="77777777" w:rsidR="00627D4C" w:rsidRPr="001D6E1C" w:rsidRDefault="00627D4C" w:rsidP="00627D4C">
            <w:pPr>
              <w:widowControl w:val="0"/>
              <w:autoSpaceDE w:val="0"/>
              <w:autoSpaceDN w:val="0"/>
              <w:adjustRightInd w:val="0"/>
              <w:rPr>
                <w:rFonts w:ascii="Calibri" w:hAnsi="Calibri" w:cs="Calibri"/>
                <w:sz w:val="22"/>
                <w:szCs w:val="22"/>
                <w:lang w:eastAsia="zh-TW"/>
                <w:rPrChange w:id="247" w:author="Zhijie Yang (NSB)" w:date="2022-12-08T16:51:00Z">
                  <w:rPr>
                    <w:rFonts w:ascii="Calibri" w:hAnsi="Calibri" w:cs="Calibri"/>
                    <w:szCs w:val="18"/>
                    <w:lang w:eastAsia="zh-TW"/>
                  </w:rPr>
                </w:rPrChange>
              </w:rPr>
            </w:pPr>
          </w:p>
        </w:tc>
      </w:tr>
      <w:tr w:rsidR="00627D4C" w:rsidRPr="001D6E1C" w14:paraId="3390FF58" w14:textId="77777777" w:rsidTr="003E199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FFE5B" w14:textId="27121359" w:rsidR="00627D4C" w:rsidRPr="001D6E1C" w:rsidRDefault="00627D4C" w:rsidP="00627D4C">
            <w:pPr>
              <w:autoSpaceDE w:val="0"/>
              <w:autoSpaceDN w:val="0"/>
              <w:adjustRightInd w:val="0"/>
              <w:rPr>
                <w:rFonts w:ascii="Calibri" w:hAnsi="Calibri" w:cs="Calibri"/>
                <w:strike/>
                <w:color w:val="000000"/>
                <w:sz w:val="22"/>
                <w:szCs w:val="22"/>
              </w:rPr>
            </w:pPr>
            <w:r w:rsidRPr="001D6E1C">
              <w:rPr>
                <w:rFonts w:ascii="Calibri" w:hAnsi="Calibri" w:cs="Calibri"/>
                <w:strike/>
                <w:color w:val="000000"/>
                <w:sz w:val="22"/>
                <w:szCs w:val="22"/>
              </w:rPr>
              <w:t>65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9DC7FD" w14:textId="7B7D0A6E" w:rsidR="00627D4C" w:rsidRPr="00CE0417" w:rsidRDefault="00627D4C" w:rsidP="00627D4C">
            <w:pPr>
              <w:autoSpaceDE w:val="0"/>
              <w:autoSpaceDN w:val="0"/>
              <w:adjustRightInd w:val="0"/>
              <w:rPr>
                <w:rFonts w:ascii="Calibri" w:hAnsi="Calibri" w:cs="Calibri"/>
                <w:strike/>
                <w:color w:val="000000"/>
                <w:sz w:val="22"/>
                <w:szCs w:val="22"/>
              </w:rPr>
            </w:pPr>
            <w:r w:rsidRPr="00CE0417">
              <w:rPr>
                <w:rFonts w:ascii="Calibri" w:hAnsi="Calibri" w:cs="Calibri"/>
                <w:strike/>
                <w:color w:val="000000"/>
                <w:sz w:val="22"/>
                <w:szCs w:val="22"/>
              </w:rPr>
              <w:t>Jarkko Kneckt</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0E3A6F" w14:textId="07061AA5" w:rsidR="00627D4C" w:rsidRPr="001D6E1C" w:rsidRDefault="00627D4C" w:rsidP="00627D4C">
            <w:pPr>
              <w:autoSpaceDE w:val="0"/>
              <w:autoSpaceDN w:val="0"/>
              <w:adjustRightInd w:val="0"/>
              <w:rPr>
                <w:rFonts w:ascii="Calibri" w:hAnsi="Calibri" w:cs="Calibri"/>
                <w:strike/>
                <w:color w:val="000000"/>
                <w:sz w:val="22"/>
                <w:szCs w:val="22"/>
              </w:rPr>
            </w:pPr>
            <w:r w:rsidRPr="00CE0417">
              <w:rPr>
                <w:rFonts w:ascii="Calibri" w:hAnsi="Calibri" w:cs="Calibri"/>
                <w:strike/>
                <w:color w:val="000000"/>
                <w:sz w:val="22"/>
                <w:szCs w:val="22"/>
              </w:rPr>
              <w:t>The STA Identifier should be taken into use only if the STA opts-in to use the identifier. Current</w:t>
            </w:r>
            <w:r w:rsidRPr="001D6E1C">
              <w:rPr>
                <w:rFonts w:ascii="Calibri" w:hAnsi="Calibri" w:cs="Calibri"/>
                <w:strike/>
                <w:color w:val="000000"/>
                <w:sz w:val="22"/>
                <w:szCs w:val="22"/>
              </w:rPr>
              <w:t>ly AP may just push a STA ID for the STA even if the STA does not want to have it.</w:t>
            </w:r>
          </w:p>
        </w:tc>
        <w:tc>
          <w:tcPr>
            <w:tcW w:w="1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E4822D" w14:textId="1038E903" w:rsidR="00627D4C" w:rsidRPr="001D6E1C" w:rsidRDefault="00627D4C" w:rsidP="00627D4C">
            <w:pPr>
              <w:autoSpaceDE w:val="0"/>
              <w:autoSpaceDN w:val="0"/>
              <w:adjustRightInd w:val="0"/>
              <w:rPr>
                <w:rFonts w:ascii="Calibri" w:hAnsi="Calibri" w:cs="Calibri"/>
                <w:strike/>
                <w:color w:val="000000"/>
                <w:sz w:val="22"/>
                <w:szCs w:val="22"/>
              </w:rPr>
            </w:pPr>
            <w:r w:rsidRPr="001D6E1C">
              <w:rPr>
                <w:rFonts w:ascii="Calibri" w:hAnsi="Calibri" w:cs="Calibri"/>
                <w:strike/>
                <w:color w:val="000000"/>
                <w:sz w:val="22"/>
                <w:szCs w:val="22"/>
              </w:rPr>
              <w:t>Please allow the STA to have control on whether it desires to use STA identifier in the following authentications and associations.</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4762C79F" w14:textId="77777777" w:rsidR="00627D4C" w:rsidRPr="001D6E1C" w:rsidRDefault="00627D4C" w:rsidP="00A302F3">
            <w:pPr>
              <w:autoSpaceDE w:val="0"/>
              <w:autoSpaceDN w:val="0"/>
              <w:adjustRightInd w:val="0"/>
              <w:rPr>
                <w:rFonts w:ascii="Calibri" w:hAnsi="Calibri" w:cs="Calibri"/>
                <w:strike/>
                <w:sz w:val="22"/>
                <w:szCs w:val="22"/>
                <w:lang w:eastAsia="zh-TW"/>
                <w:rPrChange w:id="248" w:author="Zhijie Yang (NSB)" w:date="2022-12-08T16:51:00Z">
                  <w:rPr>
                    <w:rFonts w:ascii="Calibri" w:hAnsi="Calibri" w:cs="Calibri"/>
                    <w:strike/>
                    <w:szCs w:val="18"/>
                    <w:lang w:eastAsia="zh-TW"/>
                  </w:rPr>
                </w:rPrChange>
              </w:rPr>
            </w:pPr>
          </w:p>
        </w:tc>
      </w:tr>
    </w:tbl>
    <w:p w14:paraId="2315D669" w14:textId="77777777" w:rsidR="009C4B02" w:rsidRPr="001D6E1C" w:rsidRDefault="009C4B02" w:rsidP="006307EA">
      <w:pPr>
        <w:rPr>
          <w:rFonts w:ascii="Arial" w:hAnsi="Arial" w:cs="Arial"/>
          <w:b/>
          <w:bCs/>
          <w:i/>
          <w:iCs/>
          <w:sz w:val="22"/>
          <w:szCs w:val="22"/>
          <w:highlight w:val="yellow"/>
          <w:rPrChange w:id="249" w:author="Zhijie Yang (NSB)" w:date="2022-12-08T16:51:00Z">
            <w:rPr>
              <w:rFonts w:ascii="Arial" w:hAnsi="Arial" w:cs="Arial"/>
              <w:b/>
              <w:bCs/>
              <w:i/>
              <w:iCs/>
              <w:sz w:val="24"/>
              <w:szCs w:val="24"/>
              <w:highlight w:val="yellow"/>
            </w:rPr>
          </w:rPrChange>
        </w:rPr>
      </w:pPr>
    </w:p>
    <w:p w14:paraId="2FFE5B13" w14:textId="480632FF" w:rsidR="00444D28" w:rsidRPr="001D6E1C" w:rsidRDefault="006307EA" w:rsidP="009D0AAF">
      <w:pPr>
        <w:rPr>
          <w:b/>
          <w:bCs/>
          <w:sz w:val="22"/>
          <w:szCs w:val="22"/>
        </w:rPr>
      </w:pPr>
      <w:r w:rsidRPr="001D6E1C">
        <w:rPr>
          <w:b/>
          <w:bCs/>
          <w:sz w:val="22"/>
          <w:szCs w:val="22"/>
        </w:rPr>
        <w:t>Discussion:</w:t>
      </w:r>
      <w:r w:rsidR="004166F4" w:rsidRPr="001D6E1C">
        <w:rPr>
          <w:b/>
          <w:bCs/>
          <w:sz w:val="22"/>
          <w:szCs w:val="22"/>
        </w:rPr>
        <w:t xml:space="preserve"> </w:t>
      </w:r>
    </w:p>
    <w:p w14:paraId="7DECC48C" w14:textId="77777777" w:rsidR="00316FFC" w:rsidRPr="00316FFC" w:rsidRDefault="00316FFC" w:rsidP="00316FFC">
      <w:pPr>
        <w:rPr>
          <w:b/>
          <w:bCs/>
          <w:sz w:val="22"/>
          <w:szCs w:val="22"/>
          <w:lang w:val="en-US"/>
        </w:rPr>
      </w:pPr>
    </w:p>
    <w:p w14:paraId="751F989F" w14:textId="2984054B" w:rsidR="003E1999" w:rsidRDefault="00316FFC" w:rsidP="00316FFC">
      <w:pPr>
        <w:rPr>
          <w:b/>
          <w:bCs/>
          <w:sz w:val="22"/>
          <w:szCs w:val="22"/>
        </w:rPr>
      </w:pPr>
      <w:r w:rsidRPr="00316FFC">
        <w:rPr>
          <w:b/>
          <w:bCs/>
          <w:sz w:val="22"/>
          <w:szCs w:val="22"/>
        </w:rPr>
        <w:t>SP in the plenary meeting in B</w:t>
      </w:r>
      <w:r w:rsidRPr="00316FFC">
        <w:rPr>
          <w:rFonts w:hint="eastAsia"/>
          <w:b/>
          <w:bCs/>
          <w:sz w:val="22"/>
          <w:szCs w:val="22"/>
        </w:rPr>
        <w:t>an</w:t>
      </w:r>
      <w:r w:rsidRPr="00316FFC">
        <w:rPr>
          <w:b/>
          <w:bCs/>
          <w:sz w:val="22"/>
          <w:szCs w:val="22"/>
        </w:rPr>
        <w:t>gkok:</w:t>
      </w:r>
    </w:p>
    <w:p w14:paraId="34E320E9" w14:textId="77777777" w:rsidR="00316FFC" w:rsidRPr="00316FFC" w:rsidRDefault="00316FFC" w:rsidP="00316FFC">
      <w:pPr>
        <w:rPr>
          <w:b/>
          <w:bCs/>
          <w:sz w:val="22"/>
          <w:szCs w:val="22"/>
          <w:lang w:val="en-US"/>
        </w:rPr>
      </w:pPr>
      <w:r w:rsidRPr="00316FFC">
        <w:rPr>
          <w:b/>
          <w:bCs/>
          <w:sz w:val="22"/>
          <w:szCs w:val="22"/>
          <w:lang w:val="en-US"/>
        </w:rPr>
        <w:t>Do you support TGbh working on adding an additional mechanism to support identification prior to association (or at Association Request)?</w:t>
      </w:r>
    </w:p>
    <w:p w14:paraId="01B7F870" w14:textId="7F58E98D" w:rsidR="00316FFC" w:rsidRPr="00316FFC" w:rsidRDefault="00316FFC" w:rsidP="00316FFC">
      <w:pPr>
        <w:rPr>
          <w:b/>
          <w:bCs/>
          <w:sz w:val="22"/>
          <w:szCs w:val="22"/>
          <w:lang w:val="en-US"/>
        </w:rPr>
      </w:pPr>
      <w:r w:rsidRPr="00316FFC">
        <w:rPr>
          <w:b/>
          <w:bCs/>
          <w:sz w:val="22"/>
          <w:szCs w:val="22"/>
          <w:lang w:val="en-US"/>
        </w:rPr>
        <w:t>Y: 17</w:t>
      </w:r>
      <w:r>
        <w:rPr>
          <w:b/>
          <w:bCs/>
          <w:sz w:val="22"/>
          <w:szCs w:val="22"/>
          <w:lang w:val="en-US"/>
        </w:rPr>
        <w:t xml:space="preserve"> </w:t>
      </w:r>
      <w:r w:rsidRPr="00316FFC">
        <w:rPr>
          <w:b/>
          <w:bCs/>
          <w:sz w:val="22"/>
          <w:szCs w:val="22"/>
          <w:lang w:val="en-US"/>
        </w:rPr>
        <w:t>N: 4</w:t>
      </w:r>
      <w:r>
        <w:rPr>
          <w:b/>
          <w:bCs/>
          <w:sz w:val="22"/>
          <w:szCs w:val="22"/>
          <w:lang w:val="en-US"/>
        </w:rPr>
        <w:t xml:space="preserve"> </w:t>
      </w:r>
      <w:r w:rsidRPr="00316FFC">
        <w:rPr>
          <w:b/>
          <w:bCs/>
          <w:sz w:val="22"/>
          <w:szCs w:val="22"/>
          <w:lang w:val="en-US"/>
        </w:rPr>
        <w:t>Abs: 7</w:t>
      </w:r>
    </w:p>
    <w:p w14:paraId="48CBCFBC" w14:textId="77777777" w:rsidR="00316FFC" w:rsidRPr="00316FFC" w:rsidRDefault="00316FFC" w:rsidP="00316FFC">
      <w:pPr>
        <w:rPr>
          <w:b/>
          <w:bCs/>
          <w:sz w:val="22"/>
          <w:szCs w:val="22"/>
        </w:rPr>
      </w:pPr>
    </w:p>
    <w:p w14:paraId="7E79EA89" w14:textId="3E71A299" w:rsidR="003E1999" w:rsidRPr="00316FFC" w:rsidRDefault="003E1999" w:rsidP="009D0AAF">
      <w:pPr>
        <w:rPr>
          <w:sz w:val="22"/>
          <w:szCs w:val="22"/>
        </w:rPr>
      </w:pPr>
    </w:p>
    <w:p w14:paraId="2C37CCD0" w14:textId="6AD154D8" w:rsidR="00AA71B8" w:rsidRPr="00316FFC" w:rsidRDefault="0030146F" w:rsidP="009D0AAF">
      <w:pPr>
        <w:rPr>
          <w:b/>
          <w:bCs/>
          <w:sz w:val="22"/>
          <w:szCs w:val="22"/>
        </w:rPr>
      </w:pPr>
      <w:r w:rsidRPr="00316FFC">
        <w:rPr>
          <w:b/>
          <w:bCs/>
          <w:sz w:val="22"/>
          <w:szCs w:val="22"/>
        </w:rPr>
        <w:lastRenderedPageBreak/>
        <w:t xml:space="preserve">However, we still can have MAAD scheme(network controlled solution) to cover the pre-association use cases. This PDT provide </w:t>
      </w:r>
      <w:ins w:id="250" w:author="Zhijie Yang (NSB)" w:date="2022-12-09T12:46:00Z">
        <w:r w:rsidR="00316FFC">
          <w:rPr>
            <w:b/>
            <w:bCs/>
            <w:sz w:val="22"/>
            <w:szCs w:val="22"/>
          </w:rPr>
          <w:t>three</w:t>
        </w:r>
        <w:r w:rsidR="00316FFC" w:rsidRPr="00316FFC">
          <w:rPr>
            <w:b/>
            <w:bCs/>
            <w:sz w:val="22"/>
            <w:szCs w:val="22"/>
          </w:rPr>
          <w:t xml:space="preserve"> </w:t>
        </w:r>
      </w:ins>
      <w:r w:rsidRPr="00316FFC">
        <w:rPr>
          <w:b/>
          <w:bCs/>
          <w:sz w:val="22"/>
          <w:szCs w:val="22"/>
        </w:rPr>
        <w:t>options:</w:t>
      </w:r>
    </w:p>
    <w:p w14:paraId="602283BD" w14:textId="4CA5F22E" w:rsidR="0030146F" w:rsidRPr="004B7EA9" w:rsidRDefault="0030146F" w:rsidP="009D0AAF">
      <w:pPr>
        <w:rPr>
          <w:ins w:id="251" w:author="Yang, Zhijie (NSB - CN/Shanghai)" w:date="2022-11-12T21:03:00Z"/>
          <w:b/>
          <w:bCs/>
          <w:sz w:val="22"/>
          <w:szCs w:val="22"/>
        </w:rPr>
      </w:pPr>
      <w:r w:rsidRPr="004B7EA9">
        <w:rPr>
          <w:b/>
          <w:bCs/>
          <w:sz w:val="22"/>
          <w:szCs w:val="22"/>
        </w:rPr>
        <w:t>Opt1: RRCM</w:t>
      </w:r>
      <w:r w:rsidR="008C09D7" w:rsidRPr="004B7EA9">
        <w:rPr>
          <w:b/>
          <w:bCs/>
          <w:sz w:val="22"/>
          <w:szCs w:val="22"/>
        </w:rPr>
        <w:t xml:space="preserve"> only </w:t>
      </w:r>
    </w:p>
    <w:p w14:paraId="1548AA80" w14:textId="03FD05BA" w:rsidR="0026509C" w:rsidRPr="00316FFC" w:rsidDel="0026509C" w:rsidRDefault="0026509C" w:rsidP="009D0AAF">
      <w:pPr>
        <w:rPr>
          <w:del w:id="252" w:author="Yang, Zhijie (NSB - CN/Shanghai)" w:date="2022-11-12T21:03:00Z"/>
          <w:rFonts w:eastAsia="宋体"/>
          <w:b/>
          <w:bCs/>
          <w:sz w:val="22"/>
          <w:szCs w:val="22"/>
          <w:lang w:eastAsia="zh-CN"/>
          <w:rPrChange w:id="253" w:author="Zhijie Yang (NSB)" w:date="2022-12-08T16:51:00Z">
            <w:rPr>
              <w:del w:id="254" w:author="Yang, Zhijie (NSB - CN/Shanghai)" w:date="2022-11-12T21:03:00Z"/>
              <w:b/>
              <w:bCs/>
              <w:sz w:val="22"/>
              <w:szCs w:val="24"/>
            </w:rPr>
          </w:rPrChange>
        </w:rPr>
      </w:pPr>
      <w:ins w:id="255" w:author="Yang, Zhijie (NSB - CN/Shanghai)" w:date="2022-11-12T21:03:00Z">
        <w:r w:rsidRPr="004B7EA9">
          <w:rPr>
            <w:b/>
            <w:bCs/>
            <w:sz w:val="22"/>
            <w:szCs w:val="22"/>
          </w:rPr>
          <w:t>Opt2: e-RRCM only</w:t>
        </w:r>
      </w:ins>
    </w:p>
    <w:p w14:paraId="55E1FDA8" w14:textId="77777777" w:rsidR="0030146F" w:rsidRPr="004B7EA9" w:rsidRDefault="0030146F" w:rsidP="009D0AAF">
      <w:pPr>
        <w:rPr>
          <w:b/>
          <w:bCs/>
          <w:sz w:val="22"/>
          <w:szCs w:val="22"/>
        </w:rPr>
      </w:pPr>
    </w:p>
    <w:p w14:paraId="64149FA5" w14:textId="1CD169D1" w:rsidR="0030146F" w:rsidRPr="00CC33D2" w:rsidRDefault="0030146F" w:rsidP="009D0AAF">
      <w:pPr>
        <w:rPr>
          <w:b/>
          <w:bCs/>
          <w:sz w:val="22"/>
          <w:szCs w:val="22"/>
        </w:rPr>
      </w:pPr>
      <w:r w:rsidRPr="009D196B">
        <w:rPr>
          <w:b/>
          <w:bCs/>
          <w:sz w:val="22"/>
          <w:szCs w:val="22"/>
        </w:rPr>
        <w:t>Opt</w:t>
      </w:r>
      <w:ins w:id="256" w:author="Yang, Zhijie (NSB - CN/Shanghai)" w:date="2022-11-12T21:03:00Z">
        <w:r w:rsidR="0026509C" w:rsidRPr="009D196B">
          <w:rPr>
            <w:b/>
            <w:bCs/>
            <w:sz w:val="22"/>
            <w:szCs w:val="22"/>
          </w:rPr>
          <w:t>3</w:t>
        </w:r>
      </w:ins>
      <w:del w:id="257" w:author="Yang, Zhijie (NSB - CN/Shanghai)" w:date="2022-11-12T21:03:00Z">
        <w:r w:rsidRPr="00CC33D2" w:rsidDel="0026509C">
          <w:rPr>
            <w:b/>
            <w:bCs/>
            <w:sz w:val="22"/>
            <w:szCs w:val="22"/>
          </w:rPr>
          <w:delText>2</w:delText>
        </w:r>
      </w:del>
      <w:r w:rsidRPr="00CC33D2">
        <w:rPr>
          <w:b/>
          <w:bCs/>
          <w:sz w:val="22"/>
          <w:szCs w:val="22"/>
        </w:rPr>
        <w:t>: RRCM+MAAD.</w:t>
      </w:r>
    </w:p>
    <w:p w14:paraId="205102C5" w14:textId="5EE40F83" w:rsidR="006604B8" w:rsidRPr="002C45A4" w:rsidRDefault="006604B8" w:rsidP="009D0AAF">
      <w:pPr>
        <w:rPr>
          <w:b/>
          <w:bCs/>
          <w:sz w:val="22"/>
          <w:szCs w:val="22"/>
        </w:rPr>
      </w:pPr>
    </w:p>
    <w:p w14:paraId="01D99FF2" w14:textId="06F432C3" w:rsidR="006604B8" w:rsidRDefault="004B7EA9" w:rsidP="009D0AAF">
      <w:pPr>
        <w:rPr>
          <w:b/>
          <w:bCs/>
          <w:sz w:val="22"/>
          <w:szCs w:val="22"/>
        </w:rPr>
      </w:pPr>
      <w:r>
        <w:rPr>
          <w:b/>
          <w:bCs/>
          <w:sz w:val="22"/>
          <w:szCs w:val="22"/>
        </w:rPr>
        <w:t>The merit of e-RRCM</w:t>
      </w:r>
    </w:p>
    <w:p w14:paraId="66B18E20" w14:textId="59ECB1BA" w:rsidR="004B7EA9" w:rsidRDefault="004B7EA9" w:rsidP="009D0AAF">
      <w:pPr>
        <w:rPr>
          <w:iCs/>
          <w:sz w:val="22"/>
          <w:szCs w:val="22"/>
        </w:rPr>
      </w:pPr>
      <w:r w:rsidRPr="004B7EA9">
        <w:rPr>
          <w:iCs/>
          <w:sz w:val="22"/>
          <w:szCs w:val="22"/>
        </w:rPr>
        <w:t>1)</w:t>
      </w:r>
      <w:r>
        <w:rPr>
          <w:iCs/>
          <w:sz w:val="22"/>
          <w:szCs w:val="22"/>
        </w:rPr>
        <w:t>the generated RMA is used as index to map the pairwise key, RMA is never the identifier.</w:t>
      </w:r>
    </w:p>
    <w:p w14:paraId="686B220E" w14:textId="547BD399" w:rsidR="004B7EA9" w:rsidRDefault="004B7EA9" w:rsidP="009D0AAF">
      <w:pPr>
        <w:rPr>
          <w:iCs/>
          <w:sz w:val="22"/>
          <w:szCs w:val="22"/>
        </w:rPr>
      </w:pPr>
      <w:r>
        <w:rPr>
          <w:iCs/>
          <w:sz w:val="22"/>
          <w:szCs w:val="22"/>
        </w:rPr>
        <w:t>2)address trackable issue based on the RMAs</w:t>
      </w:r>
    </w:p>
    <w:p w14:paraId="614C1A49" w14:textId="6782C3FE" w:rsidR="004B7EA9" w:rsidRDefault="004B7EA9" w:rsidP="009D0AAF">
      <w:pPr>
        <w:rPr>
          <w:iCs/>
          <w:sz w:val="22"/>
          <w:szCs w:val="22"/>
        </w:rPr>
      </w:pPr>
      <w:r>
        <w:rPr>
          <w:iCs/>
          <w:sz w:val="22"/>
          <w:szCs w:val="22"/>
        </w:rPr>
        <w:t>3)Mutual identification following the recommended direction in DPP.</w:t>
      </w:r>
    </w:p>
    <w:p w14:paraId="69DC75A9" w14:textId="2CA307D7" w:rsidR="004B7EA9" w:rsidRDefault="004B7EA9" w:rsidP="009D0AAF">
      <w:pPr>
        <w:rPr>
          <w:iCs/>
          <w:sz w:val="22"/>
          <w:szCs w:val="22"/>
        </w:rPr>
      </w:pPr>
      <w:r>
        <w:rPr>
          <w:iCs/>
          <w:sz w:val="22"/>
          <w:szCs w:val="22"/>
        </w:rPr>
        <w:t>4) void DOS (Denial of Service) attack.</w:t>
      </w:r>
    </w:p>
    <w:p w14:paraId="3D749AEC" w14:textId="4C222302" w:rsidR="004B7EA9" w:rsidRDefault="004B7EA9" w:rsidP="009D0AAF">
      <w:pPr>
        <w:rPr>
          <w:iCs/>
          <w:sz w:val="22"/>
          <w:szCs w:val="22"/>
        </w:rPr>
      </w:pPr>
      <w:r>
        <w:rPr>
          <w:iCs/>
          <w:sz w:val="22"/>
          <w:szCs w:val="22"/>
        </w:rPr>
        <w:t>5) fast search the pairwise key, MIC only calculate on time.</w:t>
      </w:r>
    </w:p>
    <w:p w14:paraId="0B9C5AA8" w14:textId="7B2BEA18" w:rsidR="004B7EA9" w:rsidRPr="004B7EA9" w:rsidRDefault="004B7EA9" w:rsidP="009D0AAF">
      <w:pPr>
        <w:rPr>
          <w:iCs/>
          <w:sz w:val="22"/>
          <w:szCs w:val="22"/>
        </w:rPr>
      </w:pPr>
      <w:r>
        <w:rPr>
          <w:iCs/>
          <w:sz w:val="22"/>
          <w:szCs w:val="22"/>
        </w:rPr>
        <w:t xml:space="preserve">6) address the </w:t>
      </w:r>
      <w:proofErr w:type="spellStart"/>
      <w:r>
        <w:rPr>
          <w:iCs/>
          <w:sz w:val="22"/>
          <w:szCs w:val="22"/>
        </w:rPr>
        <w:t>identifiter</w:t>
      </w:r>
      <w:proofErr w:type="spellEnd"/>
      <w:r>
        <w:rPr>
          <w:iCs/>
          <w:sz w:val="22"/>
          <w:szCs w:val="22"/>
        </w:rPr>
        <w:t xml:space="preserve"> copy issue, replay attack, spoof AP issue.</w:t>
      </w:r>
    </w:p>
    <w:p w14:paraId="7F6BC486" w14:textId="2877A698" w:rsidR="006604B8" w:rsidRPr="004B7EA9" w:rsidRDefault="006604B8" w:rsidP="009D0AAF">
      <w:pPr>
        <w:rPr>
          <w:b/>
          <w:bCs/>
          <w:sz w:val="22"/>
          <w:szCs w:val="22"/>
        </w:rPr>
      </w:pPr>
    </w:p>
    <w:p w14:paraId="113ED4FC" w14:textId="327D9121" w:rsidR="0030146F" w:rsidRPr="009D196B" w:rsidRDefault="0030146F" w:rsidP="009D0AAF">
      <w:pPr>
        <w:rPr>
          <w:b/>
          <w:bCs/>
          <w:sz w:val="22"/>
          <w:szCs w:val="22"/>
        </w:rPr>
      </w:pPr>
    </w:p>
    <w:p w14:paraId="163560B4" w14:textId="77777777" w:rsidR="0030146F" w:rsidRPr="00CC33D2" w:rsidRDefault="0030146F" w:rsidP="009D0AAF">
      <w:pPr>
        <w:rPr>
          <w:b/>
          <w:bCs/>
          <w:sz w:val="22"/>
          <w:szCs w:val="22"/>
        </w:rPr>
      </w:pPr>
    </w:p>
    <w:p w14:paraId="323A945D" w14:textId="71EF7C54" w:rsidR="00AA71B8" w:rsidRPr="001D6E1C" w:rsidRDefault="00AA71B8" w:rsidP="00AA71B8">
      <w:pPr>
        <w:pStyle w:val="Heading1"/>
        <w:rPr>
          <w:rFonts w:ascii="Times New Roman" w:hAnsi="Times New Roman"/>
          <w:sz w:val="22"/>
          <w:szCs w:val="22"/>
          <w:rPrChange w:id="258" w:author="Zhijie Yang (NSB)" w:date="2022-12-08T16:51:00Z">
            <w:rPr>
              <w:rFonts w:ascii="Times New Roman" w:hAnsi="Times New Roman"/>
              <w:sz w:val="24"/>
              <w:szCs w:val="24"/>
            </w:rPr>
          </w:rPrChange>
        </w:rPr>
      </w:pPr>
      <w:r w:rsidRPr="001D6E1C">
        <w:rPr>
          <w:rFonts w:ascii="Times New Roman" w:hAnsi="Times New Roman"/>
          <w:sz w:val="22"/>
          <w:szCs w:val="22"/>
          <w:rPrChange w:id="259" w:author="Zhijie Yang (NSB)" w:date="2022-12-08T16:51:00Z">
            <w:rPr>
              <w:rFonts w:ascii="Times New Roman" w:hAnsi="Times New Roman"/>
              <w:sz w:val="28"/>
              <w:szCs w:val="28"/>
            </w:rPr>
          </w:rPrChange>
        </w:rPr>
        <w:t>Proposed text</w:t>
      </w:r>
      <w:r w:rsidR="009A6800" w:rsidRPr="001D6E1C">
        <w:rPr>
          <w:rFonts w:ascii="Times New Roman" w:hAnsi="Times New Roman"/>
          <w:sz w:val="22"/>
          <w:szCs w:val="22"/>
          <w:rPrChange w:id="260" w:author="Zhijie Yang (NSB)" w:date="2022-12-08T16:51:00Z">
            <w:rPr>
              <w:rFonts w:ascii="Times New Roman" w:hAnsi="Times New Roman"/>
              <w:sz w:val="28"/>
              <w:szCs w:val="28"/>
            </w:rPr>
          </w:rPrChange>
        </w:rPr>
        <w:t xml:space="preserve"> change</w:t>
      </w:r>
      <w:r w:rsidR="0030146F" w:rsidRPr="001D6E1C">
        <w:rPr>
          <w:rFonts w:ascii="Times New Roman" w:hAnsi="Times New Roman"/>
          <w:sz w:val="22"/>
          <w:szCs w:val="22"/>
          <w:rPrChange w:id="261" w:author="Zhijie Yang (NSB)" w:date="2022-12-08T16:51:00Z">
            <w:rPr>
              <w:rFonts w:ascii="Times New Roman" w:hAnsi="Times New Roman"/>
              <w:sz w:val="28"/>
              <w:szCs w:val="28"/>
            </w:rPr>
          </w:rPrChange>
        </w:rPr>
        <w:t>(Opt1:RRCM)</w:t>
      </w:r>
      <w:r w:rsidRPr="001D6E1C">
        <w:rPr>
          <w:sz w:val="22"/>
          <w:szCs w:val="22"/>
          <w:rPrChange w:id="262" w:author="Zhijie Yang (NSB)" w:date="2022-12-08T16:51:00Z">
            <w:rPr/>
          </w:rPrChange>
        </w:rPr>
        <w:br/>
      </w:r>
    </w:p>
    <w:p w14:paraId="0C5A732E" w14:textId="77777777" w:rsidR="00AA71B8" w:rsidRPr="001D6E1C" w:rsidRDefault="00AA71B8" w:rsidP="00AA71B8">
      <w:pPr>
        <w:rPr>
          <w:sz w:val="22"/>
          <w:szCs w:val="22"/>
          <w:rPrChange w:id="263" w:author="Zhijie Yang (NSB)" w:date="2022-12-08T16:51:00Z">
            <w:rPr/>
          </w:rPrChange>
        </w:rPr>
      </w:pPr>
    </w:p>
    <w:p w14:paraId="05015274" w14:textId="77777777" w:rsidR="00AA71B8" w:rsidRPr="001D6E1C" w:rsidRDefault="00AA71B8" w:rsidP="00AA71B8">
      <w:pPr>
        <w:rPr>
          <w:b/>
          <w:bCs/>
          <w:i/>
          <w:color w:val="FF0000"/>
          <w:sz w:val="22"/>
          <w:szCs w:val="22"/>
          <w:rPrChange w:id="264" w:author="Zhijie Yang (NSB)" w:date="2022-12-08T16:51:00Z">
            <w:rPr>
              <w:b/>
              <w:bCs/>
              <w:i/>
              <w:color w:val="FF0000"/>
            </w:rPr>
          </w:rPrChange>
        </w:rPr>
      </w:pPr>
      <w:r w:rsidRPr="001D6E1C">
        <w:rPr>
          <w:b/>
          <w:bCs/>
          <w:i/>
          <w:color w:val="FF0000"/>
          <w:sz w:val="22"/>
          <w:szCs w:val="22"/>
          <w:rPrChange w:id="265" w:author="Zhijie Yang (NSB)" w:date="2022-12-08T16:51:00Z">
            <w:rPr>
              <w:b/>
              <w:bCs/>
              <w:i/>
              <w:color w:val="FF0000"/>
            </w:rPr>
          </w:rPrChange>
        </w:rPr>
        <w:t>1) Add following definition to 3.2</w:t>
      </w:r>
    </w:p>
    <w:p w14:paraId="1EC4DC19" w14:textId="77777777" w:rsidR="00AA71B8" w:rsidRPr="001D6E1C" w:rsidRDefault="00AA71B8" w:rsidP="00AA71B8">
      <w:pPr>
        <w:rPr>
          <w:i/>
          <w:sz w:val="22"/>
          <w:szCs w:val="22"/>
          <w:rPrChange w:id="266" w:author="Zhijie Yang (NSB)" w:date="2022-12-08T16:51:00Z">
            <w:rPr>
              <w:i/>
            </w:rPr>
          </w:rPrChange>
        </w:rPr>
      </w:pPr>
    </w:p>
    <w:p w14:paraId="013C6827" w14:textId="77777777" w:rsidR="00AA71B8" w:rsidRPr="001D6E1C" w:rsidRDefault="00AA71B8" w:rsidP="00AA71B8">
      <w:pPr>
        <w:rPr>
          <w:iCs/>
          <w:sz w:val="22"/>
          <w:szCs w:val="22"/>
          <w:rPrChange w:id="267" w:author="Zhijie Yang (NSB)" w:date="2022-12-08T16:51:00Z">
            <w:rPr>
              <w:iCs/>
            </w:rPr>
          </w:rPrChange>
        </w:rPr>
      </w:pPr>
      <w:r w:rsidRPr="001D6E1C">
        <w:rPr>
          <w:b/>
          <w:bCs/>
          <w:iCs/>
          <w:sz w:val="22"/>
          <w:szCs w:val="22"/>
          <w:u w:val="single"/>
          <w:rPrChange w:id="268" w:author="Zhijie Yang (NSB)" w:date="2022-12-08T16:51:00Z">
            <w:rPr>
              <w:b/>
              <w:bCs/>
              <w:iCs/>
              <w:u w:val="single"/>
            </w:rPr>
          </w:rPrChange>
        </w:rPr>
        <w:t>R</w:t>
      </w:r>
      <w:r w:rsidRPr="001D6E1C">
        <w:rPr>
          <w:b/>
          <w:bCs/>
          <w:iCs/>
          <w:sz w:val="22"/>
          <w:szCs w:val="22"/>
          <w:rPrChange w:id="269" w:author="Zhijie Yang (NSB)" w:date="2022-12-08T16:51:00Z">
            <w:rPr>
              <w:b/>
              <w:bCs/>
              <w:iCs/>
            </w:rPr>
          </w:rPrChange>
        </w:rPr>
        <w:t xml:space="preserve">ule-based </w:t>
      </w:r>
      <w:r w:rsidRPr="001D6E1C">
        <w:rPr>
          <w:b/>
          <w:bCs/>
          <w:iCs/>
          <w:sz w:val="22"/>
          <w:szCs w:val="22"/>
          <w:u w:val="single"/>
          <w:rPrChange w:id="270" w:author="Zhijie Yang (NSB)" w:date="2022-12-08T16:51:00Z">
            <w:rPr>
              <w:b/>
              <w:bCs/>
              <w:iCs/>
              <w:u w:val="single"/>
            </w:rPr>
          </w:rPrChange>
        </w:rPr>
        <w:t>R</w:t>
      </w:r>
      <w:r w:rsidRPr="001D6E1C">
        <w:rPr>
          <w:b/>
          <w:bCs/>
          <w:iCs/>
          <w:sz w:val="22"/>
          <w:szCs w:val="22"/>
          <w:rPrChange w:id="271" w:author="Zhijie Yang (NSB)" w:date="2022-12-08T16:51:00Z">
            <w:rPr>
              <w:b/>
              <w:bCs/>
              <w:iCs/>
            </w:rPr>
          </w:rPrChange>
        </w:rPr>
        <w:t xml:space="preserve">andom and </w:t>
      </w:r>
      <w:r w:rsidRPr="001D6E1C">
        <w:rPr>
          <w:b/>
          <w:bCs/>
          <w:iCs/>
          <w:sz w:val="22"/>
          <w:szCs w:val="22"/>
          <w:u w:val="single"/>
          <w:rPrChange w:id="272" w:author="Zhijie Yang (NSB)" w:date="2022-12-08T16:51:00Z">
            <w:rPr>
              <w:b/>
              <w:bCs/>
              <w:iCs/>
              <w:u w:val="single"/>
            </w:rPr>
          </w:rPrChange>
        </w:rPr>
        <w:t>C</w:t>
      </w:r>
      <w:r w:rsidRPr="001D6E1C">
        <w:rPr>
          <w:b/>
          <w:bCs/>
          <w:iCs/>
          <w:sz w:val="22"/>
          <w:szCs w:val="22"/>
          <w:rPrChange w:id="273" w:author="Zhijie Yang (NSB)" w:date="2022-12-08T16:51:00Z">
            <w:rPr>
              <w:b/>
              <w:bCs/>
              <w:iCs/>
            </w:rPr>
          </w:rPrChange>
        </w:rPr>
        <w:t xml:space="preserve">hanging </w:t>
      </w:r>
      <w:r w:rsidRPr="001D6E1C">
        <w:rPr>
          <w:b/>
          <w:bCs/>
          <w:iCs/>
          <w:sz w:val="22"/>
          <w:szCs w:val="22"/>
          <w:u w:val="single"/>
          <w:rPrChange w:id="274" w:author="Zhijie Yang (NSB)" w:date="2022-12-08T16:51:00Z">
            <w:rPr>
              <w:b/>
              <w:bCs/>
              <w:iCs/>
              <w:u w:val="single"/>
            </w:rPr>
          </w:rPrChange>
        </w:rPr>
        <w:t>M</w:t>
      </w:r>
      <w:r w:rsidRPr="001D6E1C">
        <w:rPr>
          <w:b/>
          <w:bCs/>
          <w:iCs/>
          <w:sz w:val="22"/>
          <w:szCs w:val="22"/>
          <w:rPrChange w:id="275" w:author="Zhijie Yang (NSB)" w:date="2022-12-08T16:51:00Z">
            <w:rPr>
              <w:b/>
              <w:bCs/>
              <w:iCs/>
            </w:rPr>
          </w:rPrChange>
        </w:rPr>
        <w:t>AC Address (RRCM):</w:t>
      </w:r>
      <w:r w:rsidRPr="001D6E1C">
        <w:rPr>
          <w:iCs/>
          <w:sz w:val="22"/>
          <w:szCs w:val="22"/>
          <w:rPrChange w:id="276" w:author="Zhijie Yang (NSB)" w:date="2022-12-08T16:51:00Z">
            <w:rPr>
              <w:iCs/>
            </w:rPr>
          </w:rPrChange>
        </w:rPr>
        <w:t xml:space="preserve"> A privacy enhancement mechanism for non-AP STA and AP to generate one or more Random Mac Addresses (RMA) for use by non-AP STA to prevent non-AP STA from being tracked (by third parties) and still allow the non-AP STA to be identified by the AP in subsequent message exchanges. “Rule-based” implies that the non-AP STA and AP apply the same procedures for generating RMA or RMA(s) locally at their sides.</w:t>
      </w:r>
    </w:p>
    <w:p w14:paraId="05745512" w14:textId="77777777" w:rsidR="00AA71B8" w:rsidRPr="001D6E1C" w:rsidRDefault="00AA71B8" w:rsidP="00AA71B8">
      <w:pPr>
        <w:rPr>
          <w:iCs/>
          <w:sz w:val="22"/>
          <w:szCs w:val="22"/>
          <w:rPrChange w:id="277" w:author="Zhijie Yang (NSB)" w:date="2022-12-08T16:51:00Z">
            <w:rPr>
              <w:iCs/>
            </w:rPr>
          </w:rPrChange>
        </w:rPr>
      </w:pPr>
    </w:p>
    <w:p w14:paraId="5AF05028" w14:textId="77777777" w:rsidR="00AA71B8" w:rsidRPr="001D6E1C" w:rsidRDefault="00AA71B8" w:rsidP="00AA71B8">
      <w:pPr>
        <w:rPr>
          <w:iCs/>
          <w:sz w:val="22"/>
          <w:szCs w:val="22"/>
          <w:rPrChange w:id="278" w:author="Zhijie Yang (NSB)" w:date="2022-12-08T16:51:00Z">
            <w:rPr>
              <w:iCs/>
            </w:rPr>
          </w:rPrChange>
        </w:rPr>
      </w:pPr>
      <w:r w:rsidRPr="001D6E1C">
        <w:rPr>
          <w:b/>
          <w:bCs/>
          <w:iCs/>
          <w:sz w:val="22"/>
          <w:szCs w:val="22"/>
          <w:rPrChange w:id="279" w:author="Zhijie Yang (NSB)" w:date="2022-12-08T16:51:00Z">
            <w:rPr>
              <w:b/>
              <w:bCs/>
              <w:iCs/>
            </w:rPr>
          </w:rPrChange>
        </w:rPr>
        <w:t>RMAK (</w:t>
      </w:r>
      <w:r w:rsidRPr="001D6E1C">
        <w:rPr>
          <w:b/>
          <w:bCs/>
          <w:iCs/>
          <w:sz w:val="22"/>
          <w:szCs w:val="22"/>
          <w:u w:val="single"/>
          <w:rPrChange w:id="280" w:author="Zhijie Yang (NSB)" w:date="2022-12-08T16:51:00Z">
            <w:rPr>
              <w:b/>
              <w:bCs/>
              <w:iCs/>
              <w:u w:val="single"/>
            </w:rPr>
          </w:rPrChange>
        </w:rPr>
        <w:t>RMA</w:t>
      </w:r>
      <w:r w:rsidRPr="001D6E1C">
        <w:rPr>
          <w:b/>
          <w:bCs/>
          <w:iCs/>
          <w:sz w:val="22"/>
          <w:szCs w:val="22"/>
          <w:rPrChange w:id="281" w:author="Zhijie Yang (NSB)" w:date="2022-12-08T16:51:00Z">
            <w:rPr>
              <w:b/>
              <w:bCs/>
              <w:iCs/>
            </w:rPr>
          </w:rPrChange>
        </w:rPr>
        <w:t xml:space="preserve"> </w:t>
      </w:r>
      <w:r w:rsidRPr="001D6E1C">
        <w:rPr>
          <w:b/>
          <w:bCs/>
          <w:iCs/>
          <w:sz w:val="22"/>
          <w:szCs w:val="22"/>
          <w:u w:val="single"/>
          <w:rPrChange w:id="282" w:author="Zhijie Yang (NSB)" w:date="2022-12-08T16:51:00Z">
            <w:rPr>
              <w:b/>
              <w:bCs/>
              <w:iCs/>
              <w:u w:val="single"/>
            </w:rPr>
          </w:rPrChange>
        </w:rPr>
        <w:t>K</w:t>
      </w:r>
      <w:r w:rsidRPr="001D6E1C">
        <w:rPr>
          <w:b/>
          <w:bCs/>
          <w:iCs/>
          <w:sz w:val="22"/>
          <w:szCs w:val="22"/>
          <w:rPrChange w:id="283" w:author="Zhijie Yang (NSB)" w:date="2022-12-08T16:51:00Z">
            <w:rPr>
              <w:b/>
              <w:bCs/>
              <w:iCs/>
            </w:rPr>
          </w:rPrChange>
        </w:rPr>
        <w:t xml:space="preserve">ey): </w:t>
      </w:r>
      <w:r w:rsidRPr="001D6E1C">
        <w:rPr>
          <w:iCs/>
          <w:sz w:val="22"/>
          <w:szCs w:val="22"/>
          <w:rPrChange w:id="284" w:author="Zhijie Yang (NSB)" w:date="2022-12-08T16:51:00Z">
            <w:rPr>
              <w:iCs/>
            </w:rPr>
          </w:rPrChange>
        </w:rPr>
        <w:t>RMAK is the key that is used to generate one or more Random Mac Addresses (RMA) for RRCM procedure.</w:t>
      </w:r>
    </w:p>
    <w:p w14:paraId="503FF1D8" w14:textId="79F7B802" w:rsidR="00AA71B8" w:rsidRPr="001D6E1C" w:rsidRDefault="00AA71B8" w:rsidP="00AA71B8">
      <w:pPr>
        <w:rPr>
          <w:b/>
          <w:bCs/>
          <w:i/>
          <w:color w:val="FF0000"/>
          <w:sz w:val="22"/>
          <w:szCs w:val="22"/>
          <w:rPrChange w:id="285" w:author="Zhijie Yang (NSB)" w:date="2022-12-08T16:51:00Z">
            <w:rPr>
              <w:b/>
              <w:bCs/>
              <w:i/>
              <w:color w:val="FF0000"/>
            </w:rPr>
          </w:rPrChange>
        </w:rPr>
      </w:pPr>
      <w:r w:rsidRPr="001D6E1C">
        <w:rPr>
          <w:i/>
          <w:sz w:val="22"/>
          <w:szCs w:val="22"/>
          <w:rPrChange w:id="286" w:author="Zhijie Yang (NSB)" w:date="2022-12-08T16:51:00Z">
            <w:rPr>
              <w:i/>
            </w:rPr>
          </w:rPrChange>
        </w:rPr>
        <w:br/>
      </w:r>
      <w:r w:rsidRPr="001D6E1C">
        <w:rPr>
          <w:b/>
          <w:bCs/>
          <w:i/>
          <w:color w:val="FF0000"/>
          <w:sz w:val="22"/>
          <w:szCs w:val="22"/>
          <w:rPrChange w:id="287" w:author="Zhijie Yang (NSB)" w:date="2022-12-08T16:51:00Z">
            <w:rPr>
              <w:b/>
              <w:bCs/>
              <w:i/>
              <w:color w:val="FF0000"/>
            </w:rPr>
          </w:rPrChange>
        </w:rPr>
        <w:t>2) Add a new capability information to Table 9-</w:t>
      </w:r>
      <w:r w:rsidR="00BA3E09" w:rsidRPr="001D6E1C">
        <w:rPr>
          <w:b/>
          <w:bCs/>
          <w:i/>
          <w:color w:val="FF0000"/>
          <w:sz w:val="22"/>
          <w:szCs w:val="22"/>
          <w:rPrChange w:id="288" w:author="Zhijie Yang (NSB)" w:date="2022-12-08T16:51:00Z">
            <w:rPr>
              <w:b/>
              <w:bCs/>
              <w:i/>
              <w:color w:val="FF0000"/>
            </w:rPr>
          </w:rPrChange>
        </w:rPr>
        <w:t>363</w:t>
      </w:r>
      <w:r w:rsidRPr="001D6E1C">
        <w:rPr>
          <w:b/>
          <w:bCs/>
          <w:i/>
          <w:color w:val="FF0000"/>
          <w:sz w:val="22"/>
          <w:szCs w:val="22"/>
          <w:rPrChange w:id="289" w:author="Zhijie Yang (NSB)" w:date="2022-12-08T16:51:00Z">
            <w:rPr>
              <w:b/>
              <w:bCs/>
              <w:i/>
              <w:color w:val="FF0000"/>
            </w:rPr>
          </w:rPrChange>
        </w:rPr>
        <w:t xml:space="preserve"> Extended Capabilities field</w:t>
      </w:r>
    </w:p>
    <w:p w14:paraId="402DC7DB" w14:textId="77777777" w:rsidR="00AA71B8" w:rsidRPr="001D6E1C" w:rsidRDefault="00AA71B8" w:rsidP="00AA71B8">
      <w:pPr>
        <w:rPr>
          <w:i/>
          <w:sz w:val="22"/>
          <w:szCs w:val="22"/>
          <w:rPrChange w:id="290" w:author="Zhijie Yang (NSB)" w:date="2022-12-08T16:51:00Z">
            <w:rPr>
              <w:i/>
            </w:rPr>
          </w:rPrChange>
        </w:rPr>
      </w:pPr>
    </w:p>
    <w:tbl>
      <w:tblPr>
        <w:tblStyle w:val="TableGrid"/>
        <w:tblW w:w="0" w:type="auto"/>
        <w:tblLook w:val="04A0" w:firstRow="1" w:lastRow="0" w:firstColumn="1" w:lastColumn="0" w:noHBand="0" w:noVBand="1"/>
      </w:tblPr>
      <w:tblGrid>
        <w:gridCol w:w="1385"/>
        <w:gridCol w:w="2646"/>
        <w:gridCol w:w="5379"/>
      </w:tblGrid>
      <w:tr w:rsidR="00AA71B8" w:rsidRPr="001D6E1C" w14:paraId="0AD1C7BE" w14:textId="77777777" w:rsidTr="003E1999">
        <w:tc>
          <w:tcPr>
            <w:tcW w:w="1435" w:type="dxa"/>
            <w:tcBorders>
              <w:top w:val="single" w:sz="4" w:space="0" w:color="auto"/>
              <w:left w:val="single" w:sz="4" w:space="0" w:color="auto"/>
              <w:bottom w:val="single" w:sz="4" w:space="0" w:color="auto"/>
              <w:right w:val="single" w:sz="4" w:space="0" w:color="auto"/>
            </w:tcBorders>
            <w:hideMark/>
          </w:tcPr>
          <w:p w14:paraId="3758F4FA" w14:textId="77777777" w:rsidR="00AA71B8" w:rsidRPr="001D6E1C" w:rsidRDefault="00AA71B8" w:rsidP="003E1999">
            <w:pPr>
              <w:jc w:val="center"/>
              <w:rPr>
                <w:b/>
                <w:sz w:val="22"/>
                <w:szCs w:val="22"/>
                <w:rPrChange w:id="291" w:author="Zhijie Yang (NSB)" w:date="2022-12-08T16:51:00Z">
                  <w:rPr>
                    <w:b/>
                  </w:rPr>
                </w:rPrChange>
              </w:rPr>
            </w:pPr>
            <w:r w:rsidRPr="001D6E1C">
              <w:rPr>
                <w:b/>
                <w:sz w:val="22"/>
                <w:szCs w:val="22"/>
                <w:rPrChange w:id="292" w:author="Zhijie Yang (NSB)" w:date="2022-12-08T16:51:00Z">
                  <w:rPr>
                    <w:b/>
                  </w:rPr>
                </w:rPrChange>
              </w:rPr>
              <w:t>Bit</w:t>
            </w:r>
          </w:p>
        </w:tc>
        <w:tc>
          <w:tcPr>
            <w:tcW w:w="2790" w:type="dxa"/>
            <w:tcBorders>
              <w:top w:val="single" w:sz="4" w:space="0" w:color="auto"/>
              <w:left w:val="single" w:sz="4" w:space="0" w:color="auto"/>
              <w:bottom w:val="single" w:sz="4" w:space="0" w:color="auto"/>
              <w:right w:val="single" w:sz="4" w:space="0" w:color="auto"/>
            </w:tcBorders>
            <w:hideMark/>
          </w:tcPr>
          <w:p w14:paraId="6ABADB2E" w14:textId="77777777" w:rsidR="00AA71B8" w:rsidRPr="001D6E1C" w:rsidRDefault="00AA71B8" w:rsidP="003E1999">
            <w:pPr>
              <w:jc w:val="center"/>
              <w:rPr>
                <w:b/>
                <w:sz w:val="22"/>
                <w:szCs w:val="22"/>
                <w:rPrChange w:id="293" w:author="Zhijie Yang (NSB)" w:date="2022-12-08T16:51:00Z">
                  <w:rPr>
                    <w:b/>
                  </w:rPr>
                </w:rPrChange>
              </w:rPr>
            </w:pPr>
            <w:r w:rsidRPr="001D6E1C">
              <w:rPr>
                <w:b/>
                <w:sz w:val="22"/>
                <w:szCs w:val="22"/>
                <w:rPrChange w:id="294" w:author="Zhijie Yang (NSB)" w:date="2022-12-08T16:51:00Z">
                  <w:rPr>
                    <w:b/>
                  </w:rPr>
                </w:rPrChange>
              </w:rPr>
              <w:t>Information</w:t>
            </w:r>
          </w:p>
        </w:tc>
        <w:tc>
          <w:tcPr>
            <w:tcW w:w="5851" w:type="dxa"/>
            <w:tcBorders>
              <w:top w:val="single" w:sz="4" w:space="0" w:color="auto"/>
              <w:left w:val="single" w:sz="4" w:space="0" w:color="auto"/>
              <w:bottom w:val="single" w:sz="4" w:space="0" w:color="auto"/>
              <w:right w:val="single" w:sz="4" w:space="0" w:color="auto"/>
            </w:tcBorders>
            <w:hideMark/>
          </w:tcPr>
          <w:p w14:paraId="1D77750A" w14:textId="77777777" w:rsidR="00AA71B8" w:rsidRPr="001D6E1C" w:rsidRDefault="00AA71B8" w:rsidP="003E1999">
            <w:pPr>
              <w:jc w:val="center"/>
              <w:rPr>
                <w:b/>
                <w:sz w:val="22"/>
                <w:szCs w:val="22"/>
                <w:rPrChange w:id="295" w:author="Zhijie Yang (NSB)" w:date="2022-12-08T16:51:00Z">
                  <w:rPr>
                    <w:b/>
                  </w:rPr>
                </w:rPrChange>
              </w:rPr>
            </w:pPr>
            <w:r w:rsidRPr="001D6E1C">
              <w:rPr>
                <w:b/>
                <w:sz w:val="22"/>
                <w:szCs w:val="22"/>
                <w:rPrChange w:id="296" w:author="Zhijie Yang (NSB)" w:date="2022-12-08T16:51:00Z">
                  <w:rPr>
                    <w:b/>
                  </w:rPr>
                </w:rPrChange>
              </w:rPr>
              <w:t>Notes</w:t>
            </w:r>
          </w:p>
        </w:tc>
      </w:tr>
      <w:tr w:rsidR="00BA3E09" w:rsidRPr="001D6E1C" w14:paraId="5505C900" w14:textId="77777777" w:rsidTr="003E1999">
        <w:tc>
          <w:tcPr>
            <w:tcW w:w="1435" w:type="dxa"/>
            <w:tcBorders>
              <w:top w:val="single" w:sz="4" w:space="0" w:color="auto"/>
              <w:left w:val="single" w:sz="4" w:space="0" w:color="auto"/>
              <w:bottom w:val="single" w:sz="4" w:space="0" w:color="auto"/>
              <w:right w:val="single" w:sz="4" w:space="0" w:color="auto"/>
            </w:tcBorders>
          </w:tcPr>
          <w:p w14:paraId="0DF16E96" w14:textId="55766A58" w:rsidR="00BA3E09" w:rsidRPr="001D6E1C" w:rsidRDefault="00BA3E09" w:rsidP="003E1999">
            <w:pPr>
              <w:rPr>
                <w:sz w:val="22"/>
                <w:szCs w:val="22"/>
                <w:rPrChange w:id="297" w:author="Zhijie Yang (NSB)" w:date="2022-12-08T16:51:00Z">
                  <w:rPr/>
                </w:rPrChange>
              </w:rPr>
            </w:pPr>
            <w:r w:rsidRPr="001D6E1C">
              <w:rPr>
                <w:sz w:val="22"/>
                <w:szCs w:val="22"/>
                <w:rPrChange w:id="298" w:author="Zhijie Yang (NSB)" w:date="2022-12-08T16:51:00Z">
                  <w:rPr/>
                </w:rPrChange>
              </w:rPr>
              <w:t>&lt;ANA&gt;</w:t>
            </w:r>
          </w:p>
        </w:tc>
        <w:tc>
          <w:tcPr>
            <w:tcW w:w="2790" w:type="dxa"/>
            <w:tcBorders>
              <w:top w:val="single" w:sz="4" w:space="0" w:color="auto"/>
              <w:left w:val="single" w:sz="4" w:space="0" w:color="auto"/>
              <w:bottom w:val="single" w:sz="4" w:space="0" w:color="auto"/>
              <w:right w:val="single" w:sz="4" w:space="0" w:color="auto"/>
            </w:tcBorders>
          </w:tcPr>
          <w:p w14:paraId="022C2253" w14:textId="5A3212B9" w:rsidR="00BA3E09" w:rsidRPr="001D6E1C" w:rsidRDefault="00BA3E09" w:rsidP="003E1999">
            <w:pPr>
              <w:rPr>
                <w:sz w:val="22"/>
                <w:szCs w:val="22"/>
                <w:rPrChange w:id="299" w:author="Zhijie Yang (NSB)" w:date="2022-12-08T16:51:00Z">
                  <w:rPr/>
                </w:rPrChange>
              </w:rPr>
            </w:pPr>
            <w:r w:rsidRPr="001D6E1C">
              <w:rPr>
                <w:sz w:val="22"/>
                <w:szCs w:val="22"/>
                <w:rPrChange w:id="300" w:author="Zhijie Yang (NSB)" w:date="2022-12-08T16:51:00Z">
                  <w:rPr/>
                </w:rPrChange>
              </w:rPr>
              <w:t>Device ID Support</w:t>
            </w:r>
          </w:p>
        </w:tc>
        <w:tc>
          <w:tcPr>
            <w:tcW w:w="5851" w:type="dxa"/>
            <w:tcBorders>
              <w:top w:val="single" w:sz="4" w:space="0" w:color="auto"/>
              <w:left w:val="single" w:sz="4" w:space="0" w:color="auto"/>
              <w:bottom w:val="single" w:sz="4" w:space="0" w:color="auto"/>
              <w:right w:val="single" w:sz="4" w:space="0" w:color="auto"/>
            </w:tcBorders>
          </w:tcPr>
          <w:p w14:paraId="722D759C" w14:textId="5DCB96B4" w:rsidR="00BA3E09" w:rsidRPr="001D6E1C" w:rsidRDefault="00BA3E09" w:rsidP="003E1999">
            <w:pPr>
              <w:rPr>
                <w:sz w:val="22"/>
                <w:szCs w:val="22"/>
                <w:rPrChange w:id="301" w:author="Zhijie Yang (NSB)" w:date="2022-12-08T16:51:00Z">
                  <w:rPr/>
                </w:rPrChange>
              </w:rPr>
            </w:pPr>
            <w:r w:rsidRPr="001D6E1C">
              <w:rPr>
                <w:sz w:val="22"/>
                <w:szCs w:val="22"/>
                <w:rPrChange w:id="302" w:author="Zhijie Yang (NSB)" w:date="2022-12-08T16:51:00Z">
                  <w:rPr/>
                </w:rPrChange>
              </w:rPr>
              <w:t>The STA sets the Device ID Support field to 1 to indicate support for Device ID indication. Otherwise, the STA sets the Device ID field to 0.</w:t>
            </w:r>
          </w:p>
        </w:tc>
      </w:tr>
      <w:tr w:rsidR="00AA71B8" w:rsidRPr="001D6E1C" w14:paraId="4F1C0862" w14:textId="77777777" w:rsidTr="003E1999">
        <w:tc>
          <w:tcPr>
            <w:tcW w:w="1435" w:type="dxa"/>
            <w:tcBorders>
              <w:top w:val="single" w:sz="4" w:space="0" w:color="auto"/>
              <w:left w:val="single" w:sz="4" w:space="0" w:color="auto"/>
              <w:bottom w:val="single" w:sz="4" w:space="0" w:color="auto"/>
              <w:right w:val="single" w:sz="4" w:space="0" w:color="auto"/>
            </w:tcBorders>
            <w:hideMark/>
          </w:tcPr>
          <w:p w14:paraId="2CE885F6" w14:textId="77777777" w:rsidR="00AA71B8" w:rsidRPr="001D6E1C" w:rsidRDefault="00AA71B8" w:rsidP="003E1999">
            <w:pPr>
              <w:rPr>
                <w:color w:val="FF0000"/>
                <w:sz w:val="22"/>
                <w:szCs w:val="22"/>
                <w:rPrChange w:id="303" w:author="Zhijie Yang (NSB)" w:date="2022-12-08T16:51:00Z">
                  <w:rPr>
                    <w:color w:val="FF0000"/>
                  </w:rPr>
                </w:rPrChange>
              </w:rPr>
            </w:pPr>
            <w:r w:rsidRPr="001D6E1C">
              <w:rPr>
                <w:color w:val="FF0000"/>
                <w:sz w:val="22"/>
                <w:szCs w:val="22"/>
                <w:rPrChange w:id="304" w:author="Zhijie Yang (NSB)" w:date="2022-12-08T16:51:00Z">
                  <w:rPr>
                    <w:color w:val="FF0000"/>
                  </w:rPr>
                </w:rPrChange>
              </w:rPr>
              <w:t>&lt;ANA&gt;</w:t>
            </w:r>
          </w:p>
        </w:tc>
        <w:tc>
          <w:tcPr>
            <w:tcW w:w="2790" w:type="dxa"/>
            <w:tcBorders>
              <w:top w:val="single" w:sz="4" w:space="0" w:color="auto"/>
              <w:left w:val="single" w:sz="4" w:space="0" w:color="auto"/>
              <w:bottom w:val="single" w:sz="4" w:space="0" w:color="auto"/>
              <w:right w:val="single" w:sz="4" w:space="0" w:color="auto"/>
            </w:tcBorders>
            <w:hideMark/>
          </w:tcPr>
          <w:p w14:paraId="6F680236" w14:textId="77777777" w:rsidR="00AA71B8" w:rsidRPr="001D6E1C" w:rsidRDefault="00AA71B8" w:rsidP="003E1999">
            <w:pPr>
              <w:rPr>
                <w:color w:val="FF0000"/>
                <w:sz w:val="22"/>
                <w:szCs w:val="22"/>
                <w:rPrChange w:id="305" w:author="Zhijie Yang (NSB)" w:date="2022-12-08T16:51:00Z">
                  <w:rPr>
                    <w:color w:val="FF0000"/>
                  </w:rPr>
                </w:rPrChange>
              </w:rPr>
            </w:pPr>
            <w:r w:rsidRPr="001D6E1C">
              <w:rPr>
                <w:color w:val="FF0000"/>
                <w:sz w:val="22"/>
                <w:szCs w:val="22"/>
                <w:rPrChange w:id="306" w:author="Zhijie Yang (NSB)" w:date="2022-12-08T16:51:00Z">
                  <w:rPr>
                    <w:color w:val="FF0000"/>
                  </w:rPr>
                </w:rPrChange>
              </w:rPr>
              <w:t>RRCM Capability</w:t>
            </w:r>
          </w:p>
        </w:tc>
        <w:tc>
          <w:tcPr>
            <w:tcW w:w="5851" w:type="dxa"/>
            <w:tcBorders>
              <w:top w:val="single" w:sz="4" w:space="0" w:color="auto"/>
              <w:left w:val="single" w:sz="4" w:space="0" w:color="auto"/>
              <w:bottom w:val="single" w:sz="4" w:space="0" w:color="auto"/>
              <w:right w:val="single" w:sz="4" w:space="0" w:color="auto"/>
            </w:tcBorders>
            <w:hideMark/>
          </w:tcPr>
          <w:p w14:paraId="0429B547" w14:textId="77777777" w:rsidR="00AA71B8" w:rsidRPr="001D6E1C" w:rsidRDefault="00AA71B8" w:rsidP="003E1999">
            <w:pPr>
              <w:rPr>
                <w:color w:val="FF0000"/>
                <w:sz w:val="22"/>
                <w:szCs w:val="22"/>
                <w:rPrChange w:id="307" w:author="Zhijie Yang (NSB)" w:date="2022-12-08T16:51:00Z">
                  <w:rPr>
                    <w:color w:val="FF0000"/>
                  </w:rPr>
                </w:rPrChange>
              </w:rPr>
            </w:pPr>
            <w:r w:rsidRPr="001D6E1C">
              <w:rPr>
                <w:color w:val="FF0000"/>
                <w:sz w:val="22"/>
                <w:szCs w:val="22"/>
                <w:rPrChange w:id="308" w:author="Zhijie Yang (NSB)" w:date="2022-12-08T16:51:00Z">
                  <w:rPr>
                    <w:color w:val="FF0000"/>
                  </w:rPr>
                </w:rPrChange>
              </w:rPr>
              <w:t>The STA sets RRCM Capability subfield to 1 to indicate support for RRCM Capability and sets to 0 if not supported.</w:t>
            </w:r>
          </w:p>
        </w:tc>
      </w:tr>
    </w:tbl>
    <w:p w14:paraId="017A7C29" w14:textId="77777777" w:rsidR="00AA71B8" w:rsidRPr="001D6E1C" w:rsidRDefault="00AA71B8" w:rsidP="00AA71B8">
      <w:pPr>
        <w:rPr>
          <w:sz w:val="22"/>
          <w:szCs w:val="22"/>
          <w:rPrChange w:id="309" w:author="Zhijie Yang (NSB)" w:date="2022-12-08T16:51:00Z">
            <w:rPr/>
          </w:rPrChange>
        </w:rPr>
      </w:pPr>
    </w:p>
    <w:p w14:paraId="52F9DB3A" w14:textId="2AE2FF81" w:rsidR="00AA71B8" w:rsidRPr="00D35026" w:rsidRDefault="00AA71B8" w:rsidP="00AA71B8">
      <w:pPr>
        <w:pStyle w:val="Bulleted"/>
        <w:tabs>
          <w:tab w:val="clear" w:pos="360"/>
          <w:tab w:val="left" w:pos="1540"/>
          <w:tab w:val="left" w:pos="2160"/>
        </w:tabs>
        <w:suppressAutoHyphens/>
        <w:spacing w:line="240" w:lineRule="auto"/>
        <w:ind w:left="0" w:firstLine="0"/>
        <w:rPr>
          <w:rFonts w:eastAsia="Times New Roman"/>
          <w:b/>
          <w:bCs/>
          <w:i/>
          <w:color w:val="FF0000"/>
          <w:sz w:val="22"/>
          <w:szCs w:val="22"/>
        </w:rPr>
      </w:pPr>
      <w:r w:rsidRPr="001D6E1C">
        <w:rPr>
          <w:rFonts w:eastAsia="Times New Roman"/>
          <w:b/>
          <w:bCs/>
          <w:i/>
          <w:color w:val="FF0000"/>
          <w:sz w:val="22"/>
          <w:szCs w:val="22"/>
        </w:rPr>
        <w:t xml:space="preserve">3) Add a new subclause </w:t>
      </w:r>
      <w:r w:rsidR="00FE61FB" w:rsidRPr="00D35026">
        <w:rPr>
          <w:rFonts w:eastAsia="Times New Roman"/>
          <w:b/>
          <w:bCs/>
          <w:i/>
          <w:color w:val="FF0000"/>
          <w:sz w:val="22"/>
          <w:szCs w:val="22"/>
        </w:rPr>
        <w:t xml:space="preserve">after 12.2.11 Device ID </w:t>
      </w:r>
      <w:r w:rsidR="004014A3" w:rsidRPr="00D35026">
        <w:rPr>
          <w:rFonts w:eastAsia="Times New Roman"/>
          <w:b/>
          <w:bCs/>
          <w:i/>
          <w:color w:val="FF0000"/>
          <w:sz w:val="22"/>
          <w:szCs w:val="22"/>
        </w:rPr>
        <w:t>indication</w:t>
      </w:r>
    </w:p>
    <w:p w14:paraId="565C31F6" w14:textId="77777777" w:rsidR="00AA71B8" w:rsidRPr="00C812F8" w:rsidRDefault="00AA71B8" w:rsidP="00AA71B8">
      <w:pPr>
        <w:pStyle w:val="Bulleted"/>
        <w:tabs>
          <w:tab w:val="clear" w:pos="360"/>
          <w:tab w:val="left" w:pos="1540"/>
          <w:tab w:val="left" w:pos="2160"/>
        </w:tabs>
        <w:suppressAutoHyphens/>
        <w:spacing w:line="240" w:lineRule="auto"/>
        <w:ind w:left="0" w:firstLine="0"/>
        <w:rPr>
          <w:rFonts w:eastAsia="Times New Roman"/>
          <w:sz w:val="22"/>
          <w:szCs w:val="22"/>
        </w:rPr>
      </w:pPr>
    </w:p>
    <w:p w14:paraId="29F59345" w14:textId="1B77AEA5" w:rsidR="00AA71B8" w:rsidRPr="001D6E1C" w:rsidRDefault="002D7BBB" w:rsidP="00AA71B8">
      <w:pPr>
        <w:rPr>
          <w:b/>
          <w:sz w:val="22"/>
          <w:szCs w:val="22"/>
          <w:rPrChange w:id="310" w:author="Zhijie Yang (NSB)" w:date="2022-12-08T16:51:00Z">
            <w:rPr>
              <w:b/>
            </w:rPr>
          </w:rPrChange>
        </w:rPr>
      </w:pPr>
      <w:r w:rsidRPr="001D6E1C">
        <w:rPr>
          <w:b/>
          <w:sz w:val="22"/>
          <w:szCs w:val="22"/>
          <w:rPrChange w:id="311" w:author="Zhijie Yang (NSB)" w:date="2022-12-08T16:51:00Z">
            <w:rPr>
              <w:b/>
            </w:rPr>
          </w:rPrChange>
        </w:rPr>
        <w:t>12.2.12</w:t>
      </w:r>
      <w:r w:rsidR="00AA71B8" w:rsidRPr="001D6E1C">
        <w:rPr>
          <w:b/>
          <w:sz w:val="22"/>
          <w:szCs w:val="22"/>
          <w:rPrChange w:id="312" w:author="Zhijie Yang (NSB)" w:date="2022-12-08T16:51:00Z">
            <w:rPr>
              <w:b/>
            </w:rPr>
          </w:rPrChange>
        </w:rPr>
        <w:t xml:space="preserve"> </w:t>
      </w:r>
      <w:r w:rsidR="00AA71B8" w:rsidRPr="001D6E1C">
        <w:rPr>
          <w:b/>
          <w:bCs/>
          <w:iCs/>
          <w:sz w:val="22"/>
          <w:szCs w:val="22"/>
          <w:rPrChange w:id="313" w:author="Zhijie Yang (NSB)" w:date="2022-12-08T16:51:00Z">
            <w:rPr>
              <w:b/>
              <w:bCs/>
              <w:iCs/>
            </w:rPr>
          </w:rPrChange>
        </w:rPr>
        <w:t>Rule-based Random and Changing MAC Address (RRCM)</w:t>
      </w:r>
    </w:p>
    <w:p w14:paraId="4D1F7CEE" w14:textId="77777777" w:rsidR="00AA71B8" w:rsidRPr="001D6E1C" w:rsidRDefault="00AA71B8" w:rsidP="00AA71B8">
      <w:pPr>
        <w:pStyle w:val="Bulleted"/>
        <w:tabs>
          <w:tab w:val="clear" w:pos="360"/>
          <w:tab w:val="left" w:pos="1540"/>
          <w:tab w:val="left" w:pos="2160"/>
        </w:tabs>
        <w:suppressAutoHyphens/>
        <w:spacing w:line="240" w:lineRule="auto"/>
        <w:ind w:left="0" w:firstLine="0"/>
        <w:rPr>
          <w:w w:val="100"/>
          <w:sz w:val="22"/>
          <w:szCs w:val="22"/>
          <w:lang w:val="en-GB"/>
        </w:rPr>
      </w:pPr>
    </w:p>
    <w:p w14:paraId="4C089F83" w14:textId="44EF2A6E" w:rsidR="00AA71B8" w:rsidRPr="00C812F8" w:rsidRDefault="002D7BBB" w:rsidP="00AA71B8">
      <w:pPr>
        <w:pStyle w:val="Bulleted"/>
        <w:tabs>
          <w:tab w:val="clear" w:pos="360"/>
          <w:tab w:val="left" w:pos="1540"/>
          <w:tab w:val="left" w:pos="2160"/>
        </w:tabs>
        <w:suppressAutoHyphens/>
        <w:spacing w:line="240" w:lineRule="auto"/>
        <w:ind w:left="0" w:firstLine="0"/>
        <w:rPr>
          <w:b/>
          <w:w w:val="100"/>
          <w:sz w:val="22"/>
          <w:szCs w:val="22"/>
          <w:lang w:val="en-GB"/>
        </w:rPr>
      </w:pPr>
      <w:r w:rsidRPr="00C812F8">
        <w:rPr>
          <w:b/>
          <w:w w:val="100"/>
          <w:sz w:val="22"/>
          <w:szCs w:val="22"/>
          <w:lang w:val="en-GB"/>
        </w:rPr>
        <w:t>12.2.12</w:t>
      </w:r>
      <w:r w:rsidR="00AA71B8" w:rsidRPr="00C812F8">
        <w:rPr>
          <w:b/>
          <w:w w:val="100"/>
          <w:sz w:val="22"/>
          <w:szCs w:val="22"/>
          <w:lang w:val="en-GB"/>
        </w:rPr>
        <w:t>.1 General</w:t>
      </w:r>
    </w:p>
    <w:p w14:paraId="01DC3165" w14:textId="77777777" w:rsidR="00AA71B8" w:rsidRPr="00CE0417" w:rsidRDefault="00AA71B8" w:rsidP="00AA71B8">
      <w:pPr>
        <w:pStyle w:val="Bulleted"/>
        <w:tabs>
          <w:tab w:val="clear" w:pos="360"/>
          <w:tab w:val="left" w:pos="1540"/>
          <w:tab w:val="left" w:pos="2160"/>
        </w:tabs>
        <w:suppressAutoHyphens/>
        <w:spacing w:line="240" w:lineRule="auto"/>
        <w:ind w:left="0" w:firstLine="0"/>
        <w:rPr>
          <w:w w:val="100"/>
          <w:sz w:val="22"/>
          <w:szCs w:val="22"/>
          <w:lang w:val="en-GB"/>
        </w:rPr>
      </w:pPr>
    </w:p>
    <w:p w14:paraId="775FAA22" w14:textId="77777777" w:rsidR="00AA71B8" w:rsidRPr="004B7EA9" w:rsidRDefault="00AA71B8" w:rsidP="00AA71B8">
      <w:pPr>
        <w:pStyle w:val="Bulleted"/>
        <w:tabs>
          <w:tab w:val="clear" w:pos="360"/>
          <w:tab w:val="left" w:pos="1540"/>
          <w:tab w:val="left" w:pos="2160"/>
        </w:tabs>
        <w:suppressAutoHyphens/>
        <w:spacing w:line="240" w:lineRule="auto"/>
        <w:ind w:left="0" w:firstLine="0"/>
        <w:jc w:val="both"/>
        <w:rPr>
          <w:w w:val="100"/>
          <w:sz w:val="22"/>
          <w:szCs w:val="22"/>
          <w:lang w:val="en-GB"/>
        </w:rPr>
      </w:pPr>
      <w:r w:rsidRPr="006A60E8">
        <w:rPr>
          <w:w w:val="100"/>
          <w:sz w:val="22"/>
          <w:szCs w:val="22"/>
          <w:lang w:val="en-GB"/>
        </w:rPr>
        <w:t>To improve its privacy,</w:t>
      </w:r>
      <w:r w:rsidRPr="00330A3C">
        <w:rPr>
          <w:w w:val="100"/>
          <w:sz w:val="22"/>
          <w:szCs w:val="22"/>
          <w:lang w:val="en-GB"/>
        </w:rPr>
        <w:t xml:space="preserve"> a non-AP STA may desire to use a random MAC address</w:t>
      </w:r>
      <w:r w:rsidRPr="004774A7">
        <w:rPr>
          <w:w w:val="100"/>
          <w:sz w:val="22"/>
          <w:szCs w:val="22"/>
          <w:lang w:val="en-GB"/>
        </w:rPr>
        <w:t xml:space="preserve"> (RMA) while still being identifiabl</w:t>
      </w:r>
      <w:r w:rsidRPr="00316FFC">
        <w:rPr>
          <w:w w:val="100"/>
          <w:sz w:val="22"/>
          <w:szCs w:val="22"/>
          <w:lang w:val="en-GB"/>
        </w:rPr>
        <w:t xml:space="preserve">e by the same AP in subsequent associations. Rule-based Random and Changing MAC address </w:t>
      </w:r>
      <w:r w:rsidRPr="00316FFC">
        <w:rPr>
          <w:w w:val="100"/>
          <w:sz w:val="22"/>
          <w:szCs w:val="22"/>
          <w:lang w:val="en-GB"/>
        </w:rPr>
        <w:lastRenderedPageBreak/>
        <w:t xml:space="preserve">(RRCM) allows for identification despite randomly changed MAC address at later associations., When a non-AP STA associates to an AP with one MAC address, it can still be recognized by the AP and ESS after the non-AP STA changes its MAC address before reconnecting to the same AP and ESS. </w:t>
      </w:r>
    </w:p>
    <w:p w14:paraId="2C0ECE45" w14:textId="77777777" w:rsidR="00AA71B8" w:rsidRPr="00D35026" w:rsidRDefault="00AA71B8" w:rsidP="00AA71B8">
      <w:pPr>
        <w:pStyle w:val="Bulleted"/>
        <w:tabs>
          <w:tab w:val="clear" w:pos="360"/>
          <w:tab w:val="left" w:pos="1540"/>
          <w:tab w:val="left" w:pos="2160"/>
        </w:tabs>
        <w:suppressAutoHyphens/>
        <w:spacing w:line="240" w:lineRule="auto"/>
        <w:ind w:left="0" w:firstLine="0"/>
        <w:jc w:val="both"/>
        <w:rPr>
          <w:sz w:val="22"/>
          <w:szCs w:val="22"/>
        </w:rPr>
      </w:pPr>
      <w:r w:rsidRPr="004B7EA9">
        <w:rPr>
          <w:w w:val="100"/>
          <w:sz w:val="22"/>
          <w:szCs w:val="22"/>
          <w:lang w:val="en-GB"/>
        </w:rPr>
        <w:br/>
      </w:r>
      <w:r w:rsidRPr="001D6E1C">
        <w:rPr>
          <w:sz w:val="22"/>
          <w:szCs w:val="22"/>
        </w:rPr>
        <w:t xml:space="preserve">Through </w:t>
      </w:r>
      <w:r w:rsidRPr="001D6E1C">
        <w:rPr>
          <w:w w:val="100"/>
          <w:sz w:val="22"/>
          <w:szCs w:val="22"/>
          <w:lang w:val="en-GB"/>
        </w:rPr>
        <w:t>RRCM</w:t>
      </w:r>
      <w:r w:rsidRPr="001D6E1C">
        <w:rPr>
          <w:sz w:val="22"/>
          <w:szCs w:val="22"/>
        </w:rPr>
        <w:t xml:space="preserve">, a non-AP STA and AP can generate the same ‘randomized’ MAC address or addresses to be used by the non-AP STA in the next association(s) based on a common procedure through a total of three parameters. Among these parameters, two of them (Seed, Counter) are exchanged between the non-AP STA and AP, and one of them (the key – </w:t>
      </w:r>
      <w:r w:rsidRPr="001D6E1C">
        <w:rPr>
          <w:sz w:val="22"/>
          <w:szCs w:val="22"/>
          <w:rPrChange w:id="314" w:author="Zhijie Yang (NSB)" w:date="2022-12-08T16:51:00Z">
            <w:rPr/>
          </w:rPrChange>
        </w:rPr>
        <w:t>RMAK</w:t>
      </w:r>
      <w:r w:rsidRPr="001D6E1C">
        <w:rPr>
          <w:sz w:val="22"/>
          <w:szCs w:val="22"/>
        </w:rPr>
        <w:t xml:space="preserve">) </w:t>
      </w:r>
      <w:r w:rsidRPr="00D35026">
        <w:rPr>
          <w:sz w:val="22"/>
          <w:szCs w:val="22"/>
        </w:rPr>
        <w:t xml:space="preserve">is generated locally at both sides. </w:t>
      </w:r>
    </w:p>
    <w:p w14:paraId="4F0BF778" w14:textId="77777777" w:rsidR="00AA71B8" w:rsidRPr="001D6E1C" w:rsidRDefault="00AA71B8" w:rsidP="00AA71B8">
      <w:pPr>
        <w:pStyle w:val="Bulleted"/>
        <w:tabs>
          <w:tab w:val="clear" w:pos="360"/>
          <w:tab w:val="left" w:pos="1540"/>
          <w:tab w:val="left" w:pos="2160"/>
        </w:tabs>
        <w:suppressAutoHyphens/>
        <w:spacing w:line="240" w:lineRule="auto"/>
        <w:ind w:left="0" w:firstLine="0"/>
        <w:jc w:val="both"/>
        <w:rPr>
          <w:sz w:val="22"/>
          <w:szCs w:val="22"/>
        </w:rPr>
      </w:pPr>
      <w:r w:rsidRPr="006A60E8">
        <w:rPr>
          <w:sz w:val="22"/>
          <w:szCs w:val="22"/>
        </w:rPr>
        <w:br/>
      </w:r>
      <w:r w:rsidRPr="001D6E1C">
        <w:rPr>
          <w:sz w:val="22"/>
          <w:szCs w:val="22"/>
        </w:rPr>
        <w:t xml:space="preserve">A non-AP STA and AP may generate a single RMA, which the non-AP STA can use in all message exchanges, or multiple RMAs (RMA1, RMA2 etc.), which the non-AP STA can use in different message exchanges (e.g. RMA1 in probe request frame, RMA2 in other frames). </w:t>
      </w:r>
    </w:p>
    <w:p w14:paraId="19219E99" w14:textId="77777777" w:rsidR="00AA71B8" w:rsidRPr="001D6E1C" w:rsidRDefault="00AA71B8" w:rsidP="00AA71B8">
      <w:pPr>
        <w:pStyle w:val="Bulleted"/>
        <w:tabs>
          <w:tab w:val="clear" w:pos="360"/>
          <w:tab w:val="left" w:pos="1540"/>
          <w:tab w:val="left" w:pos="2160"/>
        </w:tabs>
        <w:suppressAutoHyphens/>
        <w:spacing w:line="240" w:lineRule="auto"/>
        <w:ind w:left="0" w:firstLine="0"/>
        <w:rPr>
          <w:sz w:val="22"/>
          <w:szCs w:val="22"/>
        </w:rPr>
      </w:pPr>
    </w:p>
    <w:p w14:paraId="39CE0B8E" w14:textId="77777777" w:rsidR="00AA71B8" w:rsidRPr="001D6E1C" w:rsidRDefault="00AA71B8" w:rsidP="00AA71B8">
      <w:pPr>
        <w:rPr>
          <w:rFonts w:eastAsiaTheme="minorEastAsia"/>
          <w:color w:val="000000"/>
          <w:w w:val="0"/>
          <w:sz w:val="22"/>
          <w:szCs w:val="22"/>
          <w:lang w:val="en-US"/>
        </w:rPr>
      </w:pPr>
      <w:r w:rsidRPr="001D6E1C">
        <w:rPr>
          <w:rFonts w:eastAsiaTheme="minorEastAsia"/>
          <w:color w:val="000000"/>
          <w:w w:val="0"/>
          <w:sz w:val="22"/>
          <w:szCs w:val="22"/>
          <w:lang w:val="en-US"/>
        </w:rPr>
        <w:t>The STA advertises the support for RRCM by setting the RRCM Capability subfield to 1 in the Extended Capabilities Element.</w:t>
      </w:r>
    </w:p>
    <w:p w14:paraId="309E145D" w14:textId="28D54813" w:rsidR="00AA71B8" w:rsidRPr="00316FFC" w:rsidRDefault="00AA71B8" w:rsidP="00AA71B8">
      <w:pPr>
        <w:pStyle w:val="Bulleted"/>
        <w:tabs>
          <w:tab w:val="clear" w:pos="360"/>
          <w:tab w:val="left" w:pos="1540"/>
          <w:tab w:val="left" w:pos="2160"/>
        </w:tabs>
        <w:suppressAutoHyphens/>
        <w:spacing w:line="240" w:lineRule="auto"/>
        <w:ind w:left="0" w:firstLine="0"/>
        <w:rPr>
          <w:ins w:id="315" w:author="Yang, Zhijie (NSB - CN/Shanghai)" w:date="2022-11-12T21:03:00Z"/>
          <w:w w:val="100"/>
          <w:sz w:val="22"/>
          <w:szCs w:val="22"/>
          <w:lang w:val="en-GB"/>
        </w:rPr>
      </w:pPr>
    </w:p>
    <w:p w14:paraId="0C6897E9" w14:textId="77777777" w:rsidR="0026509C" w:rsidRPr="004B7EA9" w:rsidRDefault="0026509C" w:rsidP="00AA71B8">
      <w:pPr>
        <w:pStyle w:val="Bulleted"/>
        <w:tabs>
          <w:tab w:val="clear" w:pos="360"/>
          <w:tab w:val="left" w:pos="1540"/>
          <w:tab w:val="left" w:pos="2160"/>
        </w:tabs>
        <w:suppressAutoHyphens/>
        <w:spacing w:line="240" w:lineRule="auto"/>
        <w:ind w:left="0" w:firstLine="0"/>
        <w:rPr>
          <w:w w:val="100"/>
          <w:sz w:val="22"/>
          <w:szCs w:val="22"/>
          <w:lang w:val="en-GB"/>
        </w:rPr>
      </w:pPr>
    </w:p>
    <w:p w14:paraId="3B7FFC17" w14:textId="4F0833D8" w:rsidR="00AA71B8" w:rsidRPr="00316FFC" w:rsidRDefault="00AA71B8" w:rsidP="00AA71B8">
      <w:pPr>
        <w:pStyle w:val="Bulleted"/>
        <w:tabs>
          <w:tab w:val="clear" w:pos="360"/>
          <w:tab w:val="left" w:pos="1540"/>
          <w:tab w:val="left" w:pos="2160"/>
        </w:tabs>
        <w:suppressAutoHyphens/>
        <w:spacing w:line="240" w:lineRule="auto"/>
        <w:ind w:left="0" w:firstLine="0"/>
        <w:rPr>
          <w:w w:val="100"/>
          <w:sz w:val="22"/>
          <w:szCs w:val="22"/>
          <w:lang w:val="en-GB"/>
        </w:rPr>
      </w:pPr>
      <w:del w:id="316" w:author="Yang, Zhijie (NSB - CN/Shanghai)" w:date="2022-11-12T21:08:00Z">
        <w:r w:rsidRPr="001D6E1C" w:rsidDel="0026509C">
          <w:rPr>
            <w:sz w:val="22"/>
            <w:szCs w:val="22"/>
          </w:rPr>
          <w:delText>(</w:delText>
        </w:r>
      </w:del>
      <w:ins w:id="317" w:author="Yang, Zhijie (NSB - CN/Shanghai)" w:date="2022-11-12T21:08:00Z">
        <w:r w:rsidR="0026509C" w:rsidRPr="001D6E1C">
          <w:rPr>
            <w:sz w:val="22"/>
            <w:szCs w:val="22"/>
          </w:rPr>
          <w:t>T</w:t>
        </w:r>
      </w:ins>
      <w:r w:rsidRPr="001D6E1C">
        <w:rPr>
          <w:sz w:val="22"/>
          <w:szCs w:val="22"/>
        </w:rPr>
        <w:t xml:space="preserve">he generation of RMA(s) and RMAK) for RRCM are </w:t>
      </w:r>
      <w:ins w:id="318" w:author="Yang, Zhijie (NSB - CN/Shanghai)" w:date="2022-11-12T21:08:00Z">
        <w:r w:rsidR="0026509C" w:rsidRPr="001D6E1C">
          <w:rPr>
            <w:sz w:val="22"/>
            <w:szCs w:val="22"/>
          </w:rPr>
          <w:t xml:space="preserve">described </w:t>
        </w:r>
      </w:ins>
      <w:r w:rsidRPr="001D6E1C">
        <w:rPr>
          <w:sz w:val="22"/>
          <w:szCs w:val="22"/>
        </w:rPr>
        <w:t xml:space="preserve">in </w:t>
      </w:r>
      <w:r w:rsidR="002D7BBB" w:rsidRPr="001D6E1C">
        <w:rPr>
          <w:sz w:val="22"/>
          <w:szCs w:val="22"/>
        </w:rPr>
        <w:t>12.2.12</w:t>
      </w:r>
      <w:r w:rsidRPr="001D6E1C">
        <w:rPr>
          <w:sz w:val="22"/>
          <w:szCs w:val="22"/>
        </w:rPr>
        <w:t xml:space="preserve">.2. The identification procedure is </w:t>
      </w:r>
      <w:ins w:id="319" w:author="Yang, Zhijie (NSB - CN/Shanghai)" w:date="2022-11-12T21:08:00Z">
        <w:r w:rsidR="0026509C" w:rsidRPr="001D6E1C">
          <w:rPr>
            <w:sz w:val="22"/>
            <w:szCs w:val="22"/>
          </w:rPr>
          <w:t xml:space="preserve">described </w:t>
        </w:r>
      </w:ins>
      <w:del w:id="320" w:author="Yang, Zhijie (NSB - CN/Shanghai)" w:date="2022-11-12T21:08:00Z">
        <w:r w:rsidRPr="001D6E1C" w:rsidDel="0026509C">
          <w:rPr>
            <w:sz w:val="22"/>
            <w:szCs w:val="22"/>
          </w:rPr>
          <w:delText xml:space="preserve"> </w:delText>
        </w:r>
      </w:del>
      <w:r w:rsidRPr="001D6E1C">
        <w:rPr>
          <w:sz w:val="22"/>
          <w:szCs w:val="22"/>
        </w:rPr>
        <w:t xml:space="preserve">in </w:t>
      </w:r>
      <w:r w:rsidR="002D7BBB" w:rsidRPr="001D6E1C">
        <w:rPr>
          <w:sz w:val="22"/>
          <w:szCs w:val="22"/>
        </w:rPr>
        <w:t>12.2.12</w:t>
      </w:r>
      <w:r w:rsidRPr="001D6E1C">
        <w:rPr>
          <w:sz w:val="22"/>
          <w:szCs w:val="22"/>
        </w:rPr>
        <w:t>.3.</w:t>
      </w:r>
      <w:ins w:id="321" w:author="Yang, Zhijie (NSB - CN/Shanghai)" w:date="2022-11-12T21:05:00Z">
        <w:r w:rsidR="0026509C" w:rsidRPr="001D6E1C">
          <w:rPr>
            <w:sz w:val="22"/>
            <w:szCs w:val="22"/>
          </w:rPr>
          <w:t xml:space="preserve"> </w:t>
        </w:r>
      </w:ins>
    </w:p>
    <w:p w14:paraId="37F6E30F" w14:textId="77777777" w:rsidR="00AA71B8" w:rsidRPr="004B7EA9" w:rsidRDefault="00AA71B8" w:rsidP="00AA71B8">
      <w:pPr>
        <w:pStyle w:val="Bulleted"/>
        <w:tabs>
          <w:tab w:val="clear" w:pos="360"/>
          <w:tab w:val="left" w:pos="1540"/>
          <w:tab w:val="left" w:pos="2160"/>
        </w:tabs>
        <w:suppressAutoHyphens/>
        <w:spacing w:line="240" w:lineRule="auto"/>
        <w:ind w:left="0" w:firstLine="0"/>
        <w:rPr>
          <w:w w:val="100"/>
          <w:sz w:val="22"/>
          <w:szCs w:val="22"/>
          <w:lang w:val="en-GB"/>
        </w:rPr>
      </w:pPr>
    </w:p>
    <w:p w14:paraId="15719516" w14:textId="58B8C0F4" w:rsidR="00AA71B8" w:rsidRPr="009D196B" w:rsidRDefault="002D7BBB" w:rsidP="00AA71B8">
      <w:pPr>
        <w:pStyle w:val="Bulleted"/>
        <w:tabs>
          <w:tab w:val="clear" w:pos="360"/>
          <w:tab w:val="left" w:pos="1540"/>
          <w:tab w:val="left" w:pos="2160"/>
        </w:tabs>
        <w:suppressAutoHyphens/>
        <w:spacing w:line="240" w:lineRule="auto"/>
        <w:ind w:left="0" w:firstLine="0"/>
        <w:rPr>
          <w:b/>
          <w:w w:val="100"/>
          <w:sz w:val="22"/>
          <w:szCs w:val="22"/>
          <w:lang w:val="en-GB"/>
        </w:rPr>
      </w:pPr>
      <w:r w:rsidRPr="009D196B">
        <w:rPr>
          <w:b/>
          <w:w w:val="100"/>
          <w:sz w:val="22"/>
          <w:szCs w:val="22"/>
          <w:lang w:val="en-GB"/>
        </w:rPr>
        <w:t>12.2.12</w:t>
      </w:r>
      <w:r w:rsidR="00AA71B8" w:rsidRPr="009D196B">
        <w:rPr>
          <w:b/>
          <w:w w:val="100"/>
          <w:sz w:val="22"/>
          <w:szCs w:val="22"/>
          <w:lang w:val="en-GB"/>
        </w:rPr>
        <w:t>.2 RMA and Key Generation</w:t>
      </w:r>
    </w:p>
    <w:p w14:paraId="41713047" w14:textId="77777777" w:rsidR="00AA71B8" w:rsidRPr="00D35026" w:rsidRDefault="00AA71B8" w:rsidP="00AA71B8">
      <w:pPr>
        <w:jc w:val="both"/>
        <w:rPr>
          <w:sz w:val="22"/>
          <w:szCs w:val="22"/>
        </w:rPr>
      </w:pPr>
      <w:r w:rsidRPr="001D6E1C">
        <w:rPr>
          <w:b/>
          <w:sz w:val="22"/>
          <w:szCs w:val="22"/>
          <w:rPrChange w:id="322" w:author="Zhijie Yang (NSB)" w:date="2022-12-08T16:51:00Z">
            <w:rPr>
              <w:b/>
            </w:rPr>
          </w:rPrChange>
        </w:rPr>
        <w:br/>
      </w:r>
      <w:r w:rsidRPr="001D6E1C">
        <w:rPr>
          <w:sz w:val="22"/>
          <w:szCs w:val="22"/>
        </w:rPr>
        <w:t>The procedures to generate the RMA(s) and key, RMAK, are as follows:</w:t>
      </w:r>
    </w:p>
    <w:p w14:paraId="2E55F1FB" w14:textId="77777777" w:rsidR="00AA71B8" w:rsidRPr="006A60E8" w:rsidRDefault="00AA71B8" w:rsidP="00AA71B8">
      <w:pPr>
        <w:jc w:val="both"/>
        <w:rPr>
          <w:sz w:val="22"/>
          <w:szCs w:val="22"/>
        </w:rPr>
      </w:pPr>
    </w:p>
    <w:p w14:paraId="3230EA06" w14:textId="77777777" w:rsidR="00AA71B8" w:rsidRPr="001D6E1C" w:rsidRDefault="00AA71B8" w:rsidP="00AA71B8">
      <w:pPr>
        <w:ind w:firstLine="720"/>
        <w:rPr>
          <w:sz w:val="22"/>
          <w:szCs w:val="22"/>
        </w:rPr>
      </w:pPr>
      <w:r w:rsidRPr="001D6E1C">
        <w:rPr>
          <w:b/>
          <w:bCs/>
          <w:sz w:val="22"/>
          <w:szCs w:val="22"/>
        </w:rPr>
        <w:t>RMAK</w:t>
      </w:r>
      <w:r w:rsidRPr="001D6E1C">
        <w:rPr>
          <w:sz w:val="22"/>
          <w:szCs w:val="22"/>
        </w:rPr>
        <w:t xml:space="preserve"> = KDF-Hash-256(KDK, "RMA Key", Min(ANonce, SNonce) || Max(ANonce, SNonce)</w:t>
      </w:r>
    </w:p>
    <w:p w14:paraId="198EB8BB" w14:textId="77777777" w:rsidR="00AA71B8" w:rsidRPr="001D6E1C" w:rsidRDefault="00AA71B8" w:rsidP="00AA71B8">
      <w:pPr>
        <w:jc w:val="both"/>
        <w:rPr>
          <w:sz w:val="22"/>
          <w:szCs w:val="22"/>
        </w:rPr>
      </w:pPr>
    </w:p>
    <w:p w14:paraId="13519B87" w14:textId="77777777" w:rsidR="00AA71B8" w:rsidRPr="001D6E1C" w:rsidRDefault="00AA71B8" w:rsidP="00AA71B8">
      <w:pPr>
        <w:ind w:firstLine="720"/>
        <w:jc w:val="both"/>
        <w:rPr>
          <w:sz w:val="22"/>
          <w:szCs w:val="22"/>
        </w:rPr>
      </w:pPr>
      <w:r w:rsidRPr="001D6E1C">
        <w:rPr>
          <w:b/>
          <w:bCs/>
          <w:sz w:val="22"/>
          <w:szCs w:val="22"/>
        </w:rPr>
        <w:t xml:space="preserve">RMAn </w:t>
      </w:r>
      <w:r w:rsidRPr="001D6E1C">
        <w:rPr>
          <w:sz w:val="22"/>
          <w:szCs w:val="22"/>
        </w:rPr>
        <w:t>= KDF-Hash-48(RMAK, "Next RMAs", seed || n)</w:t>
      </w:r>
    </w:p>
    <w:p w14:paraId="3CC8495C" w14:textId="77777777" w:rsidR="00AA71B8" w:rsidRPr="001D6E1C" w:rsidRDefault="00AA71B8" w:rsidP="00AA71B8">
      <w:pPr>
        <w:jc w:val="both"/>
        <w:rPr>
          <w:sz w:val="22"/>
          <w:szCs w:val="22"/>
        </w:rPr>
      </w:pPr>
    </w:p>
    <w:p w14:paraId="6AB3148D" w14:textId="77777777" w:rsidR="00AA71B8" w:rsidRPr="001D6E1C" w:rsidRDefault="00AA71B8" w:rsidP="00AA71B8">
      <w:pPr>
        <w:ind w:firstLine="720"/>
        <w:jc w:val="both"/>
        <w:rPr>
          <w:sz w:val="22"/>
          <w:szCs w:val="22"/>
        </w:rPr>
      </w:pPr>
      <w:r w:rsidRPr="001D6E1C">
        <w:rPr>
          <w:sz w:val="22"/>
          <w:szCs w:val="22"/>
        </w:rPr>
        <w:t>Where,</w:t>
      </w:r>
    </w:p>
    <w:p w14:paraId="73286606" w14:textId="77777777" w:rsidR="00AA71B8" w:rsidRPr="001D6E1C" w:rsidRDefault="00AA71B8" w:rsidP="00AA71B8">
      <w:pPr>
        <w:pStyle w:val="ListParagraph"/>
        <w:numPr>
          <w:ilvl w:val="0"/>
          <w:numId w:val="22"/>
        </w:numPr>
        <w:ind w:leftChars="0"/>
        <w:contextualSpacing/>
        <w:jc w:val="both"/>
        <w:rPr>
          <w:sz w:val="22"/>
          <w:szCs w:val="22"/>
        </w:rPr>
      </w:pPr>
      <w:r w:rsidRPr="001D6E1C">
        <w:rPr>
          <w:sz w:val="22"/>
          <w:szCs w:val="22"/>
        </w:rPr>
        <w:t>KDF-Hash-256 will generate 256 bits key, RMAK. Hash is the Hash algorithm used in the AKM that the STA and AP agreed upon. KDK is derived from PTK for RRCM procedure. ANonce and SNonce are the generated values from 4-way Handshake. “RMA Key” is the string name for RMAK and is treated as an ASCII string.</w:t>
      </w:r>
    </w:p>
    <w:p w14:paraId="6FDED73B" w14:textId="77777777" w:rsidR="00AA71B8" w:rsidRPr="001D6E1C" w:rsidRDefault="00AA71B8" w:rsidP="00AA71B8">
      <w:pPr>
        <w:pStyle w:val="ListParagraph"/>
        <w:numPr>
          <w:ilvl w:val="0"/>
          <w:numId w:val="22"/>
        </w:numPr>
        <w:ind w:leftChars="0"/>
        <w:contextualSpacing/>
        <w:jc w:val="both"/>
        <w:rPr>
          <w:sz w:val="22"/>
          <w:szCs w:val="22"/>
        </w:rPr>
      </w:pPr>
      <w:r w:rsidRPr="001D6E1C">
        <w:rPr>
          <w:sz w:val="22"/>
          <w:szCs w:val="22"/>
        </w:rPr>
        <w:t>KDF-Hash-48 will generate 48-bit RMA. Seed is a 128-bit random bit string generated at non-AP STA. n is initialized with 1 and incremented by 1 until n is equal to Counter, which is the number of generated RMA(s). As an example, if three RMAs are generated, Counter=3 implies that n=1 is used to generate RMA1, n=2 is used to generate RMA2, n=3 is used to generate RMA3. The length of the counter is 16 bits, resulting in maximum 2^16 different RMA(s) generation in each association.</w:t>
      </w:r>
    </w:p>
    <w:p w14:paraId="52F3F7BB" w14:textId="77777777" w:rsidR="00AA71B8" w:rsidRPr="001D6E1C" w:rsidRDefault="00AA71B8" w:rsidP="00AA71B8">
      <w:pPr>
        <w:jc w:val="both"/>
        <w:rPr>
          <w:sz w:val="22"/>
          <w:szCs w:val="22"/>
        </w:rPr>
      </w:pPr>
      <w:r w:rsidRPr="001D6E1C">
        <w:rPr>
          <w:sz w:val="22"/>
          <w:szCs w:val="22"/>
        </w:rPr>
        <w:br/>
        <w:t xml:space="preserve">NOTE1-- In each association, the non-AP STA may decide to generate one or more RMA(s), where each parameter {RMAK, Seed} is re-generated and Counter is reset to one. </w:t>
      </w:r>
    </w:p>
    <w:p w14:paraId="7473A02A" w14:textId="77777777" w:rsidR="00AA71B8" w:rsidRPr="001D6E1C" w:rsidRDefault="00AA71B8" w:rsidP="00AA71B8">
      <w:pPr>
        <w:jc w:val="both"/>
        <w:rPr>
          <w:sz w:val="22"/>
          <w:szCs w:val="22"/>
        </w:rPr>
      </w:pPr>
      <w:r w:rsidRPr="001D6E1C">
        <w:rPr>
          <w:sz w:val="22"/>
          <w:szCs w:val="22"/>
        </w:rPr>
        <w:t>NOTE2-- I/G = 0 and U/L = 1 bits shall be replaced in each generated RMA, see subclause 12.2.10.</w:t>
      </w:r>
    </w:p>
    <w:p w14:paraId="12D4664B" w14:textId="77777777" w:rsidR="00AA71B8" w:rsidRPr="001D6E1C" w:rsidRDefault="00AA71B8" w:rsidP="00AA71B8">
      <w:pPr>
        <w:jc w:val="both"/>
        <w:rPr>
          <w:sz w:val="22"/>
          <w:szCs w:val="22"/>
        </w:rPr>
      </w:pPr>
      <w:r w:rsidRPr="001D6E1C">
        <w:rPr>
          <w:sz w:val="22"/>
          <w:szCs w:val="22"/>
        </w:rPr>
        <w:t>NOTE3--RMA(s) may be saved on non-AP STA and AP/ESS side until new RMA(s) are generated.</w:t>
      </w:r>
      <w:r w:rsidRPr="001D6E1C">
        <w:rPr>
          <w:sz w:val="22"/>
          <w:szCs w:val="22"/>
        </w:rPr>
        <w:br/>
        <w:t>NOTE4 – When RRCM is negotiated, The PTK is partitioned into KCK, KEK, TK, and a KDK. KDK is used to derive RMAK.</w:t>
      </w:r>
    </w:p>
    <w:p w14:paraId="7965089C" w14:textId="77777777" w:rsidR="00AA71B8" w:rsidRPr="001D6E1C" w:rsidRDefault="00AA71B8" w:rsidP="00AA71B8">
      <w:pPr>
        <w:jc w:val="both"/>
        <w:rPr>
          <w:sz w:val="22"/>
          <w:szCs w:val="22"/>
          <w:rPrChange w:id="323" w:author="Zhijie Yang (NSB)" w:date="2022-12-08T16:51:00Z">
            <w:rPr/>
          </w:rPrChange>
        </w:rPr>
      </w:pPr>
    </w:p>
    <w:p w14:paraId="34083FCF" w14:textId="21B175F1" w:rsidR="00AA71B8" w:rsidRPr="00D35026" w:rsidRDefault="002D7BBB" w:rsidP="00AA71B8">
      <w:pPr>
        <w:pStyle w:val="Bulleted"/>
        <w:tabs>
          <w:tab w:val="clear" w:pos="360"/>
          <w:tab w:val="left" w:pos="1540"/>
          <w:tab w:val="left" w:pos="2160"/>
        </w:tabs>
        <w:suppressAutoHyphens/>
        <w:spacing w:line="240" w:lineRule="auto"/>
        <w:ind w:left="0" w:firstLine="0"/>
        <w:rPr>
          <w:b/>
          <w:w w:val="100"/>
          <w:sz w:val="22"/>
          <w:szCs w:val="22"/>
          <w:lang w:val="en-GB"/>
        </w:rPr>
      </w:pPr>
      <w:r w:rsidRPr="001D6E1C">
        <w:rPr>
          <w:b/>
          <w:w w:val="100"/>
          <w:sz w:val="22"/>
          <w:szCs w:val="22"/>
          <w:lang w:val="en-GB"/>
        </w:rPr>
        <w:t>12.2.12</w:t>
      </w:r>
      <w:r w:rsidR="00AA71B8" w:rsidRPr="00D35026">
        <w:rPr>
          <w:b/>
          <w:w w:val="100"/>
          <w:sz w:val="22"/>
          <w:szCs w:val="22"/>
          <w:lang w:val="en-GB"/>
        </w:rPr>
        <w:t>.3 Identification Procedure</w:t>
      </w:r>
    </w:p>
    <w:p w14:paraId="3B84BAD9" w14:textId="01683B79" w:rsidR="00AA71B8" w:rsidRPr="006A60E8" w:rsidRDefault="00AA71B8" w:rsidP="00AA71B8">
      <w:pPr>
        <w:jc w:val="both"/>
        <w:rPr>
          <w:sz w:val="22"/>
          <w:szCs w:val="22"/>
        </w:rPr>
      </w:pPr>
      <w:r w:rsidRPr="001D6E1C">
        <w:rPr>
          <w:sz w:val="22"/>
          <w:szCs w:val="22"/>
          <w:rPrChange w:id="324" w:author="Zhijie Yang (NSB)" w:date="2022-12-08T16:51:00Z">
            <w:rPr>
              <w:szCs w:val="22"/>
            </w:rPr>
          </w:rPrChange>
        </w:rPr>
        <w:br/>
      </w:r>
      <w:r w:rsidRPr="001D6E1C">
        <w:rPr>
          <w:rFonts w:hint="eastAsia"/>
          <w:sz w:val="22"/>
          <w:szCs w:val="22"/>
        </w:rPr>
        <w:t>D</w:t>
      </w:r>
      <w:r w:rsidRPr="001D6E1C">
        <w:rPr>
          <w:sz w:val="22"/>
          <w:szCs w:val="22"/>
        </w:rPr>
        <w:t>uring the association procedure, the non-AP STA and AP derive RMAK from</w:t>
      </w:r>
      <w:r w:rsidRPr="00D35026">
        <w:rPr>
          <w:sz w:val="22"/>
          <w:szCs w:val="22"/>
        </w:rPr>
        <w:t xml:space="preserve"> KDK (see RMAK generation in subclause </w:t>
      </w:r>
      <w:r w:rsidR="002D7BBB" w:rsidRPr="006A60E8">
        <w:rPr>
          <w:b/>
          <w:sz w:val="22"/>
          <w:szCs w:val="22"/>
        </w:rPr>
        <w:t>12.2.12</w:t>
      </w:r>
      <w:r w:rsidRPr="006A60E8">
        <w:rPr>
          <w:b/>
          <w:sz w:val="22"/>
          <w:szCs w:val="22"/>
        </w:rPr>
        <w:t>.2</w:t>
      </w:r>
      <w:r w:rsidRPr="006A60E8">
        <w:rPr>
          <w:sz w:val="22"/>
          <w:szCs w:val="22"/>
        </w:rPr>
        <w:t xml:space="preserve">). </w:t>
      </w:r>
    </w:p>
    <w:p w14:paraId="6E00D7B8" w14:textId="77777777" w:rsidR="00AA71B8" w:rsidRPr="001D6E1C" w:rsidRDefault="00AA71B8" w:rsidP="00AA71B8">
      <w:pPr>
        <w:jc w:val="both"/>
        <w:rPr>
          <w:sz w:val="22"/>
          <w:szCs w:val="22"/>
        </w:rPr>
      </w:pPr>
    </w:p>
    <w:p w14:paraId="31609339" w14:textId="77777777" w:rsidR="00AA71B8" w:rsidRPr="001D6E1C" w:rsidRDefault="00AA71B8" w:rsidP="00AA71B8">
      <w:pPr>
        <w:jc w:val="both"/>
        <w:rPr>
          <w:sz w:val="22"/>
          <w:szCs w:val="22"/>
        </w:rPr>
      </w:pPr>
      <w:r w:rsidRPr="001D6E1C">
        <w:rPr>
          <w:sz w:val="22"/>
          <w:szCs w:val="22"/>
        </w:rPr>
        <w:t>Non-AP STA behaviour:</w:t>
      </w:r>
    </w:p>
    <w:p w14:paraId="60FCC267" w14:textId="1A6778BB" w:rsidR="00AA71B8" w:rsidRPr="001D6E1C" w:rsidRDefault="00AA71B8" w:rsidP="00AA71B8">
      <w:pPr>
        <w:jc w:val="both"/>
        <w:rPr>
          <w:sz w:val="22"/>
          <w:szCs w:val="22"/>
        </w:rPr>
      </w:pPr>
      <w:r w:rsidRPr="001D6E1C">
        <w:rPr>
          <w:sz w:val="22"/>
          <w:szCs w:val="22"/>
        </w:rPr>
        <w:t xml:space="preserve">The non-AP STA initializes {Seed, Counter} values to locally generate one or more RMAs (see RMA generation in subclause </w:t>
      </w:r>
      <w:r w:rsidR="002D7BBB" w:rsidRPr="001D6E1C">
        <w:rPr>
          <w:b/>
          <w:sz w:val="22"/>
          <w:szCs w:val="22"/>
        </w:rPr>
        <w:t>12.2.12</w:t>
      </w:r>
      <w:r w:rsidRPr="001D6E1C">
        <w:rPr>
          <w:b/>
          <w:sz w:val="22"/>
          <w:szCs w:val="22"/>
        </w:rPr>
        <w:t>.2</w:t>
      </w:r>
      <w:r w:rsidRPr="001D6E1C">
        <w:rPr>
          <w:sz w:val="22"/>
          <w:szCs w:val="22"/>
        </w:rPr>
        <w:t xml:space="preserve">). When using FILS authentication, the non-AP STA sends the {Seed, Counter} in IE in the Association Request frame. When using FT, the non-AP STA sends the {Seed, Counter} during the initial mobility domain association in </w:t>
      </w:r>
      <w:r w:rsidR="00032073" w:rsidRPr="001D6E1C">
        <w:rPr>
          <w:sz w:val="22"/>
          <w:szCs w:val="22"/>
        </w:rPr>
        <w:t>encrypted</w:t>
      </w:r>
      <w:r w:rsidRPr="001D6E1C">
        <w:rPr>
          <w:sz w:val="22"/>
          <w:szCs w:val="22"/>
        </w:rPr>
        <w:t xml:space="preserve"> Key Data field (RRCM KDE) in the EAPOL-Key message 2/4. {Seed, Counter} is not exchanged during the FT protocol reassociations within the same ESS. For other cases, the non-AP STA sends the {Seed , Counter } in </w:t>
      </w:r>
      <w:r w:rsidR="00032073" w:rsidRPr="001D6E1C">
        <w:rPr>
          <w:sz w:val="22"/>
          <w:szCs w:val="22"/>
        </w:rPr>
        <w:t>encrypted</w:t>
      </w:r>
      <w:r w:rsidRPr="001D6E1C">
        <w:rPr>
          <w:sz w:val="22"/>
          <w:szCs w:val="22"/>
        </w:rPr>
        <w:t xml:space="preserve"> Key Data field (RRCM KDE) in the EAPOL-Key message 2/4.</w:t>
      </w:r>
    </w:p>
    <w:p w14:paraId="5BBADB4F" w14:textId="77777777" w:rsidR="00AA71B8" w:rsidRPr="001D6E1C" w:rsidRDefault="00AA71B8" w:rsidP="00AA71B8">
      <w:pPr>
        <w:jc w:val="both"/>
        <w:rPr>
          <w:sz w:val="22"/>
          <w:szCs w:val="22"/>
        </w:rPr>
      </w:pPr>
    </w:p>
    <w:p w14:paraId="2A7C4323" w14:textId="77777777" w:rsidR="00AA71B8" w:rsidRPr="001D6E1C" w:rsidRDefault="00AA71B8" w:rsidP="00AA71B8">
      <w:pPr>
        <w:jc w:val="both"/>
        <w:rPr>
          <w:sz w:val="22"/>
          <w:szCs w:val="22"/>
        </w:rPr>
      </w:pPr>
      <w:r w:rsidRPr="001D6E1C">
        <w:rPr>
          <w:sz w:val="22"/>
          <w:szCs w:val="22"/>
        </w:rPr>
        <w:t>AP behaviour:</w:t>
      </w:r>
    </w:p>
    <w:p w14:paraId="7C285C98" w14:textId="0E8F6D70" w:rsidR="00AA71B8" w:rsidRPr="001D6E1C" w:rsidRDefault="00AA71B8" w:rsidP="00AA71B8">
      <w:pPr>
        <w:jc w:val="both"/>
        <w:rPr>
          <w:sz w:val="22"/>
          <w:szCs w:val="22"/>
        </w:rPr>
      </w:pPr>
      <w:r w:rsidRPr="001D6E1C">
        <w:rPr>
          <w:sz w:val="22"/>
          <w:szCs w:val="22"/>
        </w:rPr>
        <w:t xml:space="preserve">After receiving {Seed, Counter} from the non-AP STA in the EAPOL-Key message 2/4 or Association Request frame in FILS authentication mode, the AP first checks the {Counter} value to determine the number of RMA(s) it needs to generate locally. The AP generates the same number of RMA(s) that non-AP STA generated (see RMA generation in subclause </w:t>
      </w:r>
      <w:r w:rsidR="002D7BBB" w:rsidRPr="001D6E1C">
        <w:rPr>
          <w:b/>
          <w:sz w:val="22"/>
          <w:szCs w:val="22"/>
        </w:rPr>
        <w:t>12.2.12</w:t>
      </w:r>
      <w:r w:rsidRPr="001D6E1C">
        <w:rPr>
          <w:b/>
          <w:sz w:val="22"/>
          <w:szCs w:val="22"/>
        </w:rPr>
        <w:t>.2</w:t>
      </w:r>
      <w:r w:rsidRPr="001D6E1C">
        <w:rPr>
          <w:sz w:val="22"/>
          <w:szCs w:val="22"/>
        </w:rPr>
        <w:t xml:space="preserve">). </w:t>
      </w:r>
    </w:p>
    <w:p w14:paraId="33752CFA" w14:textId="77777777" w:rsidR="00AA71B8" w:rsidRPr="001D6E1C" w:rsidRDefault="00AA71B8" w:rsidP="00AA71B8">
      <w:pPr>
        <w:jc w:val="both"/>
        <w:rPr>
          <w:sz w:val="22"/>
          <w:szCs w:val="22"/>
        </w:rPr>
      </w:pPr>
    </w:p>
    <w:p w14:paraId="314B531B" w14:textId="77777777" w:rsidR="00AA71B8" w:rsidRPr="001D6E1C" w:rsidRDefault="00AA71B8" w:rsidP="00AA71B8">
      <w:pPr>
        <w:jc w:val="both"/>
        <w:rPr>
          <w:sz w:val="22"/>
          <w:szCs w:val="22"/>
        </w:rPr>
      </w:pPr>
      <w:r w:rsidRPr="001D6E1C">
        <w:rPr>
          <w:sz w:val="22"/>
          <w:szCs w:val="22"/>
        </w:rPr>
        <w:t>After the non-AP STA have been disassociated, {RMAK, Seed} are deleted and {Counter} is reset to 1, while RMA(s) are stored at non-AP STA and at the (previously) associated AP or ESS.</w:t>
      </w:r>
    </w:p>
    <w:p w14:paraId="31BFF5F2" w14:textId="77777777" w:rsidR="00AA71B8" w:rsidRPr="001D6E1C" w:rsidRDefault="00AA71B8" w:rsidP="00AA71B8">
      <w:pPr>
        <w:jc w:val="both"/>
        <w:rPr>
          <w:sz w:val="22"/>
          <w:szCs w:val="22"/>
        </w:rPr>
      </w:pPr>
    </w:p>
    <w:p w14:paraId="52A45B09" w14:textId="77777777" w:rsidR="001776C7" w:rsidRPr="001D6E1C" w:rsidRDefault="001776C7" w:rsidP="001776C7">
      <w:pPr>
        <w:jc w:val="both"/>
        <w:rPr>
          <w:sz w:val="22"/>
          <w:szCs w:val="22"/>
        </w:rPr>
      </w:pPr>
      <w:r w:rsidRPr="001D6E1C">
        <w:rPr>
          <w:sz w:val="22"/>
          <w:szCs w:val="22"/>
        </w:rPr>
        <w:t xml:space="preserve">The non-AP STA may use the generated RMAs for messaging, preparing, and establishing the next association. E.g. The non-AP STA may send to the AP with the identifiable management </w:t>
      </w:r>
      <w:proofErr w:type="spellStart"/>
      <w:r w:rsidRPr="001D6E1C">
        <w:rPr>
          <w:sz w:val="22"/>
          <w:szCs w:val="22"/>
        </w:rPr>
        <w:t>frame,by</w:t>
      </w:r>
      <w:proofErr w:type="spellEnd"/>
      <w:r w:rsidRPr="001D6E1C">
        <w:rPr>
          <w:sz w:val="22"/>
          <w:szCs w:val="22"/>
        </w:rPr>
        <w:t xml:space="preserve"> which the AP or ESS can identify the non-AP STA as the returned STA.</w:t>
      </w:r>
    </w:p>
    <w:p w14:paraId="06454556" w14:textId="77777777" w:rsidR="001776C7" w:rsidRPr="001D6E1C" w:rsidRDefault="001776C7" w:rsidP="001776C7">
      <w:pPr>
        <w:jc w:val="both"/>
        <w:rPr>
          <w:sz w:val="22"/>
          <w:szCs w:val="22"/>
        </w:rPr>
      </w:pPr>
      <w:r w:rsidRPr="001D6E1C">
        <w:rPr>
          <w:sz w:val="22"/>
          <w:szCs w:val="22"/>
        </w:rPr>
        <w:t>The AP or ESS can then identify the non-AP STA despite changing MAC addresses through comparison of the MAC addresses with its stored RMAs.</w:t>
      </w:r>
    </w:p>
    <w:p w14:paraId="67C9F206" w14:textId="42A074B5" w:rsidR="00B37E68" w:rsidRPr="001D6E1C" w:rsidRDefault="00B37E68" w:rsidP="00AA71B8">
      <w:pPr>
        <w:jc w:val="both"/>
        <w:rPr>
          <w:sz w:val="22"/>
          <w:szCs w:val="22"/>
        </w:rPr>
      </w:pPr>
    </w:p>
    <w:p w14:paraId="39B6DC76" w14:textId="0DB56F91" w:rsidR="00B37E68" w:rsidRPr="00316FFC" w:rsidRDefault="002D7BBB" w:rsidP="00B37E68">
      <w:pPr>
        <w:pStyle w:val="Bulleted"/>
        <w:tabs>
          <w:tab w:val="clear" w:pos="360"/>
          <w:tab w:val="left" w:pos="1540"/>
          <w:tab w:val="left" w:pos="2160"/>
        </w:tabs>
        <w:suppressAutoHyphens/>
        <w:spacing w:line="240" w:lineRule="auto"/>
        <w:ind w:left="0" w:firstLine="0"/>
        <w:rPr>
          <w:b/>
          <w:w w:val="100"/>
          <w:sz w:val="22"/>
          <w:szCs w:val="22"/>
          <w:lang w:val="en-GB"/>
        </w:rPr>
      </w:pPr>
      <w:r w:rsidRPr="00316FFC">
        <w:rPr>
          <w:b/>
          <w:w w:val="100"/>
          <w:sz w:val="22"/>
          <w:szCs w:val="22"/>
          <w:lang w:val="en-GB"/>
        </w:rPr>
        <w:t>12.2.12</w:t>
      </w:r>
      <w:r w:rsidR="00B37E68" w:rsidRPr="00316FFC">
        <w:rPr>
          <w:b/>
          <w:w w:val="100"/>
          <w:sz w:val="22"/>
          <w:szCs w:val="22"/>
          <w:lang w:val="en-GB"/>
        </w:rPr>
        <w:t>.4 The rules to use the generated RMAs</w:t>
      </w:r>
    </w:p>
    <w:p w14:paraId="20AA20BE" w14:textId="77777777" w:rsidR="00B37E68" w:rsidRPr="001D6E1C" w:rsidRDefault="00B37E68" w:rsidP="00AA71B8">
      <w:pPr>
        <w:jc w:val="both"/>
        <w:rPr>
          <w:sz w:val="22"/>
          <w:szCs w:val="22"/>
        </w:rPr>
      </w:pPr>
    </w:p>
    <w:p w14:paraId="5BA41A54" w14:textId="0C6D2C31" w:rsidR="00B37E68" w:rsidRPr="001D6E1C" w:rsidRDefault="00B37E68" w:rsidP="00B37E68">
      <w:pPr>
        <w:pStyle w:val="Bulleted"/>
        <w:tabs>
          <w:tab w:val="left" w:pos="1540"/>
          <w:tab w:val="left" w:pos="2160"/>
        </w:tabs>
        <w:suppressAutoHyphens/>
        <w:rPr>
          <w:sz w:val="22"/>
          <w:szCs w:val="22"/>
          <w:rPrChange w:id="325" w:author="Zhijie Yang (NSB)" w:date="2022-12-08T16:51:00Z">
            <w:rPr/>
          </w:rPrChange>
        </w:rPr>
      </w:pPr>
      <w:r w:rsidRPr="001D6E1C">
        <w:rPr>
          <w:sz w:val="22"/>
          <w:szCs w:val="22"/>
          <w:rPrChange w:id="326" w:author="Zhijie Yang (NSB)" w:date="2022-12-08T16:51:00Z">
            <w:rPr/>
          </w:rPrChange>
        </w:rPr>
        <w:t>The generated RMAs will be carried in Address 2 field of management frame sent by non-AP STA in following conditions:</w:t>
      </w:r>
    </w:p>
    <w:p w14:paraId="4192E906" w14:textId="77777777" w:rsidR="00B37E68" w:rsidRPr="001D6E1C" w:rsidRDefault="00B37E68" w:rsidP="00B37E68">
      <w:pPr>
        <w:pStyle w:val="Bulleted"/>
        <w:tabs>
          <w:tab w:val="left" w:pos="1540"/>
          <w:tab w:val="left" w:pos="2160"/>
        </w:tabs>
        <w:suppressAutoHyphens/>
        <w:rPr>
          <w:sz w:val="22"/>
          <w:szCs w:val="22"/>
          <w:rPrChange w:id="327" w:author="Zhijie Yang (NSB)" w:date="2022-12-08T16:51:00Z">
            <w:rPr/>
          </w:rPrChange>
        </w:rPr>
      </w:pPr>
      <w:r w:rsidRPr="001D6E1C">
        <w:rPr>
          <w:sz w:val="22"/>
          <w:szCs w:val="22"/>
          <w:rPrChange w:id="328" w:author="Zhijie Yang (NSB)" w:date="2022-12-08T16:51:00Z">
            <w:rPr/>
          </w:rPrChange>
        </w:rPr>
        <w:t xml:space="preserve"> </w:t>
      </w:r>
    </w:p>
    <w:p w14:paraId="3C026339" w14:textId="22C4740B" w:rsidR="00B37E68" w:rsidRPr="001D6E1C" w:rsidRDefault="00B37E68" w:rsidP="00B37E68">
      <w:pPr>
        <w:pStyle w:val="Bulleted"/>
        <w:tabs>
          <w:tab w:val="left" w:pos="1540"/>
          <w:tab w:val="left" w:pos="2160"/>
        </w:tabs>
        <w:suppressAutoHyphens/>
        <w:rPr>
          <w:sz w:val="22"/>
          <w:szCs w:val="22"/>
          <w:rPrChange w:id="329" w:author="Zhijie Yang (NSB)" w:date="2022-12-08T16:51:00Z">
            <w:rPr/>
          </w:rPrChange>
        </w:rPr>
      </w:pPr>
      <w:r w:rsidRPr="001D6E1C">
        <w:rPr>
          <w:sz w:val="22"/>
          <w:szCs w:val="22"/>
          <w:rPrChange w:id="330" w:author="Zhijie Yang (NSB)" w:date="2022-12-08T16:51:00Z">
            <w:rPr/>
          </w:rPrChange>
        </w:rPr>
        <w:t>a.</w:t>
      </w:r>
      <w:r w:rsidRPr="001D6E1C">
        <w:rPr>
          <w:sz w:val="22"/>
          <w:szCs w:val="22"/>
          <w:rPrChange w:id="331" w:author="Zhijie Yang (NSB)" w:date="2022-12-08T16:51:00Z">
            <w:rPr/>
          </w:rPrChange>
        </w:rPr>
        <w:tab/>
        <w:t xml:space="preserve">The non-AP STA in associated state intends to send direct probe request to an AP </w:t>
      </w:r>
    </w:p>
    <w:p w14:paraId="42A54598" w14:textId="5BF6B682" w:rsidR="00B37E68" w:rsidRPr="001D6E1C" w:rsidRDefault="00B37E68" w:rsidP="00B37E68">
      <w:pPr>
        <w:pStyle w:val="Bulleted"/>
        <w:tabs>
          <w:tab w:val="left" w:pos="1540"/>
          <w:tab w:val="left" w:pos="2160"/>
        </w:tabs>
        <w:suppressAutoHyphens/>
        <w:rPr>
          <w:sz w:val="22"/>
          <w:szCs w:val="22"/>
          <w:rPrChange w:id="332" w:author="Zhijie Yang (NSB)" w:date="2022-12-08T16:51:00Z">
            <w:rPr/>
          </w:rPrChange>
        </w:rPr>
      </w:pPr>
      <w:r w:rsidRPr="001D6E1C">
        <w:rPr>
          <w:sz w:val="22"/>
          <w:szCs w:val="22"/>
          <w:rPrChange w:id="333" w:author="Zhijie Yang (NSB)" w:date="2022-12-08T16:51:00Z">
            <w:rPr/>
          </w:rPrChange>
        </w:rPr>
        <w:t>b.</w:t>
      </w:r>
      <w:r w:rsidRPr="001D6E1C">
        <w:rPr>
          <w:sz w:val="22"/>
          <w:szCs w:val="22"/>
          <w:rPrChange w:id="334" w:author="Zhijie Yang (NSB)" w:date="2022-12-08T16:51:00Z">
            <w:rPr/>
          </w:rPrChange>
        </w:rPr>
        <w:tab/>
        <w:t>The non-AP STA intends to send authentication request and (re)association request frame to an AP</w:t>
      </w:r>
    </w:p>
    <w:p w14:paraId="6156502D" w14:textId="78ABB06C" w:rsidR="00B37E68" w:rsidRPr="001D6E1C" w:rsidRDefault="00B37E68" w:rsidP="00B37E68">
      <w:pPr>
        <w:pStyle w:val="Bulleted"/>
        <w:tabs>
          <w:tab w:val="left" w:pos="1540"/>
          <w:tab w:val="left" w:pos="2160"/>
        </w:tabs>
        <w:suppressAutoHyphens/>
        <w:rPr>
          <w:sz w:val="22"/>
          <w:szCs w:val="22"/>
          <w:rPrChange w:id="335" w:author="Zhijie Yang (NSB)" w:date="2022-12-08T16:51:00Z">
            <w:rPr/>
          </w:rPrChange>
        </w:rPr>
      </w:pPr>
      <w:r w:rsidRPr="001D6E1C">
        <w:rPr>
          <w:sz w:val="22"/>
          <w:szCs w:val="22"/>
          <w:rPrChange w:id="336" w:author="Zhijie Yang (NSB)" w:date="2022-12-08T16:51:00Z">
            <w:rPr/>
          </w:rPrChange>
        </w:rPr>
        <w:t>c.   The non-AP STA intends to send the iden</w:t>
      </w:r>
      <w:r w:rsidR="00032073" w:rsidRPr="001D6E1C">
        <w:rPr>
          <w:sz w:val="22"/>
          <w:szCs w:val="22"/>
          <w:rPrChange w:id="337" w:author="Zhijie Yang (NSB)" w:date="2022-12-08T16:51:00Z">
            <w:rPr/>
          </w:rPrChange>
        </w:rPr>
        <w:t>ti</w:t>
      </w:r>
      <w:r w:rsidRPr="001D6E1C">
        <w:rPr>
          <w:sz w:val="22"/>
          <w:szCs w:val="22"/>
          <w:rPrChange w:id="338" w:author="Zhijie Yang (NSB)" w:date="2022-12-08T16:51:00Z">
            <w:rPr/>
          </w:rPrChange>
        </w:rPr>
        <w:t xml:space="preserve">fiable </w:t>
      </w:r>
      <w:r w:rsidR="002D7BBB" w:rsidRPr="001D6E1C">
        <w:rPr>
          <w:sz w:val="22"/>
          <w:szCs w:val="22"/>
          <w:rPrChange w:id="339" w:author="Zhijie Yang (NSB)" w:date="2022-12-08T16:51:00Z">
            <w:rPr/>
          </w:rPrChange>
        </w:rPr>
        <w:t>public action</w:t>
      </w:r>
      <w:r w:rsidRPr="001D6E1C">
        <w:rPr>
          <w:sz w:val="22"/>
          <w:szCs w:val="22"/>
          <w:rPrChange w:id="340" w:author="Zhijie Yang (NSB)" w:date="2022-12-08T16:51:00Z">
            <w:rPr/>
          </w:rPrChange>
        </w:rPr>
        <w:t xml:space="preserve"> frame.</w:t>
      </w:r>
    </w:p>
    <w:p w14:paraId="596BA16C" w14:textId="77777777" w:rsidR="00B37E68" w:rsidRPr="001D6E1C" w:rsidRDefault="00B37E68" w:rsidP="00B37E68">
      <w:pPr>
        <w:pStyle w:val="Bulleted"/>
        <w:tabs>
          <w:tab w:val="left" w:pos="1540"/>
          <w:tab w:val="left" w:pos="2160"/>
        </w:tabs>
        <w:suppressAutoHyphens/>
        <w:rPr>
          <w:sz w:val="22"/>
          <w:szCs w:val="22"/>
          <w:rPrChange w:id="341" w:author="Zhijie Yang (NSB)" w:date="2022-12-08T16:51:00Z">
            <w:rPr/>
          </w:rPrChange>
        </w:rPr>
      </w:pPr>
      <w:r w:rsidRPr="001D6E1C">
        <w:rPr>
          <w:sz w:val="22"/>
          <w:szCs w:val="22"/>
          <w:rPrChange w:id="342" w:author="Zhijie Yang (NSB)" w:date="2022-12-08T16:51:00Z">
            <w:rPr/>
          </w:rPrChange>
        </w:rPr>
        <w:t xml:space="preserve"> </w:t>
      </w:r>
    </w:p>
    <w:p w14:paraId="111C97D6" w14:textId="74D8F88F" w:rsidR="00B37E68" w:rsidRPr="001D6E1C" w:rsidRDefault="00B37E68" w:rsidP="00B37E68">
      <w:pPr>
        <w:pStyle w:val="Bulleted"/>
        <w:tabs>
          <w:tab w:val="left" w:pos="1540"/>
          <w:tab w:val="left" w:pos="2160"/>
        </w:tabs>
        <w:suppressAutoHyphens/>
        <w:rPr>
          <w:sz w:val="22"/>
          <w:szCs w:val="22"/>
          <w:rPrChange w:id="343" w:author="Zhijie Yang (NSB)" w:date="2022-12-08T16:51:00Z">
            <w:rPr/>
          </w:rPrChange>
        </w:rPr>
      </w:pPr>
      <w:r w:rsidRPr="001D6E1C">
        <w:rPr>
          <w:sz w:val="22"/>
          <w:szCs w:val="22"/>
          <w:rPrChange w:id="344" w:author="Zhijie Yang (NSB)" w:date="2022-12-08T16:51:00Z">
            <w:rPr/>
          </w:rPrChange>
        </w:rPr>
        <w:t xml:space="preserve">Note--1: The generated RMA </w:t>
      </w:r>
      <w:del w:id="345" w:author="Yang, Zhijie (NSB - CN/Shanghai)" w:date="2022-11-12T21:15:00Z">
        <w:r w:rsidRPr="001D6E1C" w:rsidDel="00BE7626">
          <w:rPr>
            <w:sz w:val="22"/>
            <w:szCs w:val="22"/>
            <w:rPrChange w:id="346" w:author="Zhijie Yang (NSB)" w:date="2022-12-08T16:51:00Z">
              <w:rPr/>
            </w:rPrChange>
          </w:rPr>
          <w:delText>may be</w:delText>
        </w:r>
      </w:del>
      <w:ins w:id="347" w:author="Yang, Zhijie (NSB - CN/Shanghai)" w:date="2022-11-12T21:15:00Z">
        <w:r w:rsidR="00BE7626" w:rsidRPr="001D6E1C">
          <w:rPr>
            <w:sz w:val="22"/>
            <w:szCs w:val="22"/>
            <w:rPrChange w:id="348" w:author="Zhijie Yang (NSB)" w:date="2022-12-08T16:51:00Z">
              <w:rPr/>
            </w:rPrChange>
          </w:rPr>
          <w:t xml:space="preserve"> should be</w:t>
        </w:r>
      </w:ins>
      <w:r w:rsidRPr="001D6E1C">
        <w:rPr>
          <w:sz w:val="22"/>
          <w:szCs w:val="22"/>
          <w:rPrChange w:id="349" w:author="Zhijie Yang (NSB)" w:date="2022-12-08T16:51:00Z">
            <w:rPr/>
          </w:rPrChange>
        </w:rPr>
        <w:t xml:space="preserve"> different in the</w:t>
      </w:r>
      <w:ins w:id="350" w:author="Yang, Zhijie (NSB - CN/Shanghai)" w:date="2022-11-12T21:15:00Z">
        <w:r w:rsidR="00BE7626" w:rsidRPr="001D6E1C">
          <w:rPr>
            <w:sz w:val="22"/>
            <w:szCs w:val="22"/>
            <w:rPrChange w:id="351" w:author="Zhijie Yang (NSB)" w:date="2022-12-08T16:51:00Z">
              <w:rPr/>
            </w:rPrChange>
          </w:rPr>
          <w:t xml:space="preserve"> subsequent</w:t>
        </w:r>
      </w:ins>
      <w:r w:rsidRPr="001D6E1C">
        <w:rPr>
          <w:sz w:val="22"/>
          <w:szCs w:val="22"/>
          <w:rPrChange w:id="352" w:author="Zhijie Yang (NSB)" w:date="2022-12-08T16:51:00Z">
            <w:rPr/>
          </w:rPrChange>
        </w:rPr>
        <w:t xml:space="preserve"> identifiable management frames</w:t>
      </w:r>
      <w:ins w:id="353" w:author="Yang, Zhijie (NSB - CN/Shanghai)" w:date="2022-11-12T21:16:00Z">
        <w:r w:rsidR="00BE7626" w:rsidRPr="001D6E1C">
          <w:rPr>
            <w:sz w:val="22"/>
            <w:szCs w:val="22"/>
            <w:rPrChange w:id="354" w:author="Zhijie Yang (NSB)" w:date="2022-12-08T16:51:00Z">
              <w:rPr/>
            </w:rPrChange>
          </w:rPr>
          <w:t xml:space="preserve"> once the previous </w:t>
        </w:r>
      </w:ins>
      <w:ins w:id="355" w:author="Yang, Zhijie (NSB - CN/Shanghai)" w:date="2022-11-13T20:31:00Z">
        <w:r w:rsidR="00A61CC3" w:rsidRPr="001D6E1C">
          <w:rPr>
            <w:sz w:val="22"/>
            <w:szCs w:val="22"/>
            <w:rPrChange w:id="356" w:author="Zhijie Yang (NSB)" w:date="2022-12-08T16:51:00Z">
              <w:rPr/>
            </w:rPrChange>
          </w:rPr>
          <w:t xml:space="preserve">identifiable </w:t>
        </w:r>
      </w:ins>
      <w:ins w:id="357" w:author="Yang, Zhijie (NSB - CN/Shanghai)" w:date="2022-11-12T21:16:00Z">
        <w:r w:rsidR="00BE7626" w:rsidRPr="001D6E1C">
          <w:rPr>
            <w:sz w:val="22"/>
            <w:szCs w:val="22"/>
            <w:rPrChange w:id="358" w:author="Zhijie Yang (NSB)" w:date="2022-12-08T16:51:00Z">
              <w:rPr/>
            </w:rPrChange>
          </w:rPr>
          <w:t xml:space="preserve"> management frame is successfully </w:t>
        </w:r>
        <w:proofErr w:type="spellStart"/>
        <w:r w:rsidR="00BE7626" w:rsidRPr="001D6E1C">
          <w:rPr>
            <w:sz w:val="22"/>
            <w:szCs w:val="22"/>
            <w:rPrChange w:id="359" w:author="Zhijie Yang (NSB)" w:date="2022-12-08T16:51:00Z">
              <w:rPr/>
            </w:rPrChange>
          </w:rPr>
          <w:t>transmistted</w:t>
        </w:r>
        <w:proofErr w:type="spellEnd"/>
        <w:r w:rsidR="00BE7626" w:rsidRPr="001D6E1C">
          <w:rPr>
            <w:sz w:val="22"/>
            <w:szCs w:val="22"/>
            <w:rPrChange w:id="360" w:author="Zhijie Yang (NSB)" w:date="2022-12-08T16:51:00Z">
              <w:rPr/>
            </w:rPrChange>
          </w:rPr>
          <w:t xml:space="preserve"> </w:t>
        </w:r>
      </w:ins>
      <w:r w:rsidR="00590A66" w:rsidRPr="001D6E1C">
        <w:rPr>
          <w:sz w:val="22"/>
          <w:szCs w:val="22"/>
          <w:rPrChange w:id="361" w:author="Zhijie Yang (NSB)" w:date="2022-12-08T16:51:00Z">
            <w:rPr/>
          </w:rPrChange>
        </w:rPr>
        <w:t xml:space="preserve"> except authentication request and (re)association request frame</w:t>
      </w:r>
      <w:r w:rsidRPr="001D6E1C">
        <w:rPr>
          <w:sz w:val="22"/>
          <w:szCs w:val="22"/>
          <w:rPrChange w:id="362" w:author="Zhijie Yang (NSB)" w:date="2022-12-08T16:51:00Z">
            <w:rPr/>
          </w:rPrChange>
        </w:rPr>
        <w:t>.</w:t>
      </w:r>
    </w:p>
    <w:p w14:paraId="448623D6" w14:textId="77777777" w:rsidR="00BE7626" w:rsidRPr="001D6E1C" w:rsidRDefault="00B37E68" w:rsidP="00B37E68">
      <w:pPr>
        <w:pStyle w:val="Bulleted"/>
        <w:tabs>
          <w:tab w:val="clear" w:pos="360"/>
          <w:tab w:val="left" w:pos="1540"/>
          <w:tab w:val="left" w:pos="2160"/>
        </w:tabs>
        <w:suppressAutoHyphens/>
        <w:spacing w:line="240" w:lineRule="auto"/>
        <w:ind w:left="0" w:firstLine="0"/>
        <w:rPr>
          <w:ins w:id="363" w:author="Yang, Zhijie (NSB - CN/Shanghai)" w:date="2022-11-12T21:11:00Z"/>
          <w:sz w:val="22"/>
          <w:szCs w:val="22"/>
          <w:rPrChange w:id="364" w:author="Zhijie Yang (NSB)" w:date="2022-12-08T16:51:00Z">
            <w:rPr>
              <w:ins w:id="365" w:author="Yang, Zhijie (NSB - CN/Shanghai)" w:date="2022-11-12T21:11:00Z"/>
            </w:rPr>
          </w:rPrChange>
        </w:rPr>
      </w:pPr>
      <w:r w:rsidRPr="001D6E1C">
        <w:rPr>
          <w:sz w:val="22"/>
          <w:szCs w:val="22"/>
          <w:rPrChange w:id="366" w:author="Zhijie Yang (NSB)" w:date="2022-12-08T16:51:00Z">
            <w:rPr/>
          </w:rPrChange>
        </w:rPr>
        <w:t xml:space="preserve">Note--2: The STA shall not use the generated RMA in broadcast probe request with </w:t>
      </w:r>
      <w:proofErr w:type="spellStart"/>
      <w:r w:rsidRPr="001D6E1C">
        <w:rPr>
          <w:sz w:val="22"/>
          <w:szCs w:val="22"/>
          <w:rPrChange w:id="367" w:author="Zhijie Yang (NSB)" w:date="2022-12-08T16:51:00Z">
            <w:rPr/>
          </w:rPrChange>
        </w:rPr>
        <w:t>wildcast</w:t>
      </w:r>
      <w:proofErr w:type="spellEnd"/>
      <w:r w:rsidRPr="001D6E1C">
        <w:rPr>
          <w:sz w:val="22"/>
          <w:szCs w:val="22"/>
          <w:rPrChange w:id="368" w:author="Zhijie Yang (NSB)" w:date="2022-12-08T16:51:00Z">
            <w:rPr/>
          </w:rPrChange>
        </w:rPr>
        <w:t xml:space="preserve"> SSID</w:t>
      </w:r>
    </w:p>
    <w:p w14:paraId="264E3D68" w14:textId="02174E49" w:rsidR="00AA71B8" w:rsidRPr="001D6E1C" w:rsidRDefault="00BE7626" w:rsidP="00B37E68">
      <w:pPr>
        <w:pStyle w:val="Bulleted"/>
        <w:tabs>
          <w:tab w:val="clear" w:pos="360"/>
          <w:tab w:val="left" w:pos="1540"/>
          <w:tab w:val="left" w:pos="2160"/>
        </w:tabs>
        <w:suppressAutoHyphens/>
        <w:spacing w:line="240" w:lineRule="auto"/>
        <w:ind w:left="0" w:firstLine="0"/>
        <w:rPr>
          <w:sz w:val="22"/>
          <w:szCs w:val="22"/>
        </w:rPr>
      </w:pPr>
      <w:ins w:id="369" w:author="Yang, Zhijie (NSB - CN/Shanghai)" w:date="2022-11-12T21:11:00Z">
        <w:r w:rsidRPr="001D6E1C">
          <w:rPr>
            <w:sz w:val="22"/>
            <w:szCs w:val="22"/>
            <w:rPrChange w:id="370" w:author="Zhijie Yang (NSB)" w:date="2022-12-08T16:51:00Z">
              <w:rPr/>
            </w:rPrChange>
          </w:rPr>
          <w:t xml:space="preserve">Note—3: </w:t>
        </w:r>
      </w:ins>
      <w:ins w:id="371" w:author="Yang, Zhijie (NSB - CN/Shanghai)" w:date="2022-11-12T21:16:00Z">
        <w:r w:rsidRPr="001D6E1C">
          <w:rPr>
            <w:sz w:val="22"/>
            <w:szCs w:val="22"/>
            <w:rPrChange w:id="372" w:author="Zhijie Yang (NSB)" w:date="2022-12-08T16:51:00Z">
              <w:rPr/>
            </w:rPrChange>
          </w:rPr>
          <w:t>The</w:t>
        </w:r>
      </w:ins>
      <w:ins w:id="373" w:author="Yang, Zhijie (NSB - CN/Shanghai)" w:date="2022-11-12T21:17:00Z">
        <w:r w:rsidRPr="001D6E1C">
          <w:rPr>
            <w:sz w:val="22"/>
            <w:szCs w:val="22"/>
            <w:rPrChange w:id="374" w:author="Zhijie Yang (NSB)" w:date="2022-12-08T16:51:00Z">
              <w:rPr/>
            </w:rPrChange>
          </w:rPr>
          <w:t xml:space="preserve"> same RMA should be used in</w:t>
        </w:r>
      </w:ins>
      <w:ins w:id="375" w:author="Yang, Zhijie (NSB - CN/Shanghai)" w:date="2022-11-12T21:16:00Z">
        <w:r w:rsidRPr="001D6E1C">
          <w:rPr>
            <w:sz w:val="22"/>
            <w:szCs w:val="22"/>
            <w:rPrChange w:id="376" w:author="Zhijie Yang (NSB)" w:date="2022-12-08T16:51:00Z">
              <w:rPr/>
            </w:rPrChange>
          </w:rPr>
          <w:t xml:space="preserve"> authentication frame</w:t>
        </w:r>
      </w:ins>
      <w:ins w:id="377" w:author="Yang, Zhijie (NSB - CN/Shanghai)" w:date="2022-11-12T21:17:00Z">
        <w:r w:rsidRPr="001D6E1C">
          <w:rPr>
            <w:sz w:val="22"/>
            <w:szCs w:val="22"/>
            <w:rPrChange w:id="378" w:author="Zhijie Yang (NSB)" w:date="2022-12-08T16:51:00Z">
              <w:rPr/>
            </w:rPrChange>
          </w:rPr>
          <w:t xml:space="preserve"> and (re)association frame in once authentication and (re)association procedure.</w:t>
        </w:r>
      </w:ins>
      <w:r w:rsidR="00AA71B8" w:rsidRPr="001D6E1C">
        <w:rPr>
          <w:sz w:val="22"/>
          <w:szCs w:val="22"/>
          <w:rPrChange w:id="379" w:author="Zhijie Yang (NSB)" w:date="2022-12-08T16:51:00Z">
            <w:rPr/>
          </w:rPrChange>
        </w:rPr>
        <w:br/>
      </w:r>
    </w:p>
    <w:p w14:paraId="35632DE2" w14:textId="06F5130D" w:rsidR="00BE7626" w:rsidRPr="006A60E8" w:rsidDel="00FC41CF" w:rsidRDefault="00BE7626" w:rsidP="00BE7626">
      <w:pPr>
        <w:pStyle w:val="Bulleted"/>
        <w:tabs>
          <w:tab w:val="clear" w:pos="360"/>
          <w:tab w:val="left" w:pos="1540"/>
          <w:tab w:val="left" w:pos="2160"/>
        </w:tabs>
        <w:suppressAutoHyphens/>
        <w:spacing w:line="240" w:lineRule="auto"/>
        <w:ind w:left="0" w:firstLine="0"/>
        <w:rPr>
          <w:del w:id="380" w:author="Yang, Zhijie (NSB - CN/Shanghai)" w:date="2022-11-12T21:46:00Z"/>
          <w:sz w:val="22"/>
          <w:szCs w:val="22"/>
        </w:rPr>
      </w:pPr>
    </w:p>
    <w:p w14:paraId="10473CB6" w14:textId="17F0D21C" w:rsidR="00BE7626" w:rsidRPr="001D6E1C" w:rsidRDefault="00BE7626" w:rsidP="00B37E68">
      <w:pPr>
        <w:pStyle w:val="Bulleted"/>
        <w:tabs>
          <w:tab w:val="clear" w:pos="360"/>
          <w:tab w:val="left" w:pos="1540"/>
          <w:tab w:val="left" w:pos="2160"/>
        </w:tabs>
        <w:suppressAutoHyphens/>
        <w:spacing w:line="240" w:lineRule="auto"/>
        <w:ind w:left="0" w:firstLine="0"/>
        <w:rPr>
          <w:sz w:val="22"/>
          <w:szCs w:val="22"/>
        </w:rPr>
      </w:pPr>
    </w:p>
    <w:p w14:paraId="0CB9344C" w14:textId="77777777" w:rsidR="00BE7626" w:rsidRPr="001D6E1C" w:rsidRDefault="00BE7626" w:rsidP="00B37E68">
      <w:pPr>
        <w:pStyle w:val="Bulleted"/>
        <w:tabs>
          <w:tab w:val="clear" w:pos="360"/>
          <w:tab w:val="left" w:pos="1540"/>
          <w:tab w:val="left" w:pos="2160"/>
        </w:tabs>
        <w:suppressAutoHyphens/>
        <w:spacing w:line="240" w:lineRule="auto"/>
        <w:ind w:left="0" w:firstLine="0"/>
        <w:rPr>
          <w:sz w:val="22"/>
          <w:szCs w:val="22"/>
        </w:rPr>
      </w:pPr>
    </w:p>
    <w:p w14:paraId="2296836B" w14:textId="77777777" w:rsidR="00AA71B8" w:rsidRPr="001D6E1C" w:rsidRDefault="00AA71B8" w:rsidP="00AA71B8">
      <w:pPr>
        <w:rPr>
          <w:b/>
          <w:bCs/>
          <w:i/>
          <w:iCs/>
          <w:sz w:val="22"/>
          <w:szCs w:val="22"/>
          <w:rPrChange w:id="381" w:author="Zhijie Yang (NSB)" w:date="2022-12-08T16:51:00Z">
            <w:rPr>
              <w:b/>
              <w:bCs/>
              <w:i/>
              <w:iCs/>
            </w:rPr>
          </w:rPrChange>
        </w:rPr>
      </w:pPr>
      <w:r w:rsidRPr="001D6E1C">
        <w:rPr>
          <w:b/>
          <w:bCs/>
          <w:i/>
          <w:iCs/>
          <w:color w:val="FF0000"/>
          <w:sz w:val="22"/>
          <w:szCs w:val="22"/>
          <w:rPrChange w:id="382" w:author="Zhijie Yang (NSB)" w:date="2022-12-08T16:51:00Z">
            <w:rPr>
              <w:b/>
              <w:bCs/>
              <w:i/>
              <w:iCs/>
              <w:color w:val="FF0000"/>
            </w:rPr>
          </w:rPrChange>
        </w:rPr>
        <w:t>4) Add a new KDE to Table 12-10  KDE selectors: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
        <w:gridCol w:w="1580"/>
        <w:gridCol w:w="1500"/>
        <w:gridCol w:w="3000"/>
        <w:gridCol w:w="120"/>
      </w:tblGrid>
      <w:tr w:rsidR="00AA71B8" w:rsidRPr="001D6E1C" w14:paraId="3E89B5A8" w14:textId="77777777" w:rsidTr="003E1999">
        <w:trPr>
          <w:gridBefore w:val="1"/>
          <w:wBefore w:w="120" w:type="dxa"/>
          <w:jc w:val="center"/>
        </w:trPr>
        <w:tc>
          <w:tcPr>
            <w:tcW w:w="6200" w:type="dxa"/>
            <w:gridSpan w:val="4"/>
            <w:tcBorders>
              <w:top w:val="nil"/>
              <w:left w:val="nil"/>
              <w:bottom w:val="nil"/>
              <w:right w:val="nil"/>
            </w:tcBorders>
            <w:tcMar>
              <w:top w:w="120" w:type="dxa"/>
              <w:left w:w="120" w:type="dxa"/>
              <w:bottom w:w="60" w:type="dxa"/>
              <w:right w:w="120" w:type="dxa"/>
            </w:tcMar>
            <w:vAlign w:val="center"/>
          </w:tcPr>
          <w:p w14:paraId="033C6209" w14:textId="77777777" w:rsidR="00AA71B8" w:rsidRPr="001D6E1C" w:rsidRDefault="00AA71B8" w:rsidP="00AA71B8">
            <w:pPr>
              <w:pStyle w:val="TableTitle"/>
              <w:numPr>
                <w:ilvl w:val="0"/>
                <w:numId w:val="19"/>
              </w:numPr>
              <w:rPr>
                <w:w w:val="100"/>
                <w:sz w:val="22"/>
                <w:szCs w:val="22"/>
                <w:rPrChange w:id="383" w:author="Zhijie Yang (NSB)" w:date="2022-12-08T16:51:00Z">
                  <w:rPr>
                    <w:w w:val="100"/>
                  </w:rPr>
                </w:rPrChange>
              </w:rPr>
            </w:pPr>
            <w:r w:rsidRPr="001D6E1C">
              <w:rPr>
                <w:w w:val="100"/>
                <w:sz w:val="22"/>
                <w:szCs w:val="22"/>
                <w:rPrChange w:id="384" w:author="Zhijie Yang (NSB)" w:date="2022-12-08T16:51:00Z">
                  <w:rPr>
                    <w:w w:val="100"/>
                  </w:rPr>
                </w:rPrChange>
              </w:rPr>
              <w:t>KDE selectors</w:t>
            </w:r>
          </w:p>
        </w:tc>
      </w:tr>
      <w:tr w:rsidR="00AA71B8" w:rsidRPr="001D6E1C" w14:paraId="15A4B0A6" w14:textId="77777777" w:rsidTr="003E1999">
        <w:trPr>
          <w:gridAfter w:val="1"/>
          <w:wAfter w:w="120" w:type="dxa"/>
          <w:trHeight w:val="440"/>
          <w:jc w:val="center"/>
        </w:trPr>
        <w:tc>
          <w:tcPr>
            <w:tcW w:w="17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40AC553" w14:textId="77777777" w:rsidR="00AA71B8" w:rsidRPr="001D6E1C" w:rsidRDefault="00AA71B8" w:rsidP="003E1999">
            <w:pPr>
              <w:pStyle w:val="CellHeading"/>
              <w:rPr>
                <w:sz w:val="22"/>
                <w:szCs w:val="22"/>
                <w:rPrChange w:id="385" w:author="Zhijie Yang (NSB)" w:date="2022-12-08T16:51:00Z">
                  <w:rPr>
                    <w:sz w:val="20"/>
                    <w:szCs w:val="20"/>
                  </w:rPr>
                </w:rPrChange>
              </w:rPr>
            </w:pPr>
            <w:r w:rsidRPr="001D6E1C">
              <w:rPr>
                <w:w w:val="100"/>
                <w:sz w:val="22"/>
                <w:szCs w:val="22"/>
                <w:rPrChange w:id="386" w:author="Zhijie Yang (NSB)" w:date="2022-12-08T16:51:00Z">
                  <w:rPr>
                    <w:w w:val="100"/>
                    <w:sz w:val="20"/>
                    <w:szCs w:val="20"/>
                  </w:rPr>
                </w:rPrChange>
              </w:rPr>
              <w:t>OUI</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C40E315" w14:textId="77777777" w:rsidR="00AA71B8" w:rsidRPr="001D6E1C" w:rsidRDefault="00AA71B8" w:rsidP="003E1999">
            <w:pPr>
              <w:pStyle w:val="CellHeading"/>
              <w:rPr>
                <w:sz w:val="22"/>
                <w:szCs w:val="22"/>
                <w:rPrChange w:id="387" w:author="Zhijie Yang (NSB)" w:date="2022-12-08T16:51:00Z">
                  <w:rPr>
                    <w:sz w:val="20"/>
                    <w:szCs w:val="20"/>
                  </w:rPr>
                </w:rPrChange>
              </w:rPr>
            </w:pPr>
            <w:r w:rsidRPr="001D6E1C">
              <w:rPr>
                <w:w w:val="100"/>
                <w:sz w:val="22"/>
                <w:szCs w:val="22"/>
                <w:rPrChange w:id="388" w:author="Zhijie Yang (NSB)" w:date="2022-12-08T16:51:00Z">
                  <w:rPr>
                    <w:w w:val="100"/>
                    <w:sz w:val="20"/>
                    <w:szCs w:val="20"/>
                  </w:rPr>
                </w:rPrChange>
              </w:rPr>
              <w:t>Data type</w:t>
            </w:r>
          </w:p>
        </w:tc>
        <w:tc>
          <w:tcPr>
            <w:tcW w:w="3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05485FB" w14:textId="77777777" w:rsidR="00AA71B8" w:rsidRPr="001D6E1C" w:rsidRDefault="00AA71B8" w:rsidP="003E1999">
            <w:pPr>
              <w:pStyle w:val="CellHeading"/>
              <w:rPr>
                <w:sz w:val="22"/>
                <w:szCs w:val="22"/>
                <w:rPrChange w:id="389" w:author="Zhijie Yang (NSB)" w:date="2022-12-08T16:51:00Z">
                  <w:rPr>
                    <w:sz w:val="20"/>
                    <w:szCs w:val="20"/>
                  </w:rPr>
                </w:rPrChange>
              </w:rPr>
            </w:pPr>
            <w:r w:rsidRPr="001D6E1C">
              <w:rPr>
                <w:w w:val="100"/>
                <w:sz w:val="22"/>
                <w:szCs w:val="22"/>
                <w:rPrChange w:id="390" w:author="Zhijie Yang (NSB)" w:date="2022-12-08T16:51:00Z">
                  <w:rPr>
                    <w:w w:val="100"/>
                    <w:sz w:val="20"/>
                    <w:szCs w:val="20"/>
                  </w:rPr>
                </w:rPrChange>
              </w:rPr>
              <w:t>Meaning</w:t>
            </w:r>
          </w:p>
        </w:tc>
      </w:tr>
      <w:tr w:rsidR="0026509C" w:rsidRPr="001D6E1C" w14:paraId="180F8A79" w14:textId="77777777" w:rsidTr="003E1999">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198833" w14:textId="77777777" w:rsidR="0026509C" w:rsidRPr="001D6E1C" w:rsidRDefault="0026509C" w:rsidP="0026509C">
            <w:pPr>
              <w:pStyle w:val="CellBody"/>
              <w:jc w:val="center"/>
              <w:rPr>
                <w:w w:val="100"/>
                <w:sz w:val="22"/>
                <w:szCs w:val="22"/>
                <w:rPrChange w:id="391" w:author="Zhijie Yang (NSB)" w:date="2022-12-08T16:51:00Z">
                  <w:rPr>
                    <w:sz w:val="20"/>
                    <w:szCs w:val="20"/>
                  </w:rPr>
                </w:rPrChange>
              </w:rPr>
            </w:pPr>
            <w:r w:rsidRPr="001D6E1C">
              <w:rPr>
                <w:w w:val="100"/>
                <w:sz w:val="22"/>
                <w:szCs w:val="22"/>
                <w:rPrChange w:id="392" w:author="Zhijie Yang (NSB)" w:date="2022-12-08T16:51:00Z">
                  <w:rPr>
                    <w:w w:val="100"/>
                    <w:sz w:val="20"/>
                    <w:szCs w:val="20"/>
                  </w:rPr>
                </w:rPrChange>
              </w:rPr>
              <w:lastRenderedPageBreak/>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8AF9B2" w14:textId="61397A39" w:rsidR="0026509C" w:rsidRPr="001D6E1C" w:rsidRDefault="0026509C" w:rsidP="0026509C">
            <w:pPr>
              <w:pStyle w:val="CellBody"/>
              <w:jc w:val="center"/>
              <w:rPr>
                <w:w w:val="100"/>
                <w:sz w:val="22"/>
                <w:szCs w:val="22"/>
                <w:rPrChange w:id="393" w:author="Zhijie Yang (NSB)" w:date="2022-12-08T16:51:00Z">
                  <w:rPr>
                    <w:sz w:val="20"/>
                    <w:szCs w:val="20"/>
                  </w:rPr>
                </w:rPrChange>
              </w:rPr>
            </w:pPr>
            <w:ins w:id="394" w:author="Yang, Zhijie (NSB - CN/Shanghai)" w:date="2022-07-12T21:21:00Z">
              <w:r w:rsidRPr="001D6E1C">
                <w:rPr>
                  <w:w w:val="100"/>
                  <w:sz w:val="22"/>
                  <w:szCs w:val="22"/>
                  <w:rPrChange w:id="395" w:author="Zhijie Yang (NSB)" w:date="2022-12-08T16:51:00Z">
                    <w:rPr>
                      <w:color w:val="FF0000"/>
                      <w:sz w:val="20"/>
                      <w:szCs w:val="20"/>
                    </w:rPr>
                  </w:rPrChange>
                </w:rPr>
                <w:t>&lt;ANA&gt;</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E9A1475" w14:textId="7512BB1D" w:rsidR="0026509C" w:rsidRPr="001D6E1C" w:rsidRDefault="0026509C" w:rsidP="0026509C">
            <w:pPr>
              <w:pStyle w:val="CellBody"/>
              <w:rPr>
                <w:w w:val="100"/>
                <w:sz w:val="22"/>
                <w:szCs w:val="22"/>
                <w:rPrChange w:id="396" w:author="Zhijie Yang (NSB)" w:date="2022-12-08T16:51:00Z">
                  <w:rPr>
                    <w:sz w:val="20"/>
                    <w:szCs w:val="20"/>
                  </w:rPr>
                </w:rPrChange>
              </w:rPr>
            </w:pPr>
            <w:ins w:id="397" w:author="Yang, Zhijie (NSB - CN/Shanghai)" w:date="2022-07-12T21:21:00Z">
              <w:r w:rsidRPr="001D6E1C">
                <w:rPr>
                  <w:w w:val="100"/>
                  <w:sz w:val="22"/>
                  <w:szCs w:val="22"/>
                  <w:rPrChange w:id="398" w:author="Zhijie Yang (NSB)" w:date="2022-12-08T16:51:00Z">
                    <w:rPr>
                      <w:rFonts w:ascii="TimesNewRoman" w:eastAsia="TimesNewRoman" w:cs="TimesNewRoman"/>
                      <w:lang w:eastAsia="ko-KR"/>
                    </w:rPr>
                  </w:rPrChange>
                </w:rPr>
                <w:t>Device ID KDE</w:t>
              </w:r>
            </w:ins>
          </w:p>
        </w:tc>
      </w:tr>
      <w:tr w:rsidR="00AA71B8" w:rsidRPr="001D6E1C" w14:paraId="264F8F47" w14:textId="77777777" w:rsidTr="003E1999">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73FFFC0" w14:textId="77777777" w:rsidR="00AA71B8" w:rsidRPr="001D6E1C" w:rsidRDefault="00AA71B8" w:rsidP="003E1999">
            <w:pPr>
              <w:pStyle w:val="CellBody"/>
              <w:jc w:val="center"/>
              <w:rPr>
                <w:sz w:val="22"/>
                <w:szCs w:val="22"/>
                <w:rPrChange w:id="399" w:author="Zhijie Yang (NSB)" w:date="2022-12-08T16:51:00Z">
                  <w:rPr>
                    <w:sz w:val="20"/>
                    <w:szCs w:val="20"/>
                  </w:rPr>
                </w:rPrChange>
              </w:rPr>
            </w:pPr>
            <w:r w:rsidRPr="001D6E1C">
              <w:rPr>
                <w:color w:val="FF0000"/>
                <w:sz w:val="22"/>
                <w:szCs w:val="22"/>
                <w:rPrChange w:id="400" w:author="Zhijie Yang (NSB)" w:date="2022-12-08T16:51:00Z">
                  <w:rPr>
                    <w:color w:val="FF0000"/>
                    <w:sz w:val="20"/>
                    <w:szCs w:val="20"/>
                  </w:rPr>
                </w:rPrChange>
              </w:rPr>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D4340A4" w14:textId="063C394F" w:rsidR="00AA71B8" w:rsidRPr="001D6E1C" w:rsidRDefault="00F01422" w:rsidP="003E1999">
            <w:pPr>
              <w:pStyle w:val="CellBody"/>
              <w:jc w:val="center"/>
              <w:rPr>
                <w:sz w:val="22"/>
                <w:szCs w:val="22"/>
                <w:rPrChange w:id="401" w:author="Zhijie Yang (NSB)" w:date="2022-12-08T16:51:00Z">
                  <w:rPr>
                    <w:sz w:val="20"/>
                    <w:szCs w:val="20"/>
                  </w:rPr>
                </w:rPrChange>
              </w:rPr>
            </w:pPr>
            <w:r w:rsidRPr="001D6E1C">
              <w:rPr>
                <w:color w:val="FF0000"/>
                <w:sz w:val="22"/>
                <w:szCs w:val="22"/>
                <w:rPrChange w:id="402" w:author="Zhijie Yang (NSB)" w:date="2022-12-08T16:51:00Z">
                  <w:rPr>
                    <w:color w:val="FF0000"/>
                    <w:sz w:val="20"/>
                    <w:szCs w:val="20"/>
                  </w:rPr>
                </w:rPrChange>
              </w:rPr>
              <w:t>&lt;ANA&gt;</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813AFE3" w14:textId="77777777" w:rsidR="00AA71B8" w:rsidRPr="001D6E1C" w:rsidRDefault="00AA71B8" w:rsidP="003E1999">
            <w:pPr>
              <w:pStyle w:val="CellBody"/>
              <w:rPr>
                <w:sz w:val="22"/>
                <w:szCs w:val="22"/>
                <w:rPrChange w:id="403" w:author="Zhijie Yang (NSB)" w:date="2022-12-08T16:51:00Z">
                  <w:rPr>
                    <w:sz w:val="20"/>
                    <w:szCs w:val="20"/>
                  </w:rPr>
                </w:rPrChange>
              </w:rPr>
            </w:pPr>
            <w:r w:rsidRPr="001D6E1C">
              <w:rPr>
                <w:color w:val="FF0000"/>
                <w:sz w:val="22"/>
                <w:szCs w:val="22"/>
                <w:rPrChange w:id="404" w:author="Zhijie Yang (NSB)" w:date="2022-12-08T16:51:00Z">
                  <w:rPr>
                    <w:color w:val="FF0000"/>
                    <w:sz w:val="20"/>
                    <w:szCs w:val="20"/>
                  </w:rPr>
                </w:rPrChange>
              </w:rPr>
              <w:t>RRCM KDE</w:t>
            </w:r>
          </w:p>
        </w:tc>
      </w:tr>
    </w:tbl>
    <w:p w14:paraId="2D3BB5A2" w14:textId="77777777" w:rsidR="00AA71B8" w:rsidRPr="001D6E1C" w:rsidRDefault="00AA71B8" w:rsidP="00AA71B8">
      <w:pPr>
        <w:rPr>
          <w:sz w:val="22"/>
          <w:szCs w:val="22"/>
          <w:rPrChange w:id="405" w:author="Zhijie Yang (NSB)" w:date="2022-12-08T16:51:00Z">
            <w:rPr/>
          </w:rPrChange>
        </w:rPr>
      </w:pPr>
    </w:p>
    <w:p w14:paraId="66B3E536" w14:textId="77777777" w:rsidR="00AA71B8" w:rsidRPr="001D6E1C" w:rsidRDefault="00AA71B8" w:rsidP="00AA71B8">
      <w:pPr>
        <w:rPr>
          <w:b/>
          <w:bCs/>
          <w:i/>
          <w:iCs/>
          <w:color w:val="FF0000"/>
          <w:sz w:val="22"/>
          <w:szCs w:val="22"/>
          <w:rPrChange w:id="406" w:author="Zhijie Yang (NSB)" w:date="2022-12-08T16:51:00Z">
            <w:rPr>
              <w:b/>
              <w:bCs/>
              <w:i/>
              <w:iCs/>
              <w:color w:val="FF0000"/>
            </w:rPr>
          </w:rPrChange>
        </w:rPr>
      </w:pPr>
    </w:p>
    <w:p w14:paraId="1E6D2EE6" w14:textId="79B9B28F" w:rsidR="00AA71B8" w:rsidRPr="001D6E1C" w:rsidRDefault="00AA71B8" w:rsidP="00AA71B8">
      <w:pPr>
        <w:rPr>
          <w:b/>
          <w:bCs/>
          <w:i/>
          <w:iCs/>
          <w:sz w:val="22"/>
          <w:szCs w:val="22"/>
          <w:rPrChange w:id="407" w:author="Zhijie Yang (NSB)" w:date="2022-12-08T16:51:00Z">
            <w:rPr>
              <w:b/>
              <w:bCs/>
              <w:i/>
              <w:iCs/>
            </w:rPr>
          </w:rPrChange>
        </w:rPr>
      </w:pPr>
      <w:r w:rsidRPr="001D6E1C">
        <w:rPr>
          <w:b/>
          <w:bCs/>
          <w:i/>
          <w:iCs/>
          <w:color w:val="FF0000"/>
          <w:sz w:val="22"/>
          <w:szCs w:val="22"/>
          <w:rPrChange w:id="408" w:author="Zhijie Yang (NSB)" w:date="2022-12-08T16:51:00Z">
            <w:rPr>
              <w:b/>
              <w:bCs/>
              <w:i/>
              <w:iCs/>
              <w:color w:val="FF0000"/>
            </w:rPr>
          </w:rPrChange>
        </w:rPr>
        <w:t xml:space="preserve">5) Add the new KDE (RRCM KDE) </w:t>
      </w:r>
      <w:r w:rsidR="00FE61FB" w:rsidRPr="001D6E1C">
        <w:rPr>
          <w:b/>
          <w:bCs/>
          <w:i/>
          <w:iCs/>
          <w:color w:val="FF0000"/>
          <w:sz w:val="22"/>
          <w:szCs w:val="22"/>
          <w:rPrChange w:id="409" w:author="Zhijie Yang (NSB)" w:date="2022-12-08T16:51:00Z">
            <w:rPr>
              <w:b/>
              <w:bCs/>
              <w:i/>
              <w:iCs/>
              <w:color w:val="FF0000"/>
            </w:rPr>
          </w:rPrChange>
        </w:rPr>
        <w:t>after Figure 12-48a Device ID KDE format</w:t>
      </w:r>
      <w:r w:rsidRPr="001D6E1C">
        <w:rPr>
          <w:b/>
          <w:bCs/>
          <w:i/>
          <w:iCs/>
          <w:color w:val="FF0000"/>
          <w:sz w:val="22"/>
          <w:szCs w:val="22"/>
          <w:rPrChange w:id="410" w:author="Zhijie Yang (NSB)" w:date="2022-12-08T16:51:00Z">
            <w:rPr>
              <w:b/>
              <w:bCs/>
              <w:i/>
              <w:iCs/>
              <w:color w:val="FF0000"/>
            </w:rPr>
          </w:rPrChange>
        </w:rPr>
        <w:t>:</w:t>
      </w:r>
    </w:p>
    <w:p w14:paraId="5DACDEB5" w14:textId="77777777" w:rsidR="00AA71B8" w:rsidRPr="00D35026" w:rsidRDefault="00AA71B8" w:rsidP="00AA71B8">
      <w:pPr>
        <w:pStyle w:val="T"/>
        <w:rPr>
          <w:color w:val="auto"/>
          <w:spacing w:val="-2"/>
          <w:w w:val="100"/>
          <w:sz w:val="22"/>
          <w:szCs w:val="22"/>
        </w:rPr>
      </w:pPr>
      <w:r w:rsidRPr="001D6E1C">
        <w:rPr>
          <w:color w:val="auto"/>
          <w:spacing w:val="-2"/>
          <w:w w:val="100"/>
          <w:sz w:val="22"/>
          <w:szCs w:val="22"/>
        </w:rPr>
        <w:t xml:space="preserve">The format of the </w:t>
      </w:r>
      <w:r w:rsidRPr="001D6E1C">
        <w:rPr>
          <w:color w:val="000000" w:themeColor="text1"/>
          <w:sz w:val="22"/>
          <w:szCs w:val="22"/>
        </w:rPr>
        <w:t>RRCM</w:t>
      </w:r>
      <w:r w:rsidRPr="00D35026">
        <w:rPr>
          <w:color w:val="000000" w:themeColor="text1"/>
          <w:sz w:val="22"/>
          <w:szCs w:val="22"/>
        </w:rPr>
        <w:t xml:space="preserve"> KDE</w:t>
      </w:r>
      <w:r w:rsidRPr="00D35026">
        <w:rPr>
          <w:color w:val="auto"/>
          <w:spacing w:val="-2"/>
          <w:w w:val="100"/>
          <w:sz w:val="22"/>
          <w:szCs w:val="22"/>
        </w:rPr>
        <w:t xml:space="preserve"> is shown in  Figure 12-49 (RRCM KDE format).</w:t>
      </w:r>
    </w:p>
    <w:p w14:paraId="4BE8A596" w14:textId="77777777" w:rsidR="00AA71B8" w:rsidRPr="001D6E1C" w:rsidRDefault="00AA71B8" w:rsidP="00AA71B8">
      <w:pPr>
        <w:pStyle w:val="T"/>
        <w:rPr>
          <w:color w:val="auto"/>
          <w:spacing w:val="-2"/>
          <w:w w:val="100"/>
          <w:sz w:val="22"/>
          <w:szCs w:val="22"/>
          <w:rPrChange w:id="411" w:author="Zhijie Yang (NSB)" w:date="2022-12-08T16:51:00Z">
            <w:rPr>
              <w:color w:val="auto"/>
              <w:spacing w:val="-2"/>
              <w:w w:val="100"/>
            </w:rPr>
          </w:rPrChange>
        </w:rPr>
      </w:pPr>
      <w:r w:rsidRPr="001D6E1C">
        <w:rPr>
          <w:color w:val="auto"/>
          <w:spacing w:val="-2"/>
          <w:w w:val="100"/>
          <w:sz w:val="22"/>
          <w:szCs w:val="22"/>
          <w:rPrChange w:id="412" w:author="Zhijie Yang (NSB)" w:date="2022-12-08T16:51:00Z">
            <w:rPr>
              <w:color w:val="auto"/>
              <w:spacing w:val="-2"/>
              <w:w w:val="100"/>
            </w:rPr>
          </w:rPrChange>
        </w:rPr>
        <w:tab/>
      </w:r>
      <w:r w:rsidRPr="001D6E1C">
        <w:rPr>
          <w:color w:val="auto"/>
          <w:spacing w:val="-2"/>
          <w:w w:val="100"/>
          <w:sz w:val="22"/>
          <w:szCs w:val="22"/>
          <w:rPrChange w:id="413" w:author="Zhijie Yang (NSB)" w:date="2022-12-08T16:51:00Z">
            <w:rPr>
              <w:color w:val="auto"/>
              <w:spacing w:val="-2"/>
              <w:w w:val="100"/>
            </w:rPr>
          </w:rPrChange>
        </w:rPr>
        <w:tab/>
      </w:r>
      <w:r w:rsidRPr="001D6E1C">
        <w:rPr>
          <w:color w:val="auto"/>
          <w:spacing w:val="-2"/>
          <w:w w:val="100"/>
          <w:sz w:val="22"/>
          <w:szCs w:val="22"/>
          <w:rPrChange w:id="414" w:author="Zhijie Yang (NSB)" w:date="2022-12-08T16:51:00Z">
            <w:rPr>
              <w:color w:val="auto"/>
              <w:spacing w:val="-2"/>
              <w:w w:val="100"/>
            </w:rPr>
          </w:rPrChange>
        </w:rPr>
        <w:tab/>
      </w:r>
      <w:r w:rsidRPr="001D6E1C">
        <w:rPr>
          <w:color w:val="auto"/>
          <w:spacing w:val="-2"/>
          <w:w w:val="100"/>
          <w:sz w:val="22"/>
          <w:szCs w:val="22"/>
          <w:rPrChange w:id="415" w:author="Zhijie Yang (NSB)" w:date="2022-12-08T16:51:00Z">
            <w:rPr>
              <w:color w:val="auto"/>
              <w:spacing w:val="-2"/>
              <w:w w:val="100"/>
            </w:rPr>
          </w:rPrChange>
        </w:rPr>
        <w:tab/>
      </w:r>
      <w:r w:rsidRPr="001D6E1C">
        <w:rPr>
          <w:color w:val="auto"/>
          <w:spacing w:val="-2"/>
          <w:w w:val="100"/>
          <w:sz w:val="22"/>
          <w:szCs w:val="22"/>
          <w:rPrChange w:id="416" w:author="Zhijie Yang (NSB)" w:date="2022-12-08T16:51:00Z">
            <w:rPr>
              <w:color w:val="auto"/>
              <w:spacing w:val="-2"/>
              <w:w w:val="100"/>
            </w:rPr>
          </w:rPrChange>
        </w:rPr>
        <w:tab/>
      </w:r>
      <w:r w:rsidRPr="001D6E1C">
        <w:rPr>
          <w:color w:val="auto"/>
          <w:spacing w:val="-2"/>
          <w:w w:val="100"/>
          <w:sz w:val="22"/>
          <w:szCs w:val="22"/>
          <w:rPrChange w:id="417" w:author="Zhijie Yang (NSB)" w:date="2022-12-08T16:51:00Z">
            <w:rPr>
              <w:color w:val="auto"/>
              <w:spacing w:val="-2"/>
              <w:w w:val="100"/>
            </w:rPr>
          </w:rPrChange>
        </w:rPr>
        <w:tab/>
      </w:r>
    </w:p>
    <w:tbl>
      <w:tblPr>
        <w:tblStyle w:val="TableGrid"/>
        <w:tblW w:w="0" w:type="auto"/>
        <w:jc w:val="center"/>
        <w:tblLook w:val="04A0" w:firstRow="1" w:lastRow="0" w:firstColumn="1" w:lastColumn="0" w:noHBand="0" w:noVBand="1"/>
      </w:tblPr>
      <w:tblGrid>
        <w:gridCol w:w="1361"/>
        <w:gridCol w:w="1361"/>
      </w:tblGrid>
      <w:tr w:rsidR="00AA71B8" w:rsidRPr="001D6E1C" w14:paraId="408829CA" w14:textId="77777777" w:rsidTr="003E1999">
        <w:trPr>
          <w:trHeight w:val="401"/>
          <w:jc w:val="center"/>
        </w:trPr>
        <w:tc>
          <w:tcPr>
            <w:tcW w:w="1361" w:type="dxa"/>
          </w:tcPr>
          <w:p w14:paraId="3725518C" w14:textId="77777777" w:rsidR="00AA71B8" w:rsidRPr="001D6E1C" w:rsidRDefault="00AA71B8" w:rsidP="003E1999">
            <w:pPr>
              <w:pStyle w:val="T"/>
              <w:spacing w:before="0"/>
              <w:jc w:val="center"/>
              <w:rPr>
                <w:rFonts w:eastAsia="Yu Mincho"/>
                <w:color w:val="000000" w:themeColor="text1"/>
                <w:spacing w:val="-2"/>
                <w:w w:val="100"/>
                <w:sz w:val="22"/>
                <w:szCs w:val="22"/>
                <w:rPrChange w:id="418" w:author="Zhijie Yang (NSB)" w:date="2022-12-08T16:51:00Z">
                  <w:rPr>
                    <w:rFonts w:eastAsia="Yu Mincho"/>
                    <w:color w:val="000000" w:themeColor="text1"/>
                    <w:spacing w:val="-2"/>
                    <w:w w:val="100"/>
                  </w:rPr>
                </w:rPrChange>
              </w:rPr>
            </w:pPr>
            <w:r w:rsidRPr="001D6E1C">
              <w:rPr>
                <w:rFonts w:eastAsia="Yu Mincho"/>
                <w:color w:val="000000" w:themeColor="text1"/>
                <w:spacing w:val="-2"/>
                <w:w w:val="100"/>
                <w:sz w:val="22"/>
                <w:szCs w:val="22"/>
                <w:rPrChange w:id="419" w:author="Zhijie Yang (NSB)" w:date="2022-12-08T16:51:00Z">
                  <w:rPr>
                    <w:rFonts w:eastAsia="Yu Mincho"/>
                    <w:color w:val="000000" w:themeColor="text1"/>
                    <w:spacing w:val="-2"/>
                    <w:w w:val="100"/>
                  </w:rPr>
                </w:rPrChange>
              </w:rPr>
              <w:t>Seed</w:t>
            </w:r>
          </w:p>
        </w:tc>
        <w:tc>
          <w:tcPr>
            <w:tcW w:w="1361" w:type="dxa"/>
          </w:tcPr>
          <w:p w14:paraId="2DB62A79" w14:textId="77777777" w:rsidR="00AA71B8" w:rsidRPr="001D6E1C" w:rsidRDefault="00AA71B8" w:rsidP="003E1999">
            <w:pPr>
              <w:pStyle w:val="T"/>
              <w:spacing w:before="0"/>
              <w:jc w:val="center"/>
              <w:rPr>
                <w:rFonts w:eastAsia="Yu Mincho"/>
                <w:color w:val="000000" w:themeColor="text1"/>
                <w:spacing w:val="-2"/>
                <w:w w:val="100"/>
                <w:sz w:val="22"/>
                <w:szCs w:val="22"/>
                <w:rPrChange w:id="420" w:author="Zhijie Yang (NSB)" w:date="2022-12-08T16:51:00Z">
                  <w:rPr>
                    <w:rFonts w:eastAsia="Yu Mincho"/>
                    <w:color w:val="000000" w:themeColor="text1"/>
                    <w:spacing w:val="-2"/>
                    <w:w w:val="100"/>
                  </w:rPr>
                </w:rPrChange>
              </w:rPr>
            </w:pPr>
            <w:r w:rsidRPr="001D6E1C">
              <w:rPr>
                <w:rFonts w:eastAsia="Yu Mincho"/>
                <w:color w:val="000000" w:themeColor="text1"/>
                <w:spacing w:val="-2"/>
                <w:w w:val="100"/>
                <w:sz w:val="22"/>
                <w:szCs w:val="22"/>
                <w:rPrChange w:id="421" w:author="Zhijie Yang (NSB)" w:date="2022-12-08T16:51:00Z">
                  <w:rPr>
                    <w:rFonts w:eastAsia="Yu Mincho"/>
                    <w:color w:val="000000" w:themeColor="text1"/>
                    <w:spacing w:val="-2"/>
                    <w:w w:val="100"/>
                  </w:rPr>
                </w:rPrChange>
              </w:rPr>
              <w:t>Counter</w:t>
            </w:r>
          </w:p>
        </w:tc>
      </w:tr>
    </w:tbl>
    <w:p w14:paraId="42B80F50" w14:textId="77777777" w:rsidR="00AA71B8" w:rsidRPr="001D6E1C" w:rsidRDefault="00AA71B8" w:rsidP="00AA71B8">
      <w:pPr>
        <w:pStyle w:val="T"/>
        <w:tabs>
          <w:tab w:val="clear" w:pos="1440"/>
          <w:tab w:val="clear" w:pos="2160"/>
          <w:tab w:val="clear" w:pos="2880"/>
          <w:tab w:val="clear" w:pos="3600"/>
          <w:tab w:val="clear" w:pos="4320"/>
          <w:tab w:val="clear" w:pos="5040"/>
          <w:tab w:val="clear" w:pos="5760"/>
          <w:tab w:val="clear" w:pos="6480"/>
          <w:tab w:val="left" w:pos="1339"/>
          <w:tab w:val="left" w:pos="3259"/>
          <w:tab w:val="left" w:pos="3899"/>
          <w:tab w:val="left" w:pos="4619"/>
          <w:tab w:val="left" w:pos="5339"/>
          <w:tab w:val="left" w:pos="5959"/>
          <w:tab w:val="left" w:pos="6681"/>
        </w:tabs>
        <w:spacing w:before="0"/>
        <w:rPr>
          <w:color w:val="000000" w:themeColor="text1"/>
          <w:spacing w:val="-2"/>
          <w:w w:val="100"/>
          <w:sz w:val="22"/>
          <w:szCs w:val="22"/>
          <w:rPrChange w:id="422" w:author="Zhijie Yang (NSB)" w:date="2022-12-08T16:51:00Z">
            <w:rPr>
              <w:color w:val="000000" w:themeColor="text1"/>
              <w:spacing w:val="-2"/>
              <w:w w:val="100"/>
            </w:rPr>
          </w:rPrChange>
        </w:rPr>
      </w:pPr>
      <w:r w:rsidRPr="001D6E1C">
        <w:rPr>
          <w:color w:val="000000" w:themeColor="text1"/>
          <w:spacing w:val="-2"/>
          <w:w w:val="100"/>
          <w:sz w:val="22"/>
          <w:szCs w:val="22"/>
          <w:rPrChange w:id="423" w:author="Zhijie Yang (NSB)" w:date="2022-12-08T16:51:00Z">
            <w:rPr>
              <w:color w:val="000000" w:themeColor="text1"/>
              <w:spacing w:val="-2"/>
              <w:w w:val="100"/>
            </w:rPr>
          </w:rPrChange>
        </w:rPr>
        <w:tab/>
      </w:r>
      <w:r w:rsidRPr="001D6E1C">
        <w:rPr>
          <w:color w:val="000000" w:themeColor="text1"/>
          <w:spacing w:val="-2"/>
          <w:w w:val="100"/>
          <w:sz w:val="22"/>
          <w:szCs w:val="22"/>
          <w:rPrChange w:id="424" w:author="Zhijie Yang (NSB)" w:date="2022-12-08T16:51:00Z">
            <w:rPr>
              <w:color w:val="000000" w:themeColor="text1"/>
              <w:spacing w:val="-2"/>
              <w:w w:val="100"/>
            </w:rPr>
          </w:rPrChange>
        </w:rPr>
        <w:tab/>
        <w:t>Octets</w:t>
      </w:r>
      <w:r w:rsidRPr="001D6E1C">
        <w:rPr>
          <w:color w:val="000000" w:themeColor="text1"/>
          <w:spacing w:val="-2"/>
          <w:w w:val="100"/>
          <w:sz w:val="22"/>
          <w:szCs w:val="22"/>
          <w:rPrChange w:id="425" w:author="Zhijie Yang (NSB)" w:date="2022-12-08T16:51:00Z">
            <w:rPr>
              <w:color w:val="000000" w:themeColor="text1"/>
              <w:spacing w:val="-2"/>
              <w:w w:val="100"/>
            </w:rPr>
          </w:rPrChange>
        </w:rPr>
        <w:tab/>
      </w:r>
      <w:r w:rsidRPr="001D6E1C">
        <w:rPr>
          <w:color w:val="000000" w:themeColor="text1"/>
          <w:spacing w:val="-2"/>
          <w:w w:val="100"/>
          <w:sz w:val="22"/>
          <w:szCs w:val="22"/>
          <w:rPrChange w:id="426" w:author="Zhijie Yang (NSB)" w:date="2022-12-08T16:51:00Z">
            <w:rPr>
              <w:color w:val="000000" w:themeColor="text1"/>
              <w:spacing w:val="-2"/>
              <w:w w:val="100"/>
            </w:rPr>
          </w:rPrChange>
        </w:rPr>
        <w:tab/>
        <w:t>16</w:t>
      </w:r>
      <w:r w:rsidRPr="001D6E1C">
        <w:rPr>
          <w:color w:val="000000" w:themeColor="text1"/>
          <w:spacing w:val="-2"/>
          <w:w w:val="100"/>
          <w:sz w:val="22"/>
          <w:szCs w:val="22"/>
          <w:rPrChange w:id="427" w:author="Zhijie Yang (NSB)" w:date="2022-12-08T16:51:00Z">
            <w:rPr>
              <w:color w:val="000000" w:themeColor="text1"/>
              <w:spacing w:val="-2"/>
              <w:w w:val="100"/>
            </w:rPr>
          </w:rPrChange>
        </w:rPr>
        <w:tab/>
      </w:r>
      <w:r w:rsidRPr="001D6E1C">
        <w:rPr>
          <w:color w:val="000000" w:themeColor="text1"/>
          <w:spacing w:val="-2"/>
          <w:w w:val="100"/>
          <w:sz w:val="22"/>
          <w:szCs w:val="22"/>
          <w:rPrChange w:id="428" w:author="Zhijie Yang (NSB)" w:date="2022-12-08T16:51:00Z">
            <w:rPr>
              <w:color w:val="000000" w:themeColor="text1"/>
              <w:spacing w:val="-2"/>
              <w:w w:val="100"/>
            </w:rPr>
          </w:rPrChange>
        </w:rPr>
        <w:tab/>
        <w:t>2</w:t>
      </w:r>
      <w:r w:rsidRPr="001D6E1C">
        <w:rPr>
          <w:color w:val="000000" w:themeColor="text1"/>
          <w:spacing w:val="-2"/>
          <w:w w:val="100"/>
          <w:sz w:val="22"/>
          <w:szCs w:val="22"/>
          <w:rPrChange w:id="429" w:author="Zhijie Yang (NSB)" w:date="2022-12-08T16:51:00Z">
            <w:rPr>
              <w:color w:val="000000" w:themeColor="text1"/>
              <w:spacing w:val="-2"/>
              <w:w w:val="100"/>
            </w:rPr>
          </w:rPrChange>
        </w:rPr>
        <w:tab/>
      </w:r>
      <w:r w:rsidRPr="001D6E1C">
        <w:rPr>
          <w:color w:val="000000" w:themeColor="text1"/>
          <w:spacing w:val="-2"/>
          <w:w w:val="100"/>
          <w:sz w:val="22"/>
          <w:szCs w:val="22"/>
          <w:rPrChange w:id="430" w:author="Zhijie Yang (NSB)" w:date="2022-12-08T16:51:00Z">
            <w:rPr>
              <w:color w:val="000000" w:themeColor="text1"/>
              <w:spacing w:val="-2"/>
              <w:w w:val="100"/>
            </w:rPr>
          </w:rPrChange>
        </w:rPr>
        <w:tab/>
      </w:r>
    </w:p>
    <w:p w14:paraId="2A303D3E" w14:textId="1FB40962" w:rsidR="00AA71B8" w:rsidRPr="001D6E1C" w:rsidRDefault="00AA71B8" w:rsidP="00AA71B8">
      <w:pPr>
        <w:pStyle w:val="FigTitle"/>
        <w:rPr>
          <w:rFonts w:ascii="Times New Roman" w:hAnsi="Times New Roman" w:cs="Times New Roman"/>
          <w:color w:val="auto"/>
          <w:w w:val="100"/>
          <w:sz w:val="22"/>
          <w:szCs w:val="22"/>
          <w:rPrChange w:id="431" w:author="Zhijie Yang (NSB)" w:date="2022-12-08T16:51:00Z">
            <w:rPr>
              <w:rFonts w:ascii="Times New Roman" w:hAnsi="Times New Roman" w:cs="Times New Roman"/>
              <w:color w:val="auto"/>
              <w:w w:val="100"/>
            </w:rPr>
          </w:rPrChange>
        </w:rPr>
      </w:pPr>
      <w:r w:rsidRPr="001D6E1C">
        <w:rPr>
          <w:rFonts w:ascii="Times New Roman" w:hAnsi="Times New Roman" w:cs="Times New Roman"/>
          <w:color w:val="auto"/>
          <w:w w:val="100"/>
          <w:sz w:val="22"/>
          <w:szCs w:val="22"/>
          <w:rPrChange w:id="432" w:author="Zhijie Yang (NSB)" w:date="2022-12-08T16:51:00Z">
            <w:rPr>
              <w:rFonts w:ascii="Times New Roman" w:hAnsi="Times New Roman" w:cs="Times New Roman"/>
              <w:color w:val="auto"/>
              <w:w w:val="100"/>
            </w:rPr>
          </w:rPrChange>
        </w:rPr>
        <w:t>Figure 12-</w:t>
      </w:r>
      <w:r w:rsidR="00FE61FB" w:rsidRPr="001D6E1C">
        <w:rPr>
          <w:rFonts w:ascii="Times New Roman" w:hAnsi="Times New Roman" w:cs="Times New Roman"/>
          <w:color w:val="auto"/>
          <w:w w:val="100"/>
          <w:sz w:val="22"/>
          <w:szCs w:val="22"/>
          <w:rPrChange w:id="433" w:author="Zhijie Yang (NSB)" w:date="2022-12-08T16:51:00Z">
            <w:rPr>
              <w:rFonts w:ascii="Times New Roman" w:hAnsi="Times New Roman" w:cs="Times New Roman"/>
              <w:color w:val="auto"/>
              <w:w w:val="100"/>
            </w:rPr>
          </w:rPrChange>
        </w:rPr>
        <w:t>xx</w:t>
      </w:r>
      <w:r w:rsidRPr="001D6E1C">
        <w:rPr>
          <w:rFonts w:ascii="Times New Roman" w:hAnsi="Times New Roman" w:cs="Times New Roman"/>
          <w:color w:val="auto"/>
          <w:w w:val="100"/>
          <w:sz w:val="22"/>
          <w:szCs w:val="22"/>
          <w:rPrChange w:id="434" w:author="Zhijie Yang (NSB)" w:date="2022-12-08T16:51:00Z">
            <w:rPr>
              <w:rFonts w:ascii="Times New Roman" w:hAnsi="Times New Roman" w:cs="Times New Roman"/>
              <w:color w:val="auto"/>
              <w:w w:val="100"/>
            </w:rPr>
          </w:rPrChange>
        </w:rPr>
        <w:t>—</w:t>
      </w:r>
      <w:r w:rsidRPr="001D6E1C">
        <w:rPr>
          <w:rFonts w:ascii="Times New Roman" w:hAnsi="Times New Roman" w:cs="Times New Roman"/>
          <w:color w:val="000000" w:themeColor="text1"/>
          <w:sz w:val="22"/>
          <w:szCs w:val="22"/>
          <w:rPrChange w:id="435" w:author="Zhijie Yang (NSB)" w:date="2022-12-08T16:51:00Z">
            <w:rPr>
              <w:rFonts w:ascii="Times New Roman" w:hAnsi="Times New Roman" w:cs="Times New Roman"/>
              <w:color w:val="000000" w:themeColor="text1"/>
            </w:rPr>
          </w:rPrChange>
        </w:rPr>
        <w:t>RRCM</w:t>
      </w:r>
      <w:r w:rsidRPr="001D6E1C">
        <w:rPr>
          <w:rFonts w:ascii="Times New Roman" w:hAnsi="Times New Roman" w:cs="Times New Roman"/>
          <w:color w:val="FF0000"/>
          <w:sz w:val="22"/>
          <w:szCs w:val="22"/>
          <w:rPrChange w:id="436" w:author="Zhijie Yang (NSB)" w:date="2022-12-08T16:51:00Z">
            <w:rPr>
              <w:rFonts w:ascii="Times New Roman" w:hAnsi="Times New Roman" w:cs="Times New Roman"/>
              <w:color w:val="FF0000"/>
            </w:rPr>
          </w:rPrChange>
        </w:rPr>
        <w:t xml:space="preserve"> </w:t>
      </w:r>
      <w:r w:rsidRPr="001D6E1C">
        <w:rPr>
          <w:rFonts w:ascii="Times New Roman" w:hAnsi="Times New Roman" w:cs="Times New Roman"/>
          <w:color w:val="auto"/>
          <w:w w:val="100"/>
          <w:sz w:val="22"/>
          <w:szCs w:val="22"/>
          <w:rPrChange w:id="437" w:author="Zhijie Yang (NSB)" w:date="2022-12-08T16:51:00Z">
            <w:rPr>
              <w:rFonts w:ascii="Times New Roman" w:hAnsi="Times New Roman" w:cs="Times New Roman"/>
              <w:color w:val="auto"/>
              <w:w w:val="100"/>
            </w:rPr>
          </w:rPrChange>
        </w:rPr>
        <w:t>KDE format</w:t>
      </w:r>
    </w:p>
    <w:p w14:paraId="17AA2A73" w14:textId="1B32DCA0" w:rsidR="00AA71B8" w:rsidRPr="001D6E1C" w:rsidRDefault="00AA71B8" w:rsidP="00AA71B8">
      <w:pPr>
        <w:pStyle w:val="T"/>
        <w:rPr>
          <w:color w:val="auto"/>
          <w:spacing w:val="-2"/>
          <w:w w:val="100"/>
          <w:sz w:val="22"/>
          <w:szCs w:val="22"/>
        </w:rPr>
      </w:pPr>
      <w:r w:rsidRPr="001D6E1C">
        <w:rPr>
          <w:color w:val="auto"/>
          <w:spacing w:val="-2"/>
          <w:w w:val="100"/>
          <w:sz w:val="22"/>
          <w:szCs w:val="22"/>
        </w:rPr>
        <w:t xml:space="preserve">Seed and Counter are values to generate one or more RMA(s) through RRCM procedure. For details, see subclause </w:t>
      </w:r>
      <w:r w:rsidR="002D7BBB" w:rsidRPr="001D6E1C">
        <w:rPr>
          <w:b/>
          <w:sz w:val="22"/>
          <w:szCs w:val="22"/>
          <w:rPrChange w:id="438" w:author="Zhijie Yang (NSB)" w:date="2022-12-08T16:51:00Z">
            <w:rPr>
              <w:b/>
            </w:rPr>
          </w:rPrChange>
        </w:rPr>
        <w:t>12.2.12</w:t>
      </w:r>
      <w:r w:rsidRPr="001D6E1C">
        <w:rPr>
          <w:b/>
          <w:sz w:val="22"/>
          <w:szCs w:val="22"/>
          <w:rPrChange w:id="439" w:author="Zhijie Yang (NSB)" w:date="2022-12-08T16:51:00Z">
            <w:rPr>
              <w:b/>
            </w:rPr>
          </w:rPrChange>
        </w:rPr>
        <w:t>.</w:t>
      </w:r>
    </w:p>
    <w:p w14:paraId="762B36B8" w14:textId="77777777" w:rsidR="00AA71B8" w:rsidRPr="001D6E1C" w:rsidRDefault="00AA71B8" w:rsidP="00AA71B8">
      <w:pPr>
        <w:rPr>
          <w:i/>
          <w:iCs/>
          <w:color w:val="FF0000"/>
          <w:sz w:val="22"/>
          <w:szCs w:val="22"/>
          <w:rPrChange w:id="440" w:author="Zhijie Yang (NSB)" w:date="2022-12-08T16:51:00Z">
            <w:rPr>
              <w:i/>
              <w:iCs/>
              <w:color w:val="FF0000"/>
            </w:rPr>
          </w:rPrChange>
        </w:rPr>
      </w:pPr>
    </w:p>
    <w:p w14:paraId="72DF32D7" w14:textId="36A3266E" w:rsidR="00AA71B8" w:rsidRPr="001D6E1C" w:rsidRDefault="007E5267" w:rsidP="00AA71B8">
      <w:pPr>
        <w:rPr>
          <w:b/>
          <w:bCs/>
          <w:i/>
          <w:iCs/>
          <w:color w:val="FF0000"/>
          <w:sz w:val="22"/>
          <w:szCs w:val="22"/>
          <w:rPrChange w:id="441" w:author="Zhijie Yang (NSB)" w:date="2022-12-08T16:51:00Z">
            <w:rPr>
              <w:b/>
              <w:bCs/>
              <w:i/>
              <w:iCs/>
              <w:color w:val="FF0000"/>
            </w:rPr>
          </w:rPrChange>
        </w:rPr>
      </w:pPr>
      <w:r w:rsidRPr="001D6E1C">
        <w:rPr>
          <w:b/>
          <w:bCs/>
          <w:i/>
          <w:iCs/>
          <w:color w:val="FF0000"/>
          <w:sz w:val="22"/>
          <w:szCs w:val="22"/>
          <w:rPrChange w:id="442" w:author="Zhijie Yang (NSB)" w:date="2022-12-08T16:51:00Z">
            <w:rPr>
              <w:b/>
              <w:bCs/>
              <w:i/>
              <w:iCs/>
              <w:color w:val="FF0000"/>
            </w:rPr>
          </w:rPrChange>
        </w:rPr>
        <w:t>6</w:t>
      </w:r>
      <w:r w:rsidR="00AA71B8" w:rsidRPr="001D6E1C">
        <w:rPr>
          <w:b/>
          <w:bCs/>
          <w:i/>
          <w:iCs/>
          <w:color w:val="FF0000"/>
          <w:sz w:val="22"/>
          <w:szCs w:val="22"/>
          <w:rPrChange w:id="443" w:author="Zhijie Yang (NSB)" w:date="2022-12-08T16:51:00Z">
            <w:rPr>
              <w:b/>
              <w:bCs/>
              <w:i/>
              <w:iCs/>
              <w:color w:val="FF0000"/>
            </w:rPr>
          </w:rPrChange>
        </w:rPr>
        <w:t xml:space="preserve">) Add “RRCM KDE” to 12.7.4 EAPOL-Key frame </w:t>
      </w:r>
      <w:r w:rsidR="00FE61FB" w:rsidRPr="001D6E1C">
        <w:rPr>
          <w:b/>
          <w:bCs/>
          <w:i/>
          <w:iCs/>
          <w:color w:val="FF0000"/>
          <w:sz w:val="22"/>
          <w:szCs w:val="22"/>
          <w:rPrChange w:id="444" w:author="Zhijie Yang (NSB)" w:date="2022-12-08T16:51:00Z">
            <w:rPr>
              <w:b/>
              <w:bCs/>
              <w:i/>
              <w:iCs/>
              <w:color w:val="FF0000"/>
            </w:rPr>
          </w:rPrChange>
        </w:rPr>
        <w:t>after Device ID KDE</w:t>
      </w:r>
      <w:r w:rsidR="00AA71B8" w:rsidRPr="001D6E1C">
        <w:rPr>
          <w:b/>
          <w:bCs/>
          <w:i/>
          <w:iCs/>
          <w:color w:val="FF0000"/>
          <w:sz w:val="22"/>
          <w:szCs w:val="22"/>
          <w:rPrChange w:id="445" w:author="Zhijie Yang (NSB)" w:date="2022-12-08T16:51:00Z">
            <w:rPr>
              <w:b/>
              <w:bCs/>
              <w:i/>
              <w:iCs/>
              <w:color w:val="FF0000"/>
            </w:rPr>
          </w:rPrChange>
        </w:rPr>
        <w:t>:</w:t>
      </w:r>
    </w:p>
    <w:p w14:paraId="78D8B89D" w14:textId="4D76E49A" w:rsidR="00AA71B8" w:rsidRPr="001D6E1C" w:rsidRDefault="00AA71B8" w:rsidP="00AA71B8">
      <w:pPr>
        <w:pStyle w:val="VariableList"/>
        <w:tabs>
          <w:tab w:val="clear" w:pos="1080"/>
          <w:tab w:val="clear" w:pos="2880"/>
          <w:tab w:val="clear" w:pos="3600"/>
          <w:tab w:val="left" w:pos="2520"/>
          <w:tab w:val="left" w:pos="2800"/>
        </w:tabs>
        <w:ind w:left="0" w:firstLine="0"/>
        <w:rPr>
          <w:w w:val="100"/>
          <w:sz w:val="22"/>
          <w:szCs w:val="22"/>
          <w:rPrChange w:id="446" w:author="Zhijie Yang (NSB)" w:date="2022-12-08T16:51:00Z">
            <w:rPr>
              <w:w w:val="100"/>
            </w:rPr>
          </w:rPrChange>
        </w:rPr>
      </w:pPr>
    </w:p>
    <w:p w14:paraId="6C81C970" w14:textId="58FE95F3" w:rsidR="00764096" w:rsidRPr="001D6E1C" w:rsidRDefault="00764096" w:rsidP="00AA71B8">
      <w:pPr>
        <w:pStyle w:val="VariableList"/>
        <w:tabs>
          <w:tab w:val="clear" w:pos="1080"/>
          <w:tab w:val="clear" w:pos="2880"/>
          <w:tab w:val="clear" w:pos="3600"/>
          <w:tab w:val="left" w:pos="2520"/>
          <w:tab w:val="left" w:pos="2800"/>
        </w:tabs>
        <w:ind w:left="0" w:firstLine="0"/>
        <w:rPr>
          <w:w w:val="100"/>
          <w:sz w:val="22"/>
          <w:szCs w:val="22"/>
          <w:rPrChange w:id="447" w:author="Zhijie Yang (NSB)" w:date="2022-12-08T16:51:00Z">
            <w:rPr>
              <w:w w:val="100"/>
            </w:rPr>
          </w:rPrChange>
        </w:rPr>
      </w:pPr>
      <w:r w:rsidRPr="001D6E1C">
        <w:rPr>
          <w:w w:val="100"/>
          <w:sz w:val="22"/>
          <w:szCs w:val="22"/>
          <w:rPrChange w:id="448" w:author="Zhijie Yang (NSB)" w:date="2022-12-08T16:51:00Z">
            <w:rPr>
              <w:w w:val="100"/>
            </w:rPr>
          </w:rPrChange>
        </w:rPr>
        <w:tab/>
        <w:t xml:space="preserve">Device ID KDE </w:t>
      </w:r>
      <w:r w:rsidRPr="001D6E1C">
        <w:rPr>
          <w:w w:val="100"/>
          <w:sz w:val="22"/>
          <w:szCs w:val="22"/>
          <w:rPrChange w:id="449" w:author="Zhijie Yang (NSB)" w:date="2022-12-08T16:51:00Z">
            <w:rPr>
              <w:w w:val="100"/>
            </w:rPr>
          </w:rPrChange>
        </w:rPr>
        <w:tab/>
      </w:r>
      <w:r w:rsidRPr="001D6E1C">
        <w:rPr>
          <w:w w:val="100"/>
          <w:sz w:val="22"/>
          <w:szCs w:val="22"/>
          <w:rPrChange w:id="450" w:author="Zhijie Yang (NSB)" w:date="2022-12-08T16:51:00Z">
            <w:rPr>
              <w:w w:val="100"/>
            </w:rPr>
          </w:rPrChange>
        </w:rPr>
        <w:tab/>
      </w:r>
      <w:r w:rsidRPr="001D6E1C">
        <w:rPr>
          <w:w w:val="100"/>
          <w:sz w:val="22"/>
          <w:szCs w:val="22"/>
          <w:rPrChange w:id="451" w:author="Zhijie Yang (NSB)" w:date="2022-12-08T16:51:00Z">
            <w:rPr>
              <w:w w:val="100"/>
            </w:rPr>
          </w:rPrChange>
        </w:rPr>
        <w:tab/>
        <w:t>is a KDE containing a device identifier</w:t>
      </w:r>
    </w:p>
    <w:p w14:paraId="2D2F5F8A" w14:textId="77777777" w:rsidR="00AA71B8" w:rsidRPr="001D6E1C" w:rsidRDefault="00AA71B8" w:rsidP="00AA71B8">
      <w:pPr>
        <w:pStyle w:val="VariableList"/>
        <w:tabs>
          <w:tab w:val="clear" w:pos="1080"/>
          <w:tab w:val="clear" w:pos="2880"/>
          <w:tab w:val="clear" w:pos="3600"/>
          <w:tab w:val="left" w:pos="2520"/>
          <w:tab w:val="left" w:pos="2800"/>
        </w:tabs>
        <w:ind w:left="0" w:firstLine="0"/>
        <w:rPr>
          <w:w w:val="100"/>
          <w:sz w:val="22"/>
          <w:szCs w:val="22"/>
          <w:rPrChange w:id="452" w:author="Zhijie Yang (NSB)" w:date="2022-12-08T16:51:00Z">
            <w:rPr>
              <w:w w:val="100"/>
            </w:rPr>
          </w:rPrChange>
        </w:rPr>
      </w:pPr>
      <w:r w:rsidRPr="001D6E1C">
        <w:rPr>
          <w:w w:val="100"/>
          <w:sz w:val="22"/>
          <w:szCs w:val="22"/>
          <w:rPrChange w:id="453" w:author="Zhijie Yang (NSB)" w:date="2022-12-08T16:51:00Z">
            <w:rPr>
              <w:w w:val="100"/>
            </w:rPr>
          </w:rPrChange>
        </w:rPr>
        <w:tab/>
      </w:r>
      <w:r w:rsidRPr="001D6E1C">
        <w:rPr>
          <w:color w:val="FF0000"/>
          <w:w w:val="100"/>
          <w:sz w:val="22"/>
          <w:szCs w:val="22"/>
          <w:rPrChange w:id="454" w:author="Zhijie Yang (NSB)" w:date="2022-12-08T16:51:00Z">
            <w:rPr>
              <w:color w:val="FF0000"/>
              <w:w w:val="100"/>
            </w:rPr>
          </w:rPrChange>
        </w:rPr>
        <w:t>RRCM KDE</w:t>
      </w:r>
      <w:r w:rsidRPr="001D6E1C">
        <w:rPr>
          <w:color w:val="FF0000"/>
          <w:w w:val="100"/>
          <w:sz w:val="22"/>
          <w:szCs w:val="22"/>
          <w:rPrChange w:id="455" w:author="Zhijie Yang (NSB)" w:date="2022-12-08T16:51:00Z">
            <w:rPr>
              <w:color w:val="FF0000"/>
              <w:w w:val="100"/>
            </w:rPr>
          </w:rPrChange>
        </w:rPr>
        <w:tab/>
      </w:r>
      <w:r w:rsidRPr="001D6E1C">
        <w:rPr>
          <w:color w:val="FF0000"/>
          <w:w w:val="100"/>
          <w:sz w:val="22"/>
          <w:szCs w:val="22"/>
          <w:rPrChange w:id="456" w:author="Zhijie Yang (NSB)" w:date="2022-12-08T16:51:00Z">
            <w:rPr>
              <w:color w:val="FF0000"/>
              <w:w w:val="100"/>
            </w:rPr>
          </w:rPrChange>
        </w:rPr>
        <w:tab/>
      </w:r>
      <w:r w:rsidRPr="001D6E1C">
        <w:rPr>
          <w:color w:val="FF0000"/>
          <w:w w:val="100"/>
          <w:sz w:val="22"/>
          <w:szCs w:val="22"/>
          <w:rPrChange w:id="457" w:author="Zhijie Yang (NSB)" w:date="2022-12-08T16:51:00Z">
            <w:rPr>
              <w:color w:val="FF0000"/>
              <w:w w:val="100"/>
            </w:rPr>
          </w:rPrChange>
        </w:rPr>
        <w:tab/>
        <w:t xml:space="preserve">is a KDE containing </w:t>
      </w:r>
      <w:r w:rsidRPr="001D6E1C">
        <w:rPr>
          <w:color w:val="FF0000"/>
          <w:sz w:val="22"/>
          <w:szCs w:val="22"/>
          <w:rPrChange w:id="458" w:author="Zhijie Yang (NSB)" w:date="2022-12-08T16:51:00Z">
            <w:rPr>
              <w:color w:val="FF0000"/>
            </w:rPr>
          </w:rPrChange>
        </w:rPr>
        <w:t>{Seed, Counter}</w:t>
      </w:r>
      <w:r w:rsidRPr="001D6E1C">
        <w:rPr>
          <w:color w:val="FF0000"/>
          <w:w w:val="100"/>
          <w:sz w:val="22"/>
          <w:szCs w:val="22"/>
          <w:rPrChange w:id="459" w:author="Zhijie Yang (NSB)" w:date="2022-12-08T16:51:00Z">
            <w:rPr>
              <w:color w:val="FF0000"/>
              <w:w w:val="100"/>
            </w:rPr>
          </w:rPrChange>
        </w:rPr>
        <w:t xml:space="preserve"> to be used for RRCM procedure</w:t>
      </w:r>
    </w:p>
    <w:p w14:paraId="11406A7F" w14:textId="29D5477D" w:rsidR="00AA71B8" w:rsidRPr="001D6E1C" w:rsidRDefault="00AA71B8" w:rsidP="00764096">
      <w:pPr>
        <w:pStyle w:val="VariableList"/>
        <w:tabs>
          <w:tab w:val="clear" w:pos="1080"/>
          <w:tab w:val="clear" w:pos="2880"/>
          <w:tab w:val="clear" w:pos="3600"/>
          <w:tab w:val="left" w:pos="2520"/>
          <w:tab w:val="left" w:pos="2780"/>
          <w:tab w:val="left" w:pos="3200"/>
        </w:tabs>
        <w:ind w:left="0" w:firstLine="0"/>
        <w:rPr>
          <w:w w:val="100"/>
          <w:sz w:val="22"/>
          <w:szCs w:val="22"/>
          <w:rPrChange w:id="460" w:author="Zhijie Yang (NSB)" w:date="2022-12-08T16:51:00Z">
            <w:rPr>
              <w:w w:val="100"/>
            </w:rPr>
          </w:rPrChange>
        </w:rPr>
      </w:pPr>
      <w:r w:rsidRPr="001D6E1C">
        <w:rPr>
          <w:w w:val="100"/>
          <w:sz w:val="22"/>
          <w:szCs w:val="22"/>
          <w:rPrChange w:id="461" w:author="Zhijie Yang (NSB)" w:date="2022-12-08T16:51:00Z">
            <w:rPr>
              <w:w w:val="100"/>
            </w:rPr>
          </w:rPrChange>
        </w:rPr>
        <w:tab/>
      </w:r>
    </w:p>
    <w:p w14:paraId="6F42482D" w14:textId="77777777" w:rsidR="00AA71B8" w:rsidRPr="001D6E1C" w:rsidRDefault="00AA71B8" w:rsidP="00AA71B8">
      <w:pPr>
        <w:pStyle w:val="L1"/>
        <w:suppressAutoHyphens w:val="0"/>
        <w:ind w:left="200" w:firstLine="0"/>
        <w:rPr>
          <w:w w:val="100"/>
          <w:sz w:val="22"/>
          <w:szCs w:val="22"/>
          <w:rPrChange w:id="462" w:author="Zhijie Yang (NSB)" w:date="2022-12-08T16:51:00Z">
            <w:rPr>
              <w:w w:val="100"/>
            </w:rPr>
          </w:rPrChange>
        </w:rPr>
      </w:pPr>
    </w:p>
    <w:p w14:paraId="5CD7CF78" w14:textId="041F2F8F" w:rsidR="00AA71B8" w:rsidRPr="001D6E1C" w:rsidRDefault="007E5267" w:rsidP="00AA71B8">
      <w:pPr>
        <w:rPr>
          <w:b/>
          <w:bCs/>
          <w:i/>
          <w:iCs/>
          <w:sz w:val="22"/>
          <w:szCs w:val="22"/>
          <w:rPrChange w:id="463" w:author="Zhijie Yang (NSB)" w:date="2022-12-08T16:51:00Z">
            <w:rPr>
              <w:b/>
              <w:bCs/>
              <w:i/>
              <w:iCs/>
            </w:rPr>
          </w:rPrChange>
        </w:rPr>
      </w:pPr>
      <w:r w:rsidRPr="001D6E1C">
        <w:rPr>
          <w:b/>
          <w:bCs/>
          <w:i/>
          <w:iCs/>
          <w:color w:val="FF0000"/>
          <w:sz w:val="22"/>
          <w:szCs w:val="22"/>
          <w:rPrChange w:id="464" w:author="Zhijie Yang (NSB)" w:date="2022-12-08T16:51:00Z">
            <w:rPr>
              <w:b/>
              <w:bCs/>
              <w:i/>
              <w:iCs/>
              <w:color w:val="FF0000"/>
            </w:rPr>
          </w:rPrChange>
        </w:rPr>
        <w:t>7</w:t>
      </w:r>
      <w:r w:rsidR="00AA71B8" w:rsidRPr="001D6E1C">
        <w:rPr>
          <w:b/>
          <w:bCs/>
          <w:i/>
          <w:iCs/>
          <w:color w:val="FF0000"/>
          <w:sz w:val="22"/>
          <w:szCs w:val="22"/>
          <w:rPrChange w:id="465" w:author="Zhijie Yang (NSB)" w:date="2022-12-08T16:51:00Z">
            <w:rPr>
              <w:b/>
              <w:bCs/>
              <w:i/>
              <w:iCs/>
              <w:color w:val="FF0000"/>
            </w:rPr>
          </w:rPrChange>
        </w:rPr>
        <w:t>) Modify 12.7.6.1 General (under 12.7.6 4-way handshake):</w:t>
      </w:r>
    </w:p>
    <w:p w14:paraId="5E3F28CD" w14:textId="77777777" w:rsidR="00AA71B8" w:rsidRPr="001D6E1C" w:rsidRDefault="00AA71B8" w:rsidP="00AA71B8">
      <w:pPr>
        <w:pStyle w:val="LP"/>
        <w:tabs>
          <w:tab w:val="clear" w:pos="640"/>
          <w:tab w:val="left" w:pos="1660"/>
        </w:tabs>
        <w:ind w:left="0"/>
        <w:rPr>
          <w:w w:val="100"/>
          <w:sz w:val="22"/>
          <w:szCs w:val="22"/>
          <w:rPrChange w:id="466" w:author="Zhijie Yang (NSB)" w:date="2022-12-08T16:51:00Z">
            <w:rPr>
              <w:w w:val="100"/>
            </w:rPr>
          </w:rPrChange>
        </w:rPr>
      </w:pPr>
      <w:r w:rsidRPr="001D6E1C">
        <w:rPr>
          <w:w w:val="100"/>
          <w:sz w:val="22"/>
          <w:szCs w:val="22"/>
          <w:rPrChange w:id="467" w:author="Zhijie Yang (NSB)" w:date="2022-12-08T16:51:00Z">
            <w:rPr>
              <w:w w:val="100"/>
            </w:rPr>
          </w:rPrChange>
        </w:rPr>
        <w:t>Message 1:</w:t>
      </w:r>
      <w:r w:rsidRPr="001D6E1C">
        <w:rPr>
          <w:w w:val="100"/>
          <w:sz w:val="22"/>
          <w:szCs w:val="22"/>
          <w:rPrChange w:id="468" w:author="Zhijie Yang (NSB)" w:date="2022-12-08T16:51:00Z">
            <w:rPr>
              <w:w w:val="100"/>
            </w:rPr>
          </w:rPrChange>
        </w:rPr>
        <w:tab/>
        <w:t xml:space="preserve">Authenticator </w:t>
      </w:r>
      <w:r w:rsidRPr="001D6E1C">
        <w:rPr>
          <w:rFonts w:ascii="Symbol" w:hAnsi="Symbol" w:cs="Symbol"/>
          <w:w w:val="100"/>
          <w:sz w:val="22"/>
          <w:szCs w:val="22"/>
          <w:rPrChange w:id="469" w:author="Zhijie Yang (NSB)" w:date="2022-12-08T16:51:00Z">
            <w:rPr>
              <w:rFonts w:ascii="Symbol" w:hAnsi="Symbol" w:cs="Symbol"/>
              <w:w w:val="100"/>
            </w:rPr>
          </w:rPrChange>
        </w:rPr>
        <w:t></w:t>
      </w:r>
      <w:r w:rsidRPr="001D6E1C">
        <w:rPr>
          <w:w w:val="100"/>
          <w:sz w:val="22"/>
          <w:szCs w:val="22"/>
          <w:rPrChange w:id="470" w:author="Zhijie Yang (NSB)" w:date="2022-12-08T16:51:00Z">
            <w:rPr>
              <w:w w:val="100"/>
            </w:rPr>
          </w:rPrChange>
        </w:rPr>
        <w:t xml:space="preserve"> Supplicant: EAPOL-Key(0,0,1,0,P,0,0,ANonce,0,{} or {PMKID}) </w:t>
      </w:r>
    </w:p>
    <w:p w14:paraId="555C5209" w14:textId="77777777" w:rsidR="00764096" w:rsidRPr="001D6E1C" w:rsidRDefault="00AA71B8" w:rsidP="00764096">
      <w:pPr>
        <w:pStyle w:val="LP"/>
        <w:tabs>
          <w:tab w:val="left" w:pos="1660"/>
        </w:tabs>
        <w:ind w:left="0"/>
        <w:rPr>
          <w:w w:val="100"/>
          <w:sz w:val="22"/>
          <w:szCs w:val="22"/>
          <w:rPrChange w:id="471" w:author="Zhijie Yang (NSB)" w:date="2022-12-08T16:51:00Z">
            <w:rPr>
              <w:w w:val="100"/>
            </w:rPr>
          </w:rPrChange>
        </w:rPr>
      </w:pPr>
      <w:r w:rsidRPr="001D6E1C">
        <w:rPr>
          <w:w w:val="100"/>
          <w:sz w:val="22"/>
          <w:szCs w:val="22"/>
          <w:rPrChange w:id="472" w:author="Zhijie Yang (NSB)" w:date="2022-12-08T16:51:00Z">
            <w:rPr>
              <w:w w:val="100"/>
            </w:rPr>
          </w:rPrChange>
        </w:rPr>
        <w:t>Message 2:</w:t>
      </w:r>
      <w:r w:rsidRPr="001D6E1C">
        <w:rPr>
          <w:w w:val="100"/>
          <w:sz w:val="22"/>
          <w:szCs w:val="22"/>
          <w:rPrChange w:id="473" w:author="Zhijie Yang (NSB)" w:date="2022-12-08T16:51:00Z">
            <w:rPr>
              <w:w w:val="100"/>
            </w:rPr>
          </w:rPrChange>
        </w:rPr>
        <w:tab/>
        <w:t xml:space="preserve">Supplicant </w:t>
      </w:r>
      <w:r w:rsidRPr="001D6E1C">
        <w:rPr>
          <w:rFonts w:ascii="Symbol" w:hAnsi="Symbol" w:cs="Symbol"/>
          <w:w w:val="100"/>
          <w:sz w:val="22"/>
          <w:szCs w:val="22"/>
          <w:rPrChange w:id="474" w:author="Zhijie Yang (NSB)" w:date="2022-12-08T16:51:00Z">
            <w:rPr>
              <w:rFonts w:ascii="Symbol" w:hAnsi="Symbol" w:cs="Symbol"/>
              <w:w w:val="100"/>
            </w:rPr>
          </w:rPrChange>
        </w:rPr>
        <w:t></w:t>
      </w:r>
      <w:r w:rsidRPr="001D6E1C">
        <w:rPr>
          <w:w w:val="100"/>
          <w:sz w:val="22"/>
          <w:szCs w:val="22"/>
          <w:rPrChange w:id="475" w:author="Zhijie Yang (NSB)" w:date="2022-12-08T16:51:00Z">
            <w:rPr>
              <w:w w:val="100"/>
            </w:rPr>
          </w:rPrChange>
        </w:rPr>
        <w:t xml:space="preserve"> Authenticator: EAPOL-Key(0,1,0,0,P,0,0,SNonce,MIC,{RSNE} or {RSNE, OCI KDE} or {RSNE, RSNXE} or {RSNE, OCI KDE, RSNXE} </w:t>
      </w:r>
      <w:r w:rsidR="00764096" w:rsidRPr="001D6E1C">
        <w:rPr>
          <w:w w:val="100"/>
          <w:sz w:val="22"/>
          <w:szCs w:val="22"/>
          <w:rPrChange w:id="476" w:author="Zhijie Yang (NSB)" w:date="2022-12-08T16:51:00Z">
            <w:rPr>
              <w:w w:val="100"/>
            </w:rPr>
          </w:rPrChange>
        </w:rPr>
        <w:t>{RSNE, Device ID KDE} or</w:t>
      </w:r>
    </w:p>
    <w:p w14:paraId="51C417EF" w14:textId="77777777" w:rsidR="00764096" w:rsidRPr="001D6E1C" w:rsidRDefault="00764096" w:rsidP="00764096">
      <w:pPr>
        <w:pStyle w:val="LP"/>
        <w:tabs>
          <w:tab w:val="left" w:pos="1660"/>
        </w:tabs>
        <w:ind w:left="0"/>
        <w:rPr>
          <w:w w:val="100"/>
          <w:sz w:val="22"/>
          <w:szCs w:val="22"/>
          <w:rPrChange w:id="477" w:author="Zhijie Yang (NSB)" w:date="2022-12-08T16:51:00Z">
            <w:rPr>
              <w:w w:val="100"/>
            </w:rPr>
          </w:rPrChange>
        </w:rPr>
      </w:pPr>
      <w:r w:rsidRPr="001D6E1C">
        <w:rPr>
          <w:w w:val="100"/>
          <w:sz w:val="22"/>
          <w:szCs w:val="22"/>
          <w:rPrChange w:id="478" w:author="Zhijie Yang (NSB)" w:date="2022-12-08T16:51:00Z">
            <w:rPr>
              <w:w w:val="100"/>
            </w:rPr>
          </w:rPrChange>
        </w:rPr>
        <w:t>{RSNE, OCI KDE, Device ID KDE} or {RSNE, RSNXE, Device ID KDE} or {RSNE, OCI KDE, RSNXE,</w:t>
      </w:r>
    </w:p>
    <w:p w14:paraId="380D2421" w14:textId="196991F0" w:rsidR="00AA71B8" w:rsidRPr="001D6E1C" w:rsidRDefault="00764096" w:rsidP="00AA71B8">
      <w:pPr>
        <w:pStyle w:val="LP"/>
        <w:tabs>
          <w:tab w:val="clear" w:pos="640"/>
          <w:tab w:val="left" w:pos="1660"/>
        </w:tabs>
        <w:ind w:left="0"/>
        <w:rPr>
          <w:w w:val="100"/>
          <w:sz w:val="22"/>
          <w:szCs w:val="22"/>
          <w:rPrChange w:id="479" w:author="Zhijie Yang (NSB)" w:date="2022-12-08T16:51:00Z">
            <w:rPr>
              <w:w w:val="100"/>
            </w:rPr>
          </w:rPrChange>
        </w:rPr>
      </w:pPr>
      <w:r w:rsidRPr="001D6E1C">
        <w:rPr>
          <w:w w:val="100"/>
          <w:sz w:val="22"/>
          <w:szCs w:val="22"/>
          <w:rPrChange w:id="480" w:author="Zhijie Yang (NSB)" w:date="2022-12-08T16:51:00Z">
            <w:rPr>
              <w:w w:val="100"/>
            </w:rPr>
          </w:rPrChange>
        </w:rPr>
        <w:t>Device ID KDE})</w:t>
      </w:r>
      <w:r w:rsidR="003D1E65" w:rsidRPr="001D6E1C">
        <w:rPr>
          <w:w w:val="100"/>
          <w:sz w:val="22"/>
          <w:szCs w:val="22"/>
          <w:rPrChange w:id="481" w:author="Zhijie Yang (NSB)" w:date="2022-12-08T16:51:00Z">
            <w:rPr>
              <w:w w:val="100"/>
            </w:rPr>
          </w:rPrChange>
        </w:rPr>
        <w:t xml:space="preserve"> </w:t>
      </w:r>
      <w:r w:rsidR="00AA71B8" w:rsidRPr="001D6E1C">
        <w:rPr>
          <w:color w:val="FF0000"/>
          <w:w w:val="100"/>
          <w:sz w:val="22"/>
          <w:szCs w:val="22"/>
          <w:rPrChange w:id="482" w:author="Zhijie Yang (NSB)" w:date="2022-12-08T16:51:00Z">
            <w:rPr>
              <w:color w:val="FF0000"/>
              <w:w w:val="100"/>
            </w:rPr>
          </w:rPrChange>
        </w:rPr>
        <w:t>or {RSNE, RRCM KDE} or {RSNE, OCI KDE, RRCM KDE} or {RSNE, RSNXE, RRCM KDE} or {RSNE, OCI KDE, RSNXE, RRCM KDE}</w:t>
      </w:r>
      <w:r w:rsidR="00AA71B8" w:rsidRPr="001D6E1C">
        <w:rPr>
          <w:w w:val="100"/>
          <w:sz w:val="22"/>
          <w:szCs w:val="22"/>
          <w:rPrChange w:id="483" w:author="Zhijie Yang (NSB)" w:date="2022-12-08T16:51:00Z">
            <w:rPr>
              <w:w w:val="100"/>
            </w:rPr>
          </w:rPrChange>
        </w:rPr>
        <w:t>)</w:t>
      </w:r>
    </w:p>
    <w:p w14:paraId="261D91FD" w14:textId="77777777" w:rsidR="00764096" w:rsidRPr="001D6E1C" w:rsidRDefault="00AA71B8" w:rsidP="003D1E65">
      <w:pPr>
        <w:pStyle w:val="LP"/>
        <w:tabs>
          <w:tab w:val="left" w:pos="1660"/>
        </w:tabs>
        <w:ind w:left="0"/>
        <w:rPr>
          <w:w w:val="100"/>
          <w:sz w:val="22"/>
          <w:szCs w:val="22"/>
          <w:rPrChange w:id="484" w:author="Zhijie Yang (NSB)" w:date="2022-12-08T16:51:00Z">
            <w:rPr>
              <w:w w:val="100"/>
            </w:rPr>
          </w:rPrChange>
        </w:rPr>
      </w:pPr>
      <w:r w:rsidRPr="001D6E1C">
        <w:rPr>
          <w:w w:val="100"/>
          <w:sz w:val="22"/>
          <w:szCs w:val="22"/>
          <w:rPrChange w:id="485" w:author="Zhijie Yang (NSB)" w:date="2022-12-08T16:51:00Z">
            <w:rPr>
              <w:w w:val="100"/>
            </w:rPr>
          </w:rPrChange>
        </w:rPr>
        <w:t>Message 3:</w:t>
      </w:r>
      <w:r w:rsidRPr="001D6E1C">
        <w:rPr>
          <w:w w:val="100"/>
          <w:sz w:val="22"/>
          <w:szCs w:val="22"/>
          <w:rPrChange w:id="486" w:author="Zhijie Yang (NSB)" w:date="2022-12-08T16:51:00Z">
            <w:rPr>
              <w:w w:val="100"/>
            </w:rPr>
          </w:rPrChange>
        </w:rPr>
        <w:tab/>
        <w:t>Authenticator</w:t>
      </w:r>
      <w:r w:rsidRPr="001D6E1C">
        <w:rPr>
          <w:rFonts w:ascii="Symbol" w:hAnsi="Symbol" w:cs="Symbol"/>
          <w:w w:val="100"/>
          <w:sz w:val="22"/>
          <w:szCs w:val="22"/>
          <w:rPrChange w:id="487" w:author="Zhijie Yang (NSB)" w:date="2022-12-08T16:51:00Z">
            <w:rPr>
              <w:rFonts w:ascii="Symbol" w:hAnsi="Symbol" w:cs="Symbol"/>
              <w:w w:val="100"/>
            </w:rPr>
          </w:rPrChange>
        </w:rPr>
        <w:t></w:t>
      </w:r>
      <w:r w:rsidRPr="001D6E1C">
        <w:rPr>
          <w:w w:val="100"/>
          <w:sz w:val="22"/>
          <w:szCs w:val="22"/>
          <w:rPrChange w:id="488" w:author="Zhijie Yang (NSB)" w:date="2022-12-08T16:51:00Z">
            <w:rPr>
              <w:w w:val="100"/>
            </w:rPr>
          </w:rPrChange>
        </w:rPr>
        <w:t xml:space="preserve">Supplicant: </w:t>
      </w:r>
      <w:r w:rsidRPr="001D6E1C">
        <w:rPr>
          <w:w w:val="100"/>
          <w:sz w:val="22"/>
          <w:szCs w:val="22"/>
          <w:rPrChange w:id="489" w:author="Zhijie Yang (NSB)" w:date="2022-12-08T16:51:00Z">
            <w:rPr>
              <w:w w:val="100"/>
            </w:rPr>
          </w:rPrChange>
        </w:rPr>
        <w:br/>
        <w:t xml:space="preserve">EAPOL-Key(1,1,1,1,P,0,KeyRSC,ANonce,MIC,{RSNE,GTK[N]} or </w:t>
      </w:r>
      <w:r w:rsidRPr="001D6E1C">
        <w:rPr>
          <w:w w:val="100"/>
          <w:sz w:val="22"/>
          <w:szCs w:val="22"/>
          <w:rPrChange w:id="490" w:author="Zhijie Yang (NSB)" w:date="2022-12-08T16:51:00Z">
            <w:rPr>
              <w:w w:val="100"/>
            </w:rPr>
          </w:rPrChange>
        </w:rPr>
        <w:br/>
        <w:t xml:space="preserve">{RSNE, GTK[N], OCI KDE} or {RSNE, GTK[N], RSNXE} or </w:t>
      </w:r>
      <w:r w:rsidRPr="001D6E1C">
        <w:rPr>
          <w:w w:val="100"/>
          <w:sz w:val="22"/>
          <w:szCs w:val="22"/>
          <w:rPrChange w:id="491" w:author="Zhijie Yang (NSB)" w:date="2022-12-08T16:51:00Z">
            <w:rPr>
              <w:w w:val="100"/>
            </w:rPr>
          </w:rPrChange>
        </w:rPr>
        <w:br/>
        <w:t xml:space="preserve">{RSNE, GTK[N], OCI KDE, RSNXE}) </w:t>
      </w:r>
      <w:r w:rsidR="00764096" w:rsidRPr="001D6E1C">
        <w:rPr>
          <w:w w:val="100"/>
          <w:sz w:val="22"/>
          <w:szCs w:val="22"/>
          <w:rPrChange w:id="492" w:author="Zhijie Yang (NSB)" w:date="2022-12-08T16:51:00Z">
            <w:rPr>
              <w:w w:val="100"/>
            </w:rPr>
          </w:rPrChange>
        </w:rPr>
        <w:t>or {RSNE, GTK[N], Device ID KDE} or {RSNE, GTK[N], OCI</w:t>
      </w:r>
    </w:p>
    <w:p w14:paraId="57766AD4" w14:textId="77777777" w:rsidR="00764096" w:rsidRPr="001D6E1C" w:rsidRDefault="00764096" w:rsidP="00764096">
      <w:pPr>
        <w:pStyle w:val="LP"/>
        <w:tabs>
          <w:tab w:val="left" w:pos="1660"/>
        </w:tabs>
        <w:rPr>
          <w:w w:val="100"/>
          <w:sz w:val="22"/>
          <w:szCs w:val="22"/>
          <w:rPrChange w:id="493" w:author="Zhijie Yang (NSB)" w:date="2022-12-08T16:51:00Z">
            <w:rPr>
              <w:w w:val="100"/>
            </w:rPr>
          </w:rPrChange>
        </w:rPr>
      </w:pPr>
      <w:r w:rsidRPr="001D6E1C">
        <w:rPr>
          <w:w w:val="100"/>
          <w:sz w:val="22"/>
          <w:szCs w:val="22"/>
          <w:rPrChange w:id="494" w:author="Zhijie Yang (NSB)" w:date="2022-12-08T16:51:00Z">
            <w:rPr>
              <w:w w:val="100"/>
            </w:rPr>
          </w:rPrChange>
        </w:rPr>
        <w:t>KDE, Device ID KDE} or {RSNE, GTK[N], RSNXE, Device ID KDE} or {RSNE, GTK[N], OCI KDE,</w:t>
      </w:r>
    </w:p>
    <w:p w14:paraId="6B2FCFCA" w14:textId="74ED31A3" w:rsidR="00AA71B8" w:rsidRPr="001D6E1C" w:rsidRDefault="00764096" w:rsidP="00764096">
      <w:pPr>
        <w:pStyle w:val="LP"/>
        <w:tabs>
          <w:tab w:val="clear" w:pos="640"/>
          <w:tab w:val="left" w:pos="1660"/>
        </w:tabs>
        <w:ind w:left="0"/>
        <w:rPr>
          <w:w w:val="100"/>
          <w:sz w:val="22"/>
          <w:szCs w:val="22"/>
          <w:rPrChange w:id="495" w:author="Zhijie Yang (NSB)" w:date="2022-12-08T16:51:00Z">
            <w:rPr>
              <w:w w:val="100"/>
            </w:rPr>
          </w:rPrChange>
        </w:rPr>
      </w:pPr>
      <w:r w:rsidRPr="001D6E1C">
        <w:rPr>
          <w:w w:val="100"/>
          <w:sz w:val="22"/>
          <w:szCs w:val="22"/>
          <w:rPrChange w:id="496" w:author="Zhijie Yang (NSB)" w:date="2022-12-08T16:51:00Z">
            <w:rPr>
              <w:w w:val="100"/>
            </w:rPr>
          </w:rPrChange>
        </w:rPr>
        <w:t>RSNXE, Device ID KDE})</w:t>
      </w:r>
    </w:p>
    <w:p w14:paraId="2443755D" w14:textId="77777777" w:rsidR="00AA71B8" w:rsidRPr="001D6E1C" w:rsidRDefault="00AA71B8" w:rsidP="00AA71B8">
      <w:pPr>
        <w:pStyle w:val="LP"/>
        <w:tabs>
          <w:tab w:val="clear" w:pos="640"/>
          <w:tab w:val="left" w:pos="1660"/>
        </w:tabs>
        <w:ind w:left="0"/>
        <w:rPr>
          <w:w w:val="100"/>
          <w:sz w:val="22"/>
          <w:szCs w:val="22"/>
          <w:rPrChange w:id="497" w:author="Zhijie Yang (NSB)" w:date="2022-12-08T16:51:00Z">
            <w:rPr>
              <w:w w:val="100"/>
            </w:rPr>
          </w:rPrChange>
        </w:rPr>
      </w:pPr>
      <w:r w:rsidRPr="001D6E1C">
        <w:rPr>
          <w:w w:val="100"/>
          <w:sz w:val="22"/>
          <w:szCs w:val="22"/>
          <w:rPrChange w:id="498" w:author="Zhijie Yang (NSB)" w:date="2022-12-08T16:51:00Z">
            <w:rPr>
              <w:w w:val="100"/>
            </w:rPr>
          </w:rPrChange>
        </w:rPr>
        <w:t>Message 4:</w:t>
      </w:r>
      <w:r w:rsidRPr="001D6E1C">
        <w:rPr>
          <w:w w:val="100"/>
          <w:sz w:val="22"/>
          <w:szCs w:val="22"/>
          <w:rPrChange w:id="499" w:author="Zhijie Yang (NSB)" w:date="2022-12-08T16:51:00Z">
            <w:rPr>
              <w:w w:val="100"/>
            </w:rPr>
          </w:rPrChange>
        </w:rPr>
        <w:tab/>
        <w:t xml:space="preserve">Supplicant </w:t>
      </w:r>
      <w:r w:rsidRPr="001D6E1C">
        <w:rPr>
          <w:rFonts w:ascii="Symbol" w:hAnsi="Symbol" w:cs="Symbol"/>
          <w:w w:val="100"/>
          <w:sz w:val="22"/>
          <w:szCs w:val="22"/>
          <w:rPrChange w:id="500" w:author="Zhijie Yang (NSB)" w:date="2022-12-08T16:51:00Z">
            <w:rPr>
              <w:rFonts w:ascii="Symbol" w:hAnsi="Symbol" w:cs="Symbol"/>
              <w:w w:val="100"/>
            </w:rPr>
          </w:rPrChange>
        </w:rPr>
        <w:t></w:t>
      </w:r>
      <w:r w:rsidRPr="001D6E1C">
        <w:rPr>
          <w:w w:val="100"/>
          <w:sz w:val="22"/>
          <w:szCs w:val="22"/>
          <w:rPrChange w:id="501" w:author="Zhijie Yang (NSB)" w:date="2022-12-08T16:51:00Z">
            <w:rPr>
              <w:w w:val="100"/>
            </w:rPr>
          </w:rPrChange>
        </w:rPr>
        <w:t xml:space="preserve"> Authenticator: EAPOL-Key(1,1,0,0,P,0,0,0,MIC,{}).</w:t>
      </w:r>
    </w:p>
    <w:p w14:paraId="4AFA49BA" w14:textId="77777777" w:rsidR="00AA71B8" w:rsidRPr="001D6E1C" w:rsidRDefault="00AA71B8" w:rsidP="00AA71B8">
      <w:pPr>
        <w:rPr>
          <w:sz w:val="22"/>
          <w:szCs w:val="22"/>
          <w:lang w:val="en-US" w:eastAsia="en-GB"/>
          <w:rPrChange w:id="502" w:author="Zhijie Yang (NSB)" w:date="2022-12-08T16:51:00Z">
            <w:rPr>
              <w:lang w:val="en-US" w:eastAsia="en-GB"/>
            </w:rPr>
          </w:rPrChange>
        </w:rPr>
      </w:pPr>
    </w:p>
    <w:p w14:paraId="7EEB2F58" w14:textId="5CC5B22E" w:rsidR="00AA71B8" w:rsidRPr="001D6E1C" w:rsidRDefault="007E5267" w:rsidP="00AA71B8">
      <w:pPr>
        <w:rPr>
          <w:b/>
          <w:bCs/>
          <w:i/>
          <w:iCs/>
          <w:sz w:val="22"/>
          <w:szCs w:val="22"/>
          <w:rPrChange w:id="503" w:author="Zhijie Yang (NSB)" w:date="2022-12-08T16:51:00Z">
            <w:rPr>
              <w:b/>
              <w:bCs/>
              <w:i/>
              <w:iCs/>
            </w:rPr>
          </w:rPrChange>
        </w:rPr>
      </w:pPr>
      <w:r w:rsidRPr="001D6E1C">
        <w:rPr>
          <w:b/>
          <w:bCs/>
          <w:i/>
          <w:iCs/>
          <w:color w:val="FF0000"/>
          <w:sz w:val="22"/>
          <w:szCs w:val="22"/>
          <w:rPrChange w:id="504" w:author="Zhijie Yang (NSB)" w:date="2022-12-08T16:51:00Z">
            <w:rPr>
              <w:b/>
              <w:bCs/>
              <w:i/>
              <w:iCs/>
              <w:color w:val="FF0000"/>
            </w:rPr>
          </w:rPrChange>
        </w:rPr>
        <w:t>8</w:t>
      </w:r>
      <w:r w:rsidR="00AA71B8" w:rsidRPr="001D6E1C">
        <w:rPr>
          <w:b/>
          <w:bCs/>
          <w:i/>
          <w:iCs/>
          <w:color w:val="FF0000"/>
          <w:sz w:val="22"/>
          <w:szCs w:val="22"/>
          <w:rPrChange w:id="505" w:author="Zhijie Yang (NSB)" w:date="2022-12-08T16:51:00Z">
            <w:rPr>
              <w:b/>
              <w:bCs/>
              <w:i/>
              <w:iCs/>
              <w:color w:val="FF0000"/>
            </w:rPr>
          </w:rPrChange>
        </w:rPr>
        <w:t>) Modify 12.7.6.3 4-way handshake message 2:</w:t>
      </w:r>
    </w:p>
    <w:p w14:paraId="1F844DD0" w14:textId="77777777" w:rsidR="00AA71B8" w:rsidRPr="001D6E1C" w:rsidRDefault="00AA71B8" w:rsidP="00AA71B8">
      <w:pPr>
        <w:pStyle w:val="LP"/>
        <w:rPr>
          <w:w w:val="100"/>
          <w:sz w:val="22"/>
          <w:szCs w:val="22"/>
          <w:rPrChange w:id="506" w:author="Zhijie Yang (NSB)" w:date="2022-12-08T16:51:00Z">
            <w:rPr>
              <w:w w:val="100"/>
            </w:rPr>
          </w:rPrChange>
        </w:rPr>
      </w:pPr>
      <w:r w:rsidRPr="001D6E1C">
        <w:rPr>
          <w:w w:val="100"/>
          <w:sz w:val="22"/>
          <w:szCs w:val="22"/>
          <w:rPrChange w:id="507" w:author="Zhijie Yang (NSB)" w:date="2022-12-08T16:51:00Z">
            <w:rPr>
              <w:w w:val="100"/>
            </w:rPr>
          </w:rPrChange>
        </w:rPr>
        <w:t>Key Information:</w:t>
      </w:r>
    </w:p>
    <w:p w14:paraId="31A9EE5E" w14:textId="77777777" w:rsidR="00AA71B8" w:rsidRPr="001D6E1C" w:rsidRDefault="00AA71B8" w:rsidP="00AA71B8">
      <w:pPr>
        <w:pStyle w:val="LP2"/>
        <w:ind w:left="1440" w:hanging="400"/>
        <w:rPr>
          <w:w w:val="100"/>
          <w:sz w:val="22"/>
          <w:szCs w:val="22"/>
          <w:rPrChange w:id="508" w:author="Zhijie Yang (NSB)" w:date="2022-12-08T16:51:00Z">
            <w:rPr>
              <w:w w:val="100"/>
            </w:rPr>
          </w:rPrChange>
        </w:rPr>
      </w:pPr>
      <w:r w:rsidRPr="001D6E1C">
        <w:rPr>
          <w:w w:val="100"/>
          <w:sz w:val="22"/>
          <w:szCs w:val="22"/>
          <w:rPrChange w:id="509" w:author="Zhijie Yang (NSB)" w:date="2022-12-08T16:51:00Z">
            <w:rPr>
              <w:w w:val="100"/>
            </w:rPr>
          </w:rPrChange>
        </w:rPr>
        <w:t>Key Descriptor Version = 1 (ARC4 encryption with HMAC-MD5) or 2 (NIST AES key wrap with HMAC-SHA-1-128) or 3 (NIST AES key wrap with AES-128-CMAC), in all other cases 0 – same as message 1</w:t>
      </w:r>
    </w:p>
    <w:p w14:paraId="5F2A62C4" w14:textId="77777777" w:rsidR="00AA71B8" w:rsidRPr="001D6E1C" w:rsidRDefault="00AA71B8" w:rsidP="00AA71B8">
      <w:pPr>
        <w:pStyle w:val="LP2"/>
        <w:rPr>
          <w:w w:val="100"/>
          <w:sz w:val="22"/>
          <w:szCs w:val="22"/>
          <w:rPrChange w:id="510" w:author="Zhijie Yang (NSB)" w:date="2022-12-08T16:51:00Z">
            <w:rPr>
              <w:w w:val="100"/>
            </w:rPr>
          </w:rPrChange>
        </w:rPr>
      </w:pPr>
      <w:r w:rsidRPr="001D6E1C">
        <w:rPr>
          <w:w w:val="100"/>
          <w:sz w:val="22"/>
          <w:szCs w:val="22"/>
          <w:rPrChange w:id="511" w:author="Zhijie Yang (NSB)" w:date="2022-12-08T16:51:00Z">
            <w:rPr>
              <w:w w:val="100"/>
            </w:rPr>
          </w:rPrChange>
        </w:rPr>
        <w:lastRenderedPageBreak/>
        <w:t>Key Type = 1 (Pairwise) – same as message 1</w:t>
      </w:r>
    </w:p>
    <w:p w14:paraId="781BD224" w14:textId="77777777" w:rsidR="00AA71B8" w:rsidRPr="001D6E1C" w:rsidRDefault="00AA71B8" w:rsidP="00AA71B8">
      <w:pPr>
        <w:pStyle w:val="LP2"/>
        <w:rPr>
          <w:w w:val="100"/>
          <w:sz w:val="22"/>
          <w:szCs w:val="22"/>
          <w:rPrChange w:id="512" w:author="Zhijie Yang (NSB)" w:date="2022-12-08T16:51:00Z">
            <w:rPr>
              <w:w w:val="100"/>
            </w:rPr>
          </w:rPrChange>
        </w:rPr>
      </w:pPr>
      <w:r w:rsidRPr="001D6E1C">
        <w:rPr>
          <w:w w:val="100"/>
          <w:sz w:val="22"/>
          <w:szCs w:val="22"/>
          <w:rPrChange w:id="513" w:author="Zhijie Yang (NSB)" w:date="2022-12-08T16:51:00Z">
            <w:rPr>
              <w:w w:val="100"/>
            </w:rPr>
          </w:rPrChange>
        </w:rPr>
        <w:t>Reserved = 0</w:t>
      </w:r>
    </w:p>
    <w:p w14:paraId="5E59A038" w14:textId="77777777" w:rsidR="00AA71B8" w:rsidRPr="001D6E1C" w:rsidRDefault="00AA71B8" w:rsidP="00AA71B8">
      <w:pPr>
        <w:pStyle w:val="LP2"/>
        <w:rPr>
          <w:w w:val="100"/>
          <w:sz w:val="22"/>
          <w:szCs w:val="22"/>
          <w:rPrChange w:id="514" w:author="Zhijie Yang (NSB)" w:date="2022-12-08T16:51:00Z">
            <w:rPr>
              <w:w w:val="100"/>
            </w:rPr>
          </w:rPrChange>
        </w:rPr>
      </w:pPr>
      <w:r w:rsidRPr="001D6E1C">
        <w:rPr>
          <w:w w:val="100"/>
          <w:sz w:val="22"/>
          <w:szCs w:val="22"/>
          <w:rPrChange w:id="515" w:author="Zhijie Yang (NSB)" w:date="2022-12-08T16:51:00Z">
            <w:rPr>
              <w:w w:val="100"/>
            </w:rPr>
          </w:rPrChange>
        </w:rPr>
        <w:t>Install = 0</w:t>
      </w:r>
    </w:p>
    <w:p w14:paraId="2F6468F9" w14:textId="77777777" w:rsidR="00AA71B8" w:rsidRPr="001D6E1C" w:rsidRDefault="00AA71B8" w:rsidP="00AA71B8">
      <w:pPr>
        <w:pStyle w:val="LP2"/>
        <w:rPr>
          <w:w w:val="100"/>
          <w:sz w:val="22"/>
          <w:szCs w:val="22"/>
          <w:rPrChange w:id="516" w:author="Zhijie Yang (NSB)" w:date="2022-12-08T16:51:00Z">
            <w:rPr>
              <w:w w:val="100"/>
            </w:rPr>
          </w:rPrChange>
        </w:rPr>
      </w:pPr>
      <w:r w:rsidRPr="001D6E1C">
        <w:rPr>
          <w:w w:val="100"/>
          <w:sz w:val="22"/>
          <w:szCs w:val="22"/>
          <w:rPrChange w:id="517" w:author="Zhijie Yang (NSB)" w:date="2022-12-08T16:51:00Z">
            <w:rPr>
              <w:w w:val="100"/>
            </w:rPr>
          </w:rPrChange>
        </w:rPr>
        <w:t>Key Ack = 0</w:t>
      </w:r>
    </w:p>
    <w:p w14:paraId="3A1BF020" w14:textId="77777777" w:rsidR="00AA71B8" w:rsidRPr="001D6E1C" w:rsidRDefault="00AA71B8" w:rsidP="00AA71B8">
      <w:pPr>
        <w:pStyle w:val="LP2"/>
        <w:rPr>
          <w:w w:val="100"/>
          <w:sz w:val="22"/>
          <w:szCs w:val="22"/>
          <w:rPrChange w:id="518" w:author="Zhijie Yang (NSB)" w:date="2022-12-08T16:51:00Z">
            <w:rPr>
              <w:w w:val="100"/>
            </w:rPr>
          </w:rPrChange>
        </w:rPr>
      </w:pPr>
      <w:r w:rsidRPr="001D6E1C">
        <w:rPr>
          <w:w w:val="100"/>
          <w:sz w:val="22"/>
          <w:szCs w:val="22"/>
          <w:rPrChange w:id="519" w:author="Zhijie Yang (NSB)" w:date="2022-12-08T16:51:00Z">
            <w:rPr>
              <w:w w:val="100"/>
            </w:rPr>
          </w:rPrChange>
        </w:rPr>
        <w:t>Key MIC = 0 when using an AEAD cipher or 1 otherwise</w:t>
      </w:r>
    </w:p>
    <w:p w14:paraId="5CD7C308" w14:textId="77777777" w:rsidR="00AA71B8" w:rsidRPr="001D6E1C" w:rsidRDefault="00AA71B8" w:rsidP="00AA71B8">
      <w:pPr>
        <w:pStyle w:val="LP2"/>
        <w:rPr>
          <w:w w:val="100"/>
          <w:sz w:val="22"/>
          <w:szCs w:val="22"/>
          <w:rPrChange w:id="520" w:author="Zhijie Yang (NSB)" w:date="2022-12-08T16:51:00Z">
            <w:rPr>
              <w:w w:val="100"/>
            </w:rPr>
          </w:rPrChange>
        </w:rPr>
      </w:pPr>
      <w:r w:rsidRPr="001D6E1C">
        <w:rPr>
          <w:w w:val="100"/>
          <w:sz w:val="22"/>
          <w:szCs w:val="22"/>
          <w:rPrChange w:id="521" w:author="Zhijie Yang (NSB)" w:date="2022-12-08T16:51:00Z">
            <w:rPr>
              <w:w w:val="100"/>
            </w:rPr>
          </w:rPrChange>
        </w:rPr>
        <w:t>Secure = 0 – same as message 1</w:t>
      </w:r>
    </w:p>
    <w:p w14:paraId="5C61E7B7" w14:textId="77777777" w:rsidR="00AA71B8" w:rsidRPr="001D6E1C" w:rsidRDefault="00AA71B8" w:rsidP="00AA71B8">
      <w:pPr>
        <w:pStyle w:val="LP2"/>
        <w:rPr>
          <w:w w:val="100"/>
          <w:sz w:val="22"/>
          <w:szCs w:val="22"/>
          <w:rPrChange w:id="522" w:author="Zhijie Yang (NSB)" w:date="2022-12-08T16:51:00Z">
            <w:rPr>
              <w:w w:val="100"/>
            </w:rPr>
          </w:rPrChange>
        </w:rPr>
      </w:pPr>
      <w:r w:rsidRPr="001D6E1C">
        <w:rPr>
          <w:w w:val="100"/>
          <w:sz w:val="22"/>
          <w:szCs w:val="22"/>
          <w:rPrChange w:id="523" w:author="Zhijie Yang (NSB)" w:date="2022-12-08T16:51:00Z">
            <w:rPr>
              <w:w w:val="100"/>
            </w:rPr>
          </w:rPrChange>
        </w:rPr>
        <w:t>Error = 0 – same as message 1</w:t>
      </w:r>
    </w:p>
    <w:p w14:paraId="33034135" w14:textId="77777777" w:rsidR="00AA71B8" w:rsidRPr="001D6E1C" w:rsidRDefault="00AA71B8" w:rsidP="00AA71B8">
      <w:pPr>
        <w:pStyle w:val="LP2"/>
        <w:rPr>
          <w:w w:val="100"/>
          <w:sz w:val="22"/>
          <w:szCs w:val="22"/>
          <w:rPrChange w:id="524" w:author="Zhijie Yang (NSB)" w:date="2022-12-08T16:51:00Z">
            <w:rPr>
              <w:w w:val="100"/>
            </w:rPr>
          </w:rPrChange>
        </w:rPr>
      </w:pPr>
      <w:r w:rsidRPr="001D6E1C">
        <w:rPr>
          <w:w w:val="100"/>
          <w:sz w:val="22"/>
          <w:szCs w:val="22"/>
          <w:rPrChange w:id="525" w:author="Zhijie Yang (NSB)" w:date="2022-12-08T16:51:00Z">
            <w:rPr>
              <w:w w:val="100"/>
            </w:rPr>
          </w:rPrChange>
        </w:rPr>
        <w:t>Request = 0 – same as message 1</w:t>
      </w:r>
    </w:p>
    <w:p w14:paraId="1EE94D0C" w14:textId="34955114" w:rsidR="00AA71B8" w:rsidRPr="001D6E1C" w:rsidRDefault="00AA71B8" w:rsidP="00AA71B8">
      <w:pPr>
        <w:pStyle w:val="LP2"/>
        <w:rPr>
          <w:w w:val="100"/>
          <w:sz w:val="22"/>
          <w:szCs w:val="22"/>
          <w:rPrChange w:id="526" w:author="Zhijie Yang (NSB)" w:date="2022-12-08T16:51:00Z">
            <w:rPr>
              <w:w w:val="100"/>
            </w:rPr>
          </w:rPrChange>
        </w:rPr>
      </w:pPr>
      <w:r w:rsidRPr="001D6E1C">
        <w:rPr>
          <w:w w:val="100"/>
          <w:sz w:val="22"/>
          <w:szCs w:val="22"/>
          <w:rPrChange w:id="527" w:author="Zhijie Yang (NSB)" w:date="2022-12-08T16:51:00Z">
            <w:rPr>
              <w:w w:val="100"/>
            </w:rPr>
          </w:rPrChange>
        </w:rPr>
        <w:t xml:space="preserve">Encrypted Key Data = 1 when using an AEAD cipher </w:t>
      </w:r>
      <w:r w:rsidR="00764096" w:rsidRPr="001D6E1C">
        <w:rPr>
          <w:w w:val="100"/>
          <w:sz w:val="22"/>
          <w:szCs w:val="22"/>
          <w:rPrChange w:id="528" w:author="Zhijie Yang (NSB)" w:date="2022-12-08T16:51:00Z">
            <w:rPr>
              <w:w w:val="100"/>
            </w:rPr>
          </w:rPrChange>
        </w:rPr>
        <w:t xml:space="preserve">or if the Device ID KDE is included </w:t>
      </w:r>
      <w:r w:rsidRPr="001D6E1C">
        <w:rPr>
          <w:color w:val="FF0000"/>
          <w:w w:val="100"/>
          <w:sz w:val="22"/>
          <w:szCs w:val="22"/>
          <w:rPrChange w:id="529" w:author="Zhijie Yang (NSB)" w:date="2022-12-08T16:51:00Z">
            <w:rPr>
              <w:color w:val="FF0000"/>
              <w:w w:val="100"/>
            </w:rPr>
          </w:rPrChange>
        </w:rPr>
        <w:t xml:space="preserve">or </w:t>
      </w:r>
      <w:r w:rsidR="00764096" w:rsidRPr="001D6E1C">
        <w:rPr>
          <w:color w:val="FF0000"/>
          <w:w w:val="100"/>
          <w:sz w:val="22"/>
          <w:szCs w:val="22"/>
          <w:rPrChange w:id="530" w:author="Zhijie Yang (NSB)" w:date="2022-12-08T16:51:00Z">
            <w:rPr>
              <w:color w:val="FF0000"/>
              <w:w w:val="100"/>
            </w:rPr>
          </w:rPrChange>
        </w:rPr>
        <w:t xml:space="preserve">if </w:t>
      </w:r>
      <w:r w:rsidRPr="001D6E1C">
        <w:rPr>
          <w:w w:val="100"/>
          <w:sz w:val="22"/>
          <w:szCs w:val="22"/>
          <w:rPrChange w:id="531" w:author="Zhijie Yang (NSB)" w:date="2022-12-08T16:51:00Z">
            <w:rPr>
              <w:w w:val="100"/>
            </w:rPr>
          </w:rPrChange>
        </w:rPr>
        <w:t xml:space="preserve"> </w:t>
      </w:r>
      <w:r w:rsidRPr="001D6E1C">
        <w:rPr>
          <w:color w:val="FF0000"/>
          <w:w w:val="100"/>
          <w:sz w:val="22"/>
          <w:szCs w:val="22"/>
          <w:rPrChange w:id="532" w:author="Zhijie Yang (NSB)" w:date="2022-12-08T16:51:00Z">
            <w:rPr>
              <w:color w:val="FF0000"/>
              <w:w w:val="100"/>
            </w:rPr>
          </w:rPrChange>
        </w:rPr>
        <w:t>RRCM KDE is included</w:t>
      </w:r>
      <w:r w:rsidRPr="001D6E1C">
        <w:rPr>
          <w:w w:val="100"/>
          <w:sz w:val="22"/>
          <w:szCs w:val="22"/>
          <w:rPrChange w:id="533" w:author="Zhijie Yang (NSB)" w:date="2022-12-08T16:51:00Z">
            <w:rPr>
              <w:w w:val="100"/>
            </w:rPr>
          </w:rPrChange>
        </w:rPr>
        <w:t>, or 0 otherwise</w:t>
      </w:r>
    </w:p>
    <w:p w14:paraId="773D8113" w14:textId="77777777" w:rsidR="00AA71B8" w:rsidRPr="001D6E1C" w:rsidRDefault="00AA71B8" w:rsidP="00AA71B8">
      <w:pPr>
        <w:pStyle w:val="LP2"/>
        <w:rPr>
          <w:w w:val="100"/>
          <w:sz w:val="22"/>
          <w:szCs w:val="22"/>
          <w:rPrChange w:id="534" w:author="Zhijie Yang (NSB)" w:date="2022-12-08T16:51:00Z">
            <w:rPr>
              <w:w w:val="100"/>
            </w:rPr>
          </w:rPrChange>
        </w:rPr>
      </w:pPr>
      <w:r w:rsidRPr="001D6E1C">
        <w:rPr>
          <w:w w:val="100"/>
          <w:sz w:val="22"/>
          <w:szCs w:val="22"/>
          <w:rPrChange w:id="535" w:author="Zhijie Yang (NSB)" w:date="2022-12-08T16:51:00Z">
            <w:rPr>
              <w:w w:val="100"/>
            </w:rPr>
          </w:rPrChange>
        </w:rPr>
        <w:t>Reserved = 0 – unused by this protocol version</w:t>
      </w:r>
    </w:p>
    <w:p w14:paraId="0D8DAD31" w14:textId="1EE653C7" w:rsidR="00AA71B8" w:rsidRPr="001D6E1C" w:rsidRDefault="00AA71B8" w:rsidP="00AA71B8">
      <w:pPr>
        <w:pStyle w:val="L2"/>
        <w:numPr>
          <w:ilvl w:val="0"/>
          <w:numId w:val="21"/>
        </w:numPr>
        <w:ind w:left="640" w:hanging="440"/>
        <w:rPr>
          <w:w w:val="100"/>
          <w:sz w:val="22"/>
          <w:szCs w:val="22"/>
          <w:rPrChange w:id="536" w:author="Zhijie Yang (NSB)" w:date="2022-12-08T16:51:00Z">
            <w:rPr>
              <w:w w:val="100"/>
            </w:rPr>
          </w:rPrChange>
        </w:rPr>
      </w:pPr>
      <w:r w:rsidRPr="001D6E1C">
        <w:rPr>
          <w:w w:val="100"/>
          <w:sz w:val="22"/>
          <w:szCs w:val="22"/>
          <w:rPrChange w:id="537" w:author="Zhijie Yang (NSB)" w:date="2022-12-08T16:51:00Z">
            <w:rPr>
              <w:w w:val="100"/>
            </w:rPr>
          </w:rPrChange>
        </w:rPr>
        <w:t xml:space="preserve">Key Data = </w:t>
      </w:r>
    </w:p>
    <w:p w14:paraId="0528B3F7" w14:textId="096F3780" w:rsidR="00BA3E09" w:rsidRPr="001D6E1C" w:rsidRDefault="00BA3E09" w:rsidP="00AA71B8">
      <w:pPr>
        <w:pStyle w:val="L2"/>
        <w:numPr>
          <w:ilvl w:val="0"/>
          <w:numId w:val="21"/>
        </w:numPr>
        <w:ind w:left="640" w:hanging="440"/>
        <w:rPr>
          <w:w w:val="100"/>
          <w:sz w:val="22"/>
          <w:szCs w:val="22"/>
          <w:rPrChange w:id="538" w:author="Zhijie Yang (NSB)" w:date="2022-12-08T16:51:00Z">
            <w:rPr>
              <w:w w:val="100"/>
            </w:rPr>
          </w:rPrChange>
        </w:rPr>
      </w:pPr>
      <w:r w:rsidRPr="001D6E1C">
        <w:rPr>
          <w:rFonts w:hint="eastAsia"/>
          <w:w w:val="100"/>
          <w:sz w:val="22"/>
          <w:szCs w:val="22"/>
          <w:rPrChange w:id="539" w:author="Zhijie Yang (NSB)" w:date="2022-12-08T16:51:00Z">
            <w:rPr>
              <w:rFonts w:hint="eastAsia"/>
              <w:w w:val="100"/>
            </w:rPr>
          </w:rPrChange>
        </w:rPr>
        <w:t>—</w:t>
      </w:r>
      <w:r w:rsidRPr="001D6E1C">
        <w:rPr>
          <w:w w:val="100"/>
          <w:sz w:val="22"/>
          <w:szCs w:val="22"/>
          <w:rPrChange w:id="540" w:author="Zhijie Yang (NSB)" w:date="2022-12-08T16:51:00Z">
            <w:rPr>
              <w:w w:val="100"/>
            </w:rPr>
          </w:rPrChange>
        </w:rPr>
        <w:t xml:space="preserve"> Additionally, may include a Device ID KDE.</w:t>
      </w:r>
    </w:p>
    <w:p w14:paraId="0F39EAE0" w14:textId="1AD1F2E0" w:rsidR="00AA71B8" w:rsidRPr="001D6E1C" w:rsidRDefault="00BA3E09" w:rsidP="00BA3E09">
      <w:pPr>
        <w:pStyle w:val="DL2"/>
        <w:tabs>
          <w:tab w:val="clear" w:pos="920"/>
          <w:tab w:val="left" w:pos="1440"/>
        </w:tabs>
        <w:suppressAutoHyphens/>
        <w:spacing w:before="60" w:after="60"/>
        <w:rPr>
          <w:w w:val="100"/>
          <w:sz w:val="22"/>
          <w:szCs w:val="22"/>
          <w:rPrChange w:id="541" w:author="Zhijie Yang (NSB)" w:date="2022-12-08T16:51:00Z">
            <w:rPr>
              <w:w w:val="100"/>
            </w:rPr>
          </w:rPrChange>
        </w:rPr>
      </w:pPr>
      <w:r w:rsidRPr="001D6E1C">
        <w:rPr>
          <w:rFonts w:hint="eastAsia"/>
          <w:w w:val="100"/>
          <w:sz w:val="22"/>
          <w:szCs w:val="22"/>
          <w:rPrChange w:id="542" w:author="Zhijie Yang (NSB)" w:date="2022-12-08T16:51:00Z">
            <w:rPr>
              <w:rFonts w:hint="eastAsia"/>
              <w:w w:val="100"/>
            </w:rPr>
          </w:rPrChange>
        </w:rPr>
        <w:t>—</w:t>
      </w:r>
      <w:r w:rsidRPr="001D6E1C">
        <w:rPr>
          <w:w w:val="100"/>
          <w:sz w:val="22"/>
          <w:szCs w:val="22"/>
          <w:rPrChange w:id="543" w:author="Zhijie Yang (NSB)" w:date="2022-12-08T16:51:00Z">
            <w:rPr>
              <w:w w:val="100"/>
            </w:rPr>
          </w:rPrChange>
        </w:rPr>
        <w:t xml:space="preserve"> </w:t>
      </w:r>
      <w:r w:rsidR="00AA71B8" w:rsidRPr="001D6E1C">
        <w:rPr>
          <w:color w:val="FF0000"/>
          <w:w w:val="100"/>
          <w:sz w:val="22"/>
          <w:szCs w:val="22"/>
          <w:rPrChange w:id="544" w:author="Zhijie Yang (NSB)" w:date="2022-12-08T16:51:00Z">
            <w:rPr>
              <w:color w:val="FF0000"/>
              <w:w w:val="100"/>
            </w:rPr>
          </w:rPrChange>
        </w:rPr>
        <w:t xml:space="preserve">Additionally, </w:t>
      </w:r>
      <w:r w:rsidR="003D1E65" w:rsidRPr="001D6E1C">
        <w:rPr>
          <w:color w:val="FF0000"/>
          <w:w w:val="100"/>
          <w:sz w:val="22"/>
          <w:szCs w:val="22"/>
          <w:rPrChange w:id="545" w:author="Zhijie Yang (NSB)" w:date="2022-12-08T16:51:00Z">
            <w:rPr>
              <w:color w:val="FF0000"/>
              <w:w w:val="100"/>
            </w:rPr>
          </w:rPrChange>
        </w:rPr>
        <w:t>may include</w:t>
      </w:r>
      <w:r w:rsidR="00AA71B8" w:rsidRPr="001D6E1C">
        <w:rPr>
          <w:w w:val="100"/>
          <w:sz w:val="22"/>
          <w:szCs w:val="22"/>
          <w:rPrChange w:id="546" w:author="Zhijie Yang (NSB)" w:date="2022-12-08T16:51:00Z">
            <w:rPr>
              <w:w w:val="100"/>
            </w:rPr>
          </w:rPrChange>
        </w:rPr>
        <w:t xml:space="preserve"> </w:t>
      </w:r>
      <w:r w:rsidR="00AA71B8" w:rsidRPr="001D6E1C">
        <w:rPr>
          <w:color w:val="FF0000"/>
          <w:w w:val="100"/>
          <w:sz w:val="22"/>
          <w:szCs w:val="22"/>
          <w:rPrChange w:id="547" w:author="Zhijie Yang (NSB)" w:date="2022-12-08T16:51:00Z">
            <w:rPr>
              <w:color w:val="FF0000"/>
              <w:w w:val="100"/>
            </w:rPr>
          </w:rPrChange>
        </w:rPr>
        <w:t>RRCM KDE</w:t>
      </w:r>
    </w:p>
    <w:p w14:paraId="3BF43E16" w14:textId="79FF3110" w:rsidR="00AA71B8" w:rsidRPr="001D6E1C" w:rsidRDefault="007E5267" w:rsidP="00AA71B8">
      <w:pPr>
        <w:rPr>
          <w:b/>
          <w:bCs/>
          <w:i/>
          <w:iCs/>
          <w:color w:val="FF0000"/>
          <w:sz w:val="22"/>
          <w:szCs w:val="22"/>
          <w:rPrChange w:id="548" w:author="Zhijie Yang (NSB)" w:date="2022-12-08T16:51:00Z">
            <w:rPr>
              <w:b/>
              <w:bCs/>
              <w:i/>
              <w:iCs/>
              <w:color w:val="FF0000"/>
            </w:rPr>
          </w:rPrChange>
        </w:rPr>
      </w:pPr>
      <w:r w:rsidRPr="001D6E1C">
        <w:rPr>
          <w:b/>
          <w:bCs/>
          <w:i/>
          <w:iCs/>
          <w:color w:val="FF0000"/>
          <w:sz w:val="22"/>
          <w:szCs w:val="22"/>
          <w:rPrChange w:id="549" w:author="Zhijie Yang (NSB)" w:date="2022-12-08T16:51:00Z">
            <w:rPr>
              <w:b/>
              <w:bCs/>
              <w:i/>
              <w:iCs/>
              <w:color w:val="FF0000"/>
            </w:rPr>
          </w:rPrChange>
        </w:rPr>
        <w:t>9</w:t>
      </w:r>
      <w:r w:rsidR="00AA71B8" w:rsidRPr="001D6E1C">
        <w:rPr>
          <w:b/>
          <w:bCs/>
          <w:i/>
          <w:iCs/>
          <w:color w:val="FF0000"/>
          <w:sz w:val="22"/>
          <w:szCs w:val="22"/>
          <w:rPrChange w:id="550" w:author="Zhijie Yang (NSB)" w:date="2022-12-08T16:51:00Z">
            <w:rPr>
              <w:b/>
              <w:bCs/>
              <w:i/>
              <w:iCs/>
              <w:color w:val="FF0000"/>
            </w:rPr>
          </w:rPrChange>
        </w:rPr>
        <w:t>) Add new row in Table 9-62 – Association Request frame body</w:t>
      </w:r>
    </w:p>
    <w:p w14:paraId="23FE9A00" w14:textId="77777777" w:rsidR="00AA71B8" w:rsidRPr="001D6E1C" w:rsidRDefault="00AA71B8" w:rsidP="00AA71B8">
      <w:pPr>
        <w:rPr>
          <w:sz w:val="22"/>
          <w:szCs w:val="22"/>
          <w:lang w:val="en-US" w:eastAsia="en-GB"/>
          <w:rPrChange w:id="551" w:author="Zhijie Yang (NSB)" w:date="2022-12-08T16:51:00Z">
            <w:rPr>
              <w:lang w:val="en-US" w:eastAsia="en-GB"/>
            </w:rPr>
          </w:rPrChange>
        </w:rPr>
      </w:pPr>
    </w:p>
    <w:tbl>
      <w:tblPr>
        <w:tblStyle w:val="TableGrid"/>
        <w:tblW w:w="0" w:type="auto"/>
        <w:tblInd w:w="1435" w:type="dxa"/>
        <w:tblLook w:val="04A0" w:firstRow="1" w:lastRow="0" w:firstColumn="1" w:lastColumn="0" w:noHBand="0" w:noVBand="1"/>
      </w:tblPr>
      <w:tblGrid>
        <w:gridCol w:w="1080"/>
        <w:gridCol w:w="2790"/>
        <w:gridCol w:w="3904"/>
      </w:tblGrid>
      <w:tr w:rsidR="00AA71B8" w:rsidRPr="001D6E1C" w14:paraId="2DFBF0B8" w14:textId="77777777" w:rsidTr="003E1999">
        <w:tc>
          <w:tcPr>
            <w:tcW w:w="1080" w:type="dxa"/>
            <w:tcBorders>
              <w:top w:val="single" w:sz="4" w:space="0" w:color="auto"/>
              <w:left w:val="single" w:sz="4" w:space="0" w:color="auto"/>
              <w:bottom w:val="single" w:sz="4" w:space="0" w:color="auto"/>
              <w:right w:val="single" w:sz="4" w:space="0" w:color="auto"/>
            </w:tcBorders>
            <w:hideMark/>
          </w:tcPr>
          <w:p w14:paraId="7966BAD4" w14:textId="77777777" w:rsidR="00AA71B8" w:rsidRPr="001D6E1C" w:rsidRDefault="00AA71B8" w:rsidP="003E1999">
            <w:pPr>
              <w:jc w:val="center"/>
              <w:rPr>
                <w:b/>
                <w:sz w:val="22"/>
                <w:szCs w:val="22"/>
                <w:rPrChange w:id="552" w:author="Zhijie Yang (NSB)" w:date="2022-12-08T16:51:00Z">
                  <w:rPr>
                    <w:b/>
                    <w:sz w:val="20"/>
                  </w:rPr>
                </w:rPrChange>
              </w:rPr>
            </w:pPr>
            <w:r w:rsidRPr="001D6E1C">
              <w:rPr>
                <w:b/>
                <w:sz w:val="22"/>
                <w:szCs w:val="22"/>
                <w:rPrChange w:id="553" w:author="Zhijie Yang (NSB)" w:date="2022-12-08T16:51:00Z">
                  <w:rPr>
                    <w:b/>
                    <w:sz w:val="20"/>
                  </w:rPr>
                </w:rPrChange>
              </w:rPr>
              <w:t>Order</w:t>
            </w:r>
          </w:p>
        </w:tc>
        <w:tc>
          <w:tcPr>
            <w:tcW w:w="2790" w:type="dxa"/>
            <w:tcBorders>
              <w:top w:val="single" w:sz="4" w:space="0" w:color="auto"/>
              <w:left w:val="single" w:sz="4" w:space="0" w:color="auto"/>
              <w:bottom w:val="single" w:sz="4" w:space="0" w:color="auto"/>
              <w:right w:val="single" w:sz="4" w:space="0" w:color="auto"/>
            </w:tcBorders>
            <w:hideMark/>
          </w:tcPr>
          <w:p w14:paraId="751A4622" w14:textId="77777777" w:rsidR="00AA71B8" w:rsidRPr="001D6E1C" w:rsidRDefault="00AA71B8" w:rsidP="003E1999">
            <w:pPr>
              <w:jc w:val="center"/>
              <w:rPr>
                <w:b/>
                <w:sz w:val="22"/>
                <w:szCs w:val="22"/>
                <w:rPrChange w:id="554" w:author="Zhijie Yang (NSB)" w:date="2022-12-08T16:51:00Z">
                  <w:rPr>
                    <w:b/>
                    <w:sz w:val="20"/>
                  </w:rPr>
                </w:rPrChange>
              </w:rPr>
            </w:pPr>
            <w:r w:rsidRPr="001D6E1C">
              <w:rPr>
                <w:b/>
                <w:sz w:val="22"/>
                <w:szCs w:val="22"/>
                <w:rPrChange w:id="555" w:author="Zhijie Yang (NSB)" w:date="2022-12-08T16:51:00Z">
                  <w:rPr>
                    <w:b/>
                    <w:sz w:val="20"/>
                  </w:rPr>
                </w:rPrChange>
              </w:rPr>
              <w:t>Information</w:t>
            </w:r>
          </w:p>
        </w:tc>
        <w:tc>
          <w:tcPr>
            <w:tcW w:w="3904" w:type="dxa"/>
            <w:tcBorders>
              <w:top w:val="single" w:sz="4" w:space="0" w:color="auto"/>
              <w:left w:val="single" w:sz="4" w:space="0" w:color="auto"/>
              <w:bottom w:val="single" w:sz="4" w:space="0" w:color="auto"/>
              <w:right w:val="single" w:sz="4" w:space="0" w:color="auto"/>
            </w:tcBorders>
            <w:hideMark/>
          </w:tcPr>
          <w:p w14:paraId="0C016E95" w14:textId="77777777" w:rsidR="00AA71B8" w:rsidRPr="001D6E1C" w:rsidRDefault="00AA71B8" w:rsidP="003E1999">
            <w:pPr>
              <w:jc w:val="center"/>
              <w:rPr>
                <w:b/>
                <w:sz w:val="22"/>
                <w:szCs w:val="22"/>
                <w:rPrChange w:id="556" w:author="Zhijie Yang (NSB)" w:date="2022-12-08T16:51:00Z">
                  <w:rPr>
                    <w:b/>
                    <w:sz w:val="20"/>
                  </w:rPr>
                </w:rPrChange>
              </w:rPr>
            </w:pPr>
            <w:r w:rsidRPr="001D6E1C">
              <w:rPr>
                <w:b/>
                <w:sz w:val="22"/>
                <w:szCs w:val="22"/>
                <w:rPrChange w:id="557" w:author="Zhijie Yang (NSB)" w:date="2022-12-08T16:51:00Z">
                  <w:rPr>
                    <w:b/>
                    <w:sz w:val="20"/>
                  </w:rPr>
                </w:rPrChange>
              </w:rPr>
              <w:t>Notes</w:t>
            </w:r>
          </w:p>
        </w:tc>
      </w:tr>
      <w:tr w:rsidR="00BA3E09" w:rsidRPr="001D6E1C" w14:paraId="1E3E332E" w14:textId="77777777" w:rsidTr="003E1999">
        <w:tc>
          <w:tcPr>
            <w:tcW w:w="1080" w:type="dxa"/>
            <w:tcBorders>
              <w:top w:val="single" w:sz="4" w:space="0" w:color="auto"/>
              <w:left w:val="single" w:sz="4" w:space="0" w:color="auto"/>
              <w:bottom w:val="single" w:sz="4" w:space="0" w:color="auto"/>
              <w:right w:val="single" w:sz="4" w:space="0" w:color="auto"/>
            </w:tcBorders>
          </w:tcPr>
          <w:p w14:paraId="5EC3A43F" w14:textId="195CE147" w:rsidR="00BA3E09" w:rsidRPr="001D6E1C" w:rsidRDefault="00BA3E09" w:rsidP="003E1999">
            <w:pPr>
              <w:rPr>
                <w:sz w:val="22"/>
                <w:szCs w:val="22"/>
                <w:rPrChange w:id="558" w:author="Zhijie Yang (NSB)" w:date="2022-12-08T16:51:00Z">
                  <w:rPr>
                    <w:sz w:val="20"/>
                  </w:rPr>
                </w:rPrChange>
              </w:rPr>
            </w:pPr>
            <w:r w:rsidRPr="001D6E1C">
              <w:rPr>
                <w:sz w:val="22"/>
                <w:szCs w:val="22"/>
                <w:rPrChange w:id="559" w:author="Zhijie Yang (NSB)" w:date="2022-12-08T16:51:00Z">
                  <w:rPr>
                    <w:sz w:val="20"/>
                  </w:rPr>
                </w:rPrChange>
              </w:rPr>
              <w:t>&lt;ANA&gt;</w:t>
            </w:r>
          </w:p>
        </w:tc>
        <w:tc>
          <w:tcPr>
            <w:tcW w:w="2790" w:type="dxa"/>
            <w:tcBorders>
              <w:top w:val="single" w:sz="4" w:space="0" w:color="auto"/>
              <w:left w:val="single" w:sz="4" w:space="0" w:color="auto"/>
              <w:bottom w:val="single" w:sz="4" w:space="0" w:color="auto"/>
              <w:right w:val="single" w:sz="4" w:space="0" w:color="auto"/>
            </w:tcBorders>
          </w:tcPr>
          <w:p w14:paraId="1280FCB3" w14:textId="04F24069" w:rsidR="00BA3E09" w:rsidRPr="001D6E1C" w:rsidRDefault="00BA3E09" w:rsidP="003E1999">
            <w:pPr>
              <w:rPr>
                <w:sz w:val="22"/>
                <w:szCs w:val="22"/>
                <w:rPrChange w:id="560" w:author="Zhijie Yang (NSB)" w:date="2022-12-08T16:51:00Z">
                  <w:rPr>
                    <w:sz w:val="20"/>
                  </w:rPr>
                </w:rPrChange>
              </w:rPr>
            </w:pPr>
            <w:r w:rsidRPr="001D6E1C">
              <w:rPr>
                <w:sz w:val="22"/>
                <w:szCs w:val="22"/>
                <w:rPrChange w:id="561" w:author="Zhijie Yang (NSB)" w:date="2022-12-08T16:51:00Z">
                  <w:rPr>
                    <w:sz w:val="20"/>
                  </w:rPr>
                </w:rPrChange>
              </w:rPr>
              <w:t>Device ID</w:t>
            </w:r>
          </w:p>
        </w:tc>
        <w:tc>
          <w:tcPr>
            <w:tcW w:w="3904" w:type="dxa"/>
            <w:tcBorders>
              <w:top w:val="single" w:sz="4" w:space="0" w:color="auto"/>
              <w:left w:val="single" w:sz="4" w:space="0" w:color="auto"/>
              <w:bottom w:val="single" w:sz="4" w:space="0" w:color="auto"/>
              <w:right w:val="single" w:sz="4" w:space="0" w:color="auto"/>
            </w:tcBorders>
          </w:tcPr>
          <w:p w14:paraId="796B2382" w14:textId="5E21263D" w:rsidR="00BA3E09" w:rsidRPr="001D6E1C" w:rsidRDefault="00BA3E09" w:rsidP="00BA3E09">
            <w:pPr>
              <w:rPr>
                <w:sz w:val="22"/>
                <w:szCs w:val="22"/>
                <w:rPrChange w:id="562" w:author="Zhijie Yang (NSB)" w:date="2022-12-08T16:51:00Z">
                  <w:rPr>
                    <w:sz w:val="20"/>
                  </w:rPr>
                </w:rPrChange>
              </w:rPr>
            </w:pPr>
            <w:r w:rsidRPr="001D6E1C">
              <w:rPr>
                <w:sz w:val="22"/>
                <w:szCs w:val="22"/>
                <w:rPrChange w:id="563" w:author="Zhijie Yang (NSB)" w:date="2022-12-08T16:51:00Z">
                  <w:rPr>
                    <w:sz w:val="20"/>
                  </w:rPr>
                </w:rPrChange>
              </w:rPr>
              <w:t>The Device ID element is optionally present when using FILS authentication; otherwise, it is not present.</w:t>
            </w:r>
          </w:p>
        </w:tc>
      </w:tr>
      <w:tr w:rsidR="00AA71B8" w:rsidRPr="001D6E1C" w14:paraId="22E703C7" w14:textId="77777777" w:rsidTr="003E1999">
        <w:tc>
          <w:tcPr>
            <w:tcW w:w="1080" w:type="dxa"/>
            <w:tcBorders>
              <w:top w:val="single" w:sz="4" w:space="0" w:color="auto"/>
              <w:left w:val="single" w:sz="4" w:space="0" w:color="auto"/>
              <w:bottom w:val="single" w:sz="4" w:space="0" w:color="auto"/>
              <w:right w:val="single" w:sz="4" w:space="0" w:color="auto"/>
            </w:tcBorders>
            <w:hideMark/>
          </w:tcPr>
          <w:p w14:paraId="354E8B3A" w14:textId="77777777" w:rsidR="00AA71B8" w:rsidRPr="001D6E1C" w:rsidRDefault="00AA71B8" w:rsidP="003E1999">
            <w:pPr>
              <w:rPr>
                <w:color w:val="FF0000"/>
                <w:sz w:val="22"/>
                <w:szCs w:val="22"/>
                <w:rPrChange w:id="564" w:author="Zhijie Yang (NSB)" w:date="2022-12-08T16:51:00Z">
                  <w:rPr>
                    <w:color w:val="FF0000"/>
                    <w:sz w:val="20"/>
                  </w:rPr>
                </w:rPrChange>
              </w:rPr>
            </w:pPr>
            <w:r w:rsidRPr="001D6E1C">
              <w:rPr>
                <w:color w:val="FF0000"/>
                <w:sz w:val="22"/>
                <w:szCs w:val="22"/>
                <w:rPrChange w:id="565" w:author="Zhijie Yang (NSB)" w:date="2022-12-08T16:51:00Z">
                  <w:rPr>
                    <w:color w:val="FF0000"/>
                    <w:sz w:val="20"/>
                  </w:rPr>
                </w:rPrChange>
              </w:rPr>
              <w:t>&lt;ANA&gt;</w:t>
            </w:r>
          </w:p>
        </w:tc>
        <w:tc>
          <w:tcPr>
            <w:tcW w:w="2790" w:type="dxa"/>
            <w:tcBorders>
              <w:top w:val="single" w:sz="4" w:space="0" w:color="auto"/>
              <w:left w:val="single" w:sz="4" w:space="0" w:color="auto"/>
              <w:bottom w:val="single" w:sz="4" w:space="0" w:color="auto"/>
              <w:right w:val="single" w:sz="4" w:space="0" w:color="auto"/>
            </w:tcBorders>
            <w:hideMark/>
          </w:tcPr>
          <w:p w14:paraId="213FF562" w14:textId="77777777" w:rsidR="00AA71B8" w:rsidRPr="001D6E1C" w:rsidRDefault="00AA71B8" w:rsidP="003E1999">
            <w:pPr>
              <w:rPr>
                <w:color w:val="FF0000"/>
                <w:sz w:val="22"/>
                <w:szCs w:val="22"/>
                <w:rPrChange w:id="566" w:author="Zhijie Yang (NSB)" w:date="2022-12-08T16:51:00Z">
                  <w:rPr>
                    <w:color w:val="FF0000"/>
                    <w:sz w:val="20"/>
                  </w:rPr>
                </w:rPrChange>
              </w:rPr>
            </w:pPr>
            <w:r w:rsidRPr="001D6E1C">
              <w:rPr>
                <w:color w:val="FF0000"/>
                <w:sz w:val="22"/>
                <w:szCs w:val="22"/>
                <w:rPrChange w:id="567" w:author="Zhijie Yang (NSB)" w:date="2022-12-08T16:51:00Z">
                  <w:rPr>
                    <w:color w:val="FF0000"/>
                    <w:sz w:val="20"/>
                  </w:rPr>
                </w:rPrChange>
              </w:rPr>
              <w:t>RRCM</w:t>
            </w:r>
          </w:p>
        </w:tc>
        <w:tc>
          <w:tcPr>
            <w:tcW w:w="3904" w:type="dxa"/>
            <w:tcBorders>
              <w:top w:val="single" w:sz="4" w:space="0" w:color="auto"/>
              <w:left w:val="single" w:sz="4" w:space="0" w:color="auto"/>
              <w:bottom w:val="single" w:sz="4" w:space="0" w:color="auto"/>
              <w:right w:val="single" w:sz="4" w:space="0" w:color="auto"/>
            </w:tcBorders>
            <w:hideMark/>
          </w:tcPr>
          <w:p w14:paraId="2DB564C1" w14:textId="77777777" w:rsidR="00AA71B8" w:rsidRPr="001D6E1C" w:rsidRDefault="00AA71B8" w:rsidP="003E1999">
            <w:pPr>
              <w:rPr>
                <w:color w:val="FF0000"/>
                <w:sz w:val="22"/>
                <w:szCs w:val="22"/>
                <w:rPrChange w:id="568" w:author="Zhijie Yang (NSB)" w:date="2022-12-08T16:51:00Z">
                  <w:rPr>
                    <w:color w:val="FF0000"/>
                    <w:sz w:val="20"/>
                  </w:rPr>
                </w:rPrChange>
              </w:rPr>
            </w:pPr>
            <w:r w:rsidRPr="001D6E1C">
              <w:rPr>
                <w:color w:val="FF0000"/>
                <w:sz w:val="22"/>
                <w:szCs w:val="22"/>
                <w:rPrChange w:id="569" w:author="Zhijie Yang (NSB)" w:date="2022-12-08T16:51:00Z">
                  <w:rPr>
                    <w:color w:val="FF0000"/>
                    <w:sz w:val="20"/>
                  </w:rPr>
                </w:rPrChange>
              </w:rPr>
              <w:t>The RRCM element is present when using FILS authentication; otherwise, it is not present.</w:t>
            </w:r>
          </w:p>
        </w:tc>
      </w:tr>
    </w:tbl>
    <w:p w14:paraId="13889D99" w14:textId="77777777" w:rsidR="00AA71B8" w:rsidRPr="001D6E1C" w:rsidRDefault="00AA71B8" w:rsidP="00AA71B8">
      <w:pPr>
        <w:rPr>
          <w:sz w:val="22"/>
          <w:szCs w:val="22"/>
          <w:lang w:val="en-US" w:eastAsia="en-GB"/>
          <w:rPrChange w:id="570" w:author="Zhijie Yang (NSB)" w:date="2022-12-08T16:51:00Z">
            <w:rPr>
              <w:lang w:val="en-US" w:eastAsia="en-GB"/>
            </w:rPr>
          </w:rPrChange>
        </w:rPr>
      </w:pPr>
    </w:p>
    <w:p w14:paraId="7B12A1D0" w14:textId="38C4E9D2" w:rsidR="00AA71B8" w:rsidRPr="001D6E1C" w:rsidRDefault="00AA71B8" w:rsidP="00AA71B8">
      <w:pPr>
        <w:rPr>
          <w:sz w:val="22"/>
          <w:szCs w:val="22"/>
          <w:lang w:val="en-US" w:eastAsia="en-GB"/>
          <w:rPrChange w:id="571" w:author="Zhijie Yang (NSB)" w:date="2022-12-08T16:51:00Z">
            <w:rPr>
              <w:lang w:val="en-US" w:eastAsia="en-GB"/>
            </w:rPr>
          </w:rPrChange>
        </w:rPr>
      </w:pPr>
    </w:p>
    <w:p w14:paraId="754AFA32" w14:textId="02BE34BB" w:rsidR="00BA3E09" w:rsidRPr="001D6E1C" w:rsidRDefault="007E5267" w:rsidP="00AA71B8">
      <w:pPr>
        <w:rPr>
          <w:b/>
          <w:bCs/>
          <w:i/>
          <w:iCs/>
          <w:color w:val="FF0000"/>
          <w:sz w:val="22"/>
          <w:szCs w:val="22"/>
          <w:rPrChange w:id="572" w:author="Zhijie Yang (NSB)" w:date="2022-12-08T16:51:00Z">
            <w:rPr>
              <w:b/>
              <w:bCs/>
              <w:i/>
              <w:iCs/>
              <w:color w:val="FF0000"/>
            </w:rPr>
          </w:rPrChange>
        </w:rPr>
      </w:pPr>
      <w:r w:rsidRPr="001D6E1C">
        <w:rPr>
          <w:b/>
          <w:bCs/>
          <w:i/>
          <w:iCs/>
          <w:color w:val="FF0000"/>
          <w:sz w:val="22"/>
          <w:szCs w:val="22"/>
          <w:rPrChange w:id="573" w:author="Zhijie Yang (NSB)" w:date="2022-12-08T16:51:00Z">
            <w:rPr>
              <w:b/>
              <w:bCs/>
              <w:i/>
              <w:iCs/>
              <w:color w:val="FF0000"/>
            </w:rPr>
          </w:rPrChange>
        </w:rPr>
        <w:t>10</w:t>
      </w:r>
      <w:r w:rsidR="00BA3E09" w:rsidRPr="001D6E1C">
        <w:rPr>
          <w:b/>
          <w:bCs/>
          <w:i/>
          <w:iCs/>
          <w:color w:val="FF0000"/>
          <w:sz w:val="22"/>
          <w:szCs w:val="22"/>
          <w:rPrChange w:id="574" w:author="Zhijie Yang (NSB)" w:date="2022-12-08T16:51:00Z">
            <w:rPr>
              <w:b/>
              <w:bCs/>
              <w:i/>
              <w:iCs/>
              <w:color w:val="FF0000"/>
            </w:rPr>
          </w:rPrChange>
        </w:rPr>
        <w:t>) Add new row in Table 9-63 – Association Response frame body</w:t>
      </w:r>
    </w:p>
    <w:tbl>
      <w:tblPr>
        <w:tblStyle w:val="TableGrid"/>
        <w:tblW w:w="0" w:type="auto"/>
        <w:tblInd w:w="1435" w:type="dxa"/>
        <w:tblLook w:val="04A0" w:firstRow="1" w:lastRow="0" w:firstColumn="1" w:lastColumn="0" w:noHBand="0" w:noVBand="1"/>
      </w:tblPr>
      <w:tblGrid>
        <w:gridCol w:w="1080"/>
        <w:gridCol w:w="2790"/>
        <w:gridCol w:w="3904"/>
      </w:tblGrid>
      <w:tr w:rsidR="00BA3E09" w:rsidRPr="001D6E1C" w14:paraId="532101D5" w14:textId="77777777" w:rsidTr="0072216F">
        <w:tc>
          <w:tcPr>
            <w:tcW w:w="1080" w:type="dxa"/>
            <w:tcBorders>
              <w:top w:val="single" w:sz="4" w:space="0" w:color="auto"/>
              <w:left w:val="single" w:sz="4" w:space="0" w:color="auto"/>
              <w:bottom w:val="single" w:sz="4" w:space="0" w:color="auto"/>
              <w:right w:val="single" w:sz="4" w:space="0" w:color="auto"/>
            </w:tcBorders>
            <w:hideMark/>
          </w:tcPr>
          <w:p w14:paraId="603B7DD2" w14:textId="77777777" w:rsidR="00BA3E09" w:rsidRPr="001D6E1C" w:rsidRDefault="00BA3E09" w:rsidP="0072216F">
            <w:pPr>
              <w:jc w:val="center"/>
              <w:rPr>
                <w:b/>
                <w:sz w:val="22"/>
                <w:szCs w:val="22"/>
                <w:rPrChange w:id="575" w:author="Zhijie Yang (NSB)" w:date="2022-12-08T16:51:00Z">
                  <w:rPr>
                    <w:b/>
                    <w:sz w:val="20"/>
                  </w:rPr>
                </w:rPrChange>
              </w:rPr>
            </w:pPr>
            <w:r w:rsidRPr="001D6E1C">
              <w:rPr>
                <w:b/>
                <w:sz w:val="22"/>
                <w:szCs w:val="22"/>
                <w:rPrChange w:id="576" w:author="Zhijie Yang (NSB)" w:date="2022-12-08T16:51:00Z">
                  <w:rPr>
                    <w:b/>
                    <w:sz w:val="20"/>
                  </w:rPr>
                </w:rPrChange>
              </w:rPr>
              <w:t>Order</w:t>
            </w:r>
          </w:p>
        </w:tc>
        <w:tc>
          <w:tcPr>
            <w:tcW w:w="2790" w:type="dxa"/>
            <w:tcBorders>
              <w:top w:val="single" w:sz="4" w:space="0" w:color="auto"/>
              <w:left w:val="single" w:sz="4" w:space="0" w:color="auto"/>
              <w:bottom w:val="single" w:sz="4" w:space="0" w:color="auto"/>
              <w:right w:val="single" w:sz="4" w:space="0" w:color="auto"/>
            </w:tcBorders>
            <w:hideMark/>
          </w:tcPr>
          <w:p w14:paraId="6556BD26" w14:textId="77777777" w:rsidR="00BA3E09" w:rsidRPr="001D6E1C" w:rsidRDefault="00BA3E09" w:rsidP="0072216F">
            <w:pPr>
              <w:jc w:val="center"/>
              <w:rPr>
                <w:b/>
                <w:sz w:val="22"/>
                <w:szCs w:val="22"/>
                <w:rPrChange w:id="577" w:author="Zhijie Yang (NSB)" w:date="2022-12-08T16:51:00Z">
                  <w:rPr>
                    <w:b/>
                    <w:sz w:val="20"/>
                  </w:rPr>
                </w:rPrChange>
              </w:rPr>
            </w:pPr>
            <w:r w:rsidRPr="001D6E1C">
              <w:rPr>
                <w:b/>
                <w:sz w:val="22"/>
                <w:szCs w:val="22"/>
                <w:rPrChange w:id="578" w:author="Zhijie Yang (NSB)" w:date="2022-12-08T16:51:00Z">
                  <w:rPr>
                    <w:b/>
                    <w:sz w:val="20"/>
                  </w:rPr>
                </w:rPrChange>
              </w:rPr>
              <w:t>Information</w:t>
            </w:r>
          </w:p>
        </w:tc>
        <w:tc>
          <w:tcPr>
            <w:tcW w:w="3904" w:type="dxa"/>
            <w:tcBorders>
              <w:top w:val="single" w:sz="4" w:space="0" w:color="auto"/>
              <w:left w:val="single" w:sz="4" w:space="0" w:color="auto"/>
              <w:bottom w:val="single" w:sz="4" w:space="0" w:color="auto"/>
              <w:right w:val="single" w:sz="4" w:space="0" w:color="auto"/>
            </w:tcBorders>
            <w:hideMark/>
          </w:tcPr>
          <w:p w14:paraId="4BA34F2B" w14:textId="77777777" w:rsidR="00BA3E09" w:rsidRPr="001D6E1C" w:rsidRDefault="00BA3E09" w:rsidP="0072216F">
            <w:pPr>
              <w:jc w:val="center"/>
              <w:rPr>
                <w:b/>
                <w:sz w:val="22"/>
                <w:szCs w:val="22"/>
                <w:rPrChange w:id="579" w:author="Zhijie Yang (NSB)" w:date="2022-12-08T16:51:00Z">
                  <w:rPr>
                    <w:b/>
                    <w:sz w:val="20"/>
                  </w:rPr>
                </w:rPrChange>
              </w:rPr>
            </w:pPr>
            <w:r w:rsidRPr="001D6E1C">
              <w:rPr>
                <w:b/>
                <w:sz w:val="22"/>
                <w:szCs w:val="22"/>
                <w:rPrChange w:id="580" w:author="Zhijie Yang (NSB)" w:date="2022-12-08T16:51:00Z">
                  <w:rPr>
                    <w:b/>
                    <w:sz w:val="20"/>
                  </w:rPr>
                </w:rPrChange>
              </w:rPr>
              <w:t>Notes</w:t>
            </w:r>
          </w:p>
        </w:tc>
      </w:tr>
      <w:tr w:rsidR="00BA3E09" w:rsidRPr="001D6E1C" w14:paraId="08AB62A5" w14:textId="77777777" w:rsidTr="0072216F">
        <w:tc>
          <w:tcPr>
            <w:tcW w:w="1080" w:type="dxa"/>
            <w:tcBorders>
              <w:top w:val="single" w:sz="4" w:space="0" w:color="auto"/>
              <w:left w:val="single" w:sz="4" w:space="0" w:color="auto"/>
              <w:bottom w:val="single" w:sz="4" w:space="0" w:color="auto"/>
              <w:right w:val="single" w:sz="4" w:space="0" w:color="auto"/>
            </w:tcBorders>
          </w:tcPr>
          <w:p w14:paraId="345020B8" w14:textId="77777777" w:rsidR="00BA3E09" w:rsidRPr="001D6E1C" w:rsidRDefault="00BA3E09" w:rsidP="0072216F">
            <w:pPr>
              <w:rPr>
                <w:sz w:val="22"/>
                <w:szCs w:val="22"/>
                <w:rPrChange w:id="581" w:author="Zhijie Yang (NSB)" w:date="2022-12-08T16:51:00Z">
                  <w:rPr>
                    <w:sz w:val="20"/>
                  </w:rPr>
                </w:rPrChange>
              </w:rPr>
            </w:pPr>
            <w:r w:rsidRPr="001D6E1C">
              <w:rPr>
                <w:sz w:val="22"/>
                <w:szCs w:val="22"/>
                <w:rPrChange w:id="582" w:author="Zhijie Yang (NSB)" w:date="2022-12-08T16:51:00Z">
                  <w:rPr>
                    <w:sz w:val="20"/>
                  </w:rPr>
                </w:rPrChange>
              </w:rPr>
              <w:t>&lt;ANA&gt;</w:t>
            </w:r>
          </w:p>
        </w:tc>
        <w:tc>
          <w:tcPr>
            <w:tcW w:w="2790" w:type="dxa"/>
            <w:tcBorders>
              <w:top w:val="single" w:sz="4" w:space="0" w:color="auto"/>
              <w:left w:val="single" w:sz="4" w:space="0" w:color="auto"/>
              <w:bottom w:val="single" w:sz="4" w:space="0" w:color="auto"/>
              <w:right w:val="single" w:sz="4" w:space="0" w:color="auto"/>
            </w:tcBorders>
          </w:tcPr>
          <w:p w14:paraId="0104129B" w14:textId="77777777" w:rsidR="00BA3E09" w:rsidRPr="001D6E1C" w:rsidRDefault="00BA3E09" w:rsidP="0072216F">
            <w:pPr>
              <w:rPr>
                <w:sz w:val="22"/>
                <w:szCs w:val="22"/>
                <w:rPrChange w:id="583" w:author="Zhijie Yang (NSB)" w:date="2022-12-08T16:51:00Z">
                  <w:rPr>
                    <w:sz w:val="20"/>
                  </w:rPr>
                </w:rPrChange>
              </w:rPr>
            </w:pPr>
            <w:r w:rsidRPr="001D6E1C">
              <w:rPr>
                <w:sz w:val="22"/>
                <w:szCs w:val="22"/>
                <w:rPrChange w:id="584" w:author="Zhijie Yang (NSB)" w:date="2022-12-08T16:51:00Z">
                  <w:rPr>
                    <w:sz w:val="20"/>
                  </w:rPr>
                </w:rPrChange>
              </w:rPr>
              <w:t>Device ID</w:t>
            </w:r>
          </w:p>
        </w:tc>
        <w:tc>
          <w:tcPr>
            <w:tcW w:w="3904" w:type="dxa"/>
            <w:tcBorders>
              <w:top w:val="single" w:sz="4" w:space="0" w:color="auto"/>
              <w:left w:val="single" w:sz="4" w:space="0" w:color="auto"/>
              <w:bottom w:val="single" w:sz="4" w:space="0" w:color="auto"/>
              <w:right w:val="single" w:sz="4" w:space="0" w:color="auto"/>
            </w:tcBorders>
          </w:tcPr>
          <w:p w14:paraId="144A7D08" w14:textId="77777777" w:rsidR="00BA3E09" w:rsidRPr="001D6E1C" w:rsidRDefault="00BA3E09" w:rsidP="0072216F">
            <w:pPr>
              <w:rPr>
                <w:sz w:val="22"/>
                <w:szCs w:val="22"/>
                <w:rPrChange w:id="585" w:author="Zhijie Yang (NSB)" w:date="2022-12-08T16:51:00Z">
                  <w:rPr>
                    <w:sz w:val="20"/>
                  </w:rPr>
                </w:rPrChange>
              </w:rPr>
            </w:pPr>
            <w:r w:rsidRPr="001D6E1C">
              <w:rPr>
                <w:sz w:val="22"/>
                <w:szCs w:val="22"/>
                <w:rPrChange w:id="586" w:author="Zhijie Yang (NSB)" w:date="2022-12-08T16:51:00Z">
                  <w:rPr>
                    <w:sz w:val="20"/>
                  </w:rPr>
                </w:rPrChange>
              </w:rPr>
              <w:t>The Device ID element is optionally present when using FILS authentication; otherwise, it is not present.</w:t>
            </w:r>
          </w:p>
        </w:tc>
      </w:tr>
      <w:tr w:rsidR="00BA3E09" w:rsidRPr="001D6E1C" w14:paraId="501AD8C6" w14:textId="77777777" w:rsidTr="0072216F">
        <w:tc>
          <w:tcPr>
            <w:tcW w:w="1080" w:type="dxa"/>
            <w:tcBorders>
              <w:top w:val="single" w:sz="4" w:space="0" w:color="auto"/>
              <w:left w:val="single" w:sz="4" w:space="0" w:color="auto"/>
              <w:bottom w:val="single" w:sz="4" w:space="0" w:color="auto"/>
              <w:right w:val="single" w:sz="4" w:space="0" w:color="auto"/>
            </w:tcBorders>
            <w:hideMark/>
          </w:tcPr>
          <w:p w14:paraId="31F3FE8A" w14:textId="77777777" w:rsidR="00BA3E09" w:rsidRPr="001D6E1C" w:rsidRDefault="00BA3E09" w:rsidP="0072216F">
            <w:pPr>
              <w:rPr>
                <w:color w:val="FF0000"/>
                <w:sz w:val="22"/>
                <w:szCs w:val="22"/>
                <w:rPrChange w:id="587" w:author="Zhijie Yang (NSB)" w:date="2022-12-08T16:51:00Z">
                  <w:rPr>
                    <w:color w:val="FF0000"/>
                    <w:sz w:val="20"/>
                  </w:rPr>
                </w:rPrChange>
              </w:rPr>
            </w:pPr>
            <w:r w:rsidRPr="001D6E1C">
              <w:rPr>
                <w:color w:val="FF0000"/>
                <w:sz w:val="22"/>
                <w:szCs w:val="22"/>
                <w:rPrChange w:id="588" w:author="Zhijie Yang (NSB)" w:date="2022-12-08T16:51:00Z">
                  <w:rPr>
                    <w:color w:val="FF0000"/>
                    <w:sz w:val="20"/>
                  </w:rPr>
                </w:rPrChange>
              </w:rPr>
              <w:t>&lt;ANA&gt;</w:t>
            </w:r>
          </w:p>
        </w:tc>
        <w:tc>
          <w:tcPr>
            <w:tcW w:w="2790" w:type="dxa"/>
            <w:tcBorders>
              <w:top w:val="single" w:sz="4" w:space="0" w:color="auto"/>
              <w:left w:val="single" w:sz="4" w:space="0" w:color="auto"/>
              <w:bottom w:val="single" w:sz="4" w:space="0" w:color="auto"/>
              <w:right w:val="single" w:sz="4" w:space="0" w:color="auto"/>
            </w:tcBorders>
            <w:hideMark/>
          </w:tcPr>
          <w:p w14:paraId="7878C4DD" w14:textId="77777777" w:rsidR="00BA3E09" w:rsidRPr="001D6E1C" w:rsidRDefault="00BA3E09" w:rsidP="0072216F">
            <w:pPr>
              <w:rPr>
                <w:color w:val="FF0000"/>
                <w:sz w:val="22"/>
                <w:szCs w:val="22"/>
                <w:rPrChange w:id="589" w:author="Zhijie Yang (NSB)" w:date="2022-12-08T16:51:00Z">
                  <w:rPr>
                    <w:color w:val="FF0000"/>
                    <w:sz w:val="20"/>
                  </w:rPr>
                </w:rPrChange>
              </w:rPr>
            </w:pPr>
            <w:r w:rsidRPr="001D6E1C">
              <w:rPr>
                <w:color w:val="FF0000"/>
                <w:sz w:val="22"/>
                <w:szCs w:val="22"/>
                <w:rPrChange w:id="590" w:author="Zhijie Yang (NSB)" w:date="2022-12-08T16:51:00Z">
                  <w:rPr>
                    <w:color w:val="FF0000"/>
                    <w:sz w:val="20"/>
                  </w:rPr>
                </w:rPrChange>
              </w:rPr>
              <w:t>RRCM</w:t>
            </w:r>
          </w:p>
        </w:tc>
        <w:tc>
          <w:tcPr>
            <w:tcW w:w="3904" w:type="dxa"/>
            <w:tcBorders>
              <w:top w:val="single" w:sz="4" w:space="0" w:color="auto"/>
              <w:left w:val="single" w:sz="4" w:space="0" w:color="auto"/>
              <w:bottom w:val="single" w:sz="4" w:space="0" w:color="auto"/>
              <w:right w:val="single" w:sz="4" w:space="0" w:color="auto"/>
            </w:tcBorders>
            <w:hideMark/>
          </w:tcPr>
          <w:p w14:paraId="4C255AD7" w14:textId="77777777" w:rsidR="00BA3E09" w:rsidRPr="001D6E1C" w:rsidRDefault="00BA3E09" w:rsidP="0072216F">
            <w:pPr>
              <w:rPr>
                <w:color w:val="FF0000"/>
                <w:sz w:val="22"/>
                <w:szCs w:val="22"/>
                <w:rPrChange w:id="591" w:author="Zhijie Yang (NSB)" w:date="2022-12-08T16:51:00Z">
                  <w:rPr>
                    <w:color w:val="FF0000"/>
                    <w:sz w:val="20"/>
                  </w:rPr>
                </w:rPrChange>
              </w:rPr>
            </w:pPr>
            <w:r w:rsidRPr="001D6E1C">
              <w:rPr>
                <w:color w:val="FF0000"/>
                <w:sz w:val="22"/>
                <w:szCs w:val="22"/>
                <w:rPrChange w:id="592" w:author="Zhijie Yang (NSB)" w:date="2022-12-08T16:51:00Z">
                  <w:rPr>
                    <w:color w:val="FF0000"/>
                    <w:sz w:val="20"/>
                  </w:rPr>
                </w:rPrChange>
              </w:rPr>
              <w:t>The RRCM element is present when using FILS authentication; otherwise, it is not present.</w:t>
            </w:r>
          </w:p>
        </w:tc>
      </w:tr>
    </w:tbl>
    <w:p w14:paraId="73EB8660" w14:textId="77777777" w:rsidR="00BA3E09" w:rsidRPr="001D6E1C" w:rsidRDefault="00BA3E09" w:rsidP="00AA71B8">
      <w:pPr>
        <w:rPr>
          <w:sz w:val="22"/>
          <w:szCs w:val="22"/>
          <w:lang w:eastAsia="en-GB"/>
          <w:rPrChange w:id="593" w:author="Zhijie Yang (NSB)" w:date="2022-12-08T16:51:00Z">
            <w:rPr>
              <w:lang w:eastAsia="en-GB"/>
            </w:rPr>
          </w:rPrChange>
        </w:rPr>
      </w:pPr>
    </w:p>
    <w:p w14:paraId="7609E860" w14:textId="77777777" w:rsidR="00BA3E09" w:rsidRPr="001D6E1C" w:rsidRDefault="00BA3E09" w:rsidP="00AA71B8">
      <w:pPr>
        <w:rPr>
          <w:sz w:val="22"/>
          <w:szCs w:val="22"/>
          <w:lang w:val="en-US" w:eastAsia="en-GB"/>
          <w:rPrChange w:id="594" w:author="Zhijie Yang (NSB)" w:date="2022-12-08T16:51:00Z">
            <w:rPr>
              <w:lang w:val="en-US" w:eastAsia="en-GB"/>
            </w:rPr>
          </w:rPrChange>
        </w:rPr>
      </w:pPr>
    </w:p>
    <w:p w14:paraId="14D6A15A" w14:textId="77777777" w:rsidR="00AA71B8" w:rsidRPr="001D6E1C" w:rsidRDefault="00AA71B8" w:rsidP="00AA71B8">
      <w:pPr>
        <w:rPr>
          <w:sz w:val="22"/>
          <w:szCs w:val="22"/>
          <w:lang w:val="en-US" w:eastAsia="en-GB"/>
          <w:rPrChange w:id="595" w:author="Zhijie Yang (NSB)" w:date="2022-12-08T16:51:00Z">
            <w:rPr>
              <w:lang w:val="en-US" w:eastAsia="en-GB"/>
            </w:rPr>
          </w:rPrChange>
        </w:rPr>
      </w:pPr>
    </w:p>
    <w:p w14:paraId="08F8A5AF" w14:textId="5DA98880" w:rsidR="00AA71B8" w:rsidRPr="001D6E1C" w:rsidRDefault="007E5267" w:rsidP="00AA71B8">
      <w:pPr>
        <w:rPr>
          <w:b/>
          <w:bCs/>
          <w:i/>
          <w:iCs/>
          <w:color w:val="FF0000"/>
          <w:sz w:val="22"/>
          <w:szCs w:val="22"/>
          <w:rPrChange w:id="596" w:author="Zhijie Yang (NSB)" w:date="2022-12-08T16:51:00Z">
            <w:rPr>
              <w:b/>
              <w:bCs/>
              <w:i/>
              <w:iCs/>
              <w:color w:val="FF0000"/>
            </w:rPr>
          </w:rPrChange>
        </w:rPr>
      </w:pPr>
      <w:r w:rsidRPr="001D6E1C">
        <w:rPr>
          <w:b/>
          <w:bCs/>
          <w:i/>
          <w:iCs/>
          <w:color w:val="FF0000"/>
          <w:sz w:val="22"/>
          <w:szCs w:val="22"/>
          <w:rPrChange w:id="597" w:author="Zhijie Yang (NSB)" w:date="2022-12-08T16:51:00Z">
            <w:rPr>
              <w:b/>
              <w:bCs/>
              <w:i/>
              <w:iCs/>
              <w:color w:val="FF0000"/>
            </w:rPr>
          </w:rPrChange>
        </w:rPr>
        <w:t>11</w:t>
      </w:r>
      <w:r w:rsidR="00AA71B8" w:rsidRPr="001D6E1C">
        <w:rPr>
          <w:b/>
          <w:bCs/>
          <w:i/>
          <w:iCs/>
          <w:color w:val="FF0000"/>
          <w:sz w:val="22"/>
          <w:szCs w:val="22"/>
          <w:rPrChange w:id="598" w:author="Zhijie Yang (NSB)" w:date="2022-12-08T16:51:00Z">
            <w:rPr>
              <w:b/>
              <w:bCs/>
              <w:i/>
              <w:iCs/>
              <w:color w:val="FF0000"/>
            </w:rPr>
          </w:rPrChange>
        </w:rPr>
        <w:t>) Add a new row in Table 9-128 – Element IDs in  9.4.2.1 General (under 9.4.2 Elements)</w:t>
      </w:r>
    </w:p>
    <w:p w14:paraId="45F8CF97" w14:textId="77777777" w:rsidR="00AA71B8" w:rsidRPr="001D6E1C" w:rsidRDefault="00AA71B8" w:rsidP="00AA71B8">
      <w:pPr>
        <w:rPr>
          <w:sz w:val="22"/>
          <w:szCs w:val="22"/>
          <w:lang w:val="en-US" w:eastAsia="en-GB"/>
          <w:rPrChange w:id="599" w:author="Zhijie Yang (NSB)" w:date="2022-12-08T16:51:00Z">
            <w:rPr>
              <w:lang w:val="en-US" w:eastAsia="en-GB"/>
            </w:rPr>
          </w:rPrChange>
        </w:rPr>
      </w:pPr>
    </w:p>
    <w:tbl>
      <w:tblPr>
        <w:tblStyle w:val="TableGrid"/>
        <w:tblW w:w="0" w:type="auto"/>
        <w:tblLook w:val="04A0" w:firstRow="1" w:lastRow="0" w:firstColumn="1" w:lastColumn="0" w:noHBand="0" w:noVBand="1"/>
      </w:tblPr>
      <w:tblGrid>
        <w:gridCol w:w="2523"/>
        <w:gridCol w:w="1981"/>
        <w:gridCol w:w="1693"/>
        <w:gridCol w:w="1284"/>
        <w:gridCol w:w="1929"/>
      </w:tblGrid>
      <w:tr w:rsidR="00AA71B8" w:rsidRPr="001D6E1C" w14:paraId="23A769B5" w14:textId="77777777" w:rsidTr="00BA3E09">
        <w:tc>
          <w:tcPr>
            <w:tcW w:w="2523" w:type="dxa"/>
            <w:tcBorders>
              <w:top w:val="single" w:sz="4" w:space="0" w:color="auto"/>
              <w:left w:val="single" w:sz="4" w:space="0" w:color="auto"/>
              <w:bottom w:val="single" w:sz="4" w:space="0" w:color="auto"/>
              <w:right w:val="single" w:sz="4" w:space="0" w:color="auto"/>
            </w:tcBorders>
            <w:hideMark/>
          </w:tcPr>
          <w:p w14:paraId="7540A35A" w14:textId="77777777" w:rsidR="00AA71B8" w:rsidRPr="001D6E1C" w:rsidRDefault="00AA71B8" w:rsidP="003E1999">
            <w:pPr>
              <w:jc w:val="center"/>
              <w:rPr>
                <w:b/>
                <w:sz w:val="22"/>
                <w:szCs w:val="22"/>
                <w:rPrChange w:id="600" w:author="Zhijie Yang (NSB)" w:date="2022-12-08T16:51:00Z">
                  <w:rPr>
                    <w:b/>
                    <w:sz w:val="20"/>
                  </w:rPr>
                </w:rPrChange>
              </w:rPr>
            </w:pPr>
            <w:r w:rsidRPr="001D6E1C">
              <w:rPr>
                <w:b/>
                <w:sz w:val="22"/>
                <w:szCs w:val="22"/>
                <w:rPrChange w:id="601" w:author="Zhijie Yang (NSB)" w:date="2022-12-08T16:51:00Z">
                  <w:rPr>
                    <w:b/>
                    <w:sz w:val="20"/>
                  </w:rPr>
                </w:rPrChange>
              </w:rPr>
              <w:t>Element</w:t>
            </w:r>
          </w:p>
        </w:tc>
        <w:tc>
          <w:tcPr>
            <w:tcW w:w="1981" w:type="dxa"/>
            <w:tcBorders>
              <w:top w:val="single" w:sz="4" w:space="0" w:color="auto"/>
              <w:left w:val="single" w:sz="4" w:space="0" w:color="auto"/>
              <w:bottom w:val="single" w:sz="4" w:space="0" w:color="auto"/>
              <w:right w:val="single" w:sz="4" w:space="0" w:color="auto"/>
            </w:tcBorders>
            <w:hideMark/>
          </w:tcPr>
          <w:p w14:paraId="4BC7A92F" w14:textId="77777777" w:rsidR="00AA71B8" w:rsidRPr="001D6E1C" w:rsidRDefault="00AA71B8" w:rsidP="003E1999">
            <w:pPr>
              <w:jc w:val="center"/>
              <w:rPr>
                <w:b/>
                <w:sz w:val="22"/>
                <w:szCs w:val="22"/>
                <w:rPrChange w:id="602" w:author="Zhijie Yang (NSB)" w:date="2022-12-08T16:51:00Z">
                  <w:rPr>
                    <w:b/>
                    <w:sz w:val="20"/>
                  </w:rPr>
                </w:rPrChange>
              </w:rPr>
            </w:pPr>
            <w:r w:rsidRPr="001D6E1C">
              <w:rPr>
                <w:b/>
                <w:sz w:val="22"/>
                <w:szCs w:val="22"/>
                <w:rPrChange w:id="603" w:author="Zhijie Yang (NSB)" w:date="2022-12-08T16:51:00Z">
                  <w:rPr>
                    <w:b/>
                    <w:sz w:val="20"/>
                  </w:rPr>
                </w:rPrChange>
              </w:rPr>
              <w:t>Element ID</w:t>
            </w:r>
          </w:p>
        </w:tc>
        <w:tc>
          <w:tcPr>
            <w:tcW w:w="1693" w:type="dxa"/>
            <w:tcBorders>
              <w:top w:val="single" w:sz="4" w:space="0" w:color="auto"/>
              <w:left w:val="single" w:sz="4" w:space="0" w:color="auto"/>
              <w:bottom w:val="single" w:sz="4" w:space="0" w:color="auto"/>
              <w:right w:val="single" w:sz="4" w:space="0" w:color="auto"/>
            </w:tcBorders>
            <w:hideMark/>
          </w:tcPr>
          <w:p w14:paraId="45B242B8" w14:textId="77777777" w:rsidR="00AA71B8" w:rsidRPr="001D6E1C" w:rsidRDefault="00AA71B8" w:rsidP="003E1999">
            <w:pPr>
              <w:jc w:val="center"/>
              <w:rPr>
                <w:b/>
                <w:sz w:val="22"/>
                <w:szCs w:val="22"/>
                <w:rPrChange w:id="604" w:author="Zhijie Yang (NSB)" w:date="2022-12-08T16:51:00Z">
                  <w:rPr>
                    <w:b/>
                    <w:sz w:val="20"/>
                  </w:rPr>
                </w:rPrChange>
              </w:rPr>
            </w:pPr>
            <w:r w:rsidRPr="001D6E1C">
              <w:rPr>
                <w:b/>
                <w:sz w:val="22"/>
                <w:szCs w:val="22"/>
                <w:rPrChange w:id="605" w:author="Zhijie Yang (NSB)" w:date="2022-12-08T16:51:00Z">
                  <w:rPr>
                    <w:b/>
                    <w:sz w:val="20"/>
                  </w:rPr>
                </w:rPrChange>
              </w:rPr>
              <w:t>Element ID Extension</w:t>
            </w:r>
          </w:p>
        </w:tc>
        <w:tc>
          <w:tcPr>
            <w:tcW w:w="1284" w:type="dxa"/>
            <w:tcBorders>
              <w:top w:val="single" w:sz="4" w:space="0" w:color="auto"/>
              <w:left w:val="single" w:sz="4" w:space="0" w:color="auto"/>
              <w:bottom w:val="single" w:sz="4" w:space="0" w:color="auto"/>
              <w:right w:val="single" w:sz="4" w:space="0" w:color="auto"/>
            </w:tcBorders>
            <w:hideMark/>
          </w:tcPr>
          <w:p w14:paraId="62B67418" w14:textId="77777777" w:rsidR="00AA71B8" w:rsidRPr="001D6E1C" w:rsidRDefault="00AA71B8" w:rsidP="003E1999">
            <w:pPr>
              <w:jc w:val="center"/>
              <w:rPr>
                <w:b/>
                <w:sz w:val="22"/>
                <w:szCs w:val="22"/>
                <w:rPrChange w:id="606" w:author="Zhijie Yang (NSB)" w:date="2022-12-08T16:51:00Z">
                  <w:rPr>
                    <w:b/>
                    <w:sz w:val="20"/>
                  </w:rPr>
                </w:rPrChange>
              </w:rPr>
            </w:pPr>
            <w:r w:rsidRPr="001D6E1C">
              <w:rPr>
                <w:b/>
                <w:sz w:val="22"/>
                <w:szCs w:val="22"/>
                <w:rPrChange w:id="607" w:author="Zhijie Yang (NSB)" w:date="2022-12-08T16:51:00Z">
                  <w:rPr>
                    <w:b/>
                    <w:sz w:val="20"/>
                  </w:rPr>
                </w:rPrChange>
              </w:rPr>
              <w:t>Extensible</w:t>
            </w:r>
          </w:p>
        </w:tc>
        <w:tc>
          <w:tcPr>
            <w:tcW w:w="1929" w:type="dxa"/>
            <w:tcBorders>
              <w:top w:val="single" w:sz="4" w:space="0" w:color="auto"/>
              <w:left w:val="single" w:sz="4" w:space="0" w:color="auto"/>
              <w:bottom w:val="single" w:sz="4" w:space="0" w:color="auto"/>
              <w:right w:val="single" w:sz="4" w:space="0" w:color="auto"/>
            </w:tcBorders>
            <w:hideMark/>
          </w:tcPr>
          <w:p w14:paraId="0C90A21A" w14:textId="77777777" w:rsidR="00AA71B8" w:rsidRPr="001D6E1C" w:rsidRDefault="00AA71B8" w:rsidP="003E1999">
            <w:pPr>
              <w:jc w:val="center"/>
              <w:rPr>
                <w:b/>
                <w:sz w:val="22"/>
                <w:szCs w:val="22"/>
                <w:rPrChange w:id="608" w:author="Zhijie Yang (NSB)" w:date="2022-12-08T16:51:00Z">
                  <w:rPr>
                    <w:b/>
                    <w:sz w:val="20"/>
                  </w:rPr>
                </w:rPrChange>
              </w:rPr>
            </w:pPr>
            <w:r w:rsidRPr="001D6E1C">
              <w:rPr>
                <w:b/>
                <w:sz w:val="22"/>
                <w:szCs w:val="22"/>
                <w:rPrChange w:id="609" w:author="Zhijie Yang (NSB)" w:date="2022-12-08T16:51:00Z">
                  <w:rPr>
                    <w:b/>
                    <w:sz w:val="20"/>
                  </w:rPr>
                </w:rPrChange>
              </w:rPr>
              <w:t>Fragmentable</w:t>
            </w:r>
          </w:p>
        </w:tc>
      </w:tr>
      <w:tr w:rsidR="00BA3E09" w:rsidRPr="001D6E1C" w14:paraId="49B274AE" w14:textId="77777777" w:rsidTr="00BA3E09">
        <w:tc>
          <w:tcPr>
            <w:tcW w:w="2523" w:type="dxa"/>
            <w:tcBorders>
              <w:top w:val="single" w:sz="4" w:space="0" w:color="auto"/>
              <w:left w:val="single" w:sz="4" w:space="0" w:color="auto"/>
              <w:bottom w:val="single" w:sz="4" w:space="0" w:color="auto"/>
              <w:right w:val="single" w:sz="4" w:space="0" w:color="auto"/>
            </w:tcBorders>
          </w:tcPr>
          <w:p w14:paraId="0AE775D2" w14:textId="65E5EB21" w:rsidR="00BA3E09" w:rsidRPr="001D6E1C" w:rsidRDefault="00BA3E09" w:rsidP="00BA3E09">
            <w:pPr>
              <w:rPr>
                <w:sz w:val="22"/>
                <w:szCs w:val="22"/>
                <w:rPrChange w:id="610" w:author="Zhijie Yang (NSB)" w:date="2022-12-08T16:51:00Z">
                  <w:rPr>
                    <w:sz w:val="20"/>
                  </w:rPr>
                </w:rPrChange>
              </w:rPr>
            </w:pPr>
            <w:r w:rsidRPr="001D6E1C">
              <w:rPr>
                <w:sz w:val="22"/>
                <w:szCs w:val="22"/>
                <w:rPrChange w:id="611" w:author="Zhijie Yang (NSB)" w:date="2022-12-08T16:51:00Z">
                  <w:rPr>
                    <w:sz w:val="20"/>
                  </w:rPr>
                </w:rPrChange>
              </w:rPr>
              <w:t>Device ID (see 9.4.2.x (Device ID element))</w:t>
            </w:r>
          </w:p>
        </w:tc>
        <w:tc>
          <w:tcPr>
            <w:tcW w:w="1981" w:type="dxa"/>
            <w:tcBorders>
              <w:top w:val="single" w:sz="4" w:space="0" w:color="auto"/>
              <w:left w:val="single" w:sz="4" w:space="0" w:color="auto"/>
              <w:bottom w:val="single" w:sz="4" w:space="0" w:color="auto"/>
              <w:right w:val="single" w:sz="4" w:space="0" w:color="auto"/>
            </w:tcBorders>
          </w:tcPr>
          <w:p w14:paraId="6C9FB6F4" w14:textId="4CFA0AE1" w:rsidR="00BA3E09" w:rsidRPr="001D6E1C" w:rsidRDefault="00BA3E09" w:rsidP="00BA3E09">
            <w:pPr>
              <w:jc w:val="center"/>
              <w:rPr>
                <w:sz w:val="22"/>
                <w:szCs w:val="22"/>
                <w:rPrChange w:id="612" w:author="Zhijie Yang (NSB)" w:date="2022-12-08T16:51:00Z">
                  <w:rPr>
                    <w:sz w:val="20"/>
                  </w:rPr>
                </w:rPrChange>
              </w:rPr>
            </w:pPr>
            <w:r w:rsidRPr="001D6E1C">
              <w:rPr>
                <w:sz w:val="22"/>
                <w:szCs w:val="22"/>
                <w:rPrChange w:id="613" w:author="Zhijie Yang (NSB)" w:date="2022-12-08T16:51:00Z">
                  <w:rPr>
                    <w:sz w:val="20"/>
                  </w:rPr>
                </w:rPrChange>
              </w:rPr>
              <w:t>255</w:t>
            </w:r>
          </w:p>
        </w:tc>
        <w:tc>
          <w:tcPr>
            <w:tcW w:w="1693" w:type="dxa"/>
            <w:tcBorders>
              <w:top w:val="single" w:sz="4" w:space="0" w:color="auto"/>
              <w:left w:val="single" w:sz="4" w:space="0" w:color="auto"/>
              <w:bottom w:val="single" w:sz="4" w:space="0" w:color="auto"/>
              <w:right w:val="single" w:sz="4" w:space="0" w:color="auto"/>
            </w:tcBorders>
          </w:tcPr>
          <w:p w14:paraId="463A9B49" w14:textId="09A06D6C" w:rsidR="00BA3E09" w:rsidRPr="001D6E1C" w:rsidRDefault="00BA3E09" w:rsidP="00BA3E09">
            <w:pPr>
              <w:jc w:val="center"/>
              <w:rPr>
                <w:sz w:val="22"/>
                <w:szCs w:val="22"/>
                <w:rPrChange w:id="614" w:author="Zhijie Yang (NSB)" w:date="2022-12-08T16:51:00Z">
                  <w:rPr>
                    <w:sz w:val="20"/>
                  </w:rPr>
                </w:rPrChange>
              </w:rPr>
            </w:pPr>
            <w:r w:rsidRPr="001D6E1C">
              <w:rPr>
                <w:sz w:val="22"/>
                <w:szCs w:val="22"/>
                <w:rPrChange w:id="615" w:author="Zhijie Yang (NSB)" w:date="2022-12-08T16:51:00Z">
                  <w:rPr>
                    <w:sz w:val="20"/>
                  </w:rPr>
                </w:rPrChange>
              </w:rPr>
              <w:t>[ANA]</w:t>
            </w:r>
          </w:p>
        </w:tc>
        <w:tc>
          <w:tcPr>
            <w:tcW w:w="1284" w:type="dxa"/>
            <w:tcBorders>
              <w:top w:val="single" w:sz="4" w:space="0" w:color="auto"/>
              <w:left w:val="single" w:sz="4" w:space="0" w:color="auto"/>
              <w:bottom w:val="single" w:sz="4" w:space="0" w:color="auto"/>
              <w:right w:val="single" w:sz="4" w:space="0" w:color="auto"/>
            </w:tcBorders>
          </w:tcPr>
          <w:p w14:paraId="5164280B" w14:textId="529E65E7" w:rsidR="00BA3E09" w:rsidRPr="001D6E1C" w:rsidRDefault="00BA3E09" w:rsidP="00BA3E09">
            <w:pPr>
              <w:jc w:val="center"/>
              <w:rPr>
                <w:sz w:val="22"/>
                <w:szCs w:val="22"/>
                <w:rPrChange w:id="616" w:author="Zhijie Yang (NSB)" w:date="2022-12-08T16:51:00Z">
                  <w:rPr>
                    <w:sz w:val="20"/>
                  </w:rPr>
                </w:rPrChange>
              </w:rPr>
            </w:pPr>
            <w:r w:rsidRPr="001D6E1C">
              <w:rPr>
                <w:sz w:val="22"/>
                <w:szCs w:val="22"/>
                <w:rPrChange w:id="617" w:author="Zhijie Yang (NSB)" w:date="2022-12-08T16:51:00Z">
                  <w:rPr>
                    <w:sz w:val="20"/>
                  </w:rPr>
                </w:rPrChange>
              </w:rPr>
              <w:t>No</w:t>
            </w:r>
          </w:p>
        </w:tc>
        <w:tc>
          <w:tcPr>
            <w:tcW w:w="1929" w:type="dxa"/>
            <w:tcBorders>
              <w:top w:val="single" w:sz="4" w:space="0" w:color="auto"/>
              <w:left w:val="single" w:sz="4" w:space="0" w:color="auto"/>
              <w:bottom w:val="single" w:sz="4" w:space="0" w:color="auto"/>
              <w:right w:val="single" w:sz="4" w:space="0" w:color="auto"/>
            </w:tcBorders>
          </w:tcPr>
          <w:p w14:paraId="0A6116C0" w14:textId="21B83486" w:rsidR="00BA3E09" w:rsidRPr="001D6E1C" w:rsidRDefault="00BA3E09" w:rsidP="00BA3E09">
            <w:pPr>
              <w:jc w:val="center"/>
              <w:rPr>
                <w:sz w:val="22"/>
                <w:szCs w:val="22"/>
                <w:rPrChange w:id="618" w:author="Zhijie Yang (NSB)" w:date="2022-12-08T16:51:00Z">
                  <w:rPr>
                    <w:sz w:val="20"/>
                  </w:rPr>
                </w:rPrChange>
              </w:rPr>
            </w:pPr>
            <w:r w:rsidRPr="001D6E1C">
              <w:rPr>
                <w:sz w:val="22"/>
                <w:szCs w:val="22"/>
                <w:rPrChange w:id="619" w:author="Zhijie Yang (NSB)" w:date="2022-12-08T16:51:00Z">
                  <w:rPr>
                    <w:sz w:val="20"/>
                  </w:rPr>
                </w:rPrChange>
              </w:rPr>
              <w:t>No</w:t>
            </w:r>
          </w:p>
        </w:tc>
      </w:tr>
      <w:tr w:rsidR="00AA71B8" w:rsidRPr="001D6E1C" w14:paraId="5630AE4B" w14:textId="77777777" w:rsidTr="00BA3E09">
        <w:tc>
          <w:tcPr>
            <w:tcW w:w="2523" w:type="dxa"/>
            <w:tcBorders>
              <w:top w:val="single" w:sz="4" w:space="0" w:color="auto"/>
              <w:left w:val="single" w:sz="4" w:space="0" w:color="auto"/>
              <w:bottom w:val="single" w:sz="4" w:space="0" w:color="auto"/>
              <w:right w:val="single" w:sz="4" w:space="0" w:color="auto"/>
            </w:tcBorders>
            <w:hideMark/>
          </w:tcPr>
          <w:p w14:paraId="688F0950" w14:textId="77777777" w:rsidR="00AA71B8" w:rsidRPr="001D6E1C" w:rsidRDefault="00AA71B8" w:rsidP="003E1999">
            <w:pPr>
              <w:rPr>
                <w:color w:val="FF0000"/>
                <w:sz w:val="22"/>
                <w:szCs w:val="22"/>
                <w:rPrChange w:id="620" w:author="Zhijie Yang (NSB)" w:date="2022-12-08T16:51:00Z">
                  <w:rPr>
                    <w:color w:val="FF0000"/>
                    <w:sz w:val="20"/>
                  </w:rPr>
                </w:rPrChange>
              </w:rPr>
            </w:pPr>
            <w:r w:rsidRPr="001D6E1C">
              <w:rPr>
                <w:color w:val="FF0000"/>
                <w:sz w:val="22"/>
                <w:szCs w:val="22"/>
                <w:rPrChange w:id="621" w:author="Zhijie Yang (NSB)" w:date="2022-12-08T16:51:00Z">
                  <w:rPr>
                    <w:color w:val="FF0000"/>
                    <w:sz w:val="20"/>
                  </w:rPr>
                </w:rPrChange>
              </w:rPr>
              <w:t>RRCM (see 9.4.2.296 RRCM element)</w:t>
            </w:r>
          </w:p>
        </w:tc>
        <w:tc>
          <w:tcPr>
            <w:tcW w:w="1981" w:type="dxa"/>
            <w:tcBorders>
              <w:top w:val="single" w:sz="4" w:space="0" w:color="auto"/>
              <w:left w:val="single" w:sz="4" w:space="0" w:color="auto"/>
              <w:bottom w:val="single" w:sz="4" w:space="0" w:color="auto"/>
              <w:right w:val="single" w:sz="4" w:space="0" w:color="auto"/>
            </w:tcBorders>
            <w:hideMark/>
          </w:tcPr>
          <w:p w14:paraId="5265239E" w14:textId="77777777" w:rsidR="00AA71B8" w:rsidRPr="001D6E1C" w:rsidRDefault="00AA71B8" w:rsidP="003E1999">
            <w:pPr>
              <w:jc w:val="center"/>
              <w:rPr>
                <w:color w:val="FF0000"/>
                <w:sz w:val="22"/>
                <w:szCs w:val="22"/>
                <w:rPrChange w:id="622" w:author="Zhijie Yang (NSB)" w:date="2022-12-08T16:51:00Z">
                  <w:rPr>
                    <w:color w:val="FF0000"/>
                    <w:sz w:val="20"/>
                  </w:rPr>
                </w:rPrChange>
              </w:rPr>
            </w:pPr>
            <w:r w:rsidRPr="001D6E1C">
              <w:rPr>
                <w:color w:val="FF0000"/>
                <w:sz w:val="22"/>
                <w:szCs w:val="22"/>
                <w:rPrChange w:id="623" w:author="Zhijie Yang (NSB)" w:date="2022-12-08T16:51:00Z">
                  <w:rPr>
                    <w:color w:val="FF0000"/>
                    <w:sz w:val="20"/>
                  </w:rPr>
                </w:rPrChange>
              </w:rPr>
              <w:t>255</w:t>
            </w:r>
          </w:p>
        </w:tc>
        <w:tc>
          <w:tcPr>
            <w:tcW w:w="1693" w:type="dxa"/>
            <w:tcBorders>
              <w:top w:val="single" w:sz="4" w:space="0" w:color="auto"/>
              <w:left w:val="single" w:sz="4" w:space="0" w:color="auto"/>
              <w:bottom w:val="single" w:sz="4" w:space="0" w:color="auto"/>
              <w:right w:val="single" w:sz="4" w:space="0" w:color="auto"/>
            </w:tcBorders>
            <w:hideMark/>
          </w:tcPr>
          <w:p w14:paraId="0D145146" w14:textId="77777777" w:rsidR="00AA71B8" w:rsidRPr="001D6E1C" w:rsidRDefault="00AA71B8" w:rsidP="003E1999">
            <w:pPr>
              <w:jc w:val="center"/>
              <w:rPr>
                <w:color w:val="FF0000"/>
                <w:sz w:val="22"/>
                <w:szCs w:val="22"/>
                <w:rPrChange w:id="624" w:author="Zhijie Yang (NSB)" w:date="2022-12-08T16:51:00Z">
                  <w:rPr>
                    <w:color w:val="FF0000"/>
                    <w:sz w:val="20"/>
                  </w:rPr>
                </w:rPrChange>
              </w:rPr>
            </w:pPr>
            <w:r w:rsidRPr="001D6E1C">
              <w:rPr>
                <w:color w:val="FF0000"/>
                <w:sz w:val="22"/>
                <w:szCs w:val="22"/>
                <w:rPrChange w:id="625" w:author="Zhijie Yang (NSB)" w:date="2022-12-08T16:51:00Z">
                  <w:rPr>
                    <w:color w:val="FF0000"/>
                    <w:sz w:val="20"/>
                  </w:rPr>
                </w:rPrChange>
              </w:rPr>
              <w:t>&lt;ANA&gt;</w:t>
            </w:r>
          </w:p>
        </w:tc>
        <w:tc>
          <w:tcPr>
            <w:tcW w:w="1284" w:type="dxa"/>
            <w:tcBorders>
              <w:top w:val="single" w:sz="4" w:space="0" w:color="auto"/>
              <w:left w:val="single" w:sz="4" w:space="0" w:color="auto"/>
              <w:bottom w:val="single" w:sz="4" w:space="0" w:color="auto"/>
              <w:right w:val="single" w:sz="4" w:space="0" w:color="auto"/>
            </w:tcBorders>
            <w:hideMark/>
          </w:tcPr>
          <w:p w14:paraId="5F7E9AFB" w14:textId="77777777" w:rsidR="00AA71B8" w:rsidRPr="001D6E1C" w:rsidRDefault="00AA71B8" w:rsidP="003E1999">
            <w:pPr>
              <w:jc w:val="center"/>
              <w:rPr>
                <w:color w:val="FF0000"/>
                <w:sz w:val="22"/>
                <w:szCs w:val="22"/>
                <w:rPrChange w:id="626" w:author="Zhijie Yang (NSB)" w:date="2022-12-08T16:51:00Z">
                  <w:rPr>
                    <w:color w:val="FF0000"/>
                    <w:sz w:val="20"/>
                  </w:rPr>
                </w:rPrChange>
              </w:rPr>
            </w:pPr>
            <w:r w:rsidRPr="001D6E1C">
              <w:rPr>
                <w:color w:val="FF0000"/>
                <w:sz w:val="22"/>
                <w:szCs w:val="22"/>
                <w:rPrChange w:id="627" w:author="Zhijie Yang (NSB)" w:date="2022-12-08T16:51:00Z">
                  <w:rPr>
                    <w:color w:val="FF0000"/>
                    <w:sz w:val="20"/>
                  </w:rPr>
                </w:rPrChange>
              </w:rPr>
              <w:t>No</w:t>
            </w:r>
          </w:p>
        </w:tc>
        <w:tc>
          <w:tcPr>
            <w:tcW w:w="1929" w:type="dxa"/>
            <w:tcBorders>
              <w:top w:val="single" w:sz="4" w:space="0" w:color="auto"/>
              <w:left w:val="single" w:sz="4" w:space="0" w:color="auto"/>
              <w:bottom w:val="single" w:sz="4" w:space="0" w:color="auto"/>
              <w:right w:val="single" w:sz="4" w:space="0" w:color="auto"/>
            </w:tcBorders>
            <w:hideMark/>
          </w:tcPr>
          <w:p w14:paraId="170C8400" w14:textId="77777777" w:rsidR="00AA71B8" w:rsidRPr="001D6E1C" w:rsidRDefault="00AA71B8" w:rsidP="003E1999">
            <w:pPr>
              <w:jc w:val="center"/>
              <w:rPr>
                <w:color w:val="FF0000"/>
                <w:sz w:val="22"/>
                <w:szCs w:val="22"/>
                <w:rPrChange w:id="628" w:author="Zhijie Yang (NSB)" w:date="2022-12-08T16:51:00Z">
                  <w:rPr>
                    <w:color w:val="FF0000"/>
                    <w:sz w:val="20"/>
                  </w:rPr>
                </w:rPrChange>
              </w:rPr>
            </w:pPr>
            <w:r w:rsidRPr="001D6E1C">
              <w:rPr>
                <w:color w:val="FF0000"/>
                <w:sz w:val="22"/>
                <w:szCs w:val="22"/>
                <w:rPrChange w:id="629" w:author="Zhijie Yang (NSB)" w:date="2022-12-08T16:51:00Z">
                  <w:rPr>
                    <w:color w:val="FF0000"/>
                    <w:sz w:val="20"/>
                  </w:rPr>
                </w:rPrChange>
              </w:rPr>
              <w:t>No</w:t>
            </w:r>
          </w:p>
        </w:tc>
      </w:tr>
    </w:tbl>
    <w:p w14:paraId="249B593A" w14:textId="77777777" w:rsidR="00AA71B8" w:rsidRPr="001D6E1C" w:rsidRDefault="00AA71B8" w:rsidP="00AA71B8">
      <w:pPr>
        <w:rPr>
          <w:sz w:val="22"/>
          <w:szCs w:val="22"/>
          <w:lang w:val="en-US" w:eastAsia="en-GB"/>
          <w:rPrChange w:id="630" w:author="Zhijie Yang (NSB)" w:date="2022-12-08T16:51:00Z">
            <w:rPr>
              <w:lang w:val="en-US" w:eastAsia="en-GB"/>
            </w:rPr>
          </w:rPrChange>
        </w:rPr>
      </w:pPr>
    </w:p>
    <w:p w14:paraId="76BAC1B6" w14:textId="77777777" w:rsidR="00AA71B8" w:rsidRPr="001D6E1C" w:rsidRDefault="00AA71B8" w:rsidP="00AA71B8">
      <w:pPr>
        <w:rPr>
          <w:sz w:val="22"/>
          <w:szCs w:val="22"/>
          <w:lang w:val="en-US" w:eastAsia="en-GB"/>
          <w:rPrChange w:id="631" w:author="Zhijie Yang (NSB)" w:date="2022-12-08T16:51:00Z">
            <w:rPr>
              <w:lang w:val="en-US" w:eastAsia="en-GB"/>
            </w:rPr>
          </w:rPrChange>
        </w:rPr>
      </w:pPr>
    </w:p>
    <w:p w14:paraId="75A6536F" w14:textId="77777777" w:rsidR="00AA71B8" w:rsidRPr="001D6E1C" w:rsidRDefault="00AA71B8" w:rsidP="00AA71B8">
      <w:pPr>
        <w:rPr>
          <w:sz w:val="22"/>
          <w:szCs w:val="22"/>
          <w:lang w:val="en-US" w:eastAsia="en-GB"/>
          <w:rPrChange w:id="632" w:author="Zhijie Yang (NSB)" w:date="2022-12-08T16:51:00Z">
            <w:rPr>
              <w:lang w:val="en-US" w:eastAsia="en-GB"/>
            </w:rPr>
          </w:rPrChange>
        </w:rPr>
      </w:pPr>
    </w:p>
    <w:p w14:paraId="08DBADF5" w14:textId="62878A3E" w:rsidR="00AA71B8" w:rsidRPr="001D6E1C" w:rsidRDefault="00AA71B8" w:rsidP="00AA71B8">
      <w:pPr>
        <w:rPr>
          <w:b/>
          <w:bCs/>
          <w:i/>
          <w:iCs/>
          <w:color w:val="FF0000"/>
          <w:sz w:val="22"/>
          <w:szCs w:val="22"/>
          <w:rPrChange w:id="633" w:author="Zhijie Yang (NSB)" w:date="2022-12-08T16:51:00Z">
            <w:rPr>
              <w:b/>
              <w:bCs/>
              <w:i/>
              <w:iCs/>
              <w:color w:val="FF0000"/>
            </w:rPr>
          </w:rPrChange>
        </w:rPr>
      </w:pPr>
      <w:r w:rsidRPr="001D6E1C">
        <w:rPr>
          <w:b/>
          <w:bCs/>
          <w:i/>
          <w:iCs/>
          <w:color w:val="FF0000"/>
          <w:sz w:val="22"/>
          <w:szCs w:val="22"/>
          <w:rPrChange w:id="634" w:author="Zhijie Yang (NSB)" w:date="2022-12-08T16:51:00Z">
            <w:rPr>
              <w:b/>
              <w:bCs/>
              <w:i/>
              <w:iCs/>
              <w:color w:val="FF0000"/>
            </w:rPr>
          </w:rPrChange>
        </w:rPr>
        <w:t>1</w:t>
      </w:r>
      <w:r w:rsidR="007E5267" w:rsidRPr="001D6E1C">
        <w:rPr>
          <w:b/>
          <w:bCs/>
          <w:i/>
          <w:iCs/>
          <w:color w:val="FF0000"/>
          <w:sz w:val="22"/>
          <w:szCs w:val="22"/>
          <w:rPrChange w:id="635" w:author="Zhijie Yang (NSB)" w:date="2022-12-08T16:51:00Z">
            <w:rPr>
              <w:b/>
              <w:bCs/>
              <w:i/>
              <w:iCs/>
              <w:color w:val="FF0000"/>
            </w:rPr>
          </w:rPrChange>
        </w:rPr>
        <w:t>2</w:t>
      </w:r>
      <w:r w:rsidRPr="001D6E1C">
        <w:rPr>
          <w:b/>
          <w:bCs/>
          <w:i/>
          <w:iCs/>
          <w:color w:val="FF0000"/>
          <w:sz w:val="22"/>
          <w:szCs w:val="22"/>
          <w:rPrChange w:id="636" w:author="Zhijie Yang (NSB)" w:date="2022-12-08T16:51:00Z">
            <w:rPr>
              <w:b/>
              <w:bCs/>
              <w:i/>
              <w:iCs/>
              <w:color w:val="FF0000"/>
            </w:rPr>
          </w:rPrChange>
        </w:rPr>
        <w:t xml:space="preserve">) Add a new </w:t>
      </w:r>
      <w:r w:rsidR="00FE61FB" w:rsidRPr="001D6E1C">
        <w:rPr>
          <w:b/>
          <w:bCs/>
          <w:i/>
          <w:iCs/>
          <w:color w:val="FF0000"/>
          <w:sz w:val="22"/>
          <w:szCs w:val="22"/>
          <w:rPrChange w:id="637" w:author="Zhijie Yang (NSB)" w:date="2022-12-08T16:51:00Z">
            <w:rPr>
              <w:b/>
              <w:bCs/>
              <w:i/>
              <w:iCs/>
              <w:color w:val="FF0000"/>
            </w:rPr>
          </w:rPrChange>
        </w:rPr>
        <w:t xml:space="preserve">subclause under </w:t>
      </w:r>
      <w:r w:rsidRPr="001D6E1C">
        <w:rPr>
          <w:b/>
          <w:bCs/>
          <w:i/>
          <w:iCs/>
          <w:color w:val="FF0000"/>
          <w:sz w:val="22"/>
          <w:szCs w:val="22"/>
          <w:rPrChange w:id="638" w:author="Zhijie Yang (NSB)" w:date="2022-12-08T16:51:00Z">
            <w:rPr>
              <w:b/>
              <w:bCs/>
              <w:i/>
              <w:iCs/>
              <w:color w:val="FF0000"/>
            </w:rPr>
          </w:rPrChange>
        </w:rPr>
        <w:t>9.4.2.296</w:t>
      </w:r>
      <w:r w:rsidR="00FE61FB" w:rsidRPr="001D6E1C">
        <w:rPr>
          <w:b/>
          <w:bCs/>
          <w:i/>
          <w:iCs/>
          <w:color w:val="FF0000"/>
          <w:sz w:val="22"/>
          <w:szCs w:val="22"/>
          <w:rPrChange w:id="639" w:author="Zhijie Yang (NSB)" w:date="2022-12-08T16:51:00Z">
            <w:rPr>
              <w:b/>
              <w:bCs/>
              <w:i/>
              <w:iCs/>
              <w:color w:val="FF0000"/>
            </w:rPr>
          </w:rPrChange>
        </w:rPr>
        <w:t>a</w:t>
      </w:r>
      <w:r w:rsidRPr="001D6E1C">
        <w:rPr>
          <w:b/>
          <w:bCs/>
          <w:i/>
          <w:iCs/>
          <w:color w:val="FF0000"/>
          <w:sz w:val="22"/>
          <w:szCs w:val="22"/>
          <w:rPrChange w:id="640" w:author="Zhijie Yang (NSB)" w:date="2022-12-08T16:51:00Z">
            <w:rPr>
              <w:b/>
              <w:bCs/>
              <w:i/>
              <w:iCs/>
              <w:color w:val="FF0000"/>
            </w:rPr>
          </w:rPrChange>
        </w:rPr>
        <w:t xml:space="preserve"> (</w:t>
      </w:r>
      <w:r w:rsidR="00FE61FB" w:rsidRPr="001D6E1C">
        <w:rPr>
          <w:b/>
          <w:bCs/>
          <w:i/>
          <w:iCs/>
          <w:color w:val="FF0000"/>
          <w:sz w:val="22"/>
          <w:szCs w:val="22"/>
          <w:rPrChange w:id="641" w:author="Zhijie Yang (NSB)" w:date="2022-12-08T16:51:00Z">
            <w:rPr>
              <w:b/>
              <w:bCs/>
              <w:i/>
              <w:iCs/>
              <w:color w:val="FF0000"/>
            </w:rPr>
          </w:rPrChange>
        </w:rPr>
        <w:t>Device ID element)</w:t>
      </w:r>
    </w:p>
    <w:p w14:paraId="6EAD4161" w14:textId="77777777" w:rsidR="00AA71B8" w:rsidRPr="001D6E1C" w:rsidRDefault="00AA71B8" w:rsidP="00AA71B8">
      <w:pPr>
        <w:rPr>
          <w:sz w:val="22"/>
          <w:szCs w:val="22"/>
          <w:lang w:val="en-US" w:eastAsia="en-GB"/>
          <w:rPrChange w:id="642" w:author="Zhijie Yang (NSB)" w:date="2022-12-08T16:51:00Z">
            <w:rPr>
              <w:lang w:val="en-US" w:eastAsia="en-GB"/>
            </w:rPr>
          </w:rPrChange>
        </w:rPr>
      </w:pPr>
    </w:p>
    <w:p w14:paraId="07B21AFB" w14:textId="1AD2AC20" w:rsidR="00AA71B8" w:rsidRPr="001D6E1C" w:rsidRDefault="00AA71B8" w:rsidP="00AA71B8">
      <w:pPr>
        <w:rPr>
          <w:sz w:val="22"/>
          <w:szCs w:val="22"/>
          <w:lang w:val="en-US" w:eastAsia="en-GB"/>
          <w:rPrChange w:id="643" w:author="Zhijie Yang (NSB)" w:date="2022-12-08T16:51:00Z">
            <w:rPr>
              <w:lang w:val="en-US" w:eastAsia="en-GB"/>
            </w:rPr>
          </w:rPrChange>
        </w:rPr>
      </w:pPr>
      <w:r w:rsidRPr="001D6E1C">
        <w:rPr>
          <w:sz w:val="22"/>
          <w:szCs w:val="22"/>
          <w:lang w:val="en-US" w:eastAsia="en-GB"/>
          <w:rPrChange w:id="644" w:author="Zhijie Yang (NSB)" w:date="2022-12-08T16:51:00Z">
            <w:rPr>
              <w:lang w:val="en-US" w:eastAsia="en-GB"/>
            </w:rPr>
          </w:rPrChange>
        </w:rPr>
        <w:t>9.4.2.296</w:t>
      </w:r>
      <w:r w:rsidR="00FE61FB" w:rsidRPr="001D6E1C">
        <w:rPr>
          <w:sz w:val="22"/>
          <w:szCs w:val="22"/>
          <w:lang w:val="en-US" w:eastAsia="en-GB"/>
          <w:rPrChange w:id="645" w:author="Zhijie Yang (NSB)" w:date="2022-12-08T16:51:00Z">
            <w:rPr>
              <w:lang w:val="en-US" w:eastAsia="en-GB"/>
            </w:rPr>
          </w:rPrChange>
        </w:rPr>
        <w:t>b</w:t>
      </w:r>
      <w:r w:rsidRPr="001D6E1C">
        <w:rPr>
          <w:sz w:val="22"/>
          <w:szCs w:val="22"/>
          <w:lang w:val="en-US" w:eastAsia="en-GB"/>
          <w:rPrChange w:id="646" w:author="Zhijie Yang (NSB)" w:date="2022-12-08T16:51:00Z">
            <w:rPr>
              <w:lang w:val="en-US" w:eastAsia="en-GB"/>
            </w:rPr>
          </w:rPrChange>
        </w:rPr>
        <w:t xml:space="preserve">  RRCM element</w:t>
      </w:r>
    </w:p>
    <w:p w14:paraId="56C1C2A9" w14:textId="77777777" w:rsidR="00AA71B8" w:rsidRPr="001D6E1C" w:rsidRDefault="00AA71B8" w:rsidP="00AA71B8">
      <w:pPr>
        <w:rPr>
          <w:sz w:val="22"/>
          <w:szCs w:val="22"/>
          <w:lang w:val="en-US" w:eastAsia="en-GB"/>
          <w:rPrChange w:id="647" w:author="Zhijie Yang (NSB)" w:date="2022-12-08T16:51:00Z">
            <w:rPr>
              <w:lang w:val="en-US" w:eastAsia="en-GB"/>
            </w:rPr>
          </w:rPrChange>
        </w:rPr>
      </w:pPr>
    </w:p>
    <w:p w14:paraId="62559F11" w14:textId="77777777" w:rsidR="00AA71B8" w:rsidRPr="001D6E1C" w:rsidRDefault="00AA71B8" w:rsidP="00AA71B8">
      <w:pPr>
        <w:rPr>
          <w:sz w:val="22"/>
          <w:szCs w:val="22"/>
          <w:lang w:val="en-US" w:eastAsia="en-GB"/>
          <w:rPrChange w:id="648" w:author="Zhijie Yang (NSB)" w:date="2022-12-08T16:51:00Z">
            <w:rPr>
              <w:lang w:val="en-US" w:eastAsia="en-GB"/>
            </w:rPr>
          </w:rPrChange>
        </w:rPr>
      </w:pPr>
      <w:r w:rsidRPr="001D6E1C">
        <w:rPr>
          <w:sz w:val="22"/>
          <w:szCs w:val="22"/>
          <w:lang w:val="en-US" w:eastAsia="en-GB"/>
          <w:rPrChange w:id="649" w:author="Zhijie Yang (NSB)" w:date="2022-12-08T16:51:00Z">
            <w:rPr>
              <w:lang w:val="en-US" w:eastAsia="en-GB"/>
            </w:rPr>
          </w:rPrChange>
        </w:rPr>
        <w:t xml:space="preserve">The RRCM element contains </w:t>
      </w:r>
      <w:r w:rsidRPr="001D6E1C">
        <w:rPr>
          <w:sz w:val="22"/>
          <w:szCs w:val="22"/>
          <w:rPrChange w:id="650" w:author="Zhijie Yang (NSB)" w:date="2022-12-08T16:51:00Z">
            <w:rPr/>
          </w:rPrChange>
        </w:rPr>
        <w:t>Seed and Counter fields that are used in RRCM procedure</w:t>
      </w:r>
      <w:r w:rsidRPr="001D6E1C">
        <w:rPr>
          <w:sz w:val="22"/>
          <w:szCs w:val="22"/>
          <w:lang w:val="en-US" w:eastAsia="en-GB"/>
          <w:rPrChange w:id="651" w:author="Zhijie Yang (NSB)" w:date="2022-12-08T16:51:00Z">
            <w:rPr>
              <w:lang w:val="en-US" w:eastAsia="en-GB"/>
            </w:rPr>
          </w:rPrChange>
        </w:rPr>
        <w:t>. The format of the RRCM element is shown in Figure 9-xxx (RRCM element format).</w:t>
      </w:r>
      <w:r w:rsidRPr="001D6E1C">
        <w:rPr>
          <w:sz w:val="22"/>
          <w:szCs w:val="22"/>
          <w:lang w:val="en-US" w:eastAsia="en-GB"/>
          <w:rPrChange w:id="652" w:author="Zhijie Yang (NSB)" w:date="2022-12-08T16:51:00Z">
            <w:rPr>
              <w:lang w:val="en-US" w:eastAsia="en-GB"/>
            </w:rPr>
          </w:rPrChange>
        </w:rPr>
        <w:br/>
      </w:r>
    </w:p>
    <w:tbl>
      <w:tblPr>
        <w:tblStyle w:val="TableGrid"/>
        <w:tblW w:w="5556" w:type="dxa"/>
        <w:tblInd w:w="607" w:type="dxa"/>
        <w:tblLook w:val="04A0" w:firstRow="1" w:lastRow="0" w:firstColumn="1" w:lastColumn="0" w:noHBand="0" w:noVBand="1"/>
      </w:tblPr>
      <w:tblGrid>
        <w:gridCol w:w="1057"/>
        <w:gridCol w:w="891"/>
        <w:gridCol w:w="1096"/>
        <w:gridCol w:w="1256"/>
        <w:gridCol w:w="1256"/>
      </w:tblGrid>
      <w:tr w:rsidR="00AA71B8" w:rsidRPr="001D6E1C" w14:paraId="286D0C03" w14:textId="77777777" w:rsidTr="003E1999">
        <w:trPr>
          <w:trHeight w:val="461"/>
        </w:trPr>
        <w:tc>
          <w:tcPr>
            <w:tcW w:w="1057" w:type="dxa"/>
            <w:tcBorders>
              <w:top w:val="single" w:sz="4" w:space="0" w:color="auto"/>
              <w:left w:val="single" w:sz="4" w:space="0" w:color="auto"/>
              <w:bottom w:val="single" w:sz="4" w:space="0" w:color="auto"/>
              <w:right w:val="single" w:sz="4" w:space="0" w:color="auto"/>
            </w:tcBorders>
            <w:hideMark/>
          </w:tcPr>
          <w:p w14:paraId="09C42892" w14:textId="77777777" w:rsidR="00AA71B8" w:rsidRPr="001D6E1C" w:rsidRDefault="00AA71B8" w:rsidP="003E1999">
            <w:pPr>
              <w:jc w:val="center"/>
              <w:rPr>
                <w:sz w:val="22"/>
                <w:szCs w:val="22"/>
                <w:rPrChange w:id="653" w:author="Zhijie Yang (NSB)" w:date="2022-12-08T16:51:00Z">
                  <w:rPr/>
                </w:rPrChange>
              </w:rPr>
            </w:pPr>
            <w:r w:rsidRPr="001D6E1C">
              <w:rPr>
                <w:sz w:val="22"/>
                <w:szCs w:val="22"/>
                <w:rPrChange w:id="654" w:author="Zhijie Yang (NSB)" w:date="2022-12-08T16:51:00Z">
                  <w:rPr/>
                </w:rPrChange>
              </w:rPr>
              <w:t>Element ID</w:t>
            </w:r>
          </w:p>
        </w:tc>
        <w:tc>
          <w:tcPr>
            <w:tcW w:w="891" w:type="dxa"/>
            <w:tcBorders>
              <w:top w:val="single" w:sz="4" w:space="0" w:color="auto"/>
              <w:left w:val="single" w:sz="4" w:space="0" w:color="auto"/>
              <w:bottom w:val="single" w:sz="4" w:space="0" w:color="auto"/>
              <w:right w:val="single" w:sz="4" w:space="0" w:color="auto"/>
            </w:tcBorders>
            <w:hideMark/>
          </w:tcPr>
          <w:p w14:paraId="455510E7" w14:textId="77777777" w:rsidR="00AA71B8" w:rsidRPr="001D6E1C" w:rsidRDefault="00AA71B8" w:rsidP="003E1999">
            <w:pPr>
              <w:jc w:val="center"/>
              <w:rPr>
                <w:sz w:val="22"/>
                <w:szCs w:val="22"/>
                <w:rPrChange w:id="655" w:author="Zhijie Yang (NSB)" w:date="2022-12-08T16:51:00Z">
                  <w:rPr/>
                </w:rPrChange>
              </w:rPr>
            </w:pPr>
            <w:r w:rsidRPr="001D6E1C">
              <w:rPr>
                <w:sz w:val="22"/>
                <w:szCs w:val="22"/>
                <w:rPrChange w:id="656" w:author="Zhijie Yang (NSB)" w:date="2022-12-08T16:51:00Z">
                  <w:rPr/>
                </w:rPrChange>
              </w:rPr>
              <w:t>Length</w:t>
            </w:r>
          </w:p>
        </w:tc>
        <w:tc>
          <w:tcPr>
            <w:tcW w:w="1096" w:type="dxa"/>
            <w:tcBorders>
              <w:top w:val="single" w:sz="4" w:space="0" w:color="auto"/>
              <w:left w:val="single" w:sz="4" w:space="0" w:color="auto"/>
              <w:bottom w:val="single" w:sz="4" w:space="0" w:color="auto"/>
              <w:right w:val="single" w:sz="4" w:space="0" w:color="auto"/>
            </w:tcBorders>
            <w:hideMark/>
          </w:tcPr>
          <w:p w14:paraId="6B7639AB" w14:textId="77777777" w:rsidR="00AA71B8" w:rsidRPr="001D6E1C" w:rsidRDefault="00AA71B8" w:rsidP="003E1999">
            <w:pPr>
              <w:jc w:val="center"/>
              <w:rPr>
                <w:sz w:val="22"/>
                <w:szCs w:val="22"/>
                <w:rPrChange w:id="657" w:author="Zhijie Yang (NSB)" w:date="2022-12-08T16:51:00Z">
                  <w:rPr/>
                </w:rPrChange>
              </w:rPr>
            </w:pPr>
            <w:r w:rsidRPr="001D6E1C">
              <w:rPr>
                <w:sz w:val="22"/>
                <w:szCs w:val="22"/>
                <w:rPrChange w:id="658" w:author="Zhijie Yang (NSB)" w:date="2022-12-08T16:51:00Z">
                  <w:rPr/>
                </w:rPrChange>
              </w:rPr>
              <w:t>Element ID Extension</w:t>
            </w:r>
          </w:p>
        </w:tc>
        <w:tc>
          <w:tcPr>
            <w:tcW w:w="1256" w:type="dxa"/>
            <w:tcBorders>
              <w:top w:val="single" w:sz="4" w:space="0" w:color="auto"/>
              <w:left w:val="single" w:sz="4" w:space="0" w:color="auto"/>
              <w:bottom w:val="single" w:sz="4" w:space="0" w:color="auto"/>
              <w:right w:val="single" w:sz="4" w:space="0" w:color="auto"/>
            </w:tcBorders>
          </w:tcPr>
          <w:p w14:paraId="318F4776" w14:textId="77777777" w:rsidR="00AA71B8" w:rsidRPr="001D6E1C" w:rsidRDefault="00AA71B8" w:rsidP="003E1999">
            <w:pPr>
              <w:jc w:val="center"/>
              <w:rPr>
                <w:sz w:val="22"/>
                <w:szCs w:val="22"/>
                <w:rPrChange w:id="659" w:author="Zhijie Yang (NSB)" w:date="2022-12-08T16:51:00Z">
                  <w:rPr/>
                </w:rPrChange>
              </w:rPr>
            </w:pPr>
            <w:r w:rsidRPr="001D6E1C">
              <w:rPr>
                <w:rFonts w:eastAsia="Yu Mincho"/>
                <w:color w:val="000000" w:themeColor="text1"/>
                <w:spacing w:val="-2"/>
                <w:sz w:val="22"/>
                <w:szCs w:val="22"/>
                <w:rPrChange w:id="660" w:author="Zhijie Yang (NSB)" w:date="2022-12-08T16:51:00Z">
                  <w:rPr>
                    <w:rFonts w:eastAsia="Yu Mincho"/>
                    <w:color w:val="000000" w:themeColor="text1"/>
                    <w:spacing w:val="-2"/>
                  </w:rPr>
                </w:rPrChange>
              </w:rPr>
              <w:t>Seed</w:t>
            </w:r>
          </w:p>
        </w:tc>
        <w:tc>
          <w:tcPr>
            <w:tcW w:w="1256" w:type="dxa"/>
            <w:tcBorders>
              <w:top w:val="single" w:sz="4" w:space="0" w:color="auto"/>
              <w:left w:val="single" w:sz="4" w:space="0" w:color="auto"/>
              <w:bottom w:val="single" w:sz="4" w:space="0" w:color="auto"/>
              <w:right w:val="single" w:sz="4" w:space="0" w:color="auto"/>
            </w:tcBorders>
          </w:tcPr>
          <w:p w14:paraId="60B55AE6" w14:textId="77777777" w:rsidR="00AA71B8" w:rsidRPr="001D6E1C" w:rsidRDefault="00AA71B8" w:rsidP="003E1999">
            <w:pPr>
              <w:jc w:val="center"/>
              <w:rPr>
                <w:sz w:val="22"/>
                <w:szCs w:val="22"/>
                <w:rPrChange w:id="661" w:author="Zhijie Yang (NSB)" w:date="2022-12-08T16:51:00Z">
                  <w:rPr/>
                </w:rPrChange>
              </w:rPr>
            </w:pPr>
            <w:r w:rsidRPr="001D6E1C">
              <w:rPr>
                <w:rFonts w:eastAsia="Yu Mincho"/>
                <w:color w:val="000000" w:themeColor="text1"/>
                <w:spacing w:val="-2"/>
                <w:sz w:val="22"/>
                <w:szCs w:val="22"/>
                <w:rPrChange w:id="662" w:author="Zhijie Yang (NSB)" w:date="2022-12-08T16:51:00Z">
                  <w:rPr>
                    <w:rFonts w:eastAsia="Yu Mincho"/>
                    <w:color w:val="000000" w:themeColor="text1"/>
                    <w:spacing w:val="-2"/>
                  </w:rPr>
                </w:rPrChange>
              </w:rPr>
              <w:t>Counter</w:t>
            </w:r>
          </w:p>
        </w:tc>
      </w:tr>
    </w:tbl>
    <w:p w14:paraId="7A729C7D" w14:textId="77777777" w:rsidR="00AA71B8" w:rsidRPr="001D6E1C" w:rsidRDefault="00AA71B8" w:rsidP="00AA71B8">
      <w:pPr>
        <w:rPr>
          <w:color w:val="000000" w:themeColor="text1"/>
          <w:spacing w:val="-2"/>
          <w:sz w:val="22"/>
          <w:szCs w:val="22"/>
          <w:rPrChange w:id="663" w:author="Zhijie Yang (NSB)" w:date="2022-12-08T16:51:00Z">
            <w:rPr>
              <w:color w:val="000000" w:themeColor="text1"/>
              <w:spacing w:val="-2"/>
            </w:rPr>
          </w:rPrChange>
        </w:rPr>
      </w:pPr>
      <w:r w:rsidRPr="001D6E1C">
        <w:rPr>
          <w:color w:val="000000" w:themeColor="text1"/>
          <w:spacing w:val="-2"/>
          <w:sz w:val="22"/>
          <w:szCs w:val="22"/>
          <w:rPrChange w:id="664" w:author="Zhijie Yang (NSB)" w:date="2022-12-08T16:51:00Z">
            <w:rPr>
              <w:color w:val="000000" w:themeColor="text1"/>
              <w:spacing w:val="-2"/>
            </w:rPr>
          </w:rPrChange>
        </w:rPr>
        <w:t>Octets</w:t>
      </w:r>
      <w:r w:rsidRPr="001D6E1C">
        <w:rPr>
          <w:color w:val="000000" w:themeColor="text1"/>
          <w:spacing w:val="-2"/>
          <w:sz w:val="22"/>
          <w:szCs w:val="22"/>
          <w:rPrChange w:id="665" w:author="Zhijie Yang (NSB)" w:date="2022-12-08T16:51:00Z">
            <w:rPr>
              <w:color w:val="000000" w:themeColor="text1"/>
              <w:spacing w:val="-2"/>
            </w:rPr>
          </w:rPrChange>
        </w:rPr>
        <w:tab/>
        <w:t xml:space="preserve">       1</w:t>
      </w:r>
      <w:r w:rsidRPr="001D6E1C">
        <w:rPr>
          <w:color w:val="000000" w:themeColor="text1"/>
          <w:spacing w:val="-2"/>
          <w:sz w:val="22"/>
          <w:szCs w:val="22"/>
          <w:rPrChange w:id="666" w:author="Zhijie Yang (NSB)" w:date="2022-12-08T16:51:00Z">
            <w:rPr>
              <w:color w:val="000000" w:themeColor="text1"/>
              <w:spacing w:val="-2"/>
            </w:rPr>
          </w:rPrChange>
        </w:rPr>
        <w:tab/>
        <w:t xml:space="preserve">            1                 1                   16</w:t>
      </w:r>
      <w:r w:rsidRPr="001D6E1C">
        <w:rPr>
          <w:color w:val="000000" w:themeColor="text1"/>
          <w:spacing w:val="-2"/>
          <w:sz w:val="22"/>
          <w:szCs w:val="22"/>
          <w:rPrChange w:id="667" w:author="Zhijie Yang (NSB)" w:date="2022-12-08T16:51:00Z">
            <w:rPr>
              <w:color w:val="000000" w:themeColor="text1"/>
              <w:spacing w:val="-2"/>
            </w:rPr>
          </w:rPrChange>
        </w:rPr>
        <w:tab/>
        <w:t xml:space="preserve">        2</w:t>
      </w:r>
      <w:r w:rsidRPr="001D6E1C">
        <w:rPr>
          <w:color w:val="000000" w:themeColor="text1"/>
          <w:spacing w:val="-2"/>
          <w:sz w:val="22"/>
          <w:szCs w:val="22"/>
          <w:rPrChange w:id="668" w:author="Zhijie Yang (NSB)" w:date="2022-12-08T16:51:00Z">
            <w:rPr>
              <w:color w:val="000000" w:themeColor="text1"/>
              <w:spacing w:val="-2"/>
            </w:rPr>
          </w:rPrChange>
        </w:rPr>
        <w:tab/>
      </w:r>
      <w:r w:rsidRPr="001D6E1C">
        <w:rPr>
          <w:color w:val="000000" w:themeColor="text1"/>
          <w:spacing w:val="-2"/>
          <w:sz w:val="22"/>
          <w:szCs w:val="22"/>
          <w:rPrChange w:id="669" w:author="Zhijie Yang (NSB)" w:date="2022-12-08T16:51:00Z">
            <w:rPr>
              <w:color w:val="000000" w:themeColor="text1"/>
              <w:spacing w:val="-2"/>
            </w:rPr>
          </w:rPrChange>
        </w:rPr>
        <w:tab/>
        <w:t xml:space="preserve">     </w:t>
      </w:r>
      <w:r w:rsidRPr="001D6E1C">
        <w:rPr>
          <w:color w:val="000000" w:themeColor="text1"/>
          <w:spacing w:val="-2"/>
          <w:sz w:val="22"/>
          <w:szCs w:val="22"/>
          <w:rPrChange w:id="670" w:author="Zhijie Yang (NSB)" w:date="2022-12-08T16:51:00Z">
            <w:rPr>
              <w:color w:val="000000" w:themeColor="text1"/>
              <w:spacing w:val="-2"/>
            </w:rPr>
          </w:rPrChange>
        </w:rPr>
        <w:tab/>
      </w:r>
      <w:r w:rsidRPr="001D6E1C">
        <w:rPr>
          <w:color w:val="000000" w:themeColor="text1"/>
          <w:spacing w:val="-2"/>
          <w:sz w:val="22"/>
          <w:szCs w:val="22"/>
          <w:rPrChange w:id="671" w:author="Zhijie Yang (NSB)" w:date="2022-12-08T16:51:00Z">
            <w:rPr>
              <w:color w:val="000000" w:themeColor="text1"/>
              <w:spacing w:val="-2"/>
            </w:rPr>
          </w:rPrChange>
        </w:rPr>
        <w:tab/>
      </w:r>
    </w:p>
    <w:p w14:paraId="19EA599B" w14:textId="77777777" w:rsidR="00AA71B8" w:rsidRPr="001D6E1C" w:rsidRDefault="00AA71B8" w:rsidP="00AA71B8">
      <w:pPr>
        <w:rPr>
          <w:color w:val="000000" w:themeColor="text1"/>
          <w:spacing w:val="-2"/>
          <w:sz w:val="22"/>
          <w:szCs w:val="22"/>
          <w:rPrChange w:id="672" w:author="Zhijie Yang (NSB)" w:date="2022-12-08T16:51:00Z">
            <w:rPr>
              <w:color w:val="000000" w:themeColor="text1"/>
              <w:spacing w:val="-2"/>
            </w:rPr>
          </w:rPrChange>
        </w:rPr>
      </w:pPr>
    </w:p>
    <w:p w14:paraId="4E7C3BE4" w14:textId="77777777" w:rsidR="00AA71B8" w:rsidRPr="001D6E1C" w:rsidRDefault="00AA71B8" w:rsidP="00AA71B8">
      <w:pPr>
        <w:jc w:val="center"/>
        <w:rPr>
          <w:sz w:val="22"/>
          <w:szCs w:val="22"/>
          <w:lang w:val="en-US" w:eastAsia="en-GB"/>
          <w:rPrChange w:id="673" w:author="Zhijie Yang (NSB)" w:date="2022-12-08T16:51:00Z">
            <w:rPr>
              <w:lang w:val="en-US" w:eastAsia="en-GB"/>
            </w:rPr>
          </w:rPrChange>
        </w:rPr>
      </w:pPr>
      <w:r w:rsidRPr="001D6E1C">
        <w:rPr>
          <w:sz w:val="22"/>
          <w:szCs w:val="22"/>
          <w:lang w:val="en-US" w:eastAsia="en-GB"/>
          <w:rPrChange w:id="674" w:author="Zhijie Yang (NSB)" w:date="2022-12-08T16:51:00Z">
            <w:rPr>
              <w:lang w:val="en-US" w:eastAsia="en-GB"/>
            </w:rPr>
          </w:rPrChange>
        </w:rPr>
        <w:t>Figure 9-xxx - RRCM element format</w:t>
      </w:r>
    </w:p>
    <w:p w14:paraId="0F127698" w14:textId="77777777" w:rsidR="00AA71B8" w:rsidRPr="001D6E1C" w:rsidRDefault="00AA71B8" w:rsidP="00AA71B8">
      <w:pPr>
        <w:jc w:val="center"/>
        <w:rPr>
          <w:sz w:val="22"/>
          <w:szCs w:val="22"/>
          <w:lang w:val="en-US" w:eastAsia="en-GB"/>
          <w:rPrChange w:id="675" w:author="Zhijie Yang (NSB)" w:date="2022-12-08T16:51:00Z">
            <w:rPr>
              <w:lang w:val="en-US" w:eastAsia="en-GB"/>
            </w:rPr>
          </w:rPrChange>
        </w:rPr>
      </w:pPr>
    </w:p>
    <w:p w14:paraId="525C53C0" w14:textId="77777777" w:rsidR="00AA71B8" w:rsidRPr="001D6E1C" w:rsidRDefault="00AA71B8" w:rsidP="00AA71B8">
      <w:pPr>
        <w:rPr>
          <w:sz w:val="22"/>
          <w:szCs w:val="22"/>
          <w:lang w:val="en-US" w:eastAsia="en-GB"/>
          <w:rPrChange w:id="676" w:author="Zhijie Yang (NSB)" w:date="2022-12-08T16:51:00Z">
            <w:rPr>
              <w:lang w:val="en-US" w:eastAsia="en-GB"/>
            </w:rPr>
          </w:rPrChange>
        </w:rPr>
      </w:pPr>
      <w:r w:rsidRPr="001D6E1C">
        <w:rPr>
          <w:sz w:val="22"/>
          <w:szCs w:val="22"/>
          <w:lang w:val="en-US" w:eastAsia="en-GB"/>
          <w:rPrChange w:id="677" w:author="Zhijie Yang (NSB)" w:date="2022-12-08T16:51:00Z">
            <w:rPr>
              <w:lang w:val="en-US" w:eastAsia="en-GB"/>
            </w:rPr>
          </w:rPrChange>
        </w:rPr>
        <w:t>The Element ID, Length, and Element ID Extension fields are defined in 9.4.2.1 (General).</w:t>
      </w:r>
    </w:p>
    <w:p w14:paraId="3B05BEDF" w14:textId="77623961" w:rsidR="00AA71B8" w:rsidRPr="001D6E1C" w:rsidRDefault="00AA71B8" w:rsidP="00AA71B8">
      <w:pPr>
        <w:rPr>
          <w:spacing w:val="-2"/>
          <w:sz w:val="22"/>
          <w:szCs w:val="22"/>
          <w:rPrChange w:id="678" w:author="Zhijie Yang (NSB)" w:date="2022-12-08T16:51:00Z">
            <w:rPr>
              <w:spacing w:val="-2"/>
              <w:szCs w:val="22"/>
            </w:rPr>
          </w:rPrChange>
        </w:rPr>
      </w:pPr>
      <w:r w:rsidRPr="001D6E1C">
        <w:rPr>
          <w:spacing w:val="-2"/>
          <w:sz w:val="22"/>
          <w:szCs w:val="22"/>
          <w:rPrChange w:id="679" w:author="Zhijie Yang (NSB)" w:date="2022-12-08T16:51:00Z">
            <w:rPr>
              <w:spacing w:val="-2"/>
              <w:szCs w:val="22"/>
            </w:rPr>
          </w:rPrChange>
        </w:rPr>
        <w:t xml:space="preserve">Seed and Counter are values to generate one or more RMA for RRCM procedure. For details, see subclause </w:t>
      </w:r>
      <w:r w:rsidR="002D7BBB" w:rsidRPr="001D6E1C">
        <w:rPr>
          <w:b/>
          <w:sz w:val="22"/>
          <w:szCs w:val="22"/>
          <w:rPrChange w:id="680" w:author="Zhijie Yang (NSB)" w:date="2022-12-08T16:51:00Z">
            <w:rPr>
              <w:b/>
            </w:rPr>
          </w:rPrChange>
        </w:rPr>
        <w:t>12.2.12</w:t>
      </w:r>
      <w:r w:rsidRPr="001D6E1C">
        <w:rPr>
          <w:b/>
          <w:sz w:val="22"/>
          <w:szCs w:val="22"/>
          <w:rPrChange w:id="681" w:author="Zhijie Yang (NSB)" w:date="2022-12-08T16:51:00Z">
            <w:rPr>
              <w:b/>
            </w:rPr>
          </w:rPrChange>
        </w:rPr>
        <w:t>.</w:t>
      </w:r>
    </w:p>
    <w:p w14:paraId="66784DD9" w14:textId="77777777" w:rsidR="00AA71B8" w:rsidRPr="001D6E1C" w:rsidRDefault="00AA71B8" w:rsidP="00AA71B8">
      <w:pPr>
        <w:rPr>
          <w:sz w:val="22"/>
          <w:szCs w:val="22"/>
          <w:lang w:val="en-US" w:eastAsia="en-GB"/>
          <w:rPrChange w:id="682" w:author="Zhijie Yang (NSB)" w:date="2022-12-08T16:51:00Z">
            <w:rPr>
              <w:lang w:val="en-US" w:eastAsia="en-GB"/>
            </w:rPr>
          </w:rPrChange>
        </w:rPr>
      </w:pPr>
    </w:p>
    <w:p w14:paraId="304F59B2" w14:textId="77777777" w:rsidR="00AA71B8" w:rsidRPr="001D6E1C" w:rsidRDefault="00AA71B8" w:rsidP="00AA71B8">
      <w:pPr>
        <w:jc w:val="both"/>
        <w:rPr>
          <w:sz w:val="22"/>
          <w:szCs w:val="22"/>
          <w:rPrChange w:id="683" w:author="Zhijie Yang (NSB)" w:date="2022-12-08T16:51:00Z">
            <w:rPr/>
          </w:rPrChange>
        </w:rPr>
      </w:pPr>
    </w:p>
    <w:p w14:paraId="6F30CFA9" w14:textId="1F88E6EC" w:rsidR="00AA71B8" w:rsidRPr="001D6E1C" w:rsidRDefault="00AA71B8" w:rsidP="00AA71B8">
      <w:pPr>
        <w:rPr>
          <w:b/>
          <w:bCs/>
          <w:i/>
          <w:iCs/>
          <w:color w:val="FF0000"/>
          <w:sz w:val="22"/>
          <w:szCs w:val="22"/>
          <w:rPrChange w:id="684" w:author="Zhijie Yang (NSB)" w:date="2022-12-08T16:51:00Z">
            <w:rPr>
              <w:b/>
              <w:bCs/>
              <w:i/>
              <w:iCs/>
              <w:color w:val="FF0000"/>
            </w:rPr>
          </w:rPrChange>
        </w:rPr>
      </w:pPr>
      <w:r w:rsidRPr="001D6E1C">
        <w:rPr>
          <w:b/>
          <w:bCs/>
          <w:i/>
          <w:iCs/>
          <w:color w:val="FF0000"/>
          <w:sz w:val="22"/>
          <w:szCs w:val="22"/>
          <w:rPrChange w:id="685" w:author="Zhijie Yang (NSB)" w:date="2022-12-08T16:51:00Z">
            <w:rPr>
              <w:b/>
              <w:bCs/>
              <w:i/>
              <w:iCs/>
              <w:color w:val="FF0000"/>
            </w:rPr>
          </w:rPrChange>
        </w:rPr>
        <w:t>1</w:t>
      </w:r>
      <w:r w:rsidR="007E5267" w:rsidRPr="001D6E1C">
        <w:rPr>
          <w:b/>
          <w:bCs/>
          <w:i/>
          <w:iCs/>
          <w:color w:val="FF0000"/>
          <w:sz w:val="22"/>
          <w:szCs w:val="22"/>
          <w:rPrChange w:id="686" w:author="Zhijie Yang (NSB)" w:date="2022-12-08T16:51:00Z">
            <w:rPr>
              <w:b/>
              <w:bCs/>
              <w:i/>
              <w:iCs/>
              <w:color w:val="FF0000"/>
            </w:rPr>
          </w:rPrChange>
        </w:rPr>
        <w:t>3</w:t>
      </w:r>
      <w:r w:rsidRPr="001D6E1C">
        <w:rPr>
          <w:b/>
          <w:bCs/>
          <w:i/>
          <w:iCs/>
          <w:color w:val="FF0000"/>
          <w:sz w:val="22"/>
          <w:szCs w:val="22"/>
          <w:rPrChange w:id="687" w:author="Zhijie Yang (NSB)" w:date="2022-12-08T16:51:00Z">
            <w:rPr>
              <w:b/>
              <w:bCs/>
              <w:i/>
              <w:iCs/>
              <w:color w:val="FF0000"/>
            </w:rPr>
          </w:rPrChange>
        </w:rPr>
        <w:t>) Add the following changes relevant to the use of KDK</w:t>
      </w:r>
      <w:r w:rsidR="00FE61FB" w:rsidRPr="001D6E1C">
        <w:rPr>
          <w:b/>
          <w:bCs/>
          <w:i/>
          <w:iCs/>
          <w:color w:val="FF0000"/>
          <w:sz w:val="22"/>
          <w:szCs w:val="22"/>
          <w:rPrChange w:id="688" w:author="Zhijie Yang (NSB)" w:date="2022-12-08T16:51:00Z">
            <w:rPr>
              <w:b/>
              <w:bCs/>
              <w:i/>
              <w:iCs/>
              <w:color w:val="FF0000"/>
            </w:rPr>
          </w:rPrChange>
        </w:rPr>
        <w:t xml:space="preserve"> ((Proposed text modifications are based on Draft 802.11REVme_D1.3))</w:t>
      </w:r>
    </w:p>
    <w:p w14:paraId="3E9B89F8" w14:textId="77777777" w:rsidR="00AA71B8" w:rsidRPr="001D6E1C" w:rsidRDefault="00AA71B8" w:rsidP="00AA71B8">
      <w:pPr>
        <w:rPr>
          <w:b/>
          <w:bCs/>
          <w:i/>
          <w:iCs/>
          <w:color w:val="FF0000"/>
          <w:sz w:val="22"/>
          <w:szCs w:val="22"/>
          <w:rPrChange w:id="689" w:author="Zhijie Yang (NSB)" w:date="2022-12-08T16:51:00Z">
            <w:rPr>
              <w:b/>
              <w:bCs/>
              <w:i/>
              <w:iCs/>
              <w:color w:val="FF0000"/>
            </w:rPr>
          </w:rPrChange>
        </w:rPr>
      </w:pPr>
    </w:p>
    <w:p w14:paraId="7008C76E" w14:textId="77777777" w:rsidR="00AA71B8" w:rsidRPr="001D6E1C" w:rsidRDefault="00AA71B8" w:rsidP="00AA71B8">
      <w:pPr>
        <w:rPr>
          <w:b/>
          <w:color w:val="FF0000"/>
          <w:sz w:val="22"/>
          <w:szCs w:val="22"/>
          <w:rPrChange w:id="690" w:author="Zhijie Yang (NSB)" w:date="2022-12-08T16:51:00Z">
            <w:rPr>
              <w:b/>
              <w:color w:val="FF0000"/>
            </w:rPr>
          </w:rPrChange>
        </w:rPr>
      </w:pPr>
      <w:r w:rsidRPr="001D6E1C">
        <w:rPr>
          <w:b/>
          <w:color w:val="FF0000"/>
          <w:sz w:val="22"/>
          <w:szCs w:val="22"/>
          <w:rPrChange w:id="691" w:author="Zhijie Yang (NSB)" w:date="2022-12-08T16:51:00Z">
            <w:rPr>
              <w:b/>
              <w:color w:val="FF0000"/>
            </w:rPr>
          </w:rPrChange>
        </w:rPr>
        <w:t>a. (P342,line 1) 4.10.3.2 AKM operations with AS</w:t>
      </w:r>
    </w:p>
    <w:p w14:paraId="1BD7CD16" w14:textId="2FA446CA" w:rsidR="00AA71B8" w:rsidRPr="001D6E1C" w:rsidRDefault="00AA71B8" w:rsidP="00AA71B8">
      <w:pPr>
        <w:ind w:firstLine="220"/>
        <w:rPr>
          <w:spacing w:val="-2"/>
          <w:sz w:val="22"/>
          <w:szCs w:val="22"/>
          <w:u w:val="single"/>
          <w:rPrChange w:id="692" w:author="Zhijie Yang (NSB)" w:date="2022-12-08T16:51:00Z">
            <w:rPr>
              <w:spacing w:val="-2"/>
              <w:szCs w:val="22"/>
              <w:u w:val="single"/>
            </w:rPr>
          </w:rPrChange>
        </w:rPr>
      </w:pPr>
      <w:r w:rsidRPr="001D6E1C">
        <w:rPr>
          <w:sz w:val="22"/>
          <w:szCs w:val="22"/>
          <w:rPrChange w:id="693" w:author="Zhijie Yang (NSB)" w:date="2022-12-08T16:51:00Z">
            <w:rPr/>
          </w:rPrChange>
        </w:rPr>
        <w:t>— If WUR frame protection is negotiated</w:t>
      </w:r>
      <w:r w:rsidRPr="001D6E1C">
        <w:rPr>
          <w:spacing w:val="-2"/>
          <w:sz w:val="22"/>
          <w:szCs w:val="22"/>
          <w:u w:val="single"/>
          <w:rPrChange w:id="694" w:author="Zhijie Yang (NSB)" w:date="2022-12-08T16:51:00Z">
            <w:rPr>
              <w:spacing w:val="-2"/>
              <w:szCs w:val="22"/>
              <w:u w:val="single"/>
            </w:rPr>
          </w:rPrChange>
        </w:rPr>
        <w:t xml:space="preserve"> or RRCM </w:t>
      </w:r>
      <w:r w:rsidR="00032073" w:rsidRPr="001D6E1C">
        <w:rPr>
          <w:spacing w:val="-2"/>
          <w:sz w:val="22"/>
          <w:szCs w:val="22"/>
          <w:u w:val="single"/>
          <w:rPrChange w:id="695" w:author="Zhijie Yang (NSB)" w:date="2022-12-08T16:51:00Z">
            <w:rPr>
              <w:spacing w:val="-2"/>
              <w:szCs w:val="22"/>
              <w:u w:val="single"/>
            </w:rPr>
          </w:rPrChange>
        </w:rPr>
        <w:t>generation</w:t>
      </w:r>
      <w:r w:rsidRPr="001D6E1C">
        <w:rPr>
          <w:spacing w:val="-2"/>
          <w:sz w:val="22"/>
          <w:szCs w:val="22"/>
          <w:u w:val="single"/>
          <w:rPrChange w:id="696" w:author="Zhijie Yang (NSB)" w:date="2022-12-08T16:51:00Z">
            <w:rPr>
              <w:spacing w:val="-2"/>
              <w:szCs w:val="22"/>
              <w:u w:val="single"/>
            </w:rPr>
          </w:rPrChange>
        </w:rPr>
        <w:t xml:space="preserve"> is negotiated ,</w:t>
      </w:r>
      <w:r w:rsidRPr="001D6E1C">
        <w:rPr>
          <w:sz w:val="22"/>
          <w:szCs w:val="22"/>
          <w:rPrChange w:id="697" w:author="Zhijie Yang (NSB)" w:date="2022-12-08T16:51:00Z">
            <w:rPr/>
          </w:rPrChange>
        </w:rPr>
        <w:t xml:space="preserve"> derive a fresh WTK from the KDK</w:t>
      </w:r>
    </w:p>
    <w:p w14:paraId="40E37DDD" w14:textId="77777777" w:rsidR="00AA71B8" w:rsidRPr="001D6E1C" w:rsidRDefault="00AA71B8" w:rsidP="00AA71B8">
      <w:pPr>
        <w:rPr>
          <w:b/>
          <w:color w:val="FF0000"/>
          <w:sz w:val="22"/>
          <w:szCs w:val="22"/>
          <w:rPrChange w:id="698" w:author="Zhijie Yang (NSB)" w:date="2022-12-08T16:51:00Z">
            <w:rPr>
              <w:b/>
              <w:color w:val="FF0000"/>
            </w:rPr>
          </w:rPrChange>
        </w:rPr>
      </w:pPr>
    </w:p>
    <w:p w14:paraId="72605BF4" w14:textId="77777777" w:rsidR="00AA71B8" w:rsidRPr="001D6E1C" w:rsidRDefault="00AA71B8" w:rsidP="00AA71B8">
      <w:pPr>
        <w:rPr>
          <w:b/>
          <w:bCs/>
          <w:i/>
          <w:iCs/>
          <w:color w:val="FF0000"/>
          <w:sz w:val="22"/>
          <w:szCs w:val="22"/>
          <w:rPrChange w:id="699" w:author="Zhijie Yang (NSB)" w:date="2022-12-08T16:51:00Z">
            <w:rPr>
              <w:b/>
              <w:bCs/>
              <w:i/>
              <w:iCs/>
              <w:color w:val="FF0000"/>
            </w:rPr>
          </w:rPrChange>
        </w:rPr>
      </w:pPr>
      <w:r w:rsidRPr="001D6E1C">
        <w:rPr>
          <w:b/>
          <w:color w:val="FF0000"/>
          <w:sz w:val="22"/>
          <w:szCs w:val="22"/>
          <w:rPrChange w:id="700" w:author="Zhijie Yang (NSB)" w:date="2022-12-08T16:51:00Z">
            <w:rPr>
              <w:b/>
              <w:color w:val="FF0000"/>
            </w:rPr>
          </w:rPrChange>
        </w:rPr>
        <w:t>b. (P3173,line30) under 12.6.1.1.6 PTKSA</w:t>
      </w:r>
    </w:p>
    <w:p w14:paraId="75B48338" w14:textId="77777777" w:rsidR="00AA71B8" w:rsidRPr="001D6E1C" w:rsidRDefault="00AA71B8" w:rsidP="00AA71B8">
      <w:pPr>
        <w:ind w:firstLine="220"/>
        <w:rPr>
          <w:spacing w:val="-2"/>
          <w:sz w:val="22"/>
          <w:szCs w:val="22"/>
          <w:u w:val="single"/>
          <w:rPrChange w:id="701" w:author="Zhijie Yang (NSB)" w:date="2022-12-08T16:51:00Z">
            <w:rPr>
              <w:spacing w:val="-2"/>
              <w:szCs w:val="22"/>
              <w:u w:val="single"/>
            </w:rPr>
          </w:rPrChange>
        </w:rPr>
      </w:pPr>
      <w:r w:rsidRPr="001D6E1C">
        <w:rPr>
          <w:spacing w:val="-2"/>
          <w:sz w:val="22"/>
          <w:szCs w:val="22"/>
          <w:rPrChange w:id="702" w:author="Zhijie Yang (NSB)" w:date="2022-12-08T16:51:00Z">
            <w:rPr>
              <w:spacing w:val="-2"/>
              <w:szCs w:val="22"/>
            </w:rPr>
          </w:rPrChange>
        </w:rPr>
        <w:t xml:space="preserve">PTK(11ba), where the PTK includes the KDK when WUR frame protection is negotiated </w:t>
      </w:r>
      <w:r w:rsidRPr="001D6E1C">
        <w:rPr>
          <w:spacing w:val="-2"/>
          <w:sz w:val="22"/>
          <w:szCs w:val="22"/>
          <w:u w:val="single"/>
          <w:rPrChange w:id="703" w:author="Zhijie Yang (NSB)" w:date="2022-12-08T16:51:00Z">
            <w:rPr>
              <w:spacing w:val="-2"/>
              <w:szCs w:val="22"/>
              <w:u w:val="single"/>
            </w:rPr>
          </w:rPrChange>
        </w:rPr>
        <w:t>or RRCM is generated.</w:t>
      </w:r>
    </w:p>
    <w:p w14:paraId="291AE49F" w14:textId="77777777" w:rsidR="00AA71B8" w:rsidRPr="001D6E1C" w:rsidRDefault="00AA71B8" w:rsidP="00AA71B8">
      <w:pPr>
        <w:ind w:firstLine="220"/>
        <w:rPr>
          <w:spacing w:val="-2"/>
          <w:sz w:val="22"/>
          <w:szCs w:val="22"/>
          <w:u w:val="single"/>
          <w:rPrChange w:id="704" w:author="Zhijie Yang (NSB)" w:date="2022-12-08T16:51:00Z">
            <w:rPr>
              <w:spacing w:val="-2"/>
              <w:szCs w:val="22"/>
              <w:u w:val="single"/>
            </w:rPr>
          </w:rPrChange>
        </w:rPr>
      </w:pPr>
    </w:p>
    <w:p w14:paraId="07C1632F" w14:textId="77777777" w:rsidR="00AA71B8" w:rsidRPr="001D6E1C" w:rsidRDefault="00AA71B8" w:rsidP="00AA71B8">
      <w:pPr>
        <w:rPr>
          <w:b/>
          <w:color w:val="FF0000"/>
          <w:sz w:val="22"/>
          <w:szCs w:val="22"/>
          <w:rPrChange w:id="705" w:author="Zhijie Yang (NSB)" w:date="2022-12-08T16:51:00Z">
            <w:rPr>
              <w:b/>
              <w:color w:val="FF0000"/>
            </w:rPr>
          </w:rPrChange>
        </w:rPr>
      </w:pPr>
      <w:r w:rsidRPr="001D6E1C">
        <w:rPr>
          <w:b/>
          <w:color w:val="FF0000"/>
          <w:sz w:val="22"/>
          <w:szCs w:val="22"/>
          <w:rPrChange w:id="706" w:author="Zhijie Yang (NSB)" w:date="2022-12-08T16:51:00Z">
            <w:rPr>
              <w:b/>
              <w:color w:val="FF0000"/>
            </w:rPr>
          </w:rPrChange>
        </w:rPr>
        <w:t>c. (P3199,Line 64) under 12.7.1.1 General</w:t>
      </w:r>
    </w:p>
    <w:p w14:paraId="2106B720" w14:textId="760E392F" w:rsidR="00AA71B8" w:rsidRPr="001D6E1C" w:rsidRDefault="00AA71B8" w:rsidP="00AA71B8">
      <w:pPr>
        <w:rPr>
          <w:spacing w:val="-2"/>
          <w:sz w:val="22"/>
          <w:szCs w:val="22"/>
          <w:rPrChange w:id="707" w:author="Zhijie Yang (NSB)" w:date="2022-12-08T16:51:00Z">
            <w:rPr>
              <w:spacing w:val="-2"/>
              <w:szCs w:val="22"/>
            </w:rPr>
          </w:rPrChange>
        </w:rPr>
      </w:pPr>
      <w:r w:rsidRPr="001D6E1C">
        <w:rPr>
          <w:spacing w:val="-2"/>
          <w:sz w:val="22"/>
          <w:szCs w:val="22"/>
          <w:rPrChange w:id="708" w:author="Zhijie Yang (NSB)" w:date="2022-12-08T16:51:00Z">
            <w:rPr>
              <w:spacing w:val="-2"/>
              <w:szCs w:val="22"/>
            </w:rPr>
          </w:rPrChange>
        </w:rPr>
        <w:t xml:space="preserve">a) Pairwise key hierarchy, to protect individually addressed traffic(11ba), where the PTK includes a KDK if WUR frame protection is negotiated </w:t>
      </w:r>
      <w:r w:rsidRPr="001D6E1C">
        <w:rPr>
          <w:spacing w:val="-2"/>
          <w:sz w:val="22"/>
          <w:szCs w:val="22"/>
          <w:u w:val="single"/>
          <w:rPrChange w:id="709" w:author="Zhijie Yang (NSB)" w:date="2022-12-08T16:51:00Z">
            <w:rPr>
              <w:spacing w:val="-2"/>
              <w:szCs w:val="22"/>
              <w:u w:val="single"/>
            </w:rPr>
          </w:rPrChange>
        </w:rPr>
        <w:t xml:space="preserve">or RRCM </w:t>
      </w:r>
      <w:r w:rsidR="00032073" w:rsidRPr="001D6E1C">
        <w:rPr>
          <w:spacing w:val="-2"/>
          <w:sz w:val="22"/>
          <w:szCs w:val="22"/>
          <w:u w:val="single"/>
          <w:rPrChange w:id="710" w:author="Zhijie Yang (NSB)" w:date="2022-12-08T16:51:00Z">
            <w:rPr>
              <w:spacing w:val="-2"/>
              <w:szCs w:val="22"/>
              <w:u w:val="single"/>
            </w:rPr>
          </w:rPrChange>
        </w:rPr>
        <w:t>generation</w:t>
      </w:r>
      <w:r w:rsidRPr="001D6E1C">
        <w:rPr>
          <w:spacing w:val="-2"/>
          <w:sz w:val="22"/>
          <w:szCs w:val="22"/>
          <w:u w:val="single"/>
          <w:rPrChange w:id="711" w:author="Zhijie Yang (NSB)" w:date="2022-12-08T16:51:00Z">
            <w:rPr>
              <w:spacing w:val="-2"/>
              <w:szCs w:val="22"/>
              <w:u w:val="single"/>
            </w:rPr>
          </w:rPrChange>
        </w:rPr>
        <w:t xml:space="preserve"> is negotiated</w:t>
      </w:r>
      <w:r w:rsidRPr="001D6E1C">
        <w:rPr>
          <w:spacing w:val="-2"/>
          <w:sz w:val="22"/>
          <w:szCs w:val="22"/>
          <w:rPrChange w:id="712" w:author="Zhijie Yang (NSB)" w:date="2022-12-08T16:51:00Z">
            <w:rPr>
              <w:spacing w:val="-2"/>
              <w:szCs w:val="22"/>
            </w:rPr>
          </w:rPrChange>
        </w:rPr>
        <w:t xml:space="preserve"> and excludes the KDK otherwise.</w:t>
      </w:r>
    </w:p>
    <w:p w14:paraId="19AC112E" w14:textId="77777777" w:rsidR="00AA71B8" w:rsidRPr="001D6E1C" w:rsidRDefault="00AA71B8" w:rsidP="00AA71B8">
      <w:pPr>
        <w:rPr>
          <w:spacing w:val="-2"/>
          <w:sz w:val="22"/>
          <w:szCs w:val="22"/>
          <w:rPrChange w:id="713" w:author="Zhijie Yang (NSB)" w:date="2022-12-08T16:51:00Z">
            <w:rPr>
              <w:spacing w:val="-2"/>
              <w:szCs w:val="22"/>
            </w:rPr>
          </w:rPrChange>
        </w:rPr>
      </w:pPr>
    </w:p>
    <w:p w14:paraId="791BE148" w14:textId="77777777" w:rsidR="00AA71B8" w:rsidRPr="001D6E1C" w:rsidRDefault="00AA71B8" w:rsidP="00AA71B8">
      <w:pPr>
        <w:rPr>
          <w:b/>
          <w:color w:val="FF0000"/>
          <w:sz w:val="22"/>
          <w:szCs w:val="22"/>
          <w:rPrChange w:id="714" w:author="Zhijie Yang (NSB)" w:date="2022-12-08T16:51:00Z">
            <w:rPr>
              <w:b/>
              <w:color w:val="FF0000"/>
            </w:rPr>
          </w:rPrChange>
        </w:rPr>
      </w:pPr>
      <w:r w:rsidRPr="001D6E1C">
        <w:rPr>
          <w:b/>
          <w:color w:val="FF0000"/>
          <w:sz w:val="22"/>
          <w:szCs w:val="22"/>
          <w:rPrChange w:id="715" w:author="Zhijie Yang (NSB)" w:date="2022-12-08T16:51:00Z">
            <w:rPr>
              <w:b/>
              <w:color w:val="FF0000"/>
            </w:rPr>
          </w:rPrChange>
        </w:rPr>
        <w:t>d.  (P3201, Line 50) under 12.7.1.3 Pairwise key hierarchy</w:t>
      </w:r>
    </w:p>
    <w:p w14:paraId="3D9E839D" w14:textId="47ACAF26" w:rsidR="00AA71B8" w:rsidRPr="001D6E1C" w:rsidRDefault="00AA71B8" w:rsidP="00AA71B8">
      <w:pPr>
        <w:rPr>
          <w:spacing w:val="-2"/>
          <w:sz w:val="22"/>
          <w:szCs w:val="22"/>
          <w:u w:val="single"/>
          <w:rPrChange w:id="716" w:author="Zhijie Yang (NSB)" w:date="2022-12-08T16:51:00Z">
            <w:rPr>
              <w:spacing w:val="-2"/>
              <w:szCs w:val="22"/>
              <w:u w:val="single"/>
            </w:rPr>
          </w:rPrChange>
        </w:rPr>
      </w:pPr>
      <w:r w:rsidRPr="001D6E1C">
        <w:rPr>
          <w:spacing w:val="-2"/>
          <w:sz w:val="22"/>
          <w:szCs w:val="22"/>
          <w:rPrChange w:id="717" w:author="Zhijie Yang (NSB)" w:date="2022-12-08T16:51:00Z">
            <w:rPr>
              <w:spacing w:val="-2"/>
              <w:szCs w:val="22"/>
            </w:rPr>
          </w:rPrChange>
        </w:rPr>
        <w:t xml:space="preserve">The PTK is partitioned into KCK, KEK, (11ba)a temporal key, and a KDK if WUR frame protection is negotiated </w:t>
      </w:r>
      <w:r w:rsidRPr="001D6E1C">
        <w:rPr>
          <w:spacing w:val="-2"/>
          <w:sz w:val="22"/>
          <w:szCs w:val="22"/>
          <w:u w:val="single"/>
          <w:rPrChange w:id="718" w:author="Zhijie Yang (NSB)" w:date="2022-12-08T16:51:00Z">
            <w:rPr>
              <w:spacing w:val="-2"/>
              <w:szCs w:val="22"/>
              <w:u w:val="single"/>
            </w:rPr>
          </w:rPrChange>
        </w:rPr>
        <w:t xml:space="preserve">or RRCM </w:t>
      </w:r>
      <w:r w:rsidR="00032073" w:rsidRPr="001D6E1C">
        <w:rPr>
          <w:spacing w:val="-2"/>
          <w:sz w:val="22"/>
          <w:szCs w:val="22"/>
          <w:u w:val="single"/>
          <w:rPrChange w:id="719" w:author="Zhijie Yang (NSB)" w:date="2022-12-08T16:51:00Z">
            <w:rPr>
              <w:spacing w:val="-2"/>
              <w:szCs w:val="22"/>
              <w:u w:val="single"/>
            </w:rPr>
          </w:rPrChange>
        </w:rPr>
        <w:t>generation</w:t>
      </w:r>
      <w:r w:rsidRPr="001D6E1C">
        <w:rPr>
          <w:spacing w:val="-2"/>
          <w:sz w:val="22"/>
          <w:szCs w:val="22"/>
          <w:u w:val="single"/>
          <w:rPrChange w:id="720" w:author="Zhijie Yang (NSB)" w:date="2022-12-08T16:51:00Z">
            <w:rPr>
              <w:spacing w:val="-2"/>
              <w:szCs w:val="22"/>
              <w:u w:val="single"/>
            </w:rPr>
          </w:rPrChange>
        </w:rPr>
        <w:t xml:space="preserve"> is negotiated</w:t>
      </w:r>
      <w:r w:rsidRPr="001D6E1C">
        <w:rPr>
          <w:spacing w:val="-2"/>
          <w:sz w:val="22"/>
          <w:szCs w:val="22"/>
          <w:rPrChange w:id="721" w:author="Zhijie Yang (NSB)" w:date="2022-12-08T16:51:00Z">
            <w:rPr>
              <w:spacing w:val="-2"/>
              <w:szCs w:val="22"/>
            </w:rPr>
          </w:rPrChange>
        </w:rPr>
        <w:t xml:space="preserve"> ;otherwise the PTK is partitioned into KCK, KEK, and a temporal key. The temporal key is used by the MAC</w:t>
      </w:r>
      <w:r w:rsidR="00032073" w:rsidRPr="001D6E1C">
        <w:rPr>
          <w:spacing w:val="-2"/>
          <w:sz w:val="22"/>
          <w:szCs w:val="22"/>
          <w:rPrChange w:id="722" w:author="Zhijie Yang (NSB)" w:date="2022-12-08T16:51:00Z">
            <w:rPr>
              <w:spacing w:val="-2"/>
              <w:szCs w:val="22"/>
            </w:rPr>
          </w:rPrChange>
        </w:rPr>
        <w:t xml:space="preserve"> </w:t>
      </w:r>
      <w:r w:rsidRPr="001D6E1C">
        <w:rPr>
          <w:spacing w:val="-2"/>
          <w:sz w:val="22"/>
          <w:szCs w:val="22"/>
          <w:rPrChange w:id="723" w:author="Zhijie Yang (NSB)" w:date="2022-12-08T16:51:00Z">
            <w:rPr>
              <w:spacing w:val="-2"/>
              <w:szCs w:val="22"/>
            </w:rPr>
          </w:rPrChange>
        </w:rPr>
        <w:t>to protect individually addressed communication between the Authenticator’s and Supplicant’s respective</w:t>
      </w:r>
      <w:r w:rsidR="00032073" w:rsidRPr="001D6E1C">
        <w:rPr>
          <w:spacing w:val="-2"/>
          <w:sz w:val="22"/>
          <w:szCs w:val="22"/>
          <w:rPrChange w:id="724" w:author="Zhijie Yang (NSB)" w:date="2022-12-08T16:51:00Z">
            <w:rPr>
              <w:spacing w:val="-2"/>
              <w:szCs w:val="22"/>
            </w:rPr>
          </w:rPrChange>
        </w:rPr>
        <w:t xml:space="preserve"> </w:t>
      </w:r>
      <w:r w:rsidRPr="001D6E1C">
        <w:rPr>
          <w:spacing w:val="-2"/>
          <w:sz w:val="22"/>
          <w:szCs w:val="22"/>
          <w:rPrChange w:id="725" w:author="Zhijie Yang (NSB)" w:date="2022-12-08T16:51:00Z">
            <w:rPr>
              <w:spacing w:val="-2"/>
              <w:szCs w:val="22"/>
            </w:rPr>
          </w:rPrChange>
        </w:rPr>
        <w:t>STAs. If WUR frame protection is negotiated, the KDK is used to derive a WTK, which is used by the MAC</w:t>
      </w:r>
      <w:r w:rsidR="00032073" w:rsidRPr="001D6E1C">
        <w:rPr>
          <w:spacing w:val="-2"/>
          <w:sz w:val="22"/>
          <w:szCs w:val="22"/>
          <w:rPrChange w:id="726" w:author="Zhijie Yang (NSB)" w:date="2022-12-08T16:51:00Z">
            <w:rPr>
              <w:spacing w:val="-2"/>
              <w:szCs w:val="22"/>
            </w:rPr>
          </w:rPrChange>
        </w:rPr>
        <w:t xml:space="preserve"> </w:t>
      </w:r>
      <w:r w:rsidRPr="001D6E1C">
        <w:rPr>
          <w:spacing w:val="-2"/>
          <w:sz w:val="22"/>
          <w:szCs w:val="22"/>
          <w:rPrChange w:id="727" w:author="Zhijie Yang (NSB)" w:date="2022-12-08T16:51:00Z">
            <w:rPr>
              <w:spacing w:val="-2"/>
              <w:szCs w:val="22"/>
            </w:rPr>
          </w:rPrChange>
        </w:rPr>
        <w:t xml:space="preserve">of the WUR AP to protect and by the MAC of the WUR non-AP STA to validate individually addressed WUR Wake-up frames. PTKs are used between a single Supplicant and a single Authenticator. </w:t>
      </w:r>
      <w:r w:rsidRPr="001D6E1C">
        <w:rPr>
          <w:spacing w:val="-2"/>
          <w:sz w:val="22"/>
          <w:szCs w:val="22"/>
          <w:u w:val="single"/>
          <w:rPrChange w:id="728" w:author="Zhijie Yang (NSB)" w:date="2022-12-08T16:51:00Z">
            <w:rPr>
              <w:spacing w:val="-2"/>
              <w:szCs w:val="22"/>
              <w:u w:val="single"/>
            </w:rPr>
          </w:rPrChange>
        </w:rPr>
        <w:t xml:space="preserve">If RRCM </w:t>
      </w:r>
      <w:r w:rsidR="00032073" w:rsidRPr="001D6E1C">
        <w:rPr>
          <w:spacing w:val="-2"/>
          <w:sz w:val="22"/>
          <w:szCs w:val="22"/>
          <w:u w:val="single"/>
          <w:rPrChange w:id="729" w:author="Zhijie Yang (NSB)" w:date="2022-12-08T16:51:00Z">
            <w:rPr>
              <w:spacing w:val="-2"/>
              <w:szCs w:val="22"/>
              <w:u w:val="single"/>
            </w:rPr>
          </w:rPrChange>
        </w:rPr>
        <w:t>generation</w:t>
      </w:r>
      <w:r w:rsidRPr="001D6E1C">
        <w:rPr>
          <w:spacing w:val="-2"/>
          <w:sz w:val="22"/>
          <w:szCs w:val="22"/>
          <w:u w:val="single"/>
          <w:rPrChange w:id="730" w:author="Zhijie Yang (NSB)" w:date="2022-12-08T16:51:00Z">
            <w:rPr>
              <w:spacing w:val="-2"/>
              <w:szCs w:val="22"/>
              <w:u w:val="single"/>
            </w:rPr>
          </w:rPrChange>
        </w:rPr>
        <w:t xml:space="preserve"> is </w:t>
      </w:r>
      <w:r w:rsidR="00032073" w:rsidRPr="001D6E1C">
        <w:rPr>
          <w:spacing w:val="-2"/>
          <w:sz w:val="22"/>
          <w:szCs w:val="22"/>
          <w:u w:val="single"/>
          <w:rPrChange w:id="731" w:author="Zhijie Yang (NSB)" w:date="2022-12-08T16:51:00Z">
            <w:rPr>
              <w:spacing w:val="-2"/>
              <w:szCs w:val="22"/>
              <w:u w:val="single"/>
            </w:rPr>
          </w:rPrChange>
        </w:rPr>
        <w:t>negotiated, the</w:t>
      </w:r>
      <w:r w:rsidRPr="001D6E1C">
        <w:rPr>
          <w:spacing w:val="-2"/>
          <w:sz w:val="22"/>
          <w:szCs w:val="22"/>
          <w:u w:val="single"/>
          <w:rPrChange w:id="732" w:author="Zhijie Yang (NSB)" w:date="2022-12-08T16:51:00Z">
            <w:rPr>
              <w:spacing w:val="-2"/>
              <w:szCs w:val="22"/>
              <w:u w:val="single"/>
            </w:rPr>
          </w:rPrChange>
        </w:rPr>
        <w:t xml:space="preserve"> KDK is used to derive a RRMK, which is used to generate a batch of RMAs that are carried by the non-AP STA and identified by the AP. </w:t>
      </w:r>
    </w:p>
    <w:p w14:paraId="052BECA4" w14:textId="77777777" w:rsidR="00AA71B8" w:rsidRPr="001D6E1C" w:rsidRDefault="00AA71B8" w:rsidP="00AA71B8">
      <w:pPr>
        <w:rPr>
          <w:spacing w:val="-2"/>
          <w:sz w:val="22"/>
          <w:szCs w:val="22"/>
          <w:rPrChange w:id="733" w:author="Zhijie Yang (NSB)" w:date="2022-12-08T16:51:00Z">
            <w:rPr>
              <w:spacing w:val="-2"/>
              <w:szCs w:val="22"/>
            </w:rPr>
          </w:rPrChange>
        </w:rPr>
      </w:pPr>
    </w:p>
    <w:p w14:paraId="0121F173" w14:textId="77777777" w:rsidR="00AA71B8" w:rsidRPr="001D6E1C" w:rsidRDefault="00AA71B8" w:rsidP="00AA71B8">
      <w:pPr>
        <w:rPr>
          <w:b/>
          <w:color w:val="FF0000"/>
          <w:sz w:val="22"/>
          <w:szCs w:val="22"/>
          <w:rPrChange w:id="734" w:author="Zhijie Yang (NSB)" w:date="2022-12-08T16:51:00Z">
            <w:rPr>
              <w:b/>
              <w:color w:val="FF0000"/>
            </w:rPr>
          </w:rPrChange>
        </w:rPr>
      </w:pPr>
      <w:r w:rsidRPr="001D6E1C">
        <w:rPr>
          <w:b/>
          <w:color w:val="FF0000"/>
          <w:sz w:val="22"/>
          <w:szCs w:val="22"/>
          <w:rPrChange w:id="735" w:author="Zhijie Yang (NSB)" w:date="2022-12-08T16:51:00Z">
            <w:rPr>
              <w:b/>
              <w:color w:val="FF0000"/>
            </w:rPr>
          </w:rPrChange>
        </w:rPr>
        <w:t>e. (P3202, Line 59) under 12.7.1.3 Pairwise key hierarchy</w:t>
      </w:r>
    </w:p>
    <w:p w14:paraId="0E388027" w14:textId="3F581746" w:rsidR="00AA71B8" w:rsidRPr="001D6E1C" w:rsidRDefault="00AA71B8" w:rsidP="00AA71B8">
      <w:pPr>
        <w:rPr>
          <w:sz w:val="22"/>
          <w:szCs w:val="22"/>
          <w:rPrChange w:id="736" w:author="Zhijie Yang (NSB)" w:date="2022-12-08T16:51:00Z">
            <w:rPr/>
          </w:rPrChange>
        </w:rPr>
      </w:pPr>
      <w:r w:rsidRPr="001D6E1C">
        <w:rPr>
          <w:sz w:val="22"/>
          <w:szCs w:val="22"/>
          <w:rPrChange w:id="737" w:author="Zhijie Yang (NSB)" w:date="2022-12-08T16:51:00Z">
            <w:rPr/>
          </w:rPrChange>
        </w:rPr>
        <w:t xml:space="preserve">where (11ba)Length = KCK_bits + KEK_bits + TK_bits + KDK_bits, if WUR frame protection is being negotiated </w:t>
      </w:r>
      <w:r w:rsidRPr="001D6E1C">
        <w:rPr>
          <w:spacing w:val="-2"/>
          <w:sz w:val="22"/>
          <w:szCs w:val="22"/>
          <w:u w:val="single"/>
          <w:rPrChange w:id="738" w:author="Zhijie Yang (NSB)" w:date="2022-12-08T16:51:00Z">
            <w:rPr>
              <w:spacing w:val="-2"/>
              <w:szCs w:val="22"/>
              <w:u w:val="single"/>
            </w:rPr>
          </w:rPrChange>
        </w:rPr>
        <w:t xml:space="preserve">or RRCM </w:t>
      </w:r>
      <w:r w:rsidR="00032073" w:rsidRPr="001D6E1C">
        <w:rPr>
          <w:spacing w:val="-2"/>
          <w:sz w:val="22"/>
          <w:szCs w:val="22"/>
          <w:u w:val="single"/>
          <w:rPrChange w:id="739" w:author="Zhijie Yang (NSB)" w:date="2022-12-08T16:51:00Z">
            <w:rPr>
              <w:spacing w:val="-2"/>
              <w:szCs w:val="22"/>
              <w:u w:val="single"/>
            </w:rPr>
          </w:rPrChange>
        </w:rPr>
        <w:t>generation</w:t>
      </w:r>
      <w:r w:rsidRPr="001D6E1C">
        <w:rPr>
          <w:spacing w:val="-2"/>
          <w:sz w:val="22"/>
          <w:szCs w:val="22"/>
          <w:u w:val="single"/>
          <w:rPrChange w:id="740" w:author="Zhijie Yang (NSB)" w:date="2022-12-08T16:51:00Z">
            <w:rPr>
              <w:spacing w:val="-2"/>
              <w:szCs w:val="22"/>
              <w:u w:val="single"/>
            </w:rPr>
          </w:rPrChange>
        </w:rPr>
        <w:t xml:space="preserve"> is being negotiated</w:t>
      </w:r>
      <w:r w:rsidRPr="001D6E1C">
        <w:rPr>
          <w:sz w:val="22"/>
          <w:szCs w:val="22"/>
          <w:rPrChange w:id="741" w:author="Zhijie Yang (NSB)" w:date="2022-12-08T16:51:00Z">
            <w:rPr/>
          </w:rPrChange>
        </w:rPr>
        <w:t xml:space="preserve"> ; </w:t>
      </w:r>
    </w:p>
    <w:p w14:paraId="28991490" w14:textId="77777777" w:rsidR="00AA71B8" w:rsidRPr="001D6E1C" w:rsidRDefault="00AA71B8" w:rsidP="00AA71B8">
      <w:pPr>
        <w:rPr>
          <w:b/>
          <w:sz w:val="22"/>
          <w:szCs w:val="22"/>
          <w:rPrChange w:id="742" w:author="Zhijie Yang (NSB)" w:date="2022-12-08T16:51:00Z">
            <w:rPr>
              <w:b/>
            </w:rPr>
          </w:rPrChange>
        </w:rPr>
      </w:pPr>
    </w:p>
    <w:p w14:paraId="13B6A6BA" w14:textId="77777777" w:rsidR="00AA71B8" w:rsidRPr="001D6E1C" w:rsidRDefault="00AA71B8" w:rsidP="00AA71B8">
      <w:pPr>
        <w:rPr>
          <w:b/>
          <w:color w:val="FF0000"/>
          <w:sz w:val="22"/>
          <w:szCs w:val="22"/>
          <w:rPrChange w:id="743" w:author="Zhijie Yang (NSB)" w:date="2022-12-08T16:51:00Z">
            <w:rPr>
              <w:b/>
              <w:color w:val="FF0000"/>
            </w:rPr>
          </w:rPrChange>
        </w:rPr>
      </w:pPr>
      <w:r w:rsidRPr="001D6E1C">
        <w:rPr>
          <w:b/>
          <w:color w:val="FF0000"/>
          <w:sz w:val="22"/>
          <w:szCs w:val="22"/>
          <w:rPrChange w:id="744" w:author="Zhijie Yang (NSB)" w:date="2022-12-08T16:51:00Z">
            <w:rPr>
              <w:b/>
              <w:color w:val="FF0000"/>
            </w:rPr>
          </w:rPrChange>
        </w:rPr>
        <w:t>f.(P3203, Line 4) under 12.7.1.3 Pairwise key hierarchy</w:t>
      </w:r>
    </w:p>
    <w:p w14:paraId="6126F78F" w14:textId="0696E23B" w:rsidR="00AA71B8" w:rsidRPr="001D6E1C" w:rsidRDefault="00AA71B8" w:rsidP="00AA71B8">
      <w:pPr>
        <w:rPr>
          <w:sz w:val="22"/>
          <w:szCs w:val="22"/>
          <w:rPrChange w:id="745" w:author="Zhijie Yang (NSB)" w:date="2022-12-08T16:51:00Z">
            <w:rPr/>
          </w:rPrChange>
        </w:rPr>
      </w:pPr>
      <w:r w:rsidRPr="001D6E1C">
        <w:rPr>
          <w:sz w:val="22"/>
          <w:szCs w:val="22"/>
          <w:rPrChange w:id="746" w:author="Zhijie Yang (NSB)" w:date="2022-12-08T16:51:00Z">
            <w:rPr/>
          </w:rPrChange>
        </w:rPr>
        <w:lastRenderedPageBreak/>
        <w:t xml:space="preserve">(11ba)If WUR frame protection is being negotiated </w:t>
      </w:r>
      <w:r w:rsidRPr="001D6E1C">
        <w:rPr>
          <w:spacing w:val="-2"/>
          <w:sz w:val="22"/>
          <w:szCs w:val="22"/>
          <w:u w:val="single"/>
          <w:rPrChange w:id="747" w:author="Zhijie Yang (NSB)" w:date="2022-12-08T16:51:00Z">
            <w:rPr>
              <w:spacing w:val="-2"/>
              <w:szCs w:val="22"/>
              <w:u w:val="single"/>
            </w:rPr>
          </w:rPrChange>
        </w:rPr>
        <w:t xml:space="preserve">or RRCM </w:t>
      </w:r>
      <w:r w:rsidR="00032073" w:rsidRPr="001D6E1C">
        <w:rPr>
          <w:spacing w:val="-2"/>
          <w:sz w:val="22"/>
          <w:szCs w:val="22"/>
          <w:u w:val="single"/>
          <w:rPrChange w:id="748" w:author="Zhijie Yang (NSB)" w:date="2022-12-08T16:51:00Z">
            <w:rPr>
              <w:spacing w:val="-2"/>
              <w:szCs w:val="22"/>
              <w:u w:val="single"/>
            </w:rPr>
          </w:rPrChange>
        </w:rPr>
        <w:t>generation</w:t>
      </w:r>
      <w:r w:rsidRPr="001D6E1C">
        <w:rPr>
          <w:spacing w:val="-2"/>
          <w:sz w:val="22"/>
          <w:szCs w:val="22"/>
          <w:u w:val="single"/>
          <w:rPrChange w:id="749" w:author="Zhijie Yang (NSB)" w:date="2022-12-08T16:51:00Z">
            <w:rPr>
              <w:spacing w:val="-2"/>
              <w:szCs w:val="22"/>
              <w:u w:val="single"/>
            </w:rPr>
          </w:rPrChange>
        </w:rPr>
        <w:t xml:space="preserve"> is being negotiated</w:t>
      </w:r>
      <w:r w:rsidRPr="001D6E1C">
        <w:rPr>
          <w:sz w:val="22"/>
          <w:szCs w:val="22"/>
          <w:rPrChange w:id="750" w:author="Zhijie Yang (NSB)" w:date="2022-12-08T16:51:00Z">
            <w:rPr/>
          </w:rPrChange>
        </w:rPr>
        <w:t>, the KDK shall be computed as the next</w:t>
      </w:r>
    </w:p>
    <w:p w14:paraId="2EF4242C" w14:textId="77777777" w:rsidR="00AA71B8" w:rsidRPr="001D6E1C" w:rsidRDefault="00AA71B8" w:rsidP="00AA71B8">
      <w:pPr>
        <w:rPr>
          <w:sz w:val="22"/>
          <w:szCs w:val="22"/>
          <w:rPrChange w:id="751" w:author="Zhijie Yang (NSB)" w:date="2022-12-08T16:51:00Z">
            <w:rPr/>
          </w:rPrChange>
        </w:rPr>
      </w:pPr>
      <w:r w:rsidRPr="001D6E1C">
        <w:rPr>
          <w:sz w:val="22"/>
          <w:szCs w:val="22"/>
          <w:rPrChange w:id="752" w:author="Zhijie Yang (NSB)" w:date="2022-12-08T16:51:00Z">
            <w:rPr/>
          </w:rPrChange>
        </w:rPr>
        <w:t>KDK_bits bits of the PTK:</w:t>
      </w:r>
    </w:p>
    <w:p w14:paraId="671C677A" w14:textId="77777777" w:rsidR="00AA71B8" w:rsidRPr="001D6E1C" w:rsidRDefault="00AA71B8" w:rsidP="00AA71B8">
      <w:pPr>
        <w:rPr>
          <w:sz w:val="22"/>
          <w:szCs w:val="22"/>
          <w:rPrChange w:id="753" w:author="Zhijie Yang (NSB)" w:date="2022-12-08T16:51:00Z">
            <w:rPr/>
          </w:rPrChange>
        </w:rPr>
      </w:pPr>
      <w:r w:rsidRPr="001D6E1C">
        <w:rPr>
          <w:sz w:val="22"/>
          <w:szCs w:val="22"/>
          <w:rPrChange w:id="754" w:author="Zhijie Yang (NSB)" w:date="2022-12-08T16:51:00Z">
            <w:rPr/>
          </w:rPrChange>
        </w:rPr>
        <w:t>KDK = L(PTK, KCK_bits+KEK_bits+TK_bits, KDK_bits)</w:t>
      </w:r>
    </w:p>
    <w:p w14:paraId="47BA95B3" w14:textId="77777777" w:rsidR="00AA71B8" w:rsidRPr="001D6E1C" w:rsidRDefault="00AA71B8" w:rsidP="00AA71B8">
      <w:pPr>
        <w:rPr>
          <w:sz w:val="22"/>
          <w:szCs w:val="22"/>
          <w:rPrChange w:id="755" w:author="Zhijie Yang (NSB)" w:date="2022-12-08T16:51:00Z">
            <w:rPr/>
          </w:rPrChange>
        </w:rPr>
      </w:pPr>
      <w:r w:rsidRPr="001D6E1C">
        <w:rPr>
          <w:sz w:val="22"/>
          <w:szCs w:val="22"/>
          <w:rPrChange w:id="756" w:author="Zhijie Yang (NSB)" w:date="2022-12-08T16:51:00Z">
            <w:rPr/>
          </w:rPrChange>
        </w:rPr>
        <w:t>Otherwise, the KDK is not derived</w:t>
      </w:r>
    </w:p>
    <w:p w14:paraId="5C0DE0D2" w14:textId="77777777" w:rsidR="00AA71B8" w:rsidRPr="001D6E1C" w:rsidRDefault="00AA71B8" w:rsidP="00AA71B8">
      <w:pPr>
        <w:rPr>
          <w:sz w:val="22"/>
          <w:szCs w:val="22"/>
          <w:rPrChange w:id="757" w:author="Zhijie Yang (NSB)" w:date="2022-12-08T16:51:00Z">
            <w:rPr/>
          </w:rPrChange>
        </w:rPr>
      </w:pPr>
    </w:p>
    <w:p w14:paraId="1B76CE9A" w14:textId="77777777" w:rsidR="00AA71B8" w:rsidRPr="001D6E1C" w:rsidRDefault="00AA71B8" w:rsidP="00AA71B8">
      <w:pPr>
        <w:rPr>
          <w:b/>
          <w:bCs/>
          <w:color w:val="FF0000"/>
          <w:sz w:val="22"/>
          <w:szCs w:val="22"/>
          <w:rPrChange w:id="758" w:author="Zhijie Yang (NSB)" w:date="2022-12-08T16:51:00Z">
            <w:rPr>
              <w:b/>
              <w:bCs/>
              <w:color w:val="FF0000"/>
            </w:rPr>
          </w:rPrChange>
        </w:rPr>
      </w:pPr>
      <w:r w:rsidRPr="001D6E1C">
        <w:rPr>
          <w:b/>
          <w:bCs/>
          <w:color w:val="FF0000"/>
          <w:sz w:val="22"/>
          <w:szCs w:val="22"/>
          <w:rPrChange w:id="759" w:author="Zhijie Yang (NSB)" w:date="2022-12-08T16:51:00Z">
            <w:rPr>
              <w:b/>
              <w:bCs/>
              <w:color w:val="FF0000"/>
            </w:rPr>
          </w:rPrChange>
        </w:rPr>
        <w:t>g. (P3203,Line 32)</w:t>
      </w:r>
      <w:r w:rsidRPr="001D6E1C">
        <w:rPr>
          <w:b/>
          <w:color w:val="FF0000"/>
          <w:sz w:val="22"/>
          <w:szCs w:val="22"/>
          <w:rPrChange w:id="760" w:author="Zhijie Yang (NSB)" w:date="2022-12-08T16:51:00Z">
            <w:rPr>
              <w:b/>
              <w:color w:val="FF0000"/>
            </w:rPr>
          </w:rPrChange>
        </w:rPr>
        <w:t xml:space="preserve"> under 12.7.1.3 Pairwise key hierarchy</w:t>
      </w:r>
    </w:p>
    <w:p w14:paraId="37E0BC84" w14:textId="77777777" w:rsidR="00AA71B8" w:rsidRPr="001D6E1C" w:rsidRDefault="00AA71B8" w:rsidP="00AA71B8">
      <w:pPr>
        <w:rPr>
          <w:sz w:val="22"/>
          <w:szCs w:val="22"/>
          <w:rPrChange w:id="761" w:author="Zhijie Yang (NSB)" w:date="2022-12-08T16:51:00Z">
            <w:rPr/>
          </w:rPrChange>
        </w:rPr>
      </w:pPr>
      <w:r w:rsidRPr="001D6E1C">
        <w:rPr>
          <w:sz w:val="22"/>
          <w:szCs w:val="22"/>
          <w:rPrChange w:id="762" w:author="Zhijie Yang (NSB)" w:date="2022-12-08T16:51:00Z">
            <w:rPr/>
          </w:rPrChange>
        </w:rPr>
        <w:t>11ba)If WUR frame protection is negotiated, the WTK shall be derived from the KDK using the KDF</w:t>
      </w:r>
    </w:p>
    <w:p w14:paraId="43ACF43C" w14:textId="77777777" w:rsidR="00AA71B8" w:rsidRPr="001D6E1C" w:rsidRDefault="00AA71B8" w:rsidP="00AA71B8">
      <w:pPr>
        <w:rPr>
          <w:sz w:val="22"/>
          <w:szCs w:val="22"/>
          <w:rPrChange w:id="763" w:author="Zhijie Yang (NSB)" w:date="2022-12-08T16:51:00Z">
            <w:rPr/>
          </w:rPrChange>
        </w:rPr>
      </w:pPr>
      <w:r w:rsidRPr="001D6E1C">
        <w:rPr>
          <w:sz w:val="22"/>
          <w:szCs w:val="22"/>
          <w:rPrChange w:id="764" w:author="Zhijie Yang (NSB)" w:date="2022-12-08T16:51:00Z">
            <w:rPr/>
          </w:rPrChange>
        </w:rPr>
        <w:t>defined in 12.7.1.6.2:</w:t>
      </w:r>
    </w:p>
    <w:p w14:paraId="5D228B4B" w14:textId="77777777" w:rsidR="00AA71B8" w:rsidRPr="001D6E1C" w:rsidRDefault="00AA71B8" w:rsidP="00AA71B8">
      <w:pPr>
        <w:rPr>
          <w:sz w:val="22"/>
          <w:szCs w:val="22"/>
          <w:rPrChange w:id="765" w:author="Zhijie Yang (NSB)" w:date="2022-12-08T16:51:00Z">
            <w:rPr/>
          </w:rPrChange>
        </w:rPr>
      </w:pPr>
      <w:r w:rsidRPr="001D6E1C">
        <w:rPr>
          <w:sz w:val="22"/>
          <w:szCs w:val="22"/>
          <w:rPrChange w:id="766" w:author="Zhijie Yang (NSB)" w:date="2022-12-08T16:51:00Z">
            <w:rPr/>
          </w:rPrChange>
        </w:rPr>
        <w:t xml:space="preserve">WTK = KDF-Hash-Length(KDK, “WUR Temporal Key”, Min(AA,SPA) || Max(AA,SPA) || </w:t>
      </w:r>
    </w:p>
    <w:p w14:paraId="1146B2DC" w14:textId="77777777" w:rsidR="00AA71B8" w:rsidRPr="001D6E1C" w:rsidRDefault="00AA71B8" w:rsidP="00AA71B8">
      <w:pPr>
        <w:rPr>
          <w:sz w:val="22"/>
          <w:szCs w:val="22"/>
          <w:rPrChange w:id="767" w:author="Zhijie Yang (NSB)" w:date="2022-12-08T16:51:00Z">
            <w:rPr/>
          </w:rPrChange>
        </w:rPr>
      </w:pPr>
      <w:r w:rsidRPr="001D6E1C">
        <w:rPr>
          <w:sz w:val="22"/>
          <w:szCs w:val="22"/>
          <w:rPrChange w:id="768" w:author="Zhijie Yang (NSB)" w:date="2022-12-08T16:51:00Z">
            <w:rPr/>
          </w:rPrChange>
        </w:rPr>
        <w:t>Min(ANonce,SNonce) || Max(ANonce,SNonce)</w:t>
      </w:r>
    </w:p>
    <w:p w14:paraId="60486A00" w14:textId="77777777" w:rsidR="00AA71B8" w:rsidRPr="001D6E1C" w:rsidRDefault="00AA71B8" w:rsidP="00AA71B8">
      <w:pPr>
        <w:rPr>
          <w:sz w:val="22"/>
          <w:szCs w:val="22"/>
          <w:rPrChange w:id="769" w:author="Zhijie Yang (NSB)" w:date="2022-12-08T16:51:00Z">
            <w:rPr/>
          </w:rPrChange>
        </w:rPr>
      </w:pPr>
      <w:r w:rsidRPr="001D6E1C">
        <w:rPr>
          <w:sz w:val="22"/>
          <w:szCs w:val="22"/>
          <w:rPrChange w:id="770" w:author="Zhijie Yang (NSB)" w:date="2022-12-08T16:51:00Z">
            <w:rPr/>
          </w:rPrChange>
        </w:rPr>
        <w:t>where</w:t>
      </w:r>
    </w:p>
    <w:p w14:paraId="55177829" w14:textId="77777777" w:rsidR="00AA71B8" w:rsidRPr="001D6E1C" w:rsidRDefault="00AA71B8" w:rsidP="00AA71B8">
      <w:pPr>
        <w:rPr>
          <w:sz w:val="22"/>
          <w:szCs w:val="22"/>
          <w:rPrChange w:id="771" w:author="Zhijie Yang (NSB)" w:date="2022-12-08T16:51:00Z">
            <w:rPr/>
          </w:rPrChange>
        </w:rPr>
      </w:pPr>
      <w:r w:rsidRPr="001D6E1C">
        <w:rPr>
          <w:rFonts w:hint="eastAsia"/>
          <w:sz w:val="22"/>
          <w:szCs w:val="22"/>
          <w:rPrChange w:id="772" w:author="Zhijie Yang (NSB)" w:date="2022-12-08T16:51:00Z">
            <w:rPr>
              <w:rFonts w:hint="eastAsia"/>
            </w:rPr>
          </w:rPrChange>
        </w:rPr>
        <w:t>—</w:t>
      </w:r>
      <w:r w:rsidRPr="001D6E1C">
        <w:rPr>
          <w:sz w:val="22"/>
          <w:szCs w:val="22"/>
          <w:rPrChange w:id="773" w:author="Zhijie Yang (NSB)" w:date="2022-12-08T16:51:00Z">
            <w:rPr/>
          </w:rPrChange>
        </w:rPr>
        <w:t xml:space="preserve"> KDF-Hash-Length is the key derivation function as defined in 12.7.1.6.2 (Key derivation function</w:t>
      </w:r>
    </w:p>
    <w:p w14:paraId="0069A7E5" w14:textId="77777777" w:rsidR="00AA71B8" w:rsidRPr="001D6E1C" w:rsidRDefault="00AA71B8" w:rsidP="00AA71B8">
      <w:pPr>
        <w:rPr>
          <w:sz w:val="22"/>
          <w:szCs w:val="22"/>
          <w:rPrChange w:id="774" w:author="Zhijie Yang (NSB)" w:date="2022-12-08T16:51:00Z">
            <w:rPr/>
          </w:rPrChange>
        </w:rPr>
      </w:pPr>
      <w:r w:rsidRPr="001D6E1C">
        <w:rPr>
          <w:sz w:val="22"/>
          <w:szCs w:val="22"/>
          <w:rPrChange w:id="775" w:author="Zhijie Yang (NSB)" w:date="2022-12-08T16:51:00Z">
            <w:rPr/>
          </w:rPrChange>
        </w:rPr>
        <w:t>(KDF)) using the hash algorithm identified by the AKM suite selector (see Table 9-188 (AKM suite</w:t>
      </w:r>
    </w:p>
    <w:p w14:paraId="705ABE5A" w14:textId="77777777" w:rsidR="00AA71B8" w:rsidRPr="001D6E1C" w:rsidRDefault="00AA71B8" w:rsidP="00AA71B8">
      <w:pPr>
        <w:rPr>
          <w:sz w:val="22"/>
          <w:szCs w:val="22"/>
          <w:rPrChange w:id="776" w:author="Zhijie Yang (NSB)" w:date="2022-12-08T16:51:00Z">
            <w:rPr/>
          </w:rPrChange>
        </w:rPr>
      </w:pPr>
      <w:r w:rsidRPr="001D6E1C">
        <w:rPr>
          <w:sz w:val="22"/>
          <w:szCs w:val="22"/>
          <w:rPrChange w:id="777" w:author="Zhijie Yang (NSB)" w:date="2022-12-08T16:51:00Z">
            <w:rPr/>
          </w:rPrChange>
        </w:rPr>
        <w:t>selectors)).</w:t>
      </w:r>
    </w:p>
    <w:p w14:paraId="64456B72" w14:textId="77777777" w:rsidR="00AA71B8" w:rsidRPr="001D6E1C" w:rsidRDefault="00AA71B8" w:rsidP="00AA71B8">
      <w:pPr>
        <w:rPr>
          <w:sz w:val="22"/>
          <w:szCs w:val="22"/>
          <w:rPrChange w:id="778" w:author="Zhijie Yang (NSB)" w:date="2022-12-08T16:51:00Z">
            <w:rPr/>
          </w:rPrChange>
        </w:rPr>
      </w:pPr>
      <w:r w:rsidRPr="001D6E1C">
        <w:rPr>
          <w:rFonts w:hint="eastAsia"/>
          <w:sz w:val="22"/>
          <w:szCs w:val="22"/>
          <w:rPrChange w:id="779" w:author="Zhijie Yang (NSB)" w:date="2022-12-08T16:51:00Z">
            <w:rPr>
              <w:rFonts w:hint="eastAsia"/>
            </w:rPr>
          </w:rPrChange>
        </w:rPr>
        <w:t>—</w:t>
      </w:r>
      <w:r w:rsidRPr="001D6E1C">
        <w:rPr>
          <w:sz w:val="22"/>
          <w:szCs w:val="22"/>
          <w:rPrChange w:id="780" w:author="Zhijie Yang (NSB)" w:date="2022-12-08T16:51:00Z">
            <w:rPr/>
          </w:rPrChange>
        </w:rPr>
        <w:t xml:space="preserve"> Length is the total number of bits to derive, i.e., number of bits of the WTK, and is equal to 128.</w:t>
      </w:r>
    </w:p>
    <w:p w14:paraId="5637DA17" w14:textId="77777777" w:rsidR="00AA71B8" w:rsidRPr="001D6E1C" w:rsidRDefault="00AA71B8" w:rsidP="00AA71B8">
      <w:pPr>
        <w:rPr>
          <w:sz w:val="22"/>
          <w:szCs w:val="22"/>
          <w:u w:val="single"/>
          <w:rPrChange w:id="781" w:author="Zhijie Yang (NSB)" w:date="2022-12-08T16:51:00Z">
            <w:rPr>
              <w:u w:val="single"/>
            </w:rPr>
          </w:rPrChange>
        </w:rPr>
      </w:pPr>
    </w:p>
    <w:p w14:paraId="37B690DA" w14:textId="4E190FDE" w:rsidR="00AA71B8" w:rsidRPr="001D6E1C" w:rsidRDefault="00AA71B8" w:rsidP="00AA71B8">
      <w:pPr>
        <w:rPr>
          <w:sz w:val="22"/>
          <w:szCs w:val="22"/>
          <w:u w:val="single"/>
          <w:rPrChange w:id="782" w:author="Zhijie Yang (NSB)" w:date="2022-12-08T16:51:00Z">
            <w:rPr>
              <w:u w:val="single"/>
            </w:rPr>
          </w:rPrChange>
        </w:rPr>
      </w:pPr>
      <w:r w:rsidRPr="001D6E1C">
        <w:rPr>
          <w:sz w:val="22"/>
          <w:szCs w:val="22"/>
          <w:u w:val="single"/>
          <w:rPrChange w:id="783"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784" w:author="Zhijie Yang (NSB)" w:date="2022-12-08T16:51:00Z">
            <w:rPr>
              <w:u w:val="single"/>
              <w:lang w:eastAsia="zh-CN"/>
            </w:rPr>
          </w:rPrChange>
        </w:rPr>
        <w:t xml:space="preserve">. see subclause </w:t>
      </w:r>
      <w:r w:rsidR="002D7BBB" w:rsidRPr="001D6E1C">
        <w:rPr>
          <w:sz w:val="22"/>
          <w:szCs w:val="22"/>
          <w:u w:val="single"/>
          <w:lang w:eastAsia="zh-CN"/>
          <w:rPrChange w:id="785" w:author="Zhijie Yang (NSB)" w:date="2022-12-08T16:51:00Z">
            <w:rPr>
              <w:u w:val="single"/>
              <w:lang w:eastAsia="zh-CN"/>
            </w:rPr>
          </w:rPrChange>
        </w:rPr>
        <w:t>12.2.12</w:t>
      </w:r>
      <w:r w:rsidRPr="001D6E1C">
        <w:rPr>
          <w:sz w:val="22"/>
          <w:szCs w:val="22"/>
          <w:u w:val="single"/>
          <w:lang w:eastAsia="zh-CN"/>
          <w:rPrChange w:id="786" w:author="Zhijie Yang (NSB)" w:date="2022-12-08T16:51:00Z">
            <w:rPr>
              <w:u w:val="single"/>
              <w:lang w:eastAsia="zh-CN"/>
            </w:rPr>
          </w:rPrChange>
        </w:rPr>
        <w:t xml:space="preserve">.2  </w:t>
      </w:r>
      <w:r w:rsidRPr="001D6E1C">
        <w:rPr>
          <w:b/>
          <w:sz w:val="22"/>
          <w:szCs w:val="22"/>
          <w:u w:val="single"/>
          <w:rPrChange w:id="787" w:author="Zhijie Yang (NSB)" w:date="2022-12-08T16:51:00Z">
            <w:rPr>
              <w:b/>
              <w:u w:val="single"/>
            </w:rPr>
          </w:rPrChange>
        </w:rPr>
        <w:t>RMA and Key Generation</w:t>
      </w:r>
    </w:p>
    <w:p w14:paraId="71DFD5A2" w14:textId="77777777" w:rsidR="00AA71B8" w:rsidRPr="001D6E1C" w:rsidRDefault="00AA71B8" w:rsidP="00AA71B8">
      <w:pPr>
        <w:rPr>
          <w:sz w:val="22"/>
          <w:szCs w:val="22"/>
          <w:u w:val="single"/>
          <w:rPrChange w:id="788" w:author="Zhijie Yang (NSB)" w:date="2022-12-08T16:51:00Z">
            <w:rPr>
              <w:u w:val="single"/>
            </w:rPr>
          </w:rPrChange>
        </w:rPr>
      </w:pPr>
    </w:p>
    <w:p w14:paraId="33138AE8" w14:textId="77777777" w:rsidR="00AA71B8" w:rsidRPr="001D6E1C" w:rsidRDefault="00AA71B8" w:rsidP="00AA71B8">
      <w:pPr>
        <w:rPr>
          <w:sz w:val="22"/>
          <w:szCs w:val="22"/>
          <w:u w:val="single"/>
          <w:rPrChange w:id="789" w:author="Zhijie Yang (NSB)" w:date="2022-12-08T16:51:00Z">
            <w:rPr>
              <w:u w:val="single"/>
            </w:rPr>
          </w:rPrChange>
        </w:rPr>
      </w:pPr>
    </w:p>
    <w:p w14:paraId="0FC4C538" w14:textId="77777777" w:rsidR="00AA71B8" w:rsidRPr="001D6E1C" w:rsidRDefault="00AA71B8" w:rsidP="00AA71B8">
      <w:pPr>
        <w:rPr>
          <w:sz w:val="22"/>
          <w:szCs w:val="22"/>
          <w:u w:val="single"/>
          <w:rPrChange w:id="790" w:author="Zhijie Yang (NSB)" w:date="2022-12-08T16:51:00Z">
            <w:rPr>
              <w:u w:val="single"/>
            </w:rPr>
          </w:rPrChange>
        </w:rPr>
      </w:pPr>
      <w:r w:rsidRPr="001D6E1C">
        <w:rPr>
          <w:b/>
          <w:bCs/>
          <w:color w:val="FF0000"/>
          <w:sz w:val="22"/>
          <w:szCs w:val="22"/>
          <w:rPrChange w:id="791" w:author="Zhijie Yang (NSB)" w:date="2022-12-08T16:51:00Z">
            <w:rPr>
              <w:b/>
              <w:bCs/>
              <w:color w:val="FF0000"/>
            </w:rPr>
          </w:rPrChange>
        </w:rPr>
        <w:t xml:space="preserve">h. (P3211,Line 24) </w:t>
      </w:r>
      <w:r w:rsidRPr="001D6E1C">
        <w:rPr>
          <w:b/>
          <w:color w:val="FF0000"/>
          <w:sz w:val="22"/>
          <w:szCs w:val="22"/>
          <w:rPrChange w:id="792" w:author="Zhijie Yang (NSB)" w:date="2022-12-08T16:51:00Z">
            <w:rPr>
              <w:b/>
              <w:color w:val="FF0000"/>
            </w:rPr>
          </w:rPrChange>
        </w:rPr>
        <w:t>under 12.7.1.6.4 PMK-R1</w:t>
      </w:r>
    </w:p>
    <w:p w14:paraId="0ACEAE25" w14:textId="3A5B44A2" w:rsidR="00AA71B8" w:rsidRPr="001D6E1C" w:rsidRDefault="00AA71B8" w:rsidP="00AA71B8">
      <w:pPr>
        <w:rPr>
          <w:sz w:val="22"/>
          <w:szCs w:val="22"/>
          <w:rPrChange w:id="793" w:author="Zhijie Yang (NSB)" w:date="2022-12-08T16:51:00Z">
            <w:rPr/>
          </w:rPrChange>
        </w:rPr>
      </w:pPr>
      <w:r w:rsidRPr="001D6E1C">
        <w:rPr>
          <w:sz w:val="22"/>
          <w:szCs w:val="22"/>
          <w:rPrChange w:id="794" w:author="Zhijie Yang (NSB)" w:date="2022-12-08T16:51:00Z">
            <w:rPr/>
          </w:rPrChange>
        </w:rPr>
        <w:t>1ba)When WUR frame protection is negotiated</w:t>
      </w:r>
      <w:r w:rsidRPr="001D6E1C">
        <w:rPr>
          <w:spacing w:val="-2"/>
          <w:sz w:val="22"/>
          <w:szCs w:val="22"/>
          <w:u w:val="single"/>
          <w:rPrChange w:id="795" w:author="Zhijie Yang (NSB)" w:date="2022-12-08T16:51:00Z">
            <w:rPr>
              <w:spacing w:val="-2"/>
              <w:szCs w:val="22"/>
              <w:u w:val="single"/>
            </w:rPr>
          </w:rPrChange>
        </w:rPr>
        <w:t xml:space="preserve"> or RRCM </w:t>
      </w:r>
      <w:r w:rsidR="00032073" w:rsidRPr="001D6E1C">
        <w:rPr>
          <w:spacing w:val="-2"/>
          <w:sz w:val="22"/>
          <w:szCs w:val="22"/>
          <w:u w:val="single"/>
          <w:rPrChange w:id="796" w:author="Zhijie Yang (NSB)" w:date="2022-12-08T16:51:00Z">
            <w:rPr>
              <w:spacing w:val="-2"/>
              <w:szCs w:val="22"/>
              <w:u w:val="single"/>
            </w:rPr>
          </w:rPrChange>
        </w:rPr>
        <w:t>generation</w:t>
      </w:r>
      <w:r w:rsidRPr="001D6E1C">
        <w:rPr>
          <w:spacing w:val="-2"/>
          <w:sz w:val="22"/>
          <w:szCs w:val="22"/>
          <w:u w:val="single"/>
          <w:rPrChange w:id="797" w:author="Zhijie Yang (NSB)" w:date="2022-12-08T16:51:00Z">
            <w:rPr>
              <w:spacing w:val="-2"/>
              <w:szCs w:val="22"/>
              <w:u w:val="single"/>
            </w:rPr>
          </w:rPrChange>
        </w:rPr>
        <w:t xml:space="preserve"> is negotiated</w:t>
      </w:r>
      <w:r w:rsidRPr="001D6E1C">
        <w:rPr>
          <w:sz w:val="22"/>
          <w:szCs w:val="22"/>
          <w:rPrChange w:id="798" w:author="Zhijie Yang (NSB)" w:date="2022-12-08T16:51:00Z">
            <w:rPr/>
          </w:rPrChange>
        </w:rPr>
        <w:t>, each PTK has six component keys, KCK, KEK, a</w:t>
      </w:r>
    </w:p>
    <w:p w14:paraId="35FB68C8" w14:textId="77777777" w:rsidR="00AA71B8" w:rsidRPr="001D6E1C" w:rsidRDefault="00AA71B8" w:rsidP="00AA71B8">
      <w:pPr>
        <w:rPr>
          <w:sz w:val="22"/>
          <w:szCs w:val="22"/>
          <w:rPrChange w:id="799" w:author="Zhijie Yang (NSB)" w:date="2022-12-08T16:51:00Z">
            <w:rPr/>
          </w:rPrChange>
        </w:rPr>
      </w:pPr>
      <w:r w:rsidRPr="001D6E1C">
        <w:rPr>
          <w:sz w:val="22"/>
          <w:szCs w:val="22"/>
          <w:rPrChange w:id="800" w:author="Zhijie Yang (NSB)" w:date="2022-12-08T16:51:00Z">
            <w:rPr/>
          </w:rPrChange>
        </w:rPr>
        <w:t>temporal key, KCK2, KEK2, and a KDK derived as follows:</w:t>
      </w:r>
    </w:p>
    <w:p w14:paraId="08EF81FF" w14:textId="77777777" w:rsidR="00AA71B8" w:rsidRPr="001D6E1C" w:rsidRDefault="00AA71B8" w:rsidP="00AA71B8">
      <w:pPr>
        <w:rPr>
          <w:sz w:val="22"/>
          <w:szCs w:val="22"/>
          <w:rPrChange w:id="801" w:author="Zhijie Yang (NSB)" w:date="2022-12-08T16:51:00Z">
            <w:rPr/>
          </w:rPrChange>
        </w:rPr>
      </w:pPr>
      <w:r w:rsidRPr="001D6E1C">
        <w:rPr>
          <w:sz w:val="22"/>
          <w:szCs w:val="22"/>
          <w:rPrChange w:id="802" w:author="Zhijie Yang (NSB)" w:date="2022-12-08T16:51:00Z">
            <w:rPr/>
          </w:rPrChange>
        </w:rPr>
        <w:t xml:space="preserve">(11ba)The KCK, KEK, temporal key, KCK2, and KEK2 shall be computed in the same way as when WUR frame protection is not negotiated. </w:t>
      </w:r>
    </w:p>
    <w:p w14:paraId="675AD619" w14:textId="77777777" w:rsidR="00AA71B8" w:rsidRPr="001D6E1C" w:rsidRDefault="00AA71B8" w:rsidP="00AA71B8">
      <w:pPr>
        <w:rPr>
          <w:sz w:val="22"/>
          <w:szCs w:val="22"/>
          <w:rPrChange w:id="803" w:author="Zhijie Yang (NSB)" w:date="2022-12-08T16:51:00Z">
            <w:rPr/>
          </w:rPrChange>
        </w:rPr>
      </w:pPr>
      <w:r w:rsidRPr="001D6E1C">
        <w:rPr>
          <w:sz w:val="22"/>
          <w:szCs w:val="22"/>
          <w:rPrChange w:id="804" w:author="Zhijie Yang (NSB)" w:date="2022-12-08T16:51:00Z">
            <w:rPr/>
          </w:rPrChange>
        </w:rPr>
        <w:t>(11ba)The KDK shall be computed as the next KDK_bits bits of the PTK:</w:t>
      </w:r>
    </w:p>
    <w:p w14:paraId="22D45B58" w14:textId="77777777" w:rsidR="00AA71B8" w:rsidRPr="001D6E1C" w:rsidRDefault="00AA71B8" w:rsidP="00AA71B8">
      <w:pPr>
        <w:rPr>
          <w:sz w:val="22"/>
          <w:szCs w:val="22"/>
          <w:rPrChange w:id="805" w:author="Zhijie Yang (NSB)" w:date="2022-12-08T16:51:00Z">
            <w:rPr/>
          </w:rPrChange>
        </w:rPr>
      </w:pPr>
      <w:r w:rsidRPr="001D6E1C">
        <w:rPr>
          <w:sz w:val="22"/>
          <w:szCs w:val="22"/>
          <w:rPrChange w:id="806" w:author="Zhijie Yang (NSB)" w:date="2022-12-08T16:51:00Z">
            <w:rPr/>
          </w:rPrChange>
        </w:rPr>
        <w:t>KDK = L(PTK, KCK_bits+KEK_bits+TK_bits+KCK2_bits+KEK2_bits, KDK_bits)</w:t>
      </w:r>
    </w:p>
    <w:p w14:paraId="47C105C7" w14:textId="77777777" w:rsidR="00AA71B8" w:rsidRPr="001D6E1C" w:rsidRDefault="00AA71B8" w:rsidP="00AA71B8">
      <w:pPr>
        <w:rPr>
          <w:sz w:val="22"/>
          <w:szCs w:val="22"/>
          <w:rPrChange w:id="807" w:author="Zhijie Yang (NSB)" w:date="2022-12-08T16:51:00Z">
            <w:rPr/>
          </w:rPrChange>
        </w:rPr>
      </w:pPr>
      <w:r w:rsidRPr="001D6E1C">
        <w:rPr>
          <w:sz w:val="22"/>
          <w:szCs w:val="22"/>
          <w:rPrChange w:id="808" w:author="Zhijie Yang (NSB)" w:date="2022-12-08T16:51:00Z">
            <w:rPr/>
          </w:rPrChange>
        </w:rPr>
        <w:t xml:space="preserve">(11ba)The value of KDK_bits </w:t>
      </w:r>
      <w:proofErr w:type="gramStart"/>
      <w:r w:rsidRPr="001D6E1C">
        <w:rPr>
          <w:sz w:val="22"/>
          <w:szCs w:val="22"/>
          <w:rPrChange w:id="809" w:author="Zhijie Yang (NSB)" w:date="2022-12-08T16:51:00Z">
            <w:rPr/>
          </w:rPrChange>
        </w:rPr>
        <w:t>is</w:t>
      </w:r>
      <w:proofErr w:type="gramEnd"/>
      <w:r w:rsidRPr="001D6E1C">
        <w:rPr>
          <w:sz w:val="22"/>
          <w:szCs w:val="22"/>
          <w:rPrChange w:id="810" w:author="Zhijie Yang (NSB)" w:date="2022-12-08T16:51:00Z">
            <w:rPr/>
          </w:rPrChange>
        </w:rPr>
        <w:t xml:space="preserve"> equal to the value of PMK_bits (see 12.7.1.3 (Pairwise key hierarchy)).</w:t>
      </w:r>
    </w:p>
    <w:p w14:paraId="53076FB8" w14:textId="77777777" w:rsidR="00AA71B8" w:rsidRPr="001D6E1C" w:rsidRDefault="00AA71B8" w:rsidP="00AA71B8">
      <w:pPr>
        <w:rPr>
          <w:sz w:val="22"/>
          <w:szCs w:val="22"/>
          <w:rPrChange w:id="811" w:author="Zhijie Yang (NSB)" w:date="2022-12-08T16:51:00Z">
            <w:rPr/>
          </w:rPrChange>
        </w:rPr>
      </w:pPr>
    </w:p>
    <w:p w14:paraId="5F55CA2C" w14:textId="77777777" w:rsidR="00AA71B8" w:rsidRPr="001D6E1C" w:rsidRDefault="00AA71B8" w:rsidP="00AA71B8">
      <w:pPr>
        <w:rPr>
          <w:b/>
          <w:bCs/>
          <w:color w:val="FF0000"/>
          <w:sz w:val="22"/>
          <w:szCs w:val="22"/>
          <w:rPrChange w:id="812" w:author="Zhijie Yang (NSB)" w:date="2022-12-08T16:51:00Z">
            <w:rPr>
              <w:b/>
              <w:bCs/>
              <w:color w:val="FF0000"/>
            </w:rPr>
          </w:rPrChange>
        </w:rPr>
      </w:pPr>
      <w:r w:rsidRPr="001D6E1C">
        <w:rPr>
          <w:b/>
          <w:bCs/>
          <w:color w:val="FF0000"/>
          <w:sz w:val="22"/>
          <w:szCs w:val="22"/>
          <w:rPrChange w:id="813" w:author="Zhijie Yang (NSB)" w:date="2022-12-08T16:51:00Z">
            <w:rPr>
              <w:b/>
              <w:bCs/>
              <w:color w:val="FF0000"/>
            </w:rPr>
          </w:rPrChange>
        </w:rPr>
        <w:t xml:space="preserve">i. (insert the following change after the referenced baseline context in P3211,line 38) </w:t>
      </w:r>
      <w:r w:rsidRPr="001D6E1C">
        <w:rPr>
          <w:b/>
          <w:color w:val="FF0000"/>
          <w:sz w:val="22"/>
          <w:szCs w:val="22"/>
          <w:rPrChange w:id="814" w:author="Zhijie Yang (NSB)" w:date="2022-12-08T16:51:00Z">
            <w:rPr>
              <w:b/>
              <w:color w:val="FF0000"/>
            </w:rPr>
          </w:rPrChange>
        </w:rPr>
        <w:t>under 12.7.1.6.4 PMK-R1</w:t>
      </w:r>
    </w:p>
    <w:p w14:paraId="7939DC23" w14:textId="77777777" w:rsidR="00AA71B8" w:rsidRPr="001D6E1C" w:rsidRDefault="00AA71B8" w:rsidP="00AA71B8">
      <w:pPr>
        <w:rPr>
          <w:sz w:val="22"/>
          <w:szCs w:val="22"/>
          <w:rPrChange w:id="815" w:author="Zhijie Yang (NSB)" w:date="2022-12-08T16:51:00Z">
            <w:rPr/>
          </w:rPrChange>
        </w:rPr>
      </w:pPr>
      <w:r w:rsidRPr="001D6E1C">
        <w:rPr>
          <w:sz w:val="22"/>
          <w:szCs w:val="22"/>
          <w:rPrChange w:id="816" w:author="Zhijie Yang (NSB)" w:date="2022-12-08T16:51:00Z">
            <w:rPr/>
          </w:rPrChange>
        </w:rPr>
        <w:t>(11ba)If WUR frame protection is negotiated, the WTK shall be derived from the KDK using the KDF</w:t>
      </w:r>
    </w:p>
    <w:p w14:paraId="3BBF28F8" w14:textId="77777777" w:rsidR="00AA71B8" w:rsidRPr="001D6E1C" w:rsidRDefault="00AA71B8" w:rsidP="00AA71B8">
      <w:pPr>
        <w:rPr>
          <w:sz w:val="22"/>
          <w:szCs w:val="22"/>
          <w:rPrChange w:id="817" w:author="Zhijie Yang (NSB)" w:date="2022-12-08T16:51:00Z">
            <w:rPr/>
          </w:rPrChange>
        </w:rPr>
      </w:pPr>
      <w:r w:rsidRPr="001D6E1C">
        <w:rPr>
          <w:sz w:val="22"/>
          <w:szCs w:val="22"/>
          <w:rPrChange w:id="818" w:author="Zhijie Yang (NSB)" w:date="2022-12-08T16:51:00Z">
            <w:rPr/>
          </w:rPrChange>
        </w:rPr>
        <w:t>defined in 12.7.1.6.2 (Key derivation function (KDF))):</w:t>
      </w:r>
    </w:p>
    <w:p w14:paraId="2F938E7B" w14:textId="77777777" w:rsidR="00AA71B8" w:rsidRPr="001D6E1C" w:rsidRDefault="00AA71B8" w:rsidP="00AA71B8">
      <w:pPr>
        <w:rPr>
          <w:sz w:val="22"/>
          <w:szCs w:val="22"/>
          <w:rPrChange w:id="819" w:author="Zhijie Yang (NSB)" w:date="2022-12-08T16:51:00Z">
            <w:rPr/>
          </w:rPrChange>
        </w:rPr>
      </w:pPr>
      <w:r w:rsidRPr="001D6E1C">
        <w:rPr>
          <w:sz w:val="22"/>
          <w:szCs w:val="22"/>
          <w:rPrChange w:id="820" w:author="Zhijie Yang (NSB)" w:date="2022-12-08T16:51:00Z">
            <w:rPr/>
          </w:rPrChange>
        </w:rPr>
        <w:t xml:space="preserve">WTK = KDF-Hash-Length(KDK, “WUR Temporal Key”, SNonce || ANonce || BSSID || </w:t>
      </w:r>
    </w:p>
    <w:p w14:paraId="4ACDDD19" w14:textId="77777777" w:rsidR="00AA71B8" w:rsidRPr="001D6E1C" w:rsidRDefault="00AA71B8" w:rsidP="00AA71B8">
      <w:pPr>
        <w:rPr>
          <w:sz w:val="22"/>
          <w:szCs w:val="22"/>
          <w:rPrChange w:id="821" w:author="Zhijie Yang (NSB)" w:date="2022-12-08T16:51:00Z">
            <w:rPr/>
          </w:rPrChange>
        </w:rPr>
      </w:pPr>
      <w:r w:rsidRPr="001D6E1C">
        <w:rPr>
          <w:sz w:val="22"/>
          <w:szCs w:val="22"/>
          <w:rPrChange w:id="822" w:author="Zhijie Yang (NSB)" w:date="2022-12-08T16:51:00Z">
            <w:rPr/>
          </w:rPrChange>
        </w:rPr>
        <w:t>STA-ADDR)</w:t>
      </w:r>
    </w:p>
    <w:p w14:paraId="56A7EECF" w14:textId="77777777" w:rsidR="00AA71B8" w:rsidRPr="001D6E1C" w:rsidRDefault="00AA71B8" w:rsidP="00AA71B8">
      <w:pPr>
        <w:rPr>
          <w:sz w:val="22"/>
          <w:szCs w:val="22"/>
          <w:rPrChange w:id="823" w:author="Zhijie Yang (NSB)" w:date="2022-12-08T16:51:00Z">
            <w:rPr/>
          </w:rPrChange>
        </w:rPr>
      </w:pPr>
      <w:r w:rsidRPr="001D6E1C">
        <w:rPr>
          <w:sz w:val="22"/>
          <w:szCs w:val="22"/>
          <w:rPrChange w:id="824" w:author="Zhijie Yang (NSB)" w:date="2022-12-08T16:51:00Z">
            <w:rPr/>
          </w:rPrChange>
        </w:rPr>
        <w:t>where</w:t>
      </w:r>
    </w:p>
    <w:p w14:paraId="0381562B" w14:textId="77777777" w:rsidR="00AA71B8" w:rsidRPr="001D6E1C" w:rsidRDefault="00AA71B8" w:rsidP="00AA71B8">
      <w:pPr>
        <w:rPr>
          <w:sz w:val="22"/>
          <w:szCs w:val="22"/>
          <w:rPrChange w:id="825" w:author="Zhijie Yang (NSB)" w:date="2022-12-08T16:51:00Z">
            <w:rPr/>
          </w:rPrChange>
        </w:rPr>
      </w:pPr>
      <w:r w:rsidRPr="001D6E1C">
        <w:rPr>
          <w:rFonts w:hint="eastAsia"/>
          <w:sz w:val="22"/>
          <w:szCs w:val="22"/>
          <w:rPrChange w:id="826" w:author="Zhijie Yang (NSB)" w:date="2022-12-08T16:51:00Z">
            <w:rPr>
              <w:rFonts w:hint="eastAsia"/>
            </w:rPr>
          </w:rPrChange>
        </w:rPr>
        <w:t>—</w:t>
      </w:r>
      <w:r w:rsidRPr="001D6E1C">
        <w:rPr>
          <w:sz w:val="22"/>
          <w:szCs w:val="22"/>
          <w:rPrChange w:id="827" w:author="Zhijie Yang (NSB)" w:date="2022-12-08T16:51:00Z">
            <w:rPr/>
          </w:rPrChange>
        </w:rPr>
        <w:t xml:space="preserve"> KDF-Hash-Length is the key derivation function as defined in 12.7.1.6.2 (Key derivation function</w:t>
      </w:r>
    </w:p>
    <w:p w14:paraId="13D3505E" w14:textId="77777777" w:rsidR="00AA71B8" w:rsidRPr="001D6E1C" w:rsidRDefault="00AA71B8" w:rsidP="00AA71B8">
      <w:pPr>
        <w:rPr>
          <w:sz w:val="22"/>
          <w:szCs w:val="22"/>
          <w:rPrChange w:id="828" w:author="Zhijie Yang (NSB)" w:date="2022-12-08T16:51:00Z">
            <w:rPr/>
          </w:rPrChange>
        </w:rPr>
      </w:pPr>
      <w:r w:rsidRPr="001D6E1C">
        <w:rPr>
          <w:sz w:val="22"/>
          <w:szCs w:val="22"/>
          <w:rPrChange w:id="829" w:author="Zhijie Yang (NSB)" w:date="2022-12-08T16:51:00Z">
            <w:rPr/>
          </w:rPrChange>
        </w:rPr>
        <w:t>(KDF)) using the hash algorithm identified by the AKM suite selector (see Table 9-188 (AKM suite</w:t>
      </w:r>
    </w:p>
    <w:p w14:paraId="2CBEE816" w14:textId="77777777" w:rsidR="00AA71B8" w:rsidRPr="001D6E1C" w:rsidRDefault="00AA71B8" w:rsidP="00AA71B8">
      <w:pPr>
        <w:rPr>
          <w:sz w:val="22"/>
          <w:szCs w:val="22"/>
          <w:rPrChange w:id="830" w:author="Zhijie Yang (NSB)" w:date="2022-12-08T16:51:00Z">
            <w:rPr/>
          </w:rPrChange>
        </w:rPr>
      </w:pPr>
      <w:r w:rsidRPr="001D6E1C">
        <w:rPr>
          <w:sz w:val="22"/>
          <w:szCs w:val="22"/>
          <w:rPrChange w:id="831" w:author="Zhijie Yang (NSB)" w:date="2022-12-08T16:51:00Z">
            <w:rPr/>
          </w:rPrChange>
        </w:rPr>
        <w:t>selectors)).</w:t>
      </w:r>
    </w:p>
    <w:p w14:paraId="32DA67D7" w14:textId="77777777" w:rsidR="00AA71B8" w:rsidRPr="001D6E1C" w:rsidRDefault="00AA71B8" w:rsidP="00AA71B8">
      <w:pPr>
        <w:rPr>
          <w:sz w:val="22"/>
          <w:szCs w:val="22"/>
          <w:rPrChange w:id="832" w:author="Zhijie Yang (NSB)" w:date="2022-12-08T16:51:00Z">
            <w:rPr/>
          </w:rPrChange>
        </w:rPr>
      </w:pPr>
      <w:r w:rsidRPr="001D6E1C">
        <w:rPr>
          <w:rFonts w:hint="eastAsia"/>
          <w:sz w:val="22"/>
          <w:szCs w:val="22"/>
          <w:rPrChange w:id="833" w:author="Zhijie Yang (NSB)" w:date="2022-12-08T16:51:00Z">
            <w:rPr>
              <w:rFonts w:hint="eastAsia"/>
            </w:rPr>
          </w:rPrChange>
        </w:rPr>
        <w:t>—</w:t>
      </w:r>
      <w:r w:rsidRPr="001D6E1C">
        <w:rPr>
          <w:sz w:val="22"/>
          <w:szCs w:val="22"/>
          <w:rPrChange w:id="834" w:author="Zhijie Yang (NSB)" w:date="2022-12-08T16:51:00Z">
            <w:rPr/>
          </w:rPrChange>
        </w:rPr>
        <w:t xml:space="preserve"> Length is the total number of bits to derive, i.e., number of bits of the WTK, and is equal to 128.</w:t>
      </w:r>
    </w:p>
    <w:p w14:paraId="7FCE6065" w14:textId="77777777" w:rsidR="00AA71B8" w:rsidRPr="001D6E1C" w:rsidRDefault="00AA71B8" w:rsidP="00AA71B8">
      <w:pPr>
        <w:rPr>
          <w:sz w:val="22"/>
          <w:szCs w:val="22"/>
          <w:rPrChange w:id="835" w:author="Zhijie Yang (NSB)" w:date="2022-12-08T16:51:00Z">
            <w:rPr/>
          </w:rPrChange>
        </w:rPr>
      </w:pPr>
      <w:r w:rsidRPr="001D6E1C">
        <w:rPr>
          <w:sz w:val="22"/>
          <w:szCs w:val="22"/>
          <w:rPrChange w:id="836" w:author="Zhijie Yang (NSB)" w:date="2022-12-08T16:51:00Z">
            <w:rPr/>
          </w:rPrChange>
        </w:rPr>
        <w:t>(11ba)The WTK is used to protect individually addressed WUR Wake-up frames, as defined in 29.10 (WUR</w:t>
      </w:r>
    </w:p>
    <w:p w14:paraId="2B54F2DC" w14:textId="77777777" w:rsidR="00AA71B8" w:rsidRPr="001D6E1C" w:rsidRDefault="00AA71B8" w:rsidP="00AA71B8">
      <w:pPr>
        <w:rPr>
          <w:sz w:val="22"/>
          <w:szCs w:val="22"/>
          <w:rPrChange w:id="837" w:author="Zhijie Yang (NSB)" w:date="2022-12-08T16:51:00Z">
            <w:rPr/>
          </w:rPrChange>
        </w:rPr>
      </w:pPr>
      <w:r w:rsidRPr="001D6E1C">
        <w:rPr>
          <w:sz w:val="22"/>
          <w:szCs w:val="22"/>
          <w:rPrChange w:id="838" w:author="Zhijie Yang (NSB)" w:date="2022-12-08T16:51:00Z">
            <w:rPr/>
          </w:rPrChange>
        </w:rPr>
        <w:t>frame protection).</w:t>
      </w:r>
    </w:p>
    <w:p w14:paraId="74F5B89C" w14:textId="58673F4F" w:rsidR="00AA71B8" w:rsidRPr="001D6E1C" w:rsidRDefault="00AA71B8" w:rsidP="00AA71B8">
      <w:pPr>
        <w:rPr>
          <w:sz w:val="22"/>
          <w:szCs w:val="22"/>
          <w:u w:val="single"/>
          <w:rPrChange w:id="839" w:author="Zhijie Yang (NSB)" w:date="2022-12-08T16:51:00Z">
            <w:rPr>
              <w:u w:val="single"/>
            </w:rPr>
          </w:rPrChange>
        </w:rPr>
      </w:pPr>
      <w:r w:rsidRPr="001D6E1C">
        <w:rPr>
          <w:sz w:val="22"/>
          <w:szCs w:val="22"/>
          <w:u w:val="single"/>
          <w:rPrChange w:id="840"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841" w:author="Zhijie Yang (NSB)" w:date="2022-12-08T16:51:00Z">
            <w:rPr>
              <w:u w:val="single"/>
              <w:lang w:eastAsia="zh-CN"/>
            </w:rPr>
          </w:rPrChange>
        </w:rPr>
        <w:t xml:space="preserve">. see subclause </w:t>
      </w:r>
      <w:r w:rsidR="002D7BBB" w:rsidRPr="001D6E1C">
        <w:rPr>
          <w:sz w:val="22"/>
          <w:szCs w:val="22"/>
          <w:u w:val="single"/>
          <w:lang w:eastAsia="zh-CN"/>
          <w:rPrChange w:id="842" w:author="Zhijie Yang (NSB)" w:date="2022-12-08T16:51:00Z">
            <w:rPr>
              <w:u w:val="single"/>
              <w:lang w:eastAsia="zh-CN"/>
            </w:rPr>
          </w:rPrChange>
        </w:rPr>
        <w:t>12.2.12</w:t>
      </w:r>
      <w:r w:rsidRPr="001D6E1C">
        <w:rPr>
          <w:sz w:val="22"/>
          <w:szCs w:val="22"/>
          <w:u w:val="single"/>
          <w:lang w:eastAsia="zh-CN"/>
          <w:rPrChange w:id="843" w:author="Zhijie Yang (NSB)" w:date="2022-12-08T16:51:00Z">
            <w:rPr>
              <w:u w:val="single"/>
              <w:lang w:eastAsia="zh-CN"/>
            </w:rPr>
          </w:rPrChange>
        </w:rPr>
        <w:t xml:space="preserve">.2  </w:t>
      </w:r>
      <w:r w:rsidRPr="001D6E1C">
        <w:rPr>
          <w:b/>
          <w:sz w:val="22"/>
          <w:szCs w:val="22"/>
          <w:u w:val="single"/>
          <w:rPrChange w:id="844" w:author="Zhijie Yang (NSB)" w:date="2022-12-08T16:51:00Z">
            <w:rPr>
              <w:b/>
              <w:u w:val="single"/>
            </w:rPr>
          </w:rPrChange>
        </w:rPr>
        <w:t>RMA and Key Generation</w:t>
      </w:r>
    </w:p>
    <w:p w14:paraId="11B83EF2" w14:textId="77777777" w:rsidR="00AA71B8" w:rsidRPr="001D6E1C" w:rsidRDefault="00AA71B8" w:rsidP="00AA71B8">
      <w:pPr>
        <w:rPr>
          <w:sz w:val="22"/>
          <w:szCs w:val="22"/>
          <w:rPrChange w:id="845" w:author="Zhijie Yang (NSB)" w:date="2022-12-08T16:51:00Z">
            <w:rPr/>
          </w:rPrChange>
        </w:rPr>
      </w:pPr>
    </w:p>
    <w:p w14:paraId="64539092" w14:textId="77777777" w:rsidR="00AA71B8" w:rsidRPr="001D6E1C" w:rsidRDefault="00AA71B8" w:rsidP="00AA71B8">
      <w:pPr>
        <w:rPr>
          <w:b/>
          <w:bCs/>
          <w:color w:val="FF0000"/>
          <w:sz w:val="22"/>
          <w:szCs w:val="22"/>
          <w:rPrChange w:id="846" w:author="Zhijie Yang (NSB)" w:date="2022-12-08T16:51:00Z">
            <w:rPr>
              <w:b/>
              <w:bCs/>
              <w:color w:val="FF0000"/>
            </w:rPr>
          </w:rPrChange>
        </w:rPr>
      </w:pPr>
      <w:r w:rsidRPr="001D6E1C">
        <w:rPr>
          <w:b/>
          <w:bCs/>
          <w:color w:val="FF0000"/>
          <w:sz w:val="22"/>
          <w:szCs w:val="22"/>
          <w:rPrChange w:id="847" w:author="Zhijie Yang (NSB)" w:date="2022-12-08T16:51:00Z">
            <w:rPr>
              <w:b/>
              <w:bCs/>
              <w:color w:val="FF0000"/>
            </w:rPr>
          </w:rPrChange>
        </w:rPr>
        <w:t>j. (P3226, line 42) under 12.7.6.2 4-way handshake message 1</w:t>
      </w:r>
    </w:p>
    <w:p w14:paraId="74DE15E4" w14:textId="2DF066FC" w:rsidR="00AA71B8" w:rsidRPr="001D6E1C" w:rsidRDefault="00AA71B8" w:rsidP="00AA71B8">
      <w:pPr>
        <w:rPr>
          <w:sz w:val="22"/>
          <w:szCs w:val="22"/>
          <w:rPrChange w:id="848" w:author="Zhijie Yang (NSB)" w:date="2022-12-08T16:51:00Z">
            <w:rPr/>
          </w:rPrChange>
        </w:rPr>
      </w:pPr>
      <w:r w:rsidRPr="001D6E1C">
        <w:rPr>
          <w:sz w:val="22"/>
          <w:szCs w:val="22"/>
          <w:rPrChange w:id="849" w:author="Zhijie Yang (NSB)" w:date="2022-12-08T16:51:00Z">
            <w:rPr/>
          </w:rPrChange>
        </w:rPr>
        <w:lastRenderedPageBreak/>
        <w:t xml:space="preserve">b) Derives PTK(11ba), the derived PTK including the Key derivation key (KDK) if WUR frame protection is being negotiated </w:t>
      </w:r>
      <w:r w:rsidRPr="001D6E1C">
        <w:rPr>
          <w:spacing w:val="-2"/>
          <w:sz w:val="22"/>
          <w:szCs w:val="22"/>
          <w:u w:val="single"/>
          <w:rPrChange w:id="850" w:author="Zhijie Yang (NSB)" w:date="2022-12-08T16:51:00Z">
            <w:rPr>
              <w:spacing w:val="-2"/>
              <w:szCs w:val="22"/>
              <w:u w:val="single"/>
            </w:rPr>
          </w:rPrChange>
        </w:rPr>
        <w:t xml:space="preserve">or RRCM </w:t>
      </w:r>
      <w:r w:rsidR="00032073" w:rsidRPr="001D6E1C">
        <w:rPr>
          <w:spacing w:val="-2"/>
          <w:sz w:val="22"/>
          <w:szCs w:val="22"/>
          <w:u w:val="single"/>
          <w:rPrChange w:id="851" w:author="Zhijie Yang (NSB)" w:date="2022-12-08T16:51:00Z">
            <w:rPr>
              <w:spacing w:val="-2"/>
              <w:szCs w:val="22"/>
              <w:u w:val="single"/>
            </w:rPr>
          </w:rPrChange>
        </w:rPr>
        <w:t>generation</w:t>
      </w:r>
      <w:r w:rsidRPr="001D6E1C">
        <w:rPr>
          <w:spacing w:val="-2"/>
          <w:sz w:val="22"/>
          <w:szCs w:val="22"/>
          <w:u w:val="single"/>
          <w:rPrChange w:id="852" w:author="Zhijie Yang (NSB)" w:date="2022-12-08T16:51:00Z">
            <w:rPr>
              <w:spacing w:val="-2"/>
              <w:szCs w:val="22"/>
              <w:u w:val="single"/>
            </w:rPr>
          </w:rPrChange>
        </w:rPr>
        <w:t xml:space="preserve"> is being negotiated</w:t>
      </w:r>
      <w:r w:rsidRPr="001D6E1C">
        <w:rPr>
          <w:sz w:val="22"/>
          <w:szCs w:val="22"/>
          <w:rPrChange w:id="853" w:author="Zhijie Yang (NSB)" w:date="2022-12-08T16:51:00Z">
            <w:rPr/>
          </w:rPrChange>
        </w:rPr>
        <w:t xml:space="preserve"> .</w:t>
      </w:r>
    </w:p>
    <w:p w14:paraId="06FAB867" w14:textId="77777777" w:rsidR="00AA71B8" w:rsidRPr="001D6E1C" w:rsidRDefault="00AA71B8" w:rsidP="00AA71B8">
      <w:pPr>
        <w:rPr>
          <w:b/>
          <w:sz w:val="22"/>
          <w:szCs w:val="22"/>
          <w:rPrChange w:id="854" w:author="Zhijie Yang (NSB)" w:date="2022-12-08T16:51:00Z">
            <w:rPr>
              <w:b/>
            </w:rPr>
          </w:rPrChange>
        </w:rPr>
      </w:pPr>
    </w:p>
    <w:p w14:paraId="5B810289" w14:textId="77777777" w:rsidR="00AA71B8" w:rsidRPr="001D6E1C" w:rsidRDefault="00AA71B8" w:rsidP="00AA71B8">
      <w:pPr>
        <w:rPr>
          <w:b/>
          <w:bCs/>
          <w:color w:val="FF0000"/>
          <w:spacing w:val="-2"/>
          <w:sz w:val="22"/>
          <w:szCs w:val="22"/>
          <w:rPrChange w:id="855" w:author="Zhijie Yang (NSB)" w:date="2022-12-08T16:51:00Z">
            <w:rPr>
              <w:b/>
              <w:bCs/>
              <w:color w:val="FF0000"/>
              <w:spacing w:val="-2"/>
              <w:szCs w:val="22"/>
            </w:rPr>
          </w:rPrChange>
        </w:rPr>
      </w:pPr>
      <w:r w:rsidRPr="001D6E1C">
        <w:rPr>
          <w:b/>
          <w:bCs/>
          <w:color w:val="FF0000"/>
          <w:spacing w:val="-2"/>
          <w:sz w:val="22"/>
          <w:szCs w:val="22"/>
          <w:rPrChange w:id="856" w:author="Zhijie Yang (NSB)" w:date="2022-12-08T16:51:00Z">
            <w:rPr>
              <w:b/>
              <w:bCs/>
              <w:color w:val="FF0000"/>
              <w:spacing w:val="-2"/>
              <w:szCs w:val="22"/>
            </w:rPr>
          </w:rPrChange>
        </w:rPr>
        <w:t>k. (P3269, line 54) under 12.11.2.5.3 PTKSA Key derivation with FILS authentication</w:t>
      </w:r>
    </w:p>
    <w:p w14:paraId="7F4B27AB" w14:textId="77777777" w:rsidR="00AA71B8" w:rsidRPr="001D6E1C" w:rsidRDefault="00AA71B8" w:rsidP="00AA71B8">
      <w:pPr>
        <w:rPr>
          <w:spacing w:val="-2"/>
          <w:sz w:val="22"/>
          <w:szCs w:val="22"/>
          <w:rPrChange w:id="857" w:author="Zhijie Yang (NSB)" w:date="2022-12-08T16:51:00Z">
            <w:rPr>
              <w:spacing w:val="-2"/>
              <w:szCs w:val="22"/>
            </w:rPr>
          </w:rPrChange>
        </w:rPr>
      </w:pPr>
    </w:p>
    <w:p w14:paraId="013DCC87" w14:textId="77777777" w:rsidR="00AA71B8" w:rsidRPr="001D6E1C" w:rsidRDefault="00AA71B8" w:rsidP="00AA71B8">
      <w:pPr>
        <w:rPr>
          <w:spacing w:val="-2"/>
          <w:sz w:val="22"/>
          <w:szCs w:val="22"/>
          <w:rPrChange w:id="858" w:author="Zhijie Yang (NSB)" w:date="2022-12-08T16:51:00Z">
            <w:rPr>
              <w:spacing w:val="-2"/>
              <w:szCs w:val="22"/>
            </w:rPr>
          </w:rPrChange>
        </w:rPr>
      </w:pPr>
      <w:r w:rsidRPr="001D6E1C">
        <w:rPr>
          <w:spacing w:val="-2"/>
          <w:sz w:val="22"/>
          <w:szCs w:val="22"/>
          <w:rPrChange w:id="859" w:author="Zhijie Yang (NSB)" w:date="2022-12-08T16:51:00Z">
            <w:rPr>
              <w:spacing w:val="-2"/>
              <w:szCs w:val="22"/>
            </w:rPr>
          </w:rPrChange>
        </w:rPr>
        <w:t>When the negotiated AKM is 00-0F-AC:16,FILS-FT is 256 bits; when the negotiated AKM is 00-0F-AC:17, FILS-FT is 384 bits; otherwise, FILS-FT is</w:t>
      </w:r>
    </w:p>
    <w:p w14:paraId="3ADBFED5" w14:textId="68B69423" w:rsidR="00AA71B8" w:rsidRPr="001D6E1C" w:rsidRDefault="00AA71B8" w:rsidP="00AA71B8">
      <w:pPr>
        <w:rPr>
          <w:spacing w:val="-2"/>
          <w:sz w:val="22"/>
          <w:szCs w:val="22"/>
          <w:rPrChange w:id="860" w:author="Zhijie Yang (NSB)" w:date="2022-12-08T16:51:00Z">
            <w:rPr>
              <w:spacing w:val="-2"/>
              <w:szCs w:val="22"/>
            </w:rPr>
          </w:rPrChange>
        </w:rPr>
      </w:pPr>
      <w:r w:rsidRPr="001D6E1C">
        <w:rPr>
          <w:spacing w:val="-2"/>
          <w:sz w:val="22"/>
          <w:szCs w:val="22"/>
          <w:rPrChange w:id="861" w:author="Zhijie Yang (NSB)" w:date="2022-12-08T16:51:00Z">
            <w:rPr>
              <w:spacing w:val="-2"/>
              <w:szCs w:val="22"/>
            </w:rPr>
          </w:rPrChange>
        </w:rPr>
        <w:t xml:space="preserve">not derived(11ba); when WUR frame protection is negotiated </w:t>
      </w:r>
      <w:r w:rsidRPr="001D6E1C">
        <w:rPr>
          <w:spacing w:val="-2"/>
          <w:sz w:val="22"/>
          <w:szCs w:val="22"/>
          <w:u w:val="single"/>
          <w:rPrChange w:id="862" w:author="Zhijie Yang (NSB)" w:date="2022-12-08T16:51:00Z">
            <w:rPr>
              <w:spacing w:val="-2"/>
              <w:szCs w:val="22"/>
              <w:u w:val="single"/>
            </w:rPr>
          </w:rPrChange>
        </w:rPr>
        <w:t xml:space="preserve">or RRCM </w:t>
      </w:r>
      <w:r w:rsidR="00032073" w:rsidRPr="001D6E1C">
        <w:rPr>
          <w:spacing w:val="-2"/>
          <w:sz w:val="22"/>
          <w:szCs w:val="22"/>
          <w:u w:val="single"/>
          <w:rPrChange w:id="863" w:author="Zhijie Yang (NSB)" w:date="2022-12-08T16:51:00Z">
            <w:rPr>
              <w:spacing w:val="-2"/>
              <w:szCs w:val="22"/>
              <w:u w:val="single"/>
            </w:rPr>
          </w:rPrChange>
        </w:rPr>
        <w:t>generation</w:t>
      </w:r>
      <w:r w:rsidRPr="001D6E1C">
        <w:rPr>
          <w:spacing w:val="-2"/>
          <w:sz w:val="22"/>
          <w:szCs w:val="22"/>
          <w:u w:val="single"/>
          <w:rPrChange w:id="864" w:author="Zhijie Yang (NSB)" w:date="2022-12-08T16:51:00Z">
            <w:rPr>
              <w:spacing w:val="-2"/>
              <w:szCs w:val="22"/>
              <w:u w:val="single"/>
            </w:rPr>
          </w:rPrChange>
        </w:rPr>
        <w:t xml:space="preserve"> is negotiated</w:t>
      </w:r>
      <w:r w:rsidRPr="001D6E1C">
        <w:rPr>
          <w:spacing w:val="-2"/>
          <w:sz w:val="22"/>
          <w:szCs w:val="22"/>
          <w:rPrChange w:id="865" w:author="Zhijie Yang (NSB)" w:date="2022-12-08T16:51:00Z">
            <w:rPr>
              <w:spacing w:val="-2"/>
              <w:szCs w:val="22"/>
            </w:rPr>
          </w:rPrChange>
        </w:rPr>
        <w:t>, the length of KDK is equal to the value of PMK_bits (see 12.7.1.3 (Pairwise key hierarchy)); otherwise, the KDK is not derived.</w:t>
      </w:r>
    </w:p>
    <w:p w14:paraId="24CBF62B" w14:textId="77777777" w:rsidR="00AA71B8" w:rsidRPr="001D6E1C" w:rsidRDefault="00AA71B8" w:rsidP="00AA71B8">
      <w:pPr>
        <w:rPr>
          <w:spacing w:val="-2"/>
          <w:sz w:val="22"/>
          <w:szCs w:val="22"/>
          <w:rPrChange w:id="866" w:author="Zhijie Yang (NSB)" w:date="2022-12-08T16:51:00Z">
            <w:rPr>
              <w:spacing w:val="-2"/>
              <w:szCs w:val="22"/>
            </w:rPr>
          </w:rPrChange>
        </w:rPr>
      </w:pPr>
    </w:p>
    <w:p w14:paraId="3FAF84D2" w14:textId="77777777" w:rsidR="00AA71B8" w:rsidRPr="001D6E1C" w:rsidRDefault="00AA71B8" w:rsidP="00AA71B8">
      <w:pPr>
        <w:rPr>
          <w:b/>
          <w:bCs/>
          <w:color w:val="FF0000"/>
          <w:spacing w:val="-2"/>
          <w:sz w:val="22"/>
          <w:szCs w:val="22"/>
          <w:rPrChange w:id="867" w:author="Zhijie Yang (NSB)" w:date="2022-12-08T16:51:00Z">
            <w:rPr>
              <w:b/>
              <w:bCs/>
              <w:color w:val="FF0000"/>
              <w:spacing w:val="-2"/>
              <w:szCs w:val="22"/>
            </w:rPr>
          </w:rPrChange>
        </w:rPr>
      </w:pPr>
      <w:r w:rsidRPr="001D6E1C">
        <w:rPr>
          <w:b/>
          <w:bCs/>
          <w:color w:val="FF0000"/>
          <w:spacing w:val="-2"/>
          <w:sz w:val="22"/>
          <w:szCs w:val="22"/>
          <w:rPrChange w:id="868" w:author="Zhijie Yang (NSB)" w:date="2022-12-08T16:51:00Z">
            <w:rPr>
              <w:b/>
              <w:bCs/>
              <w:color w:val="FF0000"/>
              <w:spacing w:val="-2"/>
              <w:szCs w:val="22"/>
            </w:rPr>
          </w:rPrChange>
        </w:rPr>
        <w:t>m. (P3270,line7)</w:t>
      </w:r>
      <w:r w:rsidRPr="001D6E1C">
        <w:rPr>
          <w:b/>
          <w:bCs/>
          <w:color w:val="FF0000"/>
          <w:sz w:val="22"/>
          <w:szCs w:val="22"/>
          <w:rPrChange w:id="869" w:author="Zhijie Yang (NSB)" w:date="2022-12-08T16:51:00Z">
            <w:rPr>
              <w:b/>
              <w:bCs/>
              <w:color w:val="FF0000"/>
            </w:rPr>
          </w:rPrChange>
        </w:rPr>
        <w:t xml:space="preserve"> under </w:t>
      </w:r>
      <w:r w:rsidRPr="001D6E1C">
        <w:rPr>
          <w:b/>
          <w:bCs/>
          <w:color w:val="FF0000"/>
          <w:spacing w:val="-2"/>
          <w:sz w:val="22"/>
          <w:szCs w:val="22"/>
          <w:rPrChange w:id="870" w:author="Zhijie Yang (NSB)" w:date="2022-12-08T16:51:00Z">
            <w:rPr>
              <w:b/>
              <w:bCs/>
              <w:color w:val="FF0000"/>
              <w:spacing w:val="-2"/>
              <w:szCs w:val="22"/>
            </w:rPr>
          </w:rPrChange>
        </w:rPr>
        <w:t>12.11.2.5.3 PTKSA Key derivation with FILS authentication</w:t>
      </w:r>
    </w:p>
    <w:p w14:paraId="4B8744C7" w14:textId="115B68CF" w:rsidR="00AA71B8" w:rsidRPr="001D6E1C" w:rsidRDefault="00AA71B8" w:rsidP="00AA71B8">
      <w:pPr>
        <w:rPr>
          <w:spacing w:val="-2"/>
          <w:sz w:val="22"/>
          <w:szCs w:val="22"/>
          <w:rPrChange w:id="871" w:author="Zhijie Yang (NSB)" w:date="2022-12-08T16:51:00Z">
            <w:rPr>
              <w:spacing w:val="-2"/>
              <w:szCs w:val="22"/>
            </w:rPr>
          </w:rPrChange>
        </w:rPr>
      </w:pPr>
      <w:r w:rsidRPr="001D6E1C">
        <w:rPr>
          <w:spacing w:val="-2"/>
          <w:sz w:val="22"/>
          <w:szCs w:val="22"/>
          <w:rPrChange w:id="872" w:author="Zhijie Yang (NSB)" w:date="2022-12-08T16:51:00Z">
            <w:rPr>
              <w:spacing w:val="-2"/>
              <w:szCs w:val="22"/>
            </w:rPr>
          </w:rPrChange>
        </w:rPr>
        <w:t xml:space="preserve">11ba)When WUR frame protection is negotiated </w:t>
      </w:r>
      <w:r w:rsidRPr="001D6E1C">
        <w:rPr>
          <w:spacing w:val="-2"/>
          <w:sz w:val="22"/>
          <w:szCs w:val="22"/>
          <w:u w:val="single"/>
          <w:rPrChange w:id="873" w:author="Zhijie Yang (NSB)" w:date="2022-12-08T16:51:00Z">
            <w:rPr>
              <w:spacing w:val="-2"/>
              <w:szCs w:val="22"/>
              <w:u w:val="single"/>
            </w:rPr>
          </w:rPrChange>
        </w:rPr>
        <w:t xml:space="preserve">or RRCM </w:t>
      </w:r>
      <w:r w:rsidR="00032073" w:rsidRPr="001D6E1C">
        <w:rPr>
          <w:spacing w:val="-2"/>
          <w:sz w:val="22"/>
          <w:szCs w:val="22"/>
          <w:u w:val="single"/>
          <w:rPrChange w:id="874" w:author="Zhijie Yang (NSB)" w:date="2022-12-08T16:51:00Z">
            <w:rPr>
              <w:spacing w:val="-2"/>
              <w:szCs w:val="22"/>
              <w:u w:val="single"/>
            </w:rPr>
          </w:rPrChange>
        </w:rPr>
        <w:t>generation</w:t>
      </w:r>
      <w:r w:rsidRPr="001D6E1C">
        <w:rPr>
          <w:spacing w:val="-2"/>
          <w:sz w:val="22"/>
          <w:szCs w:val="22"/>
          <w:u w:val="single"/>
          <w:rPrChange w:id="875" w:author="Zhijie Yang (NSB)" w:date="2022-12-08T16:51:00Z">
            <w:rPr>
              <w:spacing w:val="-2"/>
              <w:szCs w:val="22"/>
              <w:u w:val="single"/>
            </w:rPr>
          </w:rPrChange>
        </w:rPr>
        <w:t xml:space="preserve"> is negotiated</w:t>
      </w:r>
      <w:r w:rsidRPr="001D6E1C">
        <w:rPr>
          <w:spacing w:val="-2"/>
          <w:sz w:val="22"/>
          <w:szCs w:val="22"/>
          <w:rPrChange w:id="876" w:author="Zhijie Yang (NSB)" w:date="2022-12-08T16:51:00Z">
            <w:rPr>
              <w:spacing w:val="-2"/>
              <w:szCs w:val="22"/>
            </w:rPr>
          </w:rPrChange>
        </w:rPr>
        <w:t xml:space="preserve"> while doing FT initial mobility domain association using</w:t>
      </w:r>
    </w:p>
    <w:p w14:paraId="1F6673FE" w14:textId="77777777" w:rsidR="00AA71B8" w:rsidRPr="001D6E1C" w:rsidRDefault="00AA71B8" w:rsidP="00AA71B8">
      <w:pPr>
        <w:rPr>
          <w:spacing w:val="-2"/>
          <w:sz w:val="22"/>
          <w:szCs w:val="22"/>
          <w:rPrChange w:id="877" w:author="Zhijie Yang (NSB)" w:date="2022-12-08T16:51:00Z">
            <w:rPr>
              <w:spacing w:val="-2"/>
              <w:szCs w:val="22"/>
            </w:rPr>
          </w:rPrChange>
        </w:rPr>
      </w:pPr>
      <w:r w:rsidRPr="001D6E1C">
        <w:rPr>
          <w:spacing w:val="-2"/>
          <w:sz w:val="22"/>
          <w:szCs w:val="22"/>
          <w:rPrChange w:id="878" w:author="Zhijie Yang (NSB)" w:date="2022-12-08T16:51:00Z">
            <w:rPr>
              <w:spacing w:val="-2"/>
              <w:szCs w:val="22"/>
            </w:rPr>
          </w:rPrChange>
        </w:rPr>
        <w:t>FILS authentication,</w:t>
      </w:r>
    </w:p>
    <w:p w14:paraId="387C87C1" w14:textId="77777777" w:rsidR="00AA71B8" w:rsidRPr="001D6E1C" w:rsidRDefault="00AA71B8" w:rsidP="00AA71B8">
      <w:pPr>
        <w:rPr>
          <w:spacing w:val="-2"/>
          <w:sz w:val="22"/>
          <w:szCs w:val="22"/>
          <w:rPrChange w:id="879" w:author="Zhijie Yang (NSB)" w:date="2022-12-08T16:51:00Z">
            <w:rPr>
              <w:spacing w:val="-2"/>
              <w:szCs w:val="22"/>
            </w:rPr>
          </w:rPrChange>
        </w:rPr>
      </w:pPr>
      <w:r w:rsidRPr="001D6E1C">
        <w:rPr>
          <w:spacing w:val="-2"/>
          <w:sz w:val="22"/>
          <w:szCs w:val="22"/>
          <w:rPrChange w:id="880" w:author="Zhijie Yang (NSB)" w:date="2022-12-08T16:51:00Z">
            <w:rPr>
              <w:spacing w:val="-2"/>
              <w:szCs w:val="22"/>
            </w:rPr>
          </w:rPrChange>
        </w:rPr>
        <w:t>KDK = L(PTK(#1778), ICK_bits + KEK_bits + TK_bits + FILS-FT_bits, KDK_bits)</w:t>
      </w:r>
    </w:p>
    <w:p w14:paraId="1C70BE99" w14:textId="77777777" w:rsidR="00AA71B8" w:rsidRPr="001D6E1C" w:rsidRDefault="00AA71B8" w:rsidP="00AA71B8">
      <w:pPr>
        <w:rPr>
          <w:spacing w:val="-2"/>
          <w:sz w:val="22"/>
          <w:szCs w:val="22"/>
          <w:rPrChange w:id="881" w:author="Zhijie Yang (NSB)" w:date="2022-12-08T16:51:00Z">
            <w:rPr>
              <w:spacing w:val="-2"/>
              <w:szCs w:val="22"/>
            </w:rPr>
          </w:rPrChange>
        </w:rPr>
      </w:pPr>
      <w:r w:rsidRPr="001D6E1C">
        <w:rPr>
          <w:spacing w:val="-2"/>
          <w:sz w:val="22"/>
          <w:szCs w:val="22"/>
          <w:rPrChange w:id="882" w:author="Zhijie Yang (NSB)" w:date="2022-12-08T16:51:00Z">
            <w:rPr>
              <w:spacing w:val="-2"/>
              <w:szCs w:val="22"/>
            </w:rPr>
          </w:rPrChange>
        </w:rPr>
        <w:t>(11ba)When WUR frame protection is negotiated while not doing FT initial mobility domain association</w:t>
      </w:r>
    </w:p>
    <w:p w14:paraId="2C4CB200" w14:textId="77777777" w:rsidR="00AA71B8" w:rsidRPr="001D6E1C" w:rsidRDefault="00AA71B8" w:rsidP="00AA71B8">
      <w:pPr>
        <w:rPr>
          <w:spacing w:val="-2"/>
          <w:sz w:val="22"/>
          <w:szCs w:val="22"/>
          <w:rPrChange w:id="883" w:author="Zhijie Yang (NSB)" w:date="2022-12-08T16:51:00Z">
            <w:rPr>
              <w:spacing w:val="-2"/>
              <w:szCs w:val="22"/>
            </w:rPr>
          </w:rPrChange>
        </w:rPr>
      </w:pPr>
      <w:r w:rsidRPr="001D6E1C">
        <w:rPr>
          <w:spacing w:val="-2"/>
          <w:sz w:val="22"/>
          <w:szCs w:val="22"/>
          <w:rPrChange w:id="884" w:author="Zhijie Yang (NSB)" w:date="2022-12-08T16:51:00Z">
            <w:rPr>
              <w:spacing w:val="-2"/>
              <w:szCs w:val="22"/>
            </w:rPr>
          </w:rPrChange>
        </w:rPr>
        <w:t>using FILS authentication,</w:t>
      </w:r>
    </w:p>
    <w:p w14:paraId="1555693E" w14:textId="77777777" w:rsidR="00AA71B8" w:rsidRPr="001D6E1C" w:rsidRDefault="00AA71B8" w:rsidP="00AA71B8">
      <w:pPr>
        <w:rPr>
          <w:spacing w:val="-2"/>
          <w:sz w:val="22"/>
          <w:szCs w:val="22"/>
          <w:rPrChange w:id="885" w:author="Zhijie Yang (NSB)" w:date="2022-12-08T16:51:00Z">
            <w:rPr>
              <w:spacing w:val="-2"/>
              <w:szCs w:val="22"/>
            </w:rPr>
          </w:rPrChange>
        </w:rPr>
      </w:pPr>
      <w:r w:rsidRPr="001D6E1C">
        <w:rPr>
          <w:spacing w:val="-2"/>
          <w:sz w:val="22"/>
          <w:szCs w:val="22"/>
          <w:rPrChange w:id="886" w:author="Zhijie Yang (NSB)" w:date="2022-12-08T16:51:00Z">
            <w:rPr>
              <w:spacing w:val="-2"/>
              <w:szCs w:val="22"/>
            </w:rPr>
          </w:rPrChange>
        </w:rPr>
        <w:t>KDK = L(PTK(#1778), ICK_bits + KEK_bits + TK_bits, KDK_bits)</w:t>
      </w:r>
    </w:p>
    <w:p w14:paraId="08B32EB1" w14:textId="77777777" w:rsidR="00AA71B8" w:rsidRPr="001D6E1C" w:rsidRDefault="00AA71B8" w:rsidP="00AA71B8">
      <w:pPr>
        <w:rPr>
          <w:spacing w:val="-2"/>
          <w:sz w:val="22"/>
          <w:szCs w:val="22"/>
          <w:rPrChange w:id="887" w:author="Zhijie Yang (NSB)" w:date="2022-12-08T16:51:00Z">
            <w:rPr>
              <w:spacing w:val="-2"/>
              <w:szCs w:val="22"/>
            </w:rPr>
          </w:rPrChange>
        </w:rPr>
      </w:pPr>
    </w:p>
    <w:p w14:paraId="5D12F47F" w14:textId="77777777" w:rsidR="00AA71B8" w:rsidRPr="001D6E1C" w:rsidRDefault="00AA71B8" w:rsidP="00AA71B8">
      <w:pPr>
        <w:rPr>
          <w:b/>
          <w:bCs/>
          <w:color w:val="FF0000"/>
          <w:spacing w:val="-2"/>
          <w:sz w:val="22"/>
          <w:szCs w:val="22"/>
          <w:rPrChange w:id="888" w:author="Zhijie Yang (NSB)" w:date="2022-12-08T16:51:00Z">
            <w:rPr>
              <w:b/>
              <w:bCs/>
              <w:color w:val="FF0000"/>
              <w:spacing w:val="-2"/>
              <w:szCs w:val="22"/>
            </w:rPr>
          </w:rPrChange>
        </w:rPr>
      </w:pPr>
      <w:r w:rsidRPr="001D6E1C">
        <w:rPr>
          <w:b/>
          <w:bCs/>
          <w:color w:val="FF0000"/>
          <w:spacing w:val="-2"/>
          <w:sz w:val="22"/>
          <w:szCs w:val="22"/>
          <w:rPrChange w:id="889" w:author="Zhijie Yang (NSB)" w:date="2022-12-08T16:51:00Z">
            <w:rPr>
              <w:b/>
              <w:bCs/>
              <w:color w:val="FF0000"/>
              <w:spacing w:val="-2"/>
              <w:szCs w:val="22"/>
            </w:rPr>
          </w:rPrChange>
        </w:rPr>
        <w:t>n. (</w:t>
      </w:r>
      <w:r w:rsidRPr="001D6E1C">
        <w:rPr>
          <w:b/>
          <w:bCs/>
          <w:color w:val="FF0000"/>
          <w:sz w:val="22"/>
          <w:szCs w:val="22"/>
          <w:rPrChange w:id="890" w:author="Zhijie Yang (NSB)" w:date="2022-12-08T16:51:00Z">
            <w:rPr>
              <w:b/>
              <w:bCs/>
              <w:color w:val="FF0000"/>
            </w:rPr>
          </w:rPrChange>
        </w:rPr>
        <w:t xml:space="preserve">insert the following change after the referenced baseline context </w:t>
      </w:r>
      <w:r w:rsidRPr="001D6E1C">
        <w:rPr>
          <w:b/>
          <w:bCs/>
          <w:color w:val="FF0000"/>
          <w:spacing w:val="-2"/>
          <w:sz w:val="22"/>
          <w:szCs w:val="22"/>
          <w:rPrChange w:id="891" w:author="Zhijie Yang (NSB)" w:date="2022-12-08T16:51:00Z">
            <w:rPr>
              <w:b/>
              <w:bCs/>
              <w:color w:val="FF0000"/>
              <w:spacing w:val="-2"/>
              <w:szCs w:val="22"/>
            </w:rPr>
          </w:rPrChange>
        </w:rPr>
        <w:t>P3270,line 46) under 12.11.2.5.3 PTKSA Key derivation with FILS authentication</w:t>
      </w:r>
    </w:p>
    <w:p w14:paraId="3B3A8ED1" w14:textId="77777777" w:rsidR="00AA71B8" w:rsidRPr="001D6E1C" w:rsidRDefault="00AA71B8" w:rsidP="00AA71B8">
      <w:pPr>
        <w:rPr>
          <w:spacing w:val="-2"/>
          <w:sz w:val="22"/>
          <w:szCs w:val="22"/>
          <w:rPrChange w:id="892" w:author="Zhijie Yang (NSB)" w:date="2022-12-08T16:51:00Z">
            <w:rPr>
              <w:spacing w:val="-2"/>
              <w:szCs w:val="22"/>
            </w:rPr>
          </w:rPrChange>
        </w:rPr>
      </w:pPr>
      <w:r w:rsidRPr="001D6E1C">
        <w:rPr>
          <w:spacing w:val="-2"/>
          <w:sz w:val="22"/>
          <w:szCs w:val="22"/>
          <w:rPrChange w:id="893" w:author="Zhijie Yang (NSB)" w:date="2022-12-08T16:51:00Z">
            <w:rPr>
              <w:spacing w:val="-2"/>
              <w:szCs w:val="22"/>
            </w:rPr>
          </w:rPrChange>
        </w:rPr>
        <w:t>11ba)If WUR frame protection is negotiated, the WTK shall be derived from the KDK using the KDF</w:t>
      </w:r>
    </w:p>
    <w:p w14:paraId="5085CA3B" w14:textId="77777777" w:rsidR="00AA71B8" w:rsidRPr="001D6E1C" w:rsidRDefault="00AA71B8" w:rsidP="00AA71B8">
      <w:pPr>
        <w:rPr>
          <w:spacing w:val="-2"/>
          <w:sz w:val="22"/>
          <w:szCs w:val="22"/>
          <w:rPrChange w:id="894" w:author="Zhijie Yang (NSB)" w:date="2022-12-08T16:51:00Z">
            <w:rPr>
              <w:spacing w:val="-2"/>
              <w:szCs w:val="22"/>
            </w:rPr>
          </w:rPrChange>
        </w:rPr>
      </w:pPr>
      <w:r w:rsidRPr="001D6E1C">
        <w:rPr>
          <w:spacing w:val="-2"/>
          <w:sz w:val="22"/>
          <w:szCs w:val="22"/>
          <w:rPrChange w:id="895" w:author="Zhijie Yang (NSB)" w:date="2022-12-08T16:51:00Z">
            <w:rPr>
              <w:spacing w:val="-2"/>
              <w:szCs w:val="22"/>
            </w:rPr>
          </w:rPrChange>
        </w:rPr>
        <w:t>defined in 12.7.1.6.2 (Key derivation function (KDF)):</w:t>
      </w:r>
    </w:p>
    <w:p w14:paraId="37AC1F43" w14:textId="77777777" w:rsidR="00AA71B8" w:rsidRPr="001D6E1C" w:rsidRDefault="00AA71B8" w:rsidP="00AA71B8">
      <w:pPr>
        <w:rPr>
          <w:spacing w:val="-2"/>
          <w:sz w:val="22"/>
          <w:szCs w:val="22"/>
          <w:rPrChange w:id="896" w:author="Zhijie Yang (NSB)" w:date="2022-12-08T16:51:00Z">
            <w:rPr>
              <w:spacing w:val="-2"/>
              <w:szCs w:val="22"/>
            </w:rPr>
          </w:rPrChange>
        </w:rPr>
      </w:pPr>
      <w:r w:rsidRPr="001D6E1C">
        <w:rPr>
          <w:spacing w:val="-2"/>
          <w:sz w:val="22"/>
          <w:szCs w:val="22"/>
          <w:rPrChange w:id="897" w:author="Zhijie Yang (NSB)" w:date="2022-12-08T16:51:00Z">
            <w:rPr>
              <w:spacing w:val="-2"/>
              <w:szCs w:val="22"/>
            </w:rPr>
          </w:rPrChange>
        </w:rPr>
        <w:t>WTK = KDF-Hash-Length(KDK, “WUR Temporal Key”, SPA || AA || SNonce || ANonce [ ||DHss ])</w:t>
      </w:r>
    </w:p>
    <w:p w14:paraId="61382168" w14:textId="451F9504" w:rsidR="00AA71B8" w:rsidRPr="001D6E1C" w:rsidRDefault="00AA71B8" w:rsidP="00AA71B8">
      <w:pPr>
        <w:rPr>
          <w:sz w:val="22"/>
          <w:szCs w:val="22"/>
          <w:u w:val="single"/>
          <w:rPrChange w:id="898" w:author="Zhijie Yang (NSB)" w:date="2022-12-08T16:51:00Z">
            <w:rPr>
              <w:u w:val="single"/>
            </w:rPr>
          </w:rPrChange>
        </w:rPr>
      </w:pPr>
      <w:r w:rsidRPr="001D6E1C">
        <w:rPr>
          <w:sz w:val="22"/>
          <w:szCs w:val="22"/>
          <w:u w:val="single"/>
          <w:rPrChange w:id="899"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900" w:author="Zhijie Yang (NSB)" w:date="2022-12-08T16:51:00Z">
            <w:rPr>
              <w:u w:val="single"/>
              <w:lang w:eastAsia="zh-CN"/>
            </w:rPr>
          </w:rPrChange>
        </w:rPr>
        <w:t xml:space="preserve">. see subclause </w:t>
      </w:r>
      <w:r w:rsidR="002D7BBB" w:rsidRPr="001D6E1C">
        <w:rPr>
          <w:sz w:val="22"/>
          <w:szCs w:val="22"/>
          <w:u w:val="single"/>
          <w:lang w:eastAsia="zh-CN"/>
          <w:rPrChange w:id="901" w:author="Zhijie Yang (NSB)" w:date="2022-12-08T16:51:00Z">
            <w:rPr>
              <w:u w:val="single"/>
              <w:lang w:eastAsia="zh-CN"/>
            </w:rPr>
          </w:rPrChange>
        </w:rPr>
        <w:t>12.2.12</w:t>
      </w:r>
      <w:r w:rsidRPr="001D6E1C">
        <w:rPr>
          <w:sz w:val="22"/>
          <w:szCs w:val="22"/>
          <w:u w:val="single"/>
          <w:lang w:eastAsia="zh-CN"/>
          <w:rPrChange w:id="902" w:author="Zhijie Yang (NSB)" w:date="2022-12-08T16:51:00Z">
            <w:rPr>
              <w:u w:val="single"/>
              <w:lang w:eastAsia="zh-CN"/>
            </w:rPr>
          </w:rPrChange>
        </w:rPr>
        <w:t xml:space="preserve">.2  </w:t>
      </w:r>
      <w:r w:rsidRPr="001D6E1C">
        <w:rPr>
          <w:b/>
          <w:sz w:val="22"/>
          <w:szCs w:val="22"/>
          <w:u w:val="single"/>
          <w:rPrChange w:id="903" w:author="Zhijie Yang (NSB)" w:date="2022-12-08T16:51:00Z">
            <w:rPr>
              <w:b/>
              <w:u w:val="single"/>
            </w:rPr>
          </w:rPrChange>
        </w:rPr>
        <w:t>RMA and Key Generation</w:t>
      </w:r>
    </w:p>
    <w:p w14:paraId="1765C510" w14:textId="77777777" w:rsidR="00AA71B8" w:rsidRPr="001D6E1C" w:rsidRDefault="00AA71B8" w:rsidP="009D0AAF">
      <w:pPr>
        <w:rPr>
          <w:b/>
          <w:bCs/>
          <w:sz w:val="22"/>
          <w:szCs w:val="22"/>
        </w:rPr>
      </w:pPr>
    </w:p>
    <w:p w14:paraId="3E4405FE" w14:textId="027AE347" w:rsidR="008A39D5" w:rsidRPr="006A60E8" w:rsidRDefault="008A39D5" w:rsidP="00620C0C">
      <w:pPr>
        <w:rPr>
          <w:b/>
          <w:bCs/>
          <w:sz w:val="22"/>
          <w:szCs w:val="22"/>
        </w:rPr>
      </w:pPr>
    </w:p>
    <w:p w14:paraId="0FC103FD" w14:textId="35B321CE" w:rsidR="0026509C" w:rsidRPr="001D6E1C" w:rsidRDefault="0026509C" w:rsidP="0026509C">
      <w:pPr>
        <w:pStyle w:val="Heading1"/>
        <w:rPr>
          <w:rFonts w:ascii="Times New Roman" w:hAnsi="Times New Roman"/>
          <w:sz w:val="22"/>
          <w:szCs w:val="22"/>
          <w:rPrChange w:id="904" w:author="Zhijie Yang (NSB)" w:date="2022-12-08T16:51:00Z">
            <w:rPr>
              <w:rFonts w:ascii="Times New Roman" w:hAnsi="Times New Roman"/>
              <w:sz w:val="24"/>
              <w:szCs w:val="24"/>
            </w:rPr>
          </w:rPrChange>
        </w:rPr>
      </w:pPr>
      <w:r w:rsidRPr="001D6E1C">
        <w:rPr>
          <w:rFonts w:ascii="Times New Roman" w:hAnsi="Times New Roman"/>
          <w:sz w:val="22"/>
          <w:szCs w:val="22"/>
          <w:rPrChange w:id="905" w:author="Zhijie Yang (NSB)" w:date="2022-12-08T16:51:00Z">
            <w:rPr>
              <w:rFonts w:ascii="Times New Roman" w:hAnsi="Times New Roman"/>
              <w:sz w:val="28"/>
              <w:szCs w:val="28"/>
            </w:rPr>
          </w:rPrChange>
        </w:rPr>
        <w:t>Proposed text change(Opt2:e-RRCM)</w:t>
      </w:r>
      <w:r w:rsidRPr="001D6E1C">
        <w:rPr>
          <w:sz w:val="22"/>
          <w:szCs w:val="22"/>
          <w:rPrChange w:id="906" w:author="Zhijie Yang (NSB)" w:date="2022-12-08T16:51:00Z">
            <w:rPr/>
          </w:rPrChange>
        </w:rPr>
        <w:br/>
      </w:r>
    </w:p>
    <w:p w14:paraId="7AC2BFEC" w14:textId="77777777" w:rsidR="0026509C" w:rsidRPr="001D6E1C" w:rsidRDefault="0026509C" w:rsidP="0026509C">
      <w:pPr>
        <w:rPr>
          <w:sz w:val="22"/>
          <w:szCs w:val="22"/>
          <w:rPrChange w:id="907" w:author="Zhijie Yang (NSB)" w:date="2022-12-08T16:51:00Z">
            <w:rPr/>
          </w:rPrChange>
        </w:rPr>
      </w:pPr>
    </w:p>
    <w:p w14:paraId="1C49B7B9" w14:textId="77777777" w:rsidR="0026509C" w:rsidRPr="001D6E1C" w:rsidRDefault="0026509C" w:rsidP="0026509C">
      <w:pPr>
        <w:rPr>
          <w:b/>
          <w:bCs/>
          <w:i/>
          <w:color w:val="FF0000"/>
          <w:sz w:val="22"/>
          <w:szCs w:val="22"/>
          <w:rPrChange w:id="908" w:author="Zhijie Yang (NSB)" w:date="2022-12-08T16:51:00Z">
            <w:rPr>
              <w:b/>
              <w:bCs/>
              <w:i/>
              <w:color w:val="FF0000"/>
            </w:rPr>
          </w:rPrChange>
        </w:rPr>
      </w:pPr>
      <w:r w:rsidRPr="001D6E1C">
        <w:rPr>
          <w:b/>
          <w:bCs/>
          <w:i/>
          <w:color w:val="FF0000"/>
          <w:sz w:val="22"/>
          <w:szCs w:val="22"/>
          <w:rPrChange w:id="909" w:author="Zhijie Yang (NSB)" w:date="2022-12-08T16:51:00Z">
            <w:rPr>
              <w:b/>
              <w:bCs/>
              <w:i/>
              <w:color w:val="FF0000"/>
            </w:rPr>
          </w:rPrChange>
        </w:rPr>
        <w:t>1) Add following definition to 3.2</w:t>
      </w:r>
    </w:p>
    <w:p w14:paraId="5319F8C4" w14:textId="77777777" w:rsidR="0026509C" w:rsidRPr="001D6E1C" w:rsidRDefault="0026509C" w:rsidP="0026509C">
      <w:pPr>
        <w:rPr>
          <w:i/>
          <w:sz w:val="22"/>
          <w:szCs w:val="22"/>
          <w:rPrChange w:id="910" w:author="Zhijie Yang (NSB)" w:date="2022-12-08T16:51:00Z">
            <w:rPr>
              <w:i/>
            </w:rPr>
          </w:rPrChange>
        </w:rPr>
      </w:pPr>
    </w:p>
    <w:p w14:paraId="266958C3" w14:textId="77777777" w:rsidR="0026509C" w:rsidRPr="001D6E1C" w:rsidRDefault="0026509C" w:rsidP="0026509C">
      <w:pPr>
        <w:rPr>
          <w:iCs/>
          <w:sz w:val="22"/>
          <w:szCs w:val="22"/>
          <w:rPrChange w:id="911" w:author="Zhijie Yang (NSB)" w:date="2022-12-08T16:51:00Z">
            <w:rPr>
              <w:iCs/>
            </w:rPr>
          </w:rPrChange>
        </w:rPr>
      </w:pPr>
      <w:r w:rsidRPr="001D6E1C">
        <w:rPr>
          <w:b/>
          <w:bCs/>
          <w:iCs/>
          <w:sz w:val="22"/>
          <w:szCs w:val="22"/>
          <w:u w:val="single"/>
          <w:rPrChange w:id="912" w:author="Zhijie Yang (NSB)" w:date="2022-12-08T16:51:00Z">
            <w:rPr>
              <w:b/>
              <w:bCs/>
              <w:iCs/>
              <w:u w:val="single"/>
            </w:rPr>
          </w:rPrChange>
        </w:rPr>
        <w:t>R</w:t>
      </w:r>
      <w:r w:rsidRPr="001D6E1C">
        <w:rPr>
          <w:b/>
          <w:bCs/>
          <w:iCs/>
          <w:sz w:val="22"/>
          <w:szCs w:val="22"/>
          <w:rPrChange w:id="913" w:author="Zhijie Yang (NSB)" w:date="2022-12-08T16:51:00Z">
            <w:rPr>
              <w:b/>
              <w:bCs/>
              <w:iCs/>
            </w:rPr>
          </w:rPrChange>
        </w:rPr>
        <w:t xml:space="preserve">ule-based </w:t>
      </w:r>
      <w:r w:rsidRPr="001D6E1C">
        <w:rPr>
          <w:b/>
          <w:bCs/>
          <w:iCs/>
          <w:sz w:val="22"/>
          <w:szCs w:val="22"/>
          <w:u w:val="single"/>
          <w:rPrChange w:id="914" w:author="Zhijie Yang (NSB)" w:date="2022-12-08T16:51:00Z">
            <w:rPr>
              <w:b/>
              <w:bCs/>
              <w:iCs/>
              <w:u w:val="single"/>
            </w:rPr>
          </w:rPrChange>
        </w:rPr>
        <w:t>R</w:t>
      </w:r>
      <w:r w:rsidRPr="001D6E1C">
        <w:rPr>
          <w:b/>
          <w:bCs/>
          <w:iCs/>
          <w:sz w:val="22"/>
          <w:szCs w:val="22"/>
          <w:rPrChange w:id="915" w:author="Zhijie Yang (NSB)" w:date="2022-12-08T16:51:00Z">
            <w:rPr>
              <w:b/>
              <w:bCs/>
              <w:iCs/>
            </w:rPr>
          </w:rPrChange>
        </w:rPr>
        <w:t xml:space="preserve">andom and </w:t>
      </w:r>
      <w:r w:rsidRPr="001D6E1C">
        <w:rPr>
          <w:b/>
          <w:bCs/>
          <w:iCs/>
          <w:sz w:val="22"/>
          <w:szCs w:val="22"/>
          <w:u w:val="single"/>
          <w:rPrChange w:id="916" w:author="Zhijie Yang (NSB)" w:date="2022-12-08T16:51:00Z">
            <w:rPr>
              <w:b/>
              <w:bCs/>
              <w:iCs/>
              <w:u w:val="single"/>
            </w:rPr>
          </w:rPrChange>
        </w:rPr>
        <w:t>C</w:t>
      </w:r>
      <w:r w:rsidRPr="001D6E1C">
        <w:rPr>
          <w:b/>
          <w:bCs/>
          <w:iCs/>
          <w:sz w:val="22"/>
          <w:szCs w:val="22"/>
          <w:rPrChange w:id="917" w:author="Zhijie Yang (NSB)" w:date="2022-12-08T16:51:00Z">
            <w:rPr>
              <w:b/>
              <w:bCs/>
              <w:iCs/>
            </w:rPr>
          </w:rPrChange>
        </w:rPr>
        <w:t xml:space="preserve">hanging </w:t>
      </w:r>
      <w:r w:rsidRPr="001D6E1C">
        <w:rPr>
          <w:b/>
          <w:bCs/>
          <w:iCs/>
          <w:sz w:val="22"/>
          <w:szCs w:val="22"/>
          <w:u w:val="single"/>
          <w:rPrChange w:id="918" w:author="Zhijie Yang (NSB)" w:date="2022-12-08T16:51:00Z">
            <w:rPr>
              <w:b/>
              <w:bCs/>
              <w:iCs/>
              <w:u w:val="single"/>
            </w:rPr>
          </w:rPrChange>
        </w:rPr>
        <w:t>M</w:t>
      </w:r>
      <w:r w:rsidRPr="001D6E1C">
        <w:rPr>
          <w:b/>
          <w:bCs/>
          <w:iCs/>
          <w:sz w:val="22"/>
          <w:szCs w:val="22"/>
          <w:rPrChange w:id="919" w:author="Zhijie Yang (NSB)" w:date="2022-12-08T16:51:00Z">
            <w:rPr>
              <w:b/>
              <w:bCs/>
              <w:iCs/>
            </w:rPr>
          </w:rPrChange>
        </w:rPr>
        <w:t>AC Address (RRCM):</w:t>
      </w:r>
      <w:r w:rsidRPr="001D6E1C">
        <w:rPr>
          <w:iCs/>
          <w:sz w:val="22"/>
          <w:szCs w:val="22"/>
          <w:rPrChange w:id="920" w:author="Zhijie Yang (NSB)" w:date="2022-12-08T16:51:00Z">
            <w:rPr>
              <w:iCs/>
            </w:rPr>
          </w:rPrChange>
        </w:rPr>
        <w:t xml:space="preserve"> A privacy enhancement mechanism for non-AP STA and AP to generate one or more Random Mac Addresses (RMA) for use by non-AP STA to prevent non-AP STA from being tracked (by third parties) and still allow the non-AP STA to be identified by the AP in subsequent message exchanges. “Rule-based” implies that the non-AP STA and AP apply the same procedures for generating RMA or RMA(s) locally at their sides.</w:t>
      </w:r>
    </w:p>
    <w:p w14:paraId="327EF759" w14:textId="77777777" w:rsidR="0026509C" w:rsidRPr="001D6E1C" w:rsidRDefault="0026509C" w:rsidP="0026509C">
      <w:pPr>
        <w:rPr>
          <w:iCs/>
          <w:sz w:val="22"/>
          <w:szCs w:val="22"/>
          <w:rPrChange w:id="921" w:author="Zhijie Yang (NSB)" w:date="2022-12-08T16:51:00Z">
            <w:rPr>
              <w:iCs/>
            </w:rPr>
          </w:rPrChange>
        </w:rPr>
      </w:pPr>
    </w:p>
    <w:p w14:paraId="4BE3E840" w14:textId="061D3DAF" w:rsidR="0026509C" w:rsidRDefault="0026509C" w:rsidP="0026509C">
      <w:pPr>
        <w:rPr>
          <w:ins w:id="922" w:author="Zhijie Yang (NSB)" w:date="2022-12-08T16:56:00Z"/>
          <w:iCs/>
          <w:sz w:val="22"/>
          <w:szCs w:val="22"/>
        </w:rPr>
      </w:pPr>
      <w:r w:rsidRPr="001D6E1C">
        <w:rPr>
          <w:b/>
          <w:bCs/>
          <w:iCs/>
          <w:sz w:val="22"/>
          <w:szCs w:val="22"/>
          <w:rPrChange w:id="923" w:author="Zhijie Yang (NSB)" w:date="2022-12-08T16:51:00Z">
            <w:rPr>
              <w:b/>
              <w:bCs/>
              <w:iCs/>
            </w:rPr>
          </w:rPrChange>
        </w:rPr>
        <w:t>RMAK (</w:t>
      </w:r>
      <w:r w:rsidRPr="001D6E1C">
        <w:rPr>
          <w:b/>
          <w:bCs/>
          <w:iCs/>
          <w:sz w:val="22"/>
          <w:szCs w:val="22"/>
          <w:u w:val="single"/>
          <w:rPrChange w:id="924" w:author="Zhijie Yang (NSB)" w:date="2022-12-08T16:51:00Z">
            <w:rPr>
              <w:b/>
              <w:bCs/>
              <w:iCs/>
              <w:u w:val="single"/>
            </w:rPr>
          </w:rPrChange>
        </w:rPr>
        <w:t>RMA</w:t>
      </w:r>
      <w:r w:rsidRPr="001D6E1C">
        <w:rPr>
          <w:b/>
          <w:bCs/>
          <w:iCs/>
          <w:sz w:val="22"/>
          <w:szCs w:val="22"/>
          <w:rPrChange w:id="925" w:author="Zhijie Yang (NSB)" w:date="2022-12-08T16:51:00Z">
            <w:rPr>
              <w:b/>
              <w:bCs/>
              <w:iCs/>
            </w:rPr>
          </w:rPrChange>
        </w:rPr>
        <w:t xml:space="preserve"> </w:t>
      </w:r>
      <w:r w:rsidRPr="001D6E1C">
        <w:rPr>
          <w:b/>
          <w:bCs/>
          <w:iCs/>
          <w:sz w:val="22"/>
          <w:szCs w:val="22"/>
          <w:u w:val="single"/>
          <w:rPrChange w:id="926" w:author="Zhijie Yang (NSB)" w:date="2022-12-08T16:51:00Z">
            <w:rPr>
              <w:b/>
              <w:bCs/>
              <w:iCs/>
              <w:u w:val="single"/>
            </w:rPr>
          </w:rPrChange>
        </w:rPr>
        <w:t>K</w:t>
      </w:r>
      <w:r w:rsidRPr="001D6E1C">
        <w:rPr>
          <w:b/>
          <w:bCs/>
          <w:iCs/>
          <w:sz w:val="22"/>
          <w:szCs w:val="22"/>
          <w:rPrChange w:id="927" w:author="Zhijie Yang (NSB)" w:date="2022-12-08T16:51:00Z">
            <w:rPr>
              <w:b/>
              <w:bCs/>
              <w:iCs/>
            </w:rPr>
          </w:rPrChange>
        </w:rPr>
        <w:t xml:space="preserve">ey): </w:t>
      </w:r>
      <w:r w:rsidRPr="001D6E1C">
        <w:rPr>
          <w:iCs/>
          <w:sz w:val="22"/>
          <w:szCs w:val="22"/>
          <w:rPrChange w:id="928" w:author="Zhijie Yang (NSB)" w:date="2022-12-08T16:51:00Z">
            <w:rPr>
              <w:iCs/>
            </w:rPr>
          </w:rPrChange>
        </w:rPr>
        <w:t>RMAK is the key that is used to generate one or more Random Mac Addresses (RMA) for RRCM procedure.</w:t>
      </w:r>
      <w:ins w:id="929" w:author="Yang, Zhijie (NSB - CN/Shanghai)" w:date="2022-11-12T21:52:00Z">
        <w:r w:rsidR="00C979F1" w:rsidRPr="001D6E1C">
          <w:rPr>
            <w:iCs/>
            <w:sz w:val="22"/>
            <w:szCs w:val="22"/>
            <w:rPrChange w:id="930" w:author="Zhijie Yang (NSB)" w:date="2022-12-08T16:51:00Z">
              <w:rPr>
                <w:iCs/>
              </w:rPr>
            </w:rPrChange>
          </w:rPr>
          <w:t xml:space="preserve"> </w:t>
        </w:r>
        <w:r w:rsidR="00C979F1" w:rsidRPr="001D6E1C">
          <w:rPr>
            <w:iCs/>
            <w:sz w:val="22"/>
            <w:szCs w:val="22"/>
          </w:rPr>
          <w:t xml:space="preserve">This key is also used to </w:t>
        </w:r>
      </w:ins>
      <w:ins w:id="931" w:author="Zhijie Yang (NSB)" w:date="2022-12-08T10:24:00Z">
        <w:r w:rsidR="00D66312" w:rsidRPr="001D6E1C">
          <w:rPr>
            <w:iCs/>
            <w:sz w:val="22"/>
            <w:szCs w:val="22"/>
          </w:rPr>
          <w:t xml:space="preserve">identify </w:t>
        </w:r>
      </w:ins>
      <w:ins w:id="932" w:author="Yang, Zhijie (NSB - CN/Shanghai)" w:date="2022-11-12T21:52:00Z">
        <w:r w:rsidR="00C979F1" w:rsidRPr="001D6E1C">
          <w:rPr>
            <w:iCs/>
            <w:sz w:val="22"/>
            <w:szCs w:val="22"/>
          </w:rPr>
          <w:t>unicast management frames before association.</w:t>
        </w:r>
      </w:ins>
    </w:p>
    <w:p w14:paraId="4F080B05" w14:textId="63CF5BFF" w:rsidR="001D6E1C" w:rsidRPr="00D35026" w:rsidRDefault="001D6E1C" w:rsidP="0026509C">
      <w:pPr>
        <w:rPr>
          <w:iCs/>
          <w:sz w:val="22"/>
          <w:szCs w:val="22"/>
          <w:rPrChange w:id="933" w:author="Zhijie Yang (NSB)" w:date="2022-12-08T16:58:00Z">
            <w:rPr>
              <w:iCs/>
            </w:rPr>
          </w:rPrChange>
        </w:rPr>
      </w:pPr>
      <w:ins w:id="934" w:author="Zhijie Yang (NSB)" w:date="2022-12-08T16:56:00Z">
        <w:r w:rsidRPr="001D6E1C">
          <w:rPr>
            <w:b/>
            <w:bCs/>
            <w:sz w:val="22"/>
            <w:szCs w:val="22"/>
          </w:rPr>
          <w:t xml:space="preserve">Pre-association </w:t>
        </w:r>
        <w:r w:rsidRPr="001D6E1C">
          <w:rPr>
            <w:b/>
            <w:bCs/>
            <w:sz w:val="22"/>
            <w:szCs w:val="22"/>
            <w:rPrChange w:id="935" w:author="Zhijie Yang (NSB)" w:date="2022-12-08T16:56:00Z">
              <w:rPr>
                <w:sz w:val="22"/>
                <w:szCs w:val="22"/>
              </w:rPr>
            </w:rPrChange>
          </w:rPr>
          <w:t>identifiable</w:t>
        </w:r>
        <w:r w:rsidRPr="001D6E1C">
          <w:rPr>
            <w:b/>
            <w:bCs/>
            <w:sz w:val="22"/>
            <w:szCs w:val="22"/>
          </w:rPr>
          <w:t xml:space="preserve">  Management Frame</w:t>
        </w:r>
        <w:r>
          <w:rPr>
            <w:b/>
            <w:bCs/>
            <w:sz w:val="22"/>
            <w:szCs w:val="22"/>
          </w:rPr>
          <w:t>(PIMF)</w:t>
        </w:r>
      </w:ins>
      <w:ins w:id="936" w:author="Zhijie Yang (NSB)" w:date="2022-12-08T16:57:00Z">
        <w:r>
          <w:rPr>
            <w:b/>
            <w:bCs/>
            <w:sz w:val="22"/>
            <w:szCs w:val="22"/>
          </w:rPr>
          <w:t xml:space="preserve">: </w:t>
        </w:r>
      </w:ins>
      <w:ins w:id="937" w:author="Zhijie Yang (NSB)" w:date="2022-12-08T16:58:00Z">
        <w:r w:rsidR="00D35026" w:rsidRPr="00D35026">
          <w:rPr>
            <w:sz w:val="22"/>
            <w:szCs w:val="22"/>
            <w:rPrChange w:id="938" w:author="Zhijie Yang (NSB)" w:date="2022-12-08T16:58:00Z">
              <w:rPr>
                <w:b/>
                <w:bCs/>
                <w:sz w:val="22"/>
                <w:szCs w:val="22"/>
              </w:rPr>
            </w:rPrChange>
          </w:rPr>
          <w:t xml:space="preserve">The </w:t>
        </w:r>
      </w:ins>
      <w:ins w:id="939" w:author="Zhijie Yang (NSB)" w:date="2022-12-12T09:57:00Z">
        <w:r w:rsidR="00CC33D2">
          <w:rPr>
            <w:sz w:val="22"/>
            <w:szCs w:val="22"/>
          </w:rPr>
          <w:t>receiver</w:t>
        </w:r>
      </w:ins>
      <w:ins w:id="940" w:author="Zhijie Yang (NSB)" w:date="2022-12-08T16:57:00Z">
        <w:r w:rsidRPr="00D35026">
          <w:rPr>
            <w:sz w:val="22"/>
            <w:szCs w:val="22"/>
            <w:rPrChange w:id="941" w:author="Zhijie Yang (NSB)" w:date="2022-12-08T16:58:00Z">
              <w:rPr>
                <w:b/>
                <w:bCs/>
                <w:sz w:val="22"/>
                <w:szCs w:val="22"/>
              </w:rPr>
            </w:rPrChange>
          </w:rPr>
          <w:t xml:space="preserve"> can re</w:t>
        </w:r>
      </w:ins>
      <w:ins w:id="942" w:author="Zhijie Yang (NSB)" w:date="2022-12-08T16:58:00Z">
        <w:r w:rsidR="00D35026" w:rsidRPr="00D35026">
          <w:rPr>
            <w:sz w:val="22"/>
            <w:szCs w:val="22"/>
            <w:rPrChange w:id="943" w:author="Zhijie Yang (NSB)" w:date="2022-12-08T16:58:00Z">
              <w:rPr>
                <w:b/>
                <w:bCs/>
                <w:sz w:val="22"/>
                <w:szCs w:val="22"/>
              </w:rPr>
            </w:rPrChange>
          </w:rPr>
          <w:t xml:space="preserve">cognize the transmitter as </w:t>
        </w:r>
      </w:ins>
      <w:ins w:id="944" w:author="Zhijie Yang (NSB)" w:date="2022-12-08T21:57:00Z">
        <w:r w:rsidR="002A41BA">
          <w:rPr>
            <w:sz w:val="22"/>
            <w:szCs w:val="22"/>
          </w:rPr>
          <w:t>a</w:t>
        </w:r>
      </w:ins>
      <w:ins w:id="945" w:author="Zhijie Yang (NSB)" w:date="2022-12-08T16:58:00Z">
        <w:r w:rsidR="00D35026" w:rsidRPr="00D35026">
          <w:rPr>
            <w:sz w:val="22"/>
            <w:szCs w:val="22"/>
            <w:rPrChange w:id="946" w:author="Zhijie Yang (NSB)" w:date="2022-12-08T16:58:00Z">
              <w:rPr>
                <w:b/>
                <w:bCs/>
                <w:sz w:val="22"/>
                <w:szCs w:val="22"/>
              </w:rPr>
            </w:rPrChange>
          </w:rPr>
          <w:t xml:space="preserve"> </w:t>
        </w:r>
        <w:r w:rsidR="00D35026">
          <w:rPr>
            <w:sz w:val="22"/>
            <w:szCs w:val="22"/>
          </w:rPr>
          <w:t>returned STA</w:t>
        </w:r>
      </w:ins>
      <w:ins w:id="947" w:author="Zhijie Yang (NSB)" w:date="2022-12-08T21:57:00Z">
        <w:r w:rsidR="002A41BA">
          <w:rPr>
            <w:sz w:val="22"/>
            <w:szCs w:val="22"/>
          </w:rPr>
          <w:t xml:space="preserve"> or a known ESS</w:t>
        </w:r>
      </w:ins>
      <w:ins w:id="948" w:author="Zhijie Yang (NSB)" w:date="2022-12-08T16:58:00Z">
        <w:r w:rsidR="00D35026">
          <w:rPr>
            <w:sz w:val="22"/>
            <w:szCs w:val="22"/>
          </w:rPr>
          <w:t xml:space="preserve"> by</w:t>
        </w:r>
      </w:ins>
      <w:ins w:id="949" w:author="Zhijie Yang (NSB)" w:date="2022-12-08T17:00:00Z">
        <w:r w:rsidR="00D35026">
          <w:rPr>
            <w:sz w:val="22"/>
            <w:szCs w:val="22"/>
          </w:rPr>
          <w:t xml:space="preserve"> identifying</w:t>
        </w:r>
      </w:ins>
      <w:ins w:id="950" w:author="Zhijie Yang (NSB)" w:date="2022-12-08T16:58:00Z">
        <w:r w:rsidR="00D35026">
          <w:rPr>
            <w:sz w:val="22"/>
            <w:szCs w:val="22"/>
          </w:rPr>
          <w:t xml:space="preserve"> </w:t>
        </w:r>
      </w:ins>
      <w:ins w:id="951" w:author="Zhijie Yang (NSB)" w:date="2022-12-08T16:59:00Z">
        <w:r w:rsidR="00D35026" w:rsidRPr="00D35026">
          <w:rPr>
            <w:sz w:val="22"/>
            <w:szCs w:val="22"/>
          </w:rPr>
          <w:t>Pre-association identifiable Management Frame</w:t>
        </w:r>
      </w:ins>
      <w:ins w:id="952" w:author="Zhijie Yang (NSB)" w:date="2022-12-08T17:01:00Z">
        <w:r w:rsidR="00D35026">
          <w:rPr>
            <w:sz w:val="22"/>
            <w:szCs w:val="22"/>
          </w:rPr>
          <w:t xml:space="preserve"> successfully</w:t>
        </w:r>
      </w:ins>
      <w:ins w:id="953" w:author="Zhijie Yang (NSB)" w:date="2022-12-08T16:59:00Z">
        <w:r w:rsidR="00D35026">
          <w:rPr>
            <w:sz w:val="22"/>
            <w:szCs w:val="22"/>
          </w:rPr>
          <w:t xml:space="preserve"> </w:t>
        </w:r>
      </w:ins>
    </w:p>
    <w:p w14:paraId="67A89646" w14:textId="77777777" w:rsidR="002C45A4" w:rsidRDefault="002C45A4" w:rsidP="0026509C">
      <w:pPr>
        <w:rPr>
          <w:ins w:id="954" w:author="Zhijie Yang (NSB)" w:date="2022-12-12T10:05:00Z"/>
          <w:i/>
          <w:sz w:val="22"/>
          <w:szCs w:val="22"/>
        </w:rPr>
      </w:pPr>
    </w:p>
    <w:p w14:paraId="2F71E2C9" w14:textId="38510789" w:rsidR="002C45A4" w:rsidRDefault="002C45A4" w:rsidP="0026509C">
      <w:pPr>
        <w:rPr>
          <w:ins w:id="955" w:author="Zhijie Yang (NSB)" w:date="2022-12-12T10:05:00Z"/>
          <w:i/>
          <w:sz w:val="22"/>
          <w:szCs w:val="22"/>
        </w:rPr>
      </w:pPr>
      <w:ins w:id="956" w:author="Zhijie Yang (NSB)" w:date="2022-12-12T10:05:00Z">
        <w:r>
          <w:rPr>
            <w:i/>
            <w:sz w:val="22"/>
            <w:szCs w:val="22"/>
          </w:rPr>
          <w:t>2) Add following definition to 3.4</w:t>
        </w:r>
      </w:ins>
    </w:p>
    <w:p w14:paraId="179AF527" w14:textId="4D62AE9F" w:rsidR="002C45A4" w:rsidRDefault="002C45A4" w:rsidP="0026509C">
      <w:pPr>
        <w:rPr>
          <w:ins w:id="957" w:author="Zhijie Yang (NSB)" w:date="2022-12-12T10:05:00Z"/>
          <w:i/>
          <w:sz w:val="22"/>
          <w:szCs w:val="22"/>
        </w:rPr>
      </w:pPr>
      <w:ins w:id="958" w:author="Zhijie Yang (NSB)" w:date="2022-12-12T10:05:00Z">
        <w:r w:rsidRPr="00350B26">
          <w:rPr>
            <w:b/>
            <w:bCs/>
            <w:i/>
            <w:sz w:val="22"/>
            <w:szCs w:val="22"/>
          </w:rPr>
          <w:t>RPN</w:t>
        </w:r>
        <w:r>
          <w:rPr>
            <w:i/>
            <w:sz w:val="22"/>
            <w:szCs w:val="22"/>
          </w:rPr>
          <w:t xml:space="preserve">:  </w:t>
        </w:r>
      </w:ins>
      <w:ins w:id="959" w:author="Zhijie Yang (NSB)" w:date="2022-12-12T10:06:00Z">
        <w:r>
          <w:rPr>
            <w:i/>
            <w:sz w:val="22"/>
            <w:szCs w:val="22"/>
          </w:rPr>
          <w:t>RRCM packet number</w:t>
        </w:r>
      </w:ins>
    </w:p>
    <w:p w14:paraId="0151ADB4" w14:textId="11CB42DA" w:rsidR="0026509C" w:rsidRPr="001D6E1C" w:rsidRDefault="0026509C" w:rsidP="0026509C">
      <w:pPr>
        <w:rPr>
          <w:b/>
          <w:bCs/>
          <w:i/>
          <w:color w:val="FF0000"/>
          <w:sz w:val="22"/>
          <w:szCs w:val="22"/>
          <w:rPrChange w:id="960" w:author="Zhijie Yang (NSB)" w:date="2022-12-08T16:51:00Z">
            <w:rPr>
              <w:b/>
              <w:bCs/>
              <w:i/>
              <w:color w:val="FF0000"/>
            </w:rPr>
          </w:rPrChange>
        </w:rPr>
      </w:pPr>
      <w:r w:rsidRPr="001D6E1C">
        <w:rPr>
          <w:i/>
          <w:sz w:val="22"/>
          <w:szCs w:val="22"/>
          <w:rPrChange w:id="961" w:author="Zhijie Yang (NSB)" w:date="2022-12-08T16:51:00Z">
            <w:rPr>
              <w:i/>
            </w:rPr>
          </w:rPrChange>
        </w:rPr>
        <w:lastRenderedPageBreak/>
        <w:br/>
      </w:r>
      <w:r w:rsidR="00350B26">
        <w:rPr>
          <w:b/>
          <w:bCs/>
          <w:i/>
          <w:color w:val="FF0000"/>
          <w:sz w:val="22"/>
          <w:szCs w:val="22"/>
        </w:rPr>
        <w:t>3</w:t>
      </w:r>
      <w:r w:rsidRPr="001D6E1C">
        <w:rPr>
          <w:b/>
          <w:bCs/>
          <w:i/>
          <w:color w:val="FF0000"/>
          <w:sz w:val="22"/>
          <w:szCs w:val="22"/>
          <w:rPrChange w:id="962" w:author="Zhijie Yang (NSB)" w:date="2022-12-08T16:51:00Z">
            <w:rPr>
              <w:b/>
              <w:bCs/>
              <w:i/>
              <w:color w:val="FF0000"/>
            </w:rPr>
          </w:rPrChange>
        </w:rPr>
        <w:t>) Add a new capability information to Table 9-363 Extended Capabilities field</w:t>
      </w:r>
    </w:p>
    <w:p w14:paraId="35818CB0" w14:textId="77777777" w:rsidR="0026509C" w:rsidRPr="001D6E1C" w:rsidRDefault="0026509C" w:rsidP="0026509C">
      <w:pPr>
        <w:rPr>
          <w:i/>
          <w:sz w:val="22"/>
          <w:szCs w:val="22"/>
          <w:rPrChange w:id="963" w:author="Zhijie Yang (NSB)" w:date="2022-12-08T16:51:00Z">
            <w:rPr>
              <w:i/>
            </w:rPr>
          </w:rPrChange>
        </w:rPr>
      </w:pPr>
    </w:p>
    <w:tbl>
      <w:tblPr>
        <w:tblStyle w:val="TableGrid"/>
        <w:tblW w:w="0" w:type="auto"/>
        <w:tblLook w:val="04A0" w:firstRow="1" w:lastRow="0" w:firstColumn="1" w:lastColumn="0" w:noHBand="0" w:noVBand="1"/>
      </w:tblPr>
      <w:tblGrid>
        <w:gridCol w:w="1385"/>
        <w:gridCol w:w="2646"/>
        <w:gridCol w:w="5379"/>
      </w:tblGrid>
      <w:tr w:rsidR="0026509C" w:rsidRPr="001D6E1C" w14:paraId="29F0C2CB" w14:textId="77777777" w:rsidTr="0026509C">
        <w:tc>
          <w:tcPr>
            <w:tcW w:w="1435" w:type="dxa"/>
            <w:tcBorders>
              <w:top w:val="single" w:sz="4" w:space="0" w:color="auto"/>
              <w:left w:val="single" w:sz="4" w:space="0" w:color="auto"/>
              <w:bottom w:val="single" w:sz="4" w:space="0" w:color="auto"/>
              <w:right w:val="single" w:sz="4" w:space="0" w:color="auto"/>
            </w:tcBorders>
            <w:hideMark/>
          </w:tcPr>
          <w:p w14:paraId="45FEFB8E" w14:textId="77777777" w:rsidR="0026509C" w:rsidRPr="001D6E1C" w:rsidRDefault="0026509C" w:rsidP="0026509C">
            <w:pPr>
              <w:jc w:val="center"/>
              <w:rPr>
                <w:b/>
                <w:sz w:val="22"/>
                <w:szCs w:val="22"/>
                <w:rPrChange w:id="964" w:author="Zhijie Yang (NSB)" w:date="2022-12-08T16:51:00Z">
                  <w:rPr>
                    <w:b/>
                  </w:rPr>
                </w:rPrChange>
              </w:rPr>
            </w:pPr>
            <w:r w:rsidRPr="001D6E1C">
              <w:rPr>
                <w:b/>
                <w:sz w:val="22"/>
                <w:szCs w:val="22"/>
                <w:rPrChange w:id="965" w:author="Zhijie Yang (NSB)" w:date="2022-12-08T16:51:00Z">
                  <w:rPr>
                    <w:b/>
                  </w:rPr>
                </w:rPrChange>
              </w:rPr>
              <w:t>Bit</w:t>
            </w:r>
          </w:p>
        </w:tc>
        <w:tc>
          <w:tcPr>
            <w:tcW w:w="2790" w:type="dxa"/>
            <w:tcBorders>
              <w:top w:val="single" w:sz="4" w:space="0" w:color="auto"/>
              <w:left w:val="single" w:sz="4" w:space="0" w:color="auto"/>
              <w:bottom w:val="single" w:sz="4" w:space="0" w:color="auto"/>
              <w:right w:val="single" w:sz="4" w:space="0" w:color="auto"/>
            </w:tcBorders>
            <w:hideMark/>
          </w:tcPr>
          <w:p w14:paraId="62053DB1" w14:textId="77777777" w:rsidR="0026509C" w:rsidRPr="001D6E1C" w:rsidRDefault="0026509C" w:rsidP="0026509C">
            <w:pPr>
              <w:jc w:val="center"/>
              <w:rPr>
                <w:b/>
                <w:sz w:val="22"/>
                <w:szCs w:val="22"/>
                <w:rPrChange w:id="966" w:author="Zhijie Yang (NSB)" w:date="2022-12-08T16:51:00Z">
                  <w:rPr>
                    <w:b/>
                  </w:rPr>
                </w:rPrChange>
              </w:rPr>
            </w:pPr>
            <w:r w:rsidRPr="001D6E1C">
              <w:rPr>
                <w:b/>
                <w:sz w:val="22"/>
                <w:szCs w:val="22"/>
                <w:rPrChange w:id="967" w:author="Zhijie Yang (NSB)" w:date="2022-12-08T16:51:00Z">
                  <w:rPr>
                    <w:b/>
                  </w:rPr>
                </w:rPrChange>
              </w:rPr>
              <w:t>Information</w:t>
            </w:r>
          </w:p>
        </w:tc>
        <w:tc>
          <w:tcPr>
            <w:tcW w:w="5851" w:type="dxa"/>
            <w:tcBorders>
              <w:top w:val="single" w:sz="4" w:space="0" w:color="auto"/>
              <w:left w:val="single" w:sz="4" w:space="0" w:color="auto"/>
              <w:bottom w:val="single" w:sz="4" w:space="0" w:color="auto"/>
              <w:right w:val="single" w:sz="4" w:space="0" w:color="auto"/>
            </w:tcBorders>
            <w:hideMark/>
          </w:tcPr>
          <w:p w14:paraId="7E1C9799" w14:textId="77777777" w:rsidR="0026509C" w:rsidRPr="001D6E1C" w:rsidRDefault="0026509C" w:rsidP="0026509C">
            <w:pPr>
              <w:jc w:val="center"/>
              <w:rPr>
                <w:b/>
                <w:sz w:val="22"/>
                <w:szCs w:val="22"/>
                <w:rPrChange w:id="968" w:author="Zhijie Yang (NSB)" w:date="2022-12-08T16:51:00Z">
                  <w:rPr>
                    <w:b/>
                  </w:rPr>
                </w:rPrChange>
              </w:rPr>
            </w:pPr>
            <w:r w:rsidRPr="001D6E1C">
              <w:rPr>
                <w:b/>
                <w:sz w:val="22"/>
                <w:szCs w:val="22"/>
                <w:rPrChange w:id="969" w:author="Zhijie Yang (NSB)" w:date="2022-12-08T16:51:00Z">
                  <w:rPr>
                    <w:b/>
                  </w:rPr>
                </w:rPrChange>
              </w:rPr>
              <w:t>Notes</w:t>
            </w:r>
          </w:p>
        </w:tc>
      </w:tr>
      <w:tr w:rsidR="0026509C" w:rsidRPr="001D6E1C" w14:paraId="055A1C7C" w14:textId="77777777" w:rsidTr="0026509C">
        <w:tc>
          <w:tcPr>
            <w:tcW w:w="1435" w:type="dxa"/>
            <w:tcBorders>
              <w:top w:val="single" w:sz="4" w:space="0" w:color="auto"/>
              <w:left w:val="single" w:sz="4" w:space="0" w:color="auto"/>
              <w:bottom w:val="single" w:sz="4" w:space="0" w:color="auto"/>
              <w:right w:val="single" w:sz="4" w:space="0" w:color="auto"/>
            </w:tcBorders>
          </w:tcPr>
          <w:p w14:paraId="146DA31E" w14:textId="77777777" w:rsidR="0026509C" w:rsidRPr="001D6E1C" w:rsidRDefault="0026509C" w:rsidP="0026509C">
            <w:pPr>
              <w:rPr>
                <w:sz w:val="22"/>
                <w:szCs w:val="22"/>
                <w:rPrChange w:id="970" w:author="Zhijie Yang (NSB)" w:date="2022-12-08T16:51:00Z">
                  <w:rPr/>
                </w:rPrChange>
              </w:rPr>
            </w:pPr>
            <w:r w:rsidRPr="001D6E1C">
              <w:rPr>
                <w:sz w:val="22"/>
                <w:szCs w:val="22"/>
                <w:rPrChange w:id="971" w:author="Zhijie Yang (NSB)" w:date="2022-12-08T16:51:00Z">
                  <w:rPr/>
                </w:rPrChange>
              </w:rPr>
              <w:t>&lt;ANA&gt;</w:t>
            </w:r>
          </w:p>
        </w:tc>
        <w:tc>
          <w:tcPr>
            <w:tcW w:w="2790" w:type="dxa"/>
            <w:tcBorders>
              <w:top w:val="single" w:sz="4" w:space="0" w:color="auto"/>
              <w:left w:val="single" w:sz="4" w:space="0" w:color="auto"/>
              <w:bottom w:val="single" w:sz="4" w:space="0" w:color="auto"/>
              <w:right w:val="single" w:sz="4" w:space="0" w:color="auto"/>
            </w:tcBorders>
          </w:tcPr>
          <w:p w14:paraId="4D17604F" w14:textId="77777777" w:rsidR="0026509C" w:rsidRPr="001D6E1C" w:rsidRDefault="0026509C" w:rsidP="0026509C">
            <w:pPr>
              <w:rPr>
                <w:sz w:val="22"/>
                <w:szCs w:val="22"/>
                <w:rPrChange w:id="972" w:author="Zhijie Yang (NSB)" w:date="2022-12-08T16:51:00Z">
                  <w:rPr/>
                </w:rPrChange>
              </w:rPr>
            </w:pPr>
            <w:r w:rsidRPr="001D6E1C">
              <w:rPr>
                <w:sz w:val="22"/>
                <w:szCs w:val="22"/>
                <w:rPrChange w:id="973" w:author="Zhijie Yang (NSB)" w:date="2022-12-08T16:51:00Z">
                  <w:rPr/>
                </w:rPrChange>
              </w:rPr>
              <w:t>Device ID Support</w:t>
            </w:r>
          </w:p>
        </w:tc>
        <w:tc>
          <w:tcPr>
            <w:tcW w:w="5851" w:type="dxa"/>
            <w:tcBorders>
              <w:top w:val="single" w:sz="4" w:space="0" w:color="auto"/>
              <w:left w:val="single" w:sz="4" w:space="0" w:color="auto"/>
              <w:bottom w:val="single" w:sz="4" w:space="0" w:color="auto"/>
              <w:right w:val="single" w:sz="4" w:space="0" w:color="auto"/>
            </w:tcBorders>
          </w:tcPr>
          <w:p w14:paraId="14D68933" w14:textId="77777777" w:rsidR="0026509C" w:rsidRPr="001D6E1C" w:rsidRDefault="0026509C" w:rsidP="0026509C">
            <w:pPr>
              <w:rPr>
                <w:sz w:val="22"/>
                <w:szCs w:val="22"/>
                <w:rPrChange w:id="974" w:author="Zhijie Yang (NSB)" w:date="2022-12-08T16:51:00Z">
                  <w:rPr/>
                </w:rPrChange>
              </w:rPr>
            </w:pPr>
            <w:r w:rsidRPr="001D6E1C">
              <w:rPr>
                <w:sz w:val="22"/>
                <w:szCs w:val="22"/>
                <w:rPrChange w:id="975" w:author="Zhijie Yang (NSB)" w:date="2022-12-08T16:51:00Z">
                  <w:rPr/>
                </w:rPrChange>
              </w:rPr>
              <w:t>The STA sets the Device ID Support field to 1 to indicate support for Device ID indication. Otherwise, the STA sets the Device ID field to 0.</w:t>
            </w:r>
          </w:p>
        </w:tc>
      </w:tr>
      <w:tr w:rsidR="0026509C" w:rsidRPr="001D6E1C" w14:paraId="4AD13FAC" w14:textId="77777777" w:rsidTr="0026509C">
        <w:tc>
          <w:tcPr>
            <w:tcW w:w="1435" w:type="dxa"/>
            <w:tcBorders>
              <w:top w:val="single" w:sz="4" w:space="0" w:color="auto"/>
              <w:left w:val="single" w:sz="4" w:space="0" w:color="auto"/>
              <w:bottom w:val="single" w:sz="4" w:space="0" w:color="auto"/>
              <w:right w:val="single" w:sz="4" w:space="0" w:color="auto"/>
            </w:tcBorders>
            <w:hideMark/>
          </w:tcPr>
          <w:p w14:paraId="6D0361F0" w14:textId="77777777" w:rsidR="0026509C" w:rsidRPr="001D6E1C" w:rsidRDefault="0026509C" w:rsidP="0026509C">
            <w:pPr>
              <w:rPr>
                <w:color w:val="FF0000"/>
                <w:sz w:val="22"/>
                <w:szCs w:val="22"/>
                <w:rPrChange w:id="976" w:author="Zhijie Yang (NSB)" w:date="2022-12-08T16:51:00Z">
                  <w:rPr>
                    <w:color w:val="FF0000"/>
                  </w:rPr>
                </w:rPrChange>
              </w:rPr>
            </w:pPr>
            <w:r w:rsidRPr="001D6E1C">
              <w:rPr>
                <w:color w:val="FF0000"/>
                <w:sz w:val="22"/>
                <w:szCs w:val="22"/>
                <w:rPrChange w:id="977" w:author="Zhijie Yang (NSB)" w:date="2022-12-08T16:51:00Z">
                  <w:rPr>
                    <w:color w:val="FF0000"/>
                  </w:rPr>
                </w:rPrChange>
              </w:rPr>
              <w:t>&lt;ANA&gt;</w:t>
            </w:r>
          </w:p>
        </w:tc>
        <w:tc>
          <w:tcPr>
            <w:tcW w:w="2790" w:type="dxa"/>
            <w:tcBorders>
              <w:top w:val="single" w:sz="4" w:space="0" w:color="auto"/>
              <w:left w:val="single" w:sz="4" w:space="0" w:color="auto"/>
              <w:bottom w:val="single" w:sz="4" w:space="0" w:color="auto"/>
              <w:right w:val="single" w:sz="4" w:space="0" w:color="auto"/>
            </w:tcBorders>
            <w:hideMark/>
          </w:tcPr>
          <w:p w14:paraId="35D12A6D" w14:textId="77777777" w:rsidR="0026509C" w:rsidRPr="001D6E1C" w:rsidRDefault="0026509C" w:rsidP="0026509C">
            <w:pPr>
              <w:rPr>
                <w:color w:val="FF0000"/>
                <w:sz w:val="22"/>
                <w:szCs w:val="22"/>
                <w:rPrChange w:id="978" w:author="Zhijie Yang (NSB)" w:date="2022-12-08T16:51:00Z">
                  <w:rPr>
                    <w:color w:val="FF0000"/>
                  </w:rPr>
                </w:rPrChange>
              </w:rPr>
            </w:pPr>
            <w:r w:rsidRPr="001D6E1C">
              <w:rPr>
                <w:color w:val="FF0000"/>
                <w:sz w:val="22"/>
                <w:szCs w:val="22"/>
                <w:rPrChange w:id="979" w:author="Zhijie Yang (NSB)" w:date="2022-12-08T16:51:00Z">
                  <w:rPr>
                    <w:color w:val="FF0000"/>
                  </w:rPr>
                </w:rPrChange>
              </w:rPr>
              <w:t>RRCM Capability</w:t>
            </w:r>
          </w:p>
        </w:tc>
        <w:tc>
          <w:tcPr>
            <w:tcW w:w="5851" w:type="dxa"/>
            <w:tcBorders>
              <w:top w:val="single" w:sz="4" w:space="0" w:color="auto"/>
              <w:left w:val="single" w:sz="4" w:space="0" w:color="auto"/>
              <w:bottom w:val="single" w:sz="4" w:space="0" w:color="auto"/>
              <w:right w:val="single" w:sz="4" w:space="0" w:color="auto"/>
            </w:tcBorders>
            <w:hideMark/>
          </w:tcPr>
          <w:p w14:paraId="3455635A" w14:textId="77777777" w:rsidR="0026509C" w:rsidRPr="001D6E1C" w:rsidRDefault="0026509C" w:rsidP="0026509C">
            <w:pPr>
              <w:rPr>
                <w:color w:val="FF0000"/>
                <w:sz w:val="22"/>
                <w:szCs w:val="22"/>
                <w:rPrChange w:id="980" w:author="Zhijie Yang (NSB)" w:date="2022-12-08T16:51:00Z">
                  <w:rPr>
                    <w:color w:val="FF0000"/>
                  </w:rPr>
                </w:rPrChange>
              </w:rPr>
            </w:pPr>
            <w:r w:rsidRPr="001D6E1C">
              <w:rPr>
                <w:color w:val="FF0000"/>
                <w:sz w:val="22"/>
                <w:szCs w:val="22"/>
                <w:rPrChange w:id="981" w:author="Zhijie Yang (NSB)" w:date="2022-12-08T16:51:00Z">
                  <w:rPr>
                    <w:color w:val="FF0000"/>
                  </w:rPr>
                </w:rPrChange>
              </w:rPr>
              <w:t>The STA sets RRCM Capability subfield to 1 to indicate support for RRCM Capability and sets to 0 if not supported.</w:t>
            </w:r>
          </w:p>
        </w:tc>
      </w:tr>
    </w:tbl>
    <w:p w14:paraId="58848A5E" w14:textId="77777777" w:rsidR="0026509C" w:rsidRPr="001D6E1C" w:rsidRDefault="0026509C" w:rsidP="0026509C">
      <w:pPr>
        <w:rPr>
          <w:sz w:val="22"/>
          <w:szCs w:val="22"/>
          <w:rPrChange w:id="982" w:author="Zhijie Yang (NSB)" w:date="2022-12-08T16:51:00Z">
            <w:rPr/>
          </w:rPrChange>
        </w:rPr>
      </w:pPr>
    </w:p>
    <w:p w14:paraId="6FBD0CAA" w14:textId="7EE63922" w:rsidR="0026509C" w:rsidRPr="001D6E1C" w:rsidRDefault="00350B26" w:rsidP="0026509C">
      <w:pPr>
        <w:pStyle w:val="Bulleted"/>
        <w:tabs>
          <w:tab w:val="clear" w:pos="360"/>
          <w:tab w:val="left" w:pos="1540"/>
          <w:tab w:val="left" w:pos="2160"/>
        </w:tabs>
        <w:suppressAutoHyphens/>
        <w:spacing w:line="240" w:lineRule="auto"/>
        <w:ind w:left="0" w:firstLine="0"/>
        <w:rPr>
          <w:rFonts w:eastAsia="Times New Roman"/>
          <w:b/>
          <w:bCs/>
          <w:i/>
          <w:color w:val="FF0000"/>
          <w:sz w:val="22"/>
          <w:szCs w:val="22"/>
        </w:rPr>
      </w:pPr>
      <w:r>
        <w:rPr>
          <w:rFonts w:eastAsia="Times New Roman"/>
          <w:b/>
          <w:bCs/>
          <w:i/>
          <w:color w:val="FF0000"/>
          <w:sz w:val="22"/>
          <w:szCs w:val="22"/>
        </w:rPr>
        <w:t>4</w:t>
      </w:r>
      <w:r w:rsidR="0026509C" w:rsidRPr="001D6E1C">
        <w:rPr>
          <w:rFonts w:eastAsia="Times New Roman"/>
          <w:b/>
          <w:bCs/>
          <w:i/>
          <w:color w:val="FF0000"/>
          <w:sz w:val="22"/>
          <w:szCs w:val="22"/>
        </w:rPr>
        <w:t>) Add a new subclause after 12.2.11 Device ID indication</w:t>
      </w:r>
    </w:p>
    <w:p w14:paraId="429BD1C4" w14:textId="77777777" w:rsidR="0026509C" w:rsidRPr="006A60E8" w:rsidRDefault="0026509C" w:rsidP="0026509C">
      <w:pPr>
        <w:pStyle w:val="Bulleted"/>
        <w:tabs>
          <w:tab w:val="clear" w:pos="360"/>
          <w:tab w:val="left" w:pos="1540"/>
          <w:tab w:val="left" w:pos="2160"/>
        </w:tabs>
        <w:suppressAutoHyphens/>
        <w:spacing w:line="240" w:lineRule="auto"/>
        <w:ind w:left="0" w:firstLine="0"/>
        <w:rPr>
          <w:rFonts w:eastAsia="Times New Roman"/>
          <w:sz w:val="22"/>
          <w:szCs w:val="22"/>
        </w:rPr>
      </w:pPr>
    </w:p>
    <w:p w14:paraId="6ECB175B" w14:textId="77777777" w:rsidR="0026509C" w:rsidRPr="001D6E1C" w:rsidRDefault="0026509C" w:rsidP="0026509C">
      <w:pPr>
        <w:rPr>
          <w:b/>
          <w:sz w:val="22"/>
          <w:szCs w:val="22"/>
          <w:rPrChange w:id="983" w:author="Zhijie Yang (NSB)" w:date="2022-12-08T16:51:00Z">
            <w:rPr>
              <w:b/>
            </w:rPr>
          </w:rPrChange>
        </w:rPr>
      </w:pPr>
      <w:r w:rsidRPr="001D6E1C">
        <w:rPr>
          <w:b/>
          <w:sz w:val="22"/>
          <w:szCs w:val="22"/>
          <w:rPrChange w:id="984" w:author="Zhijie Yang (NSB)" w:date="2022-12-08T16:51:00Z">
            <w:rPr>
              <w:b/>
            </w:rPr>
          </w:rPrChange>
        </w:rPr>
        <w:t xml:space="preserve">12.2.12 </w:t>
      </w:r>
      <w:r w:rsidRPr="001D6E1C">
        <w:rPr>
          <w:b/>
          <w:bCs/>
          <w:iCs/>
          <w:sz w:val="22"/>
          <w:szCs w:val="22"/>
          <w:rPrChange w:id="985" w:author="Zhijie Yang (NSB)" w:date="2022-12-08T16:51:00Z">
            <w:rPr>
              <w:b/>
              <w:bCs/>
              <w:iCs/>
            </w:rPr>
          </w:rPrChange>
        </w:rPr>
        <w:t>Rule-based Random and Changing MAC Address (RRCM)</w:t>
      </w:r>
    </w:p>
    <w:p w14:paraId="004BDF05" w14:textId="77777777" w:rsidR="0026509C" w:rsidRPr="001D6E1C" w:rsidRDefault="0026509C" w:rsidP="0026509C">
      <w:pPr>
        <w:pStyle w:val="Bulleted"/>
        <w:tabs>
          <w:tab w:val="clear" w:pos="360"/>
          <w:tab w:val="left" w:pos="1540"/>
          <w:tab w:val="left" w:pos="2160"/>
        </w:tabs>
        <w:suppressAutoHyphens/>
        <w:spacing w:line="240" w:lineRule="auto"/>
        <w:ind w:left="0" w:firstLine="0"/>
        <w:rPr>
          <w:w w:val="100"/>
          <w:sz w:val="22"/>
          <w:szCs w:val="22"/>
          <w:lang w:val="en-GB"/>
        </w:rPr>
      </w:pPr>
    </w:p>
    <w:p w14:paraId="79B77816" w14:textId="77777777" w:rsidR="0026509C" w:rsidRPr="006A60E8" w:rsidRDefault="0026509C" w:rsidP="0026509C">
      <w:pPr>
        <w:pStyle w:val="Bulleted"/>
        <w:tabs>
          <w:tab w:val="clear" w:pos="360"/>
          <w:tab w:val="left" w:pos="1540"/>
          <w:tab w:val="left" w:pos="2160"/>
        </w:tabs>
        <w:suppressAutoHyphens/>
        <w:spacing w:line="240" w:lineRule="auto"/>
        <w:ind w:left="0" w:firstLine="0"/>
        <w:rPr>
          <w:b/>
          <w:w w:val="100"/>
          <w:sz w:val="22"/>
          <w:szCs w:val="22"/>
          <w:lang w:val="en-GB"/>
        </w:rPr>
      </w:pPr>
      <w:r w:rsidRPr="006A60E8">
        <w:rPr>
          <w:b/>
          <w:w w:val="100"/>
          <w:sz w:val="22"/>
          <w:szCs w:val="22"/>
          <w:lang w:val="en-GB"/>
        </w:rPr>
        <w:t>12.2.12.1 General</w:t>
      </w:r>
    </w:p>
    <w:p w14:paraId="0E86E9D2" w14:textId="77777777" w:rsidR="0026509C" w:rsidRPr="00316FFC" w:rsidRDefault="0026509C" w:rsidP="0026509C">
      <w:pPr>
        <w:pStyle w:val="Bulleted"/>
        <w:tabs>
          <w:tab w:val="clear" w:pos="360"/>
          <w:tab w:val="left" w:pos="1540"/>
          <w:tab w:val="left" w:pos="2160"/>
        </w:tabs>
        <w:suppressAutoHyphens/>
        <w:spacing w:line="240" w:lineRule="auto"/>
        <w:ind w:left="0" w:firstLine="0"/>
        <w:rPr>
          <w:w w:val="100"/>
          <w:sz w:val="22"/>
          <w:szCs w:val="22"/>
          <w:lang w:val="en-GB"/>
        </w:rPr>
      </w:pPr>
    </w:p>
    <w:p w14:paraId="68C4C885" w14:textId="77777777" w:rsidR="0026509C" w:rsidRPr="00CC33D2" w:rsidRDefault="0026509C" w:rsidP="0026509C">
      <w:pPr>
        <w:pStyle w:val="Bulleted"/>
        <w:tabs>
          <w:tab w:val="clear" w:pos="360"/>
          <w:tab w:val="left" w:pos="1540"/>
          <w:tab w:val="left" w:pos="2160"/>
        </w:tabs>
        <w:suppressAutoHyphens/>
        <w:spacing w:line="240" w:lineRule="auto"/>
        <w:ind w:left="0" w:firstLine="0"/>
        <w:jc w:val="both"/>
        <w:rPr>
          <w:w w:val="100"/>
          <w:sz w:val="22"/>
          <w:szCs w:val="22"/>
          <w:lang w:val="en-GB"/>
        </w:rPr>
      </w:pPr>
      <w:r w:rsidRPr="004B7EA9">
        <w:rPr>
          <w:w w:val="100"/>
          <w:sz w:val="22"/>
          <w:szCs w:val="22"/>
          <w:lang w:val="en-GB"/>
        </w:rPr>
        <w:t xml:space="preserve">To improve its privacy, a non-AP STA may desire to use a random MAC address (RMA) while still being identifiable by the same AP in subsequent </w:t>
      </w:r>
      <w:r w:rsidRPr="009D196B">
        <w:rPr>
          <w:w w:val="100"/>
          <w:sz w:val="22"/>
          <w:szCs w:val="22"/>
          <w:lang w:val="en-GB"/>
        </w:rPr>
        <w:t xml:space="preserve">associations. Rule-based Random and Changing MAC address (RRCM) allows for identification despite randomly changed MAC address at later associations., When a non-AP STA associates to an AP with one MAC address, it can still be recognized by the AP and ESS after the non-AP STA changes its MAC address before reconnecting to the same AP and ESS. </w:t>
      </w:r>
    </w:p>
    <w:p w14:paraId="604D8F19" w14:textId="77777777" w:rsidR="0026509C" w:rsidRPr="001D6E1C" w:rsidRDefault="0026509C" w:rsidP="0026509C">
      <w:pPr>
        <w:pStyle w:val="Bulleted"/>
        <w:tabs>
          <w:tab w:val="clear" w:pos="360"/>
          <w:tab w:val="left" w:pos="1540"/>
          <w:tab w:val="left" w:pos="2160"/>
        </w:tabs>
        <w:suppressAutoHyphens/>
        <w:spacing w:line="240" w:lineRule="auto"/>
        <w:ind w:left="0" w:firstLine="0"/>
        <w:jc w:val="both"/>
        <w:rPr>
          <w:sz w:val="22"/>
          <w:szCs w:val="22"/>
        </w:rPr>
      </w:pPr>
      <w:r w:rsidRPr="002C45A4">
        <w:rPr>
          <w:w w:val="100"/>
          <w:sz w:val="22"/>
          <w:szCs w:val="22"/>
          <w:lang w:val="en-GB"/>
        </w:rPr>
        <w:br/>
      </w:r>
      <w:r w:rsidRPr="001D6E1C">
        <w:rPr>
          <w:sz w:val="22"/>
          <w:szCs w:val="22"/>
        </w:rPr>
        <w:t xml:space="preserve">Through </w:t>
      </w:r>
      <w:r w:rsidRPr="001D6E1C">
        <w:rPr>
          <w:w w:val="100"/>
          <w:sz w:val="22"/>
          <w:szCs w:val="22"/>
          <w:lang w:val="en-GB"/>
        </w:rPr>
        <w:t>RRCM</w:t>
      </w:r>
      <w:r w:rsidRPr="001D6E1C">
        <w:rPr>
          <w:sz w:val="22"/>
          <w:szCs w:val="22"/>
        </w:rPr>
        <w:t xml:space="preserve">, a non-AP STA and AP can generate the same ‘randomized’ MAC address or addresses to be used by the non-AP STA in the next association(s) based on a common procedure through a total of three parameters. Among these parameters, two of them (Seed, Counter) are exchanged between the non-AP STA and AP, and one of them (the key – </w:t>
      </w:r>
      <w:r w:rsidRPr="001D6E1C">
        <w:rPr>
          <w:sz w:val="22"/>
          <w:szCs w:val="22"/>
          <w:rPrChange w:id="986" w:author="Zhijie Yang (NSB)" w:date="2022-12-08T16:51:00Z">
            <w:rPr/>
          </w:rPrChange>
        </w:rPr>
        <w:t>RMAK</w:t>
      </w:r>
      <w:r w:rsidRPr="001D6E1C">
        <w:rPr>
          <w:sz w:val="22"/>
          <w:szCs w:val="22"/>
        </w:rPr>
        <w:t xml:space="preserve">) is generated locally at both sides. </w:t>
      </w:r>
    </w:p>
    <w:p w14:paraId="1A77AACB" w14:textId="77B62447" w:rsidR="0026509C" w:rsidRPr="001D6E1C" w:rsidRDefault="0026509C" w:rsidP="0026509C">
      <w:pPr>
        <w:pStyle w:val="Bulleted"/>
        <w:tabs>
          <w:tab w:val="clear" w:pos="360"/>
          <w:tab w:val="left" w:pos="1540"/>
          <w:tab w:val="left" w:pos="2160"/>
        </w:tabs>
        <w:suppressAutoHyphens/>
        <w:spacing w:line="240" w:lineRule="auto"/>
        <w:ind w:left="0" w:firstLine="0"/>
        <w:jc w:val="both"/>
        <w:rPr>
          <w:sz w:val="22"/>
          <w:szCs w:val="22"/>
        </w:rPr>
      </w:pPr>
      <w:r w:rsidRPr="006A60E8">
        <w:rPr>
          <w:sz w:val="22"/>
          <w:szCs w:val="22"/>
        </w:rPr>
        <w:br/>
      </w:r>
      <w:r w:rsidRPr="001D6E1C">
        <w:rPr>
          <w:sz w:val="22"/>
          <w:szCs w:val="22"/>
        </w:rPr>
        <w:t>A non-AP STA and AP may generate a single RMA</w:t>
      </w:r>
      <w:ins w:id="987" w:author="Zhijie Yang (NSB)" w:date="2022-12-12T10:00:00Z">
        <w:r w:rsidR="00CC33D2" w:rsidRPr="00CC33D2">
          <w:rPr>
            <w:sz w:val="22"/>
            <w:szCs w:val="22"/>
            <w:u w:val="single"/>
          </w:rPr>
          <w:t xml:space="preserve"> </w:t>
        </w:r>
        <w:r w:rsidR="00CC33D2" w:rsidRPr="00086C80">
          <w:rPr>
            <w:sz w:val="22"/>
            <w:szCs w:val="22"/>
            <w:u w:val="single"/>
          </w:rPr>
          <w:t>along with RMAK</w:t>
        </w:r>
      </w:ins>
      <w:r w:rsidRPr="001D6E1C">
        <w:rPr>
          <w:sz w:val="22"/>
          <w:szCs w:val="22"/>
        </w:rPr>
        <w:t>, which the non-AP STA can use in all message exchanges, or multiple RMAs (RMA1, RMA2 etc.),</w:t>
      </w:r>
      <w:ins w:id="988" w:author="Zhijie Yang (NSB)" w:date="2022-12-08T10:26:00Z">
        <w:r w:rsidR="00D66312" w:rsidRPr="009D196B">
          <w:rPr>
            <w:sz w:val="22"/>
            <w:szCs w:val="22"/>
            <w:u w:val="single"/>
            <w:rPrChange w:id="989" w:author="Okan Mutgan (NSB)" w:date="2022-12-09T16:12:00Z">
              <w:rPr>
                <w:sz w:val="22"/>
                <w:szCs w:val="22"/>
              </w:rPr>
            </w:rPrChange>
          </w:rPr>
          <w:t>along with RMAK,</w:t>
        </w:r>
      </w:ins>
      <w:r w:rsidRPr="001D6E1C">
        <w:rPr>
          <w:sz w:val="22"/>
          <w:szCs w:val="22"/>
        </w:rPr>
        <w:t xml:space="preserve"> which the non-AP STA can use in different message exchanges (e.g. RMA1 in probe request frame, RMA2 in other frames). </w:t>
      </w:r>
    </w:p>
    <w:p w14:paraId="7BDFF91F" w14:textId="77777777" w:rsidR="0026509C" w:rsidRPr="001D6E1C" w:rsidRDefault="0026509C" w:rsidP="0026509C">
      <w:pPr>
        <w:pStyle w:val="Bulleted"/>
        <w:tabs>
          <w:tab w:val="clear" w:pos="360"/>
          <w:tab w:val="left" w:pos="1540"/>
          <w:tab w:val="left" w:pos="2160"/>
        </w:tabs>
        <w:suppressAutoHyphens/>
        <w:spacing w:line="240" w:lineRule="auto"/>
        <w:ind w:left="0" w:firstLine="0"/>
        <w:rPr>
          <w:sz w:val="22"/>
          <w:szCs w:val="22"/>
        </w:rPr>
      </w:pPr>
    </w:p>
    <w:p w14:paraId="5A65101F" w14:textId="77777777" w:rsidR="0026509C" w:rsidRPr="001D6E1C" w:rsidRDefault="0026509C" w:rsidP="0026509C">
      <w:pPr>
        <w:rPr>
          <w:rFonts w:eastAsiaTheme="minorEastAsia"/>
          <w:color w:val="000000"/>
          <w:w w:val="0"/>
          <w:sz w:val="22"/>
          <w:szCs w:val="22"/>
          <w:lang w:val="en-US"/>
        </w:rPr>
      </w:pPr>
      <w:r w:rsidRPr="001D6E1C">
        <w:rPr>
          <w:rFonts w:eastAsiaTheme="minorEastAsia"/>
          <w:color w:val="000000"/>
          <w:w w:val="0"/>
          <w:sz w:val="22"/>
          <w:szCs w:val="22"/>
          <w:lang w:val="en-US"/>
        </w:rPr>
        <w:t>The STA advertises the support for RRCM by setting the RRCM Capability subfield to 1 in the Extended Capabilities Element.</w:t>
      </w:r>
    </w:p>
    <w:p w14:paraId="32B82748" w14:textId="13351957" w:rsidR="00FC41CF" w:rsidRPr="004774A7" w:rsidRDefault="00FC41CF" w:rsidP="00FC41CF">
      <w:pPr>
        <w:pStyle w:val="Bulleted"/>
        <w:tabs>
          <w:tab w:val="clear" w:pos="360"/>
          <w:tab w:val="left" w:pos="1540"/>
          <w:tab w:val="left" w:pos="2160"/>
        </w:tabs>
        <w:suppressAutoHyphens/>
        <w:spacing w:line="240" w:lineRule="auto"/>
        <w:ind w:left="0" w:firstLine="0"/>
        <w:rPr>
          <w:ins w:id="990" w:author="Yang, Zhijie (NSB - CN/Shanghai)" w:date="2022-11-12T21:45:00Z"/>
          <w:w w:val="100"/>
          <w:sz w:val="22"/>
          <w:szCs w:val="22"/>
          <w:lang w:val="en-GB"/>
        </w:rPr>
      </w:pPr>
      <w:ins w:id="991" w:author="Yang, Zhijie (NSB - CN/Shanghai)" w:date="2022-11-12T21:45:00Z">
        <w:r w:rsidRPr="001D6E1C">
          <w:rPr>
            <w:sz w:val="22"/>
            <w:szCs w:val="22"/>
          </w:rPr>
          <w:t>When using RMA</w:t>
        </w:r>
      </w:ins>
      <w:ins w:id="992" w:author="Zhijie Yang (NSB)" w:date="2022-12-08T10:29:00Z">
        <w:r w:rsidR="00D66312" w:rsidRPr="001D6E1C">
          <w:rPr>
            <w:sz w:val="22"/>
            <w:szCs w:val="22"/>
          </w:rPr>
          <w:t xml:space="preserve"> along with RMAK</w:t>
        </w:r>
      </w:ins>
      <w:ins w:id="993" w:author="Yang, Zhijie (NSB - CN/Shanghai)" w:date="2022-11-12T21:45:00Z">
        <w:r w:rsidRPr="001D6E1C">
          <w:rPr>
            <w:sz w:val="22"/>
            <w:szCs w:val="22"/>
          </w:rPr>
          <w:t xml:space="preserve"> in the subsequent association(s) attempt, the non-AP STA and AP can </w:t>
        </w:r>
      </w:ins>
      <w:ins w:id="994" w:author="Zhijie Yang (NSB)" w:date="2022-12-08T10:28:00Z">
        <w:r w:rsidR="00D66312" w:rsidRPr="001D6E1C">
          <w:rPr>
            <w:sz w:val="22"/>
            <w:szCs w:val="22"/>
          </w:rPr>
          <w:t>identify</w:t>
        </w:r>
      </w:ins>
      <w:ins w:id="995" w:author="Zhijie Yang (NSB)" w:date="2022-12-08T10:31:00Z">
        <w:r w:rsidR="00D66312" w:rsidRPr="001D6E1C">
          <w:rPr>
            <w:sz w:val="22"/>
            <w:szCs w:val="22"/>
          </w:rPr>
          <w:t xml:space="preserve"> each other based on</w:t>
        </w:r>
      </w:ins>
      <w:ins w:id="996" w:author="Yang, Zhijie (NSB - CN/Shanghai)" w:date="2022-11-12T21:45:00Z">
        <w:r w:rsidRPr="001D6E1C">
          <w:rPr>
            <w:sz w:val="22"/>
            <w:szCs w:val="22"/>
          </w:rPr>
          <w:t xml:space="preserve"> the</w:t>
        </w:r>
      </w:ins>
      <w:ins w:id="997" w:author="Zhijie Yang (NSB)" w:date="2022-12-08T10:31:00Z">
        <w:r w:rsidR="00D66312" w:rsidRPr="001D6E1C">
          <w:rPr>
            <w:sz w:val="22"/>
            <w:szCs w:val="22"/>
          </w:rPr>
          <w:t xml:space="preserve"> </w:t>
        </w:r>
      </w:ins>
      <w:proofErr w:type="spellStart"/>
      <w:ins w:id="998" w:author="Zhijie Yang (NSB)" w:date="2022-12-08T21:47:00Z">
        <w:r w:rsidR="004774A7">
          <w:rPr>
            <w:sz w:val="22"/>
            <w:szCs w:val="22"/>
          </w:rPr>
          <w:t>exchanged</w:t>
        </w:r>
      </w:ins>
      <w:del w:id="999" w:author="Zhijie Yang (NSB)" w:date="2022-12-08T21:47:00Z">
        <w:r w:rsidR="004774A7" w:rsidDel="004774A7">
          <w:rPr>
            <w:sz w:val="22"/>
            <w:szCs w:val="22"/>
          </w:rPr>
          <w:delText xml:space="preserve"> </w:delText>
        </w:r>
      </w:del>
      <w:ins w:id="1000" w:author="Zhijie Yang (NSB)" w:date="2022-12-08T21:45:00Z">
        <w:r w:rsidR="004774A7">
          <w:rPr>
            <w:sz w:val="22"/>
            <w:szCs w:val="22"/>
          </w:rPr>
          <w:t>PIMF</w:t>
        </w:r>
      </w:ins>
      <w:proofErr w:type="spellEnd"/>
      <w:ins w:id="1001" w:author="Yang, Zhijie (NSB - CN/Shanghai)" w:date="2022-11-12T21:45:00Z">
        <w:r w:rsidRPr="004774A7">
          <w:rPr>
            <w:w w:val="100"/>
            <w:sz w:val="22"/>
            <w:szCs w:val="22"/>
            <w:lang w:val="en-GB"/>
          </w:rPr>
          <w:t xml:space="preserve">. </w:t>
        </w:r>
      </w:ins>
    </w:p>
    <w:p w14:paraId="72286AD2" w14:textId="48098823" w:rsidR="0026509C" w:rsidRPr="004774A7" w:rsidDel="004774A7" w:rsidRDefault="0026509C" w:rsidP="0026509C">
      <w:pPr>
        <w:pStyle w:val="Bulleted"/>
        <w:tabs>
          <w:tab w:val="clear" w:pos="360"/>
          <w:tab w:val="left" w:pos="1540"/>
          <w:tab w:val="left" w:pos="2160"/>
        </w:tabs>
        <w:suppressAutoHyphens/>
        <w:spacing w:line="240" w:lineRule="auto"/>
        <w:ind w:left="0" w:firstLine="0"/>
        <w:rPr>
          <w:ins w:id="1002" w:author="Yang, Zhijie (NSB - CN/Shanghai)" w:date="2022-11-12T21:45:00Z"/>
          <w:del w:id="1003" w:author="Zhijie Yang (NSB)" w:date="2022-12-08T21:46:00Z"/>
          <w:w w:val="100"/>
          <w:sz w:val="22"/>
          <w:szCs w:val="22"/>
          <w:lang w:val="en-GB"/>
        </w:rPr>
      </w:pPr>
    </w:p>
    <w:p w14:paraId="30B88AF8" w14:textId="77777777" w:rsidR="00FC41CF" w:rsidRPr="00316FFC" w:rsidRDefault="00FC41CF" w:rsidP="0026509C">
      <w:pPr>
        <w:pStyle w:val="Bulleted"/>
        <w:tabs>
          <w:tab w:val="clear" w:pos="360"/>
          <w:tab w:val="left" w:pos="1540"/>
          <w:tab w:val="left" w:pos="2160"/>
        </w:tabs>
        <w:suppressAutoHyphens/>
        <w:spacing w:line="240" w:lineRule="auto"/>
        <w:ind w:left="0" w:firstLine="0"/>
        <w:rPr>
          <w:w w:val="100"/>
          <w:sz w:val="22"/>
          <w:szCs w:val="22"/>
          <w:lang w:val="en-GB"/>
        </w:rPr>
      </w:pPr>
    </w:p>
    <w:p w14:paraId="6BCC1AE0" w14:textId="2772B0BF" w:rsidR="00FC41CF" w:rsidRPr="004774A7" w:rsidRDefault="00FC41CF" w:rsidP="00FC41CF">
      <w:pPr>
        <w:pStyle w:val="Bulleted"/>
        <w:tabs>
          <w:tab w:val="clear" w:pos="360"/>
          <w:tab w:val="left" w:pos="1540"/>
          <w:tab w:val="left" w:pos="2160"/>
        </w:tabs>
        <w:suppressAutoHyphens/>
        <w:spacing w:line="240" w:lineRule="auto"/>
        <w:ind w:left="0" w:firstLine="0"/>
        <w:rPr>
          <w:ins w:id="1004" w:author="Yang, Zhijie (NSB - CN/Shanghai)" w:date="2022-11-12T21:45:00Z"/>
          <w:w w:val="100"/>
          <w:sz w:val="22"/>
          <w:szCs w:val="22"/>
          <w:lang w:val="en-GB"/>
        </w:rPr>
      </w:pPr>
      <w:ins w:id="1005" w:author="Yang, Zhijie (NSB - CN/Shanghai)" w:date="2022-11-12T21:45:00Z">
        <w:r w:rsidRPr="001D6E1C">
          <w:rPr>
            <w:sz w:val="22"/>
            <w:szCs w:val="22"/>
          </w:rPr>
          <w:t>T</w:t>
        </w:r>
      </w:ins>
      <w:del w:id="1006" w:author="Yang, Zhijie (NSB - CN/Shanghai)" w:date="2022-11-12T21:45:00Z">
        <w:r w:rsidR="0026509C" w:rsidRPr="001D6E1C" w:rsidDel="00FC41CF">
          <w:rPr>
            <w:sz w:val="22"/>
            <w:szCs w:val="22"/>
          </w:rPr>
          <w:delText>t</w:delText>
        </w:r>
      </w:del>
      <w:r w:rsidR="0026509C" w:rsidRPr="001D6E1C">
        <w:rPr>
          <w:sz w:val="22"/>
          <w:szCs w:val="22"/>
        </w:rPr>
        <w:t xml:space="preserve">he generation of RMA(s) and RMAK) for RRCM are </w:t>
      </w:r>
      <w:ins w:id="1007" w:author="Yang, Zhijie (NSB - CN/Shanghai)" w:date="2022-11-12T21:45:00Z">
        <w:r w:rsidRPr="001D6E1C">
          <w:rPr>
            <w:sz w:val="22"/>
            <w:szCs w:val="22"/>
          </w:rPr>
          <w:t xml:space="preserve">described </w:t>
        </w:r>
      </w:ins>
      <w:r w:rsidR="0026509C" w:rsidRPr="001D6E1C">
        <w:rPr>
          <w:sz w:val="22"/>
          <w:szCs w:val="22"/>
        </w:rPr>
        <w:t xml:space="preserve">in 12.2.12.2. The identification procedure is </w:t>
      </w:r>
      <w:ins w:id="1008" w:author="Yang, Zhijie (NSB - CN/Shanghai)" w:date="2022-11-12T21:45:00Z">
        <w:r w:rsidRPr="001D6E1C">
          <w:rPr>
            <w:sz w:val="22"/>
            <w:szCs w:val="22"/>
          </w:rPr>
          <w:t xml:space="preserve">described </w:t>
        </w:r>
      </w:ins>
      <w:r w:rsidR="0026509C" w:rsidRPr="001D6E1C">
        <w:rPr>
          <w:sz w:val="22"/>
          <w:szCs w:val="22"/>
        </w:rPr>
        <w:t>in 12.2.12.3.</w:t>
      </w:r>
      <w:ins w:id="1009" w:author="Yang, Zhijie (NSB - CN/Shanghai)" w:date="2022-11-12T21:45:00Z">
        <w:r w:rsidRPr="001D6E1C">
          <w:rPr>
            <w:sz w:val="22"/>
            <w:szCs w:val="22"/>
          </w:rPr>
          <w:t xml:space="preserve"> The usage of generated RMA(s)</w:t>
        </w:r>
      </w:ins>
      <w:ins w:id="1010" w:author="Zhijie Yang (NSB)" w:date="2022-12-08T21:49:00Z">
        <w:r w:rsidR="004774A7">
          <w:rPr>
            <w:sz w:val="22"/>
            <w:szCs w:val="22"/>
          </w:rPr>
          <w:t xml:space="preserve"> and RMAK</w:t>
        </w:r>
      </w:ins>
      <w:ins w:id="1011" w:author="Yang, Zhijie (NSB - CN/Shanghai)" w:date="2022-11-12T21:45:00Z">
        <w:r w:rsidRPr="004774A7">
          <w:rPr>
            <w:sz w:val="22"/>
            <w:szCs w:val="22"/>
          </w:rPr>
          <w:t xml:space="preserve"> </w:t>
        </w:r>
      </w:ins>
      <w:ins w:id="1012" w:author="Zhijie Yang (NSB)" w:date="2022-12-08T21:49:00Z">
        <w:r w:rsidR="004774A7">
          <w:rPr>
            <w:sz w:val="22"/>
            <w:szCs w:val="22"/>
          </w:rPr>
          <w:t>are</w:t>
        </w:r>
      </w:ins>
      <w:ins w:id="1013" w:author="Yang, Zhijie (NSB - CN/Shanghai)" w:date="2022-11-12T21:45:00Z">
        <w:r w:rsidRPr="004774A7">
          <w:rPr>
            <w:sz w:val="22"/>
            <w:szCs w:val="22"/>
          </w:rPr>
          <w:t xml:space="preserve"> described in 12.2.12.4. </w:t>
        </w:r>
      </w:ins>
    </w:p>
    <w:p w14:paraId="1396FA45" w14:textId="77777777" w:rsidR="0026509C" w:rsidRPr="00316FFC" w:rsidRDefault="0026509C" w:rsidP="0026509C">
      <w:pPr>
        <w:pStyle w:val="Bulleted"/>
        <w:tabs>
          <w:tab w:val="clear" w:pos="360"/>
          <w:tab w:val="left" w:pos="1540"/>
          <w:tab w:val="left" w:pos="2160"/>
        </w:tabs>
        <w:suppressAutoHyphens/>
        <w:spacing w:line="240" w:lineRule="auto"/>
        <w:ind w:left="0" w:firstLine="0"/>
        <w:rPr>
          <w:w w:val="100"/>
          <w:sz w:val="22"/>
          <w:szCs w:val="22"/>
          <w:lang w:val="en-GB"/>
        </w:rPr>
      </w:pPr>
    </w:p>
    <w:p w14:paraId="220BE5D6" w14:textId="77777777" w:rsidR="0026509C" w:rsidRPr="004B7EA9" w:rsidRDefault="0026509C" w:rsidP="0026509C">
      <w:pPr>
        <w:pStyle w:val="Bulleted"/>
        <w:tabs>
          <w:tab w:val="clear" w:pos="360"/>
          <w:tab w:val="left" w:pos="1540"/>
          <w:tab w:val="left" w:pos="2160"/>
        </w:tabs>
        <w:suppressAutoHyphens/>
        <w:spacing w:line="240" w:lineRule="auto"/>
        <w:ind w:left="0" w:firstLine="0"/>
        <w:rPr>
          <w:w w:val="100"/>
          <w:sz w:val="22"/>
          <w:szCs w:val="22"/>
          <w:lang w:val="en-GB"/>
        </w:rPr>
      </w:pPr>
    </w:p>
    <w:p w14:paraId="3D7D0222" w14:textId="77777777" w:rsidR="0026509C" w:rsidRPr="009D196B" w:rsidRDefault="0026509C" w:rsidP="0026509C">
      <w:pPr>
        <w:pStyle w:val="Bulleted"/>
        <w:tabs>
          <w:tab w:val="clear" w:pos="360"/>
          <w:tab w:val="left" w:pos="1540"/>
          <w:tab w:val="left" w:pos="2160"/>
        </w:tabs>
        <w:suppressAutoHyphens/>
        <w:spacing w:line="240" w:lineRule="auto"/>
        <w:ind w:left="0" w:firstLine="0"/>
        <w:rPr>
          <w:b/>
          <w:w w:val="100"/>
          <w:sz w:val="22"/>
          <w:szCs w:val="22"/>
          <w:lang w:val="en-GB"/>
        </w:rPr>
      </w:pPr>
      <w:r w:rsidRPr="009D196B">
        <w:rPr>
          <w:b/>
          <w:w w:val="100"/>
          <w:sz w:val="22"/>
          <w:szCs w:val="22"/>
          <w:lang w:val="en-GB"/>
        </w:rPr>
        <w:t>12.2.12.2 RMA and Key Generation</w:t>
      </w:r>
    </w:p>
    <w:p w14:paraId="7FC79F73" w14:textId="77777777" w:rsidR="0026509C" w:rsidRPr="001D6E1C" w:rsidRDefault="0026509C" w:rsidP="0026509C">
      <w:pPr>
        <w:jc w:val="both"/>
        <w:rPr>
          <w:sz w:val="22"/>
          <w:szCs w:val="22"/>
        </w:rPr>
      </w:pPr>
      <w:r w:rsidRPr="001D6E1C">
        <w:rPr>
          <w:b/>
          <w:sz w:val="22"/>
          <w:szCs w:val="22"/>
          <w:rPrChange w:id="1014" w:author="Zhijie Yang (NSB)" w:date="2022-12-08T16:51:00Z">
            <w:rPr>
              <w:b/>
            </w:rPr>
          </w:rPrChange>
        </w:rPr>
        <w:br/>
      </w:r>
      <w:r w:rsidRPr="001D6E1C">
        <w:rPr>
          <w:sz w:val="22"/>
          <w:szCs w:val="22"/>
        </w:rPr>
        <w:t>The procedures to generate the RMA(s) and key, RMAK, are as follows:</w:t>
      </w:r>
    </w:p>
    <w:p w14:paraId="283CFB76" w14:textId="77777777" w:rsidR="0026509C" w:rsidRPr="006A60E8" w:rsidRDefault="0026509C" w:rsidP="0026509C">
      <w:pPr>
        <w:jc w:val="both"/>
        <w:rPr>
          <w:sz w:val="22"/>
          <w:szCs w:val="22"/>
        </w:rPr>
      </w:pPr>
    </w:p>
    <w:p w14:paraId="46879AEF" w14:textId="77777777" w:rsidR="0026509C" w:rsidRPr="001D6E1C" w:rsidRDefault="0026509C" w:rsidP="0026509C">
      <w:pPr>
        <w:ind w:firstLine="720"/>
        <w:rPr>
          <w:sz w:val="22"/>
          <w:szCs w:val="22"/>
        </w:rPr>
      </w:pPr>
      <w:r w:rsidRPr="001D6E1C">
        <w:rPr>
          <w:b/>
          <w:bCs/>
          <w:sz w:val="22"/>
          <w:szCs w:val="22"/>
        </w:rPr>
        <w:t>RMAK</w:t>
      </w:r>
      <w:r w:rsidRPr="001D6E1C">
        <w:rPr>
          <w:sz w:val="22"/>
          <w:szCs w:val="22"/>
        </w:rPr>
        <w:t xml:space="preserve"> = KDF-Hash-256(KDK, "RMA Key", Min(</w:t>
      </w:r>
      <w:proofErr w:type="spellStart"/>
      <w:r w:rsidRPr="001D6E1C">
        <w:rPr>
          <w:sz w:val="22"/>
          <w:szCs w:val="22"/>
        </w:rPr>
        <w:t>ANonce</w:t>
      </w:r>
      <w:proofErr w:type="spellEnd"/>
      <w:r w:rsidRPr="001D6E1C">
        <w:rPr>
          <w:sz w:val="22"/>
          <w:szCs w:val="22"/>
        </w:rPr>
        <w:t>, SNonce) || Max(</w:t>
      </w:r>
      <w:proofErr w:type="spellStart"/>
      <w:r w:rsidRPr="001D6E1C">
        <w:rPr>
          <w:sz w:val="22"/>
          <w:szCs w:val="22"/>
        </w:rPr>
        <w:t>ANonce</w:t>
      </w:r>
      <w:proofErr w:type="spellEnd"/>
      <w:r w:rsidRPr="001D6E1C">
        <w:rPr>
          <w:sz w:val="22"/>
          <w:szCs w:val="22"/>
        </w:rPr>
        <w:t>, SNonce)</w:t>
      </w:r>
    </w:p>
    <w:p w14:paraId="5B4F9E16" w14:textId="77777777" w:rsidR="0026509C" w:rsidRPr="001D6E1C" w:rsidRDefault="0026509C" w:rsidP="0026509C">
      <w:pPr>
        <w:jc w:val="both"/>
        <w:rPr>
          <w:sz w:val="22"/>
          <w:szCs w:val="22"/>
        </w:rPr>
      </w:pPr>
    </w:p>
    <w:p w14:paraId="187094FA" w14:textId="77777777" w:rsidR="0026509C" w:rsidRPr="001D6E1C" w:rsidRDefault="0026509C" w:rsidP="0026509C">
      <w:pPr>
        <w:ind w:firstLine="720"/>
        <w:jc w:val="both"/>
        <w:rPr>
          <w:sz w:val="22"/>
          <w:szCs w:val="22"/>
        </w:rPr>
      </w:pPr>
      <w:proofErr w:type="spellStart"/>
      <w:r w:rsidRPr="001D6E1C">
        <w:rPr>
          <w:b/>
          <w:bCs/>
          <w:sz w:val="22"/>
          <w:szCs w:val="22"/>
        </w:rPr>
        <w:t>RMAn</w:t>
      </w:r>
      <w:proofErr w:type="spellEnd"/>
      <w:r w:rsidRPr="001D6E1C">
        <w:rPr>
          <w:b/>
          <w:bCs/>
          <w:sz w:val="22"/>
          <w:szCs w:val="22"/>
        </w:rPr>
        <w:t xml:space="preserve"> </w:t>
      </w:r>
      <w:r w:rsidRPr="001D6E1C">
        <w:rPr>
          <w:sz w:val="22"/>
          <w:szCs w:val="22"/>
        </w:rPr>
        <w:t>= KDF-Hash-48(RMAK, "Next RMAs", seed || n)</w:t>
      </w:r>
    </w:p>
    <w:p w14:paraId="320FEC46" w14:textId="77777777" w:rsidR="0026509C" w:rsidRPr="001D6E1C" w:rsidRDefault="0026509C" w:rsidP="0026509C">
      <w:pPr>
        <w:jc w:val="both"/>
        <w:rPr>
          <w:sz w:val="22"/>
          <w:szCs w:val="22"/>
        </w:rPr>
      </w:pPr>
    </w:p>
    <w:p w14:paraId="27E80EC6" w14:textId="77777777" w:rsidR="0026509C" w:rsidRPr="001D6E1C" w:rsidRDefault="0026509C" w:rsidP="0026509C">
      <w:pPr>
        <w:ind w:firstLine="720"/>
        <w:jc w:val="both"/>
        <w:rPr>
          <w:sz w:val="22"/>
          <w:szCs w:val="22"/>
        </w:rPr>
      </w:pPr>
      <w:r w:rsidRPr="001D6E1C">
        <w:rPr>
          <w:sz w:val="22"/>
          <w:szCs w:val="22"/>
        </w:rPr>
        <w:lastRenderedPageBreak/>
        <w:t>Where,</w:t>
      </w:r>
    </w:p>
    <w:p w14:paraId="0C8B9780" w14:textId="77777777" w:rsidR="0026509C" w:rsidRPr="001D6E1C" w:rsidRDefault="0026509C" w:rsidP="0026509C">
      <w:pPr>
        <w:pStyle w:val="ListParagraph"/>
        <w:numPr>
          <w:ilvl w:val="0"/>
          <w:numId w:val="22"/>
        </w:numPr>
        <w:ind w:leftChars="0"/>
        <w:contextualSpacing/>
        <w:jc w:val="both"/>
        <w:rPr>
          <w:sz w:val="22"/>
          <w:szCs w:val="22"/>
        </w:rPr>
      </w:pPr>
      <w:r w:rsidRPr="001D6E1C">
        <w:rPr>
          <w:sz w:val="22"/>
          <w:szCs w:val="22"/>
        </w:rPr>
        <w:t xml:space="preserve">KDF-Hash-256 will generate 256 bits key, RMAK. Hash is the Hash algorithm used in the AKM that the STA and AP agreed upon. KDK is derived from PTK for RRCM procedure. </w:t>
      </w:r>
      <w:proofErr w:type="spellStart"/>
      <w:r w:rsidRPr="001D6E1C">
        <w:rPr>
          <w:sz w:val="22"/>
          <w:szCs w:val="22"/>
        </w:rPr>
        <w:t>ANonce</w:t>
      </w:r>
      <w:proofErr w:type="spellEnd"/>
      <w:r w:rsidRPr="001D6E1C">
        <w:rPr>
          <w:sz w:val="22"/>
          <w:szCs w:val="22"/>
        </w:rPr>
        <w:t xml:space="preserve"> and SNonce are the generated values from 4-way Handshake. “RMA Key” is the string name for RMAK and is treated as an ASCII string.</w:t>
      </w:r>
    </w:p>
    <w:p w14:paraId="623FCD9C" w14:textId="77777777" w:rsidR="0026509C" w:rsidRPr="001D6E1C" w:rsidRDefault="0026509C" w:rsidP="0026509C">
      <w:pPr>
        <w:pStyle w:val="ListParagraph"/>
        <w:numPr>
          <w:ilvl w:val="0"/>
          <w:numId w:val="22"/>
        </w:numPr>
        <w:ind w:leftChars="0"/>
        <w:contextualSpacing/>
        <w:jc w:val="both"/>
        <w:rPr>
          <w:sz w:val="22"/>
          <w:szCs w:val="22"/>
        </w:rPr>
      </w:pPr>
      <w:r w:rsidRPr="001D6E1C">
        <w:rPr>
          <w:sz w:val="22"/>
          <w:szCs w:val="22"/>
        </w:rPr>
        <w:t>KDF-Hash-48 will generate 48-bit RMA. Seed is a 128-bit random bit string generated at non-AP STA. n is initialized with 1 and incremented by 1 until n is equal to Counter, which is the number of generated RMA(s). As an example, if three RMAs are generated, Counter=3 implies that n=1 is used to generate RMA1, n=2 is used to generate RMA2, n=3 is used to generate RMA3. The length of the counter is 16 bits, resulting in maximum 2^16 different RMA(s) generation in each association.</w:t>
      </w:r>
    </w:p>
    <w:p w14:paraId="44BFB7C8" w14:textId="77777777" w:rsidR="0026509C" w:rsidRPr="001D6E1C" w:rsidRDefault="0026509C" w:rsidP="0026509C">
      <w:pPr>
        <w:jc w:val="both"/>
        <w:rPr>
          <w:sz w:val="22"/>
          <w:szCs w:val="22"/>
        </w:rPr>
      </w:pPr>
      <w:r w:rsidRPr="001D6E1C">
        <w:rPr>
          <w:sz w:val="22"/>
          <w:szCs w:val="22"/>
        </w:rPr>
        <w:br/>
        <w:t xml:space="preserve">NOTE1-- In each association, the non-AP STA may decide to generate one or more RMA(s), where each parameter {RMAK, Seed} is re-generated and Counter is reset to one. </w:t>
      </w:r>
    </w:p>
    <w:p w14:paraId="09FA52E5" w14:textId="77777777" w:rsidR="0026509C" w:rsidRPr="001D6E1C" w:rsidRDefault="0026509C" w:rsidP="0026509C">
      <w:pPr>
        <w:jc w:val="both"/>
        <w:rPr>
          <w:sz w:val="22"/>
          <w:szCs w:val="22"/>
        </w:rPr>
      </w:pPr>
      <w:r w:rsidRPr="001D6E1C">
        <w:rPr>
          <w:sz w:val="22"/>
          <w:szCs w:val="22"/>
        </w:rPr>
        <w:t>NOTE2-- I/G = 0 and U/L = 1 bits shall be replaced in each generated RMA, see subclause 12.2.10.</w:t>
      </w:r>
    </w:p>
    <w:p w14:paraId="634AC97F" w14:textId="77777777" w:rsidR="0026509C" w:rsidRPr="001D6E1C" w:rsidRDefault="0026509C" w:rsidP="0026509C">
      <w:pPr>
        <w:jc w:val="both"/>
        <w:rPr>
          <w:sz w:val="22"/>
          <w:szCs w:val="22"/>
        </w:rPr>
      </w:pPr>
      <w:r w:rsidRPr="001D6E1C">
        <w:rPr>
          <w:sz w:val="22"/>
          <w:szCs w:val="22"/>
        </w:rPr>
        <w:t>NOTE3--RMA(s) may be saved on non-AP STA and AP/ESS side until new RMA(s) are generated.</w:t>
      </w:r>
      <w:r w:rsidRPr="001D6E1C">
        <w:rPr>
          <w:sz w:val="22"/>
          <w:szCs w:val="22"/>
        </w:rPr>
        <w:br/>
        <w:t>NOTE4 – When RRCM is negotiated, The PTK is partitioned into KCK, KEK, TK, and a KDK. KDK is used to derive RMAK.</w:t>
      </w:r>
    </w:p>
    <w:p w14:paraId="4720F0B7" w14:textId="77777777" w:rsidR="0026509C" w:rsidRPr="001D6E1C" w:rsidRDefault="0026509C" w:rsidP="0026509C">
      <w:pPr>
        <w:jc w:val="both"/>
        <w:rPr>
          <w:sz w:val="22"/>
          <w:szCs w:val="22"/>
          <w:rPrChange w:id="1015" w:author="Zhijie Yang (NSB)" w:date="2022-12-08T16:51:00Z">
            <w:rPr/>
          </w:rPrChange>
        </w:rPr>
      </w:pPr>
    </w:p>
    <w:p w14:paraId="55BF85AE" w14:textId="77777777" w:rsidR="0026509C" w:rsidRPr="00D35026" w:rsidRDefault="0026509C" w:rsidP="0026509C">
      <w:pPr>
        <w:pStyle w:val="Bulleted"/>
        <w:tabs>
          <w:tab w:val="clear" w:pos="360"/>
          <w:tab w:val="left" w:pos="1540"/>
          <w:tab w:val="left" w:pos="2160"/>
        </w:tabs>
        <w:suppressAutoHyphens/>
        <w:spacing w:line="240" w:lineRule="auto"/>
        <w:ind w:left="0" w:firstLine="0"/>
        <w:rPr>
          <w:b/>
          <w:w w:val="100"/>
          <w:sz w:val="22"/>
          <w:szCs w:val="22"/>
          <w:lang w:val="en-GB"/>
        </w:rPr>
      </w:pPr>
      <w:r w:rsidRPr="001D6E1C">
        <w:rPr>
          <w:b/>
          <w:w w:val="100"/>
          <w:sz w:val="22"/>
          <w:szCs w:val="22"/>
          <w:lang w:val="en-GB"/>
        </w:rPr>
        <w:t>12.2.12.3 Identification Procedure</w:t>
      </w:r>
    </w:p>
    <w:p w14:paraId="2F783EF3" w14:textId="77777777" w:rsidR="0026509C" w:rsidRPr="006A60E8" w:rsidRDefault="0026509C" w:rsidP="0026509C">
      <w:pPr>
        <w:jc w:val="both"/>
        <w:rPr>
          <w:sz w:val="22"/>
          <w:szCs w:val="22"/>
        </w:rPr>
      </w:pPr>
      <w:r w:rsidRPr="001D6E1C">
        <w:rPr>
          <w:sz w:val="22"/>
          <w:szCs w:val="22"/>
          <w:rPrChange w:id="1016" w:author="Zhijie Yang (NSB)" w:date="2022-12-08T16:51:00Z">
            <w:rPr>
              <w:szCs w:val="22"/>
            </w:rPr>
          </w:rPrChange>
        </w:rPr>
        <w:br/>
      </w:r>
      <w:r w:rsidRPr="001D6E1C">
        <w:rPr>
          <w:rFonts w:hint="eastAsia"/>
          <w:sz w:val="22"/>
          <w:szCs w:val="22"/>
        </w:rPr>
        <w:t>D</w:t>
      </w:r>
      <w:r w:rsidRPr="001D6E1C">
        <w:rPr>
          <w:sz w:val="22"/>
          <w:szCs w:val="22"/>
        </w:rPr>
        <w:t xml:space="preserve">uring the association procedure, the non-AP STA and AP derive RMAK from KDK (see RMAK generation in subclause </w:t>
      </w:r>
      <w:r w:rsidRPr="006A60E8">
        <w:rPr>
          <w:b/>
          <w:sz w:val="22"/>
          <w:szCs w:val="22"/>
        </w:rPr>
        <w:t>12.2.12.2</w:t>
      </w:r>
      <w:r w:rsidRPr="006A60E8">
        <w:rPr>
          <w:sz w:val="22"/>
          <w:szCs w:val="22"/>
        </w:rPr>
        <w:t xml:space="preserve">). </w:t>
      </w:r>
    </w:p>
    <w:p w14:paraId="3313C8D8" w14:textId="77777777" w:rsidR="0026509C" w:rsidRPr="001D6E1C" w:rsidRDefault="0026509C" w:rsidP="0026509C">
      <w:pPr>
        <w:jc w:val="both"/>
        <w:rPr>
          <w:sz w:val="22"/>
          <w:szCs w:val="22"/>
        </w:rPr>
      </w:pPr>
    </w:p>
    <w:p w14:paraId="190CD4C6" w14:textId="77777777" w:rsidR="0026509C" w:rsidRPr="001D6E1C" w:rsidRDefault="0026509C" w:rsidP="0026509C">
      <w:pPr>
        <w:jc w:val="both"/>
        <w:rPr>
          <w:sz w:val="22"/>
          <w:szCs w:val="22"/>
        </w:rPr>
      </w:pPr>
      <w:r w:rsidRPr="001D6E1C">
        <w:rPr>
          <w:sz w:val="22"/>
          <w:szCs w:val="22"/>
        </w:rPr>
        <w:t>Non-AP STA behaviour:</w:t>
      </w:r>
    </w:p>
    <w:p w14:paraId="1C4B5C4A" w14:textId="666FBC76" w:rsidR="0026509C" w:rsidRPr="001D6E1C" w:rsidRDefault="0026509C" w:rsidP="0026509C">
      <w:pPr>
        <w:jc w:val="both"/>
        <w:rPr>
          <w:ins w:id="1017" w:author="Yang, Zhijie (NSB - CN/Shanghai)" w:date="2022-11-16T19:40:00Z"/>
          <w:sz w:val="22"/>
          <w:szCs w:val="22"/>
        </w:rPr>
      </w:pPr>
      <w:r w:rsidRPr="001D6E1C">
        <w:rPr>
          <w:sz w:val="22"/>
          <w:szCs w:val="22"/>
        </w:rPr>
        <w:t xml:space="preserve">The non-AP STA </w:t>
      </w:r>
      <w:ins w:id="1018" w:author="Yang, Zhijie (NSB - CN/Shanghai)" w:date="2022-11-16T19:39:00Z">
        <w:r w:rsidR="00F71C56" w:rsidRPr="001D6E1C">
          <w:rPr>
            <w:sz w:val="22"/>
            <w:szCs w:val="22"/>
          </w:rPr>
          <w:t xml:space="preserve">may receive a frame(e.g. Beacon or </w:t>
        </w:r>
      </w:ins>
      <w:ins w:id="1019" w:author="Yang, Zhijie (NSB - CN/Shanghai)" w:date="2022-11-16T19:40:00Z">
        <w:r w:rsidR="00F71C56" w:rsidRPr="001D6E1C">
          <w:rPr>
            <w:sz w:val="22"/>
            <w:szCs w:val="22"/>
          </w:rPr>
          <w:t>association response frame</w:t>
        </w:r>
      </w:ins>
      <w:ins w:id="1020" w:author="Yang, Zhijie (NSB - CN/Shanghai)" w:date="2022-11-16T19:39:00Z">
        <w:r w:rsidR="00F71C56" w:rsidRPr="001D6E1C">
          <w:rPr>
            <w:sz w:val="22"/>
            <w:szCs w:val="22"/>
          </w:rPr>
          <w:t>) from AP to obtain the Max number of RMAs</w:t>
        </w:r>
      </w:ins>
      <w:ins w:id="1021" w:author="Yang, Zhijie (NSB - CN/Shanghai)" w:date="2022-11-16T19:40:00Z">
        <w:r w:rsidR="00F71C56" w:rsidRPr="001D6E1C">
          <w:rPr>
            <w:sz w:val="22"/>
            <w:szCs w:val="22"/>
          </w:rPr>
          <w:t xml:space="preserve">, and then </w:t>
        </w:r>
      </w:ins>
      <w:r w:rsidRPr="001D6E1C">
        <w:rPr>
          <w:sz w:val="22"/>
          <w:szCs w:val="22"/>
        </w:rPr>
        <w:t xml:space="preserve">initializes {Seed, Counter} values to locally generate one or more RMAs (see RMA generation in subclause </w:t>
      </w:r>
      <w:r w:rsidRPr="001D6E1C">
        <w:rPr>
          <w:b/>
          <w:sz w:val="22"/>
          <w:szCs w:val="22"/>
        </w:rPr>
        <w:t>12.2.12.2</w:t>
      </w:r>
      <w:r w:rsidRPr="001D6E1C">
        <w:rPr>
          <w:sz w:val="22"/>
          <w:szCs w:val="22"/>
        </w:rPr>
        <w:t>). When using FILS authentication, the non-AP STA sends the {Seed, Counter} in IE in the Association Request frame. When using FT, the non-AP STA sends the {Seed, Counter} during the initial mobility domain association in encrypted Key Data field (RRCM KDE) in the EAPOL-Key message 2/4. {Seed, Counter} is not exchanged during the FT protocol reassociations within the same ESS. For other cases, the non-AP STA sends the {Seed , Counter} in encrypted Key Data field (RRCM KDE) in the EAPOL-Key message 2/4.</w:t>
      </w:r>
    </w:p>
    <w:p w14:paraId="10263EBE" w14:textId="5D601CEC" w:rsidR="00F71C56" w:rsidRPr="001D6E1C" w:rsidRDefault="00F71C56" w:rsidP="0026509C">
      <w:pPr>
        <w:jc w:val="both"/>
        <w:rPr>
          <w:sz w:val="22"/>
          <w:szCs w:val="22"/>
        </w:rPr>
      </w:pPr>
      <w:ins w:id="1022" w:author="Yang, Zhijie (NSB - CN/Shanghai)" w:date="2022-11-16T19:40:00Z">
        <w:r w:rsidRPr="001D6E1C">
          <w:rPr>
            <w:sz w:val="22"/>
            <w:szCs w:val="22"/>
          </w:rPr>
          <w:t xml:space="preserve">Note: </w:t>
        </w:r>
      </w:ins>
      <w:ins w:id="1023" w:author="Yang, Zhijie (NSB - CN/Shanghai)" w:date="2022-11-16T19:41:00Z">
        <w:r w:rsidRPr="001D6E1C">
          <w:rPr>
            <w:sz w:val="22"/>
            <w:szCs w:val="22"/>
          </w:rPr>
          <w:t>The Counter</w:t>
        </w:r>
      </w:ins>
      <w:ins w:id="1024" w:author="Yang, Zhijie (NSB - CN/Shanghai)" w:date="2022-11-16T19:42:00Z">
        <w:r w:rsidRPr="001D6E1C">
          <w:rPr>
            <w:sz w:val="22"/>
            <w:szCs w:val="22"/>
          </w:rPr>
          <w:t xml:space="preserve"> init</w:t>
        </w:r>
      </w:ins>
      <w:ins w:id="1025" w:author="Okan Mutgan (NSB)" w:date="2022-12-12T09:17:00Z">
        <w:r w:rsidR="002A2718">
          <w:rPr>
            <w:sz w:val="22"/>
            <w:szCs w:val="22"/>
          </w:rPr>
          <w:t>iat</w:t>
        </w:r>
      </w:ins>
      <w:ins w:id="1026" w:author="Yang, Zhijie (NSB - CN/Shanghai)" w:date="2022-11-16T19:42:00Z">
        <w:r w:rsidRPr="001D6E1C">
          <w:rPr>
            <w:sz w:val="22"/>
            <w:szCs w:val="22"/>
          </w:rPr>
          <w:t>ed by the non-AP STA</w:t>
        </w:r>
      </w:ins>
      <w:ins w:id="1027" w:author="Yang, Zhijie (NSB - CN/Shanghai)" w:date="2022-11-16T19:41:00Z">
        <w:r w:rsidRPr="001D6E1C">
          <w:rPr>
            <w:sz w:val="22"/>
            <w:szCs w:val="22"/>
          </w:rPr>
          <w:t xml:space="preserve"> shall not be above the Max number of RMAs indicated </w:t>
        </w:r>
      </w:ins>
      <w:ins w:id="1028" w:author="Yang, Zhijie (NSB - CN/Shanghai)" w:date="2022-11-16T19:46:00Z">
        <w:r w:rsidRPr="001D6E1C">
          <w:rPr>
            <w:sz w:val="22"/>
            <w:szCs w:val="22"/>
          </w:rPr>
          <w:t>by the</w:t>
        </w:r>
      </w:ins>
      <w:ins w:id="1029" w:author="Yang, Zhijie (NSB - CN/Shanghai)" w:date="2022-11-16T19:41:00Z">
        <w:r w:rsidRPr="001D6E1C">
          <w:rPr>
            <w:sz w:val="22"/>
            <w:szCs w:val="22"/>
          </w:rPr>
          <w:t xml:space="preserve"> AP</w:t>
        </w:r>
      </w:ins>
      <w:ins w:id="1030" w:author="Yang, Zhijie (NSB - CN/Shanghai)" w:date="2022-11-16T19:46:00Z">
        <w:r w:rsidRPr="001D6E1C">
          <w:rPr>
            <w:sz w:val="22"/>
            <w:szCs w:val="22"/>
          </w:rPr>
          <w:t>.</w:t>
        </w:r>
      </w:ins>
    </w:p>
    <w:p w14:paraId="12204ABE" w14:textId="77777777" w:rsidR="0026509C" w:rsidRPr="001D6E1C" w:rsidRDefault="0026509C" w:rsidP="0026509C">
      <w:pPr>
        <w:jc w:val="both"/>
        <w:rPr>
          <w:sz w:val="22"/>
          <w:szCs w:val="22"/>
        </w:rPr>
      </w:pPr>
    </w:p>
    <w:p w14:paraId="7BE015EA" w14:textId="77777777" w:rsidR="0026509C" w:rsidRPr="001D6E1C" w:rsidRDefault="0026509C" w:rsidP="0026509C">
      <w:pPr>
        <w:jc w:val="both"/>
        <w:rPr>
          <w:sz w:val="22"/>
          <w:szCs w:val="22"/>
        </w:rPr>
      </w:pPr>
      <w:r w:rsidRPr="001D6E1C">
        <w:rPr>
          <w:sz w:val="22"/>
          <w:szCs w:val="22"/>
        </w:rPr>
        <w:t>AP behaviour:</w:t>
      </w:r>
    </w:p>
    <w:p w14:paraId="1DAB62B4" w14:textId="465E0660" w:rsidR="00F71C56" w:rsidRPr="001D6E1C" w:rsidRDefault="00F71C56" w:rsidP="0026509C">
      <w:pPr>
        <w:jc w:val="both"/>
        <w:rPr>
          <w:ins w:id="1031" w:author="Yang, Zhijie (NSB - CN/Shanghai)" w:date="2022-11-16T19:44:00Z"/>
          <w:sz w:val="22"/>
          <w:szCs w:val="22"/>
        </w:rPr>
      </w:pPr>
      <w:ins w:id="1032" w:author="Yang, Zhijie (NSB - CN/Shanghai)" w:date="2022-11-16T19:44:00Z">
        <w:r w:rsidRPr="001D6E1C">
          <w:rPr>
            <w:sz w:val="22"/>
            <w:szCs w:val="22"/>
          </w:rPr>
          <w:t xml:space="preserve">The AP may </w:t>
        </w:r>
      </w:ins>
      <w:ins w:id="1033" w:author="Yang, Zhijie (NSB - CN/Shanghai)" w:date="2022-11-16T19:45:00Z">
        <w:r w:rsidRPr="001D6E1C">
          <w:rPr>
            <w:sz w:val="22"/>
            <w:szCs w:val="22"/>
          </w:rPr>
          <w:t>init</w:t>
        </w:r>
      </w:ins>
      <w:ins w:id="1034" w:author="Okan Mutgan (NSB)" w:date="2022-12-12T09:17:00Z">
        <w:r w:rsidR="002A2718">
          <w:rPr>
            <w:sz w:val="22"/>
            <w:szCs w:val="22"/>
          </w:rPr>
          <w:t>iate</w:t>
        </w:r>
      </w:ins>
      <w:ins w:id="1035" w:author="Yang, Zhijie (NSB - CN/Shanghai)" w:date="2022-11-16T19:45:00Z">
        <w:r w:rsidRPr="001D6E1C">
          <w:rPr>
            <w:sz w:val="22"/>
            <w:szCs w:val="22"/>
          </w:rPr>
          <w:t xml:space="preserve"> the Max number of RMAs in the frame that is sent to the non-AP.</w:t>
        </w:r>
      </w:ins>
    </w:p>
    <w:p w14:paraId="6D674CAF" w14:textId="5645DA96" w:rsidR="00F71C56" w:rsidRPr="001D6E1C" w:rsidRDefault="0026509C" w:rsidP="0026509C">
      <w:pPr>
        <w:jc w:val="both"/>
        <w:rPr>
          <w:sz w:val="22"/>
          <w:szCs w:val="22"/>
        </w:rPr>
      </w:pPr>
      <w:r w:rsidRPr="001D6E1C">
        <w:rPr>
          <w:sz w:val="22"/>
          <w:szCs w:val="22"/>
        </w:rPr>
        <w:t xml:space="preserve">After receiving {Seed, Counter} from the non-AP STA in the EAPOL-Key message 2/4 or Association Request frame in FILS authentication mode, the AP first checks the {Counter} value to determine the number of RMA(s) it needs to generate locally. The AP generates the same number of RMA(s) that non-AP STA generated (see RMA generation in subclause </w:t>
      </w:r>
      <w:r w:rsidRPr="001D6E1C">
        <w:rPr>
          <w:b/>
          <w:sz w:val="22"/>
          <w:szCs w:val="22"/>
        </w:rPr>
        <w:t>12.2.12.2</w:t>
      </w:r>
      <w:r w:rsidRPr="001D6E1C">
        <w:rPr>
          <w:sz w:val="22"/>
          <w:szCs w:val="22"/>
        </w:rPr>
        <w:t xml:space="preserve">). </w:t>
      </w:r>
      <w:ins w:id="1036" w:author="Yang, Zhijie (NSB - CN/Shanghai)" w:date="2022-11-16T19:46:00Z">
        <w:r w:rsidR="00F71C56" w:rsidRPr="001D6E1C">
          <w:rPr>
            <w:sz w:val="22"/>
            <w:szCs w:val="22"/>
          </w:rPr>
          <w:t xml:space="preserve"> </w:t>
        </w:r>
      </w:ins>
    </w:p>
    <w:p w14:paraId="7A2F629F" w14:textId="77777777" w:rsidR="0026509C" w:rsidRPr="001D6E1C" w:rsidRDefault="0026509C" w:rsidP="0026509C">
      <w:pPr>
        <w:jc w:val="both"/>
        <w:rPr>
          <w:sz w:val="22"/>
          <w:szCs w:val="22"/>
        </w:rPr>
      </w:pPr>
    </w:p>
    <w:p w14:paraId="06E7680C" w14:textId="2109ACAB" w:rsidR="0026509C" w:rsidRPr="001D6E1C" w:rsidRDefault="0026509C" w:rsidP="0026509C">
      <w:pPr>
        <w:jc w:val="both"/>
        <w:rPr>
          <w:sz w:val="22"/>
          <w:szCs w:val="22"/>
        </w:rPr>
      </w:pPr>
      <w:r w:rsidRPr="001D6E1C">
        <w:rPr>
          <w:sz w:val="22"/>
          <w:szCs w:val="22"/>
        </w:rPr>
        <w:t xml:space="preserve">After the non-AP STA have been disassociated, {Seed} </w:t>
      </w:r>
      <w:r w:rsidR="000B0996" w:rsidRPr="001D6E1C">
        <w:rPr>
          <w:sz w:val="22"/>
          <w:szCs w:val="22"/>
        </w:rPr>
        <w:t>is</w:t>
      </w:r>
      <w:r w:rsidRPr="001D6E1C">
        <w:rPr>
          <w:sz w:val="22"/>
          <w:szCs w:val="22"/>
        </w:rPr>
        <w:t xml:space="preserve"> deleted and {Counter} is reset to 1, while RMA(s)</w:t>
      </w:r>
      <w:r w:rsidR="000B0996" w:rsidRPr="001D6E1C">
        <w:rPr>
          <w:sz w:val="22"/>
          <w:szCs w:val="22"/>
        </w:rPr>
        <w:t xml:space="preserve"> and RMAK</w:t>
      </w:r>
      <w:r w:rsidRPr="001D6E1C">
        <w:rPr>
          <w:sz w:val="22"/>
          <w:szCs w:val="22"/>
        </w:rPr>
        <w:t xml:space="preserve"> are stored at non-AP STA and at the (previously) associated AP or ESS.</w:t>
      </w:r>
    </w:p>
    <w:p w14:paraId="768F589E" w14:textId="77777777" w:rsidR="0026509C" w:rsidRPr="001D6E1C" w:rsidRDefault="0026509C" w:rsidP="0026509C">
      <w:pPr>
        <w:jc w:val="both"/>
        <w:rPr>
          <w:sz w:val="22"/>
          <w:szCs w:val="22"/>
        </w:rPr>
      </w:pPr>
    </w:p>
    <w:p w14:paraId="5ED51279" w14:textId="186A4EDC" w:rsidR="000B0996" w:rsidRPr="00330A3C" w:rsidRDefault="0026509C" w:rsidP="00330A3C">
      <w:pPr>
        <w:pStyle w:val="Bulleted"/>
        <w:tabs>
          <w:tab w:val="clear" w:pos="360"/>
          <w:tab w:val="left" w:pos="1540"/>
          <w:tab w:val="left" w:pos="2160"/>
        </w:tabs>
        <w:suppressAutoHyphens/>
        <w:spacing w:line="240" w:lineRule="auto"/>
        <w:ind w:left="0" w:firstLine="0"/>
        <w:rPr>
          <w:ins w:id="1037" w:author="Zhijie Yang (NSB)" w:date="2022-12-08T10:44:00Z"/>
          <w:b/>
          <w:bCs/>
          <w:sz w:val="22"/>
          <w:szCs w:val="22"/>
        </w:rPr>
      </w:pPr>
      <w:r w:rsidRPr="001D6E1C">
        <w:rPr>
          <w:sz w:val="22"/>
          <w:szCs w:val="22"/>
        </w:rPr>
        <w:t>The non-AP STA may use the generated RMAs</w:t>
      </w:r>
      <w:ins w:id="1038" w:author="Zhijie Yang (NSB)" w:date="2022-12-08T10:35:00Z">
        <w:r w:rsidR="00C346BE" w:rsidRPr="001D6E1C">
          <w:rPr>
            <w:sz w:val="22"/>
            <w:szCs w:val="22"/>
          </w:rPr>
          <w:t xml:space="preserve"> and RMAK</w:t>
        </w:r>
      </w:ins>
      <w:r w:rsidRPr="001D6E1C">
        <w:rPr>
          <w:sz w:val="22"/>
          <w:szCs w:val="22"/>
        </w:rPr>
        <w:t xml:space="preserve"> for messaging, preparing, and establishing the next association. </w:t>
      </w:r>
      <w:r w:rsidR="000B0996" w:rsidRPr="001D6E1C">
        <w:rPr>
          <w:sz w:val="22"/>
          <w:szCs w:val="22"/>
        </w:rPr>
        <w:t xml:space="preserve">E.g. The non-AP STA may send </w:t>
      </w:r>
      <w:ins w:id="1039" w:author="Okan Mutgan (NSB)" w:date="2022-12-12T09:22:00Z">
        <w:r w:rsidR="002A2718">
          <w:rPr>
            <w:sz w:val="22"/>
            <w:szCs w:val="22"/>
          </w:rPr>
          <w:t xml:space="preserve">the PIMF </w:t>
        </w:r>
      </w:ins>
      <w:r w:rsidR="000B0996" w:rsidRPr="001D6E1C">
        <w:rPr>
          <w:sz w:val="22"/>
          <w:szCs w:val="22"/>
        </w:rPr>
        <w:t xml:space="preserve">to the AP </w:t>
      </w:r>
      <w:ins w:id="1040" w:author="Okan Mutgan (NSB)" w:date="2022-12-12T09:22:00Z">
        <w:r w:rsidR="002A2718">
          <w:rPr>
            <w:sz w:val="22"/>
            <w:szCs w:val="22"/>
          </w:rPr>
          <w:t xml:space="preserve"> </w:t>
        </w:r>
      </w:ins>
      <w:r w:rsidR="00330A3C">
        <w:rPr>
          <w:sz w:val="22"/>
          <w:szCs w:val="22"/>
        </w:rPr>
        <w:t xml:space="preserve">(see </w:t>
      </w:r>
      <w:r w:rsidR="00330A3C" w:rsidRPr="00A12243">
        <w:rPr>
          <w:sz w:val="22"/>
          <w:szCs w:val="22"/>
        </w:rPr>
        <w:t xml:space="preserve">subclause </w:t>
      </w:r>
      <w:ins w:id="1041" w:author="Yang, Zhijie (NSB - CN/Shanghai)" w:date="2022-11-12T21:46:00Z">
        <w:r w:rsidR="00330A3C" w:rsidRPr="00A12243">
          <w:rPr>
            <w:sz w:val="22"/>
            <w:szCs w:val="22"/>
          </w:rPr>
          <w:t>12.2.12.</w:t>
        </w:r>
      </w:ins>
      <w:r w:rsidR="00A12243" w:rsidRPr="00A12243">
        <w:rPr>
          <w:sz w:val="22"/>
          <w:szCs w:val="22"/>
        </w:rPr>
        <w:t>6</w:t>
      </w:r>
      <w:ins w:id="1042" w:author="Zhijie Yang (NSB)" w:date="2022-12-08T17:02:00Z">
        <w:r w:rsidR="00330A3C" w:rsidRPr="00A12243">
          <w:rPr>
            <w:sz w:val="22"/>
            <w:szCs w:val="22"/>
          </w:rPr>
          <w:t xml:space="preserve"> PIMF</w:t>
        </w:r>
      </w:ins>
      <w:ins w:id="1043" w:author="Yang, Zhijie (NSB - CN/Shanghai)" w:date="2022-11-12T21:46:00Z">
        <w:r w:rsidR="00330A3C" w:rsidRPr="00A12243">
          <w:rPr>
            <w:sz w:val="22"/>
            <w:szCs w:val="22"/>
          </w:rPr>
          <w:t xml:space="preserve"> </w:t>
        </w:r>
      </w:ins>
      <w:ins w:id="1044" w:author="Zhijie Yang (NSB)" w:date="2022-12-08T16:37:00Z">
        <w:r w:rsidR="00330A3C" w:rsidRPr="00A12243">
          <w:rPr>
            <w:sz w:val="22"/>
            <w:szCs w:val="22"/>
          </w:rPr>
          <w:t>transmission</w:t>
        </w:r>
      </w:ins>
      <w:r w:rsidR="00330A3C" w:rsidRPr="00A12243">
        <w:rPr>
          <w:sz w:val="22"/>
          <w:szCs w:val="22"/>
        </w:rPr>
        <w:t>)</w:t>
      </w:r>
      <w:r w:rsidR="00330A3C" w:rsidRPr="00330A3C">
        <w:rPr>
          <w:sz w:val="22"/>
          <w:szCs w:val="22"/>
        </w:rPr>
        <w:t xml:space="preserve"> </w:t>
      </w:r>
      <w:r w:rsidR="000B0996" w:rsidRPr="00330A3C">
        <w:rPr>
          <w:sz w:val="22"/>
          <w:szCs w:val="22"/>
        </w:rPr>
        <w:t>,by which the AP or ESS can identify the non-AP STA as the returned STA</w:t>
      </w:r>
      <w:ins w:id="1045" w:author="Zhijie Yang (NSB)" w:date="2022-12-08T10:39:00Z">
        <w:r w:rsidR="00C346BE" w:rsidRPr="00330A3C">
          <w:rPr>
            <w:sz w:val="22"/>
            <w:szCs w:val="22"/>
          </w:rPr>
          <w:t xml:space="preserve"> after</w:t>
        </w:r>
      </w:ins>
      <w:ins w:id="1046" w:author="Zhijie Yang (NSB)" w:date="2022-12-08T10:52:00Z">
        <w:r w:rsidR="000A73A6" w:rsidRPr="00330A3C">
          <w:rPr>
            <w:sz w:val="22"/>
            <w:szCs w:val="22"/>
          </w:rPr>
          <w:t xml:space="preserve"> mapping the RMA to the stored RMAK and </w:t>
        </w:r>
      </w:ins>
      <w:ins w:id="1047" w:author="Zhijie Yang (NSB)" w:date="2022-12-08T10:40:00Z">
        <w:r w:rsidR="00C346BE" w:rsidRPr="00330A3C">
          <w:rPr>
            <w:sz w:val="22"/>
            <w:szCs w:val="22"/>
          </w:rPr>
          <w:t xml:space="preserve">verifying </w:t>
        </w:r>
      </w:ins>
      <w:ins w:id="1048" w:author="Zhijie Yang (NSB)" w:date="2022-12-08T21:33:00Z">
        <w:r w:rsidR="00330A3C">
          <w:rPr>
            <w:sz w:val="22"/>
            <w:szCs w:val="22"/>
          </w:rPr>
          <w:t>MIC in</w:t>
        </w:r>
      </w:ins>
      <w:r w:rsidR="00330A3C">
        <w:rPr>
          <w:sz w:val="22"/>
          <w:szCs w:val="22"/>
        </w:rPr>
        <w:t xml:space="preserve"> </w:t>
      </w:r>
      <w:ins w:id="1049" w:author="Zhijie Yang (NSB)" w:date="2022-12-08T10:40:00Z">
        <w:r w:rsidR="00C346BE" w:rsidRPr="00330A3C">
          <w:rPr>
            <w:sz w:val="22"/>
            <w:szCs w:val="22"/>
          </w:rPr>
          <w:t>the VIE element</w:t>
        </w:r>
      </w:ins>
      <w:ins w:id="1050" w:author="Zhijie Yang (NSB)" w:date="2022-12-08T10:52:00Z">
        <w:r w:rsidR="000A73A6" w:rsidRPr="00330A3C">
          <w:rPr>
            <w:sz w:val="22"/>
            <w:szCs w:val="22"/>
          </w:rPr>
          <w:t xml:space="preserve"> </w:t>
        </w:r>
      </w:ins>
      <w:r w:rsidR="00A12243">
        <w:rPr>
          <w:sz w:val="22"/>
          <w:szCs w:val="22"/>
        </w:rPr>
        <w:t>successfully</w:t>
      </w:r>
      <w:ins w:id="1051" w:author="Okan Mutgan (NSB)" w:date="2022-12-12T09:21:00Z">
        <w:r w:rsidR="002A2718">
          <w:rPr>
            <w:sz w:val="22"/>
            <w:szCs w:val="22"/>
          </w:rPr>
          <w:t xml:space="preserve"> </w:t>
        </w:r>
      </w:ins>
      <w:ins w:id="1052" w:author="Zhijie Yang (NSB)" w:date="2022-12-08T21:53:00Z">
        <w:r w:rsidR="00A12243">
          <w:rPr>
            <w:sz w:val="22"/>
            <w:szCs w:val="22"/>
          </w:rPr>
          <w:t xml:space="preserve">(see </w:t>
        </w:r>
        <w:r w:rsidR="00A12243" w:rsidRPr="00A12243">
          <w:rPr>
            <w:sz w:val="22"/>
            <w:szCs w:val="22"/>
          </w:rPr>
          <w:t xml:space="preserve">subclause 12.2.12.6 PIMF </w:t>
        </w:r>
        <w:r w:rsidR="00A12243">
          <w:rPr>
            <w:sz w:val="22"/>
            <w:szCs w:val="22"/>
          </w:rPr>
          <w:t>reception</w:t>
        </w:r>
        <w:r w:rsidR="00A12243" w:rsidRPr="00A12243">
          <w:rPr>
            <w:sz w:val="22"/>
            <w:szCs w:val="22"/>
          </w:rPr>
          <w:t>)</w:t>
        </w:r>
        <w:r w:rsidR="00A12243">
          <w:rPr>
            <w:sz w:val="22"/>
            <w:szCs w:val="22"/>
          </w:rPr>
          <w:t>)</w:t>
        </w:r>
      </w:ins>
      <w:r w:rsidR="001776C7" w:rsidRPr="00330A3C">
        <w:rPr>
          <w:sz w:val="22"/>
          <w:szCs w:val="22"/>
        </w:rPr>
        <w:t>.</w:t>
      </w:r>
    </w:p>
    <w:p w14:paraId="1D3B67DF" w14:textId="6C227528" w:rsidR="000A73A6" w:rsidRPr="00330A3C" w:rsidRDefault="000A73A6" w:rsidP="0026509C">
      <w:pPr>
        <w:jc w:val="both"/>
        <w:rPr>
          <w:sz w:val="22"/>
          <w:szCs w:val="22"/>
        </w:rPr>
      </w:pPr>
      <w:ins w:id="1053" w:author="Zhijie Yang (NSB)" w:date="2022-12-08T10:47:00Z">
        <w:r w:rsidRPr="00330A3C">
          <w:rPr>
            <w:sz w:val="22"/>
            <w:szCs w:val="22"/>
          </w:rPr>
          <w:lastRenderedPageBreak/>
          <w:t xml:space="preserve">After </w:t>
        </w:r>
        <w:proofErr w:type="spellStart"/>
        <w:r w:rsidRPr="00330A3C">
          <w:rPr>
            <w:sz w:val="22"/>
            <w:szCs w:val="22"/>
          </w:rPr>
          <w:t>receving</w:t>
        </w:r>
        <w:proofErr w:type="spellEnd"/>
        <w:r w:rsidRPr="00330A3C">
          <w:rPr>
            <w:sz w:val="22"/>
            <w:szCs w:val="22"/>
          </w:rPr>
          <w:t xml:space="preserve"> the</w:t>
        </w:r>
      </w:ins>
      <w:r w:rsidR="00330A3C">
        <w:rPr>
          <w:sz w:val="22"/>
          <w:szCs w:val="22"/>
        </w:rPr>
        <w:t xml:space="preserve"> </w:t>
      </w:r>
      <w:proofErr w:type="spellStart"/>
      <w:ins w:id="1054" w:author="Zhijie Yang (NSB)" w:date="2022-12-08T21:34:00Z">
        <w:r w:rsidR="00330A3C">
          <w:rPr>
            <w:sz w:val="22"/>
            <w:szCs w:val="22"/>
          </w:rPr>
          <w:t>PIMF</w:t>
        </w:r>
      </w:ins>
      <w:ins w:id="1055" w:author="Zhijie Yang (NSB)" w:date="2022-12-08T10:47:00Z">
        <w:r w:rsidRPr="00330A3C">
          <w:rPr>
            <w:sz w:val="22"/>
            <w:szCs w:val="22"/>
          </w:rPr>
          <w:t>,</w:t>
        </w:r>
      </w:ins>
      <w:ins w:id="1056" w:author="Zhijie Yang (NSB)" w:date="2022-12-08T10:44:00Z">
        <w:r w:rsidRPr="00330A3C">
          <w:rPr>
            <w:sz w:val="22"/>
            <w:szCs w:val="22"/>
          </w:rPr>
          <w:t>The</w:t>
        </w:r>
        <w:proofErr w:type="spellEnd"/>
        <w:r w:rsidRPr="00330A3C">
          <w:rPr>
            <w:sz w:val="22"/>
            <w:szCs w:val="22"/>
          </w:rPr>
          <w:t xml:space="preserve"> AP may</w:t>
        </w:r>
      </w:ins>
      <w:ins w:id="1057" w:author="Zhijie Yang (NSB)" w:date="2022-12-08T10:48:00Z">
        <w:r w:rsidRPr="00330A3C">
          <w:rPr>
            <w:sz w:val="22"/>
            <w:szCs w:val="22"/>
          </w:rPr>
          <w:t xml:space="preserve"> make a respond with</w:t>
        </w:r>
      </w:ins>
      <w:ins w:id="1058" w:author="Zhijie Yang (NSB)" w:date="2022-12-08T10:44:00Z">
        <w:r w:rsidRPr="00330A3C">
          <w:rPr>
            <w:sz w:val="22"/>
            <w:szCs w:val="22"/>
          </w:rPr>
          <w:t xml:space="preserve"> </w:t>
        </w:r>
      </w:ins>
      <w:ins w:id="1059" w:author="Zhijie Yang (NSB)" w:date="2022-12-08T21:34:00Z">
        <w:r w:rsidR="00330A3C">
          <w:rPr>
            <w:sz w:val="22"/>
            <w:szCs w:val="22"/>
          </w:rPr>
          <w:t>a PIMF</w:t>
        </w:r>
        <w:del w:id="1060" w:author="Okan Mutgan (NSB)" w:date="2022-12-12T09:22:00Z">
          <w:r w:rsidR="00330A3C" w:rsidDel="002A2718">
            <w:rPr>
              <w:sz w:val="22"/>
              <w:szCs w:val="22"/>
            </w:rPr>
            <w:delText>,</w:delText>
          </w:r>
        </w:del>
      </w:ins>
      <w:ins w:id="1061" w:author="Okan Mutgan (NSB)" w:date="2022-12-12T09:22:00Z">
        <w:r w:rsidR="002A2718">
          <w:rPr>
            <w:sz w:val="22"/>
            <w:szCs w:val="22"/>
          </w:rPr>
          <w:t>(such as</w:t>
        </w:r>
      </w:ins>
      <w:ins w:id="1062" w:author="Zhijie Yang (NSB)" w:date="2022-12-08T10:45:00Z">
        <w:r w:rsidRPr="00330A3C">
          <w:rPr>
            <w:sz w:val="22"/>
            <w:szCs w:val="22"/>
          </w:rPr>
          <w:t xml:space="preserve"> ANQP response frame</w:t>
        </w:r>
      </w:ins>
      <w:ins w:id="1063" w:author="Okan Mutgan (NSB)" w:date="2022-12-12T09:23:00Z">
        <w:r w:rsidR="002A2718">
          <w:rPr>
            <w:sz w:val="22"/>
            <w:szCs w:val="22"/>
          </w:rPr>
          <w:t xml:space="preserve"> to the ANQP request frame)</w:t>
        </w:r>
      </w:ins>
      <w:ins w:id="1064" w:author="Zhijie Yang (NSB)" w:date="2022-12-08T10:45:00Z">
        <w:r w:rsidRPr="00330A3C">
          <w:rPr>
            <w:sz w:val="22"/>
            <w:szCs w:val="22"/>
          </w:rPr>
          <w:t xml:space="preserve">, in which the VIE element is carried in the </w:t>
        </w:r>
        <w:proofErr w:type="spellStart"/>
        <w:r w:rsidRPr="00330A3C">
          <w:rPr>
            <w:sz w:val="22"/>
            <w:szCs w:val="22"/>
          </w:rPr>
          <w:t>framebody</w:t>
        </w:r>
        <w:proofErr w:type="spellEnd"/>
        <w:r w:rsidRPr="00330A3C">
          <w:rPr>
            <w:sz w:val="22"/>
            <w:szCs w:val="22"/>
          </w:rPr>
          <w:t xml:space="preserve"> and the same </w:t>
        </w:r>
      </w:ins>
      <w:ins w:id="1065" w:author="Okan Mutgan (NSB)" w:date="2022-12-12T09:23:00Z">
        <w:r w:rsidR="002A2718">
          <w:rPr>
            <w:sz w:val="22"/>
            <w:szCs w:val="22"/>
          </w:rPr>
          <w:t xml:space="preserve">received </w:t>
        </w:r>
      </w:ins>
      <w:ins w:id="1066" w:author="Zhijie Yang (NSB)" w:date="2022-12-08T10:45:00Z">
        <w:r w:rsidRPr="00330A3C">
          <w:rPr>
            <w:sz w:val="22"/>
            <w:szCs w:val="22"/>
          </w:rPr>
          <w:t>RMA</w:t>
        </w:r>
      </w:ins>
      <w:ins w:id="1067" w:author="Zhijie Yang (NSB)" w:date="2022-12-08T10:46:00Z">
        <w:r w:rsidRPr="00330A3C">
          <w:rPr>
            <w:sz w:val="22"/>
            <w:szCs w:val="22"/>
          </w:rPr>
          <w:t xml:space="preserve"> in A1 field</w:t>
        </w:r>
      </w:ins>
      <w:ins w:id="1068" w:author="Zhijie Yang (NSB)" w:date="2022-12-08T10:45:00Z">
        <w:r w:rsidRPr="00330A3C">
          <w:rPr>
            <w:sz w:val="22"/>
            <w:szCs w:val="22"/>
          </w:rPr>
          <w:t xml:space="preserve"> </w:t>
        </w:r>
      </w:ins>
      <w:proofErr w:type="spellStart"/>
      <w:ins w:id="1069" w:author="Okan Mutgan (NSB)" w:date="2022-12-12T09:23:00Z">
        <w:r w:rsidR="002A2718">
          <w:rPr>
            <w:sz w:val="22"/>
            <w:szCs w:val="22"/>
          </w:rPr>
          <w:t>is</w:t>
        </w:r>
      </w:ins>
      <w:ins w:id="1070" w:author="Zhijie Yang (NSB)" w:date="2022-12-08T10:45:00Z">
        <w:del w:id="1071" w:author="Okan Mutgan (NSB)" w:date="2022-12-12T09:23:00Z">
          <w:r w:rsidRPr="00330A3C" w:rsidDel="002A2718">
            <w:rPr>
              <w:sz w:val="22"/>
              <w:szCs w:val="22"/>
            </w:rPr>
            <w:delText xml:space="preserve"> </w:delText>
          </w:r>
        </w:del>
        <w:r w:rsidRPr="00330A3C">
          <w:rPr>
            <w:sz w:val="22"/>
            <w:szCs w:val="22"/>
          </w:rPr>
          <w:t>carried</w:t>
        </w:r>
        <w:proofErr w:type="spellEnd"/>
        <w:r w:rsidRPr="00330A3C">
          <w:rPr>
            <w:sz w:val="22"/>
            <w:szCs w:val="22"/>
          </w:rPr>
          <w:t xml:space="preserve"> in the MAC header</w:t>
        </w:r>
      </w:ins>
      <w:ins w:id="1072" w:author="Zhijie Yang (NSB)" w:date="2022-12-08T10:50:00Z">
        <w:del w:id="1073" w:author="Okan Mutgan (NSB)" w:date="2022-12-12T09:25:00Z">
          <w:r w:rsidRPr="00330A3C" w:rsidDel="002A2718">
            <w:rPr>
              <w:sz w:val="22"/>
              <w:szCs w:val="22"/>
            </w:rPr>
            <w:delText>.</w:delText>
          </w:r>
        </w:del>
      </w:ins>
    </w:p>
    <w:p w14:paraId="78A3998D" w14:textId="77777777" w:rsidR="0026509C" w:rsidRPr="001D6E1C" w:rsidRDefault="0026509C" w:rsidP="0026509C">
      <w:pPr>
        <w:jc w:val="both"/>
        <w:rPr>
          <w:sz w:val="22"/>
          <w:szCs w:val="22"/>
        </w:rPr>
      </w:pPr>
    </w:p>
    <w:p w14:paraId="3746C004" w14:textId="327C519B" w:rsidR="0026509C" w:rsidRPr="006A60E8" w:rsidRDefault="0026509C" w:rsidP="0026509C">
      <w:pPr>
        <w:pStyle w:val="Bulleted"/>
        <w:tabs>
          <w:tab w:val="clear" w:pos="360"/>
          <w:tab w:val="left" w:pos="1540"/>
          <w:tab w:val="left" w:pos="2160"/>
        </w:tabs>
        <w:suppressAutoHyphens/>
        <w:spacing w:line="240" w:lineRule="auto"/>
        <w:ind w:left="0" w:firstLine="0"/>
        <w:rPr>
          <w:b/>
          <w:w w:val="100"/>
          <w:sz w:val="22"/>
          <w:szCs w:val="22"/>
          <w:lang w:val="en-GB"/>
        </w:rPr>
      </w:pPr>
      <w:r w:rsidRPr="00316FFC">
        <w:rPr>
          <w:b/>
          <w:w w:val="100"/>
          <w:sz w:val="22"/>
          <w:szCs w:val="22"/>
          <w:lang w:val="en-GB"/>
        </w:rPr>
        <w:t>12.2.12.4 The rules to use the generated RMAs</w:t>
      </w:r>
      <w:ins w:id="1074" w:author="Zhijie Yang (NSB)" w:date="2022-12-08T21:23:00Z">
        <w:r w:rsidR="006A60E8">
          <w:rPr>
            <w:b/>
            <w:w w:val="100"/>
            <w:sz w:val="22"/>
            <w:szCs w:val="22"/>
            <w:lang w:val="en-GB"/>
          </w:rPr>
          <w:t xml:space="preserve"> and RMAK</w:t>
        </w:r>
      </w:ins>
    </w:p>
    <w:p w14:paraId="304134CB" w14:textId="77777777" w:rsidR="0026509C" w:rsidRPr="001D6E1C" w:rsidRDefault="0026509C" w:rsidP="0026509C">
      <w:pPr>
        <w:jc w:val="both"/>
        <w:rPr>
          <w:sz w:val="22"/>
          <w:szCs w:val="22"/>
        </w:rPr>
      </w:pPr>
    </w:p>
    <w:p w14:paraId="50931355" w14:textId="3569C9E3" w:rsidR="0026509C" w:rsidRPr="001D6E1C" w:rsidRDefault="0026509C" w:rsidP="0026509C">
      <w:pPr>
        <w:pStyle w:val="Bulleted"/>
        <w:tabs>
          <w:tab w:val="left" w:pos="1540"/>
          <w:tab w:val="left" w:pos="2160"/>
        </w:tabs>
        <w:suppressAutoHyphens/>
        <w:rPr>
          <w:sz w:val="22"/>
          <w:szCs w:val="22"/>
          <w:rPrChange w:id="1075" w:author="Zhijie Yang (NSB)" w:date="2022-12-08T16:51:00Z">
            <w:rPr/>
          </w:rPrChange>
        </w:rPr>
      </w:pPr>
      <w:r w:rsidRPr="001D6E1C">
        <w:rPr>
          <w:sz w:val="22"/>
          <w:szCs w:val="22"/>
          <w:rPrChange w:id="1076" w:author="Zhijie Yang (NSB)" w:date="2022-12-08T16:51:00Z">
            <w:rPr/>
          </w:rPrChange>
        </w:rPr>
        <w:t xml:space="preserve">The generated RMAs will be carried in Address 2 field of </w:t>
      </w:r>
      <w:r w:rsidR="006A60E8">
        <w:rPr>
          <w:sz w:val="22"/>
          <w:szCs w:val="22"/>
        </w:rPr>
        <w:t xml:space="preserve">MAC </w:t>
      </w:r>
      <w:proofErr w:type="spellStart"/>
      <w:r w:rsidR="006A60E8">
        <w:rPr>
          <w:sz w:val="22"/>
          <w:szCs w:val="22"/>
        </w:rPr>
        <w:t>header,along</w:t>
      </w:r>
      <w:proofErr w:type="spellEnd"/>
      <w:r w:rsidR="006A60E8">
        <w:rPr>
          <w:sz w:val="22"/>
          <w:szCs w:val="22"/>
        </w:rPr>
        <w:t xml:space="preserve"> with VIE element in the frame body of PIMF </w:t>
      </w:r>
      <w:r w:rsidRPr="001D6E1C">
        <w:rPr>
          <w:sz w:val="22"/>
          <w:szCs w:val="22"/>
          <w:rPrChange w:id="1077" w:author="Zhijie Yang (NSB)" w:date="2022-12-08T16:51:00Z">
            <w:rPr/>
          </w:rPrChange>
        </w:rPr>
        <w:t>sent by  STA</w:t>
      </w:r>
      <w:ins w:id="1078" w:author="Yang, Zhijie (NSB - CN/Shanghai)" w:date="2022-11-13T20:35:00Z">
        <w:r w:rsidR="00A61CC3" w:rsidRPr="001D6E1C">
          <w:rPr>
            <w:sz w:val="22"/>
            <w:szCs w:val="22"/>
            <w:rPrChange w:id="1079" w:author="Zhijie Yang (NSB)" w:date="2022-12-08T16:51:00Z">
              <w:rPr/>
            </w:rPrChange>
          </w:rPr>
          <w:t xml:space="preserve"> </w:t>
        </w:r>
      </w:ins>
      <w:del w:id="1080" w:author="Yang, Zhijie (NSB - CN/Shanghai)" w:date="2022-11-13T20:36:00Z">
        <w:r w:rsidRPr="001D6E1C" w:rsidDel="00A61CC3">
          <w:rPr>
            <w:sz w:val="22"/>
            <w:szCs w:val="22"/>
            <w:rPrChange w:id="1081" w:author="Zhijie Yang (NSB)" w:date="2022-12-08T16:51:00Z">
              <w:rPr/>
            </w:rPrChange>
          </w:rPr>
          <w:delText xml:space="preserve"> </w:delText>
        </w:r>
      </w:del>
      <w:r w:rsidRPr="001D6E1C">
        <w:rPr>
          <w:sz w:val="22"/>
          <w:szCs w:val="22"/>
          <w:rPrChange w:id="1082" w:author="Zhijie Yang (NSB)" w:date="2022-12-08T16:51:00Z">
            <w:rPr/>
          </w:rPrChange>
        </w:rPr>
        <w:t>in following conditions:</w:t>
      </w:r>
    </w:p>
    <w:p w14:paraId="35597793" w14:textId="77777777" w:rsidR="0026509C" w:rsidRPr="001D6E1C" w:rsidRDefault="0026509C" w:rsidP="0026509C">
      <w:pPr>
        <w:pStyle w:val="Bulleted"/>
        <w:tabs>
          <w:tab w:val="left" w:pos="1540"/>
          <w:tab w:val="left" w:pos="2160"/>
        </w:tabs>
        <w:suppressAutoHyphens/>
        <w:rPr>
          <w:sz w:val="22"/>
          <w:szCs w:val="22"/>
          <w:rPrChange w:id="1083" w:author="Zhijie Yang (NSB)" w:date="2022-12-08T16:51:00Z">
            <w:rPr/>
          </w:rPrChange>
        </w:rPr>
      </w:pPr>
      <w:r w:rsidRPr="001D6E1C">
        <w:rPr>
          <w:sz w:val="22"/>
          <w:szCs w:val="22"/>
          <w:rPrChange w:id="1084" w:author="Zhijie Yang (NSB)" w:date="2022-12-08T16:51:00Z">
            <w:rPr/>
          </w:rPrChange>
        </w:rPr>
        <w:t xml:space="preserve"> </w:t>
      </w:r>
    </w:p>
    <w:p w14:paraId="444D181F" w14:textId="77777777" w:rsidR="0026509C" w:rsidRPr="001D6E1C" w:rsidRDefault="0026509C" w:rsidP="0026509C">
      <w:pPr>
        <w:pStyle w:val="Bulleted"/>
        <w:tabs>
          <w:tab w:val="left" w:pos="1540"/>
          <w:tab w:val="left" w:pos="2160"/>
        </w:tabs>
        <w:suppressAutoHyphens/>
        <w:rPr>
          <w:sz w:val="22"/>
          <w:szCs w:val="22"/>
          <w:rPrChange w:id="1085" w:author="Zhijie Yang (NSB)" w:date="2022-12-08T16:51:00Z">
            <w:rPr/>
          </w:rPrChange>
        </w:rPr>
      </w:pPr>
      <w:r w:rsidRPr="001D6E1C">
        <w:rPr>
          <w:sz w:val="22"/>
          <w:szCs w:val="22"/>
          <w:rPrChange w:id="1086" w:author="Zhijie Yang (NSB)" w:date="2022-12-08T16:51:00Z">
            <w:rPr/>
          </w:rPrChange>
        </w:rPr>
        <w:t>a.</w:t>
      </w:r>
      <w:r w:rsidRPr="001D6E1C">
        <w:rPr>
          <w:sz w:val="22"/>
          <w:szCs w:val="22"/>
          <w:rPrChange w:id="1087" w:author="Zhijie Yang (NSB)" w:date="2022-12-08T16:51:00Z">
            <w:rPr/>
          </w:rPrChange>
        </w:rPr>
        <w:tab/>
        <w:t xml:space="preserve">The non-AP STA in associated state intends to send direct probe request to an AP </w:t>
      </w:r>
    </w:p>
    <w:p w14:paraId="5CA32F4F" w14:textId="77777777" w:rsidR="0026509C" w:rsidRPr="001D6E1C" w:rsidRDefault="0026509C" w:rsidP="0026509C">
      <w:pPr>
        <w:pStyle w:val="Bulleted"/>
        <w:tabs>
          <w:tab w:val="left" w:pos="1540"/>
          <w:tab w:val="left" w:pos="2160"/>
        </w:tabs>
        <w:suppressAutoHyphens/>
        <w:rPr>
          <w:sz w:val="22"/>
          <w:szCs w:val="22"/>
          <w:rPrChange w:id="1088" w:author="Zhijie Yang (NSB)" w:date="2022-12-08T16:51:00Z">
            <w:rPr/>
          </w:rPrChange>
        </w:rPr>
      </w:pPr>
      <w:r w:rsidRPr="001D6E1C">
        <w:rPr>
          <w:sz w:val="22"/>
          <w:szCs w:val="22"/>
          <w:rPrChange w:id="1089" w:author="Zhijie Yang (NSB)" w:date="2022-12-08T16:51:00Z">
            <w:rPr/>
          </w:rPrChange>
        </w:rPr>
        <w:t>b.</w:t>
      </w:r>
      <w:r w:rsidRPr="001D6E1C">
        <w:rPr>
          <w:sz w:val="22"/>
          <w:szCs w:val="22"/>
          <w:rPrChange w:id="1090" w:author="Zhijie Yang (NSB)" w:date="2022-12-08T16:51:00Z">
            <w:rPr/>
          </w:rPrChange>
        </w:rPr>
        <w:tab/>
        <w:t>The non-AP STA intends to send authentication request and (re)association request frame to an AP</w:t>
      </w:r>
    </w:p>
    <w:p w14:paraId="7B5ABF90" w14:textId="24D88C6B" w:rsidR="0026509C" w:rsidRDefault="0026509C" w:rsidP="0026509C">
      <w:pPr>
        <w:pStyle w:val="Bulleted"/>
        <w:tabs>
          <w:tab w:val="left" w:pos="1540"/>
          <w:tab w:val="left" w:pos="2160"/>
        </w:tabs>
        <w:suppressAutoHyphens/>
        <w:rPr>
          <w:sz w:val="22"/>
          <w:szCs w:val="22"/>
        </w:rPr>
      </w:pPr>
      <w:r w:rsidRPr="001D6E1C">
        <w:rPr>
          <w:sz w:val="22"/>
          <w:szCs w:val="22"/>
          <w:rPrChange w:id="1091" w:author="Zhijie Yang (NSB)" w:date="2022-12-08T16:51:00Z">
            <w:rPr/>
          </w:rPrChange>
        </w:rPr>
        <w:t>c.   The non-AP STA intends to send the identifiable public action frame.</w:t>
      </w:r>
    </w:p>
    <w:p w14:paraId="228FB306" w14:textId="06A77534" w:rsidR="006A60E8" w:rsidRPr="001D6E1C" w:rsidRDefault="006A60E8" w:rsidP="0026509C">
      <w:pPr>
        <w:pStyle w:val="Bulleted"/>
        <w:tabs>
          <w:tab w:val="left" w:pos="1540"/>
          <w:tab w:val="left" w:pos="2160"/>
        </w:tabs>
        <w:suppressAutoHyphens/>
        <w:rPr>
          <w:sz w:val="22"/>
          <w:szCs w:val="22"/>
          <w:rPrChange w:id="1092" w:author="Zhijie Yang (NSB)" w:date="2022-12-08T16:51:00Z">
            <w:rPr/>
          </w:rPrChange>
        </w:rPr>
      </w:pPr>
      <w:r>
        <w:rPr>
          <w:sz w:val="22"/>
          <w:szCs w:val="22"/>
        </w:rPr>
        <w:t>d.   The AP sends the corresponding response frame</w:t>
      </w:r>
      <w:ins w:id="1093" w:author="Zhijie Yang (NSB)" w:date="2022-12-09T13:08:00Z">
        <w:r w:rsidR="00303CB0">
          <w:rPr>
            <w:sz w:val="22"/>
            <w:szCs w:val="22"/>
          </w:rPr>
          <w:t xml:space="preserve"> </w:t>
        </w:r>
      </w:ins>
      <w:ins w:id="1094" w:author="Okan Mutgan (NSB)" w:date="2022-12-12T09:27:00Z">
        <w:r w:rsidR="002A2718">
          <w:rPr>
            <w:sz w:val="22"/>
            <w:szCs w:val="22"/>
          </w:rPr>
          <w:t>according to</w:t>
        </w:r>
      </w:ins>
      <w:ins w:id="1095" w:author="Zhijie Yang (NSB)" w:date="2022-12-09T13:08:00Z">
        <w:r w:rsidR="00303CB0">
          <w:rPr>
            <w:sz w:val="22"/>
            <w:szCs w:val="22"/>
          </w:rPr>
          <w:t xml:space="preserve"> the ru</w:t>
        </w:r>
        <w:bookmarkStart w:id="1096" w:name="_GoBack"/>
        <w:bookmarkEnd w:id="1096"/>
        <w:r w:rsidR="00303CB0">
          <w:rPr>
            <w:sz w:val="22"/>
            <w:szCs w:val="22"/>
          </w:rPr>
          <w:t xml:space="preserve">les defined in subclause </w:t>
        </w:r>
      </w:ins>
      <w:ins w:id="1097" w:author="Zhijie Yang (NSB)" w:date="2022-12-09T13:09:00Z">
        <w:r w:rsidR="00303CB0" w:rsidRPr="00303CB0">
          <w:rPr>
            <w:sz w:val="22"/>
            <w:szCs w:val="22"/>
          </w:rPr>
          <w:t xml:space="preserve">11.1.4.3.4 </w:t>
        </w:r>
        <w:r w:rsidR="00303CB0">
          <w:rPr>
            <w:sz w:val="22"/>
            <w:szCs w:val="22"/>
          </w:rPr>
          <w:t>(</w:t>
        </w:r>
        <w:r w:rsidR="00303CB0" w:rsidRPr="00303CB0">
          <w:rPr>
            <w:sz w:val="22"/>
            <w:szCs w:val="22"/>
          </w:rPr>
          <w:t>Criteria for sending a response</w:t>
        </w:r>
        <w:r w:rsidR="00303CB0">
          <w:rPr>
            <w:sz w:val="22"/>
            <w:szCs w:val="22"/>
          </w:rPr>
          <w:t xml:space="preserve">), </w:t>
        </w:r>
      </w:ins>
      <w:ins w:id="1098" w:author="Zhijie Yang (NSB)" w:date="2022-12-09T13:15:00Z">
        <w:r w:rsidR="00303CB0">
          <w:rPr>
            <w:sz w:val="22"/>
            <w:szCs w:val="22"/>
          </w:rPr>
          <w:t xml:space="preserve">subclause </w:t>
        </w:r>
        <w:r w:rsidR="00303CB0" w:rsidRPr="00303CB0">
          <w:rPr>
            <w:sz w:val="22"/>
            <w:szCs w:val="22"/>
          </w:rPr>
          <w:t xml:space="preserve">11.3.4 </w:t>
        </w:r>
        <w:r w:rsidR="00303CB0">
          <w:rPr>
            <w:sz w:val="22"/>
            <w:szCs w:val="22"/>
          </w:rPr>
          <w:t>(</w:t>
        </w:r>
        <w:r w:rsidR="00303CB0" w:rsidRPr="00303CB0">
          <w:rPr>
            <w:sz w:val="22"/>
            <w:szCs w:val="22"/>
          </w:rPr>
          <w:t xml:space="preserve">Authentication and </w:t>
        </w:r>
        <w:proofErr w:type="spellStart"/>
        <w:r w:rsidR="00303CB0" w:rsidRPr="00303CB0">
          <w:rPr>
            <w:sz w:val="22"/>
            <w:szCs w:val="22"/>
          </w:rPr>
          <w:t>deauthentication</w:t>
        </w:r>
        <w:proofErr w:type="spellEnd"/>
        <w:r w:rsidR="00303CB0">
          <w:rPr>
            <w:sz w:val="22"/>
            <w:szCs w:val="22"/>
          </w:rPr>
          <w:t>) and subclause</w:t>
        </w:r>
      </w:ins>
      <w:ins w:id="1099" w:author="Zhijie Yang (NSB)" w:date="2022-12-09T13:16:00Z">
        <w:r w:rsidR="00ED4CF5">
          <w:rPr>
            <w:sz w:val="22"/>
            <w:szCs w:val="22"/>
          </w:rPr>
          <w:t xml:space="preserve"> </w:t>
        </w:r>
      </w:ins>
      <w:ins w:id="1100" w:author="Zhijie Yang (NSB)" w:date="2022-12-09T13:24:00Z">
        <w:r w:rsidR="00ED4CF5">
          <w:rPr>
            <w:sz w:val="22"/>
            <w:szCs w:val="22"/>
          </w:rPr>
          <w:t>,</w:t>
        </w:r>
      </w:ins>
      <w:ins w:id="1101" w:author="Zhijie Yang (NSB)" w:date="2022-12-09T13:16:00Z">
        <w:r w:rsidR="00ED4CF5">
          <w:rPr>
            <w:sz w:val="22"/>
            <w:szCs w:val="22"/>
          </w:rPr>
          <w:t>subclause (</w:t>
        </w:r>
        <w:r w:rsidR="00ED4CF5" w:rsidRPr="00ED4CF5">
          <w:rPr>
            <w:sz w:val="22"/>
            <w:szCs w:val="22"/>
          </w:rPr>
          <w:t>11.3.5 Association, reassociation, and disassociation</w:t>
        </w:r>
        <w:r w:rsidR="00ED4CF5">
          <w:rPr>
            <w:sz w:val="22"/>
            <w:szCs w:val="22"/>
          </w:rPr>
          <w:t>)</w:t>
        </w:r>
      </w:ins>
      <w:ins w:id="1102" w:author="Zhijie Yang (NSB)" w:date="2022-12-09T13:23:00Z">
        <w:r w:rsidR="00ED4CF5">
          <w:rPr>
            <w:sz w:val="22"/>
            <w:szCs w:val="22"/>
          </w:rPr>
          <w:t xml:space="preserve"> and subclause  (</w:t>
        </w:r>
        <w:r w:rsidR="00ED4CF5" w:rsidRPr="00ED4CF5">
          <w:rPr>
            <w:sz w:val="22"/>
            <w:szCs w:val="22"/>
          </w:rPr>
          <w:t>11.22.3.3 ANQP procedures</w:t>
        </w:r>
        <w:r w:rsidR="00ED4CF5">
          <w:rPr>
            <w:sz w:val="22"/>
            <w:szCs w:val="22"/>
          </w:rPr>
          <w:t>)</w:t>
        </w:r>
      </w:ins>
      <w:r>
        <w:rPr>
          <w:sz w:val="22"/>
          <w:szCs w:val="22"/>
        </w:rPr>
        <w:t>.</w:t>
      </w:r>
    </w:p>
    <w:p w14:paraId="6373FDA8" w14:textId="77777777" w:rsidR="0026509C" w:rsidRPr="001D6E1C" w:rsidRDefault="0026509C" w:rsidP="0026509C">
      <w:pPr>
        <w:pStyle w:val="Bulleted"/>
        <w:tabs>
          <w:tab w:val="left" w:pos="1540"/>
          <w:tab w:val="left" w:pos="2160"/>
        </w:tabs>
        <w:suppressAutoHyphens/>
        <w:rPr>
          <w:sz w:val="22"/>
          <w:szCs w:val="22"/>
          <w:rPrChange w:id="1103" w:author="Zhijie Yang (NSB)" w:date="2022-12-08T16:51:00Z">
            <w:rPr/>
          </w:rPrChange>
        </w:rPr>
      </w:pPr>
      <w:r w:rsidRPr="001D6E1C">
        <w:rPr>
          <w:sz w:val="22"/>
          <w:szCs w:val="22"/>
          <w:rPrChange w:id="1104" w:author="Zhijie Yang (NSB)" w:date="2022-12-08T16:51:00Z">
            <w:rPr/>
          </w:rPrChange>
        </w:rPr>
        <w:t xml:space="preserve"> </w:t>
      </w:r>
    </w:p>
    <w:p w14:paraId="61C5C927" w14:textId="0C40A102" w:rsidR="00FC41CF" w:rsidRPr="001D6E1C" w:rsidRDefault="00FC41CF" w:rsidP="0026509C">
      <w:pPr>
        <w:pStyle w:val="Bulleted"/>
        <w:tabs>
          <w:tab w:val="clear" w:pos="360"/>
          <w:tab w:val="left" w:pos="1540"/>
          <w:tab w:val="left" w:pos="2160"/>
        </w:tabs>
        <w:suppressAutoHyphens/>
        <w:spacing w:line="240" w:lineRule="auto"/>
        <w:ind w:left="0" w:firstLine="0"/>
        <w:rPr>
          <w:sz w:val="22"/>
          <w:szCs w:val="22"/>
          <w:rPrChange w:id="1105" w:author="Zhijie Yang (NSB)" w:date="2022-12-08T16:51:00Z">
            <w:rPr/>
          </w:rPrChange>
        </w:rPr>
      </w:pPr>
      <w:ins w:id="1106" w:author="Yang, Zhijie (NSB - CN/Shanghai)" w:date="2022-11-12T21:48:00Z">
        <w:r w:rsidRPr="001D6E1C">
          <w:rPr>
            <w:sz w:val="22"/>
            <w:szCs w:val="22"/>
            <w:rPrChange w:id="1107" w:author="Zhijie Yang (NSB)" w:date="2022-12-08T16:51:00Z">
              <w:rPr/>
            </w:rPrChange>
          </w:rPr>
          <w:t xml:space="preserve">Note--1: The generated RMA should be different in the subsequent </w:t>
        </w:r>
      </w:ins>
      <w:ins w:id="1108" w:author="Zhijie Yang (NSB)" w:date="2022-12-08T21:21:00Z">
        <w:r w:rsidR="006A60E8">
          <w:rPr>
            <w:sz w:val="22"/>
            <w:szCs w:val="22"/>
          </w:rPr>
          <w:t xml:space="preserve">PIMF </w:t>
        </w:r>
      </w:ins>
      <w:ins w:id="1109" w:author="Yang, Zhijie (NSB - CN/Shanghai)" w:date="2022-11-12T21:48:00Z">
        <w:r w:rsidRPr="001D6E1C">
          <w:rPr>
            <w:sz w:val="22"/>
            <w:szCs w:val="22"/>
            <w:rPrChange w:id="1110" w:author="Zhijie Yang (NSB)" w:date="2022-12-08T16:51:00Z">
              <w:rPr/>
            </w:rPrChange>
          </w:rPr>
          <w:t xml:space="preserve">once the previous </w:t>
        </w:r>
      </w:ins>
      <w:ins w:id="1111" w:author="Zhijie Yang (NSB)" w:date="2022-12-08T21:22:00Z">
        <w:r w:rsidR="006A60E8">
          <w:rPr>
            <w:rFonts w:ascii="宋体" w:eastAsia="宋体" w:hAnsi="宋体" w:hint="eastAsia"/>
            <w:sz w:val="22"/>
            <w:szCs w:val="22"/>
            <w:lang w:eastAsia="zh-CN"/>
          </w:rPr>
          <w:t>o</w:t>
        </w:r>
        <w:r w:rsidR="006A60E8">
          <w:rPr>
            <w:sz w:val="22"/>
            <w:szCs w:val="22"/>
          </w:rPr>
          <w:t xml:space="preserve">ne </w:t>
        </w:r>
      </w:ins>
      <w:ins w:id="1112" w:author="Yang, Zhijie (NSB - CN/Shanghai)" w:date="2022-11-12T21:48:00Z">
        <w:r w:rsidRPr="001D6E1C">
          <w:rPr>
            <w:sz w:val="22"/>
            <w:szCs w:val="22"/>
            <w:rPrChange w:id="1113" w:author="Zhijie Yang (NSB)" w:date="2022-12-08T16:51:00Z">
              <w:rPr/>
            </w:rPrChange>
          </w:rPr>
          <w:t xml:space="preserve">is successfully </w:t>
        </w:r>
        <w:proofErr w:type="spellStart"/>
        <w:r w:rsidRPr="001D6E1C">
          <w:rPr>
            <w:sz w:val="22"/>
            <w:szCs w:val="22"/>
            <w:rPrChange w:id="1114" w:author="Zhijie Yang (NSB)" w:date="2022-12-08T16:51:00Z">
              <w:rPr/>
            </w:rPrChange>
          </w:rPr>
          <w:t>transmistted</w:t>
        </w:r>
        <w:proofErr w:type="spellEnd"/>
        <w:r w:rsidRPr="001D6E1C">
          <w:rPr>
            <w:sz w:val="22"/>
            <w:szCs w:val="22"/>
            <w:rPrChange w:id="1115" w:author="Zhijie Yang (NSB)" w:date="2022-12-08T16:51:00Z">
              <w:rPr/>
            </w:rPrChange>
          </w:rPr>
          <w:t xml:space="preserve"> except authentication request and (re)association request frame.</w:t>
        </w:r>
      </w:ins>
    </w:p>
    <w:p w14:paraId="4C847418" w14:textId="31388EA9" w:rsidR="00FC41CF" w:rsidRPr="001D6E1C" w:rsidRDefault="0026509C" w:rsidP="0026509C">
      <w:pPr>
        <w:pStyle w:val="Bulleted"/>
        <w:tabs>
          <w:tab w:val="clear" w:pos="360"/>
          <w:tab w:val="left" w:pos="1540"/>
          <w:tab w:val="left" w:pos="2160"/>
        </w:tabs>
        <w:suppressAutoHyphens/>
        <w:spacing w:line="240" w:lineRule="auto"/>
        <w:ind w:left="0" w:firstLine="0"/>
        <w:rPr>
          <w:ins w:id="1116" w:author="Yang, Zhijie (NSB - CN/Shanghai)" w:date="2022-11-12T21:47:00Z"/>
          <w:sz w:val="22"/>
          <w:szCs w:val="22"/>
          <w:rPrChange w:id="1117" w:author="Zhijie Yang (NSB)" w:date="2022-12-08T16:51:00Z">
            <w:rPr>
              <w:ins w:id="1118" w:author="Yang, Zhijie (NSB - CN/Shanghai)" w:date="2022-11-12T21:47:00Z"/>
            </w:rPr>
          </w:rPrChange>
        </w:rPr>
      </w:pPr>
      <w:r w:rsidRPr="001D6E1C">
        <w:rPr>
          <w:sz w:val="22"/>
          <w:szCs w:val="22"/>
          <w:rPrChange w:id="1119" w:author="Zhijie Yang (NSB)" w:date="2022-12-08T16:51:00Z">
            <w:rPr/>
          </w:rPrChange>
        </w:rPr>
        <w:t xml:space="preserve">Note--2: The STA shall not use the generated RMA in broadcast probe request with </w:t>
      </w:r>
      <w:proofErr w:type="spellStart"/>
      <w:r w:rsidRPr="001D6E1C">
        <w:rPr>
          <w:sz w:val="22"/>
          <w:szCs w:val="22"/>
          <w:rPrChange w:id="1120" w:author="Zhijie Yang (NSB)" w:date="2022-12-08T16:51:00Z">
            <w:rPr/>
          </w:rPrChange>
        </w:rPr>
        <w:t>wildcast</w:t>
      </w:r>
      <w:proofErr w:type="spellEnd"/>
      <w:r w:rsidRPr="001D6E1C">
        <w:rPr>
          <w:sz w:val="22"/>
          <w:szCs w:val="22"/>
          <w:rPrChange w:id="1121" w:author="Zhijie Yang (NSB)" w:date="2022-12-08T16:51:00Z">
            <w:rPr/>
          </w:rPrChange>
        </w:rPr>
        <w:t xml:space="preserve"> SSID</w:t>
      </w:r>
    </w:p>
    <w:p w14:paraId="13FD0AAD" w14:textId="5A41317F" w:rsidR="001D6E1C" w:rsidRDefault="00FC41CF" w:rsidP="0026509C">
      <w:pPr>
        <w:pStyle w:val="Bulleted"/>
        <w:tabs>
          <w:tab w:val="clear" w:pos="360"/>
          <w:tab w:val="left" w:pos="1540"/>
          <w:tab w:val="left" w:pos="2160"/>
        </w:tabs>
        <w:suppressAutoHyphens/>
        <w:spacing w:line="240" w:lineRule="auto"/>
        <w:ind w:left="0" w:firstLine="0"/>
        <w:rPr>
          <w:ins w:id="1122" w:author="Zhijie Yang (NSB)" w:date="2022-12-08T16:55:00Z"/>
          <w:sz w:val="22"/>
          <w:szCs w:val="22"/>
        </w:rPr>
      </w:pPr>
      <w:ins w:id="1123" w:author="Yang, Zhijie (NSB - CN/Shanghai)" w:date="2022-11-12T21:47:00Z">
        <w:r w:rsidRPr="001D6E1C">
          <w:rPr>
            <w:sz w:val="22"/>
            <w:szCs w:val="22"/>
            <w:rPrChange w:id="1124" w:author="Zhijie Yang (NSB)" w:date="2022-12-08T16:51:00Z">
              <w:rPr/>
            </w:rPrChange>
          </w:rPr>
          <w:t>Note—3: The same RMA should be used in authentication frame and (re)association frame in</w:t>
        </w:r>
      </w:ins>
      <w:ins w:id="1125" w:author="Okan Mutgan (NSB)" w:date="2022-12-12T09:28:00Z">
        <w:r w:rsidR="00D21470">
          <w:rPr>
            <w:sz w:val="22"/>
            <w:szCs w:val="22"/>
          </w:rPr>
          <w:t xml:space="preserve"> a</w:t>
        </w:r>
      </w:ins>
      <w:ins w:id="1126" w:author="Yang, Zhijie (NSB - CN/Shanghai)" w:date="2022-11-12T21:47:00Z">
        <w:r w:rsidRPr="001D6E1C">
          <w:rPr>
            <w:sz w:val="22"/>
            <w:szCs w:val="22"/>
            <w:rPrChange w:id="1127" w:author="Zhijie Yang (NSB)" w:date="2022-12-08T16:51:00Z">
              <w:rPr/>
            </w:rPrChange>
          </w:rPr>
          <w:t xml:space="preserve"> </w:t>
        </w:r>
      </w:ins>
      <w:ins w:id="1128" w:author="Yang, Zhijie (NSB - CN/Shanghai)" w:date="2022-11-13T20:30:00Z">
        <w:r w:rsidR="00A61CC3" w:rsidRPr="001D6E1C">
          <w:rPr>
            <w:rFonts w:ascii="宋体" w:eastAsia="宋体" w:hAnsi="宋体"/>
            <w:sz w:val="22"/>
            <w:szCs w:val="22"/>
            <w:lang w:eastAsia="zh-CN"/>
            <w:rPrChange w:id="1129" w:author="Zhijie Yang (NSB)" w:date="2022-12-08T16:51:00Z">
              <w:rPr>
                <w:rFonts w:ascii="宋体" w:eastAsia="宋体" w:hAnsi="宋体"/>
                <w:lang w:eastAsia="zh-CN"/>
              </w:rPr>
            </w:rPrChange>
          </w:rPr>
          <w:t>si</w:t>
        </w:r>
        <w:r w:rsidR="00A61CC3" w:rsidRPr="001D6E1C">
          <w:rPr>
            <w:sz w:val="22"/>
            <w:szCs w:val="22"/>
            <w:rPrChange w:id="1130" w:author="Zhijie Yang (NSB)" w:date="2022-12-08T16:51:00Z">
              <w:rPr/>
            </w:rPrChange>
          </w:rPr>
          <w:t xml:space="preserve">ngle </w:t>
        </w:r>
      </w:ins>
      <w:ins w:id="1131" w:author="Yang, Zhijie (NSB - CN/Shanghai)" w:date="2022-11-12T21:47:00Z">
        <w:r w:rsidRPr="001D6E1C">
          <w:rPr>
            <w:sz w:val="22"/>
            <w:szCs w:val="22"/>
            <w:rPrChange w:id="1132" w:author="Zhijie Yang (NSB)" w:date="2022-12-08T16:51:00Z">
              <w:rPr/>
            </w:rPrChange>
          </w:rPr>
          <w:t xml:space="preserve">authentication and (re)association </w:t>
        </w:r>
      </w:ins>
      <w:ins w:id="1133" w:author="Okan Mutgan (NSB)" w:date="2022-12-12T09:28:00Z">
        <w:r w:rsidR="00D21470">
          <w:rPr>
            <w:sz w:val="22"/>
            <w:szCs w:val="22"/>
          </w:rPr>
          <w:t>attempt</w:t>
        </w:r>
      </w:ins>
      <w:ins w:id="1134" w:author="Yang, Zhijie (NSB - CN/Shanghai)" w:date="2022-11-12T21:47:00Z">
        <w:r w:rsidRPr="001D6E1C">
          <w:rPr>
            <w:sz w:val="22"/>
            <w:szCs w:val="22"/>
            <w:rPrChange w:id="1135" w:author="Zhijie Yang (NSB)" w:date="2022-12-08T16:51:00Z">
              <w:rPr/>
            </w:rPrChange>
          </w:rPr>
          <w:t>.</w:t>
        </w:r>
      </w:ins>
    </w:p>
    <w:p w14:paraId="2C4957D1" w14:textId="77777777" w:rsidR="001D6E1C" w:rsidRDefault="001D6E1C" w:rsidP="0026509C">
      <w:pPr>
        <w:pStyle w:val="Bulleted"/>
        <w:tabs>
          <w:tab w:val="clear" w:pos="360"/>
          <w:tab w:val="left" w:pos="1540"/>
          <w:tab w:val="left" w:pos="2160"/>
        </w:tabs>
        <w:suppressAutoHyphens/>
        <w:spacing w:line="240" w:lineRule="auto"/>
        <w:ind w:left="0" w:firstLine="0"/>
        <w:rPr>
          <w:ins w:id="1136" w:author="Zhijie Yang (NSB)" w:date="2022-12-08T16:55:00Z"/>
          <w:sz w:val="22"/>
          <w:szCs w:val="22"/>
        </w:rPr>
      </w:pPr>
    </w:p>
    <w:p w14:paraId="75BEECFE" w14:textId="2DEB70F8" w:rsidR="00D35026" w:rsidRPr="00D35026" w:rsidRDefault="001D6E1C" w:rsidP="0026509C">
      <w:pPr>
        <w:pStyle w:val="Bulleted"/>
        <w:tabs>
          <w:tab w:val="clear" w:pos="360"/>
          <w:tab w:val="left" w:pos="1540"/>
          <w:tab w:val="left" w:pos="2160"/>
        </w:tabs>
        <w:suppressAutoHyphens/>
        <w:spacing w:line="240" w:lineRule="auto"/>
        <w:ind w:left="0" w:firstLine="0"/>
        <w:rPr>
          <w:ins w:id="1137" w:author="Zhijie Yang (NSB)" w:date="2022-12-08T17:02:00Z"/>
          <w:b/>
          <w:bCs/>
          <w:sz w:val="22"/>
          <w:szCs w:val="22"/>
          <w:rPrChange w:id="1138" w:author="Zhijie Yang (NSB)" w:date="2022-12-08T17:02:00Z">
            <w:rPr>
              <w:ins w:id="1139" w:author="Zhijie Yang (NSB)" w:date="2022-12-08T17:02:00Z"/>
              <w:sz w:val="22"/>
              <w:szCs w:val="22"/>
            </w:rPr>
          </w:rPrChange>
        </w:rPr>
      </w:pPr>
      <w:ins w:id="1140" w:author="Zhijie Yang (NSB)" w:date="2022-12-08T16:55:00Z">
        <w:r w:rsidRPr="00D35026">
          <w:rPr>
            <w:b/>
            <w:bCs/>
            <w:sz w:val="22"/>
            <w:szCs w:val="22"/>
            <w:rPrChange w:id="1141" w:author="Zhijie Yang (NSB)" w:date="2022-12-08T17:02:00Z">
              <w:rPr>
                <w:sz w:val="22"/>
                <w:szCs w:val="22"/>
              </w:rPr>
            </w:rPrChange>
          </w:rPr>
          <w:t>12.2.12.</w:t>
        </w:r>
      </w:ins>
      <w:ins w:id="1142" w:author="Zhijie Yang (NSB)" w:date="2022-12-08T17:02:00Z">
        <w:r w:rsidR="00D35026" w:rsidRPr="00D35026">
          <w:rPr>
            <w:b/>
            <w:bCs/>
            <w:sz w:val="22"/>
            <w:szCs w:val="22"/>
            <w:rPrChange w:id="1143" w:author="Zhijie Yang (NSB)" w:date="2022-12-08T17:02:00Z">
              <w:rPr>
                <w:sz w:val="22"/>
                <w:szCs w:val="22"/>
              </w:rPr>
            </w:rPrChange>
          </w:rPr>
          <w:t>5</w:t>
        </w:r>
      </w:ins>
      <w:ins w:id="1144" w:author="Zhijie Yang (NSB)" w:date="2022-12-08T16:55:00Z">
        <w:r w:rsidRPr="00D35026">
          <w:rPr>
            <w:b/>
            <w:bCs/>
            <w:sz w:val="22"/>
            <w:szCs w:val="22"/>
            <w:rPrChange w:id="1145" w:author="Zhijie Yang (NSB)" w:date="2022-12-08T17:02:00Z">
              <w:rPr>
                <w:sz w:val="22"/>
                <w:szCs w:val="22"/>
              </w:rPr>
            </w:rPrChange>
          </w:rPr>
          <w:t xml:space="preserve"> </w:t>
        </w:r>
      </w:ins>
      <w:ins w:id="1146" w:author="Zhijie Yang (NSB)" w:date="2022-12-08T17:02:00Z">
        <w:r w:rsidR="00D35026">
          <w:rPr>
            <w:b/>
            <w:bCs/>
            <w:sz w:val="22"/>
            <w:szCs w:val="22"/>
          </w:rPr>
          <w:t xml:space="preserve"> </w:t>
        </w:r>
        <w:r w:rsidR="00D35026" w:rsidRPr="00D35026">
          <w:rPr>
            <w:b/>
            <w:bCs/>
            <w:sz w:val="22"/>
            <w:szCs w:val="22"/>
            <w:rPrChange w:id="1147" w:author="Zhijie Yang (NSB)" w:date="2022-12-08T17:02:00Z">
              <w:rPr>
                <w:sz w:val="22"/>
                <w:szCs w:val="22"/>
              </w:rPr>
            </w:rPrChange>
          </w:rPr>
          <w:t xml:space="preserve">PIMF </w:t>
        </w:r>
      </w:ins>
      <w:ins w:id="1148" w:author="Zhijie Yang (NSB)" w:date="2022-12-08T16:55:00Z">
        <w:r w:rsidRPr="00D35026">
          <w:rPr>
            <w:b/>
            <w:bCs/>
            <w:sz w:val="22"/>
            <w:szCs w:val="22"/>
            <w:rPrChange w:id="1149" w:author="Zhijie Yang (NSB)" w:date="2022-12-08T17:02:00Z">
              <w:rPr>
                <w:sz w:val="22"/>
                <w:szCs w:val="22"/>
              </w:rPr>
            </w:rPrChange>
          </w:rPr>
          <w:t>AAD</w:t>
        </w:r>
      </w:ins>
    </w:p>
    <w:p w14:paraId="6D08C00A" w14:textId="24F993D5" w:rsidR="00D35026" w:rsidRPr="00D35026" w:rsidRDefault="00D35026" w:rsidP="00D35026">
      <w:pPr>
        <w:pStyle w:val="Bulleted"/>
        <w:tabs>
          <w:tab w:val="left" w:pos="1540"/>
          <w:tab w:val="left" w:pos="2160"/>
        </w:tabs>
        <w:suppressAutoHyphens/>
        <w:rPr>
          <w:ins w:id="1150" w:author="Zhijie Yang (NSB)" w:date="2022-12-08T17:03:00Z"/>
          <w:sz w:val="22"/>
          <w:szCs w:val="22"/>
        </w:rPr>
      </w:pPr>
      <w:ins w:id="1151" w:author="Zhijie Yang (NSB)" w:date="2022-12-08T17:03:00Z">
        <w:r w:rsidRPr="00D35026">
          <w:rPr>
            <w:sz w:val="22"/>
            <w:szCs w:val="22"/>
          </w:rPr>
          <w:t xml:space="preserve">The </w:t>
        </w:r>
        <w:r>
          <w:rPr>
            <w:sz w:val="22"/>
            <w:szCs w:val="22"/>
          </w:rPr>
          <w:t>PIMF</w:t>
        </w:r>
        <w:r w:rsidRPr="00D35026">
          <w:rPr>
            <w:sz w:val="22"/>
            <w:szCs w:val="22"/>
          </w:rPr>
          <w:t xml:space="preserve"> Additional Authentication Data (AAD) is constructed from the MPDU header. AAD construction is</w:t>
        </w:r>
      </w:ins>
    </w:p>
    <w:p w14:paraId="03BC3F8A" w14:textId="77777777" w:rsidR="00D35026" w:rsidRPr="00D35026" w:rsidRDefault="00D35026" w:rsidP="00D35026">
      <w:pPr>
        <w:pStyle w:val="Bulleted"/>
        <w:tabs>
          <w:tab w:val="left" w:pos="1540"/>
          <w:tab w:val="left" w:pos="2160"/>
        </w:tabs>
        <w:suppressAutoHyphens/>
        <w:rPr>
          <w:ins w:id="1152" w:author="Zhijie Yang (NSB)" w:date="2022-12-08T17:03:00Z"/>
          <w:sz w:val="22"/>
          <w:szCs w:val="22"/>
        </w:rPr>
      </w:pPr>
      <w:ins w:id="1153" w:author="Zhijie Yang (NSB)" w:date="2022-12-08T17:03:00Z">
        <w:r w:rsidRPr="00D35026">
          <w:rPr>
            <w:sz w:val="22"/>
            <w:szCs w:val="22"/>
          </w:rPr>
          <w:t>performed as follows:</w:t>
        </w:r>
      </w:ins>
    </w:p>
    <w:p w14:paraId="67DE4701" w14:textId="77777777" w:rsidR="00D35026" w:rsidRPr="00D35026" w:rsidRDefault="00D35026" w:rsidP="00D35026">
      <w:pPr>
        <w:pStyle w:val="Bulleted"/>
        <w:tabs>
          <w:tab w:val="left" w:pos="1540"/>
          <w:tab w:val="left" w:pos="2160"/>
        </w:tabs>
        <w:suppressAutoHyphens/>
        <w:rPr>
          <w:ins w:id="1154" w:author="Zhijie Yang (NSB)" w:date="2022-12-08T17:03:00Z"/>
          <w:sz w:val="22"/>
          <w:szCs w:val="22"/>
        </w:rPr>
      </w:pPr>
      <w:ins w:id="1155" w:author="Zhijie Yang (NSB)" w:date="2022-12-08T17:03:00Z">
        <w:r w:rsidRPr="00D35026">
          <w:rPr>
            <w:sz w:val="22"/>
            <w:szCs w:val="22"/>
          </w:rPr>
          <w:t>a) FC—MPDU Frame Control field, with the following modifications:</w:t>
        </w:r>
      </w:ins>
    </w:p>
    <w:p w14:paraId="5556E234" w14:textId="43A029DF" w:rsidR="00D35026" w:rsidRPr="00D35026" w:rsidRDefault="00161FD4" w:rsidP="00D35026">
      <w:pPr>
        <w:pStyle w:val="Bulleted"/>
        <w:tabs>
          <w:tab w:val="left" w:pos="1540"/>
          <w:tab w:val="left" w:pos="2160"/>
        </w:tabs>
        <w:suppressAutoHyphens/>
        <w:rPr>
          <w:ins w:id="1156" w:author="Zhijie Yang (NSB)" w:date="2022-12-08T17:03:00Z"/>
          <w:sz w:val="22"/>
          <w:szCs w:val="22"/>
        </w:rPr>
      </w:pPr>
      <w:r>
        <w:rPr>
          <w:sz w:val="22"/>
          <w:szCs w:val="22"/>
        </w:rPr>
        <w:tab/>
      </w:r>
      <w:ins w:id="1157" w:author="Zhijie Yang (NSB)" w:date="2022-12-08T17:03:00Z">
        <w:r w:rsidR="00D35026" w:rsidRPr="00D35026">
          <w:rPr>
            <w:sz w:val="22"/>
            <w:szCs w:val="22"/>
          </w:rPr>
          <w:t>1) Retry subfield (bit 11) masked to 0</w:t>
        </w:r>
      </w:ins>
    </w:p>
    <w:p w14:paraId="0130D3DD" w14:textId="727328E0" w:rsidR="00D35026" w:rsidRPr="00D35026" w:rsidRDefault="00161FD4" w:rsidP="00D35026">
      <w:pPr>
        <w:pStyle w:val="Bulleted"/>
        <w:tabs>
          <w:tab w:val="left" w:pos="1540"/>
          <w:tab w:val="left" w:pos="2160"/>
        </w:tabs>
        <w:suppressAutoHyphens/>
        <w:rPr>
          <w:ins w:id="1158" w:author="Zhijie Yang (NSB)" w:date="2022-12-08T17:03:00Z"/>
          <w:sz w:val="22"/>
          <w:szCs w:val="22"/>
        </w:rPr>
      </w:pPr>
      <w:r>
        <w:rPr>
          <w:sz w:val="22"/>
          <w:szCs w:val="22"/>
        </w:rPr>
        <w:tab/>
      </w:r>
      <w:ins w:id="1159" w:author="Zhijie Yang (NSB)" w:date="2022-12-08T17:03:00Z">
        <w:r w:rsidR="00D35026" w:rsidRPr="00D35026">
          <w:rPr>
            <w:sz w:val="22"/>
            <w:szCs w:val="22"/>
          </w:rPr>
          <w:t>2) Power Management subfield (bit 12) masked to 0</w:t>
        </w:r>
      </w:ins>
    </w:p>
    <w:p w14:paraId="493C7923" w14:textId="46F4038C" w:rsidR="00D35026" w:rsidRPr="00D35026" w:rsidRDefault="00161FD4" w:rsidP="00D35026">
      <w:pPr>
        <w:pStyle w:val="Bulleted"/>
        <w:tabs>
          <w:tab w:val="left" w:pos="1540"/>
          <w:tab w:val="left" w:pos="2160"/>
        </w:tabs>
        <w:suppressAutoHyphens/>
        <w:rPr>
          <w:ins w:id="1160" w:author="Zhijie Yang (NSB)" w:date="2022-12-08T17:03:00Z"/>
          <w:sz w:val="22"/>
          <w:szCs w:val="22"/>
        </w:rPr>
      </w:pPr>
      <w:r>
        <w:rPr>
          <w:sz w:val="22"/>
          <w:szCs w:val="22"/>
        </w:rPr>
        <w:tab/>
      </w:r>
      <w:ins w:id="1161" w:author="Zhijie Yang (NSB)" w:date="2022-12-08T17:03:00Z">
        <w:r w:rsidR="00D35026" w:rsidRPr="00D35026">
          <w:rPr>
            <w:sz w:val="22"/>
            <w:szCs w:val="22"/>
          </w:rPr>
          <w:t>3) More Data subfield (bit 13) masked to 0</w:t>
        </w:r>
      </w:ins>
    </w:p>
    <w:p w14:paraId="300001DE" w14:textId="1A38FA89" w:rsidR="00D35026" w:rsidRPr="00D35026" w:rsidRDefault="00161FD4" w:rsidP="00D35026">
      <w:pPr>
        <w:pStyle w:val="Bulleted"/>
        <w:tabs>
          <w:tab w:val="left" w:pos="1540"/>
          <w:tab w:val="left" w:pos="2160"/>
        </w:tabs>
        <w:suppressAutoHyphens/>
        <w:rPr>
          <w:ins w:id="1162" w:author="Zhijie Yang (NSB)" w:date="2022-12-08T17:03:00Z"/>
          <w:sz w:val="22"/>
          <w:szCs w:val="22"/>
        </w:rPr>
      </w:pPr>
      <w:r>
        <w:rPr>
          <w:sz w:val="22"/>
          <w:szCs w:val="22"/>
        </w:rPr>
        <w:tab/>
      </w:r>
      <w:ins w:id="1163" w:author="Zhijie Yang (NSB)" w:date="2022-12-08T17:03:00Z">
        <w:r w:rsidR="00D35026" w:rsidRPr="00D35026">
          <w:rPr>
            <w:sz w:val="22"/>
            <w:szCs w:val="22"/>
          </w:rPr>
          <w:t>4) Other subfields are not modified</w:t>
        </w:r>
      </w:ins>
    </w:p>
    <w:p w14:paraId="0B5471E6" w14:textId="77777777" w:rsidR="00D35026" w:rsidRPr="00D35026" w:rsidRDefault="00D35026" w:rsidP="00D35026">
      <w:pPr>
        <w:pStyle w:val="Bulleted"/>
        <w:tabs>
          <w:tab w:val="left" w:pos="1540"/>
          <w:tab w:val="left" w:pos="2160"/>
        </w:tabs>
        <w:suppressAutoHyphens/>
        <w:rPr>
          <w:ins w:id="1164" w:author="Zhijie Yang (NSB)" w:date="2022-12-08T17:03:00Z"/>
          <w:sz w:val="22"/>
          <w:szCs w:val="22"/>
        </w:rPr>
      </w:pPr>
      <w:ins w:id="1165" w:author="Zhijie Yang (NSB)" w:date="2022-12-08T17:03:00Z">
        <w:r w:rsidRPr="00D35026">
          <w:rPr>
            <w:sz w:val="22"/>
            <w:szCs w:val="22"/>
          </w:rPr>
          <w:t>b) A1—MPDU Address 1 field.</w:t>
        </w:r>
      </w:ins>
    </w:p>
    <w:p w14:paraId="15ECD3B3" w14:textId="77777777" w:rsidR="00D35026" w:rsidRDefault="00D35026" w:rsidP="00D35026">
      <w:pPr>
        <w:pStyle w:val="Bulleted"/>
        <w:tabs>
          <w:tab w:val="clear" w:pos="360"/>
          <w:tab w:val="left" w:pos="1540"/>
          <w:tab w:val="left" w:pos="2160"/>
        </w:tabs>
        <w:suppressAutoHyphens/>
        <w:spacing w:line="240" w:lineRule="auto"/>
        <w:ind w:left="0" w:firstLine="0"/>
        <w:rPr>
          <w:ins w:id="1166" w:author="Zhijie Yang (NSB)" w:date="2022-12-08T17:04:00Z"/>
          <w:sz w:val="22"/>
          <w:szCs w:val="22"/>
        </w:rPr>
      </w:pPr>
      <w:ins w:id="1167" w:author="Zhijie Yang (NSB)" w:date="2022-12-08T17:03:00Z">
        <w:r w:rsidRPr="00D35026">
          <w:rPr>
            <w:sz w:val="22"/>
            <w:szCs w:val="22"/>
          </w:rPr>
          <w:t>c) A2—MPDU Address 2 field.</w:t>
        </w:r>
      </w:ins>
    </w:p>
    <w:p w14:paraId="1BAB226C" w14:textId="40519F11" w:rsidR="0026509C" w:rsidRDefault="00D35026" w:rsidP="00D35026">
      <w:pPr>
        <w:pStyle w:val="Bulleted"/>
        <w:tabs>
          <w:tab w:val="clear" w:pos="360"/>
          <w:tab w:val="left" w:pos="1540"/>
          <w:tab w:val="left" w:pos="2160"/>
        </w:tabs>
        <w:suppressAutoHyphens/>
        <w:spacing w:line="240" w:lineRule="auto"/>
        <w:ind w:left="0" w:firstLine="0"/>
        <w:rPr>
          <w:ins w:id="1168" w:author="Zhijie Yang (NSB)" w:date="2022-12-08T17:04:00Z"/>
          <w:sz w:val="22"/>
          <w:szCs w:val="22"/>
        </w:rPr>
      </w:pPr>
      <w:ins w:id="1169" w:author="Zhijie Yang (NSB)" w:date="2022-12-08T17:04:00Z">
        <w:r w:rsidRPr="00D35026">
          <w:rPr>
            <w:sz w:val="22"/>
            <w:szCs w:val="22"/>
          </w:rPr>
          <w:t>d) A3—MPDU Address 3 field.</w:t>
        </w:r>
      </w:ins>
      <w:r w:rsidR="0026509C" w:rsidRPr="001D6E1C">
        <w:rPr>
          <w:sz w:val="22"/>
          <w:szCs w:val="22"/>
          <w:rPrChange w:id="1170" w:author="Zhijie Yang (NSB)" w:date="2022-12-08T16:51:00Z">
            <w:rPr/>
          </w:rPrChange>
        </w:rPr>
        <w:br/>
      </w:r>
    </w:p>
    <w:p w14:paraId="165017C9" w14:textId="2944E50D" w:rsidR="00D35026" w:rsidRDefault="00D35026" w:rsidP="00D35026">
      <w:pPr>
        <w:pStyle w:val="Bulleted"/>
        <w:tabs>
          <w:tab w:val="clear" w:pos="360"/>
          <w:tab w:val="left" w:pos="1540"/>
          <w:tab w:val="left" w:pos="2160"/>
        </w:tabs>
        <w:suppressAutoHyphens/>
        <w:spacing w:line="240" w:lineRule="auto"/>
        <w:ind w:left="0" w:firstLine="0"/>
        <w:rPr>
          <w:ins w:id="1171" w:author="Zhijie Yang (NSB)" w:date="2022-12-08T17:04:00Z"/>
          <w:sz w:val="22"/>
          <w:szCs w:val="22"/>
        </w:rPr>
      </w:pPr>
      <w:ins w:id="1172" w:author="Zhijie Yang (NSB)" w:date="2022-12-08T17:04:00Z">
        <w:r w:rsidRPr="00D35026">
          <w:rPr>
            <w:sz w:val="22"/>
            <w:szCs w:val="22"/>
          </w:rPr>
          <w:t>Figure 12-</w:t>
        </w:r>
        <w:r>
          <w:rPr>
            <w:sz w:val="22"/>
            <w:szCs w:val="22"/>
          </w:rPr>
          <w:t>xx</w:t>
        </w:r>
        <w:r w:rsidRPr="00D35026">
          <w:rPr>
            <w:sz w:val="22"/>
            <w:szCs w:val="22"/>
          </w:rPr>
          <w:t xml:space="preserve"> (</w:t>
        </w:r>
        <w:r>
          <w:rPr>
            <w:sz w:val="22"/>
            <w:szCs w:val="22"/>
          </w:rPr>
          <w:t>PIMF</w:t>
        </w:r>
        <w:r w:rsidRPr="00D35026">
          <w:rPr>
            <w:sz w:val="22"/>
            <w:szCs w:val="22"/>
          </w:rPr>
          <w:t xml:space="preserve"> AAD construction) depicts the format of the AAD. The length of the AAD is 20 octets.</w:t>
        </w:r>
      </w:ins>
    </w:p>
    <w:p w14:paraId="5313DCD1" w14:textId="77777777" w:rsidR="00D35026" w:rsidRDefault="00D35026" w:rsidP="00D35026">
      <w:pPr>
        <w:pStyle w:val="Bulleted"/>
        <w:tabs>
          <w:tab w:val="clear" w:pos="360"/>
          <w:tab w:val="left" w:pos="1540"/>
          <w:tab w:val="left" w:pos="2160"/>
        </w:tabs>
        <w:suppressAutoHyphens/>
        <w:spacing w:line="240" w:lineRule="auto"/>
        <w:ind w:left="0" w:firstLine="0"/>
        <w:rPr>
          <w:ins w:id="1173" w:author="Zhijie Yang (NSB)" w:date="2022-12-08T17:04:00Z"/>
          <w:sz w:val="22"/>
          <w:szCs w:val="22"/>
        </w:rPr>
      </w:pPr>
    </w:p>
    <w:tbl>
      <w:tblPr>
        <w:tblStyle w:val="TableGrid"/>
        <w:tblW w:w="0" w:type="auto"/>
        <w:tblInd w:w="704" w:type="dxa"/>
        <w:tblLook w:val="04A0" w:firstRow="1" w:lastRow="0" w:firstColumn="1" w:lastColumn="0" w:noHBand="0" w:noVBand="1"/>
        <w:tblPrChange w:id="1174" w:author="Zhijie Yang (NSB)" w:date="2022-12-08T17:05:00Z">
          <w:tblPr>
            <w:tblStyle w:val="TableGrid"/>
            <w:tblW w:w="0" w:type="auto"/>
            <w:tblLook w:val="04A0" w:firstRow="1" w:lastRow="0" w:firstColumn="1" w:lastColumn="0" w:noHBand="0" w:noVBand="1"/>
          </w:tblPr>
        </w:tblPrChange>
      </w:tblPr>
      <w:tblGrid>
        <w:gridCol w:w="1648"/>
        <w:gridCol w:w="1471"/>
        <w:gridCol w:w="1134"/>
        <w:gridCol w:w="1417"/>
        <w:tblGridChange w:id="1175">
          <w:tblGrid>
            <w:gridCol w:w="2352"/>
            <w:gridCol w:w="2352"/>
            <w:gridCol w:w="2353"/>
            <w:gridCol w:w="2353"/>
          </w:tblGrid>
        </w:tblGridChange>
      </w:tblGrid>
      <w:tr w:rsidR="00D35026" w14:paraId="24884DAB" w14:textId="77777777" w:rsidTr="00D35026">
        <w:trPr>
          <w:ins w:id="1176" w:author="Zhijie Yang (NSB)" w:date="2022-12-08T17:05:00Z"/>
        </w:trPr>
        <w:tc>
          <w:tcPr>
            <w:tcW w:w="1648" w:type="dxa"/>
            <w:tcPrChange w:id="1177" w:author="Zhijie Yang (NSB)" w:date="2022-12-08T17:05:00Z">
              <w:tcPr>
                <w:tcW w:w="2352" w:type="dxa"/>
              </w:tcPr>
            </w:tcPrChange>
          </w:tcPr>
          <w:p w14:paraId="4BD92B38" w14:textId="47800E01" w:rsidR="00D35026" w:rsidRDefault="00D35026" w:rsidP="00D35026">
            <w:pPr>
              <w:pStyle w:val="Bulleted"/>
              <w:tabs>
                <w:tab w:val="clear" w:pos="360"/>
                <w:tab w:val="left" w:pos="1540"/>
                <w:tab w:val="left" w:pos="2160"/>
              </w:tabs>
              <w:suppressAutoHyphens/>
              <w:spacing w:line="240" w:lineRule="auto"/>
              <w:ind w:left="0" w:firstLine="0"/>
              <w:rPr>
                <w:ins w:id="1178" w:author="Zhijie Yang (NSB)" w:date="2022-12-08T17:05:00Z"/>
                <w:sz w:val="22"/>
                <w:szCs w:val="22"/>
              </w:rPr>
            </w:pPr>
            <w:ins w:id="1179" w:author="Zhijie Yang (NSB)" w:date="2022-12-08T17:05:00Z">
              <w:r>
                <w:rPr>
                  <w:sz w:val="22"/>
                  <w:szCs w:val="22"/>
                </w:rPr>
                <w:t>FC</w:t>
              </w:r>
            </w:ins>
          </w:p>
        </w:tc>
        <w:tc>
          <w:tcPr>
            <w:tcW w:w="1471" w:type="dxa"/>
            <w:tcPrChange w:id="1180" w:author="Zhijie Yang (NSB)" w:date="2022-12-08T17:05:00Z">
              <w:tcPr>
                <w:tcW w:w="2352" w:type="dxa"/>
              </w:tcPr>
            </w:tcPrChange>
          </w:tcPr>
          <w:p w14:paraId="655BEC04" w14:textId="7DF64BD1" w:rsidR="00D35026" w:rsidRDefault="00D35026" w:rsidP="00D35026">
            <w:pPr>
              <w:pStyle w:val="Bulleted"/>
              <w:tabs>
                <w:tab w:val="clear" w:pos="360"/>
                <w:tab w:val="left" w:pos="1540"/>
                <w:tab w:val="left" w:pos="2160"/>
              </w:tabs>
              <w:suppressAutoHyphens/>
              <w:spacing w:line="240" w:lineRule="auto"/>
              <w:ind w:left="0" w:firstLine="0"/>
              <w:rPr>
                <w:ins w:id="1181" w:author="Zhijie Yang (NSB)" w:date="2022-12-08T17:05:00Z"/>
                <w:sz w:val="22"/>
                <w:szCs w:val="22"/>
              </w:rPr>
            </w:pPr>
            <w:ins w:id="1182" w:author="Zhijie Yang (NSB)" w:date="2022-12-08T17:05:00Z">
              <w:r>
                <w:rPr>
                  <w:sz w:val="22"/>
                  <w:szCs w:val="22"/>
                </w:rPr>
                <w:t>A1</w:t>
              </w:r>
            </w:ins>
          </w:p>
        </w:tc>
        <w:tc>
          <w:tcPr>
            <w:tcW w:w="1134" w:type="dxa"/>
            <w:tcPrChange w:id="1183" w:author="Zhijie Yang (NSB)" w:date="2022-12-08T17:05:00Z">
              <w:tcPr>
                <w:tcW w:w="2353" w:type="dxa"/>
              </w:tcPr>
            </w:tcPrChange>
          </w:tcPr>
          <w:p w14:paraId="127A4C25" w14:textId="3D9C01CE" w:rsidR="00D35026" w:rsidRDefault="00D35026" w:rsidP="00D35026">
            <w:pPr>
              <w:pStyle w:val="Bulleted"/>
              <w:tabs>
                <w:tab w:val="clear" w:pos="360"/>
                <w:tab w:val="left" w:pos="1540"/>
                <w:tab w:val="left" w:pos="2160"/>
              </w:tabs>
              <w:suppressAutoHyphens/>
              <w:spacing w:line="240" w:lineRule="auto"/>
              <w:ind w:left="0" w:firstLine="0"/>
              <w:rPr>
                <w:ins w:id="1184" w:author="Zhijie Yang (NSB)" w:date="2022-12-08T17:05:00Z"/>
                <w:sz w:val="22"/>
                <w:szCs w:val="22"/>
              </w:rPr>
            </w:pPr>
            <w:ins w:id="1185" w:author="Zhijie Yang (NSB)" w:date="2022-12-08T17:05:00Z">
              <w:r>
                <w:rPr>
                  <w:sz w:val="22"/>
                  <w:szCs w:val="22"/>
                </w:rPr>
                <w:t>A2</w:t>
              </w:r>
            </w:ins>
          </w:p>
        </w:tc>
        <w:tc>
          <w:tcPr>
            <w:tcW w:w="1417" w:type="dxa"/>
            <w:tcPrChange w:id="1186" w:author="Zhijie Yang (NSB)" w:date="2022-12-08T17:05:00Z">
              <w:tcPr>
                <w:tcW w:w="2353" w:type="dxa"/>
              </w:tcPr>
            </w:tcPrChange>
          </w:tcPr>
          <w:p w14:paraId="78C7D020" w14:textId="4497C83E" w:rsidR="00D35026" w:rsidRDefault="00D35026" w:rsidP="00D35026">
            <w:pPr>
              <w:pStyle w:val="Bulleted"/>
              <w:tabs>
                <w:tab w:val="clear" w:pos="360"/>
                <w:tab w:val="left" w:pos="1540"/>
                <w:tab w:val="left" w:pos="2160"/>
              </w:tabs>
              <w:suppressAutoHyphens/>
              <w:spacing w:line="240" w:lineRule="auto"/>
              <w:ind w:left="0" w:firstLine="0"/>
              <w:rPr>
                <w:ins w:id="1187" w:author="Zhijie Yang (NSB)" w:date="2022-12-08T17:05:00Z"/>
                <w:sz w:val="22"/>
                <w:szCs w:val="22"/>
              </w:rPr>
            </w:pPr>
            <w:ins w:id="1188" w:author="Zhijie Yang (NSB)" w:date="2022-12-08T17:05:00Z">
              <w:r>
                <w:rPr>
                  <w:sz w:val="22"/>
                  <w:szCs w:val="22"/>
                </w:rPr>
                <w:t>A3</w:t>
              </w:r>
            </w:ins>
          </w:p>
        </w:tc>
      </w:tr>
    </w:tbl>
    <w:p w14:paraId="23C5922A" w14:textId="638BDC78" w:rsidR="00D35026" w:rsidRDefault="00D35026" w:rsidP="00D35026">
      <w:pPr>
        <w:pStyle w:val="Bulleted"/>
        <w:tabs>
          <w:tab w:val="clear" w:pos="360"/>
          <w:tab w:val="left" w:pos="1540"/>
          <w:tab w:val="left" w:pos="2160"/>
        </w:tabs>
        <w:suppressAutoHyphens/>
        <w:spacing w:line="240" w:lineRule="auto"/>
        <w:ind w:left="0" w:firstLine="0"/>
        <w:rPr>
          <w:ins w:id="1189" w:author="Zhijie Yang (NSB)" w:date="2022-12-08T17:06:00Z"/>
          <w:sz w:val="22"/>
          <w:szCs w:val="22"/>
        </w:rPr>
      </w:pPr>
      <w:ins w:id="1190" w:author="Zhijie Yang (NSB)" w:date="2022-12-08T17:05:00Z">
        <w:r>
          <w:rPr>
            <w:sz w:val="22"/>
            <w:szCs w:val="22"/>
          </w:rPr>
          <w:t>Oct</w:t>
        </w:r>
      </w:ins>
      <w:ins w:id="1191" w:author="Zhijie Yang (NSB)" w:date="2022-12-08T17:06:00Z">
        <w:r>
          <w:rPr>
            <w:sz w:val="22"/>
            <w:szCs w:val="22"/>
          </w:rPr>
          <w:t>ets:          2                            6                       6                   6</w:t>
        </w:r>
      </w:ins>
    </w:p>
    <w:p w14:paraId="0795E1CE" w14:textId="1C045921" w:rsidR="00D35026" w:rsidRDefault="00D35026" w:rsidP="00D35026">
      <w:pPr>
        <w:pStyle w:val="Bulleted"/>
        <w:tabs>
          <w:tab w:val="clear" w:pos="360"/>
          <w:tab w:val="left" w:pos="1540"/>
          <w:tab w:val="left" w:pos="2160"/>
        </w:tabs>
        <w:suppressAutoHyphens/>
        <w:spacing w:line="240" w:lineRule="auto"/>
        <w:ind w:left="0" w:firstLine="0"/>
        <w:rPr>
          <w:ins w:id="1192" w:author="Zhijie Yang (NSB)" w:date="2022-12-08T17:06:00Z"/>
          <w:sz w:val="22"/>
          <w:szCs w:val="22"/>
        </w:rPr>
      </w:pPr>
    </w:p>
    <w:p w14:paraId="6DDC10CA" w14:textId="6F59FDBE" w:rsidR="00D35026" w:rsidRDefault="00D35026" w:rsidP="00D35026">
      <w:pPr>
        <w:pStyle w:val="Bulleted"/>
        <w:tabs>
          <w:tab w:val="clear" w:pos="360"/>
          <w:tab w:val="left" w:pos="1540"/>
          <w:tab w:val="left" w:pos="2160"/>
        </w:tabs>
        <w:suppressAutoHyphens/>
        <w:spacing w:line="240" w:lineRule="auto"/>
        <w:ind w:left="0" w:firstLine="0"/>
        <w:rPr>
          <w:ins w:id="1193" w:author="Zhijie Yang (NSB)" w:date="2022-12-08T17:04:00Z"/>
          <w:sz w:val="22"/>
          <w:szCs w:val="22"/>
        </w:rPr>
      </w:pPr>
      <w:ins w:id="1194" w:author="Zhijie Yang (NSB)" w:date="2022-12-08T17:06:00Z">
        <w:r>
          <w:rPr>
            <w:sz w:val="22"/>
            <w:szCs w:val="22"/>
          </w:rPr>
          <w:t xml:space="preserve">                    Figure 12-XX—PIMF AAD construction</w:t>
        </w:r>
      </w:ins>
    </w:p>
    <w:p w14:paraId="2644E819" w14:textId="77777777" w:rsidR="00D35026" w:rsidRPr="001D6E1C" w:rsidRDefault="00D35026" w:rsidP="00D35026">
      <w:pPr>
        <w:pStyle w:val="Bulleted"/>
        <w:tabs>
          <w:tab w:val="clear" w:pos="360"/>
          <w:tab w:val="left" w:pos="1540"/>
          <w:tab w:val="left" w:pos="2160"/>
        </w:tabs>
        <w:suppressAutoHyphens/>
        <w:spacing w:line="240" w:lineRule="auto"/>
        <w:ind w:left="0" w:firstLine="0"/>
        <w:rPr>
          <w:ins w:id="1195" w:author="Yang, Zhijie (NSB - CN/Shanghai)" w:date="2022-11-12T21:46:00Z"/>
          <w:sz w:val="22"/>
          <w:szCs w:val="22"/>
        </w:rPr>
      </w:pPr>
    </w:p>
    <w:p w14:paraId="4C3124E4" w14:textId="2F1DFEC2" w:rsidR="00FC41CF" w:rsidRPr="001D6E1C" w:rsidRDefault="00FC41CF" w:rsidP="00FC41CF">
      <w:pPr>
        <w:pStyle w:val="Bulleted"/>
        <w:tabs>
          <w:tab w:val="clear" w:pos="360"/>
          <w:tab w:val="left" w:pos="1540"/>
          <w:tab w:val="left" w:pos="2160"/>
        </w:tabs>
        <w:suppressAutoHyphens/>
        <w:spacing w:line="240" w:lineRule="auto"/>
        <w:ind w:left="0" w:firstLine="0"/>
        <w:rPr>
          <w:ins w:id="1196" w:author="Yang, Zhijie (NSB - CN/Shanghai)" w:date="2022-11-12T21:46:00Z"/>
          <w:b/>
          <w:bCs/>
          <w:sz w:val="22"/>
          <w:szCs w:val="22"/>
        </w:rPr>
      </w:pPr>
      <w:ins w:id="1197" w:author="Yang, Zhijie (NSB - CN/Shanghai)" w:date="2022-11-12T21:46:00Z">
        <w:r w:rsidRPr="001D6E1C">
          <w:rPr>
            <w:b/>
            <w:bCs/>
            <w:sz w:val="22"/>
            <w:szCs w:val="22"/>
          </w:rPr>
          <w:t>12.2.12.5</w:t>
        </w:r>
      </w:ins>
      <w:ins w:id="1198" w:author="Zhijie Yang (NSB)" w:date="2022-12-08T17:02:00Z">
        <w:r w:rsidR="00D35026">
          <w:rPr>
            <w:b/>
            <w:bCs/>
            <w:sz w:val="22"/>
            <w:szCs w:val="22"/>
          </w:rPr>
          <w:t xml:space="preserve"> PIMF</w:t>
        </w:r>
      </w:ins>
      <w:ins w:id="1199" w:author="Yang, Zhijie (NSB - CN/Shanghai)" w:date="2022-11-12T21:46:00Z">
        <w:r w:rsidRPr="001D6E1C">
          <w:rPr>
            <w:b/>
            <w:bCs/>
            <w:sz w:val="22"/>
            <w:szCs w:val="22"/>
          </w:rPr>
          <w:t xml:space="preserve"> </w:t>
        </w:r>
      </w:ins>
      <w:ins w:id="1200" w:author="Zhijie Yang (NSB)" w:date="2022-12-08T16:37:00Z">
        <w:r w:rsidR="00AC7467" w:rsidRPr="001D6E1C">
          <w:rPr>
            <w:b/>
            <w:bCs/>
            <w:sz w:val="22"/>
            <w:szCs w:val="22"/>
          </w:rPr>
          <w:t>transmission</w:t>
        </w:r>
      </w:ins>
    </w:p>
    <w:p w14:paraId="14611CA4" w14:textId="652E8604" w:rsidR="00FC41CF" w:rsidRPr="00D35026" w:rsidRDefault="00FC41CF" w:rsidP="00FC41CF">
      <w:pPr>
        <w:pStyle w:val="Bulleted"/>
        <w:tabs>
          <w:tab w:val="clear" w:pos="360"/>
          <w:tab w:val="left" w:pos="1540"/>
          <w:tab w:val="left" w:pos="2160"/>
        </w:tabs>
        <w:suppressAutoHyphens/>
        <w:spacing w:line="240" w:lineRule="auto"/>
        <w:ind w:left="0" w:firstLine="0"/>
        <w:rPr>
          <w:ins w:id="1201" w:author="Zhijie Yang (NSB)" w:date="2022-12-08T16:40:00Z"/>
          <w:b/>
          <w:bCs/>
          <w:sz w:val="22"/>
          <w:szCs w:val="22"/>
        </w:rPr>
      </w:pPr>
    </w:p>
    <w:p w14:paraId="44D84316" w14:textId="10F94EC2" w:rsidR="007E742D" w:rsidRDefault="007E742D" w:rsidP="00FC41CF">
      <w:pPr>
        <w:pStyle w:val="Bulleted"/>
        <w:tabs>
          <w:tab w:val="clear" w:pos="360"/>
          <w:tab w:val="left" w:pos="1540"/>
          <w:tab w:val="left" w:pos="2160"/>
        </w:tabs>
        <w:suppressAutoHyphens/>
        <w:spacing w:line="240" w:lineRule="auto"/>
        <w:ind w:left="0" w:firstLine="0"/>
        <w:rPr>
          <w:ins w:id="1202" w:author="Zhijie Yang (NSB)" w:date="2022-12-08T16:52:00Z"/>
          <w:sz w:val="22"/>
          <w:szCs w:val="22"/>
        </w:rPr>
      </w:pPr>
      <w:ins w:id="1203" w:author="Zhijie Yang (NSB)" w:date="2022-12-08T16:41:00Z">
        <w:r w:rsidRPr="001D6E1C">
          <w:rPr>
            <w:sz w:val="22"/>
            <w:szCs w:val="22"/>
            <w:rPrChange w:id="1204" w:author="Zhijie Yang (NSB)" w:date="2022-12-08T16:52:00Z">
              <w:rPr>
                <w:b/>
                <w:bCs/>
                <w:sz w:val="22"/>
                <w:szCs w:val="22"/>
              </w:rPr>
            </w:rPrChange>
          </w:rPr>
          <w:t xml:space="preserve">When a STA transmits an </w:t>
        </w:r>
      </w:ins>
      <w:ins w:id="1205" w:author="Zhijie Yang (NSB)" w:date="2022-12-09T13:03:00Z">
        <w:r w:rsidR="00161FD4">
          <w:rPr>
            <w:sz w:val="22"/>
            <w:szCs w:val="22"/>
          </w:rPr>
          <w:t>PIMF</w:t>
        </w:r>
      </w:ins>
      <w:ins w:id="1206" w:author="Zhijie Yang (NSB)" w:date="2022-12-08T16:41:00Z">
        <w:r w:rsidRPr="001D6E1C">
          <w:rPr>
            <w:sz w:val="22"/>
            <w:szCs w:val="22"/>
            <w:rPrChange w:id="1207" w:author="Zhijie Yang (NSB)" w:date="2022-12-08T16:52:00Z">
              <w:rPr>
                <w:b/>
                <w:bCs/>
                <w:sz w:val="22"/>
                <w:szCs w:val="22"/>
              </w:rPr>
            </w:rPrChange>
          </w:rPr>
          <w:t>, it shall</w:t>
        </w:r>
      </w:ins>
    </w:p>
    <w:p w14:paraId="54F7E76F" w14:textId="77777777" w:rsidR="001D6E1C" w:rsidRPr="001D6E1C" w:rsidRDefault="001D6E1C" w:rsidP="00FC41CF">
      <w:pPr>
        <w:pStyle w:val="Bulleted"/>
        <w:tabs>
          <w:tab w:val="clear" w:pos="360"/>
          <w:tab w:val="left" w:pos="1540"/>
          <w:tab w:val="left" w:pos="2160"/>
        </w:tabs>
        <w:suppressAutoHyphens/>
        <w:spacing w:line="240" w:lineRule="auto"/>
        <w:ind w:left="0" w:firstLine="0"/>
        <w:rPr>
          <w:ins w:id="1208" w:author="Zhijie Yang (NSB)" w:date="2022-12-08T16:41:00Z"/>
          <w:sz w:val="22"/>
          <w:szCs w:val="22"/>
          <w:rPrChange w:id="1209" w:author="Zhijie Yang (NSB)" w:date="2022-12-08T16:52:00Z">
            <w:rPr>
              <w:ins w:id="1210" w:author="Zhijie Yang (NSB)" w:date="2022-12-08T16:41:00Z"/>
              <w:b/>
              <w:bCs/>
              <w:sz w:val="22"/>
              <w:szCs w:val="22"/>
            </w:rPr>
          </w:rPrChange>
        </w:rPr>
      </w:pPr>
    </w:p>
    <w:p w14:paraId="4E681558" w14:textId="6096E9F2" w:rsidR="007E742D" w:rsidRPr="001D6E1C" w:rsidRDefault="007E742D" w:rsidP="00FC41CF">
      <w:pPr>
        <w:pStyle w:val="Bulleted"/>
        <w:tabs>
          <w:tab w:val="clear" w:pos="360"/>
          <w:tab w:val="left" w:pos="1540"/>
          <w:tab w:val="left" w:pos="2160"/>
        </w:tabs>
        <w:suppressAutoHyphens/>
        <w:spacing w:line="240" w:lineRule="auto"/>
        <w:ind w:left="0" w:firstLine="0"/>
        <w:rPr>
          <w:ins w:id="1211" w:author="Zhijie Yang (NSB)" w:date="2022-12-08T16:41:00Z"/>
          <w:sz w:val="22"/>
          <w:szCs w:val="22"/>
          <w:rPrChange w:id="1212" w:author="Zhijie Yang (NSB)" w:date="2022-12-08T16:51:00Z">
            <w:rPr>
              <w:ins w:id="1213" w:author="Zhijie Yang (NSB)" w:date="2022-12-08T16:41:00Z"/>
              <w:b/>
              <w:bCs/>
              <w:sz w:val="22"/>
              <w:szCs w:val="22"/>
            </w:rPr>
          </w:rPrChange>
        </w:rPr>
      </w:pPr>
      <w:ins w:id="1214" w:author="Zhijie Yang (NSB)" w:date="2022-12-08T16:43:00Z">
        <w:r w:rsidRPr="001D6E1C">
          <w:rPr>
            <w:sz w:val="22"/>
            <w:szCs w:val="22"/>
            <w:rPrChange w:id="1215" w:author="Zhijie Yang (NSB)" w:date="2022-12-08T16:51:00Z">
              <w:rPr/>
            </w:rPrChange>
          </w:rPr>
          <w:lastRenderedPageBreak/>
          <w:t>a) Select the</w:t>
        </w:r>
      </w:ins>
      <w:ins w:id="1216" w:author="Zhijie Yang (NSB)" w:date="2022-12-08T21:13:00Z">
        <w:r w:rsidR="00CE0417">
          <w:rPr>
            <w:sz w:val="22"/>
            <w:szCs w:val="22"/>
          </w:rPr>
          <w:t xml:space="preserve"> </w:t>
        </w:r>
      </w:ins>
      <w:ins w:id="1217" w:author="Zhijie Yang (NSB)" w:date="2022-12-08T21:17:00Z">
        <w:r w:rsidR="00CE0417">
          <w:rPr>
            <w:sz w:val="22"/>
            <w:szCs w:val="22"/>
          </w:rPr>
          <w:t>&lt;RMA,</w:t>
        </w:r>
      </w:ins>
      <w:ins w:id="1218" w:author="Zhijie Yang (NSB)" w:date="2022-12-08T16:43:00Z">
        <w:r w:rsidRPr="001D6E1C">
          <w:rPr>
            <w:sz w:val="22"/>
            <w:szCs w:val="22"/>
            <w:rPrChange w:id="1219" w:author="Zhijie Yang (NSB)" w:date="2022-12-08T16:51:00Z">
              <w:rPr/>
            </w:rPrChange>
          </w:rPr>
          <w:t>RMAK</w:t>
        </w:r>
      </w:ins>
      <w:ins w:id="1220" w:author="Zhijie Yang (NSB)" w:date="2022-12-08T21:17:00Z">
        <w:r w:rsidR="00CE0417">
          <w:rPr>
            <w:sz w:val="22"/>
            <w:szCs w:val="22"/>
          </w:rPr>
          <w:t>&gt; peer</w:t>
        </w:r>
      </w:ins>
      <w:ins w:id="1221" w:author="Zhijie Yang (NSB)" w:date="2022-12-08T16:43:00Z">
        <w:r w:rsidRPr="001D6E1C">
          <w:rPr>
            <w:sz w:val="22"/>
            <w:szCs w:val="22"/>
            <w:rPrChange w:id="1222" w:author="Zhijie Yang (NSB)" w:date="2022-12-08T16:51:00Z">
              <w:rPr/>
            </w:rPrChange>
          </w:rPr>
          <w:t xml:space="preserve"> currently</w:t>
        </w:r>
      </w:ins>
      <w:ins w:id="1223" w:author="Zhijie Yang (NSB)" w:date="2022-12-08T16:44:00Z">
        <w:r w:rsidRPr="001D6E1C">
          <w:rPr>
            <w:sz w:val="22"/>
            <w:szCs w:val="22"/>
            <w:rPrChange w:id="1224" w:author="Zhijie Yang (NSB)" w:date="2022-12-08T16:51:00Z">
              <w:rPr/>
            </w:rPrChange>
          </w:rPr>
          <w:t xml:space="preserve"> active for transmission of frame to the intended recipients and construct</w:t>
        </w:r>
      </w:ins>
      <w:ins w:id="1225" w:author="Zhijie Yang (NSB)" w:date="2022-12-08T21:18:00Z">
        <w:r w:rsidR="00CE0417">
          <w:rPr>
            <w:sz w:val="22"/>
            <w:szCs w:val="22"/>
          </w:rPr>
          <w:t xml:space="preserve"> MAC header and</w:t>
        </w:r>
      </w:ins>
      <w:ins w:id="1226" w:author="Zhijie Yang (NSB)" w:date="2022-12-08T16:44:00Z">
        <w:r w:rsidRPr="001D6E1C">
          <w:rPr>
            <w:sz w:val="22"/>
            <w:szCs w:val="22"/>
            <w:rPrChange w:id="1227" w:author="Zhijie Yang (NSB)" w:date="2022-12-08T16:51:00Z">
              <w:rPr/>
            </w:rPrChange>
          </w:rPr>
          <w:t xml:space="preserve"> VIE</w:t>
        </w:r>
      </w:ins>
      <w:ins w:id="1228" w:author="Zhijie Yang (NSB)" w:date="2022-12-08T16:45:00Z">
        <w:r w:rsidRPr="001D6E1C">
          <w:rPr>
            <w:sz w:val="22"/>
            <w:szCs w:val="22"/>
            <w:rPrChange w:id="1229" w:author="Zhijie Yang (NSB)" w:date="2022-12-08T16:51:00Z">
              <w:rPr/>
            </w:rPrChange>
          </w:rPr>
          <w:t>(see subclause 9.4.2.296c VIE element)</w:t>
        </w:r>
      </w:ins>
      <w:ins w:id="1230" w:author="Zhijie Yang (NSB)" w:date="2022-12-08T16:53:00Z">
        <w:r w:rsidR="001D6E1C">
          <w:rPr>
            <w:sz w:val="22"/>
            <w:szCs w:val="22"/>
          </w:rPr>
          <w:t xml:space="preserve"> </w:t>
        </w:r>
        <w:r w:rsidR="001D6E1C" w:rsidRPr="001D6E1C">
          <w:rPr>
            <w:sz w:val="22"/>
            <w:szCs w:val="22"/>
          </w:rPr>
          <w:t>with the MIC field masked to 0</w:t>
        </w:r>
      </w:ins>
      <w:ins w:id="1231" w:author="Zhijie Yang (NSB)" w:date="2022-12-08T21:18:00Z">
        <w:r w:rsidR="00CE0417">
          <w:rPr>
            <w:sz w:val="22"/>
            <w:szCs w:val="22"/>
          </w:rPr>
          <w:t xml:space="preserve"> respectively</w:t>
        </w:r>
      </w:ins>
      <w:ins w:id="1232" w:author="Zhijie Yang (NSB)" w:date="2022-12-08T16:53:00Z">
        <w:r w:rsidR="001D6E1C">
          <w:rPr>
            <w:sz w:val="22"/>
            <w:szCs w:val="22"/>
          </w:rPr>
          <w:t xml:space="preserve">. </w:t>
        </w:r>
        <w:r w:rsidR="001D6E1C" w:rsidRPr="001D6E1C">
          <w:rPr>
            <w:sz w:val="22"/>
            <w:szCs w:val="22"/>
          </w:rPr>
          <w:t xml:space="preserve">the transmitting STA shall insert a strictly increasing integer into the </w:t>
        </w:r>
      </w:ins>
      <w:ins w:id="1233" w:author="Zhijie Yang (NSB)" w:date="2022-12-08T21:14:00Z">
        <w:r w:rsidR="00CE0417">
          <w:rPr>
            <w:sz w:val="22"/>
            <w:szCs w:val="22"/>
          </w:rPr>
          <w:t>VIE RPN</w:t>
        </w:r>
      </w:ins>
      <w:ins w:id="1234" w:author="Zhijie Yang (NSB)" w:date="2022-12-08T16:53:00Z">
        <w:r w:rsidR="001D6E1C" w:rsidRPr="001D6E1C">
          <w:rPr>
            <w:sz w:val="22"/>
            <w:szCs w:val="22"/>
          </w:rPr>
          <w:t xml:space="preserve"> field.</w:t>
        </w:r>
      </w:ins>
    </w:p>
    <w:p w14:paraId="6580BE3A" w14:textId="6CC45C6B" w:rsidR="007E742D" w:rsidRDefault="001D6E1C" w:rsidP="00FC41CF">
      <w:pPr>
        <w:pStyle w:val="Bulleted"/>
        <w:tabs>
          <w:tab w:val="clear" w:pos="360"/>
          <w:tab w:val="left" w:pos="1540"/>
          <w:tab w:val="left" w:pos="2160"/>
        </w:tabs>
        <w:suppressAutoHyphens/>
        <w:spacing w:line="240" w:lineRule="auto"/>
        <w:ind w:left="0" w:firstLine="0"/>
        <w:rPr>
          <w:ins w:id="1235" w:author="Zhijie Yang (NSB)" w:date="2022-12-08T20:46:00Z"/>
          <w:sz w:val="22"/>
          <w:szCs w:val="22"/>
        </w:rPr>
      </w:pPr>
      <w:ins w:id="1236" w:author="Zhijie Yang (NSB)" w:date="2022-12-08T16:54:00Z">
        <w:r w:rsidRPr="00327577">
          <w:rPr>
            <w:sz w:val="22"/>
            <w:szCs w:val="22"/>
            <w:rPrChange w:id="1237" w:author="Zhijie Yang (NSB)" w:date="2022-12-08T20:44:00Z">
              <w:rPr>
                <w:b/>
                <w:bCs/>
                <w:sz w:val="22"/>
                <w:szCs w:val="22"/>
              </w:rPr>
            </w:rPrChange>
          </w:rPr>
          <w:t xml:space="preserve">b) </w:t>
        </w:r>
      </w:ins>
      <w:ins w:id="1238" w:author="Zhijie Yang (NSB)" w:date="2022-12-08T20:44:00Z">
        <w:r w:rsidR="00327577" w:rsidRPr="00327577">
          <w:rPr>
            <w:sz w:val="22"/>
            <w:szCs w:val="22"/>
            <w:rPrChange w:id="1239" w:author="Zhijie Yang (NSB)" w:date="2022-12-08T20:44:00Z">
              <w:rPr>
                <w:b/>
                <w:bCs/>
                <w:sz w:val="22"/>
                <w:szCs w:val="22"/>
              </w:rPr>
            </w:rPrChange>
          </w:rPr>
          <w:t>Compute AAD as specified in 12.</w:t>
        </w:r>
        <w:r w:rsidR="00327577">
          <w:rPr>
            <w:sz w:val="22"/>
            <w:szCs w:val="22"/>
          </w:rPr>
          <w:t>2.1</w:t>
        </w:r>
        <w:r w:rsidR="00327577" w:rsidRPr="00327577">
          <w:rPr>
            <w:sz w:val="22"/>
            <w:szCs w:val="22"/>
            <w:rPrChange w:id="1240" w:author="Zhijie Yang (NSB)" w:date="2022-12-08T20:44:00Z">
              <w:rPr>
                <w:b/>
                <w:bCs/>
                <w:sz w:val="22"/>
                <w:szCs w:val="22"/>
              </w:rPr>
            </w:rPrChange>
          </w:rPr>
          <w:t>5.</w:t>
        </w:r>
        <w:r w:rsidR="00327577">
          <w:rPr>
            <w:sz w:val="22"/>
            <w:szCs w:val="22"/>
          </w:rPr>
          <w:t>5</w:t>
        </w:r>
        <w:r w:rsidR="00327577" w:rsidRPr="00327577">
          <w:rPr>
            <w:sz w:val="22"/>
            <w:szCs w:val="22"/>
            <w:rPrChange w:id="1241" w:author="Zhijie Yang (NSB)" w:date="2022-12-08T20:44:00Z">
              <w:rPr>
                <w:b/>
                <w:bCs/>
                <w:sz w:val="22"/>
                <w:szCs w:val="22"/>
              </w:rPr>
            </w:rPrChange>
          </w:rPr>
          <w:t>(</w:t>
        </w:r>
        <w:r w:rsidR="00327577">
          <w:rPr>
            <w:sz w:val="22"/>
            <w:szCs w:val="22"/>
          </w:rPr>
          <w:t>PIBF</w:t>
        </w:r>
        <w:r w:rsidR="00327577" w:rsidRPr="00327577">
          <w:rPr>
            <w:sz w:val="22"/>
            <w:szCs w:val="22"/>
            <w:rPrChange w:id="1242" w:author="Zhijie Yang (NSB)" w:date="2022-12-08T20:44:00Z">
              <w:rPr>
                <w:b/>
                <w:bCs/>
                <w:sz w:val="22"/>
                <w:szCs w:val="22"/>
              </w:rPr>
            </w:rPrChange>
          </w:rPr>
          <w:t xml:space="preserve"> AAD construction).</w:t>
        </w:r>
      </w:ins>
    </w:p>
    <w:p w14:paraId="43BB2B00" w14:textId="77777777" w:rsidR="00327577" w:rsidRPr="00327577" w:rsidRDefault="00327577" w:rsidP="00327577">
      <w:pPr>
        <w:pStyle w:val="Bulleted"/>
        <w:tabs>
          <w:tab w:val="left" w:pos="1540"/>
          <w:tab w:val="left" w:pos="2160"/>
        </w:tabs>
        <w:suppressAutoHyphens/>
        <w:rPr>
          <w:ins w:id="1243" w:author="Zhijie Yang (NSB)" w:date="2022-12-08T20:46:00Z"/>
          <w:sz w:val="22"/>
          <w:szCs w:val="22"/>
        </w:rPr>
      </w:pPr>
      <w:ins w:id="1244" w:author="Zhijie Yang (NSB)" w:date="2022-12-08T20:46:00Z">
        <w:r>
          <w:rPr>
            <w:sz w:val="22"/>
            <w:szCs w:val="22"/>
          </w:rPr>
          <w:t xml:space="preserve">c) </w:t>
        </w:r>
        <w:r w:rsidRPr="00327577">
          <w:rPr>
            <w:sz w:val="22"/>
            <w:szCs w:val="22"/>
          </w:rPr>
          <w:t>Compute an integrity value over the concatenation of AAD and the management frame body</w:t>
        </w:r>
      </w:ins>
    </w:p>
    <w:p w14:paraId="7E6D76F6" w14:textId="77777777" w:rsidR="00327577" w:rsidRPr="00327577" w:rsidRDefault="00327577" w:rsidP="00327577">
      <w:pPr>
        <w:pStyle w:val="Bulleted"/>
        <w:tabs>
          <w:tab w:val="left" w:pos="1540"/>
          <w:tab w:val="left" w:pos="2160"/>
        </w:tabs>
        <w:suppressAutoHyphens/>
        <w:rPr>
          <w:ins w:id="1245" w:author="Zhijie Yang (NSB)" w:date="2022-12-08T20:46:00Z"/>
          <w:sz w:val="22"/>
          <w:szCs w:val="22"/>
        </w:rPr>
      </w:pPr>
      <w:ins w:id="1246" w:author="Zhijie Yang (NSB)" w:date="2022-12-08T20:46:00Z">
        <w:r w:rsidRPr="00327577">
          <w:rPr>
            <w:sz w:val="22"/>
            <w:szCs w:val="22"/>
          </w:rPr>
          <w:t xml:space="preserve">including VIE, and the Timestamp field masked to 0 if it is </w:t>
        </w:r>
        <w:proofErr w:type="spellStart"/>
        <w:proofErr w:type="gramStart"/>
        <w:r w:rsidRPr="00327577">
          <w:rPr>
            <w:sz w:val="22"/>
            <w:szCs w:val="22"/>
          </w:rPr>
          <w:t>a</w:t>
        </w:r>
        <w:proofErr w:type="spellEnd"/>
        <w:proofErr w:type="gramEnd"/>
        <w:r w:rsidRPr="00327577">
          <w:rPr>
            <w:sz w:val="22"/>
            <w:szCs w:val="22"/>
          </w:rPr>
          <w:t xml:space="preserve"> identifiable probe response frame, and insert</w:t>
        </w:r>
      </w:ins>
    </w:p>
    <w:p w14:paraId="3BBF0EF6" w14:textId="22D8A3BF" w:rsidR="00CE0417" w:rsidRPr="00327577" w:rsidRDefault="00327577" w:rsidP="00327577">
      <w:pPr>
        <w:pStyle w:val="Bulleted"/>
        <w:tabs>
          <w:tab w:val="clear" w:pos="360"/>
          <w:tab w:val="left" w:pos="1540"/>
          <w:tab w:val="left" w:pos="2160"/>
        </w:tabs>
        <w:suppressAutoHyphens/>
        <w:spacing w:line="240" w:lineRule="auto"/>
        <w:ind w:left="0" w:firstLine="0"/>
        <w:rPr>
          <w:ins w:id="1247" w:author="Zhijie Yang (NSB)" w:date="2022-12-08T16:40:00Z"/>
          <w:sz w:val="22"/>
          <w:szCs w:val="22"/>
          <w:rPrChange w:id="1248" w:author="Zhijie Yang (NSB)" w:date="2022-12-08T20:44:00Z">
            <w:rPr>
              <w:ins w:id="1249" w:author="Zhijie Yang (NSB)" w:date="2022-12-08T16:40:00Z"/>
              <w:b/>
              <w:bCs/>
              <w:sz w:val="22"/>
              <w:szCs w:val="22"/>
            </w:rPr>
          </w:rPrChange>
        </w:rPr>
      </w:pPr>
      <w:ins w:id="1250" w:author="Zhijie Yang (NSB)" w:date="2022-12-08T20:46:00Z">
        <w:r w:rsidRPr="00327577">
          <w:rPr>
            <w:sz w:val="22"/>
            <w:szCs w:val="22"/>
          </w:rPr>
          <w:t>the output into the VIE MIC field.</w:t>
        </w:r>
      </w:ins>
      <w:ins w:id="1251" w:author="Zhijie Yang (NSB)" w:date="2022-12-08T20:47:00Z">
        <w:r>
          <w:rPr>
            <w:sz w:val="22"/>
            <w:szCs w:val="22"/>
          </w:rPr>
          <w:t xml:space="preserve"> </w:t>
        </w:r>
      </w:ins>
      <w:ins w:id="1252" w:author="Zhijie Yang (NSB)" w:date="2022-12-12T10:08:00Z">
        <w:r w:rsidR="002C45A4">
          <w:rPr>
            <w:sz w:val="22"/>
            <w:szCs w:val="22"/>
          </w:rPr>
          <w:t>T</w:t>
        </w:r>
      </w:ins>
      <w:ins w:id="1253" w:author="Zhijie Yang (NSB)" w:date="2022-12-08T20:47:00Z">
        <w:r w:rsidRPr="00327577">
          <w:rPr>
            <w:sz w:val="22"/>
            <w:szCs w:val="22"/>
          </w:rPr>
          <w:t>he integrity value is 64 bits and is computed using AES-128-CMAC;</w:t>
        </w:r>
      </w:ins>
    </w:p>
    <w:p w14:paraId="081C9C74" w14:textId="1756DC9C" w:rsidR="007E742D" w:rsidRDefault="00327577" w:rsidP="00FC41CF">
      <w:pPr>
        <w:pStyle w:val="Bulleted"/>
        <w:tabs>
          <w:tab w:val="clear" w:pos="360"/>
          <w:tab w:val="left" w:pos="1540"/>
          <w:tab w:val="left" w:pos="2160"/>
        </w:tabs>
        <w:suppressAutoHyphens/>
        <w:spacing w:line="240" w:lineRule="auto"/>
        <w:ind w:left="0" w:firstLine="0"/>
        <w:rPr>
          <w:ins w:id="1254" w:author="Zhijie Yang (NSB)" w:date="2022-12-08T20:49:00Z"/>
          <w:sz w:val="22"/>
          <w:szCs w:val="22"/>
        </w:rPr>
      </w:pPr>
      <w:ins w:id="1255" w:author="Zhijie Yang (NSB)" w:date="2022-12-08T20:47:00Z">
        <w:r w:rsidRPr="00327577">
          <w:rPr>
            <w:sz w:val="22"/>
            <w:szCs w:val="22"/>
            <w:rPrChange w:id="1256" w:author="Zhijie Yang (NSB)" w:date="2022-12-08T20:48:00Z">
              <w:rPr>
                <w:b/>
                <w:bCs/>
                <w:sz w:val="22"/>
                <w:szCs w:val="22"/>
              </w:rPr>
            </w:rPrChange>
          </w:rPr>
          <w:t xml:space="preserve">d) </w:t>
        </w:r>
      </w:ins>
      <w:ins w:id="1257" w:author="Zhijie Yang (NSB)" w:date="2022-12-08T20:48:00Z">
        <w:r w:rsidRPr="00327577">
          <w:rPr>
            <w:sz w:val="22"/>
            <w:szCs w:val="22"/>
            <w:rPrChange w:id="1258" w:author="Zhijie Yang (NSB)" w:date="2022-12-08T20:48:00Z">
              <w:rPr>
                <w:b/>
                <w:bCs/>
                <w:sz w:val="22"/>
                <w:szCs w:val="22"/>
              </w:rPr>
            </w:rPrChange>
          </w:rPr>
          <w:t>Compose the frame as the IEEE 802.11 header, management frame body, including VIE, and FCS. The VIE shall appear last in the frame body.</w:t>
        </w:r>
      </w:ins>
    </w:p>
    <w:p w14:paraId="299F0A1A" w14:textId="1DE5DDF2" w:rsidR="00327577" w:rsidRDefault="00327577" w:rsidP="00FC41CF">
      <w:pPr>
        <w:pStyle w:val="Bulleted"/>
        <w:tabs>
          <w:tab w:val="clear" w:pos="360"/>
          <w:tab w:val="left" w:pos="1540"/>
          <w:tab w:val="left" w:pos="2160"/>
        </w:tabs>
        <w:suppressAutoHyphens/>
        <w:spacing w:line="240" w:lineRule="auto"/>
        <w:ind w:left="0" w:firstLine="0"/>
        <w:rPr>
          <w:ins w:id="1259" w:author="Zhijie Yang (NSB)" w:date="2022-12-08T20:50:00Z"/>
          <w:sz w:val="22"/>
          <w:szCs w:val="22"/>
        </w:rPr>
      </w:pPr>
      <w:ins w:id="1260" w:author="Zhijie Yang (NSB)" w:date="2022-12-08T20:49:00Z">
        <w:r w:rsidRPr="00327577">
          <w:rPr>
            <w:sz w:val="22"/>
            <w:szCs w:val="22"/>
          </w:rPr>
          <w:t>e) Transmit the frame.</w:t>
        </w:r>
      </w:ins>
    </w:p>
    <w:p w14:paraId="168041E4" w14:textId="31563BCA" w:rsidR="00327577" w:rsidRDefault="00327577" w:rsidP="00FC41CF">
      <w:pPr>
        <w:pStyle w:val="Bulleted"/>
        <w:tabs>
          <w:tab w:val="clear" w:pos="360"/>
          <w:tab w:val="left" w:pos="1540"/>
          <w:tab w:val="left" w:pos="2160"/>
        </w:tabs>
        <w:suppressAutoHyphens/>
        <w:spacing w:line="240" w:lineRule="auto"/>
        <w:ind w:left="0" w:firstLine="0"/>
        <w:rPr>
          <w:ins w:id="1261" w:author="Zhijie Yang (NSB)" w:date="2022-12-08T20:50:00Z"/>
          <w:sz w:val="22"/>
          <w:szCs w:val="22"/>
        </w:rPr>
      </w:pPr>
      <w:ins w:id="1262" w:author="Zhijie Yang (NSB)" w:date="2022-12-08T20:52:00Z">
        <w:r w:rsidRPr="00327577">
          <w:rPr>
            <w:sz w:val="22"/>
            <w:szCs w:val="22"/>
          </w:rPr>
          <w:t>Once a STA transmits a PIMF using a new RMAK, the STA shall not transmit PIMF using the previous(#1847) RMAK.</w:t>
        </w:r>
      </w:ins>
    </w:p>
    <w:p w14:paraId="4C2D3534" w14:textId="77777777" w:rsidR="00327577" w:rsidRPr="00327577" w:rsidRDefault="00327577" w:rsidP="00FC41CF">
      <w:pPr>
        <w:pStyle w:val="Bulleted"/>
        <w:tabs>
          <w:tab w:val="clear" w:pos="360"/>
          <w:tab w:val="left" w:pos="1540"/>
          <w:tab w:val="left" w:pos="2160"/>
        </w:tabs>
        <w:suppressAutoHyphens/>
        <w:spacing w:line="240" w:lineRule="auto"/>
        <w:ind w:left="0" w:firstLine="0"/>
        <w:rPr>
          <w:ins w:id="1263" w:author="Yang, Zhijie (NSB - CN/Shanghai)" w:date="2022-11-12T21:46:00Z"/>
          <w:sz w:val="22"/>
          <w:szCs w:val="22"/>
          <w:rPrChange w:id="1264" w:author="Zhijie Yang (NSB)" w:date="2022-12-08T20:48:00Z">
            <w:rPr>
              <w:ins w:id="1265" w:author="Yang, Zhijie (NSB - CN/Shanghai)" w:date="2022-11-12T21:46:00Z"/>
              <w:b/>
              <w:bCs/>
              <w:sz w:val="22"/>
              <w:szCs w:val="22"/>
            </w:rPr>
          </w:rPrChange>
        </w:rPr>
      </w:pPr>
    </w:p>
    <w:p w14:paraId="458B5046" w14:textId="65DECEC8" w:rsidR="008E2899" w:rsidRPr="00327577" w:rsidRDefault="008E2899" w:rsidP="0026509C">
      <w:pPr>
        <w:pStyle w:val="Bulleted"/>
        <w:tabs>
          <w:tab w:val="clear" w:pos="360"/>
          <w:tab w:val="left" w:pos="1540"/>
          <w:tab w:val="left" w:pos="2160"/>
        </w:tabs>
        <w:suppressAutoHyphens/>
        <w:spacing w:line="240" w:lineRule="auto"/>
        <w:ind w:left="0" w:firstLine="0"/>
        <w:rPr>
          <w:sz w:val="22"/>
          <w:szCs w:val="22"/>
        </w:rPr>
      </w:pPr>
    </w:p>
    <w:p w14:paraId="742AFA6E" w14:textId="5337C74E" w:rsidR="007E742D" w:rsidRPr="001D6E1C" w:rsidRDefault="007E742D" w:rsidP="007E742D">
      <w:pPr>
        <w:pStyle w:val="Bulleted"/>
        <w:tabs>
          <w:tab w:val="clear" w:pos="360"/>
          <w:tab w:val="left" w:pos="1540"/>
          <w:tab w:val="left" w:pos="2160"/>
        </w:tabs>
        <w:suppressAutoHyphens/>
        <w:spacing w:line="240" w:lineRule="auto"/>
        <w:ind w:left="0" w:firstLine="0"/>
        <w:rPr>
          <w:ins w:id="1266" w:author="Zhijie Yang (NSB)" w:date="2022-12-08T16:39:00Z"/>
          <w:b/>
          <w:bCs/>
          <w:sz w:val="22"/>
          <w:szCs w:val="22"/>
        </w:rPr>
      </w:pPr>
      <w:ins w:id="1267" w:author="Zhijie Yang (NSB)" w:date="2022-12-08T16:39:00Z">
        <w:r w:rsidRPr="00327577">
          <w:rPr>
            <w:b/>
            <w:bCs/>
            <w:sz w:val="22"/>
            <w:szCs w:val="22"/>
          </w:rPr>
          <w:t>12.2.12.</w:t>
        </w:r>
      </w:ins>
      <w:ins w:id="1268" w:author="Zhijie Yang (NSB)" w:date="2022-12-08T16:40:00Z">
        <w:r w:rsidRPr="00327577">
          <w:rPr>
            <w:b/>
            <w:bCs/>
            <w:sz w:val="22"/>
            <w:szCs w:val="22"/>
          </w:rPr>
          <w:t>6</w:t>
        </w:r>
      </w:ins>
      <w:ins w:id="1269" w:author="Zhijie Yang (NSB)" w:date="2022-12-08T16:39:00Z">
        <w:r w:rsidRPr="00327577">
          <w:rPr>
            <w:b/>
            <w:bCs/>
            <w:sz w:val="22"/>
            <w:szCs w:val="22"/>
          </w:rPr>
          <w:t xml:space="preserve"> </w:t>
        </w:r>
      </w:ins>
      <w:ins w:id="1270" w:author="Zhijie Yang (NSB)" w:date="2022-12-08T20:49:00Z">
        <w:r w:rsidR="00327577">
          <w:rPr>
            <w:b/>
            <w:bCs/>
            <w:sz w:val="22"/>
            <w:szCs w:val="22"/>
          </w:rPr>
          <w:t>PIMF</w:t>
        </w:r>
      </w:ins>
      <w:ins w:id="1271" w:author="Zhijie Yang (NSB)" w:date="2022-12-08T16:39:00Z">
        <w:r w:rsidRPr="001D6E1C">
          <w:rPr>
            <w:b/>
            <w:bCs/>
            <w:sz w:val="22"/>
            <w:szCs w:val="22"/>
          </w:rPr>
          <w:t xml:space="preserve"> reception</w:t>
        </w:r>
      </w:ins>
    </w:p>
    <w:p w14:paraId="2FAFBB01" w14:textId="544074F8" w:rsidR="007E742D" w:rsidRDefault="007E742D" w:rsidP="0026509C">
      <w:pPr>
        <w:pStyle w:val="Bulleted"/>
        <w:tabs>
          <w:tab w:val="clear" w:pos="360"/>
          <w:tab w:val="left" w:pos="1540"/>
          <w:tab w:val="left" w:pos="2160"/>
        </w:tabs>
        <w:suppressAutoHyphens/>
        <w:spacing w:line="240" w:lineRule="auto"/>
        <w:ind w:left="0" w:firstLine="0"/>
        <w:rPr>
          <w:ins w:id="1272" w:author="Zhijie Yang (NSB)" w:date="2022-12-08T20:52:00Z"/>
          <w:sz w:val="22"/>
          <w:szCs w:val="22"/>
        </w:rPr>
      </w:pPr>
    </w:p>
    <w:p w14:paraId="47D43DF6" w14:textId="69656B1A" w:rsidR="00327577" w:rsidRDefault="00327577" w:rsidP="0026509C">
      <w:pPr>
        <w:pStyle w:val="Bulleted"/>
        <w:tabs>
          <w:tab w:val="clear" w:pos="360"/>
          <w:tab w:val="left" w:pos="1540"/>
          <w:tab w:val="left" w:pos="2160"/>
        </w:tabs>
        <w:suppressAutoHyphens/>
        <w:spacing w:line="240" w:lineRule="auto"/>
        <w:ind w:left="0" w:firstLine="0"/>
        <w:rPr>
          <w:ins w:id="1273" w:author="Zhijie Yang (NSB)" w:date="2022-12-08T20:54:00Z"/>
          <w:sz w:val="22"/>
          <w:szCs w:val="22"/>
        </w:rPr>
      </w:pPr>
      <w:ins w:id="1274" w:author="Zhijie Yang (NSB)" w:date="2022-12-08T20:54:00Z">
        <w:r w:rsidRPr="00327577">
          <w:rPr>
            <w:sz w:val="22"/>
            <w:szCs w:val="22"/>
          </w:rPr>
          <w:t xml:space="preserve">When a STA with </w:t>
        </w:r>
        <w:proofErr w:type="spellStart"/>
        <w:r w:rsidRPr="00327577">
          <w:rPr>
            <w:sz w:val="22"/>
            <w:szCs w:val="22"/>
          </w:rPr>
          <w:t>RRCMactivite</w:t>
        </w:r>
        <w:proofErr w:type="spellEnd"/>
        <w:r w:rsidRPr="00327577">
          <w:rPr>
            <w:sz w:val="22"/>
            <w:szCs w:val="22"/>
          </w:rPr>
          <w:t xml:space="preserve"> equal to True receives a PIMF protected by </w:t>
        </w:r>
      </w:ins>
      <w:ins w:id="1275" w:author="Zhijie Yang (NSB)" w:date="2022-12-12T10:10:00Z">
        <w:r w:rsidR="002C45A4">
          <w:rPr>
            <w:sz w:val="22"/>
            <w:szCs w:val="22"/>
          </w:rPr>
          <w:t>AES</w:t>
        </w:r>
      </w:ins>
      <w:ins w:id="1276" w:author="Zhijie Yang (NSB)" w:date="2022-12-08T20:54:00Z">
        <w:r w:rsidRPr="00327577">
          <w:rPr>
            <w:sz w:val="22"/>
            <w:szCs w:val="22"/>
          </w:rPr>
          <w:t>-128</w:t>
        </w:r>
      </w:ins>
      <w:ins w:id="1277" w:author="Zhijie Yang (NSB)" w:date="2022-12-12T10:10:00Z">
        <w:r w:rsidR="002C45A4">
          <w:rPr>
            <w:sz w:val="22"/>
            <w:szCs w:val="22"/>
          </w:rPr>
          <w:t>-CMAC</w:t>
        </w:r>
      </w:ins>
      <w:ins w:id="1278" w:author="Zhijie Yang (NSB)" w:date="2022-12-08T20:54:00Z">
        <w:r>
          <w:rPr>
            <w:sz w:val="22"/>
            <w:szCs w:val="22"/>
          </w:rPr>
          <w:t>, it shall</w:t>
        </w:r>
      </w:ins>
    </w:p>
    <w:p w14:paraId="3C170AE3" w14:textId="766B7D10" w:rsidR="00327577" w:rsidRDefault="00327577" w:rsidP="00327577">
      <w:pPr>
        <w:pStyle w:val="Bulleted"/>
        <w:tabs>
          <w:tab w:val="left" w:pos="1540"/>
          <w:tab w:val="left" w:pos="2160"/>
        </w:tabs>
        <w:suppressAutoHyphens/>
        <w:rPr>
          <w:ins w:id="1279" w:author="Zhijie Yang (NSB)" w:date="2022-12-08T21:01:00Z"/>
          <w:sz w:val="22"/>
          <w:szCs w:val="22"/>
        </w:rPr>
      </w:pPr>
      <w:ins w:id="1280" w:author="Zhijie Yang (NSB)" w:date="2022-12-08T20:54:00Z">
        <w:r>
          <w:rPr>
            <w:sz w:val="22"/>
            <w:szCs w:val="22"/>
          </w:rPr>
          <w:t xml:space="preserve">a) </w:t>
        </w:r>
      </w:ins>
      <w:ins w:id="1281" w:author="Zhijie Yang (NSB)" w:date="2022-12-08T21:00:00Z">
        <w:r w:rsidRPr="00327577">
          <w:rPr>
            <w:sz w:val="22"/>
            <w:szCs w:val="22"/>
          </w:rPr>
          <w:t xml:space="preserve">Identify the appropriate </w:t>
        </w:r>
      </w:ins>
      <w:ins w:id="1282" w:author="Zhijie Yang (NSB)" w:date="2022-12-08T21:18:00Z">
        <w:r w:rsidR="00CE0417">
          <w:rPr>
            <w:sz w:val="22"/>
            <w:szCs w:val="22"/>
          </w:rPr>
          <w:t>&lt;</w:t>
        </w:r>
      </w:ins>
      <w:ins w:id="1283" w:author="Zhijie Yang (NSB)" w:date="2022-12-08T21:19:00Z">
        <w:r w:rsidR="00CE0417">
          <w:rPr>
            <w:sz w:val="22"/>
            <w:szCs w:val="22"/>
          </w:rPr>
          <w:t>RMA,</w:t>
        </w:r>
      </w:ins>
      <w:ins w:id="1284" w:author="Zhijie Yang (NSB)" w:date="2022-12-08T21:00:00Z">
        <w:r w:rsidRPr="00327577">
          <w:rPr>
            <w:sz w:val="22"/>
            <w:szCs w:val="22"/>
          </w:rPr>
          <w:t xml:space="preserve">RMAK </w:t>
        </w:r>
      </w:ins>
      <w:ins w:id="1285" w:author="Zhijie Yang (NSB)" w:date="2022-12-08T21:18:00Z">
        <w:r w:rsidR="00CE0417">
          <w:rPr>
            <w:sz w:val="22"/>
            <w:szCs w:val="22"/>
          </w:rPr>
          <w:t>&gt;</w:t>
        </w:r>
      </w:ins>
      <w:ins w:id="1286" w:author="Zhijie Yang (NSB)" w:date="2022-12-08T21:00:00Z">
        <w:r w:rsidRPr="00327577">
          <w:rPr>
            <w:sz w:val="22"/>
            <w:szCs w:val="22"/>
          </w:rPr>
          <w:t>and unassociated state.</w:t>
        </w:r>
        <w:r w:rsidRPr="00327577">
          <w:t xml:space="preserve"> </w:t>
        </w:r>
        <w:r w:rsidRPr="00327577">
          <w:rPr>
            <w:sz w:val="22"/>
            <w:szCs w:val="22"/>
          </w:rPr>
          <w:t xml:space="preserve">If the frame is a PIMF and no such </w:t>
        </w:r>
      </w:ins>
      <w:ins w:id="1287" w:author="Zhijie Yang (NSB)" w:date="2022-12-08T21:19:00Z">
        <w:r w:rsidR="00CE0417">
          <w:rPr>
            <w:sz w:val="22"/>
            <w:szCs w:val="22"/>
          </w:rPr>
          <w:t>&lt;</w:t>
        </w:r>
      </w:ins>
      <w:ins w:id="1288" w:author="Zhijie Yang (NSB)" w:date="2022-12-08T21:00:00Z">
        <w:r>
          <w:rPr>
            <w:sz w:val="22"/>
            <w:szCs w:val="22"/>
          </w:rPr>
          <w:t>RMA</w:t>
        </w:r>
      </w:ins>
      <w:ins w:id="1289" w:author="Zhijie Yang (NSB)" w:date="2022-12-08T21:19:00Z">
        <w:r w:rsidR="00CE0417">
          <w:rPr>
            <w:sz w:val="22"/>
            <w:szCs w:val="22"/>
          </w:rPr>
          <w:t>,</w:t>
        </w:r>
      </w:ins>
      <w:ins w:id="1290" w:author="Zhijie Yang (NSB)" w:date="2022-12-08T21:00:00Z">
        <w:r w:rsidRPr="00327577">
          <w:rPr>
            <w:sz w:val="22"/>
            <w:szCs w:val="22"/>
          </w:rPr>
          <w:t>RMAK</w:t>
        </w:r>
      </w:ins>
      <w:ins w:id="1291" w:author="Zhijie Yang (NSB)" w:date="2022-12-08T21:19:00Z">
        <w:r w:rsidR="00CE0417">
          <w:rPr>
            <w:sz w:val="22"/>
            <w:szCs w:val="22"/>
          </w:rPr>
          <w:t>&gt; peer</w:t>
        </w:r>
      </w:ins>
      <w:ins w:id="1292" w:author="Zhijie Yang (NSB)" w:date="2022-12-08T21:00:00Z">
        <w:r w:rsidRPr="00327577">
          <w:rPr>
            <w:sz w:val="22"/>
            <w:szCs w:val="22"/>
          </w:rPr>
          <w:t xml:space="preserve"> exists, terminate RRCM identification processing</w:t>
        </w:r>
        <w:r>
          <w:rPr>
            <w:sz w:val="22"/>
            <w:szCs w:val="22"/>
          </w:rPr>
          <w:t xml:space="preserve"> </w:t>
        </w:r>
        <w:r w:rsidRPr="00327577">
          <w:rPr>
            <w:sz w:val="22"/>
            <w:szCs w:val="22"/>
          </w:rPr>
          <w:t>for this reception. Otherwise, process the frame.</w:t>
        </w:r>
      </w:ins>
    </w:p>
    <w:p w14:paraId="4E3CEF03" w14:textId="536F5C4F" w:rsidR="00C812F8" w:rsidRDefault="00C812F8" w:rsidP="00327577">
      <w:pPr>
        <w:pStyle w:val="Bulleted"/>
        <w:tabs>
          <w:tab w:val="left" w:pos="1540"/>
          <w:tab w:val="left" w:pos="2160"/>
        </w:tabs>
        <w:suppressAutoHyphens/>
        <w:rPr>
          <w:ins w:id="1293" w:author="Zhijie Yang (NSB)" w:date="2022-12-08T21:02:00Z"/>
          <w:sz w:val="22"/>
          <w:szCs w:val="22"/>
        </w:rPr>
      </w:pPr>
      <w:ins w:id="1294" w:author="Zhijie Yang (NSB)" w:date="2022-12-08T21:01:00Z">
        <w:r>
          <w:rPr>
            <w:sz w:val="22"/>
            <w:szCs w:val="22"/>
          </w:rPr>
          <w:t xml:space="preserve">b) </w:t>
        </w:r>
        <w:r w:rsidRPr="00C812F8">
          <w:rPr>
            <w:sz w:val="22"/>
            <w:szCs w:val="22"/>
          </w:rPr>
          <w:t xml:space="preserve">Perform replay protection on the received frame. The receiver shall interpret the </w:t>
        </w:r>
      </w:ins>
      <w:ins w:id="1295" w:author="Zhijie Yang (NSB)" w:date="2022-12-08T21:02:00Z">
        <w:r>
          <w:rPr>
            <w:sz w:val="22"/>
            <w:szCs w:val="22"/>
          </w:rPr>
          <w:t>VI</w:t>
        </w:r>
      </w:ins>
      <w:ins w:id="1296" w:author="Zhijie Yang (NSB)" w:date="2022-12-08T21:01:00Z">
        <w:r w:rsidRPr="00C812F8">
          <w:rPr>
            <w:sz w:val="22"/>
            <w:szCs w:val="22"/>
          </w:rPr>
          <w:t xml:space="preserve">E </w:t>
        </w:r>
      </w:ins>
      <w:ins w:id="1297" w:author="Zhijie Yang (NSB)" w:date="2022-12-08T21:02:00Z">
        <w:r>
          <w:rPr>
            <w:sz w:val="22"/>
            <w:szCs w:val="22"/>
          </w:rPr>
          <w:t>R</w:t>
        </w:r>
      </w:ins>
      <w:ins w:id="1298" w:author="Zhijie Yang (NSB)" w:date="2022-12-08T21:01:00Z">
        <w:r w:rsidRPr="00C812F8">
          <w:rPr>
            <w:sz w:val="22"/>
            <w:szCs w:val="22"/>
          </w:rPr>
          <w:t>PN field as a 48-bit unsigned integer.</w:t>
        </w:r>
      </w:ins>
    </w:p>
    <w:p w14:paraId="72352C6C" w14:textId="1EFE3792" w:rsidR="00C812F8" w:rsidRDefault="00C812F8" w:rsidP="00327577">
      <w:pPr>
        <w:pStyle w:val="Bulleted"/>
        <w:tabs>
          <w:tab w:val="left" w:pos="1540"/>
          <w:tab w:val="left" w:pos="2160"/>
        </w:tabs>
        <w:suppressAutoHyphens/>
        <w:rPr>
          <w:ins w:id="1299" w:author="Zhijie Yang (NSB)" w:date="2022-12-08T21:05:00Z"/>
          <w:sz w:val="22"/>
          <w:szCs w:val="22"/>
        </w:rPr>
      </w:pPr>
      <w:ins w:id="1300" w:author="Zhijie Yang (NSB)" w:date="2022-12-08T21:02:00Z">
        <w:r>
          <w:rPr>
            <w:sz w:val="22"/>
            <w:szCs w:val="22"/>
          </w:rPr>
          <w:t xml:space="preserve">c) </w:t>
        </w:r>
      </w:ins>
      <w:ins w:id="1301" w:author="Zhijie Yang (NSB)" w:date="2022-12-08T21:05:00Z">
        <w:r w:rsidRPr="00C812F8">
          <w:rPr>
            <w:sz w:val="22"/>
            <w:szCs w:val="22"/>
          </w:rPr>
          <w:t>If the frame is a PIMF, the receiver shall compare this VIE RPN value to the value of the (#1504)replay counter for the RMAK. If the value from the received VIE RPN field is less than or equal to the replay counter value for this RMAK, the receiver shall discard the frame and increment the dot11CMACReplays counter by 1.</w:t>
        </w:r>
      </w:ins>
    </w:p>
    <w:p w14:paraId="19A6A2D9" w14:textId="77777777" w:rsidR="00C812F8" w:rsidRDefault="00C812F8">
      <w:pPr>
        <w:pStyle w:val="Bulleted"/>
        <w:tabs>
          <w:tab w:val="left" w:pos="1540"/>
          <w:tab w:val="left" w:pos="2160"/>
        </w:tabs>
        <w:suppressAutoHyphens/>
        <w:rPr>
          <w:ins w:id="1302" w:author="Zhijie Yang (NSB)" w:date="2022-12-08T20:54:00Z"/>
          <w:sz w:val="22"/>
          <w:szCs w:val="22"/>
        </w:rPr>
        <w:pPrChange w:id="1303" w:author="Zhijie Yang (NSB)" w:date="2022-12-08T21:00:00Z">
          <w:pPr>
            <w:pStyle w:val="Bulleted"/>
            <w:tabs>
              <w:tab w:val="clear" w:pos="360"/>
              <w:tab w:val="left" w:pos="1540"/>
              <w:tab w:val="left" w:pos="2160"/>
            </w:tabs>
            <w:suppressAutoHyphens/>
            <w:spacing w:line="240" w:lineRule="auto"/>
            <w:ind w:left="0" w:firstLine="0"/>
          </w:pPr>
        </w:pPrChange>
      </w:pPr>
    </w:p>
    <w:p w14:paraId="30F3B1D6" w14:textId="61604DD4" w:rsidR="00327577" w:rsidRPr="00D35026" w:rsidRDefault="00C812F8" w:rsidP="0026509C">
      <w:pPr>
        <w:pStyle w:val="Bulleted"/>
        <w:tabs>
          <w:tab w:val="clear" w:pos="360"/>
          <w:tab w:val="left" w:pos="1540"/>
          <w:tab w:val="left" w:pos="2160"/>
        </w:tabs>
        <w:suppressAutoHyphens/>
        <w:spacing w:line="240" w:lineRule="auto"/>
        <w:ind w:left="0" w:firstLine="0"/>
        <w:rPr>
          <w:sz w:val="22"/>
          <w:szCs w:val="22"/>
        </w:rPr>
      </w:pPr>
      <w:ins w:id="1304" w:author="Zhijie Yang (NSB)" w:date="2022-12-08T21:05:00Z">
        <w:r>
          <w:rPr>
            <w:sz w:val="22"/>
            <w:szCs w:val="22"/>
          </w:rPr>
          <w:t xml:space="preserve">d)  </w:t>
        </w:r>
      </w:ins>
      <w:ins w:id="1305" w:author="Zhijie Yang (NSB)" w:date="2022-12-08T21:07:00Z">
        <w:r w:rsidRPr="00C812F8">
          <w:rPr>
            <w:sz w:val="22"/>
            <w:szCs w:val="22"/>
          </w:rPr>
          <w:t>Compute AAD for this Management frame, as specified in 12.</w:t>
        </w:r>
        <w:r>
          <w:rPr>
            <w:sz w:val="22"/>
            <w:szCs w:val="22"/>
          </w:rPr>
          <w:t>2.12.</w:t>
        </w:r>
        <w:r w:rsidRPr="00C812F8">
          <w:rPr>
            <w:sz w:val="22"/>
            <w:szCs w:val="22"/>
          </w:rPr>
          <w:t>5 (PIMF AAD construction).</w:t>
        </w:r>
      </w:ins>
    </w:p>
    <w:p w14:paraId="0DD6C696" w14:textId="038D202B" w:rsidR="007E742D" w:rsidRPr="00327577" w:rsidRDefault="007E742D" w:rsidP="0026509C">
      <w:pPr>
        <w:pStyle w:val="Bulleted"/>
        <w:tabs>
          <w:tab w:val="clear" w:pos="360"/>
          <w:tab w:val="left" w:pos="1540"/>
          <w:tab w:val="left" w:pos="2160"/>
        </w:tabs>
        <w:suppressAutoHyphens/>
        <w:spacing w:line="240" w:lineRule="auto"/>
        <w:ind w:left="0" w:firstLine="0"/>
        <w:rPr>
          <w:sz w:val="22"/>
          <w:szCs w:val="22"/>
        </w:rPr>
      </w:pPr>
    </w:p>
    <w:p w14:paraId="1A941920" w14:textId="77777777" w:rsidR="00C812F8" w:rsidRPr="00C812F8" w:rsidRDefault="00C812F8" w:rsidP="00C812F8">
      <w:pPr>
        <w:pStyle w:val="Bulleted"/>
        <w:tabs>
          <w:tab w:val="left" w:pos="1540"/>
          <w:tab w:val="left" w:pos="2160"/>
        </w:tabs>
        <w:suppressAutoHyphens/>
        <w:rPr>
          <w:ins w:id="1306" w:author="Zhijie Yang (NSB)" w:date="2022-12-08T21:08:00Z"/>
          <w:sz w:val="22"/>
          <w:szCs w:val="22"/>
        </w:rPr>
      </w:pPr>
      <w:ins w:id="1307" w:author="Zhijie Yang (NSB)" w:date="2022-12-08T21:08:00Z">
        <w:r>
          <w:rPr>
            <w:sz w:val="22"/>
            <w:szCs w:val="22"/>
          </w:rPr>
          <w:t xml:space="preserve">e) </w:t>
        </w:r>
        <w:r w:rsidRPr="00C812F8">
          <w:rPr>
            <w:sz w:val="22"/>
            <w:szCs w:val="22"/>
          </w:rPr>
          <w:t>Extract and save the received MIC value, and compute a verifier over the concatenation of AAD, the</w:t>
        </w:r>
      </w:ins>
    </w:p>
    <w:p w14:paraId="18779C5D" w14:textId="7183C3E4" w:rsidR="007E742D" w:rsidRDefault="00C812F8" w:rsidP="00C812F8">
      <w:pPr>
        <w:pStyle w:val="Bulleted"/>
        <w:tabs>
          <w:tab w:val="left" w:pos="1540"/>
          <w:tab w:val="left" w:pos="2160"/>
        </w:tabs>
        <w:suppressAutoHyphens/>
        <w:rPr>
          <w:ins w:id="1308" w:author="Zhijie Yang (NSB)" w:date="2022-12-08T21:10:00Z"/>
          <w:sz w:val="22"/>
          <w:szCs w:val="22"/>
        </w:rPr>
      </w:pPr>
      <w:ins w:id="1309" w:author="Zhijie Yang (NSB)" w:date="2022-12-08T21:08:00Z">
        <w:r w:rsidRPr="00C812F8">
          <w:rPr>
            <w:sz w:val="22"/>
            <w:szCs w:val="22"/>
          </w:rPr>
          <w:t>management frame body, with the Timestamp field masked to 0 if it is a</w:t>
        </w:r>
      </w:ins>
      <w:ins w:id="1310" w:author="Zhijie Yang (NSB)" w:date="2022-12-08T21:09:00Z">
        <w:r>
          <w:rPr>
            <w:sz w:val="22"/>
            <w:szCs w:val="22"/>
          </w:rPr>
          <w:t xml:space="preserve">n identifiable probe response </w:t>
        </w:r>
      </w:ins>
      <w:ins w:id="1311" w:author="Zhijie Yang (NSB)" w:date="2022-12-08T21:08:00Z">
        <w:r w:rsidRPr="00C812F8">
          <w:rPr>
            <w:sz w:val="22"/>
            <w:szCs w:val="22"/>
          </w:rPr>
          <w:t>frame,</w:t>
        </w:r>
      </w:ins>
      <w:ins w:id="1312" w:author="Zhijie Yang (NSB)" w:date="2022-12-08T21:09:00Z">
        <w:r>
          <w:rPr>
            <w:sz w:val="22"/>
            <w:szCs w:val="22"/>
          </w:rPr>
          <w:t xml:space="preserve"> </w:t>
        </w:r>
      </w:ins>
      <w:ins w:id="1313" w:author="Zhijie Yang (NSB)" w:date="2022-12-08T21:08:00Z">
        <w:r w:rsidRPr="00C812F8">
          <w:rPr>
            <w:sz w:val="22"/>
            <w:szCs w:val="22"/>
          </w:rPr>
          <w:t xml:space="preserve">and </w:t>
        </w:r>
      </w:ins>
      <w:ins w:id="1314" w:author="Zhijie Yang (NSB)" w:date="2022-12-08T21:09:00Z">
        <w:r>
          <w:rPr>
            <w:sz w:val="22"/>
            <w:szCs w:val="22"/>
          </w:rPr>
          <w:t>VIE</w:t>
        </w:r>
      </w:ins>
      <w:ins w:id="1315" w:author="Zhijie Yang (NSB)" w:date="2022-12-08T21:08:00Z">
        <w:r w:rsidRPr="00C812F8">
          <w:rPr>
            <w:sz w:val="22"/>
            <w:szCs w:val="22"/>
          </w:rPr>
          <w:t xml:space="preserve">, with the MIC field masked to 0 in the </w:t>
        </w:r>
      </w:ins>
      <w:ins w:id="1316" w:author="Zhijie Yang (NSB)" w:date="2022-12-08T21:09:00Z">
        <w:r>
          <w:rPr>
            <w:sz w:val="22"/>
            <w:szCs w:val="22"/>
          </w:rPr>
          <w:t>VIE</w:t>
        </w:r>
      </w:ins>
      <w:ins w:id="1317" w:author="Zhijie Yang (NSB)" w:date="2022-12-08T21:08:00Z">
        <w:r w:rsidRPr="00C812F8">
          <w:rPr>
            <w:sz w:val="22"/>
            <w:szCs w:val="22"/>
          </w:rPr>
          <w:t>.</w:t>
        </w:r>
      </w:ins>
      <w:ins w:id="1318" w:author="Zhijie Yang (NSB)" w:date="2022-12-08T21:11:00Z">
        <w:r w:rsidR="00CE0417" w:rsidRPr="00CE0417">
          <w:t xml:space="preserve"> </w:t>
        </w:r>
        <w:r w:rsidR="00CE0417" w:rsidRPr="00CE0417">
          <w:rPr>
            <w:sz w:val="22"/>
            <w:szCs w:val="22"/>
          </w:rPr>
          <w:t>the integrity value is 64 bits and is computed using AES-128-CMAC;</w:t>
        </w:r>
        <w:r w:rsidR="00CE0417">
          <w:rPr>
            <w:sz w:val="22"/>
            <w:szCs w:val="22"/>
          </w:rPr>
          <w:t xml:space="preserve"> </w:t>
        </w:r>
        <w:r w:rsidR="00CE0417" w:rsidRPr="00CE0417">
          <w:rPr>
            <w:sz w:val="22"/>
            <w:szCs w:val="22"/>
          </w:rPr>
          <w:t xml:space="preserve">If the result does not match the received MIC value, then the receiver shall discard the frame, increment the dot11RSNAStatsBIPMICErrors counter by 1, and terminate RRCM </w:t>
        </w:r>
        <w:proofErr w:type="spellStart"/>
        <w:r w:rsidR="00CE0417" w:rsidRPr="00CE0417">
          <w:rPr>
            <w:sz w:val="22"/>
            <w:szCs w:val="22"/>
          </w:rPr>
          <w:t>indentification</w:t>
        </w:r>
        <w:proofErr w:type="spellEnd"/>
        <w:r w:rsidR="00CE0417" w:rsidRPr="00CE0417">
          <w:rPr>
            <w:sz w:val="22"/>
            <w:szCs w:val="22"/>
          </w:rPr>
          <w:t xml:space="preserve"> processing for this reception.</w:t>
        </w:r>
      </w:ins>
    </w:p>
    <w:p w14:paraId="63D62515" w14:textId="6D6C381C" w:rsidR="00C812F8" w:rsidRPr="00C812F8" w:rsidRDefault="00C812F8">
      <w:pPr>
        <w:pStyle w:val="Bulleted"/>
        <w:tabs>
          <w:tab w:val="left" w:pos="1540"/>
          <w:tab w:val="left" w:pos="2160"/>
        </w:tabs>
        <w:suppressAutoHyphens/>
        <w:ind w:left="0" w:firstLine="0"/>
        <w:rPr>
          <w:sz w:val="22"/>
          <w:szCs w:val="22"/>
        </w:rPr>
        <w:pPrChange w:id="1319" w:author="Zhijie Yang (NSB)" w:date="2022-12-08T21:35:00Z">
          <w:pPr>
            <w:pStyle w:val="Bulleted"/>
            <w:tabs>
              <w:tab w:val="clear" w:pos="360"/>
              <w:tab w:val="left" w:pos="1540"/>
              <w:tab w:val="left" w:pos="2160"/>
            </w:tabs>
            <w:suppressAutoHyphens/>
            <w:spacing w:line="240" w:lineRule="auto"/>
            <w:ind w:left="0" w:firstLine="0"/>
          </w:pPr>
        </w:pPrChange>
      </w:pPr>
    </w:p>
    <w:p w14:paraId="4F98942F" w14:textId="77777777" w:rsidR="007E742D" w:rsidRPr="00C812F8" w:rsidRDefault="007E742D" w:rsidP="0026509C">
      <w:pPr>
        <w:pStyle w:val="Bulleted"/>
        <w:tabs>
          <w:tab w:val="clear" w:pos="360"/>
          <w:tab w:val="left" w:pos="1540"/>
          <w:tab w:val="left" w:pos="2160"/>
        </w:tabs>
        <w:suppressAutoHyphens/>
        <w:spacing w:line="240" w:lineRule="auto"/>
        <w:ind w:left="0" w:firstLine="0"/>
        <w:rPr>
          <w:ins w:id="1320" w:author="Yang, Zhijie (NSB - CN/Shanghai)" w:date="2022-11-16T19:50:00Z"/>
          <w:sz w:val="22"/>
          <w:szCs w:val="22"/>
        </w:rPr>
      </w:pPr>
    </w:p>
    <w:p w14:paraId="6D10AA72" w14:textId="5A28AAD5" w:rsidR="008E2899" w:rsidRPr="001D6E1C" w:rsidRDefault="008E2899" w:rsidP="008E2899">
      <w:pPr>
        <w:rPr>
          <w:b/>
          <w:bCs/>
          <w:sz w:val="22"/>
          <w:szCs w:val="22"/>
          <w:rPrChange w:id="1321" w:author="Zhijie Yang (NSB)" w:date="2022-12-08T16:51:00Z">
            <w:rPr>
              <w:b/>
              <w:bCs/>
              <w:sz w:val="20"/>
            </w:rPr>
          </w:rPrChange>
        </w:rPr>
      </w:pPr>
      <w:r w:rsidRPr="001D6E1C">
        <w:rPr>
          <w:b/>
          <w:bCs/>
          <w:sz w:val="22"/>
          <w:szCs w:val="22"/>
          <w:rPrChange w:id="1322" w:author="Zhijie Yang (NSB)" w:date="2022-12-08T16:51:00Z">
            <w:rPr>
              <w:b/>
              <w:bCs/>
              <w:sz w:val="20"/>
            </w:rPr>
          </w:rPrChange>
        </w:rPr>
        <w:t>12.</w:t>
      </w:r>
      <w:r w:rsidR="00816483" w:rsidRPr="001D6E1C">
        <w:rPr>
          <w:b/>
          <w:bCs/>
          <w:sz w:val="22"/>
          <w:szCs w:val="22"/>
        </w:rPr>
        <w:t>2.12.</w:t>
      </w:r>
      <w:ins w:id="1323" w:author="Zhijie Yang (NSB)" w:date="2022-12-08T16:40:00Z">
        <w:r w:rsidR="007E742D" w:rsidRPr="001D6E1C">
          <w:rPr>
            <w:b/>
            <w:bCs/>
            <w:sz w:val="22"/>
            <w:szCs w:val="22"/>
          </w:rPr>
          <w:t>7</w:t>
        </w:r>
      </w:ins>
      <w:r w:rsidR="007E742D" w:rsidRPr="001D6E1C">
        <w:rPr>
          <w:b/>
          <w:bCs/>
          <w:sz w:val="22"/>
          <w:szCs w:val="22"/>
        </w:rPr>
        <w:t xml:space="preserve"> </w:t>
      </w:r>
      <w:r w:rsidR="00816483" w:rsidRPr="001D6E1C">
        <w:rPr>
          <w:b/>
          <w:bCs/>
          <w:sz w:val="22"/>
          <w:szCs w:val="22"/>
        </w:rPr>
        <w:t xml:space="preserve"> </w:t>
      </w:r>
      <w:ins w:id="1324" w:author="Zhijie Yang (NSB)" w:date="2022-12-08T16:34:00Z">
        <w:r w:rsidR="00AC7467" w:rsidRPr="001D6E1C">
          <w:rPr>
            <w:b/>
            <w:bCs/>
            <w:sz w:val="22"/>
            <w:szCs w:val="22"/>
          </w:rPr>
          <w:t>R</w:t>
        </w:r>
      </w:ins>
      <w:r w:rsidRPr="001D6E1C">
        <w:rPr>
          <w:b/>
          <w:bCs/>
          <w:sz w:val="22"/>
          <w:szCs w:val="22"/>
          <w:rPrChange w:id="1325" w:author="Zhijie Yang (NSB)" w:date="2022-12-08T16:51:00Z">
            <w:rPr>
              <w:b/>
              <w:bCs/>
              <w:sz w:val="20"/>
            </w:rPr>
          </w:rPrChange>
        </w:rPr>
        <w:t>PN and replay detection</w:t>
      </w:r>
    </w:p>
    <w:p w14:paraId="3367B779" w14:textId="77777777" w:rsidR="008E2899" w:rsidRPr="001D6E1C" w:rsidRDefault="008E2899" w:rsidP="008E2899">
      <w:pPr>
        <w:rPr>
          <w:b/>
          <w:bCs/>
          <w:sz w:val="22"/>
          <w:szCs w:val="22"/>
          <w:rPrChange w:id="1326" w:author="Zhijie Yang (NSB)" w:date="2022-12-08T16:51:00Z">
            <w:rPr>
              <w:b/>
              <w:bCs/>
              <w:sz w:val="20"/>
            </w:rPr>
          </w:rPrChange>
        </w:rPr>
      </w:pPr>
    </w:p>
    <w:p w14:paraId="411D2EAD" w14:textId="783C54E5" w:rsidR="00330A3C" w:rsidRDefault="008E2899" w:rsidP="00AC7467">
      <w:pPr>
        <w:rPr>
          <w:ins w:id="1327" w:author="Zhijie Yang (NSB)" w:date="2022-12-08T21:38:00Z"/>
          <w:sz w:val="22"/>
          <w:szCs w:val="22"/>
        </w:rPr>
      </w:pPr>
      <w:ins w:id="1328" w:author="Yang, Zhijie (NSB - CN/Shanghai)" w:date="2022-11-16T19:55:00Z">
        <w:r w:rsidRPr="001D6E1C">
          <w:rPr>
            <w:sz w:val="22"/>
            <w:szCs w:val="22"/>
            <w:rPrChange w:id="1329" w:author="Zhijie Yang (NSB)" w:date="2022-12-08T16:51:00Z">
              <w:rPr/>
            </w:rPrChange>
          </w:rPr>
          <w:t xml:space="preserve">if </w:t>
        </w:r>
      </w:ins>
      <w:proofErr w:type="spellStart"/>
      <w:ins w:id="1330" w:author="Yang, Zhijie (NSB - CN/Shanghai)" w:date="2022-11-16T19:56:00Z">
        <w:r w:rsidRPr="001D6E1C">
          <w:rPr>
            <w:sz w:val="22"/>
            <w:szCs w:val="22"/>
            <w:rPrChange w:id="1331" w:author="Zhijie Yang (NSB)" w:date="2022-12-08T16:51:00Z">
              <w:rPr/>
            </w:rPrChange>
          </w:rPr>
          <w:t>RRCMActiv</w:t>
        </w:r>
        <w:del w:id="1332" w:author="Okan Mutgan (NSB)" w:date="2022-12-12T09:35:00Z">
          <w:r w:rsidRPr="001D6E1C" w:rsidDel="00D21470">
            <w:rPr>
              <w:sz w:val="22"/>
              <w:szCs w:val="22"/>
              <w:rPrChange w:id="1333" w:author="Zhijie Yang (NSB)" w:date="2022-12-08T16:51:00Z">
                <w:rPr/>
              </w:rPrChange>
            </w:rPr>
            <w:delText>i</w:delText>
          </w:r>
        </w:del>
        <w:r w:rsidRPr="001D6E1C">
          <w:rPr>
            <w:sz w:val="22"/>
            <w:szCs w:val="22"/>
            <w:rPrChange w:id="1334" w:author="Zhijie Yang (NSB)" w:date="2022-12-08T16:51:00Z">
              <w:rPr/>
            </w:rPrChange>
          </w:rPr>
          <w:t>ated</w:t>
        </w:r>
        <w:proofErr w:type="spellEnd"/>
        <w:r w:rsidRPr="001D6E1C">
          <w:rPr>
            <w:sz w:val="22"/>
            <w:szCs w:val="22"/>
            <w:rPrChange w:id="1335" w:author="Zhijie Yang (NSB)" w:date="2022-12-08T16:51:00Z">
              <w:rPr/>
            </w:rPrChange>
          </w:rPr>
          <w:t xml:space="preserve"> </w:t>
        </w:r>
      </w:ins>
      <w:ins w:id="1336" w:author="Zhijie Yang (NSB)" w:date="2022-12-08T11:01:00Z">
        <w:r w:rsidR="00816483" w:rsidRPr="001D6E1C">
          <w:rPr>
            <w:sz w:val="22"/>
            <w:szCs w:val="22"/>
          </w:rPr>
          <w:t>is</w:t>
        </w:r>
      </w:ins>
      <w:ins w:id="1337" w:author="Yang, Zhijie (NSB - CN/Shanghai)" w:date="2022-11-16T19:55:00Z">
        <w:r w:rsidRPr="001D6E1C">
          <w:rPr>
            <w:sz w:val="22"/>
            <w:szCs w:val="22"/>
            <w:rPrChange w:id="1338" w:author="Zhijie Yang (NSB)" w:date="2022-12-08T16:51:00Z">
              <w:rPr/>
            </w:rPrChange>
          </w:rPr>
          <w:t xml:space="preserve"> true, the recipient shall maintain </w:t>
        </w:r>
      </w:ins>
      <w:ins w:id="1339" w:author="Zhijie Yang (NSB)" w:date="2022-12-08T21:39:00Z">
        <w:r w:rsidR="00330A3C" w:rsidRPr="00330A3C">
          <w:rPr>
            <w:sz w:val="22"/>
            <w:szCs w:val="22"/>
          </w:rPr>
          <w:t>a 48-bit replay counter for each RMAK.</w:t>
        </w:r>
      </w:ins>
      <w:r w:rsidR="004774A7">
        <w:rPr>
          <w:sz w:val="22"/>
          <w:szCs w:val="22"/>
        </w:rPr>
        <w:t xml:space="preserve"> </w:t>
      </w:r>
      <w:ins w:id="1340" w:author="Zhijie Yang (NSB)" w:date="2022-12-08T21:41:00Z">
        <w:r w:rsidR="004774A7" w:rsidRPr="004774A7">
          <w:rPr>
            <w:sz w:val="22"/>
            <w:szCs w:val="22"/>
          </w:rPr>
          <w:t xml:space="preserve">The transmitter shall maintain a single </w:t>
        </w:r>
      </w:ins>
      <w:ins w:id="1341" w:author="Zhijie Yang (NSB)" w:date="2022-12-08T21:42:00Z">
        <w:r w:rsidR="004774A7">
          <w:rPr>
            <w:sz w:val="22"/>
            <w:szCs w:val="22"/>
          </w:rPr>
          <w:t>R</w:t>
        </w:r>
      </w:ins>
      <w:ins w:id="1342" w:author="Zhijie Yang (NSB)" w:date="2022-12-08T21:41:00Z">
        <w:r w:rsidR="004774A7" w:rsidRPr="004774A7">
          <w:rPr>
            <w:sz w:val="22"/>
            <w:szCs w:val="22"/>
          </w:rPr>
          <w:t>PN for each RMAK.</w:t>
        </w:r>
      </w:ins>
    </w:p>
    <w:p w14:paraId="0BDCAB8A" w14:textId="518A48F1" w:rsidR="008E2899" w:rsidRPr="00330A3C" w:rsidRDefault="00AC7467" w:rsidP="00AC7467">
      <w:pPr>
        <w:rPr>
          <w:ins w:id="1343" w:author="Zhijie Yang (NSB)" w:date="2022-12-08T16:34:00Z"/>
          <w:sz w:val="22"/>
          <w:szCs w:val="22"/>
        </w:rPr>
      </w:pPr>
      <w:ins w:id="1344" w:author="Zhijie Yang (NSB)" w:date="2022-12-08T16:27:00Z">
        <w:r w:rsidRPr="001D6E1C">
          <w:rPr>
            <w:sz w:val="22"/>
            <w:szCs w:val="22"/>
          </w:rPr>
          <w:t xml:space="preserve">The </w:t>
        </w:r>
      </w:ins>
      <w:ins w:id="1345" w:author="Zhijie Yang (NSB)" w:date="2022-12-08T16:28:00Z">
        <w:r w:rsidRPr="001D6E1C">
          <w:rPr>
            <w:sz w:val="22"/>
            <w:szCs w:val="22"/>
          </w:rPr>
          <w:t>R</w:t>
        </w:r>
      </w:ins>
      <w:ins w:id="1346" w:author="Zhijie Yang (NSB)" w:date="2022-12-08T16:27:00Z">
        <w:r w:rsidRPr="001D6E1C">
          <w:rPr>
            <w:sz w:val="22"/>
            <w:szCs w:val="22"/>
          </w:rPr>
          <w:t>PN shall be implemented as a 48-bit strictly increasing integer, initialized</w:t>
        </w:r>
        <w:r w:rsidRPr="006A60E8">
          <w:rPr>
            <w:sz w:val="22"/>
            <w:szCs w:val="22"/>
          </w:rPr>
          <w:t xml:space="preserve"> to 1 when the corresponding </w:t>
        </w:r>
      </w:ins>
      <w:ins w:id="1347" w:author="Zhijie Yang (NSB)" w:date="2022-12-08T16:28:00Z">
        <w:r w:rsidRPr="006A60E8">
          <w:rPr>
            <w:sz w:val="22"/>
            <w:szCs w:val="22"/>
          </w:rPr>
          <w:t>RMAK</w:t>
        </w:r>
      </w:ins>
      <w:ins w:id="1348" w:author="Zhijie Yang (NSB)" w:date="2022-12-08T16:27:00Z">
        <w:r w:rsidRPr="006A60E8">
          <w:rPr>
            <w:sz w:val="22"/>
            <w:szCs w:val="22"/>
          </w:rPr>
          <w:t xml:space="preserve"> is initialized. The transmitter may reinitialize the sequence counter when</w:t>
        </w:r>
        <w:r w:rsidRPr="00330A3C">
          <w:rPr>
            <w:sz w:val="22"/>
            <w:szCs w:val="22"/>
          </w:rPr>
          <w:t xml:space="preserve"> the </w:t>
        </w:r>
      </w:ins>
      <w:ins w:id="1349" w:author="Zhijie Yang (NSB)" w:date="2022-12-08T16:28:00Z">
        <w:r w:rsidRPr="00330A3C">
          <w:rPr>
            <w:sz w:val="22"/>
            <w:szCs w:val="22"/>
          </w:rPr>
          <w:t>RMAK</w:t>
        </w:r>
      </w:ins>
      <w:ins w:id="1350" w:author="Zhijie Yang (NSB)" w:date="2022-12-08T16:27:00Z">
        <w:r w:rsidRPr="00330A3C">
          <w:rPr>
            <w:sz w:val="22"/>
            <w:szCs w:val="22"/>
          </w:rPr>
          <w:t xml:space="preserve"> is refreshed.</w:t>
        </w:r>
      </w:ins>
    </w:p>
    <w:p w14:paraId="47135563" w14:textId="77646090" w:rsidR="00AC7467" w:rsidRPr="00330A3C" w:rsidRDefault="004774A7">
      <w:pPr>
        <w:rPr>
          <w:sz w:val="22"/>
          <w:szCs w:val="22"/>
        </w:rPr>
        <w:pPrChange w:id="1351" w:author="Yang, Zhijie (NSB - CN/Shanghai)" w:date="2022-11-16T19:55:00Z">
          <w:pPr>
            <w:pStyle w:val="Bulleted"/>
            <w:tabs>
              <w:tab w:val="clear" w:pos="360"/>
              <w:tab w:val="left" w:pos="1540"/>
              <w:tab w:val="left" w:pos="2160"/>
            </w:tabs>
            <w:suppressAutoHyphens/>
            <w:spacing w:line="240" w:lineRule="auto"/>
            <w:ind w:left="0" w:firstLine="0"/>
          </w:pPr>
        </w:pPrChange>
      </w:pPr>
      <w:ins w:id="1352" w:author="Zhijie Yang (NSB)" w:date="2022-12-08T21:43:00Z">
        <w:r w:rsidRPr="004774A7">
          <w:rPr>
            <w:sz w:val="22"/>
            <w:szCs w:val="22"/>
          </w:rPr>
          <w:t>See 12.</w:t>
        </w:r>
        <w:r>
          <w:rPr>
            <w:sz w:val="22"/>
            <w:szCs w:val="22"/>
          </w:rPr>
          <w:t>2</w:t>
        </w:r>
        <w:r w:rsidRPr="004774A7">
          <w:rPr>
            <w:sz w:val="22"/>
            <w:szCs w:val="22"/>
          </w:rPr>
          <w:t>.</w:t>
        </w:r>
        <w:r>
          <w:rPr>
            <w:sz w:val="22"/>
            <w:szCs w:val="22"/>
          </w:rPr>
          <w:t>12</w:t>
        </w:r>
        <w:r w:rsidRPr="004774A7">
          <w:rPr>
            <w:sz w:val="22"/>
            <w:szCs w:val="22"/>
          </w:rPr>
          <w:t>.5 (</w:t>
        </w:r>
        <w:r>
          <w:rPr>
            <w:sz w:val="22"/>
            <w:szCs w:val="22"/>
          </w:rPr>
          <w:t>PIMF</w:t>
        </w:r>
        <w:r w:rsidRPr="004774A7">
          <w:rPr>
            <w:sz w:val="22"/>
            <w:szCs w:val="22"/>
          </w:rPr>
          <w:t xml:space="preserve"> transmission) and 12.</w:t>
        </w:r>
        <w:r>
          <w:rPr>
            <w:sz w:val="22"/>
            <w:szCs w:val="22"/>
          </w:rPr>
          <w:t>2</w:t>
        </w:r>
        <w:r w:rsidRPr="004774A7">
          <w:rPr>
            <w:sz w:val="22"/>
            <w:szCs w:val="22"/>
          </w:rPr>
          <w:t>.</w:t>
        </w:r>
        <w:r>
          <w:rPr>
            <w:sz w:val="22"/>
            <w:szCs w:val="22"/>
          </w:rPr>
          <w:t>12</w:t>
        </w:r>
        <w:r w:rsidRPr="004774A7">
          <w:rPr>
            <w:sz w:val="22"/>
            <w:szCs w:val="22"/>
          </w:rPr>
          <w:t>.6 (</w:t>
        </w:r>
        <w:r>
          <w:rPr>
            <w:sz w:val="22"/>
            <w:szCs w:val="22"/>
          </w:rPr>
          <w:t>PIMF</w:t>
        </w:r>
        <w:r w:rsidRPr="004774A7">
          <w:rPr>
            <w:sz w:val="22"/>
            <w:szCs w:val="22"/>
          </w:rPr>
          <w:t xml:space="preserve"> reception) for per frame </w:t>
        </w:r>
        <w:r>
          <w:rPr>
            <w:sz w:val="22"/>
            <w:szCs w:val="22"/>
          </w:rPr>
          <w:t>PIMF</w:t>
        </w:r>
        <w:r w:rsidRPr="004774A7">
          <w:rPr>
            <w:sz w:val="22"/>
            <w:szCs w:val="22"/>
          </w:rPr>
          <w:t xml:space="preserve"> processing.</w:t>
        </w:r>
      </w:ins>
    </w:p>
    <w:p w14:paraId="6E0F2519" w14:textId="77777777" w:rsidR="008E2899" w:rsidRPr="001D6E1C" w:rsidRDefault="008E2899" w:rsidP="0026509C">
      <w:pPr>
        <w:pStyle w:val="Bulleted"/>
        <w:tabs>
          <w:tab w:val="clear" w:pos="360"/>
          <w:tab w:val="left" w:pos="1540"/>
          <w:tab w:val="left" w:pos="2160"/>
        </w:tabs>
        <w:suppressAutoHyphens/>
        <w:spacing w:line="240" w:lineRule="auto"/>
        <w:ind w:left="0" w:firstLine="0"/>
        <w:rPr>
          <w:ins w:id="1353" w:author="Yang, Zhijie (NSB - CN/Shanghai)" w:date="2022-11-16T19:50:00Z"/>
          <w:sz w:val="22"/>
          <w:szCs w:val="22"/>
        </w:rPr>
      </w:pPr>
    </w:p>
    <w:p w14:paraId="38C182A4" w14:textId="77777777" w:rsidR="008E2899" w:rsidRPr="001D6E1C" w:rsidRDefault="008E2899" w:rsidP="0026509C">
      <w:pPr>
        <w:pStyle w:val="Bulleted"/>
        <w:tabs>
          <w:tab w:val="clear" w:pos="360"/>
          <w:tab w:val="left" w:pos="1540"/>
          <w:tab w:val="left" w:pos="2160"/>
        </w:tabs>
        <w:suppressAutoHyphens/>
        <w:spacing w:line="240" w:lineRule="auto"/>
        <w:ind w:left="0" w:firstLine="0"/>
        <w:rPr>
          <w:ins w:id="1354" w:author="Yang, Zhijie (NSB - CN/Shanghai)" w:date="2022-11-12T21:46:00Z"/>
          <w:sz w:val="22"/>
          <w:szCs w:val="22"/>
        </w:rPr>
      </w:pPr>
    </w:p>
    <w:p w14:paraId="4A7D83AB" w14:textId="77777777" w:rsidR="00FC41CF" w:rsidRPr="001D6E1C" w:rsidRDefault="00FC41CF" w:rsidP="0026509C">
      <w:pPr>
        <w:pStyle w:val="Bulleted"/>
        <w:tabs>
          <w:tab w:val="clear" w:pos="360"/>
          <w:tab w:val="left" w:pos="1540"/>
          <w:tab w:val="left" w:pos="2160"/>
        </w:tabs>
        <w:suppressAutoHyphens/>
        <w:spacing w:line="240" w:lineRule="auto"/>
        <w:ind w:left="0" w:firstLine="0"/>
        <w:rPr>
          <w:sz w:val="22"/>
          <w:szCs w:val="22"/>
        </w:rPr>
      </w:pPr>
    </w:p>
    <w:p w14:paraId="0F544BB3" w14:textId="41591B21" w:rsidR="0026509C" w:rsidRPr="001D6E1C" w:rsidRDefault="00350B26" w:rsidP="0026509C">
      <w:pPr>
        <w:rPr>
          <w:b/>
          <w:bCs/>
          <w:i/>
          <w:iCs/>
          <w:sz w:val="22"/>
          <w:szCs w:val="22"/>
          <w:rPrChange w:id="1355" w:author="Zhijie Yang (NSB)" w:date="2022-12-08T16:51:00Z">
            <w:rPr>
              <w:b/>
              <w:bCs/>
              <w:i/>
              <w:iCs/>
            </w:rPr>
          </w:rPrChange>
        </w:rPr>
      </w:pPr>
      <w:r>
        <w:rPr>
          <w:b/>
          <w:bCs/>
          <w:i/>
          <w:iCs/>
          <w:color w:val="FF0000"/>
          <w:sz w:val="22"/>
          <w:szCs w:val="22"/>
        </w:rPr>
        <w:t>5</w:t>
      </w:r>
      <w:r w:rsidR="0026509C" w:rsidRPr="001D6E1C">
        <w:rPr>
          <w:b/>
          <w:bCs/>
          <w:i/>
          <w:iCs/>
          <w:color w:val="FF0000"/>
          <w:sz w:val="22"/>
          <w:szCs w:val="22"/>
          <w:rPrChange w:id="1356" w:author="Zhijie Yang (NSB)" w:date="2022-12-08T16:51:00Z">
            <w:rPr>
              <w:b/>
              <w:bCs/>
              <w:i/>
              <w:iCs/>
              <w:color w:val="FF0000"/>
            </w:rPr>
          </w:rPrChange>
        </w:rPr>
        <w:t>) Add a new KDE to Table 12-10  KDE selectors: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
        <w:gridCol w:w="1580"/>
        <w:gridCol w:w="1500"/>
        <w:gridCol w:w="3000"/>
        <w:gridCol w:w="120"/>
      </w:tblGrid>
      <w:tr w:rsidR="0026509C" w:rsidRPr="001D6E1C" w14:paraId="10974FE8" w14:textId="77777777" w:rsidTr="0026509C">
        <w:trPr>
          <w:gridBefore w:val="1"/>
          <w:wBefore w:w="120" w:type="dxa"/>
          <w:jc w:val="center"/>
        </w:trPr>
        <w:tc>
          <w:tcPr>
            <w:tcW w:w="6200" w:type="dxa"/>
            <w:gridSpan w:val="4"/>
            <w:tcBorders>
              <w:top w:val="nil"/>
              <w:left w:val="nil"/>
              <w:bottom w:val="nil"/>
              <w:right w:val="nil"/>
            </w:tcBorders>
            <w:tcMar>
              <w:top w:w="120" w:type="dxa"/>
              <w:left w:w="120" w:type="dxa"/>
              <w:bottom w:w="60" w:type="dxa"/>
              <w:right w:w="120" w:type="dxa"/>
            </w:tcMar>
            <w:vAlign w:val="center"/>
          </w:tcPr>
          <w:p w14:paraId="2FE8C9ED" w14:textId="77777777" w:rsidR="0026509C" w:rsidRPr="001D6E1C" w:rsidRDefault="0026509C" w:rsidP="0026509C">
            <w:pPr>
              <w:pStyle w:val="TableTitle"/>
              <w:numPr>
                <w:ilvl w:val="0"/>
                <w:numId w:val="19"/>
              </w:numPr>
              <w:rPr>
                <w:w w:val="100"/>
                <w:sz w:val="22"/>
                <w:szCs w:val="22"/>
                <w:rPrChange w:id="1357" w:author="Zhijie Yang (NSB)" w:date="2022-12-08T16:51:00Z">
                  <w:rPr>
                    <w:w w:val="100"/>
                  </w:rPr>
                </w:rPrChange>
              </w:rPr>
            </w:pPr>
            <w:r w:rsidRPr="001D6E1C">
              <w:rPr>
                <w:w w:val="100"/>
                <w:sz w:val="22"/>
                <w:szCs w:val="22"/>
                <w:rPrChange w:id="1358" w:author="Zhijie Yang (NSB)" w:date="2022-12-08T16:51:00Z">
                  <w:rPr>
                    <w:w w:val="100"/>
                  </w:rPr>
                </w:rPrChange>
              </w:rPr>
              <w:lastRenderedPageBreak/>
              <w:t>KDE selectors</w:t>
            </w:r>
          </w:p>
        </w:tc>
      </w:tr>
      <w:tr w:rsidR="0026509C" w:rsidRPr="001D6E1C" w14:paraId="5724F4E9" w14:textId="77777777" w:rsidTr="0026509C">
        <w:trPr>
          <w:gridAfter w:val="1"/>
          <w:wAfter w:w="120" w:type="dxa"/>
          <w:trHeight w:val="440"/>
          <w:jc w:val="center"/>
        </w:trPr>
        <w:tc>
          <w:tcPr>
            <w:tcW w:w="17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7E143B6" w14:textId="77777777" w:rsidR="0026509C" w:rsidRPr="001D6E1C" w:rsidRDefault="0026509C" w:rsidP="0026509C">
            <w:pPr>
              <w:pStyle w:val="CellHeading"/>
              <w:rPr>
                <w:sz w:val="22"/>
                <w:szCs w:val="22"/>
                <w:rPrChange w:id="1359" w:author="Zhijie Yang (NSB)" w:date="2022-12-08T16:51:00Z">
                  <w:rPr>
                    <w:sz w:val="20"/>
                    <w:szCs w:val="20"/>
                  </w:rPr>
                </w:rPrChange>
              </w:rPr>
            </w:pPr>
            <w:r w:rsidRPr="001D6E1C">
              <w:rPr>
                <w:w w:val="100"/>
                <w:sz w:val="22"/>
                <w:szCs w:val="22"/>
                <w:rPrChange w:id="1360" w:author="Zhijie Yang (NSB)" w:date="2022-12-08T16:51:00Z">
                  <w:rPr>
                    <w:w w:val="100"/>
                    <w:sz w:val="20"/>
                    <w:szCs w:val="20"/>
                  </w:rPr>
                </w:rPrChange>
              </w:rPr>
              <w:t>OUI</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7EF5B15" w14:textId="77777777" w:rsidR="0026509C" w:rsidRPr="001D6E1C" w:rsidRDefault="0026509C" w:rsidP="0026509C">
            <w:pPr>
              <w:pStyle w:val="CellHeading"/>
              <w:rPr>
                <w:sz w:val="22"/>
                <w:szCs w:val="22"/>
                <w:rPrChange w:id="1361" w:author="Zhijie Yang (NSB)" w:date="2022-12-08T16:51:00Z">
                  <w:rPr>
                    <w:sz w:val="20"/>
                    <w:szCs w:val="20"/>
                  </w:rPr>
                </w:rPrChange>
              </w:rPr>
            </w:pPr>
            <w:r w:rsidRPr="001D6E1C">
              <w:rPr>
                <w:w w:val="100"/>
                <w:sz w:val="22"/>
                <w:szCs w:val="22"/>
                <w:rPrChange w:id="1362" w:author="Zhijie Yang (NSB)" w:date="2022-12-08T16:51:00Z">
                  <w:rPr>
                    <w:w w:val="100"/>
                    <w:sz w:val="20"/>
                    <w:szCs w:val="20"/>
                  </w:rPr>
                </w:rPrChange>
              </w:rPr>
              <w:t>Data type</w:t>
            </w:r>
          </w:p>
        </w:tc>
        <w:tc>
          <w:tcPr>
            <w:tcW w:w="3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48616C8" w14:textId="77777777" w:rsidR="0026509C" w:rsidRPr="001D6E1C" w:rsidRDefault="0026509C" w:rsidP="0026509C">
            <w:pPr>
              <w:pStyle w:val="CellHeading"/>
              <w:rPr>
                <w:sz w:val="22"/>
                <w:szCs w:val="22"/>
                <w:rPrChange w:id="1363" w:author="Zhijie Yang (NSB)" w:date="2022-12-08T16:51:00Z">
                  <w:rPr>
                    <w:sz w:val="20"/>
                    <w:szCs w:val="20"/>
                  </w:rPr>
                </w:rPrChange>
              </w:rPr>
            </w:pPr>
            <w:r w:rsidRPr="001D6E1C">
              <w:rPr>
                <w:w w:val="100"/>
                <w:sz w:val="22"/>
                <w:szCs w:val="22"/>
                <w:rPrChange w:id="1364" w:author="Zhijie Yang (NSB)" w:date="2022-12-08T16:51:00Z">
                  <w:rPr>
                    <w:w w:val="100"/>
                    <w:sz w:val="20"/>
                    <w:szCs w:val="20"/>
                  </w:rPr>
                </w:rPrChange>
              </w:rPr>
              <w:t>Meaning</w:t>
            </w:r>
          </w:p>
        </w:tc>
      </w:tr>
      <w:tr w:rsidR="0026509C" w:rsidRPr="001D6E1C" w14:paraId="654ACCEA" w14:textId="77777777" w:rsidTr="0026509C">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FD46B08" w14:textId="77777777" w:rsidR="0026509C" w:rsidRPr="001D6E1C" w:rsidRDefault="0026509C" w:rsidP="0026509C">
            <w:pPr>
              <w:pStyle w:val="CellBody"/>
              <w:jc w:val="center"/>
              <w:rPr>
                <w:w w:val="100"/>
                <w:sz w:val="22"/>
                <w:szCs w:val="22"/>
                <w:rPrChange w:id="1365" w:author="Zhijie Yang (NSB)" w:date="2022-12-08T16:51:00Z">
                  <w:rPr>
                    <w:sz w:val="20"/>
                    <w:szCs w:val="20"/>
                  </w:rPr>
                </w:rPrChange>
              </w:rPr>
            </w:pPr>
            <w:r w:rsidRPr="001D6E1C">
              <w:rPr>
                <w:w w:val="100"/>
                <w:sz w:val="22"/>
                <w:szCs w:val="22"/>
                <w:rPrChange w:id="1366" w:author="Zhijie Yang (NSB)" w:date="2022-12-08T16:51:00Z">
                  <w:rPr>
                    <w:w w:val="100"/>
                    <w:sz w:val="20"/>
                    <w:szCs w:val="20"/>
                  </w:rPr>
                </w:rPrChange>
              </w:rPr>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1AEA52" w14:textId="1E7E13C0" w:rsidR="0026509C" w:rsidRPr="001D6E1C" w:rsidRDefault="00C20DDC" w:rsidP="0026509C">
            <w:pPr>
              <w:pStyle w:val="CellBody"/>
              <w:jc w:val="center"/>
              <w:rPr>
                <w:w w:val="100"/>
                <w:sz w:val="22"/>
                <w:szCs w:val="22"/>
                <w:rPrChange w:id="1367" w:author="Zhijie Yang (NSB)" w:date="2022-12-08T16:51:00Z">
                  <w:rPr>
                    <w:sz w:val="20"/>
                    <w:szCs w:val="20"/>
                  </w:rPr>
                </w:rPrChange>
              </w:rPr>
            </w:pPr>
            <w:r w:rsidRPr="001D6E1C">
              <w:rPr>
                <w:w w:val="100"/>
                <w:sz w:val="22"/>
                <w:szCs w:val="22"/>
                <w:rPrChange w:id="1368" w:author="Zhijie Yang (NSB)" w:date="2022-12-08T16:51:00Z">
                  <w:rPr>
                    <w:w w:val="100"/>
                    <w:sz w:val="20"/>
                    <w:szCs w:val="20"/>
                  </w:rPr>
                </w:rPrChange>
              </w:rPr>
              <w:t>&lt;ANA&gt;</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A9C3284" w14:textId="786A2EA8" w:rsidR="0026509C" w:rsidRPr="001D6E1C" w:rsidRDefault="00C20DDC" w:rsidP="0026509C">
            <w:pPr>
              <w:pStyle w:val="CellBody"/>
              <w:rPr>
                <w:w w:val="100"/>
                <w:sz w:val="22"/>
                <w:szCs w:val="22"/>
                <w:rPrChange w:id="1369" w:author="Zhijie Yang (NSB)" w:date="2022-12-08T16:51:00Z">
                  <w:rPr>
                    <w:sz w:val="20"/>
                    <w:szCs w:val="20"/>
                  </w:rPr>
                </w:rPrChange>
              </w:rPr>
            </w:pPr>
            <w:r w:rsidRPr="001D6E1C">
              <w:rPr>
                <w:w w:val="100"/>
                <w:sz w:val="22"/>
                <w:szCs w:val="22"/>
                <w:rPrChange w:id="1370" w:author="Zhijie Yang (NSB)" w:date="2022-12-08T16:51:00Z">
                  <w:rPr>
                    <w:w w:val="100"/>
                    <w:sz w:val="20"/>
                    <w:szCs w:val="20"/>
                  </w:rPr>
                </w:rPrChange>
              </w:rPr>
              <w:t>Device ID KDE</w:t>
            </w:r>
          </w:p>
        </w:tc>
      </w:tr>
      <w:tr w:rsidR="0026509C" w:rsidRPr="001D6E1C" w14:paraId="34B00677" w14:textId="77777777" w:rsidTr="0026509C">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1A41A7B" w14:textId="77777777" w:rsidR="0026509C" w:rsidRPr="001D6E1C" w:rsidRDefault="0026509C" w:rsidP="0026509C">
            <w:pPr>
              <w:pStyle w:val="CellBody"/>
              <w:jc w:val="center"/>
              <w:rPr>
                <w:sz w:val="22"/>
                <w:szCs w:val="22"/>
                <w:rPrChange w:id="1371" w:author="Zhijie Yang (NSB)" w:date="2022-12-08T16:51:00Z">
                  <w:rPr>
                    <w:sz w:val="20"/>
                    <w:szCs w:val="20"/>
                  </w:rPr>
                </w:rPrChange>
              </w:rPr>
            </w:pPr>
            <w:r w:rsidRPr="001D6E1C">
              <w:rPr>
                <w:color w:val="FF0000"/>
                <w:sz w:val="22"/>
                <w:szCs w:val="22"/>
                <w:rPrChange w:id="1372" w:author="Zhijie Yang (NSB)" w:date="2022-12-08T16:51:00Z">
                  <w:rPr>
                    <w:color w:val="FF0000"/>
                    <w:sz w:val="20"/>
                    <w:szCs w:val="20"/>
                  </w:rPr>
                </w:rPrChange>
              </w:rPr>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98A2A0" w14:textId="77777777" w:rsidR="0026509C" w:rsidRPr="001D6E1C" w:rsidRDefault="0026509C" w:rsidP="0026509C">
            <w:pPr>
              <w:pStyle w:val="CellBody"/>
              <w:jc w:val="center"/>
              <w:rPr>
                <w:sz w:val="22"/>
                <w:szCs w:val="22"/>
                <w:rPrChange w:id="1373" w:author="Zhijie Yang (NSB)" w:date="2022-12-08T16:51:00Z">
                  <w:rPr>
                    <w:sz w:val="20"/>
                    <w:szCs w:val="20"/>
                  </w:rPr>
                </w:rPrChange>
              </w:rPr>
            </w:pPr>
            <w:r w:rsidRPr="001D6E1C">
              <w:rPr>
                <w:color w:val="FF0000"/>
                <w:sz w:val="22"/>
                <w:szCs w:val="22"/>
                <w:rPrChange w:id="1374" w:author="Zhijie Yang (NSB)" w:date="2022-12-08T16:51:00Z">
                  <w:rPr>
                    <w:color w:val="FF0000"/>
                    <w:sz w:val="20"/>
                    <w:szCs w:val="20"/>
                  </w:rPr>
                </w:rPrChange>
              </w:rPr>
              <w:t>&lt;ANA&gt;</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DA3819B" w14:textId="77777777" w:rsidR="0026509C" w:rsidRPr="001D6E1C" w:rsidRDefault="0026509C" w:rsidP="0026509C">
            <w:pPr>
              <w:pStyle w:val="CellBody"/>
              <w:rPr>
                <w:sz w:val="22"/>
                <w:szCs w:val="22"/>
                <w:rPrChange w:id="1375" w:author="Zhijie Yang (NSB)" w:date="2022-12-08T16:51:00Z">
                  <w:rPr>
                    <w:sz w:val="20"/>
                    <w:szCs w:val="20"/>
                  </w:rPr>
                </w:rPrChange>
              </w:rPr>
            </w:pPr>
            <w:r w:rsidRPr="001D6E1C">
              <w:rPr>
                <w:color w:val="FF0000"/>
                <w:sz w:val="22"/>
                <w:szCs w:val="22"/>
                <w:rPrChange w:id="1376" w:author="Zhijie Yang (NSB)" w:date="2022-12-08T16:51:00Z">
                  <w:rPr>
                    <w:color w:val="FF0000"/>
                    <w:sz w:val="20"/>
                    <w:szCs w:val="20"/>
                  </w:rPr>
                </w:rPrChange>
              </w:rPr>
              <w:t>RRCM KDE</w:t>
            </w:r>
          </w:p>
        </w:tc>
      </w:tr>
    </w:tbl>
    <w:p w14:paraId="5FF4DBB8" w14:textId="77777777" w:rsidR="0026509C" w:rsidRPr="001D6E1C" w:rsidRDefault="0026509C" w:rsidP="0026509C">
      <w:pPr>
        <w:rPr>
          <w:sz w:val="22"/>
          <w:szCs w:val="22"/>
          <w:rPrChange w:id="1377" w:author="Zhijie Yang (NSB)" w:date="2022-12-08T16:51:00Z">
            <w:rPr/>
          </w:rPrChange>
        </w:rPr>
      </w:pPr>
    </w:p>
    <w:p w14:paraId="4F9E0F8A" w14:textId="77777777" w:rsidR="0026509C" w:rsidRPr="001D6E1C" w:rsidRDefault="0026509C" w:rsidP="0026509C">
      <w:pPr>
        <w:rPr>
          <w:b/>
          <w:bCs/>
          <w:i/>
          <w:iCs/>
          <w:color w:val="FF0000"/>
          <w:sz w:val="22"/>
          <w:szCs w:val="22"/>
          <w:rPrChange w:id="1378" w:author="Zhijie Yang (NSB)" w:date="2022-12-08T16:51:00Z">
            <w:rPr>
              <w:b/>
              <w:bCs/>
              <w:i/>
              <w:iCs/>
              <w:color w:val="FF0000"/>
            </w:rPr>
          </w:rPrChange>
        </w:rPr>
      </w:pPr>
    </w:p>
    <w:p w14:paraId="7DC6F7F9" w14:textId="4EA54B7A" w:rsidR="0026509C" w:rsidRPr="001D6E1C" w:rsidRDefault="00350B26" w:rsidP="0026509C">
      <w:pPr>
        <w:rPr>
          <w:b/>
          <w:bCs/>
          <w:i/>
          <w:iCs/>
          <w:sz w:val="22"/>
          <w:szCs w:val="22"/>
          <w:rPrChange w:id="1379" w:author="Zhijie Yang (NSB)" w:date="2022-12-08T16:51:00Z">
            <w:rPr>
              <w:b/>
              <w:bCs/>
              <w:i/>
              <w:iCs/>
            </w:rPr>
          </w:rPrChange>
        </w:rPr>
      </w:pPr>
      <w:r>
        <w:rPr>
          <w:b/>
          <w:bCs/>
          <w:i/>
          <w:iCs/>
          <w:color w:val="FF0000"/>
          <w:sz w:val="22"/>
          <w:szCs w:val="22"/>
        </w:rPr>
        <w:t>6</w:t>
      </w:r>
      <w:r w:rsidR="0026509C" w:rsidRPr="001D6E1C">
        <w:rPr>
          <w:b/>
          <w:bCs/>
          <w:i/>
          <w:iCs/>
          <w:color w:val="FF0000"/>
          <w:sz w:val="22"/>
          <w:szCs w:val="22"/>
          <w:rPrChange w:id="1380" w:author="Zhijie Yang (NSB)" w:date="2022-12-08T16:51:00Z">
            <w:rPr>
              <w:b/>
              <w:bCs/>
              <w:i/>
              <w:iCs/>
              <w:color w:val="FF0000"/>
            </w:rPr>
          </w:rPrChange>
        </w:rPr>
        <w:t>) Add the new KDE (RRCM KDE) after Figure 12-48a Device ID KDE format:</w:t>
      </w:r>
    </w:p>
    <w:p w14:paraId="5523F94D" w14:textId="7462BB15" w:rsidR="0026509C" w:rsidRPr="001D6E1C" w:rsidRDefault="0026509C" w:rsidP="0026509C">
      <w:pPr>
        <w:pStyle w:val="T"/>
        <w:rPr>
          <w:color w:val="auto"/>
          <w:spacing w:val="-2"/>
          <w:w w:val="100"/>
          <w:sz w:val="22"/>
          <w:szCs w:val="22"/>
        </w:rPr>
      </w:pPr>
      <w:r w:rsidRPr="001D6E1C">
        <w:rPr>
          <w:color w:val="auto"/>
          <w:spacing w:val="-2"/>
          <w:w w:val="100"/>
          <w:sz w:val="22"/>
          <w:szCs w:val="22"/>
        </w:rPr>
        <w:t xml:space="preserve">The format of the </w:t>
      </w:r>
      <w:r w:rsidRPr="001D6E1C">
        <w:rPr>
          <w:color w:val="000000" w:themeColor="text1"/>
          <w:sz w:val="22"/>
          <w:szCs w:val="22"/>
        </w:rPr>
        <w:t>RRCM KDE</w:t>
      </w:r>
      <w:r w:rsidRPr="001D6E1C">
        <w:rPr>
          <w:color w:val="auto"/>
          <w:spacing w:val="-2"/>
          <w:w w:val="100"/>
          <w:sz w:val="22"/>
          <w:szCs w:val="22"/>
        </w:rPr>
        <w:t xml:space="preserve"> is shown in  Figure 12-49 (RRCM KDE format).</w:t>
      </w:r>
    </w:p>
    <w:p w14:paraId="601FE3E6" w14:textId="77777777" w:rsidR="0026509C" w:rsidRPr="001D6E1C" w:rsidRDefault="0026509C" w:rsidP="0026509C">
      <w:pPr>
        <w:pStyle w:val="T"/>
        <w:rPr>
          <w:color w:val="auto"/>
          <w:spacing w:val="-2"/>
          <w:w w:val="100"/>
          <w:sz w:val="22"/>
          <w:szCs w:val="22"/>
          <w:rPrChange w:id="1381" w:author="Zhijie Yang (NSB)" w:date="2022-12-08T16:51:00Z">
            <w:rPr>
              <w:color w:val="auto"/>
              <w:spacing w:val="-2"/>
              <w:w w:val="100"/>
            </w:rPr>
          </w:rPrChange>
        </w:rPr>
      </w:pPr>
      <w:r w:rsidRPr="001D6E1C">
        <w:rPr>
          <w:color w:val="auto"/>
          <w:spacing w:val="-2"/>
          <w:w w:val="100"/>
          <w:sz w:val="22"/>
          <w:szCs w:val="22"/>
          <w:rPrChange w:id="1382" w:author="Zhijie Yang (NSB)" w:date="2022-12-08T16:51:00Z">
            <w:rPr>
              <w:color w:val="auto"/>
              <w:spacing w:val="-2"/>
              <w:w w:val="100"/>
            </w:rPr>
          </w:rPrChange>
        </w:rPr>
        <w:tab/>
      </w:r>
      <w:r w:rsidRPr="001D6E1C">
        <w:rPr>
          <w:color w:val="auto"/>
          <w:spacing w:val="-2"/>
          <w:w w:val="100"/>
          <w:sz w:val="22"/>
          <w:szCs w:val="22"/>
          <w:rPrChange w:id="1383" w:author="Zhijie Yang (NSB)" w:date="2022-12-08T16:51:00Z">
            <w:rPr>
              <w:color w:val="auto"/>
              <w:spacing w:val="-2"/>
              <w:w w:val="100"/>
            </w:rPr>
          </w:rPrChange>
        </w:rPr>
        <w:tab/>
      </w:r>
      <w:r w:rsidRPr="001D6E1C">
        <w:rPr>
          <w:color w:val="auto"/>
          <w:spacing w:val="-2"/>
          <w:w w:val="100"/>
          <w:sz w:val="22"/>
          <w:szCs w:val="22"/>
          <w:rPrChange w:id="1384" w:author="Zhijie Yang (NSB)" w:date="2022-12-08T16:51:00Z">
            <w:rPr>
              <w:color w:val="auto"/>
              <w:spacing w:val="-2"/>
              <w:w w:val="100"/>
            </w:rPr>
          </w:rPrChange>
        </w:rPr>
        <w:tab/>
      </w:r>
      <w:r w:rsidRPr="001D6E1C">
        <w:rPr>
          <w:color w:val="auto"/>
          <w:spacing w:val="-2"/>
          <w:w w:val="100"/>
          <w:sz w:val="22"/>
          <w:szCs w:val="22"/>
          <w:rPrChange w:id="1385" w:author="Zhijie Yang (NSB)" w:date="2022-12-08T16:51:00Z">
            <w:rPr>
              <w:color w:val="auto"/>
              <w:spacing w:val="-2"/>
              <w:w w:val="100"/>
            </w:rPr>
          </w:rPrChange>
        </w:rPr>
        <w:tab/>
      </w:r>
      <w:r w:rsidRPr="001D6E1C">
        <w:rPr>
          <w:color w:val="auto"/>
          <w:spacing w:val="-2"/>
          <w:w w:val="100"/>
          <w:sz w:val="22"/>
          <w:szCs w:val="22"/>
          <w:rPrChange w:id="1386" w:author="Zhijie Yang (NSB)" w:date="2022-12-08T16:51:00Z">
            <w:rPr>
              <w:color w:val="auto"/>
              <w:spacing w:val="-2"/>
              <w:w w:val="100"/>
            </w:rPr>
          </w:rPrChange>
        </w:rPr>
        <w:tab/>
      </w:r>
      <w:r w:rsidRPr="001D6E1C">
        <w:rPr>
          <w:color w:val="auto"/>
          <w:spacing w:val="-2"/>
          <w:w w:val="100"/>
          <w:sz w:val="22"/>
          <w:szCs w:val="22"/>
          <w:rPrChange w:id="1387" w:author="Zhijie Yang (NSB)" w:date="2022-12-08T16:51:00Z">
            <w:rPr>
              <w:color w:val="auto"/>
              <w:spacing w:val="-2"/>
              <w:w w:val="100"/>
            </w:rPr>
          </w:rPrChange>
        </w:rPr>
        <w:tab/>
      </w:r>
    </w:p>
    <w:tbl>
      <w:tblPr>
        <w:tblStyle w:val="TableGrid"/>
        <w:tblW w:w="0" w:type="auto"/>
        <w:jc w:val="center"/>
        <w:tblLook w:val="04A0" w:firstRow="1" w:lastRow="0" w:firstColumn="1" w:lastColumn="0" w:noHBand="0" w:noVBand="1"/>
      </w:tblPr>
      <w:tblGrid>
        <w:gridCol w:w="1361"/>
        <w:gridCol w:w="1361"/>
      </w:tblGrid>
      <w:tr w:rsidR="0026509C" w:rsidRPr="001D6E1C" w14:paraId="73BD55AB" w14:textId="77777777" w:rsidTr="0026509C">
        <w:trPr>
          <w:trHeight w:val="401"/>
          <w:jc w:val="center"/>
        </w:trPr>
        <w:tc>
          <w:tcPr>
            <w:tcW w:w="1361" w:type="dxa"/>
          </w:tcPr>
          <w:p w14:paraId="4276E218" w14:textId="77777777" w:rsidR="0026509C" w:rsidRPr="001D6E1C" w:rsidRDefault="0026509C" w:rsidP="0026509C">
            <w:pPr>
              <w:pStyle w:val="T"/>
              <w:spacing w:before="0"/>
              <w:jc w:val="center"/>
              <w:rPr>
                <w:rFonts w:eastAsia="Yu Mincho"/>
                <w:color w:val="000000" w:themeColor="text1"/>
                <w:spacing w:val="-2"/>
                <w:w w:val="100"/>
                <w:sz w:val="22"/>
                <w:szCs w:val="22"/>
                <w:rPrChange w:id="1388" w:author="Zhijie Yang (NSB)" w:date="2022-12-08T16:51:00Z">
                  <w:rPr>
                    <w:rFonts w:eastAsia="Yu Mincho"/>
                    <w:color w:val="000000" w:themeColor="text1"/>
                    <w:spacing w:val="-2"/>
                    <w:w w:val="100"/>
                  </w:rPr>
                </w:rPrChange>
              </w:rPr>
            </w:pPr>
            <w:r w:rsidRPr="001D6E1C">
              <w:rPr>
                <w:rFonts w:eastAsia="Yu Mincho"/>
                <w:color w:val="000000" w:themeColor="text1"/>
                <w:spacing w:val="-2"/>
                <w:w w:val="100"/>
                <w:sz w:val="22"/>
                <w:szCs w:val="22"/>
                <w:rPrChange w:id="1389" w:author="Zhijie Yang (NSB)" w:date="2022-12-08T16:51:00Z">
                  <w:rPr>
                    <w:rFonts w:eastAsia="Yu Mincho"/>
                    <w:color w:val="000000" w:themeColor="text1"/>
                    <w:spacing w:val="-2"/>
                    <w:w w:val="100"/>
                  </w:rPr>
                </w:rPrChange>
              </w:rPr>
              <w:t>Seed</w:t>
            </w:r>
          </w:p>
        </w:tc>
        <w:tc>
          <w:tcPr>
            <w:tcW w:w="1361" w:type="dxa"/>
          </w:tcPr>
          <w:p w14:paraId="65CC9001" w14:textId="77777777" w:rsidR="0026509C" w:rsidRPr="001D6E1C" w:rsidRDefault="0026509C" w:rsidP="0026509C">
            <w:pPr>
              <w:pStyle w:val="T"/>
              <w:spacing w:before="0"/>
              <w:jc w:val="center"/>
              <w:rPr>
                <w:rFonts w:eastAsia="Yu Mincho"/>
                <w:color w:val="000000" w:themeColor="text1"/>
                <w:spacing w:val="-2"/>
                <w:w w:val="100"/>
                <w:sz w:val="22"/>
                <w:szCs w:val="22"/>
                <w:rPrChange w:id="1390" w:author="Zhijie Yang (NSB)" w:date="2022-12-08T16:51:00Z">
                  <w:rPr>
                    <w:rFonts w:eastAsia="Yu Mincho"/>
                    <w:color w:val="000000" w:themeColor="text1"/>
                    <w:spacing w:val="-2"/>
                    <w:w w:val="100"/>
                  </w:rPr>
                </w:rPrChange>
              </w:rPr>
            </w:pPr>
            <w:r w:rsidRPr="001D6E1C">
              <w:rPr>
                <w:rFonts w:eastAsia="Yu Mincho"/>
                <w:color w:val="000000" w:themeColor="text1"/>
                <w:spacing w:val="-2"/>
                <w:w w:val="100"/>
                <w:sz w:val="22"/>
                <w:szCs w:val="22"/>
                <w:rPrChange w:id="1391" w:author="Zhijie Yang (NSB)" w:date="2022-12-08T16:51:00Z">
                  <w:rPr>
                    <w:rFonts w:eastAsia="Yu Mincho"/>
                    <w:color w:val="000000" w:themeColor="text1"/>
                    <w:spacing w:val="-2"/>
                    <w:w w:val="100"/>
                  </w:rPr>
                </w:rPrChange>
              </w:rPr>
              <w:t>Counter</w:t>
            </w:r>
          </w:p>
        </w:tc>
      </w:tr>
    </w:tbl>
    <w:p w14:paraId="418C831F" w14:textId="77777777" w:rsidR="0026509C" w:rsidRPr="001D6E1C" w:rsidRDefault="0026509C" w:rsidP="0026509C">
      <w:pPr>
        <w:pStyle w:val="T"/>
        <w:tabs>
          <w:tab w:val="clear" w:pos="1440"/>
          <w:tab w:val="clear" w:pos="2160"/>
          <w:tab w:val="clear" w:pos="2880"/>
          <w:tab w:val="clear" w:pos="3600"/>
          <w:tab w:val="clear" w:pos="4320"/>
          <w:tab w:val="clear" w:pos="5040"/>
          <w:tab w:val="clear" w:pos="5760"/>
          <w:tab w:val="clear" w:pos="6480"/>
          <w:tab w:val="left" w:pos="1339"/>
          <w:tab w:val="left" w:pos="3259"/>
          <w:tab w:val="left" w:pos="3899"/>
          <w:tab w:val="left" w:pos="4619"/>
          <w:tab w:val="left" w:pos="5339"/>
          <w:tab w:val="left" w:pos="5959"/>
          <w:tab w:val="left" w:pos="6681"/>
        </w:tabs>
        <w:spacing w:before="0"/>
        <w:rPr>
          <w:color w:val="000000" w:themeColor="text1"/>
          <w:spacing w:val="-2"/>
          <w:w w:val="100"/>
          <w:sz w:val="22"/>
          <w:szCs w:val="22"/>
          <w:rPrChange w:id="1392" w:author="Zhijie Yang (NSB)" w:date="2022-12-08T16:51:00Z">
            <w:rPr>
              <w:color w:val="000000" w:themeColor="text1"/>
              <w:spacing w:val="-2"/>
              <w:w w:val="100"/>
            </w:rPr>
          </w:rPrChange>
        </w:rPr>
      </w:pPr>
      <w:r w:rsidRPr="001D6E1C">
        <w:rPr>
          <w:color w:val="000000" w:themeColor="text1"/>
          <w:spacing w:val="-2"/>
          <w:w w:val="100"/>
          <w:sz w:val="22"/>
          <w:szCs w:val="22"/>
          <w:rPrChange w:id="1393" w:author="Zhijie Yang (NSB)" w:date="2022-12-08T16:51:00Z">
            <w:rPr>
              <w:color w:val="000000" w:themeColor="text1"/>
              <w:spacing w:val="-2"/>
              <w:w w:val="100"/>
            </w:rPr>
          </w:rPrChange>
        </w:rPr>
        <w:tab/>
      </w:r>
      <w:r w:rsidRPr="001D6E1C">
        <w:rPr>
          <w:color w:val="000000" w:themeColor="text1"/>
          <w:spacing w:val="-2"/>
          <w:w w:val="100"/>
          <w:sz w:val="22"/>
          <w:szCs w:val="22"/>
          <w:rPrChange w:id="1394" w:author="Zhijie Yang (NSB)" w:date="2022-12-08T16:51:00Z">
            <w:rPr>
              <w:color w:val="000000" w:themeColor="text1"/>
              <w:spacing w:val="-2"/>
              <w:w w:val="100"/>
            </w:rPr>
          </w:rPrChange>
        </w:rPr>
        <w:tab/>
        <w:t>Octets</w:t>
      </w:r>
      <w:r w:rsidRPr="001D6E1C">
        <w:rPr>
          <w:color w:val="000000" w:themeColor="text1"/>
          <w:spacing w:val="-2"/>
          <w:w w:val="100"/>
          <w:sz w:val="22"/>
          <w:szCs w:val="22"/>
          <w:rPrChange w:id="1395" w:author="Zhijie Yang (NSB)" w:date="2022-12-08T16:51:00Z">
            <w:rPr>
              <w:color w:val="000000" w:themeColor="text1"/>
              <w:spacing w:val="-2"/>
              <w:w w:val="100"/>
            </w:rPr>
          </w:rPrChange>
        </w:rPr>
        <w:tab/>
      </w:r>
      <w:r w:rsidRPr="001D6E1C">
        <w:rPr>
          <w:color w:val="000000" w:themeColor="text1"/>
          <w:spacing w:val="-2"/>
          <w:w w:val="100"/>
          <w:sz w:val="22"/>
          <w:szCs w:val="22"/>
          <w:rPrChange w:id="1396" w:author="Zhijie Yang (NSB)" w:date="2022-12-08T16:51:00Z">
            <w:rPr>
              <w:color w:val="000000" w:themeColor="text1"/>
              <w:spacing w:val="-2"/>
              <w:w w:val="100"/>
            </w:rPr>
          </w:rPrChange>
        </w:rPr>
        <w:tab/>
        <w:t>16</w:t>
      </w:r>
      <w:r w:rsidRPr="001D6E1C">
        <w:rPr>
          <w:color w:val="000000" w:themeColor="text1"/>
          <w:spacing w:val="-2"/>
          <w:w w:val="100"/>
          <w:sz w:val="22"/>
          <w:szCs w:val="22"/>
          <w:rPrChange w:id="1397" w:author="Zhijie Yang (NSB)" w:date="2022-12-08T16:51:00Z">
            <w:rPr>
              <w:color w:val="000000" w:themeColor="text1"/>
              <w:spacing w:val="-2"/>
              <w:w w:val="100"/>
            </w:rPr>
          </w:rPrChange>
        </w:rPr>
        <w:tab/>
      </w:r>
      <w:r w:rsidRPr="001D6E1C">
        <w:rPr>
          <w:color w:val="000000" w:themeColor="text1"/>
          <w:spacing w:val="-2"/>
          <w:w w:val="100"/>
          <w:sz w:val="22"/>
          <w:szCs w:val="22"/>
          <w:rPrChange w:id="1398" w:author="Zhijie Yang (NSB)" w:date="2022-12-08T16:51:00Z">
            <w:rPr>
              <w:color w:val="000000" w:themeColor="text1"/>
              <w:spacing w:val="-2"/>
              <w:w w:val="100"/>
            </w:rPr>
          </w:rPrChange>
        </w:rPr>
        <w:tab/>
        <w:t>2</w:t>
      </w:r>
      <w:r w:rsidRPr="001D6E1C">
        <w:rPr>
          <w:color w:val="000000" w:themeColor="text1"/>
          <w:spacing w:val="-2"/>
          <w:w w:val="100"/>
          <w:sz w:val="22"/>
          <w:szCs w:val="22"/>
          <w:rPrChange w:id="1399" w:author="Zhijie Yang (NSB)" w:date="2022-12-08T16:51:00Z">
            <w:rPr>
              <w:color w:val="000000" w:themeColor="text1"/>
              <w:spacing w:val="-2"/>
              <w:w w:val="100"/>
            </w:rPr>
          </w:rPrChange>
        </w:rPr>
        <w:tab/>
      </w:r>
      <w:r w:rsidRPr="001D6E1C">
        <w:rPr>
          <w:color w:val="000000" w:themeColor="text1"/>
          <w:spacing w:val="-2"/>
          <w:w w:val="100"/>
          <w:sz w:val="22"/>
          <w:szCs w:val="22"/>
          <w:rPrChange w:id="1400" w:author="Zhijie Yang (NSB)" w:date="2022-12-08T16:51:00Z">
            <w:rPr>
              <w:color w:val="000000" w:themeColor="text1"/>
              <w:spacing w:val="-2"/>
              <w:w w:val="100"/>
            </w:rPr>
          </w:rPrChange>
        </w:rPr>
        <w:tab/>
      </w:r>
    </w:p>
    <w:p w14:paraId="468F1BCC" w14:textId="77777777" w:rsidR="0026509C" w:rsidRPr="001D6E1C" w:rsidRDefault="0026509C" w:rsidP="0026509C">
      <w:pPr>
        <w:pStyle w:val="FigTitle"/>
        <w:rPr>
          <w:rFonts w:ascii="Times New Roman" w:hAnsi="Times New Roman" w:cs="Times New Roman"/>
          <w:color w:val="auto"/>
          <w:w w:val="100"/>
          <w:sz w:val="22"/>
          <w:szCs w:val="22"/>
          <w:rPrChange w:id="1401" w:author="Zhijie Yang (NSB)" w:date="2022-12-08T16:51:00Z">
            <w:rPr>
              <w:rFonts w:ascii="Times New Roman" w:hAnsi="Times New Roman" w:cs="Times New Roman"/>
              <w:color w:val="auto"/>
              <w:w w:val="100"/>
            </w:rPr>
          </w:rPrChange>
        </w:rPr>
      </w:pPr>
      <w:r w:rsidRPr="001D6E1C">
        <w:rPr>
          <w:rFonts w:ascii="Times New Roman" w:hAnsi="Times New Roman" w:cs="Times New Roman"/>
          <w:color w:val="auto"/>
          <w:w w:val="100"/>
          <w:sz w:val="22"/>
          <w:szCs w:val="22"/>
          <w:rPrChange w:id="1402" w:author="Zhijie Yang (NSB)" w:date="2022-12-08T16:51:00Z">
            <w:rPr>
              <w:rFonts w:ascii="Times New Roman" w:hAnsi="Times New Roman" w:cs="Times New Roman"/>
              <w:color w:val="auto"/>
              <w:w w:val="100"/>
            </w:rPr>
          </w:rPrChange>
        </w:rPr>
        <w:t>Figure 12-xx—</w:t>
      </w:r>
      <w:r w:rsidRPr="001D6E1C">
        <w:rPr>
          <w:rFonts w:ascii="Times New Roman" w:hAnsi="Times New Roman" w:cs="Times New Roman"/>
          <w:color w:val="000000" w:themeColor="text1"/>
          <w:sz w:val="22"/>
          <w:szCs w:val="22"/>
          <w:rPrChange w:id="1403" w:author="Zhijie Yang (NSB)" w:date="2022-12-08T16:51:00Z">
            <w:rPr>
              <w:rFonts w:ascii="Times New Roman" w:hAnsi="Times New Roman" w:cs="Times New Roman"/>
              <w:color w:val="000000" w:themeColor="text1"/>
            </w:rPr>
          </w:rPrChange>
        </w:rPr>
        <w:t>RRCM</w:t>
      </w:r>
      <w:r w:rsidRPr="001D6E1C">
        <w:rPr>
          <w:rFonts w:ascii="Times New Roman" w:hAnsi="Times New Roman" w:cs="Times New Roman"/>
          <w:color w:val="FF0000"/>
          <w:sz w:val="22"/>
          <w:szCs w:val="22"/>
          <w:rPrChange w:id="1404" w:author="Zhijie Yang (NSB)" w:date="2022-12-08T16:51:00Z">
            <w:rPr>
              <w:rFonts w:ascii="Times New Roman" w:hAnsi="Times New Roman" w:cs="Times New Roman"/>
              <w:color w:val="FF0000"/>
            </w:rPr>
          </w:rPrChange>
        </w:rPr>
        <w:t xml:space="preserve"> </w:t>
      </w:r>
      <w:r w:rsidRPr="001D6E1C">
        <w:rPr>
          <w:rFonts w:ascii="Times New Roman" w:hAnsi="Times New Roman" w:cs="Times New Roman"/>
          <w:color w:val="auto"/>
          <w:w w:val="100"/>
          <w:sz w:val="22"/>
          <w:szCs w:val="22"/>
          <w:rPrChange w:id="1405" w:author="Zhijie Yang (NSB)" w:date="2022-12-08T16:51:00Z">
            <w:rPr>
              <w:rFonts w:ascii="Times New Roman" w:hAnsi="Times New Roman" w:cs="Times New Roman"/>
              <w:color w:val="auto"/>
              <w:w w:val="100"/>
            </w:rPr>
          </w:rPrChange>
        </w:rPr>
        <w:t>KDE format</w:t>
      </w:r>
    </w:p>
    <w:p w14:paraId="7B2A2B49" w14:textId="77777777" w:rsidR="0026509C" w:rsidRPr="001D6E1C" w:rsidRDefault="0026509C" w:rsidP="0026509C">
      <w:pPr>
        <w:pStyle w:val="T"/>
        <w:rPr>
          <w:color w:val="auto"/>
          <w:spacing w:val="-2"/>
          <w:w w:val="100"/>
          <w:sz w:val="22"/>
          <w:szCs w:val="22"/>
        </w:rPr>
      </w:pPr>
      <w:r w:rsidRPr="001D6E1C">
        <w:rPr>
          <w:color w:val="auto"/>
          <w:spacing w:val="-2"/>
          <w:w w:val="100"/>
          <w:sz w:val="22"/>
          <w:szCs w:val="22"/>
        </w:rPr>
        <w:t xml:space="preserve">Seed and Counter are values to generate one or more RMA(s) through RRCM procedure. For details, see subclause </w:t>
      </w:r>
      <w:r w:rsidRPr="001D6E1C">
        <w:rPr>
          <w:b/>
          <w:sz w:val="22"/>
          <w:szCs w:val="22"/>
          <w:rPrChange w:id="1406" w:author="Zhijie Yang (NSB)" w:date="2022-12-08T16:51:00Z">
            <w:rPr>
              <w:b/>
            </w:rPr>
          </w:rPrChange>
        </w:rPr>
        <w:t>12.2.12.</w:t>
      </w:r>
    </w:p>
    <w:p w14:paraId="1BCB88FB" w14:textId="77777777" w:rsidR="0026509C" w:rsidRPr="001D6E1C" w:rsidRDefault="0026509C" w:rsidP="0026509C">
      <w:pPr>
        <w:rPr>
          <w:i/>
          <w:iCs/>
          <w:color w:val="FF0000"/>
          <w:sz w:val="22"/>
          <w:szCs w:val="22"/>
          <w:rPrChange w:id="1407" w:author="Zhijie Yang (NSB)" w:date="2022-12-08T16:51:00Z">
            <w:rPr>
              <w:i/>
              <w:iCs/>
              <w:color w:val="FF0000"/>
            </w:rPr>
          </w:rPrChange>
        </w:rPr>
      </w:pPr>
    </w:p>
    <w:p w14:paraId="6A52C997" w14:textId="50EB9B32" w:rsidR="0026509C" w:rsidRPr="001D6E1C" w:rsidRDefault="00350B26" w:rsidP="0026509C">
      <w:pPr>
        <w:rPr>
          <w:b/>
          <w:bCs/>
          <w:i/>
          <w:iCs/>
          <w:color w:val="FF0000"/>
          <w:sz w:val="22"/>
          <w:szCs w:val="22"/>
          <w:rPrChange w:id="1408" w:author="Zhijie Yang (NSB)" w:date="2022-12-08T16:51:00Z">
            <w:rPr>
              <w:b/>
              <w:bCs/>
              <w:i/>
              <w:iCs/>
              <w:color w:val="FF0000"/>
            </w:rPr>
          </w:rPrChange>
        </w:rPr>
      </w:pPr>
      <w:r>
        <w:rPr>
          <w:b/>
          <w:bCs/>
          <w:i/>
          <w:iCs/>
          <w:color w:val="FF0000"/>
          <w:sz w:val="22"/>
          <w:szCs w:val="22"/>
        </w:rPr>
        <w:t>7</w:t>
      </w:r>
      <w:r w:rsidR="0026509C" w:rsidRPr="001D6E1C">
        <w:rPr>
          <w:b/>
          <w:bCs/>
          <w:i/>
          <w:iCs/>
          <w:color w:val="FF0000"/>
          <w:sz w:val="22"/>
          <w:szCs w:val="22"/>
          <w:rPrChange w:id="1409" w:author="Zhijie Yang (NSB)" w:date="2022-12-08T16:51:00Z">
            <w:rPr>
              <w:b/>
              <w:bCs/>
              <w:i/>
              <w:iCs/>
              <w:color w:val="FF0000"/>
            </w:rPr>
          </w:rPrChange>
        </w:rPr>
        <w:t>) Add “RRCM KDE” to 12.7.4 EAPOL-Key frame after Device ID KDE:</w:t>
      </w:r>
    </w:p>
    <w:p w14:paraId="050C9FD8" w14:textId="77777777" w:rsidR="0026509C" w:rsidRPr="001D6E1C" w:rsidRDefault="0026509C" w:rsidP="0026509C">
      <w:pPr>
        <w:pStyle w:val="VariableList"/>
        <w:tabs>
          <w:tab w:val="clear" w:pos="1080"/>
          <w:tab w:val="clear" w:pos="2880"/>
          <w:tab w:val="clear" w:pos="3600"/>
          <w:tab w:val="left" w:pos="2520"/>
          <w:tab w:val="left" w:pos="2800"/>
        </w:tabs>
        <w:ind w:left="0" w:firstLine="0"/>
        <w:rPr>
          <w:w w:val="100"/>
          <w:sz w:val="22"/>
          <w:szCs w:val="22"/>
          <w:rPrChange w:id="1410" w:author="Zhijie Yang (NSB)" w:date="2022-12-08T16:51:00Z">
            <w:rPr>
              <w:w w:val="100"/>
            </w:rPr>
          </w:rPrChange>
        </w:rPr>
      </w:pPr>
    </w:p>
    <w:p w14:paraId="505CC9DB" w14:textId="77777777" w:rsidR="0026509C" w:rsidRPr="001D6E1C" w:rsidRDefault="0026509C" w:rsidP="0026509C">
      <w:pPr>
        <w:pStyle w:val="VariableList"/>
        <w:tabs>
          <w:tab w:val="clear" w:pos="1080"/>
          <w:tab w:val="clear" w:pos="2880"/>
          <w:tab w:val="clear" w:pos="3600"/>
          <w:tab w:val="left" w:pos="2520"/>
          <w:tab w:val="left" w:pos="2800"/>
        </w:tabs>
        <w:ind w:left="0" w:firstLine="0"/>
        <w:rPr>
          <w:w w:val="100"/>
          <w:sz w:val="22"/>
          <w:szCs w:val="22"/>
          <w:rPrChange w:id="1411" w:author="Zhijie Yang (NSB)" w:date="2022-12-08T16:51:00Z">
            <w:rPr>
              <w:w w:val="100"/>
            </w:rPr>
          </w:rPrChange>
        </w:rPr>
      </w:pPr>
      <w:r w:rsidRPr="001D6E1C">
        <w:rPr>
          <w:w w:val="100"/>
          <w:sz w:val="22"/>
          <w:szCs w:val="22"/>
          <w:rPrChange w:id="1412" w:author="Zhijie Yang (NSB)" w:date="2022-12-08T16:51:00Z">
            <w:rPr>
              <w:w w:val="100"/>
            </w:rPr>
          </w:rPrChange>
        </w:rPr>
        <w:tab/>
        <w:t xml:space="preserve">Device ID KDE </w:t>
      </w:r>
      <w:r w:rsidRPr="001D6E1C">
        <w:rPr>
          <w:w w:val="100"/>
          <w:sz w:val="22"/>
          <w:szCs w:val="22"/>
          <w:rPrChange w:id="1413" w:author="Zhijie Yang (NSB)" w:date="2022-12-08T16:51:00Z">
            <w:rPr>
              <w:w w:val="100"/>
            </w:rPr>
          </w:rPrChange>
        </w:rPr>
        <w:tab/>
      </w:r>
      <w:r w:rsidRPr="001D6E1C">
        <w:rPr>
          <w:w w:val="100"/>
          <w:sz w:val="22"/>
          <w:szCs w:val="22"/>
          <w:rPrChange w:id="1414" w:author="Zhijie Yang (NSB)" w:date="2022-12-08T16:51:00Z">
            <w:rPr>
              <w:w w:val="100"/>
            </w:rPr>
          </w:rPrChange>
        </w:rPr>
        <w:tab/>
      </w:r>
      <w:r w:rsidRPr="001D6E1C">
        <w:rPr>
          <w:w w:val="100"/>
          <w:sz w:val="22"/>
          <w:szCs w:val="22"/>
          <w:rPrChange w:id="1415" w:author="Zhijie Yang (NSB)" w:date="2022-12-08T16:51:00Z">
            <w:rPr>
              <w:w w:val="100"/>
            </w:rPr>
          </w:rPrChange>
        </w:rPr>
        <w:tab/>
        <w:t>is a KDE containing a device identifier</w:t>
      </w:r>
    </w:p>
    <w:p w14:paraId="12B8ACBB" w14:textId="77777777" w:rsidR="0026509C" w:rsidRPr="001D6E1C" w:rsidRDefault="0026509C" w:rsidP="0026509C">
      <w:pPr>
        <w:pStyle w:val="VariableList"/>
        <w:tabs>
          <w:tab w:val="clear" w:pos="1080"/>
          <w:tab w:val="clear" w:pos="2880"/>
          <w:tab w:val="clear" w:pos="3600"/>
          <w:tab w:val="left" w:pos="2520"/>
          <w:tab w:val="left" w:pos="2800"/>
        </w:tabs>
        <w:ind w:left="0" w:firstLine="0"/>
        <w:rPr>
          <w:w w:val="100"/>
          <w:sz w:val="22"/>
          <w:szCs w:val="22"/>
          <w:rPrChange w:id="1416" w:author="Zhijie Yang (NSB)" w:date="2022-12-08T16:51:00Z">
            <w:rPr>
              <w:w w:val="100"/>
            </w:rPr>
          </w:rPrChange>
        </w:rPr>
      </w:pPr>
      <w:r w:rsidRPr="001D6E1C">
        <w:rPr>
          <w:w w:val="100"/>
          <w:sz w:val="22"/>
          <w:szCs w:val="22"/>
          <w:rPrChange w:id="1417" w:author="Zhijie Yang (NSB)" w:date="2022-12-08T16:51:00Z">
            <w:rPr>
              <w:w w:val="100"/>
            </w:rPr>
          </w:rPrChange>
        </w:rPr>
        <w:tab/>
      </w:r>
      <w:r w:rsidRPr="001D6E1C">
        <w:rPr>
          <w:color w:val="FF0000"/>
          <w:w w:val="100"/>
          <w:sz w:val="22"/>
          <w:szCs w:val="22"/>
          <w:rPrChange w:id="1418" w:author="Zhijie Yang (NSB)" w:date="2022-12-08T16:51:00Z">
            <w:rPr>
              <w:color w:val="FF0000"/>
              <w:w w:val="100"/>
            </w:rPr>
          </w:rPrChange>
        </w:rPr>
        <w:t>RRCM KDE</w:t>
      </w:r>
      <w:r w:rsidRPr="001D6E1C">
        <w:rPr>
          <w:color w:val="FF0000"/>
          <w:w w:val="100"/>
          <w:sz w:val="22"/>
          <w:szCs w:val="22"/>
          <w:rPrChange w:id="1419" w:author="Zhijie Yang (NSB)" w:date="2022-12-08T16:51:00Z">
            <w:rPr>
              <w:color w:val="FF0000"/>
              <w:w w:val="100"/>
            </w:rPr>
          </w:rPrChange>
        </w:rPr>
        <w:tab/>
      </w:r>
      <w:r w:rsidRPr="001D6E1C">
        <w:rPr>
          <w:color w:val="FF0000"/>
          <w:w w:val="100"/>
          <w:sz w:val="22"/>
          <w:szCs w:val="22"/>
          <w:rPrChange w:id="1420" w:author="Zhijie Yang (NSB)" w:date="2022-12-08T16:51:00Z">
            <w:rPr>
              <w:color w:val="FF0000"/>
              <w:w w:val="100"/>
            </w:rPr>
          </w:rPrChange>
        </w:rPr>
        <w:tab/>
      </w:r>
      <w:r w:rsidRPr="001D6E1C">
        <w:rPr>
          <w:color w:val="FF0000"/>
          <w:w w:val="100"/>
          <w:sz w:val="22"/>
          <w:szCs w:val="22"/>
          <w:rPrChange w:id="1421" w:author="Zhijie Yang (NSB)" w:date="2022-12-08T16:51:00Z">
            <w:rPr>
              <w:color w:val="FF0000"/>
              <w:w w:val="100"/>
            </w:rPr>
          </w:rPrChange>
        </w:rPr>
        <w:tab/>
        <w:t xml:space="preserve">is a KDE containing </w:t>
      </w:r>
      <w:r w:rsidRPr="001D6E1C">
        <w:rPr>
          <w:color w:val="FF0000"/>
          <w:sz w:val="22"/>
          <w:szCs w:val="22"/>
          <w:rPrChange w:id="1422" w:author="Zhijie Yang (NSB)" w:date="2022-12-08T16:51:00Z">
            <w:rPr>
              <w:color w:val="FF0000"/>
            </w:rPr>
          </w:rPrChange>
        </w:rPr>
        <w:t>{Seed, Counter}</w:t>
      </w:r>
      <w:r w:rsidRPr="001D6E1C">
        <w:rPr>
          <w:color w:val="FF0000"/>
          <w:w w:val="100"/>
          <w:sz w:val="22"/>
          <w:szCs w:val="22"/>
          <w:rPrChange w:id="1423" w:author="Zhijie Yang (NSB)" w:date="2022-12-08T16:51:00Z">
            <w:rPr>
              <w:color w:val="FF0000"/>
              <w:w w:val="100"/>
            </w:rPr>
          </w:rPrChange>
        </w:rPr>
        <w:t xml:space="preserve"> to be used for RRCM procedure</w:t>
      </w:r>
    </w:p>
    <w:p w14:paraId="51C73110" w14:textId="77777777" w:rsidR="0026509C" w:rsidRPr="001D6E1C" w:rsidRDefault="0026509C" w:rsidP="0026509C">
      <w:pPr>
        <w:pStyle w:val="VariableList"/>
        <w:tabs>
          <w:tab w:val="clear" w:pos="1080"/>
          <w:tab w:val="clear" w:pos="2880"/>
          <w:tab w:val="clear" w:pos="3600"/>
          <w:tab w:val="left" w:pos="2520"/>
          <w:tab w:val="left" w:pos="2780"/>
          <w:tab w:val="left" w:pos="3200"/>
        </w:tabs>
        <w:ind w:left="0" w:firstLine="0"/>
        <w:rPr>
          <w:w w:val="100"/>
          <w:sz w:val="22"/>
          <w:szCs w:val="22"/>
          <w:rPrChange w:id="1424" w:author="Zhijie Yang (NSB)" w:date="2022-12-08T16:51:00Z">
            <w:rPr>
              <w:w w:val="100"/>
            </w:rPr>
          </w:rPrChange>
        </w:rPr>
      </w:pPr>
      <w:r w:rsidRPr="001D6E1C">
        <w:rPr>
          <w:w w:val="100"/>
          <w:sz w:val="22"/>
          <w:szCs w:val="22"/>
          <w:rPrChange w:id="1425" w:author="Zhijie Yang (NSB)" w:date="2022-12-08T16:51:00Z">
            <w:rPr>
              <w:w w:val="100"/>
            </w:rPr>
          </w:rPrChange>
        </w:rPr>
        <w:tab/>
      </w:r>
    </w:p>
    <w:p w14:paraId="61B21651" w14:textId="77777777" w:rsidR="0026509C" w:rsidRPr="001D6E1C" w:rsidRDefault="0026509C" w:rsidP="0026509C">
      <w:pPr>
        <w:pStyle w:val="L1"/>
        <w:suppressAutoHyphens w:val="0"/>
        <w:ind w:left="200" w:firstLine="0"/>
        <w:rPr>
          <w:w w:val="100"/>
          <w:sz w:val="22"/>
          <w:szCs w:val="22"/>
          <w:rPrChange w:id="1426" w:author="Zhijie Yang (NSB)" w:date="2022-12-08T16:51:00Z">
            <w:rPr>
              <w:w w:val="100"/>
            </w:rPr>
          </w:rPrChange>
        </w:rPr>
      </w:pPr>
    </w:p>
    <w:p w14:paraId="080F03A9" w14:textId="17CCAD71" w:rsidR="0026509C" w:rsidRPr="001D6E1C" w:rsidRDefault="00350B26" w:rsidP="0026509C">
      <w:pPr>
        <w:rPr>
          <w:b/>
          <w:bCs/>
          <w:i/>
          <w:iCs/>
          <w:sz w:val="22"/>
          <w:szCs w:val="22"/>
          <w:rPrChange w:id="1427" w:author="Zhijie Yang (NSB)" w:date="2022-12-08T16:51:00Z">
            <w:rPr>
              <w:b/>
              <w:bCs/>
              <w:i/>
              <w:iCs/>
            </w:rPr>
          </w:rPrChange>
        </w:rPr>
      </w:pPr>
      <w:r>
        <w:rPr>
          <w:b/>
          <w:bCs/>
          <w:i/>
          <w:iCs/>
          <w:color w:val="FF0000"/>
          <w:sz w:val="22"/>
          <w:szCs w:val="22"/>
        </w:rPr>
        <w:t>8</w:t>
      </w:r>
      <w:r w:rsidR="0026509C" w:rsidRPr="001D6E1C">
        <w:rPr>
          <w:b/>
          <w:bCs/>
          <w:i/>
          <w:iCs/>
          <w:color w:val="FF0000"/>
          <w:sz w:val="22"/>
          <w:szCs w:val="22"/>
          <w:rPrChange w:id="1428" w:author="Zhijie Yang (NSB)" w:date="2022-12-08T16:51:00Z">
            <w:rPr>
              <w:b/>
              <w:bCs/>
              <w:i/>
              <w:iCs/>
              <w:color w:val="FF0000"/>
            </w:rPr>
          </w:rPrChange>
        </w:rPr>
        <w:t>) Modify 12.7.6.1 General (under 12.7.6 4-way handshake):</w:t>
      </w:r>
    </w:p>
    <w:p w14:paraId="430C22E4" w14:textId="77777777" w:rsidR="0026509C" w:rsidRPr="001D6E1C" w:rsidRDefault="0026509C" w:rsidP="0026509C">
      <w:pPr>
        <w:pStyle w:val="LP"/>
        <w:tabs>
          <w:tab w:val="clear" w:pos="640"/>
          <w:tab w:val="left" w:pos="1660"/>
        </w:tabs>
        <w:ind w:left="0"/>
        <w:rPr>
          <w:w w:val="100"/>
          <w:sz w:val="22"/>
          <w:szCs w:val="22"/>
          <w:rPrChange w:id="1429" w:author="Zhijie Yang (NSB)" w:date="2022-12-08T16:51:00Z">
            <w:rPr>
              <w:w w:val="100"/>
            </w:rPr>
          </w:rPrChange>
        </w:rPr>
      </w:pPr>
      <w:r w:rsidRPr="001D6E1C">
        <w:rPr>
          <w:w w:val="100"/>
          <w:sz w:val="22"/>
          <w:szCs w:val="22"/>
          <w:rPrChange w:id="1430" w:author="Zhijie Yang (NSB)" w:date="2022-12-08T16:51:00Z">
            <w:rPr>
              <w:w w:val="100"/>
            </w:rPr>
          </w:rPrChange>
        </w:rPr>
        <w:t>Message 1:</w:t>
      </w:r>
      <w:r w:rsidRPr="001D6E1C">
        <w:rPr>
          <w:w w:val="100"/>
          <w:sz w:val="22"/>
          <w:szCs w:val="22"/>
          <w:rPrChange w:id="1431" w:author="Zhijie Yang (NSB)" w:date="2022-12-08T16:51:00Z">
            <w:rPr>
              <w:w w:val="100"/>
            </w:rPr>
          </w:rPrChange>
        </w:rPr>
        <w:tab/>
        <w:t xml:space="preserve">Authenticator </w:t>
      </w:r>
      <w:r w:rsidRPr="001D6E1C">
        <w:rPr>
          <w:rFonts w:ascii="Symbol" w:hAnsi="Symbol" w:cs="Symbol"/>
          <w:w w:val="100"/>
          <w:sz w:val="22"/>
          <w:szCs w:val="22"/>
          <w:rPrChange w:id="1432" w:author="Zhijie Yang (NSB)" w:date="2022-12-08T16:51:00Z">
            <w:rPr>
              <w:rFonts w:ascii="Symbol" w:hAnsi="Symbol" w:cs="Symbol"/>
              <w:w w:val="100"/>
            </w:rPr>
          </w:rPrChange>
        </w:rPr>
        <w:t></w:t>
      </w:r>
      <w:r w:rsidRPr="001D6E1C">
        <w:rPr>
          <w:w w:val="100"/>
          <w:sz w:val="22"/>
          <w:szCs w:val="22"/>
          <w:rPrChange w:id="1433" w:author="Zhijie Yang (NSB)" w:date="2022-12-08T16:51:00Z">
            <w:rPr>
              <w:w w:val="100"/>
            </w:rPr>
          </w:rPrChange>
        </w:rPr>
        <w:t xml:space="preserve"> Supplicant: EAPOL-Key(0,0,1,0,P,0,0,ANonce,0,{} or {PMKID}) </w:t>
      </w:r>
    </w:p>
    <w:p w14:paraId="43A35D05" w14:textId="77777777" w:rsidR="0026509C" w:rsidRPr="001D6E1C" w:rsidRDefault="0026509C" w:rsidP="0026509C">
      <w:pPr>
        <w:pStyle w:val="LP"/>
        <w:tabs>
          <w:tab w:val="left" w:pos="1660"/>
        </w:tabs>
        <w:ind w:left="0"/>
        <w:rPr>
          <w:w w:val="100"/>
          <w:sz w:val="22"/>
          <w:szCs w:val="22"/>
          <w:rPrChange w:id="1434" w:author="Zhijie Yang (NSB)" w:date="2022-12-08T16:51:00Z">
            <w:rPr>
              <w:w w:val="100"/>
            </w:rPr>
          </w:rPrChange>
        </w:rPr>
      </w:pPr>
      <w:r w:rsidRPr="001D6E1C">
        <w:rPr>
          <w:w w:val="100"/>
          <w:sz w:val="22"/>
          <w:szCs w:val="22"/>
          <w:rPrChange w:id="1435" w:author="Zhijie Yang (NSB)" w:date="2022-12-08T16:51:00Z">
            <w:rPr>
              <w:w w:val="100"/>
            </w:rPr>
          </w:rPrChange>
        </w:rPr>
        <w:t>Message 2:</w:t>
      </w:r>
      <w:r w:rsidRPr="001D6E1C">
        <w:rPr>
          <w:w w:val="100"/>
          <w:sz w:val="22"/>
          <w:szCs w:val="22"/>
          <w:rPrChange w:id="1436" w:author="Zhijie Yang (NSB)" w:date="2022-12-08T16:51:00Z">
            <w:rPr>
              <w:w w:val="100"/>
            </w:rPr>
          </w:rPrChange>
        </w:rPr>
        <w:tab/>
        <w:t xml:space="preserve">Supplicant </w:t>
      </w:r>
      <w:r w:rsidRPr="001D6E1C">
        <w:rPr>
          <w:rFonts w:ascii="Symbol" w:hAnsi="Symbol" w:cs="Symbol"/>
          <w:w w:val="100"/>
          <w:sz w:val="22"/>
          <w:szCs w:val="22"/>
          <w:rPrChange w:id="1437" w:author="Zhijie Yang (NSB)" w:date="2022-12-08T16:51:00Z">
            <w:rPr>
              <w:rFonts w:ascii="Symbol" w:hAnsi="Symbol" w:cs="Symbol"/>
              <w:w w:val="100"/>
            </w:rPr>
          </w:rPrChange>
        </w:rPr>
        <w:t></w:t>
      </w:r>
      <w:r w:rsidRPr="001D6E1C">
        <w:rPr>
          <w:w w:val="100"/>
          <w:sz w:val="22"/>
          <w:szCs w:val="22"/>
          <w:rPrChange w:id="1438" w:author="Zhijie Yang (NSB)" w:date="2022-12-08T16:51:00Z">
            <w:rPr>
              <w:w w:val="100"/>
            </w:rPr>
          </w:rPrChange>
        </w:rPr>
        <w:t xml:space="preserve"> Authenticator: EAPOL-Key(0,1,0,0,P,0,0,SNonce,MIC,{RSNE} or {RSNE, OCI KDE} or {RSNE, RSNXE} or {RSNE, OCI KDE, RSNXE} {RSNE, Device ID KDE} or</w:t>
      </w:r>
    </w:p>
    <w:p w14:paraId="6D345AA3" w14:textId="77777777" w:rsidR="0026509C" w:rsidRPr="001D6E1C" w:rsidRDefault="0026509C" w:rsidP="0026509C">
      <w:pPr>
        <w:pStyle w:val="LP"/>
        <w:tabs>
          <w:tab w:val="left" w:pos="1660"/>
        </w:tabs>
        <w:ind w:left="0"/>
        <w:rPr>
          <w:w w:val="100"/>
          <w:sz w:val="22"/>
          <w:szCs w:val="22"/>
          <w:rPrChange w:id="1439" w:author="Zhijie Yang (NSB)" w:date="2022-12-08T16:51:00Z">
            <w:rPr>
              <w:w w:val="100"/>
            </w:rPr>
          </w:rPrChange>
        </w:rPr>
      </w:pPr>
      <w:r w:rsidRPr="001D6E1C">
        <w:rPr>
          <w:w w:val="100"/>
          <w:sz w:val="22"/>
          <w:szCs w:val="22"/>
          <w:rPrChange w:id="1440" w:author="Zhijie Yang (NSB)" w:date="2022-12-08T16:51:00Z">
            <w:rPr>
              <w:w w:val="100"/>
            </w:rPr>
          </w:rPrChange>
        </w:rPr>
        <w:t>{RSNE, OCI KDE, Device ID KDE} or {RSNE, RSNXE, Device ID KDE} or {RSNE, OCI KDE, RSNXE,</w:t>
      </w:r>
    </w:p>
    <w:p w14:paraId="0C86068B" w14:textId="77777777" w:rsidR="0026509C" w:rsidRPr="001D6E1C" w:rsidRDefault="0026509C" w:rsidP="0026509C">
      <w:pPr>
        <w:pStyle w:val="LP"/>
        <w:tabs>
          <w:tab w:val="clear" w:pos="640"/>
          <w:tab w:val="left" w:pos="1660"/>
        </w:tabs>
        <w:ind w:left="0"/>
        <w:rPr>
          <w:w w:val="100"/>
          <w:sz w:val="22"/>
          <w:szCs w:val="22"/>
          <w:rPrChange w:id="1441" w:author="Zhijie Yang (NSB)" w:date="2022-12-08T16:51:00Z">
            <w:rPr>
              <w:w w:val="100"/>
            </w:rPr>
          </w:rPrChange>
        </w:rPr>
      </w:pPr>
      <w:r w:rsidRPr="001D6E1C">
        <w:rPr>
          <w:w w:val="100"/>
          <w:sz w:val="22"/>
          <w:szCs w:val="22"/>
          <w:rPrChange w:id="1442" w:author="Zhijie Yang (NSB)" w:date="2022-12-08T16:51:00Z">
            <w:rPr>
              <w:w w:val="100"/>
            </w:rPr>
          </w:rPrChange>
        </w:rPr>
        <w:t xml:space="preserve">Device ID KDE}) </w:t>
      </w:r>
      <w:r w:rsidRPr="001D6E1C">
        <w:rPr>
          <w:color w:val="FF0000"/>
          <w:w w:val="100"/>
          <w:sz w:val="22"/>
          <w:szCs w:val="22"/>
          <w:rPrChange w:id="1443" w:author="Zhijie Yang (NSB)" w:date="2022-12-08T16:51:00Z">
            <w:rPr>
              <w:color w:val="FF0000"/>
              <w:w w:val="100"/>
            </w:rPr>
          </w:rPrChange>
        </w:rPr>
        <w:t>or {RSNE, RRCM KDE} or {RSNE, OCI KDE, RRCM KDE} or {RSNE, RSNXE, RRCM KDE} or {RSNE, OCI KDE, RSNXE, RRCM KDE}</w:t>
      </w:r>
      <w:r w:rsidRPr="001D6E1C">
        <w:rPr>
          <w:w w:val="100"/>
          <w:sz w:val="22"/>
          <w:szCs w:val="22"/>
          <w:rPrChange w:id="1444" w:author="Zhijie Yang (NSB)" w:date="2022-12-08T16:51:00Z">
            <w:rPr>
              <w:w w:val="100"/>
            </w:rPr>
          </w:rPrChange>
        </w:rPr>
        <w:t>)</w:t>
      </w:r>
    </w:p>
    <w:p w14:paraId="0CB5C88F" w14:textId="77777777" w:rsidR="0026509C" w:rsidRPr="001D6E1C" w:rsidRDefault="0026509C" w:rsidP="0026509C">
      <w:pPr>
        <w:pStyle w:val="LP"/>
        <w:tabs>
          <w:tab w:val="left" w:pos="1660"/>
        </w:tabs>
        <w:ind w:left="0"/>
        <w:rPr>
          <w:w w:val="100"/>
          <w:sz w:val="22"/>
          <w:szCs w:val="22"/>
          <w:rPrChange w:id="1445" w:author="Zhijie Yang (NSB)" w:date="2022-12-08T16:51:00Z">
            <w:rPr>
              <w:w w:val="100"/>
            </w:rPr>
          </w:rPrChange>
        </w:rPr>
      </w:pPr>
      <w:r w:rsidRPr="001D6E1C">
        <w:rPr>
          <w:w w:val="100"/>
          <w:sz w:val="22"/>
          <w:szCs w:val="22"/>
          <w:rPrChange w:id="1446" w:author="Zhijie Yang (NSB)" w:date="2022-12-08T16:51:00Z">
            <w:rPr>
              <w:w w:val="100"/>
            </w:rPr>
          </w:rPrChange>
        </w:rPr>
        <w:t>Message 3:</w:t>
      </w:r>
      <w:r w:rsidRPr="001D6E1C">
        <w:rPr>
          <w:w w:val="100"/>
          <w:sz w:val="22"/>
          <w:szCs w:val="22"/>
          <w:rPrChange w:id="1447" w:author="Zhijie Yang (NSB)" w:date="2022-12-08T16:51:00Z">
            <w:rPr>
              <w:w w:val="100"/>
            </w:rPr>
          </w:rPrChange>
        </w:rPr>
        <w:tab/>
      </w:r>
      <w:proofErr w:type="spellStart"/>
      <w:r w:rsidRPr="001D6E1C">
        <w:rPr>
          <w:w w:val="100"/>
          <w:sz w:val="22"/>
          <w:szCs w:val="22"/>
          <w:rPrChange w:id="1448" w:author="Zhijie Yang (NSB)" w:date="2022-12-08T16:51:00Z">
            <w:rPr>
              <w:w w:val="100"/>
            </w:rPr>
          </w:rPrChange>
        </w:rPr>
        <w:t>Authenticator</w:t>
      </w:r>
      <w:r w:rsidRPr="001D6E1C">
        <w:rPr>
          <w:rFonts w:ascii="Symbol" w:hAnsi="Symbol" w:cs="Symbol"/>
          <w:w w:val="100"/>
          <w:sz w:val="22"/>
          <w:szCs w:val="22"/>
          <w:rPrChange w:id="1449" w:author="Zhijie Yang (NSB)" w:date="2022-12-08T16:51:00Z">
            <w:rPr>
              <w:rFonts w:ascii="Symbol" w:hAnsi="Symbol" w:cs="Symbol"/>
              <w:w w:val="100"/>
            </w:rPr>
          </w:rPrChange>
        </w:rPr>
        <w:t></w:t>
      </w:r>
      <w:r w:rsidRPr="001D6E1C">
        <w:rPr>
          <w:w w:val="100"/>
          <w:sz w:val="22"/>
          <w:szCs w:val="22"/>
          <w:rPrChange w:id="1450" w:author="Zhijie Yang (NSB)" w:date="2022-12-08T16:51:00Z">
            <w:rPr>
              <w:w w:val="100"/>
            </w:rPr>
          </w:rPrChange>
        </w:rPr>
        <w:t>Supplicant</w:t>
      </w:r>
      <w:proofErr w:type="spellEnd"/>
      <w:r w:rsidRPr="001D6E1C">
        <w:rPr>
          <w:w w:val="100"/>
          <w:sz w:val="22"/>
          <w:szCs w:val="22"/>
          <w:rPrChange w:id="1451" w:author="Zhijie Yang (NSB)" w:date="2022-12-08T16:51:00Z">
            <w:rPr>
              <w:w w:val="100"/>
            </w:rPr>
          </w:rPrChange>
        </w:rPr>
        <w:t xml:space="preserve">: </w:t>
      </w:r>
      <w:r w:rsidRPr="001D6E1C">
        <w:rPr>
          <w:w w:val="100"/>
          <w:sz w:val="22"/>
          <w:szCs w:val="22"/>
          <w:rPrChange w:id="1452" w:author="Zhijie Yang (NSB)" w:date="2022-12-08T16:51:00Z">
            <w:rPr>
              <w:w w:val="100"/>
            </w:rPr>
          </w:rPrChange>
        </w:rPr>
        <w:br/>
        <w:t xml:space="preserve">EAPOL-Key(1,1,1,1,P,0,KeyRSC,ANonce,MIC,{RSNE,GTK[N]} or </w:t>
      </w:r>
      <w:r w:rsidRPr="001D6E1C">
        <w:rPr>
          <w:w w:val="100"/>
          <w:sz w:val="22"/>
          <w:szCs w:val="22"/>
          <w:rPrChange w:id="1453" w:author="Zhijie Yang (NSB)" w:date="2022-12-08T16:51:00Z">
            <w:rPr>
              <w:w w:val="100"/>
            </w:rPr>
          </w:rPrChange>
        </w:rPr>
        <w:br/>
        <w:t xml:space="preserve">{RSNE, GTK[N], OCI KDE} or {RSNE, GTK[N], RSNXE} or </w:t>
      </w:r>
      <w:r w:rsidRPr="001D6E1C">
        <w:rPr>
          <w:w w:val="100"/>
          <w:sz w:val="22"/>
          <w:szCs w:val="22"/>
          <w:rPrChange w:id="1454" w:author="Zhijie Yang (NSB)" w:date="2022-12-08T16:51:00Z">
            <w:rPr>
              <w:w w:val="100"/>
            </w:rPr>
          </w:rPrChange>
        </w:rPr>
        <w:br/>
        <w:t>{RSNE, GTK[N], OCI KDE, RSNXE}) or {RSNE, GTK[N], Device ID KDE} or {RSNE, GTK[N], OCI</w:t>
      </w:r>
    </w:p>
    <w:p w14:paraId="34DBC30F" w14:textId="77777777" w:rsidR="0026509C" w:rsidRPr="001D6E1C" w:rsidRDefault="0026509C" w:rsidP="0026509C">
      <w:pPr>
        <w:pStyle w:val="LP"/>
        <w:tabs>
          <w:tab w:val="left" w:pos="1660"/>
        </w:tabs>
        <w:rPr>
          <w:w w:val="100"/>
          <w:sz w:val="22"/>
          <w:szCs w:val="22"/>
          <w:rPrChange w:id="1455" w:author="Zhijie Yang (NSB)" w:date="2022-12-08T16:51:00Z">
            <w:rPr>
              <w:w w:val="100"/>
            </w:rPr>
          </w:rPrChange>
        </w:rPr>
      </w:pPr>
      <w:r w:rsidRPr="001D6E1C">
        <w:rPr>
          <w:w w:val="100"/>
          <w:sz w:val="22"/>
          <w:szCs w:val="22"/>
          <w:rPrChange w:id="1456" w:author="Zhijie Yang (NSB)" w:date="2022-12-08T16:51:00Z">
            <w:rPr>
              <w:w w:val="100"/>
            </w:rPr>
          </w:rPrChange>
        </w:rPr>
        <w:t>KDE, Device ID KDE} or {RSNE, GTK[N], RSNXE, Device ID KDE} or {RSNE, GTK[N], OCI KDE,</w:t>
      </w:r>
    </w:p>
    <w:p w14:paraId="6DD6D742" w14:textId="77777777" w:rsidR="0026509C" w:rsidRPr="001D6E1C" w:rsidRDefault="0026509C" w:rsidP="0026509C">
      <w:pPr>
        <w:pStyle w:val="LP"/>
        <w:tabs>
          <w:tab w:val="clear" w:pos="640"/>
          <w:tab w:val="left" w:pos="1660"/>
        </w:tabs>
        <w:ind w:left="0"/>
        <w:rPr>
          <w:w w:val="100"/>
          <w:sz w:val="22"/>
          <w:szCs w:val="22"/>
          <w:rPrChange w:id="1457" w:author="Zhijie Yang (NSB)" w:date="2022-12-08T16:51:00Z">
            <w:rPr>
              <w:w w:val="100"/>
            </w:rPr>
          </w:rPrChange>
        </w:rPr>
      </w:pPr>
      <w:r w:rsidRPr="001D6E1C">
        <w:rPr>
          <w:w w:val="100"/>
          <w:sz w:val="22"/>
          <w:szCs w:val="22"/>
          <w:rPrChange w:id="1458" w:author="Zhijie Yang (NSB)" w:date="2022-12-08T16:51:00Z">
            <w:rPr>
              <w:w w:val="100"/>
            </w:rPr>
          </w:rPrChange>
        </w:rPr>
        <w:t>RSNXE, Device ID KDE})</w:t>
      </w:r>
    </w:p>
    <w:p w14:paraId="660D03BF" w14:textId="77777777" w:rsidR="0026509C" w:rsidRPr="001D6E1C" w:rsidRDefault="0026509C" w:rsidP="0026509C">
      <w:pPr>
        <w:pStyle w:val="LP"/>
        <w:tabs>
          <w:tab w:val="clear" w:pos="640"/>
          <w:tab w:val="left" w:pos="1660"/>
        </w:tabs>
        <w:ind w:left="0"/>
        <w:rPr>
          <w:w w:val="100"/>
          <w:sz w:val="22"/>
          <w:szCs w:val="22"/>
          <w:rPrChange w:id="1459" w:author="Zhijie Yang (NSB)" w:date="2022-12-08T16:51:00Z">
            <w:rPr>
              <w:w w:val="100"/>
            </w:rPr>
          </w:rPrChange>
        </w:rPr>
      </w:pPr>
      <w:r w:rsidRPr="001D6E1C">
        <w:rPr>
          <w:w w:val="100"/>
          <w:sz w:val="22"/>
          <w:szCs w:val="22"/>
          <w:rPrChange w:id="1460" w:author="Zhijie Yang (NSB)" w:date="2022-12-08T16:51:00Z">
            <w:rPr>
              <w:w w:val="100"/>
            </w:rPr>
          </w:rPrChange>
        </w:rPr>
        <w:t>Message 4:</w:t>
      </w:r>
      <w:r w:rsidRPr="001D6E1C">
        <w:rPr>
          <w:w w:val="100"/>
          <w:sz w:val="22"/>
          <w:szCs w:val="22"/>
          <w:rPrChange w:id="1461" w:author="Zhijie Yang (NSB)" w:date="2022-12-08T16:51:00Z">
            <w:rPr>
              <w:w w:val="100"/>
            </w:rPr>
          </w:rPrChange>
        </w:rPr>
        <w:tab/>
        <w:t xml:space="preserve">Supplicant </w:t>
      </w:r>
      <w:r w:rsidRPr="001D6E1C">
        <w:rPr>
          <w:rFonts w:ascii="Symbol" w:hAnsi="Symbol" w:cs="Symbol"/>
          <w:w w:val="100"/>
          <w:sz w:val="22"/>
          <w:szCs w:val="22"/>
          <w:rPrChange w:id="1462" w:author="Zhijie Yang (NSB)" w:date="2022-12-08T16:51:00Z">
            <w:rPr>
              <w:rFonts w:ascii="Symbol" w:hAnsi="Symbol" w:cs="Symbol"/>
              <w:w w:val="100"/>
            </w:rPr>
          </w:rPrChange>
        </w:rPr>
        <w:t></w:t>
      </w:r>
      <w:r w:rsidRPr="001D6E1C">
        <w:rPr>
          <w:w w:val="100"/>
          <w:sz w:val="22"/>
          <w:szCs w:val="22"/>
          <w:rPrChange w:id="1463" w:author="Zhijie Yang (NSB)" w:date="2022-12-08T16:51:00Z">
            <w:rPr>
              <w:w w:val="100"/>
            </w:rPr>
          </w:rPrChange>
        </w:rPr>
        <w:t xml:space="preserve"> Authenticator: EAPOL-Key(1,1,0,0,P,0,0,0,MIC,{}).</w:t>
      </w:r>
    </w:p>
    <w:p w14:paraId="1C55B17F" w14:textId="77777777" w:rsidR="0026509C" w:rsidRPr="001D6E1C" w:rsidRDefault="0026509C" w:rsidP="0026509C">
      <w:pPr>
        <w:rPr>
          <w:sz w:val="22"/>
          <w:szCs w:val="22"/>
          <w:lang w:val="en-US" w:eastAsia="en-GB"/>
          <w:rPrChange w:id="1464" w:author="Zhijie Yang (NSB)" w:date="2022-12-08T16:51:00Z">
            <w:rPr>
              <w:lang w:val="en-US" w:eastAsia="en-GB"/>
            </w:rPr>
          </w:rPrChange>
        </w:rPr>
      </w:pPr>
    </w:p>
    <w:p w14:paraId="1E871953" w14:textId="39A8785A" w:rsidR="0026509C" w:rsidRPr="001D6E1C" w:rsidRDefault="00350B26" w:rsidP="0026509C">
      <w:pPr>
        <w:rPr>
          <w:b/>
          <w:bCs/>
          <w:i/>
          <w:iCs/>
          <w:sz w:val="22"/>
          <w:szCs w:val="22"/>
          <w:rPrChange w:id="1465" w:author="Zhijie Yang (NSB)" w:date="2022-12-08T16:51:00Z">
            <w:rPr>
              <w:b/>
              <w:bCs/>
              <w:i/>
              <w:iCs/>
            </w:rPr>
          </w:rPrChange>
        </w:rPr>
      </w:pPr>
      <w:r>
        <w:rPr>
          <w:b/>
          <w:bCs/>
          <w:i/>
          <w:iCs/>
          <w:color w:val="FF0000"/>
          <w:sz w:val="22"/>
          <w:szCs w:val="22"/>
        </w:rPr>
        <w:t>9</w:t>
      </w:r>
      <w:r w:rsidR="0026509C" w:rsidRPr="001D6E1C">
        <w:rPr>
          <w:b/>
          <w:bCs/>
          <w:i/>
          <w:iCs/>
          <w:color w:val="FF0000"/>
          <w:sz w:val="22"/>
          <w:szCs w:val="22"/>
          <w:rPrChange w:id="1466" w:author="Zhijie Yang (NSB)" w:date="2022-12-08T16:51:00Z">
            <w:rPr>
              <w:b/>
              <w:bCs/>
              <w:i/>
              <w:iCs/>
              <w:color w:val="FF0000"/>
            </w:rPr>
          </w:rPrChange>
        </w:rPr>
        <w:t>) Modify 12.7.6.3 4-way handshake message 2:</w:t>
      </w:r>
    </w:p>
    <w:p w14:paraId="3FE343DE" w14:textId="77777777" w:rsidR="0026509C" w:rsidRPr="001D6E1C" w:rsidRDefault="0026509C" w:rsidP="0026509C">
      <w:pPr>
        <w:pStyle w:val="LP"/>
        <w:rPr>
          <w:w w:val="100"/>
          <w:sz w:val="22"/>
          <w:szCs w:val="22"/>
          <w:rPrChange w:id="1467" w:author="Zhijie Yang (NSB)" w:date="2022-12-08T16:51:00Z">
            <w:rPr>
              <w:w w:val="100"/>
            </w:rPr>
          </w:rPrChange>
        </w:rPr>
      </w:pPr>
      <w:r w:rsidRPr="001D6E1C">
        <w:rPr>
          <w:w w:val="100"/>
          <w:sz w:val="22"/>
          <w:szCs w:val="22"/>
          <w:rPrChange w:id="1468" w:author="Zhijie Yang (NSB)" w:date="2022-12-08T16:51:00Z">
            <w:rPr>
              <w:w w:val="100"/>
            </w:rPr>
          </w:rPrChange>
        </w:rPr>
        <w:lastRenderedPageBreak/>
        <w:t>Key Information:</w:t>
      </w:r>
    </w:p>
    <w:p w14:paraId="0CAF76C4" w14:textId="77777777" w:rsidR="0026509C" w:rsidRPr="001D6E1C" w:rsidRDefault="0026509C" w:rsidP="0026509C">
      <w:pPr>
        <w:pStyle w:val="LP2"/>
        <w:ind w:left="1440" w:hanging="400"/>
        <w:rPr>
          <w:w w:val="100"/>
          <w:sz w:val="22"/>
          <w:szCs w:val="22"/>
          <w:rPrChange w:id="1469" w:author="Zhijie Yang (NSB)" w:date="2022-12-08T16:51:00Z">
            <w:rPr>
              <w:w w:val="100"/>
            </w:rPr>
          </w:rPrChange>
        </w:rPr>
      </w:pPr>
      <w:r w:rsidRPr="001D6E1C">
        <w:rPr>
          <w:w w:val="100"/>
          <w:sz w:val="22"/>
          <w:szCs w:val="22"/>
          <w:rPrChange w:id="1470" w:author="Zhijie Yang (NSB)" w:date="2022-12-08T16:51:00Z">
            <w:rPr>
              <w:w w:val="100"/>
            </w:rPr>
          </w:rPrChange>
        </w:rPr>
        <w:t>Key Descriptor Version = 1 (ARC4 encryption with HMAC-MD5) or 2 (NIST AES key wrap with HMAC-SHA-1-128) or 3 (NIST AES key wrap with AES-128-CMAC), in all other cases 0 – same as message 1</w:t>
      </w:r>
    </w:p>
    <w:p w14:paraId="426BEBE2" w14:textId="77777777" w:rsidR="0026509C" w:rsidRPr="001D6E1C" w:rsidRDefault="0026509C" w:rsidP="0026509C">
      <w:pPr>
        <w:pStyle w:val="LP2"/>
        <w:rPr>
          <w:w w:val="100"/>
          <w:sz w:val="22"/>
          <w:szCs w:val="22"/>
          <w:rPrChange w:id="1471" w:author="Zhijie Yang (NSB)" w:date="2022-12-08T16:51:00Z">
            <w:rPr>
              <w:w w:val="100"/>
            </w:rPr>
          </w:rPrChange>
        </w:rPr>
      </w:pPr>
      <w:r w:rsidRPr="001D6E1C">
        <w:rPr>
          <w:w w:val="100"/>
          <w:sz w:val="22"/>
          <w:szCs w:val="22"/>
          <w:rPrChange w:id="1472" w:author="Zhijie Yang (NSB)" w:date="2022-12-08T16:51:00Z">
            <w:rPr>
              <w:w w:val="100"/>
            </w:rPr>
          </w:rPrChange>
        </w:rPr>
        <w:t>Key Type = 1 (Pairwise) – same as message 1</w:t>
      </w:r>
    </w:p>
    <w:p w14:paraId="41451D29" w14:textId="77777777" w:rsidR="0026509C" w:rsidRPr="001D6E1C" w:rsidRDefault="0026509C" w:rsidP="0026509C">
      <w:pPr>
        <w:pStyle w:val="LP2"/>
        <w:rPr>
          <w:w w:val="100"/>
          <w:sz w:val="22"/>
          <w:szCs w:val="22"/>
          <w:rPrChange w:id="1473" w:author="Zhijie Yang (NSB)" w:date="2022-12-08T16:51:00Z">
            <w:rPr>
              <w:w w:val="100"/>
            </w:rPr>
          </w:rPrChange>
        </w:rPr>
      </w:pPr>
      <w:r w:rsidRPr="001D6E1C">
        <w:rPr>
          <w:w w:val="100"/>
          <w:sz w:val="22"/>
          <w:szCs w:val="22"/>
          <w:rPrChange w:id="1474" w:author="Zhijie Yang (NSB)" w:date="2022-12-08T16:51:00Z">
            <w:rPr>
              <w:w w:val="100"/>
            </w:rPr>
          </w:rPrChange>
        </w:rPr>
        <w:t>Reserved = 0</w:t>
      </w:r>
    </w:p>
    <w:p w14:paraId="137C827E" w14:textId="77777777" w:rsidR="0026509C" w:rsidRPr="001D6E1C" w:rsidRDefault="0026509C" w:rsidP="0026509C">
      <w:pPr>
        <w:pStyle w:val="LP2"/>
        <w:rPr>
          <w:w w:val="100"/>
          <w:sz w:val="22"/>
          <w:szCs w:val="22"/>
          <w:rPrChange w:id="1475" w:author="Zhijie Yang (NSB)" w:date="2022-12-08T16:51:00Z">
            <w:rPr>
              <w:w w:val="100"/>
            </w:rPr>
          </w:rPrChange>
        </w:rPr>
      </w:pPr>
      <w:r w:rsidRPr="001D6E1C">
        <w:rPr>
          <w:w w:val="100"/>
          <w:sz w:val="22"/>
          <w:szCs w:val="22"/>
          <w:rPrChange w:id="1476" w:author="Zhijie Yang (NSB)" w:date="2022-12-08T16:51:00Z">
            <w:rPr>
              <w:w w:val="100"/>
            </w:rPr>
          </w:rPrChange>
        </w:rPr>
        <w:t>Install = 0</w:t>
      </w:r>
    </w:p>
    <w:p w14:paraId="2AA6D206" w14:textId="77777777" w:rsidR="0026509C" w:rsidRPr="001D6E1C" w:rsidRDefault="0026509C" w:rsidP="0026509C">
      <w:pPr>
        <w:pStyle w:val="LP2"/>
        <w:rPr>
          <w:w w:val="100"/>
          <w:sz w:val="22"/>
          <w:szCs w:val="22"/>
          <w:rPrChange w:id="1477" w:author="Zhijie Yang (NSB)" w:date="2022-12-08T16:51:00Z">
            <w:rPr>
              <w:w w:val="100"/>
            </w:rPr>
          </w:rPrChange>
        </w:rPr>
      </w:pPr>
      <w:r w:rsidRPr="001D6E1C">
        <w:rPr>
          <w:w w:val="100"/>
          <w:sz w:val="22"/>
          <w:szCs w:val="22"/>
          <w:rPrChange w:id="1478" w:author="Zhijie Yang (NSB)" w:date="2022-12-08T16:51:00Z">
            <w:rPr>
              <w:w w:val="100"/>
            </w:rPr>
          </w:rPrChange>
        </w:rPr>
        <w:t>Key Ack = 0</w:t>
      </w:r>
    </w:p>
    <w:p w14:paraId="5CD3F723" w14:textId="77777777" w:rsidR="0026509C" w:rsidRPr="001D6E1C" w:rsidRDefault="0026509C" w:rsidP="0026509C">
      <w:pPr>
        <w:pStyle w:val="LP2"/>
        <w:rPr>
          <w:w w:val="100"/>
          <w:sz w:val="22"/>
          <w:szCs w:val="22"/>
          <w:rPrChange w:id="1479" w:author="Zhijie Yang (NSB)" w:date="2022-12-08T16:51:00Z">
            <w:rPr>
              <w:w w:val="100"/>
            </w:rPr>
          </w:rPrChange>
        </w:rPr>
      </w:pPr>
      <w:r w:rsidRPr="001D6E1C">
        <w:rPr>
          <w:w w:val="100"/>
          <w:sz w:val="22"/>
          <w:szCs w:val="22"/>
          <w:rPrChange w:id="1480" w:author="Zhijie Yang (NSB)" w:date="2022-12-08T16:51:00Z">
            <w:rPr>
              <w:w w:val="100"/>
            </w:rPr>
          </w:rPrChange>
        </w:rPr>
        <w:t>Key MIC = 0 when using an AEAD cipher or 1 otherwise</w:t>
      </w:r>
    </w:p>
    <w:p w14:paraId="4ABCD414" w14:textId="77777777" w:rsidR="0026509C" w:rsidRPr="001D6E1C" w:rsidRDefault="0026509C" w:rsidP="0026509C">
      <w:pPr>
        <w:pStyle w:val="LP2"/>
        <w:rPr>
          <w:w w:val="100"/>
          <w:sz w:val="22"/>
          <w:szCs w:val="22"/>
          <w:rPrChange w:id="1481" w:author="Zhijie Yang (NSB)" w:date="2022-12-08T16:51:00Z">
            <w:rPr>
              <w:w w:val="100"/>
            </w:rPr>
          </w:rPrChange>
        </w:rPr>
      </w:pPr>
      <w:r w:rsidRPr="001D6E1C">
        <w:rPr>
          <w:w w:val="100"/>
          <w:sz w:val="22"/>
          <w:szCs w:val="22"/>
          <w:rPrChange w:id="1482" w:author="Zhijie Yang (NSB)" w:date="2022-12-08T16:51:00Z">
            <w:rPr>
              <w:w w:val="100"/>
            </w:rPr>
          </w:rPrChange>
        </w:rPr>
        <w:t>Secure = 0 – same as message 1</w:t>
      </w:r>
    </w:p>
    <w:p w14:paraId="4920DF5A" w14:textId="77777777" w:rsidR="0026509C" w:rsidRPr="001D6E1C" w:rsidRDefault="0026509C" w:rsidP="0026509C">
      <w:pPr>
        <w:pStyle w:val="LP2"/>
        <w:rPr>
          <w:w w:val="100"/>
          <w:sz w:val="22"/>
          <w:szCs w:val="22"/>
          <w:rPrChange w:id="1483" w:author="Zhijie Yang (NSB)" w:date="2022-12-08T16:51:00Z">
            <w:rPr>
              <w:w w:val="100"/>
            </w:rPr>
          </w:rPrChange>
        </w:rPr>
      </w:pPr>
      <w:r w:rsidRPr="001D6E1C">
        <w:rPr>
          <w:w w:val="100"/>
          <w:sz w:val="22"/>
          <w:szCs w:val="22"/>
          <w:rPrChange w:id="1484" w:author="Zhijie Yang (NSB)" w:date="2022-12-08T16:51:00Z">
            <w:rPr>
              <w:w w:val="100"/>
            </w:rPr>
          </w:rPrChange>
        </w:rPr>
        <w:t>Error = 0 – same as message 1</w:t>
      </w:r>
    </w:p>
    <w:p w14:paraId="0D25629B" w14:textId="77777777" w:rsidR="0026509C" w:rsidRPr="001D6E1C" w:rsidRDefault="0026509C" w:rsidP="0026509C">
      <w:pPr>
        <w:pStyle w:val="LP2"/>
        <w:rPr>
          <w:w w:val="100"/>
          <w:sz w:val="22"/>
          <w:szCs w:val="22"/>
          <w:rPrChange w:id="1485" w:author="Zhijie Yang (NSB)" w:date="2022-12-08T16:51:00Z">
            <w:rPr>
              <w:w w:val="100"/>
            </w:rPr>
          </w:rPrChange>
        </w:rPr>
      </w:pPr>
      <w:r w:rsidRPr="001D6E1C">
        <w:rPr>
          <w:w w:val="100"/>
          <w:sz w:val="22"/>
          <w:szCs w:val="22"/>
          <w:rPrChange w:id="1486" w:author="Zhijie Yang (NSB)" w:date="2022-12-08T16:51:00Z">
            <w:rPr>
              <w:w w:val="100"/>
            </w:rPr>
          </w:rPrChange>
        </w:rPr>
        <w:t>Request = 0 – same as message 1</w:t>
      </w:r>
    </w:p>
    <w:p w14:paraId="6E447ECA" w14:textId="77777777" w:rsidR="0026509C" w:rsidRPr="001D6E1C" w:rsidRDefault="0026509C" w:rsidP="0026509C">
      <w:pPr>
        <w:pStyle w:val="LP2"/>
        <w:rPr>
          <w:w w:val="100"/>
          <w:sz w:val="22"/>
          <w:szCs w:val="22"/>
          <w:rPrChange w:id="1487" w:author="Zhijie Yang (NSB)" w:date="2022-12-08T16:51:00Z">
            <w:rPr>
              <w:w w:val="100"/>
            </w:rPr>
          </w:rPrChange>
        </w:rPr>
      </w:pPr>
      <w:r w:rsidRPr="001D6E1C">
        <w:rPr>
          <w:w w:val="100"/>
          <w:sz w:val="22"/>
          <w:szCs w:val="22"/>
          <w:rPrChange w:id="1488" w:author="Zhijie Yang (NSB)" w:date="2022-12-08T16:51:00Z">
            <w:rPr>
              <w:w w:val="100"/>
            </w:rPr>
          </w:rPrChange>
        </w:rPr>
        <w:t xml:space="preserve">Encrypted Key Data = 1 when using an AEAD cipher or if the Device ID KDE is included </w:t>
      </w:r>
      <w:r w:rsidRPr="001D6E1C">
        <w:rPr>
          <w:color w:val="FF0000"/>
          <w:w w:val="100"/>
          <w:sz w:val="22"/>
          <w:szCs w:val="22"/>
          <w:rPrChange w:id="1489" w:author="Zhijie Yang (NSB)" w:date="2022-12-08T16:51:00Z">
            <w:rPr>
              <w:color w:val="FF0000"/>
              <w:w w:val="100"/>
            </w:rPr>
          </w:rPrChange>
        </w:rPr>
        <w:t xml:space="preserve">or if </w:t>
      </w:r>
      <w:r w:rsidRPr="001D6E1C">
        <w:rPr>
          <w:w w:val="100"/>
          <w:sz w:val="22"/>
          <w:szCs w:val="22"/>
          <w:rPrChange w:id="1490" w:author="Zhijie Yang (NSB)" w:date="2022-12-08T16:51:00Z">
            <w:rPr>
              <w:w w:val="100"/>
            </w:rPr>
          </w:rPrChange>
        </w:rPr>
        <w:t xml:space="preserve"> </w:t>
      </w:r>
      <w:r w:rsidRPr="001D6E1C">
        <w:rPr>
          <w:color w:val="FF0000"/>
          <w:w w:val="100"/>
          <w:sz w:val="22"/>
          <w:szCs w:val="22"/>
          <w:rPrChange w:id="1491" w:author="Zhijie Yang (NSB)" w:date="2022-12-08T16:51:00Z">
            <w:rPr>
              <w:color w:val="FF0000"/>
              <w:w w:val="100"/>
            </w:rPr>
          </w:rPrChange>
        </w:rPr>
        <w:t>RRCM KDE is included</w:t>
      </w:r>
      <w:r w:rsidRPr="001D6E1C">
        <w:rPr>
          <w:w w:val="100"/>
          <w:sz w:val="22"/>
          <w:szCs w:val="22"/>
          <w:rPrChange w:id="1492" w:author="Zhijie Yang (NSB)" w:date="2022-12-08T16:51:00Z">
            <w:rPr>
              <w:w w:val="100"/>
            </w:rPr>
          </w:rPrChange>
        </w:rPr>
        <w:t>, or 0 otherwise</w:t>
      </w:r>
    </w:p>
    <w:p w14:paraId="54C10B36" w14:textId="77777777" w:rsidR="0026509C" w:rsidRPr="001D6E1C" w:rsidRDefault="0026509C" w:rsidP="0026509C">
      <w:pPr>
        <w:pStyle w:val="LP2"/>
        <w:rPr>
          <w:w w:val="100"/>
          <w:sz w:val="22"/>
          <w:szCs w:val="22"/>
          <w:rPrChange w:id="1493" w:author="Zhijie Yang (NSB)" w:date="2022-12-08T16:51:00Z">
            <w:rPr>
              <w:w w:val="100"/>
            </w:rPr>
          </w:rPrChange>
        </w:rPr>
      </w:pPr>
      <w:r w:rsidRPr="001D6E1C">
        <w:rPr>
          <w:w w:val="100"/>
          <w:sz w:val="22"/>
          <w:szCs w:val="22"/>
          <w:rPrChange w:id="1494" w:author="Zhijie Yang (NSB)" w:date="2022-12-08T16:51:00Z">
            <w:rPr>
              <w:w w:val="100"/>
            </w:rPr>
          </w:rPrChange>
        </w:rPr>
        <w:t>Reserved = 0 – unused by this protocol version</w:t>
      </w:r>
    </w:p>
    <w:p w14:paraId="0CD7EBF7" w14:textId="77777777" w:rsidR="0026509C" w:rsidRPr="001D6E1C" w:rsidRDefault="0026509C" w:rsidP="0026509C">
      <w:pPr>
        <w:pStyle w:val="L2"/>
        <w:numPr>
          <w:ilvl w:val="0"/>
          <w:numId w:val="21"/>
        </w:numPr>
        <w:ind w:left="640" w:hanging="440"/>
        <w:rPr>
          <w:w w:val="100"/>
          <w:sz w:val="22"/>
          <w:szCs w:val="22"/>
          <w:rPrChange w:id="1495" w:author="Zhijie Yang (NSB)" w:date="2022-12-08T16:51:00Z">
            <w:rPr>
              <w:w w:val="100"/>
            </w:rPr>
          </w:rPrChange>
        </w:rPr>
      </w:pPr>
      <w:r w:rsidRPr="001D6E1C">
        <w:rPr>
          <w:w w:val="100"/>
          <w:sz w:val="22"/>
          <w:szCs w:val="22"/>
          <w:rPrChange w:id="1496" w:author="Zhijie Yang (NSB)" w:date="2022-12-08T16:51:00Z">
            <w:rPr>
              <w:w w:val="100"/>
            </w:rPr>
          </w:rPrChange>
        </w:rPr>
        <w:t xml:space="preserve">Key Data = </w:t>
      </w:r>
    </w:p>
    <w:p w14:paraId="528411EF" w14:textId="77777777" w:rsidR="0026509C" w:rsidRPr="001D6E1C" w:rsidRDefault="0026509C" w:rsidP="0026509C">
      <w:pPr>
        <w:pStyle w:val="L2"/>
        <w:numPr>
          <w:ilvl w:val="0"/>
          <w:numId w:val="21"/>
        </w:numPr>
        <w:ind w:left="640" w:hanging="440"/>
        <w:rPr>
          <w:w w:val="100"/>
          <w:sz w:val="22"/>
          <w:szCs w:val="22"/>
          <w:rPrChange w:id="1497" w:author="Zhijie Yang (NSB)" w:date="2022-12-08T16:51:00Z">
            <w:rPr>
              <w:w w:val="100"/>
            </w:rPr>
          </w:rPrChange>
        </w:rPr>
      </w:pPr>
      <w:r w:rsidRPr="001D6E1C">
        <w:rPr>
          <w:rFonts w:hint="eastAsia"/>
          <w:w w:val="100"/>
          <w:sz w:val="22"/>
          <w:szCs w:val="22"/>
          <w:rPrChange w:id="1498" w:author="Zhijie Yang (NSB)" w:date="2022-12-08T16:51:00Z">
            <w:rPr>
              <w:rFonts w:hint="eastAsia"/>
              <w:w w:val="100"/>
            </w:rPr>
          </w:rPrChange>
        </w:rPr>
        <w:t>—</w:t>
      </w:r>
      <w:r w:rsidRPr="001D6E1C">
        <w:rPr>
          <w:w w:val="100"/>
          <w:sz w:val="22"/>
          <w:szCs w:val="22"/>
          <w:rPrChange w:id="1499" w:author="Zhijie Yang (NSB)" w:date="2022-12-08T16:51:00Z">
            <w:rPr>
              <w:w w:val="100"/>
            </w:rPr>
          </w:rPrChange>
        </w:rPr>
        <w:t xml:space="preserve"> Additionally, may include a Device ID KDE.</w:t>
      </w:r>
    </w:p>
    <w:p w14:paraId="2FB0E84C" w14:textId="77777777" w:rsidR="0026509C" w:rsidRPr="001D6E1C" w:rsidRDefault="0026509C" w:rsidP="0026509C">
      <w:pPr>
        <w:pStyle w:val="DL2"/>
        <w:tabs>
          <w:tab w:val="clear" w:pos="920"/>
          <w:tab w:val="left" w:pos="1440"/>
        </w:tabs>
        <w:suppressAutoHyphens/>
        <w:spacing w:before="60" w:after="60"/>
        <w:rPr>
          <w:w w:val="100"/>
          <w:sz w:val="22"/>
          <w:szCs w:val="22"/>
          <w:rPrChange w:id="1500" w:author="Zhijie Yang (NSB)" w:date="2022-12-08T16:51:00Z">
            <w:rPr>
              <w:w w:val="100"/>
            </w:rPr>
          </w:rPrChange>
        </w:rPr>
      </w:pPr>
      <w:r w:rsidRPr="001D6E1C">
        <w:rPr>
          <w:rFonts w:hint="eastAsia"/>
          <w:w w:val="100"/>
          <w:sz w:val="22"/>
          <w:szCs w:val="22"/>
          <w:rPrChange w:id="1501" w:author="Zhijie Yang (NSB)" w:date="2022-12-08T16:51:00Z">
            <w:rPr>
              <w:rFonts w:hint="eastAsia"/>
              <w:w w:val="100"/>
            </w:rPr>
          </w:rPrChange>
        </w:rPr>
        <w:t>—</w:t>
      </w:r>
      <w:r w:rsidRPr="001D6E1C">
        <w:rPr>
          <w:w w:val="100"/>
          <w:sz w:val="22"/>
          <w:szCs w:val="22"/>
          <w:rPrChange w:id="1502" w:author="Zhijie Yang (NSB)" w:date="2022-12-08T16:51:00Z">
            <w:rPr>
              <w:w w:val="100"/>
            </w:rPr>
          </w:rPrChange>
        </w:rPr>
        <w:t xml:space="preserve"> </w:t>
      </w:r>
      <w:r w:rsidRPr="001D6E1C">
        <w:rPr>
          <w:color w:val="FF0000"/>
          <w:w w:val="100"/>
          <w:sz w:val="22"/>
          <w:szCs w:val="22"/>
          <w:rPrChange w:id="1503" w:author="Zhijie Yang (NSB)" w:date="2022-12-08T16:51:00Z">
            <w:rPr>
              <w:color w:val="FF0000"/>
              <w:w w:val="100"/>
            </w:rPr>
          </w:rPrChange>
        </w:rPr>
        <w:t>Additionally, may include</w:t>
      </w:r>
      <w:r w:rsidRPr="001D6E1C">
        <w:rPr>
          <w:w w:val="100"/>
          <w:sz w:val="22"/>
          <w:szCs w:val="22"/>
          <w:rPrChange w:id="1504" w:author="Zhijie Yang (NSB)" w:date="2022-12-08T16:51:00Z">
            <w:rPr>
              <w:w w:val="100"/>
            </w:rPr>
          </w:rPrChange>
        </w:rPr>
        <w:t xml:space="preserve"> </w:t>
      </w:r>
      <w:r w:rsidRPr="001D6E1C">
        <w:rPr>
          <w:color w:val="FF0000"/>
          <w:w w:val="100"/>
          <w:sz w:val="22"/>
          <w:szCs w:val="22"/>
          <w:rPrChange w:id="1505" w:author="Zhijie Yang (NSB)" w:date="2022-12-08T16:51:00Z">
            <w:rPr>
              <w:color w:val="FF0000"/>
              <w:w w:val="100"/>
            </w:rPr>
          </w:rPrChange>
        </w:rPr>
        <w:t>RRCM KDE</w:t>
      </w:r>
    </w:p>
    <w:p w14:paraId="30CC89B8" w14:textId="06285883" w:rsidR="0026509C" w:rsidRPr="001D6E1C" w:rsidRDefault="00350B26" w:rsidP="0026509C">
      <w:pPr>
        <w:rPr>
          <w:b/>
          <w:bCs/>
          <w:i/>
          <w:iCs/>
          <w:color w:val="FF0000"/>
          <w:sz w:val="22"/>
          <w:szCs w:val="22"/>
          <w:rPrChange w:id="1506" w:author="Zhijie Yang (NSB)" w:date="2022-12-08T16:51:00Z">
            <w:rPr>
              <w:b/>
              <w:bCs/>
              <w:i/>
              <w:iCs/>
              <w:color w:val="FF0000"/>
            </w:rPr>
          </w:rPrChange>
        </w:rPr>
      </w:pPr>
      <w:r>
        <w:rPr>
          <w:b/>
          <w:bCs/>
          <w:i/>
          <w:iCs/>
          <w:color w:val="FF0000"/>
          <w:sz w:val="22"/>
          <w:szCs w:val="22"/>
        </w:rPr>
        <w:t>10</w:t>
      </w:r>
      <w:r w:rsidR="0026509C" w:rsidRPr="001D6E1C">
        <w:rPr>
          <w:b/>
          <w:bCs/>
          <w:i/>
          <w:iCs/>
          <w:color w:val="FF0000"/>
          <w:sz w:val="22"/>
          <w:szCs w:val="22"/>
          <w:rPrChange w:id="1507" w:author="Zhijie Yang (NSB)" w:date="2022-12-08T16:51:00Z">
            <w:rPr>
              <w:b/>
              <w:bCs/>
              <w:i/>
              <w:iCs/>
              <w:color w:val="FF0000"/>
            </w:rPr>
          </w:rPrChange>
        </w:rPr>
        <w:t>) Add new row in Table 9-62 – Association Request frame body</w:t>
      </w:r>
    </w:p>
    <w:p w14:paraId="31CC3714" w14:textId="77777777" w:rsidR="0026509C" w:rsidRPr="001D6E1C" w:rsidRDefault="0026509C" w:rsidP="0026509C">
      <w:pPr>
        <w:rPr>
          <w:sz w:val="22"/>
          <w:szCs w:val="22"/>
          <w:lang w:val="en-US" w:eastAsia="en-GB"/>
          <w:rPrChange w:id="1508" w:author="Zhijie Yang (NSB)" w:date="2022-12-08T16:51:00Z">
            <w:rPr>
              <w:lang w:val="en-US" w:eastAsia="en-GB"/>
            </w:rPr>
          </w:rPrChange>
        </w:rPr>
      </w:pPr>
    </w:p>
    <w:tbl>
      <w:tblPr>
        <w:tblStyle w:val="TableGrid"/>
        <w:tblW w:w="0" w:type="auto"/>
        <w:tblInd w:w="1435" w:type="dxa"/>
        <w:tblLook w:val="04A0" w:firstRow="1" w:lastRow="0" w:firstColumn="1" w:lastColumn="0" w:noHBand="0" w:noVBand="1"/>
      </w:tblPr>
      <w:tblGrid>
        <w:gridCol w:w="1080"/>
        <w:gridCol w:w="2790"/>
        <w:gridCol w:w="3904"/>
      </w:tblGrid>
      <w:tr w:rsidR="0026509C" w:rsidRPr="001D6E1C" w14:paraId="42A2F124" w14:textId="77777777" w:rsidTr="0026509C">
        <w:tc>
          <w:tcPr>
            <w:tcW w:w="1080" w:type="dxa"/>
            <w:tcBorders>
              <w:top w:val="single" w:sz="4" w:space="0" w:color="auto"/>
              <w:left w:val="single" w:sz="4" w:space="0" w:color="auto"/>
              <w:bottom w:val="single" w:sz="4" w:space="0" w:color="auto"/>
              <w:right w:val="single" w:sz="4" w:space="0" w:color="auto"/>
            </w:tcBorders>
            <w:hideMark/>
          </w:tcPr>
          <w:p w14:paraId="0269CEF0" w14:textId="77777777" w:rsidR="0026509C" w:rsidRPr="001D6E1C" w:rsidRDefault="0026509C" w:rsidP="0026509C">
            <w:pPr>
              <w:jc w:val="center"/>
              <w:rPr>
                <w:b/>
                <w:sz w:val="22"/>
                <w:szCs w:val="22"/>
                <w:rPrChange w:id="1509" w:author="Zhijie Yang (NSB)" w:date="2022-12-08T16:51:00Z">
                  <w:rPr>
                    <w:b/>
                    <w:sz w:val="20"/>
                  </w:rPr>
                </w:rPrChange>
              </w:rPr>
            </w:pPr>
            <w:r w:rsidRPr="001D6E1C">
              <w:rPr>
                <w:b/>
                <w:sz w:val="22"/>
                <w:szCs w:val="22"/>
                <w:rPrChange w:id="1510" w:author="Zhijie Yang (NSB)" w:date="2022-12-08T16:51:00Z">
                  <w:rPr>
                    <w:b/>
                    <w:sz w:val="20"/>
                  </w:rPr>
                </w:rPrChange>
              </w:rPr>
              <w:t>Order</w:t>
            </w:r>
          </w:p>
        </w:tc>
        <w:tc>
          <w:tcPr>
            <w:tcW w:w="2790" w:type="dxa"/>
            <w:tcBorders>
              <w:top w:val="single" w:sz="4" w:space="0" w:color="auto"/>
              <w:left w:val="single" w:sz="4" w:space="0" w:color="auto"/>
              <w:bottom w:val="single" w:sz="4" w:space="0" w:color="auto"/>
              <w:right w:val="single" w:sz="4" w:space="0" w:color="auto"/>
            </w:tcBorders>
            <w:hideMark/>
          </w:tcPr>
          <w:p w14:paraId="30348A68" w14:textId="77777777" w:rsidR="0026509C" w:rsidRPr="001D6E1C" w:rsidRDefault="0026509C" w:rsidP="0026509C">
            <w:pPr>
              <w:jc w:val="center"/>
              <w:rPr>
                <w:b/>
                <w:sz w:val="22"/>
                <w:szCs w:val="22"/>
                <w:rPrChange w:id="1511" w:author="Zhijie Yang (NSB)" w:date="2022-12-08T16:51:00Z">
                  <w:rPr>
                    <w:b/>
                    <w:sz w:val="20"/>
                  </w:rPr>
                </w:rPrChange>
              </w:rPr>
            </w:pPr>
            <w:r w:rsidRPr="001D6E1C">
              <w:rPr>
                <w:b/>
                <w:sz w:val="22"/>
                <w:szCs w:val="22"/>
                <w:rPrChange w:id="1512" w:author="Zhijie Yang (NSB)" w:date="2022-12-08T16:51:00Z">
                  <w:rPr>
                    <w:b/>
                    <w:sz w:val="20"/>
                  </w:rPr>
                </w:rPrChange>
              </w:rPr>
              <w:t>Information</w:t>
            </w:r>
          </w:p>
        </w:tc>
        <w:tc>
          <w:tcPr>
            <w:tcW w:w="3904" w:type="dxa"/>
            <w:tcBorders>
              <w:top w:val="single" w:sz="4" w:space="0" w:color="auto"/>
              <w:left w:val="single" w:sz="4" w:space="0" w:color="auto"/>
              <w:bottom w:val="single" w:sz="4" w:space="0" w:color="auto"/>
              <w:right w:val="single" w:sz="4" w:space="0" w:color="auto"/>
            </w:tcBorders>
            <w:hideMark/>
          </w:tcPr>
          <w:p w14:paraId="6AAE7A9E" w14:textId="77777777" w:rsidR="0026509C" w:rsidRPr="001D6E1C" w:rsidRDefault="0026509C" w:rsidP="0026509C">
            <w:pPr>
              <w:jc w:val="center"/>
              <w:rPr>
                <w:b/>
                <w:sz w:val="22"/>
                <w:szCs w:val="22"/>
                <w:rPrChange w:id="1513" w:author="Zhijie Yang (NSB)" w:date="2022-12-08T16:51:00Z">
                  <w:rPr>
                    <w:b/>
                    <w:sz w:val="20"/>
                  </w:rPr>
                </w:rPrChange>
              </w:rPr>
            </w:pPr>
            <w:r w:rsidRPr="001D6E1C">
              <w:rPr>
                <w:b/>
                <w:sz w:val="22"/>
                <w:szCs w:val="22"/>
                <w:rPrChange w:id="1514" w:author="Zhijie Yang (NSB)" w:date="2022-12-08T16:51:00Z">
                  <w:rPr>
                    <w:b/>
                    <w:sz w:val="20"/>
                  </w:rPr>
                </w:rPrChange>
              </w:rPr>
              <w:t>Notes</w:t>
            </w:r>
          </w:p>
        </w:tc>
      </w:tr>
      <w:tr w:rsidR="0026509C" w:rsidRPr="001D6E1C" w14:paraId="4D3BA0DD" w14:textId="77777777" w:rsidTr="0026509C">
        <w:tc>
          <w:tcPr>
            <w:tcW w:w="1080" w:type="dxa"/>
            <w:tcBorders>
              <w:top w:val="single" w:sz="4" w:space="0" w:color="auto"/>
              <w:left w:val="single" w:sz="4" w:space="0" w:color="auto"/>
              <w:bottom w:val="single" w:sz="4" w:space="0" w:color="auto"/>
              <w:right w:val="single" w:sz="4" w:space="0" w:color="auto"/>
            </w:tcBorders>
          </w:tcPr>
          <w:p w14:paraId="0009C195" w14:textId="77777777" w:rsidR="0026509C" w:rsidRPr="001D6E1C" w:rsidRDefault="0026509C" w:rsidP="0026509C">
            <w:pPr>
              <w:rPr>
                <w:sz w:val="22"/>
                <w:szCs w:val="22"/>
                <w:rPrChange w:id="1515" w:author="Zhijie Yang (NSB)" w:date="2022-12-08T16:51:00Z">
                  <w:rPr>
                    <w:sz w:val="20"/>
                  </w:rPr>
                </w:rPrChange>
              </w:rPr>
            </w:pPr>
            <w:r w:rsidRPr="001D6E1C">
              <w:rPr>
                <w:sz w:val="22"/>
                <w:szCs w:val="22"/>
                <w:rPrChange w:id="1516" w:author="Zhijie Yang (NSB)" w:date="2022-12-08T16:51:00Z">
                  <w:rPr>
                    <w:sz w:val="20"/>
                  </w:rPr>
                </w:rPrChange>
              </w:rPr>
              <w:t>&lt;ANA&gt;</w:t>
            </w:r>
          </w:p>
        </w:tc>
        <w:tc>
          <w:tcPr>
            <w:tcW w:w="2790" w:type="dxa"/>
            <w:tcBorders>
              <w:top w:val="single" w:sz="4" w:space="0" w:color="auto"/>
              <w:left w:val="single" w:sz="4" w:space="0" w:color="auto"/>
              <w:bottom w:val="single" w:sz="4" w:space="0" w:color="auto"/>
              <w:right w:val="single" w:sz="4" w:space="0" w:color="auto"/>
            </w:tcBorders>
          </w:tcPr>
          <w:p w14:paraId="115419E5" w14:textId="77777777" w:rsidR="0026509C" w:rsidRPr="001D6E1C" w:rsidRDefault="0026509C" w:rsidP="0026509C">
            <w:pPr>
              <w:rPr>
                <w:sz w:val="22"/>
                <w:szCs w:val="22"/>
                <w:rPrChange w:id="1517" w:author="Zhijie Yang (NSB)" w:date="2022-12-08T16:51:00Z">
                  <w:rPr>
                    <w:sz w:val="20"/>
                  </w:rPr>
                </w:rPrChange>
              </w:rPr>
            </w:pPr>
            <w:r w:rsidRPr="001D6E1C">
              <w:rPr>
                <w:sz w:val="22"/>
                <w:szCs w:val="22"/>
                <w:rPrChange w:id="1518" w:author="Zhijie Yang (NSB)" w:date="2022-12-08T16:51:00Z">
                  <w:rPr>
                    <w:sz w:val="20"/>
                  </w:rPr>
                </w:rPrChange>
              </w:rPr>
              <w:t>Device ID</w:t>
            </w:r>
          </w:p>
        </w:tc>
        <w:tc>
          <w:tcPr>
            <w:tcW w:w="3904" w:type="dxa"/>
            <w:tcBorders>
              <w:top w:val="single" w:sz="4" w:space="0" w:color="auto"/>
              <w:left w:val="single" w:sz="4" w:space="0" w:color="auto"/>
              <w:bottom w:val="single" w:sz="4" w:space="0" w:color="auto"/>
              <w:right w:val="single" w:sz="4" w:space="0" w:color="auto"/>
            </w:tcBorders>
          </w:tcPr>
          <w:p w14:paraId="62721279" w14:textId="77777777" w:rsidR="0026509C" w:rsidRPr="001D6E1C" w:rsidRDefault="0026509C" w:rsidP="0026509C">
            <w:pPr>
              <w:rPr>
                <w:sz w:val="22"/>
                <w:szCs w:val="22"/>
                <w:rPrChange w:id="1519" w:author="Zhijie Yang (NSB)" w:date="2022-12-08T16:51:00Z">
                  <w:rPr>
                    <w:sz w:val="20"/>
                  </w:rPr>
                </w:rPrChange>
              </w:rPr>
            </w:pPr>
            <w:r w:rsidRPr="001D6E1C">
              <w:rPr>
                <w:sz w:val="22"/>
                <w:szCs w:val="22"/>
                <w:rPrChange w:id="1520" w:author="Zhijie Yang (NSB)" w:date="2022-12-08T16:51:00Z">
                  <w:rPr>
                    <w:sz w:val="20"/>
                  </w:rPr>
                </w:rPrChange>
              </w:rPr>
              <w:t>The Device ID element is optionally present when using FILS authentication; otherwise, it is not present.</w:t>
            </w:r>
          </w:p>
        </w:tc>
      </w:tr>
      <w:tr w:rsidR="0026509C" w:rsidRPr="001D6E1C" w14:paraId="59E6743E" w14:textId="77777777" w:rsidTr="0026509C">
        <w:tc>
          <w:tcPr>
            <w:tcW w:w="1080" w:type="dxa"/>
            <w:tcBorders>
              <w:top w:val="single" w:sz="4" w:space="0" w:color="auto"/>
              <w:left w:val="single" w:sz="4" w:space="0" w:color="auto"/>
              <w:bottom w:val="single" w:sz="4" w:space="0" w:color="auto"/>
              <w:right w:val="single" w:sz="4" w:space="0" w:color="auto"/>
            </w:tcBorders>
            <w:hideMark/>
          </w:tcPr>
          <w:p w14:paraId="03971E0C" w14:textId="77777777" w:rsidR="0026509C" w:rsidRPr="001D6E1C" w:rsidRDefault="0026509C" w:rsidP="0026509C">
            <w:pPr>
              <w:rPr>
                <w:color w:val="FF0000"/>
                <w:sz w:val="22"/>
                <w:szCs w:val="22"/>
                <w:rPrChange w:id="1521" w:author="Zhijie Yang (NSB)" w:date="2022-12-08T16:51:00Z">
                  <w:rPr>
                    <w:color w:val="FF0000"/>
                    <w:sz w:val="20"/>
                  </w:rPr>
                </w:rPrChange>
              </w:rPr>
            </w:pPr>
            <w:r w:rsidRPr="001D6E1C">
              <w:rPr>
                <w:color w:val="FF0000"/>
                <w:sz w:val="22"/>
                <w:szCs w:val="22"/>
                <w:rPrChange w:id="1522" w:author="Zhijie Yang (NSB)" w:date="2022-12-08T16:51:00Z">
                  <w:rPr>
                    <w:color w:val="FF0000"/>
                    <w:sz w:val="20"/>
                  </w:rPr>
                </w:rPrChange>
              </w:rPr>
              <w:t>&lt;ANA&gt;</w:t>
            </w:r>
          </w:p>
        </w:tc>
        <w:tc>
          <w:tcPr>
            <w:tcW w:w="2790" w:type="dxa"/>
            <w:tcBorders>
              <w:top w:val="single" w:sz="4" w:space="0" w:color="auto"/>
              <w:left w:val="single" w:sz="4" w:space="0" w:color="auto"/>
              <w:bottom w:val="single" w:sz="4" w:space="0" w:color="auto"/>
              <w:right w:val="single" w:sz="4" w:space="0" w:color="auto"/>
            </w:tcBorders>
            <w:hideMark/>
          </w:tcPr>
          <w:p w14:paraId="57686B14" w14:textId="77777777" w:rsidR="0026509C" w:rsidRPr="001D6E1C" w:rsidRDefault="0026509C" w:rsidP="0026509C">
            <w:pPr>
              <w:rPr>
                <w:color w:val="FF0000"/>
                <w:sz w:val="22"/>
                <w:szCs w:val="22"/>
                <w:rPrChange w:id="1523" w:author="Zhijie Yang (NSB)" w:date="2022-12-08T16:51:00Z">
                  <w:rPr>
                    <w:color w:val="FF0000"/>
                    <w:sz w:val="20"/>
                  </w:rPr>
                </w:rPrChange>
              </w:rPr>
            </w:pPr>
            <w:r w:rsidRPr="001D6E1C">
              <w:rPr>
                <w:color w:val="FF0000"/>
                <w:sz w:val="22"/>
                <w:szCs w:val="22"/>
                <w:rPrChange w:id="1524" w:author="Zhijie Yang (NSB)" w:date="2022-12-08T16:51:00Z">
                  <w:rPr>
                    <w:color w:val="FF0000"/>
                    <w:sz w:val="20"/>
                  </w:rPr>
                </w:rPrChange>
              </w:rPr>
              <w:t>RRCM</w:t>
            </w:r>
          </w:p>
        </w:tc>
        <w:tc>
          <w:tcPr>
            <w:tcW w:w="3904" w:type="dxa"/>
            <w:tcBorders>
              <w:top w:val="single" w:sz="4" w:space="0" w:color="auto"/>
              <w:left w:val="single" w:sz="4" w:space="0" w:color="auto"/>
              <w:bottom w:val="single" w:sz="4" w:space="0" w:color="auto"/>
              <w:right w:val="single" w:sz="4" w:space="0" w:color="auto"/>
            </w:tcBorders>
            <w:hideMark/>
          </w:tcPr>
          <w:p w14:paraId="5BE0CB5C" w14:textId="77777777" w:rsidR="0026509C" w:rsidRPr="001D6E1C" w:rsidRDefault="0026509C" w:rsidP="0026509C">
            <w:pPr>
              <w:rPr>
                <w:color w:val="FF0000"/>
                <w:sz w:val="22"/>
                <w:szCs w:val="22"/>
                <w:rPrChange w:id="1525" w:author="Zhijie Yang (NSB)" w:date="2022-12-08T16:51:00Z">
                  <w:rPr>
                    <w:color w:val="FF0000"/>
                    <w:sz w:val="20"/>
                  </w:rPr>
                </w:rPrChange>
              </w:rPr>
            </w:pPr>
            <w:r w:rsidRPr="001D6E1C">
              <w:rPr>
                <w:color w:val="FF0000"/>
                <w:sz w:val="22"/>
                <w:szCs w:val="22"/>
                <w:rPrChange w:id="1526" w:author="Zhijie Yang (NSB)" w:date="2022-12-08T16:51:00Z">
                  <w:rPr>
                    <w:color w:val="FF0000"/>
                    <w:sz w:val="20"/>
                  </w:rPr>
                </w:rPrChange>
              </w:rPr>
              <w:t>The RRCM element is present when using FILS authentication; otherwise, it is not present.</w:t>
            </w:r>
          </w:p>
        </w:tc>
      </w:tr>
    </w:tbl>
    <w:p w14:paraId="790656F8" w14:textId="77777777" w:rsidR="0026509C" w:rsidRPr="001D6E1C" w:rsidRDefault="0026509C" w:rsidP="0026509C">
      <w:pPr>
        <w:rPr>
          <w:sz w:val="22"/>
          <w:szCs w:val="22"/>
          <w:lang w:val="en-US" w:eastAsia="en-GB"/>
          <w:rPrChange w:id="1527" w:author="Zhijie Yang (NSB)" w:date="2022-12-08T16:51:00Z">
            <w:rPr>
              <w:lang w:val="en-US" w:eastAsia="en-GB"/>
            </w:rPr>
          </w:rPrChange>
        </w:rPr>
      </w:pPr>
    </w:p>
    <w:p w14:paraId="0343703E" w14:textId="77777777" w:rsidR="0026509C" w:rsidRPr="001D6E1C" w:rsidRDefault="0026509C" w:rsidP="0026509C">
      <w:pPr>
        <w:rPr>
          <w:sz w:val="22"/>
          <w:szCs w:val="22"/>
          <w:lang w:val="en-US" w:eastAsia="en-GB"/>
          <w:rPrChange w:id="1528" w:author="Zhijie Yang (NSB)" w:date="2022-12-08T16:51:00Z">
            <w:rPr>
              <w:lang w:val="en-US" w:eastAsia="en-GB"/>
            </w:rPr>
          </w:rPrChange>
        </w:rPr>
      </w:pPr>
    </w:p>
    <w:p w14:paraId="4D35AFA6" w14:textId="07314C73" w:rsidR="0026509C" w:rsidRPr="001D6E1C" w:rsidRDefault="0026509C" w:rsidP="0026509C">
      <w:pPr>
        <w:rPr>
          <w:b/>
          <w:bCs/>
          <w:i/>
          <w:iCs/>
          <w:color w:val="FF0000"/>
          <w:sz w:val="22"/>
          <w:szCs w:val="22"/>
          <w:rPrChange w:id="1529" w:author="Zhijie Yang (NSB)" w:date="2022-12-08T16:51:00Z">
            <w:rPr>
              <w:b/>
              <w:bCs/>
              <w:i/>
              <w:iCs/>
              <w:color w:val="FF0000"/>
            </w:rPr>
          </w:rPrChange>
        </w:rPr>
      </w:pPr>
      <w:r w:rsidRPr="001D6E1C">
        <w:rPr>
          <w:b/>
          <w:bCs/>
          <w:i/>
          <w:iCs/>
          <w:color w:val="FF0000"/>
          <w:sz w:val="22"/>
          <w:szCs w:val="22"/>
          <w:rPrChange w:id="1530" w:author="Zhijie Yang (NSB)" w:date="2022-12-08T16:51:00Z">
            <w:rPr>
              <w:b/>
              <w:bCs/>
              <w:i/>
              <w:iCs/>
              <w:color w:val="FF0000"/>
            </w:rPr>
          </w:rPrChange>
        </w:rPr>
        <w:t>1</w:t>
      </w:r>
      <w:r w:rsidR="00350B26">
        <w:rPr>
          <w:b/>
          <w:bCs/>
          <w:i/>
          <w:iCs/>
          <w:color w:val="FF0000"/>
          <w:sz w:val="22"/>
          <w:szCs w:val="22"/>
        </w:rPr>
        <w:t>1</w:t>
      </w:r>
      <w:r w:rsidRPr="001D6E1C">
        <w:rPr>
          <w:b/>
          <w:bCs/>
          <w:i/>
          <w:iCs/>
          <w:color w:val="FF0000"/>
          <w:sz w:val="22"/>
          <w:szCs w:val="22"/>
          <w:rPrChange w:id="1531" w:author="Zhijie Yang (NSB)" w:date="2022-12-08T16:51:00Z">
            <w:rPr>
              <w:b/>
              <w:bCs/>
              <w:i/>
              <w:iCs/>
              <w:color w:val="FF0000"/>
            </w:rPr>
          </w:rPrChange>
        </w:rPr>
        <w:t>) Add new row in Table 9-63 – Association Response frame body</w:t>
      </w:r>
    </w:p>
    <w:tbl>
      <w:tblPr>
        <w:tblStyle w:val="TableGrid"/>
        <w:tblW w:w="0" w:type="auto"/>
        <w:tblInd w:w="1435" w:type="dxa"/>
        <w:tblLook w:val="04A0" w:firstRow="1" w:lastRow="0" w:firstColumn="1" w:lastColumn="0" w:noHBand="0" w:noVBand="1"/>
      </w:tblPr>
      <w:tblGrid>
        <w:gridCol w:w="1080"/>
        <w:gridCol w:w="2790"/>
        <w:gridCol w:w="3904"/>
      </w:tblGrid>
      <w:tr w:rsidR="0026509C" w:rsidRPr="001D6E1C" w14:paraId="526CDB40" w14:textId="77777777" w:rsidTr="0026509C">
        <w:tc>
          <w:tcPr>
            <w:tcW w:w="1080" w:type="dxa"/>
            <w:tcBorders>
              <w:top w:val="single" w:sz="4" w:space="0" w:color="auto"/>
              <w:left w:val="single" w:sz="4" w:space="0" w:color="auto"/>
              <w:bottom w:val="single" w:sz="4" w:space="0" w:color="auto"/>
              <w:right w:val="single" w:sz="4" w:space="0" w:color="auto"/>
            </w:tcBorders>
            <w:hideMark/>
          </w:tcPr>
          <w:p w14:paraId="1FA044D5" w14:textId="77777777" w:rsidR="0026509C" w:rsidRPr="001D6E1C" w:rsidRDefault="0026509C" w:rsidP="0026509C">
            <w:pPr>
              <w:jc w:val="center"/>
              <w:rPr>
                <w:b/>
                <w:sz w:val="22"/>
                <w:szCs w:val="22"/>
                <w:rPrChange w:id="1532" w:author="Zhijie Yang (NSB)" w:date="2022-12-08T16:51:00Z">
                  <w:rPr>
                    <w:b/>
                    <w:sz w:val="20"/>
                  </w:rPr>
                </w:rPrChange>
              </w:rPr>
            </w:pPr>
            <w:r w:rsidRPr="001D6E1C">
              <w:rPr>
                <w:b/>
                <w:sz w:val="22"/>
                <w:szCs w:val="22"/>
                <w:rPrChange w:id="1533" w:author="Zhijie Yang (NSB)" w:date="2022-12-08T16:51:00Z">
                  <w:rPr>
                    <w:b/>
                    <w:sz w:val="20"/>
                  </w:rPr>
                </w:rPrChange>
              </w:rPr>
              <w:t>Order</w:t>
            </w:r>
          </w:p>
        </w:tc>
        <w:tc>
          <w:tcPr>
            <w:tcW w:w="2790" w:type="dxa"/>
            <w:tcBorders>
              <w:top w:val="single" w:sz="4" w:space="0" w:color="auto"/>
              <w:left w:val="single" w:sz="4" w:space="0" w:color="auto"/>
              <w:bottom w:val="single" w:sz="4" w:space="0" w:color="auto"/>
              <w:right w:val="single" w:sz="4" w:space="0" w:color="auto"/>
            </w:tcBorders>
            <w:hideMark/>
          </w:tcPr>
          <w:p w14:paraId="627D5B78" w14:textId="77777777" w:rsidR="0026509C" w:rsidRPr="001D6E1C" w:rsidRDefault="0026509C" w:rsidP="0026509C">
            <w:pPr>
              <w:jc w:val="center"/>
              <w:rPr>
                <w:b/>
                <w:sz w:val="22"/>
                <w:szCs w:val="22"/>
                <w:rPrChange w:id="1534" w:author="Zhijie Yang (NSB)" w:date="2022-12-08T16:51:00Z">
                  <w:rPr>
                    <w:b/>
                    <w:sz w:val="20"/>
                  </w:rPr>
                </w:rPrChange>
              </w:rPr>
            </w:pPr>
            <w:r w:rsidRPr="001D6E1C">
              <w:rPr>
                <w:b/>
                <w:sz w:val="22"/>
                <w:szCs w:val="22"/>
                <w:rPrChange w:id="1535" w:author="Zhijie Yang (NSB)" w:date="2022-12-08T16:51:00Z">
                  <w:rPr>
                    <w:b/>
                    <w:sz w:val="20"/>
                  </w:rPr>
                </w:rPrChange>
              </w:rPr>
              <w:t>Information</w:t>
            </w:r>
          </w:p>
        </w:tc>
        <w:tc>
          <w:tcPr>
            <w:tcW w:w="3904" w:type="dxa"/>
            <w:tcBorders>
              <w:top w:val="single" w:sz="4" w:space="0" w:color="auto"/>
              <w:left w:val="single" w:sz="4" w:space="0" w:color="auto"/>
              <w:bottom w:val="single" w:sz="4" w:space="0" w:color="auto"/>
              <w:right w:val="single" w:sz="4" w:space="0" w:color="auto"/>
            </w:tcBorders>
            <w:hideMark/>
          </w:tcPr>
          <w:p w14:paraId="7E2AFE5B" w14:textId="77777777" w:rsidR="0026509C" w:rsidRPr="001D6E1C" w:rsidRDefault="0026509C" w:rsidP="0026509C">
            <w:pPr>
              <w:jc w:val="center"/>
              <w:rPr>
                <w:b/>
                <w:sz w:val="22"/>
                <w:szCs w:val="22"/>
                <w:rPrChange w:id="1536" w:author="Zhijie Yang (NSB)" w:date="2022-12-08T16:51:00Z">
                  <w:rPr>
                    <w:b/>
                    <w:sz w:val="20"/>
                  </w:rPr>
                </w:rPrChange>
              </w:rPr>
            </w:pPr>
            <w:r w:rsidRPr="001D6E1C">
              <w:rPr>
                <w:b/>
                <w:sz w:val="22"/>
                <w:szCs w:val="22"/>
                <w:rPrChange w:id="1537" w:author="Zhijie Yang (NSB)" w:date="2022-12-08T16:51:00Z">
                  <w:rPr>
                    <w:b/>
                    <w:sz w:val="20"/>
                  </w:rPr>
                </w:rPrChange>
              </w:rPr>
              <w:t>Notes</w:t>
            </w:r>
          </w:p>
        </w:tc>
      </w:tr>
      <w:tr w:rsidR="0026509C" w:rsidRPr="001D6E1C" w14:paraId="777B6164" w14:textId="77777777" w:rsidTr="0026509C">
        <w:tc>
          <w:tcPr>
            <w:tcW w:w="1080" w:type="dxa"/>
            <w:tcBorders>
              <w:top w:val="single" w:sz="4" w:space="0" w:color="auto"/>
              <w:left w:val="single" w:sz="4" w:space="0" w:color="auto"/>
              <w:bottom w:val="single" w:sz="4" w:space="0" w:color="auto"/>
              <w:right w:val="single" w:sz="4" w:space="0" w:color="auto"/>
            </w:tcBorders>
          </w:tcPr>
          <w:p w14:paraId="3523F932" w14:textId="77777777" w:rsidR="0026509C" w:rsidRPr="001D6E1C" w:rsidRDefault="0026509C" w:rsidP="0026509C">
            <w:pPr>
              <w:rPr>
                <w:sz w:val="22"/>
                <w:szCs w:val="22"/>
                <w:rPrChange w:id="1538" w:author="Zhijie Yang (NSB)" w:date="2022-12-08T16:51:00Z">
                  <w:rPr>
                    <w:sz w:val="20"/>
                  </w:rPr>
                </w:rPrChange>
              </w:rPr>
            </w:pPr>
            <w:r w:rsidRPr="001D6E1C">
              <w:rPr>
                <w:sz w:val="22"/>
                <w:szCs w:val="22"/>
                <w:rPrChange w:id="1539" w:author="Zhijie Yang (NSB)" w:date="2022-12-08T16:51:00Z">
                  <w:rPr>
                    <w:sz w:val="20"/>
                  </w:rPr>
                </w:rPrChange>
              </w:rPr>
              <w:t>&lt;ANA&gt;</w:t>
            </w:r>
          </w:p>
        </w:tc>
        <w:tc>
          <w:tcPr>
            <w:tcW w:w="2790" w:type="dxa"/>
            <w:tcBorders>
              <w:top w:val="single" w:sz="4" w:space="0" w:color="auto"/>
              <w:left w:val="single" w:sz="4" w:space="0" w:color="auto"/>
              <w:bottom w:val="single" w:sz="4" w:space="0" w:color="auto"/>
              <w:right w:val="single" w:sz="4" w:space="0" w:color="auto"/>
            </w:tcBorders>
          </w:tcPr>
          <w:p w14:paraId="401BCFED" w14:textId="77777777" w:rsidR="0026509C" w:rsidRPr="001D6E1C" w:rsidRDefault="0026509C" w:rsidP="0026509C">
            <w:pPr>
              <w:rPr>
                <w:sz w:val="22"/>
                <w:szCs w:val="22"/>
                <w:rPrChange w:id="1540" w:author="Zhijie Yang (NSB)" w:date="2022-12-08T16:51:00Z">
                  <w:rPr>
                    <w:sz w:val="20"/>
                  </w:rPr>
                </w:rPrChange>
              </w:rPr>
            </w:pPr>
            <w:r w:rsidRPr="001D6E1C">
              <w:rPr>
                <w:sz w:val="22"/>
                <w:szCs w:val="22"/>
                <w:rPrChange w:id="1541" w:author="Zhijie Yang (NSB)" w:date="2022-12-08T16:51:00Z">
                  <w:rPr>
                    <w:sz w:val="20"/>
                  </w:rPr>
                </w:rPrChange>
              </w:rPr>
              <w:t>Device ID</w:t>
            </w:r>
          </w:p>
        </w:tc>
        <w:tc>
          <w:tcPr>
            <w:tcW w:w="3904" w:type="dxa"/>
            <w:tcBorders>
              <w:top w:val="single" w:sz="4" w:space="0" w:color="auto"/>
              <w:left w:val="single" w:sz="4" w:space="0" w:color="auto"/>
              <w:bottom w:val="single" w:sz="4" w:space="0" w:color="auto"/>
              <w:right w:val="single" w:sz="4" w:space="0" w:color="auto"/>
            </w:tcBorders>
          </w:tcPr>
          <w:p w14:paraId="06048BFF" w14:textId="77777777" w:rsidR="0026509C" w:rsidRPr="001D6E1C" w:rsidRDefault="0026509C" w:rsidP="0026509C">
            <w:pPr>
              <w:rPr>
                <w:sz w:val="22"/>
                <w:szCs w:val="22"/>
                <w:rPrChange w:id="1542" w:author="Zhijie Yang (NSB)" w:date="2022-12-08T16:51:00Z">
                  <w:rPr>
                    <w:sz w:val="20"/>
                  </w:rPr>
                </w:rPrChange>
              </w:rPr>
            </w:pPr>
            <w:r w:rsidRPr="001D6E1C">
              <w:rPr>
                <w:sz w:val="22"/>
                <w:szCs w:val="22"/>
                <w:rPrChange w:id="1543" w:author="Zhijie Yang (NSB)" w:date="2022-12-08T16:51:00Z">
                  <w:rPr>
                    <w:sz w:val="20"/>
                  </w:rPr>
                </w:rPrChange>
              </w:rPr>
              <w:t>The Device ID element is optionally present when using FILS authentication; otherwise, it is not present.</w:t>
            </w:r>
          </w:p>
        </w:tc>
      </w:tr>
      <w:tr w:rsidR="0026509C" w:rsidRPr="001D6E1C" w14:paraId="010F8D43" w14:textId="77777777" w:rsidTr="0026509C">
        <w:tc>
          <w:tcPr>
            <w:tcW w:w="1080" w:type="dxa"/>
            <w:tcBorders>
              <w:top w:val="single" w:sz="4" w:space="0" w:color="auto"/>
              <w:left w:val="single" w:sz="4" w:space="0" w:color="auto"/>
              <w:bottom w:val="single" w:sz="4" w:space="0" w:color="auto"/>
              <w:right w:val="single" w:sz="4" w:space="0" w:color="auto"/>
            </w:tcBorders>
            <w:hideMark/>
          </w:tcPr>
          <w:p w14:paraId="53543C87" w14:textId="77777777" w:rsidR="0026509C" w:rsidRPr="001D6E1C" w:rsidRDefault="0026509C" w:rsidP="0026509C">
            <w:pPr>
              <w:rPr>
                <w:color w:val="FF0000"/>
                <w:sz w:val="22"/>
                <w:szCs w:val="22"/>
                <w:rPrChange w:id="1544" w:author="Zhijie Yang (NSB)" w:date="2022-12-08T16:51:00Z">
                  <w:rPr>
                    <w:color w:val="FF0000"/>
                    <w:sz w:val="20"/>
                  </w:rPr>
                </w:rPrChange>
              </w:rPr>
            </w:pPr>
            <w:r w:rsidRPr="001D6E1C">
              <w:rPr>
                <w:color w:val="FF0000"/>
                <w:sz w:val="22"/>
                <w:szCs w:val="22"/>
                <w:rPrChange w:id="1545" w:author="Zhijie Yang (NSB)" w:date="2022-12-08T16:51:00Z">
                  <w:rPr>
                    <w:color w:val="FF0000"/>
                    <w:sz w:val="20"/>
                  </w:rPr>
                </w:rPrChange>
              </w:rPr>
              <w:t>&lt;ANA&gt;</w:t>
            </w:r>
          </w:p>
        </w:tc>
        <w:tc>
          <w:tcPr>
            <w:tcW w:w="2790" w:type="dxa"/>
            <w:tcBorders>
              <w:top w:val="single" w:sz="4" w:space="0" w:color="auto"/>
              <w:left w:val="single" w:sz="4" w:space="0" w:color="auto"/>
              <w:bottom w:val="single" w:sz="4" w:space="0" w:color="auto"/>
              <w:right w:val="single" w:sz="4" w:space="0" w:color="auto"/>
            </w:tcBorders>
            <w:hideMark/>
          </w:tcPr>
          <w:p w14:paraId="61A2E2FA" w14:textId="77777777" w:rsidR="0026509C" w:rsidRPr="001D6E1C" w:rsidRDefault="0026509C" w:rsidP="0026509C">
            <w:pPr>
              <w:rPr>
                <w:color w:val="FF0000"/>
                <w:sz w:val="22"/>
                <w:szCs w:val="22"/>
                <w:rPrChange w:id="1546" w:author="Zhijie Yang (NSB)" w:date="2022-12-08T16:51:00Z">
                  <w:rPr>
                    <w:color w:val="FF0000"/>
                    <w:sz w:val="20"/>
                  </w:rPr>
                </w:rPrChange>
              </w:rPr>
            </w:pPr>
            <w:r w:rsidRPr="001D6E1C">
              <w:rPr>
                <w:color w:val="FF0000"/>
                <w:sz w:val="22"/>
                <w:szCs w:val="22"/>
                <w:rPrChange w:id="1547" w:author="Zhijie Yang (NSB)" w:date="2022-12-08T16:51:00Z">
                  <w:rPr>
                    <w:color w:val="FF0000"/>
                    <w:sz w:val="20"/>
                  </w:rPr>
                </w:rPrChange>
              </w:rPr>
              <w:t>RRCM</w:t>
            </w:r>
          </w:p>
        </w:tc>
        <w:tc>
          <w:tcPr>
            <w:tcW w:w="3904" w:type="dxa"/>
            <w:tcBorders>
              <w:top w:val="single" w:sz="4" w:space="0" w:color="auto"/>
              <w:left w:val="single" w:sz="4" w:space="0" w:color="auto"/>
              <w:bottom w:val="single" w:sz="4" w:space="0" w:color="auto"/>
              <w:right w:val="single" w:sz="4" w:space="0" w:color="auto"/>
            </w:tcBorders>
            <w:hideMark/>
          </w:tcPr>
          <w:p w14:paraId="40EA8C27" w14:textId="77777777" w:rsidR="0026509C" w:rsidRPr="001D6E1C" w:rsidRDefault="0026509C" w:rsidP="0026509C">
            <w:pPr>
              <w:rPr>
                <w:color w:val="FF0000"/>
                <w:sz w:val="22"/>
                <w:szCs w:val="22"/>
                <w:rPrChange w:id="1548" w:author="Zhijie Yang (NSB)" w:date="2022-12-08T16:51:00Z">
                  <w:rPr>
                    <w:color w:val="FF0000"/>
                    <w:sz w:val="20"/>
                  </w:rPr>
                </w:rPrChange>
              </w:rPr>
            </w:pPr>
            <w:r w:rsidRPr="001D6E1C">
              <w:rPr>
                <w:color w:val="FF0000"/>
                <w:sz w:val="22"/>
                <w:szCs w:val="22"/>
                <w:rPrChange w:id="1549" w:author="Zhijie Yang (NSB)" w:date="2022-12-08T16:51:00Z">
                  <w:rPr>
                    <w:color w:val="FF0000"/>
                    <w:sz w:val="20"/>
                  </w:rPr>
                </w:rPrChange>
              </w:rPr>
              <w:t>The RRCM element is present when using FILS authentication; otherwise, it is not present.</w:t>
            </w:r>
          </w:p>
        </w:tc>
      </w:tr>
    </w:tbl>
    <w:p w14:paraId="4CAAF5B1" w14:textId="77777777" w:rsidR="0026509C" w:rsidRPr="001D6E1C" w:rsidRDefault="0026509C" w:rsidP="0026509C">
      <w:pPr>
        <w:rPr>
          <w:sz w:val="22"/>
          <w:szCs w:val="22"/>
          <w:lang w:eastAsia="en-GB"/>
          <w:rPrChange w:id="1550" w:author="Zhijie Yang (NSB)" w:date="2022-12-08T16:51:00Z">
            <w:rPr>
              <w:lang w:eastAsia="en-GB"/>
            </w:rPr>
          </w:rPrChange>
        </w:rPr>
      </w:pPr>
    </w:p>
    <w:p w14:paraId="55A0638A" w14:textId="77777777" w:rsidR="0026509C" w:rsidRPr="001D6E1C" w:rsidRDefault="0026509C" w:rsidP="0026509C">
      <w:pPr>
        <w:rPr>
          <w:sz w:val="22"/>
          <w:szCs w:val="22"/>
          <w:lang w:val="en-US" w:eastAsia="en-GB"/>
          <w:rPrChange w:id="1551" w:author="Zhijie Yang (NSB)" w:date="2022-12-08T16:51:00Z">
            <w:rPr>
              <w:lang w:val="en-US" w:eastAsia="en-GB"/>
            </w:rPr>
          </w:rPrChange>
        </w:rPr>
      </w:pPr>
    </w:p>
    <w:p w14:paraId="05177B14" w14:textId="77777777" w:rsidR="0026509C" w:rsidRPr="001D6E1C" w:rsidRDefault="0026509C" w:rsidP="0026509C">
      <w:pPr>
        <w:rPr>
          <w:sz w:val="22"/>
          <w:szCs w:val="22"/>
          <w:lang w:val="en-US" w:eastAsia="en-GB"/>
          <w:rPrChange w:id="1552" w:author="Zhijie Yang (NSB)" w:date="2022-12-08T16:51:00Z">
            <w:rPr>
              <w:lang w:val="en-US" w:eastAsia="en-GB"/>
            </w:rPr>
          </w:rPrChange>
        </w:rPr>
      </w:pPr>
    </w:p>
    <w:p w14:paraId="70D96EDA" w14:textId="24D6B312" w:rsidR="0026509C" w:rsidRPr="001D6E1C" w:rsidRDefault="0026509C" w:rsidP="0026509C">
      <w:pPr>
        <w:rPr>
          <w:b/>
          <w:bCs/>
          <w:i/>
          <w:iCs/>
          <w:color w:val="FF0000"/>
          <w:sz w:val="22"/>
          <w:szCs w:val="22"/>
          <w:rPrChange w:id="1553" w:author="Zhijie Yang (NSB)" w:date="2022-12-08T16:51:00Z">
            <w:rPr>
              <w:b/>
              <w:bCs/>
              <w:i/>
              <w:iCs/>
              <w:color w:val="FF0000"/>
            </w:rPr>
          </w:rPrChange>
        </w:rPr>
      </w:pPr>
      <w:r w:rsidRPr="001D6E1C">
        <w:rPr>
          <w:b/>
          <w:bCs/>
          <w:i/>
          <w:iCs/>
          <w:color w:val="FF0000"/>
          <w:sz w:val="22"/>
          <w:szCs w:val="22"/>
          <w:rPrChange w:id="1554" w:author="Zhijie Yang (NSB)" w:date="2022-12-08T16:51:00Z">
            <w:rPr>
              <w:b/>
              <w:bCs/>
              <w:i/>
              <w:iCs/>
              <w:color w:val="FF0000"/>
            </w:rPr>
          </w:rPrChange>
        </w:rPr>
        <w:t>1</w:t>
      </w:r>
      <w:r w:rsidR="00350B26">
        <w:rPr>
          <w:b/>
          <w:bCs/>
          <w:i/>
          <w:iCs/>
          <w:color w:val="FF0000"/>
          <w:sz w:val="22"/>
          <w:szCs w:val="22"/>
        </w:rPr>
        <w:t>2</w:t>
      </w:r>
      <w:r w:rsidRPr="001D6E1C">
        <w:rPr>
          <w:b/>
          <w:bCs/>
          <w:i/>
          <w:iCs/>
          <w:color w:val="FF0000"/>
          <w:sz w:val="22"/>
          <w:szCs w:val="22"/>
          <w:rPrChange w:id="1555" w:author="Zhijie Yang (NSB)" w:date="2022-12-08T16:51:00Z">
            <w:rPr>
              <w:b/>
              <w:bCs/>
              <w:i/>
              <w:iCs/>
              <w:color w:val="FF0000"/>
            </w:rPr>
          </w:rPrChange>
        </w:rPr>
        <w:t>) Add a new row in Table 9-128 – Element IDs in  9.4.2.1 General (under 9.4.2 Elements)</w:t>
      </w:r>
    </w:p>
    <w:p w14:paraId="607E9110" w14:textId="77777777" w:rsidR="0026509C" w:rsidRPr="001D6E1C" w:rsidRDefault="0026509C" w:rsidP="0026509C">
      <w:pPr>
        <w:rPr>
          <w:sz w:val="22"/>
          <w:szCs w:val="22"/>
          <w:lang w:val="en-US" w:eastAsia="en-GB"/>
          <w:rPrChange w:id="1556" w:author="Zhijie Yang (NSB)" w:date="2022-12-08T16:51:00Z">
            <w:rPr>
              <w:lang w:val="en-US" w:eastAsia="en-GB"/>
            </w:rPr>
          </w:rPrChange>
        </w:rPr>
      </w:pPr>
    </w:p>
    <w:tbl>
      <w:tblPr>
        <w:tblStyle w:val="TableGrid"/>
        <w:tblW w:w="0" w:type="auto"/>
        <w:tblLook w:val="04A0" w:firstRow="1" w:lastRow="0" w:firstColumn="1" w:lastColumn="0" w:noHBand="0" w:noVBand="1"/>
      </w:tblPr>
      <w:tblGrid>
        <w:gridCol w:w="2523"/>
        <w:gridCol w:w="1981"/>
        <w:gridCol w:w="1693"/>
        <w:gridCol w:w="1284"/>
        <w:gridCol w:w="1929"/>
      </w:tblGrid>
      <w:tr w:rsidR="0026509C" w:rsidRPr="001D6E1C" w14:paraId="160C4C72" w14:textId="77777777" w:rsidTr="0026509C">
        <w:tc>
          <w:tcPr>
            <w:tcW w:w="2523" w:type="dxa"/>
            <w:tcBorders>
              <w:top w:val="single" w:sz="4" w:space="0" w:color="auto"/>
              <w:left w:val="single" w:sz="4" w:space="0" w:color="auto"/>
              <w:bottom w:val="single" w:sz="4" w:space="0" w:color="auto"/>
              <w:right w:val="single" w:sz="4" w:space="0" w:color="auto"/>
            </w:tcBorders>
            <w:hideMark/>
          </w:tcPr>
          <w:p w14:paraId="728FF3FE" w14:textId="77777777" w:rsidR="0026509C" w:rsidRPr="001D6E1C" w:rsidRDefault="0026509C" w:rsidP="0026509C">
            <w:pPr>
              <w:jc w:val="center"/>
              <w:rPr>
                <w:b/>
                <w:sz w:val="22"/>
                <w:szCs w:val="22"/>
                <w:rPrChange w:id="1557" w:author="Zhijie Yang (NSB)" w:date="2022-12-08T16:51:00Z">
                  <w:rPr>
                    <w:b/>
                    <w:sz w:val="20"/>
                  </w:rPr>
                </w:rPrChange>
              </w:rPr>
            </w:pPr>
            <w:r w:rsidRPr="001D6E1C">
              <w:rPr>
                <w:b/>
                <w:sz w:val="22"/>
                <w:szCs w:val="22"/>
                <w:rPrChange w:id="1558" w:author="Zhijie Yang (NSB)" w:date="2022-12-08T16:51:00Z">
                  <w:rPr>
                    <w:b/>
                    <w:sz w:val="20"/>
                  </w:rPr>
                </w:rPrChange>
              </w:rPr>
              <w:t>Element</w:t>
            </w:r>
          </w:p>
        </w:tc>
        <w:tc>
          <w:tcPr>
            <w:tcW w:w="1981" w:type="dxa"/>
            <w:tcBorders>
              <w:top w:val="single" w:sz="4" w:space="0" w:color="auto"/>
              <w:left w:val="single" w:sz="4" w:space="0" w:color="auto"/>
              <w:bottom w:val="single" w:sz="4" w:space="0" w:color="auto"/>
              <w:right w:val="single" w:sz="4" w:space="0" w:color="auto"/>
            </w:tcBorders>
            <w:hideMark/>
          </w:tcPr>
          <w:p w14:paraId="179047AB" w14:textId="77777777" w:rsidR="0026509C" w:rsidRPr="001D6E1C" w:rsidRDefault="0026509C" w:rsidP="0026509C">
            <w:pPr>
              <w:jc w:val="center"/>
              <w:rPr>
                <w:b/>
                <w:sz w:val="22"/>
                <w:szCs w:val="22"/>
                <w:rPrChange w:id="1559" w:author="Zhijie Yang (NSB)" w:date="2022-12-08T16:51:00Z">
                  <w:rPr>
                    <w:b/>
                    <w:sz w:val="20"/>
                  </w:rPr>
                </w:rPrChange>
              </w:rPr>
            </w:pPr>
            <w:r w:rsidRPr="001D6E1C">
              <w:rPr>
                <w:b/>
                <w:sz w:val="22"/>
                <w:szCs w:val="22"/>
                <w:rPrChange w:id="1560" w:author="Zhijie Yang (NSB)" w:date="2022-12-08T16:51:00Z">
                  <w:rPr>
                    <w:b/>
                    <w:sz w:val="20"/>
                  </w:rPr>
                </w:rPrChange>
              </w:rPr>
              <w:t>Element ID</w:t>
            </w:r>
          </w:p>
        </w:tc>
        <w:tc>
          <w:tcPr>
            <w:tcW w:w="1693" w:type="dxa"/>
            <w:tcBorders>
              <w:top w:val="single" w:sz="4" w:space="0" w:color="auto"/>
              <w:left w:val="single" w:sz="4" w:space="0" w:color="auto"/>
              <w:bottom w:val="single" w:sz="4" w:space="0" w:color="auto"/>
              <w:right w:val="single" w:sz="4" w:space="0" w:color="auto"/>
            </w:tcBorders>
            <w:hideMark/>
          </w:tcPr>
          <w:p w14:paraId="151A3048" w14:textId="77777777" w:rsidR="0026509C" w:rsidRPr="001D6E1C" w:rsidRDefault="0026509C" w:rsidP="0026509C">
            <w:pPr>
              <w:jc w:val="center"/>
              <w:rPr>
                <w:b/>
                <w:sz w:val="22"/>
                <w:szCs w:val="22"/>
                <w:rPrChange w:id="1561" w:author="Zhijie Yang (NSB)" w:date="2022-12-08T16:51:00Z">
                  <w:rPr>
                    <w:b/>
                    <w:sz w:val="20"/>
                  </w:rPr>
                </w:rPrChange>
              </w:rPr>
            </w:pPr>
            <w:r w:rsidRPr="001D6E1C">
              <w:rPr>
                <w:b/>
                <w:sz w:val="22"/>
                <w:szCs w:val="22"/>
                <w:rPrChange w:id="1562" w:author="Zhijie Yang (NSB)" w:date="2022-12-08T16:51:00Z">
                  <w:rPr>
                    <w:b/>
                    <w:sz w:val="20"/>
                  </w:rPr>
                </w:rPrChange>
              </w:rPr>
              <w:t>Element ID Extension</w:t>
            </w:r>
          </w:p>
        </w:tc>
        <w:tc>
          <w:tcPr>
            <w:tcW w:w="1284" w:type="dxa"/>
            <w:tcBorders>
              <w:top w:val="single" w:sz="4" w:space="0" w:color="auto"/>
              <w:left w:val="single" w:sz="4" w:space="0" w:color="auto"/>
              <w:bottom w:val="single" w:sz="4" w:space="0" w:color="auto"/>
              <w:right w:val="single" w:sz="4" w:space="0" w:color="auto"/>
            </w:tcBorders>
            <w:hideMark/>
          </w:tcPr>
          <w:p w14:paraId="28BB06BC" w14:textId="77777777" w:rsidR="0026509C" w:rsidRPr="001D6E1C" w:rsidRDefault="0026509C" w:rsidP="0026509C">
            <w:pPr>
              <w:jc w:val="center"/>
              <w:rPr>
                <w:b/>
                <w:sz w:val="22"/>
                <w:szCs w:val="22"/>
                <w:rPrChange w:id="1563" w:author="Zhijie Yang (NSB)" w:date="2022-12-08T16:51:00Z">
                  <w:rPr>
                    <w:b/>
                    <w:sz w:val="20"/>
                  </w:rPr>
                </w:rPrChange>
              </w:rPr>
            </w:pPr>
            <w:r w:rsidRPr="001D6E1C">
              <w:rPr>
                <w:b/>
                <w:sz w:val="22"/>
                <w:szCs w:val="22"/>
                <w:rPrChange w:id="1564" w:author="Zhijie Yang (NSB)" w:date="2022-12-08T16:51:00Z">
                  <w:rPr>
                    <w:b/>
                    <w:sz w:val="20"/>
                  </w:rPr>
                </w:rPrChange>
              </w:rPr>
              <w:t>Extensible</w:t>
            </w:r>
          </w:p>
        </w:tc>
        <w:tc>
          <w:tcPr>
            <w:tcW w:w="1929" w:type="dxa"/>
            <w:tcBorders>
              <w:top w:val="single" w:sz="4" w:space="0" w:color="auto"/>
              <w:left w:val="single" w:sz="4" w:space="0" w:color="auto"/>
              <w:bottom w:val="single" w:sz="4" w:space="0" w:color="auto"/>
              <w:right w:val="single" w:sz="4" w:space="0" w:color="auto"/>
            </w:tcBorders>
            <w:hideMark/>
          </w:tcPr>
          <w:p w14:paraId="29FE2633" w14:textId="77777777" w:rsidR="0026509C" w:rsidRPr="001D6E1C" w:rsidRDefault="0026509C" w:rsidP="0026509C">
            <w:pPr>
              <w:jc w:val="center"/>
              <w:rPr>
                <w:b/>
                <w:sz w:val="22"/>
                <w:szCs w:val="22"/>
                <w:rPrChange w:id="1565" w:author="Zhijie Yang (NSB)" w:date="2022-12-08T16:51:00Z">
                  <w:rPr>
                    <w:b/>
                    <w:sz w:val="20"/>
                  </w:rPr>
                </w:rPrChange>
              </w:rPr>
            </w:pPr>
            <w:r w:rsidRPr="001D6E1C">
              <w:rPr>
                <w:b/>
                <w:sz w:val="22"/>
                <w:szCs w:val="22"/>
                <w:rPrChange w:id="1566" w:author="Zhijie Yang (NSB)" w:date="2022-12-08T16:51:00Z">
                  <w:rPr>
                    <w:b/>
                    <w:sz w:val="20"/>
                  </w:rPr>
                </w:rPrChange>
              </w:rPr>
              <w:t>Fragmentable</w:t>
            </w:r>
          </w:p>
        </w:tc>
      </w:tr>
      <w:tr w:rsidR="0026509C" w:rsidRPr="001D6E1C" w14:paraId="55DCA7E0" w14:textId="77777777" w:rsidTr="0026509C">
        <w:tc>
          <w:tcPr>
            <w:tcW w:w="2523" w:type="dxa"/>
            <w:tcBorders>
              <w:top w:val="single" w:sz="4" w:space="0" w:color="auto"/>
              <w:left w:val="single" w:sz="4" w:space="0" w:color="auto"/>
              <w:bottom w:val="single" w:sz="4" w:space="0" w:color="auto"/>
              <w:right w:val="single" w:sz="4" w:space="0" w:color="auto"/>
            </w:tcBorders>
          </w:tcPr>
          <w:p w14:paraId="70DD63B0" w14:textId="77777777" w:rsidR="0026509C" w:rsidRPr="001D6E1C" w:rsidRDefault="0026509C" w:rsidP="0026509C">
            <w:pPr>
              <w:rPr>
                <w:sz w:val="22"/>
                <w:szCs w:val="22"/>
                <w:rPrChange w:id="1567" w:author="Zhijie Yang (NSB)" w:date="2022-12-08T16:51:00Z">
                  <w:rPr>
                    <w:sz w:val="20"/>
                  </w:rPr>
                </w:rPrChange>
              </w:rPr>
            </w:pPr>
            <w:r w:rsidRPr="001D6E1C">
              <w:rPr>
                <w:sz w:val="22"/>
                <w:szCs w:val="22"/>
                <w:rPrChange w:id="1568" w:author="Zhijie Yang (NSB)" w:date="2022-12-08T16:51:00Z">
                  <w:rPr>
                    <w:sz w:val="20"/>
                  </w:rPr>
                </w:rPrChange>
              </w:rPr>
              <w:t>Device ID (see 9.4.2.x (Device ID element))</w:t>
            </w:r>
          </w:p>
        </w:tc>
        <w:tc>
          <w:tcPr>
            <w:tcW w:w="1981" w:type="dxa"/>
            <w:tcBorders>
              <w:top w:val="single" w:sz="4" w:space="0" w:color="auto"/>
              <w:left w:val="single" w:sz="4" w:space="0" w:color="auto"/>
              <w:bottom w:val="single" w:sz="4" w:space="0" w:color="auto"/>
              <w:right w:val="single" w:sz="4" w:space="0" w:color="auto"/>
            </w:tcBorders>
          </w:tcPr>
          <w:p w14:paraId="78465291" w14:textId="77777777" w:rsidR="0026509C" w:rsidRPr="001D6E1C" w:rsidRDefault="0026509C" w:rsidP="0026509C">
            <w:pPr>
              <w:jc w:val="center"/>
              <w:rPr>
                <w:sz w:val="22"/>
                <w:szCs w:val="22"/>
                <w:rPrChange w:id="1569" w:author="Zhijie Yang (NSB)" w:date="2022-12-08T16:51:00Z">
                  <w:rPr>
                    <w:sz w:val="20"/>
                  </w:rPr>
                </w:rPrChange>
              </w:rPr>
            </w:pPr>
            <w:r w:rsidRPr="001D6E1C">
              <w:rPr>
                <w:sz w:val="22"/>
                <w:szCs w:val="22"/>
                <w:rPrChange w:id="1570" w:author="Zhijie Yang (NSB)" w:date="2022-12-08T16:51:00Z">
                  <w:rPr>
                    <w:sz w:val="20"/>
                  </w:rPr>
                </w:rPrChange>
              </w:rPr>
              <w:t>255</w:t>
            </w:r>
          </w:p>
        </w:tc>
        <w:tc>
          <w:tcPr>
            <w:tcW w:w="1693" w:type="dxa"/>
            <w:tcBorders>
              <w:top w:val="single" w:sz="4" w:space="0" w:color="auto"/>
              <w:left w:val="single" w:sz="4" w:space="0" w:color="auto"/>
              <w:bottom w:val="single" w:sz="4" w:space="0" w:color="auto"/>
              <w:right w:val="single" w:sz="4" w:space="0" w:color="auto"/>
            </w:tcBorders>
          </w:tcPr>
          <w:p w14:paraId="3CDA79CA" w14:textId="77777777" w:rsidR="0026509C" w:rsidRPr="001D6E1C" w:rsidRDefault="0026509C" w:rsidP="0026509C">
            <w:pPr>
              <w:jc w:val="center"/>
              <w:rPr>
                <w:sz w:val="22"/>
                <w:szCs w:val="22"/>
                <w:rPrChange w:id="1571" w:author="Zhijie Yang (NSB)" w:date="2022-12-08T16:51:00Z">
                  <w:rPr>
                    <w:sz w:val="20"/>
                  </w:rPr>
                </w:rPrChange>
              </w:rPr>
            </w:pPr>
            <w:r w:rsidRPr="001D6E1C">
              <w:rPr>
                <w:sz w:val="22"/>
                <w:szCs w:val="22"/>
                <w:rPrChange w:id="1572" w:author="Zhijie Yang (NSB)" w:date="2022-12-08T16:51:00Z">
                  <w:rPr>
                    <w:sz w:val="20"/>
                  </w:rPr>
                </w:rPrChange>
              </w:rPr>
              <w:t>[ANA]</w:t>
            </w:r>
          </w:p>
        </w:tc>
        <w:tc>
          <w:tcPr>
            <w:tcW w:w="1284" w:type="dxa"/>
            <w:tcBorders>
              <w:top w:val="single" w:sz="4" w:space="0" w:color="auto"/>
              <w:left w:val="single" w:sz="4" w:space="0" w:color="auto"/>
              <w:bottom w:val="single" w:sz="4" w:space="0" w:color="auto"/>
              <w:right w:val="single" w:sz="4" w:space="0" w:color="auto"/>
            </w:tcBorders>
          </w:tcPr>
          <w:p w14:paraId="247F10A1" w14:textId="77777777" w:rsidR="0026509C" w:rsidRPr="001D6E1C" w:rsidRDefault="0026509C" w:rsidP="0026509C">
            <w:pPr>
              <w:jc w:val="center"/>
              <w:rPr>
                <w:sz w:val="22"/>
                <w:szCs w:val="22"/>
                <w:rPrChange w:id="1573" w:author="Zhijie Yang (NSB)" w:date="2022-12-08T16:51:00Z">
                  <w:rPr>
                    <w:sz w:val="20"/>
                  </w:rPr>
                </w:rPrChange>
              </w:rPr>
            </w:pPr>
            <w:r w:rsidRPr="001D6E1C">
              <w:rPr>
                <w:sz w:val="22"/>
                <w:szCs w:val="22"/>
                <w:rPrChange w:id="1574" w:author="Zhijie Yang (NSB)" w:date="2022-12-08T16:51:00Z">
                  <w:rPr>
                    <w:sz w:val="20"/>
                  </w:rPr>
                </w:rPrChange>
              </w:rPr>
              <w:t>No</w:t>
            </w:r>
          </w:p>
        </w:tc>
        <w:tc>
          <w:tcPr>
            <w:tcW w:w="1929" w:type="dxa"/>
            <w:tcBorders>
              <w:top w:val="single" w:sz="4" w:space="0" w:color="auto"/>
              <w:left w:val="single" w:sz="4" w:space="0" w:color="auto"/>
              <w:bottom w:val="single" w:sz="4" w:space="0" w:color="auto"/>
              <w:right w:val="single" w:sz="4" w:space="0" w:color="auto"/>
            </w:tcBorders>
          </w:tcPr>
          <w:p w14:paraId="39ADA696" w14:textId="77777777" w:rsidR="0026509C" w:rsidRPr="001D6E1C" w:rsidRDefault="0026509C" w:rsidP="0026509C">
            <w:pPr>
              <w:jc w:val="center"/>
              <w:rPr>
                <w:sz w:val="22"/>
                <w:szCs w:val="22"/>
                <w:rPrChange w:id="1575" w:author="Zhijie Yang (NSB)" w:date="2022-12-08T16:51:00Z">
                  <w:rPr>
                    <w:sz w:val="20"/>
                  </w:rPr>
                </w:rPrChange>
              </w:rPr>
            </w:pPr>
            <w:r w:rsidRPr="001D6E1C">
              <w:rPr>
                <w:sz w:val="22"/>
                <w:szCs w:val="22"/>
                <w:rPrChange w:id="1576" w:author="Zhijie Yang (NSB)" w:date="2022-12-08T16:51:00Z">
                  <w:rPr>
                    <w:sz w:val="20"/>
                  </w:rPr>
                </w:rPrChange>
              </w:rPr>
              <w:t>No</w:t>
            </w:r>
          </w:p>
        </w:tc>
      </w:tr>
      <w:tr w:rsidR="0026509C" w:rsidRPr="001D6E1C" w14:paraId="786C7DF9" w14:textId="77777777" w:rsidTr="0026509C">
        <w:tc>
          <w:tcPr>
            <w:tcW w:w="2523" w:type="dxa"/>
            <w:tcBorders>
              <w:top w:val="single" w:sz="4" w:space="0" w:color="auto"/>
              <w:left w:val="single" w:sz="4" w:space="0" w:color="auto"/>
              <w:bottom w:val="single" w:sz="4" w:space="0" w:color="auto"/>
              <w:right w:val="single" w:sz="4" w:space="0" w:color="auto"/>
            </w:tcBorders>
            <w:hideMark/>
          </w:tcPr>
          <w:p w14:paraId="0D211EFC" w14:textId="77777777" w:rsidR="0026509C" w:rsidRPr="001D6E1C" w:rsidRDefault="0026509C" w:rsidP="0026509C">
            <w:pPr>
              <w:rPr>
                <w:color w:val="FF0000"/>
                <w:sz w:val="22"/>
                <w:szCs w:val="22"/>
                <w:rPrChange w:id="1577" w:author="Zhijie Yang (NSB)" w:date="2022-12-08T16:51:00Z">
                  <w:rPr>
                    <w:color w:val="FF0000"/>
                    <w:sz w:val="20"/>
                  </w:rPr>
                </w:rPrChange>
              </w:rPr>
            </w:pPr>
            <w:r w:rsidRPr="001D6E1C">
              <w:rPr>
                <w:color w:val="FF0000"/>
                <w:sz w:val="22"/>
                <w:szCs w:val="22"/>
                <w:rPrChange w:id="1578" w:author="Zhijie Yang (NSB)" w:date="2022-12-08T16:51:00Z">
                  <w:rPr>
                    <w:color w:val="FF0000"/>
                    <w:sz w:val="20"/>
                  </w:rPr>
                </w:rPrChange>
              </w:rPr>
              <w:lastRenderedPageBreak/>
              <w:t>RRCM (see 9.4.2.296 RRCM element)</w:t>
            </w:r>
          </w:p>
        </w:tc>
        <w:tc>
          <w:tcPr>
            <w:tcW w:w="1981" w:type="dxa"/>
            <w:tcBorders>
              <w:top w:val="single" w:sz="4" w:space="0" w:color="auto"/>
              <w:left w:val="single" w:sz="4" w:space="0" w:color="auto"/>
              <w:bottom w:val="single" w:sz="4" w:space="0" w:color="auto"/>
              <w:right w:val="single" w:sz="4" w:space="0" w:color="auto"/>
            </w:tcBorders>
            <w:hideMark/>
          </w:tcPr>
          <w:p w14:paraId="4AAE5E85" w14:textId="77777777" w:rsidR="0026509C" w:rsidRPr="001D6E1C" w:rsidRDefault="0026509C" w:rsidP="0026509C">
            <w:pPr>
              <w:jc w:val="center"/>
              <w:rPr>
                <w:color w:val="FF0000"/>
                <w:sz w:val="22"/>
                <w:szCs w:val="22"/>
                <w:rPrChange w:id="1579" w:author="Zhijie Yang (NSB)" w:date="2022-12-08T16:51:00Z">
                  <w:rPr>
                    <w:color w:val="FF0000"/>
                    <w:sz w:val="20"/>
                  </w:rPr>
                </w:rPrChange>
              </w:rPr>
            </w:pPr>
            <w:r w:rsidRPr="001D6E1C">
              <w:rPr>
                <w:color w:val="FF0000"/>
                <w:sz w:val="22"/>
                <w:szCs w:val="22"/>
                <w:rPrChange w:id="1580" w:author="Zhijie Yang (NSB)" w:date="2022-12-08T16:51:00Z">
                  <w:rPr>
                    <w:color w:val="FF0000"/>
                    <w:sz w:val="20"/>
                  </w:rPr>
                </w:rPrChange>
              </w:rPr>
              <w:t>255</w:t>
            </w:r>
          </w:p>
        </w:tc>
        <w:tc>
          <w:tcPr>
            <w:tcW w:w="1693" w:type="dxa"/>
            <w:tcBorders>
              <w:top w:val="single" w:sz="4" w:space="0" w:color="auto"/>
              <w:left w:val="single" w:sz="4" w:space="0" w:color="auto"/>
              <w:bottom w:val="single" w:sz="4" w:space="0" w:color="auto"/>
              <w:right w:val="single" w:sz="4" w:space="0" w:color="auto"/>
            </w:tcBorders>
            <w:hideMark/>
          </w:tcPr>
          <w:p w14:paraId="1E6CFE44" w14:textId="77777777" w:rsidR="0026509C" w:rsidRPr="001D6E1C" w:rsidRDefault="0026509C" w:rsidP="0026509C">
            <w:pPr>
              <w:jc w:val="center"/>
              <w:rPr>
                <w:color w:val="FF0000"/>
                <w:sz w:val="22"/>
                <w:szCs w:val="22"/>
                <w:rPrChange w:id="1581" w:author="Zhijie Yang (NSB)" w:date="2022-12-08T16:51:00Z">
                  <w:rPr>
                    <w:color w:val="FF0000"/>
                    <w:sz w:val="20"/>
                  </w:rPr>
                </w:rPrChange>
              </w:rPr>
            </w:pPr>
            <w:r w:rsidRPr="001D6E1C">
              <w:rPr>
                <w:color w:val="FF0000"/>
                <w:sz w:val="22"/>
                <w:szCs w:val="22"/>
                <w:rPrChange w:id="1582" w:author="Zhijie Yang (NSB)" w:date="2022-12-08T16:51:00Z">
                  <w:rPr>
                    <w:color w:val="FF0000"/>
                    <w:sz w:val="20"/>
                  </w:rPr>
                </w:rPrChange>
              </w:rPr>
              <w:t>&lt;ANA&gt;</w:t>
            </w:r>
          </w:p>
        </w:tc>
        <w:tc>
          <w:tcPr>
            <w:tcW w:w="1284" w:type="dxa"/>
            <w:tcBorders>
              <w:top w:val="single" w:sz="4" w:space="0" w:color="auto"/>
              <w:left w:val="single" w:sz="4" w:space="0" w:color="auto"/>
              <w:bottom w:val="single" w:sz="4" w:space="0" w:color="auto"/>
              <w:right w:val="single" w:sz="4" w:space="0" w:color="auto"/>
            </w:tcBorders>
            <w:hideMark/>
          </w:tcPr>
          <w:p w14:paraId="56634A66" w14:textId="77777777" w:rsidR="0026509C" w:rsidRPr="001D6E1C" w:rsidRDefault="0026509C" w:rsidP="0026509C">
            <w:pPr>
              <w:jc w:val="center"/>
              <w:rPr>
                <w:color w:val="FF0000"/>
                <w:sz w:val="22"/>
                <w:szCs w:val="22"/>
                <w:rPrChange w:id="1583" w:author="Zhijie Yang (NSB)" w:date="2022-12-08T16:51:00Z">
                  <w:rPr>
                    <w:color w:val="FF0000"/>
                    <w:sz w:val="20"/>
                  </w:rPr>
                </w:rPrChange>
              </w:rPr>
            </w:pPr>
            <w:r w:rsidRPr="001D6E1C">
              <w:rPr>
                <w:color w:val="FF0000"/>
                <w:sz w:val="22"/>
                <w:szCs w:val="22"/>
                <w:rPrChange w:id="1584" w:author="Zhijie Yang (NSB)" w:date="2022-12-08T16:51:00Z">
                  <w:rPr>
                    <w:color w:val="FF0000"/>
                    <w:sz w:val="20"/>
                  </w:rPr>
                </w:rPrChange>
              </w:rPr>
              <w:t>No</w:t>
            </w:r>
          </w:p>
        </w:tc>
        <w:tc>
          <w:tcPr>
            <w:tcW w:w="1929" w:type="dxa"/>
            <w:tcBorders>
              <w:top w:val="single" w:sz="4" w:space="0" w:color="auto"/>
              <w:left w:val="single" w:sz="4" w:space="0" w:color="auto"/>
              <w:bottom w:val="single" w:sz="4" w:space="0" w:color="auto"/>
              <w:right w:val="single" w:sz="4" w:space="0" w:color="auto"/>
            </w:tcBorders>
            <w:hideMark/>
          </w:tcPr>
          <w:p w14:paraId="3A2A00C6" w14:textId="77777777" w:rsidR="0026509C" w:rsidRPr="001D6E1C" w:rsidRDefault="0026509C" w:rsidP="0026509C">
            <w:pPr>
              <w:jc w:val="center"/>
              <w:rPr>
                <w:color w:val="FF0000"/>
                <w:sz w:val="22"/>
                <w:szCs w:val="22"/>
                <w:rPrChange w:id="1585" w:author="Zhijie Yang (NSB)" w:date="2022-12-08T16:51:00Z">
                  <w:rPr>
                    <w:color w:val="FF0000"/>
                    <w:sz w:val="20"/>
                  </w:rPr>
                </w:rPrChange>
              </w:rPr>
            </w:pPr>
            <w:r w:rsidRPr="001D6E1C">
              <w:rPr>
                <w:color w:val="FF0000"/>
                <w:sz w:val="22"/>
                <w:szCs w:val="22"/>
                <w:rPrChange w:id="1586" w:author="Zhijie Yang (NSB)" w:date="2022-12-08T16:51:00Z">
                  <w:rPr>
                    <w:color w:val="FF0000"/>
                    <w:sz w:val="20"/>
                  </w:rPr>
                </w:rPrChange>
              </w:rPr>
              <w:t>No</w:t>
            </w:r>
          </w:p>
        </w:tc>
      </w:tr>
    </w:tbl>
    <w:p w14:paraId="7529B5AF" w14:textId="77777777" w:rsidR="0026509C" w:rsidRPr="001D6E1C" w:rsidRDefault="0026509C" w:rsidP="0026509C">
      <w:pPr>
        <w:rPr>
          <w:sz w:val="22"/>
          <w:szCs w:val="22"/>
          <w:lang w:val="en-US" w:eastAsia="en-GB"/>
          <w:rPrChange w:id="1587" w:author="Zhijie Yang (NSB)" w:date="2022-12-08T16:51:00Z">
            <w:rPr>
              <w:lang w:val="en-US" w:eastAsia="en-GB"/>
            </w:rPr>
          </w:rPrChange>
        </w:rPr>
      </w:pPr>
    </w:p>
    <w:p w14:paraId="5C2C0112" w14:textId="77777777" w:rsidR="0026509C" w:rsidRPr="001D6E1C" w:rsidRDefault="0026509C" w:rsidP="0026509C">
      <w:pPr>
        <w:rPr>
          <w:sz w:val="22"/>
          <w:szCs w:val="22"/>
          <w:lang w:val="en-US" w:eastAsia="en-GB"/>
          <w:rPrChange w:id="1588" w:author="Zhijie Yang (NSB)" w:date="2022-12-08T16:51:00Z">
            <w:rPr>
              <w:lang w:val="en-US" w:eastAsia="en-GB"/>
            </w:rPr>
          </w:rPrChange>
        </w:rPr>
      </w:pPr>
    </w:p>
    <w:p w14:paraId="1F31EB2E" w14:textId="77777777" w:rsidR="0026509C" w:rsidRPr="001D6E1C" w:rsidRDefault="0026509C" w:rsidP="0026509C">
      <w:pPr>
        <w:rPr>
          <w:sz w:val="22"/>
          <w:szCs w:val="22"/>
          <w:lang w:val="en-US" w:eastAsia="en-GB"/>
          <w:rPrChange w:id="1589" w:author="Zhijie Yang (NSB)" w:date="2022-12-08T16:51:00Z">
            <w:rPr>
              <w:lang w:val="en-US" w:eastAsia="en-GB"/>
            </w:rPr>
          </w:rPrChange>
        </w:rPr>
      </w:pPr>
    </w:p>
    <w:p w14:paraId="5917FCCE" w14:textId="3A0C245E" w:rsidR="0026509C" w:rsidRPr="001D6E1C" w:rsidRDefault="0026509C" w:rsidP="0026509C">
      <w:pPr>
        <w:rPr>
          <w:b/>
          <w:bCs/>
          <w:i/>
          <w:iCs/>
          <w:color w:val="FF0000"/>
          <w:sz w:val="22"/>
          <w:szCs w:val="22"/>
          <w:rPrChange w:id="1590" w:author="Zhijie Yang (NSB)" w:date="2022-12-08T16:51:00Z">
            <w:rPr>
              <w:b/>
              <w:bCs/>
              <w:i/>
              <w:iCs/>
              <w:color w:val="FF0000"/>
            </w:rPr>
          </w:rPrChange>
        </w:rPr>
      </w:pPr>
      <w:r w:rsidRPr="001D6E1C">
        <w:rPr>
          <w:b/>
          <w:bCs/>
          <w:i/>
          <w:iCs/>
          <w:color w:val="FF0000"/>
          <w:sz w:val="22"/>
          <w:szCs w:val="22"/>
          <w:rPrChange w:id="1591" w:author="Zhijie Yang (NSB)" w:date="2022-12-08T16:51:00Z">
            <w:rPr>
              <w:b/>
              <w:bCs/>
              <w:i/>
              <w:iCs/>
              <w:color w:val="FF0000"/>
            </w:rPr>
          </w:rPrChange>
        </w:rPr>
        <w:t>1</w:t>
      </w:r>
      <w:r w:rsidR="00350B26">
        <w:rPr>
          <w:b/>
          <w:bCs/>
          <w:i/>
          <w:iCs/>
          <w:color w:val="FF0000"/>
          <w:sz w:val="22"/>
          <w:szCs w:val="22"/>
        </w:rPr>
        <w:t>3</w:t>
      </w:r>
      <w:r w:rsidRPr="001D6E1C">
        <w:rPr>
          <w:b/>
          <w:bCs/>
          <w:i/>
          <w:iCs/>
          <w:color w:val="FF0000"/>
          <w:sz w:val="22"/>
          <w:szCs w:val="22"/>
          <w:rPrChange w:id="1592" w:author="Zhijie Yang (NSB)" w:date="2022-12-08T16:51:00Z">
            <w:rPr>
              <w:b/>
              <w:bCs/>
              <w:i/>
              <w:iCs/>
              <w:color w:val="FF0000"/>
            </w:rPr>
          </w:rPrChange>
        </w:rPr>
        <w:t>) Add a new subclause under 9.4.2.296a (Device ID element)</w:t>
      </w:r>
    </w:p>
    <w:p w14:paraId="084A546A" w14:textId="77777777" w:rsidR="0026509C" w:rsidRPr="001D6E1C" w:rsidRDefault="0026509C" w:rsidP="0026509C">
      <w:pPr>
        <w:rPr>
          <w:sz w:val="22"/>
          <w:szCs w:val="22"/>
          <w:lang w:val="en-US" w:eastAsia="en-GB"/>
          <w:rPrChange w:id="1593" w:author="Zhijie Yang (NSB)" w:date="2022-12-08T16:51:00Z">
            <w:rPr>
              <w:lang w:val="en-US" w:eastAsia="en-GB"/>
            </w:rPr>
          </w:rPrChange>
        </w:rPr>
      </w:pPr>
    </w:p>
    <w:p w14:paraId="2695175D" w14:textId="77777777" w:rsidR="0026509C" w:rsidRPr="001D6E1C" w:rsidRDefault="0026509C" w:rsidP="0026509C">
      <w:pPr>
        <w:rPr>
          <w:sz w:val="22"/>
          <w:szCs w:val="22"/>
          <w:lang w:val="en-US" w:eastAsia="en-GB"/>
          <w:rPrChange w:id="1594" w:author="Zhijie Yang (NSB)" w:date="2022-12-08T16:51:00Z">
            <w:rPr>
              <w:lang w:val="en-US" w:eastAsia="en-GB"/>
            </w:rPr>
          </w:rPrChange>
        </w:rPr>
      </w:pPr>
      <w:r w:rsidRPr="001D6E1C">
        <w:rPr>
          <w:sz w:val="22"/>
          <w:szCs w:val="22"/>
          <w:lang w:val="en-US" w:eastAsia="en-GB"/>
          <w:rPrChange w:id="1595" w:author="Zhijie Yang (NSB)" w:date="2022-12-08T16:51:00Z">
            <w:rPr>
              <w:lang w:val="en-US" w:eastAsia="en-GB"/>
            </w:rPr>
          </w:rPrChange>
        </w:rPr>
        <w:t>9.4.2.296b  RRCM element</w:t>
      </w:r>
    </w:p>
    <w:p w14:paraId="40AE0EBF" w14:textId="77777777" w:rsidR="0026509C" w:rsidRPr="001D6E1C" w:rsidRDefault="0026509C" w:rsidP="0026509C">
      <w:pPr>
        <w:rPr>
          <w:sz w:val="22"/>
          <w:szCs w:val="22"/>
          <w:lang w:val="en-US" w:eastAsia="en-GB"/>
          <w:rPrChange w:id="1596" w:author="Zhijie Yang (NSB)" w:date="2022-12-08T16:51:00Z">
            <w:rPr>
              <w:lang w:val="en-US" w:eastAsia="en-GB"/>
            </w:rPr>
          </w:rPrChange>
        </w:rPr>
      </w:pPr>
    </w:p>
    <w:p w14:paraId="7078858F" w14:textId="77777777" w:rsidR="0026509C" w:rsidRPr="001D6E1C" w:rsidRDefault="0026509C" w:rsidP="0026509C">
      <w:pPr>
        <w:rPr>
          <w:sz w:val="22"/>
          <w:szCs w:val="22"/>
          <w:lang w:val="en-US" w:eastAsia="en-GB"/>
          <w:rPrChange w:id="1597" w:author="Zhijie Yang (NSB)" w:date="2022-12-08T16:51:00Z">
            <w:rPr>
              <w:lang w:val="en-US" w:eastAsia="en-GB"/>
            </w:rPr>
          </w:rPrChange>
        </w:rPr>
      </w:pPr>
      <w:r w:rsidRPr="001D6E1C">
        <w:rPr>
          <w:sz w:val="22"/>
          <w:szCs w:val="22"/>
          <w:lang w:val="en-US" w:eastAsia="en-GB"/>
          <w:rPrChange w:id="1598" w:author="Zhijie Yang (NSB)" w:date="2022-12-08T16:51:00Z">
            <w:rPr>
              <w:lang w:val="en-US" w:eastAsia="en-GB"/>
            </w:rPr>
          </w:rPrChange>
        </w:rPr>
        <w:t xml:space="preserve">The RRCM element contains </w:t>
      </w:r>
      <w:r w:rsidRPr="001D6E1C">
        <w:rPr>
          <w:sz w:val="22"/>
          <w:szCs w:val="22"/>
          <w:rPrChange w:id="1599" w:author="Zhijie Yang (NSB)" w:date="2022-12-08T16:51:00Z">
            <w:rPr/>
          </w:rPrChange>
        </w:rPr>
        <w:t>Seed and Counter fields that are used in RRCM procedure</w:t>
      </w:r>
      <w:r w:rsidRPr="001D6E1C">
        <w:rPr>
          <w:sz w:val="22"/>
          <w:szCs w:val="22"/>
          <w:lang w:val="en-US" w:eastAsia="en-GB"/>
          <w:rPrChange w:id="1600" w:author="Zhijie Yang (NSB)" w:date="2022-12-08T16:51:00Z">
            <w:rPr>
              <w:lang w:val="en-US" w:eastAsia="en-GB"/>
            </w:rPr>
          </w:rPrChange>
        </w:rPr>
        <w:t>. The format of the RRCM element is shown in Figure 9-xxx (RRCM element format).</w:t>
      </w:r>
      <w:r w:rsidRPr="001D6E1C">
        <w:rPr>
          <w:sz w:val="22"/>
          <w:szCs w:val="22"/>
          <w:lang w:val="en-US" w:eastAsia="en-GB"/>
          <w:rPrChange w:id="1601" w:author="Zhijie Yang (NSB)" w:date="2022-12-08T16:51:00Z">
            <w:rPr>
              <w:lang w:val="en-US" w:eastAsia="en-GB"/>
            </w:rPr>
          </w:rPrChange>
        </w:rPr>
        <w:br/>
      </w:r>
    </w:p>
    <w:tbl>
      <w:tblPr>
        <w:tblStyle w:val="TableGrid"/>
        <w:tblW w:w="5556" w:type="dxa"/>
        <w:tblInd w:w="607" w:type="dxa"/>
        <w:tblLook w:val="04A0" w:firstRow="1" w:lastRow="0" w:firstColumn="1" w:lastColumn="0" w:noHBand="0" w:noVBand="1"/>
      </w:tblPr>
      <w:tblGrid>
        <w:gridCol w:w="1057"/>
        <w:gridCol w:w="891"/>
        <w:gridCol w:w="1096"/>
        <w:gridCol w:w="1256"/>
        <w:gridCol w:w="1256"/>
      </w:tblGrid>
      <w:tr w:rsidR="0026509C" w:rsidRPr="001D6E1C" w14:paraId="3E462881" w14:textId="77777777" w:rsidTr="0026509C">
        <w:trPr>
          <w:trHeight w:val="461"/>
        </w:trPr>
        <w:tc>
          <w:tcPr>
            <w:tcW w:w="1057" w:type="dxa"/>
            <w:tcBorders>
              <w:top w:val="single" w:sz="4" w:space="0" w:color="auto"/>
              <w:left w:val="single" w:sz="4" w:space="0" w:color="auto"/>
              <w:bottom w:val="single" w:sz="4" w:space="0" w:color="auto"/>
              <w:right w:val="single" w:sz="4" w:space="0" w:color="auto"/>
            </w:tcBorders>
            <w:hideMark/>
          </w:tcPr>
          <w:p w14:paraId="5AA8A66D" w14:textId="77777777" w:rsidR="0026509C" w:rsidRPr="001D6E1C" w:rsidRDefault="0026509C" w:rsidP="0026509C">
            <w:pPr>
              <w:jc w:val="center"/>
              <w:rPr>
                <w:sz w:val="22"/>
                <w:szCs w:val="22"/>
                <w:rPrChange w:id="1602" w:author="Zhijie Yang (NSB)" w:date="2022-12-08T16:51:00Z">
                  <w:rPr/>
                </w:rPrChange>
              </w:rPr>
            </w:pPr>
            <w:r w:rsidRPr="001D6E1C">
              <w:rPr>
                <w:sz w:val="22"/>
                <w:szCs w:val="22"/>
                <w:rPrChange w:id="1603" w:author="Zhijie Yang (NSB)" w:date="2022-12-08T16:51:00Z">
                  <w:rPr/>
                </w:rPrChange>
              </w:rPr>
              <w:t>Element ID</w:t>
            </w:r>
          </w:p>
        </w:tc>
        <w:tc>
          <w:tcPr>
            <w:tcW w:w="891" w:type="dxa"/>
            <w:tcBorders>
              <w:top w:val="single" w:sz="4" w:space="0" w:color="auto"/>
              <w:left w:val="single" w:sz="4" w:space="0" w:color="auto"/>
              <w:bottom w:val="single" w:sz="4" w:space="0" w:color="auto"/>
              <w:right w:val="single" w:sz="4" w:space="0" w:color="auto"/>
            </w:tcBorders>
            <w:hideMark/>
          </w:tcPr>
          <w:p w14:paraId="13057798" w14:textId="77777777" w:rsidR="0026509C" w:rsidRPr="001D6E1C" w:rsidRDefault="0026509C" w:rsidP="0026509C">
            <w:pPr>
              <w:jc w:val="center"/>
              <w:rPr>
                <w:sz w:val="22"/>
                <w:szCs w:val="22"/>
                <w:rPrChange w:id="1604" w:author="Zhijie Yang (NSB)" w:date="2022-12-08T16:51:00Z">
                  <w:rPr/>
                </w:rPrChange>
              </w:rPr>
            </w:pPr>
            <w:r w:rsidRPr="001D6E1C">
              <w:rPr>
                <w:sz w:val="22"/>
                <w:szCs w:val="22"/>
                <w:rPrChange w:id="1605" w:author="Zhijie Yang (NSB)" w:date="2022-12-08T16:51:00Z">
                  <w:rPr/>
                </w:rPrChange>
              </w:rPr>
              <w:t>Length</w:t>
            </w:r>
          </w:p>
        </w:tc>
        <w:tc>
          <w:tcPr>
            <w:tcW w:w="1096" w:type="dxa"/>
            <w:tcBorders>
              <w:top w:val="single" w:sz="4" w:space="0" w:color="auto"/>
              <w:left w:val="single" w:sz="4" w:space="0" w:color="auto"/>
              <w:bottom w:val="single" w:sz="4" w:space="0" w:color="auto"/>
              <w:right w:val="single" w:sz="4" w:space="0" w:color="auto"/>
            </w:tcBorders>
            <w:hideMark/>
          </w:tcPr>
          <w:p w14:paraId="53C9CD72" w14:textId="77777777" w:rsidR="0026509C" w:rsidRPr="001D6E1C" w:rsidRDefault="0026509C" w:rsidP="0026509C">
            <w:pPr>
              <w:jc w:val="center"/>
              <w:rPr>
                <w:sz w:val="22"/>
                <w:szCs w:val="22"/>
                <w:rPrChange w:id="1606" w:author="Zhijie Yang (NSB)" w:date="2022-12-08T16:51:00Z">
                  <w:rPr/>
                </w:rPrChange>
              </w:rPr>
            </w:pPr>
            <w:r w:rsidRPr="001D6E1C">
              <w:rPr>
                <w:sz w:val="22"/>
                <w:szCs w:val="22"/>
                <w:rPrChange w:id="1607" w:author="Zhijie Yang (NSB)" w:date="2022-12-08T16:51:00Z">
                  <w:rPr/>
                </w:rPrChange>
              </w:rPr>
              <w:t>Element ID Extension</w:t>
            </w:r>
          </w:p>
        </w:tc>
        <w:tc>
          <w:tcPr>
            <w:tcW w:w="1256" w:type="dxa"/>
            <w:tcBorders>
              <w:top w:val="single" w:sz="4" w:space="0" w:color="auto"/>
              <w:left w:val="single" w:sz="4" w:space="0" w:color="auto"/>
              <w:bottom w:val="single" w:sz="4" w:space="0" w:color="auto"/>
              <w:right w:val="single" w:sz="4" w:space="0" w:color="auto"/>
            </w:tcBorders>
          </w:tcPr>
          <w:p w14:paraId="7FDB7656" w14:textId="77777777" w:rsidR="0026509C" w:rsidRPr="001D6E1C" w:rsidRDefault="0026509C" w:rsidP="0026509C">
            <w:pPr>
              <w:jc w:val="center"/>
              <w:rPr>
                <w:sz w:val="22"/>
                <w:szCs w:val="22"/>
                <w:rPrChange w:id="1608" w:author="Zhijie Yang (NSB)" w:date="2022-12-08T16:51:00Z">
                  <w:rPr/>
                </w:rPrChange>
              </w:rPr>
            </w:pPr>
            <w:r w:rsidRPr="001D6E1C">
              <w:rPr>
                <w:rFonts w:eastAsia="Yu Mincho"/>
                <w:color w:val="000000" w:themeColor="text1"/>
                <w:spacing w:val="-2"/>
                <w:sz w:val="22"/>
                <w:szCs w:val="22"/>
                <w:rPrChange w:id="1609" w:author="Zhijie Yang (NSB)" w:date="2022-12-08T16:51:00Z">
                  <w:rPr>
                    <w:rFonts w:eastAsia="Yu Mincho"/>
                    <w:color w:val="000000" w:themeColor="text1"/>
                    <w:spacing w:val="-2"/>
                  </w:rPr>
                </w:rPrChange>
              </w:rPr>
              <w:t>Seed</w:t>
            </w:r>
          </w:p>
        </w:tc>
        <w:tc>
          <w:tcPr>
            <w:tcW w:w="1256" w:type="dxa"/>
            <w:tcBorders>
              <w:top w:val="single" w:sz="4" w:space="0" w:color="auto"/>
              <w:left w:val="single" w:sz="4" w:space="0" w:color="auto"/>
              <w:bottom w:val="single" w:sz="4" w:space="0" w:color="auto"/>
              <w:right w:val="single" w:sz="4" w:space="0" w:color="auto"/>
            </w:tcBorders>
          </w:tcPr>
          <w:p w14:paraId="2157BEF9" w14:textId="77777777" w:rsidR="0026509C" w:rsidRPr="001D6E1C" w:rsidRDefault="0026509C" w:rsidP="0026509C">
            <w:pPr>
              <w:jc w:val="center"/>
              <w:rPr>
                <w:sz w:val="22"/>
                <w:szCs w:val="22"/>
                <w:rPrChange w:id="1610" w:author="Zhijie Yang (NSB)" w:date="2022-12-08T16:51:00Z">
                  <w:rPr/>
                </w:rPrChange>
              </w:rPr>
            </w:pPr>
            <w:r w:rsidRPr="001D6E1C">
              <w:rPr>
                <w:rFonts w:eastAsia="Yu Mincho"/>
                <w:color w:val="000000" w:themeColor="text1"/>
                <w:spacing w:val="-2"/>
                <w:sz w:val="22"/>
                <w:szCs w:val="22"/>
                <w:rPrChange w:id="1611" w:author="Zhijie Yang (NSB)" w:date="2022-12-08T16:51:00Z">
                  <w:rPr>
                    <w:rFonts w:eastAsia="Yu Mincho"/>
                    <w:color w:val="000000" w:themeColor="text1"/>
                    <w:spacing w:val="-2"/>
                  </w:rPr>
                </w:rPrChange>
              </w:rPr>
              <w:t>Counter</w:t>
            </w:r>
          </w:p>
        </w:tc>
      </w:tr>
    </w:tbl>
    <w:p w14:paraId="248CB2BC" w14:textId="6F3CBE6A" w:rsidR="0026509C" w:rsidRPr="001D6E1C" w:rsidRDefault="0026509C" w:rsidP="0026509C">
      <w:pPr>
        <w:rPr>
          <w:color w:val="000000" w:themeColor="text1"/>
          <w:spacing w:val="-2"/>
          <w:sz w:val="22"/>
          <w:szCs w:val="22"/>
          <w:rPrChange w:id="1612" w:author="Zhijie Yang (NSB)" w:date="2022-12-08T16:51:00Z">
            <w:rPr>
              <w:color w:val="000000" w:themeColor="text1"/>
              <w:spacing w:val="-2"/>
            </w:rPr>
          </w:rPrChange>
        </w:rPr>
      </w:pPr>
      <w:r w:rsidRPr="001D6E1C">
        <w:rPr>
          <w:color w:val="000000" w:themeColor="text1"/>
          <w:spacing w:val="-2"/>
          <w:sz w:val="22"/>
          <w:szCs w:val="22"/>
          <w:rPrChange w:id="1613" w:author="Zhijie Yang (NSB)" w:date="2022-12-08T16:51:00Z">
            <w:rPr>
              <w:color w:val="000000" w:themeColor="text1"/>
              <w:spacing w:val="-2"/>
            </w:rPr>
          </w:rPrChange>
        </w:rPr>
        <w:t>Octets</w:t>
      </w:r>
      <w:r w:rsidRPr="001D6E1C">
        <w:rPr>
          <w:color w:val="000000" w:themeColor="text1"/>
          <w:spacing w:val="-2"/>
          <w:sz w:val="22"/>
          <w:szCs w:val="22"/>
          <w:rPrChange w:id="1614" w:author="Zhijie Yang (NSB)" w:date="2022-12-08T16:51:00Z">
            <w:rPr>
              <w:color w:val="000000" w:themeColor="text1"/>
              <w:spacing w:val="-2"/>
            </w:rPr>
          </w:rPrChange>
        </w:rPr>
        <w:tab/>
        <w:t xml:space="preserve">       1</w:t>
      </w:r>
      <w:r w:rsidRPr="001D6E1C">
        <w:rPr>
          <w:color w:val="000000" w:themeColor="text1"/>
          <w:spacing w:val="-2"/>
          <w:sz w:val="22"/>
          <w:szCs w:val="22"/>
          <w:rPrChange w:id="1615" w:author="Zhijie Yang (NSB)" w:date="2022-12-08T16:51:00Z">
            <w:rPr>
              <w:color w:val="000000" w:themeColor="text1"/>
              <w:spacing w:val="-2"/>
            </w:rPr>
          </w:rPrChange>
        </w:rPr>
        <w:tab/>
        <w:t xml:space="preserve">            1                 1               </w:t>
      </w:r>
      <w:ins w:id="1616" w:author="Zhijie Yang (NSB)" w:date="2022-12-08T16:23:00Z">
        <w:r w:rsidR="00EE4AE2" w:rsidRPr="001D6E1C">
          <w:rPr>
            <w:color w:val="000000" w:themeColor="text1"/>
            <w:spacing w:val="-2"/>
            <w:sz w:val="22"/>
            <w:szCs w:val="22"/>
            <w:rPrChange w:id="1617" w:author="Zhijie Yang (NSB)" w:date="2022-12-08T16:51:00Z">
              <w:rPr>
                <w:color w:val="000000" w:themeColor="text1"/>
                <w:spacing w:val="-2"/>
              </w:rPr>
            </w:rPrChange>
          </w:rPr>
          <w:t xml:space="preserve">        </w:t>
        </w:r>
      </w:ins>
      <w:r w:rsidRPr="001D6E1C">
        <w:rPr>
          <w:color w:val="000000" w:themeColor="text1"/>
          <w:spacing w:val="-2"/>
          <w:sz w:val="22"/>
          <w:szCs w:val="22"/>
          <w:rPrChange w:id="1618" w:author="Zhijie Yang (NSB)" w:date="2022-12-08T16:51:00Z">
            <w:rPr>
              <w:color w:val="000000" w:themeColor="text1"/>
              <w:spacing w:val="-2"/>
            </w:rPr>
          </w:rPrChange>
        </w:rPr>
        <w:t xml:space="preserve">    16</w:t>
      </w:r>
      <w:r w:rsidRPr="001D6E1C">
        <w:rPr>
          <w:color w:val="000000" w:themeColor="text1"/>
          <w:spacing w:val="-2"/>
          <w:sz w:val="22"/>
          <w:szCs w:val="22"/>
          <w:rPrChange w:id="1619" w:author="Zhijie Yang (NSB)" w:date="2022-12-08T16:51:00Z">
            <w:rPr>
              <w:color w:val="000000" w:themeColor="text1"/>
              <w:spacing w:val="-2"/>
            </w:rPr>
          </w:rPrChange>
        </w:rPr>
        <w:tab/>
        <w:t xml:space="preserve">     </w:t>
      </w:r>
      <w:ins w:id="1620" w:author="Zhijie Yang (NSB)" w:date="2022-12-08T16:23:00Z">
        <w:r w:rsidR="00EE4AE2" w:rsidRPr="001D6E1C">
          <w:rPr>
            <w:color w:val="000000" w:themeColor="text1"/>
            <w:spacing w:val="-2"/>
            <w:sz w:val="22"/>
            <w:szCs w:val="22"/>
            <w:rPrChange w:id="1621" w:author="Zhijie Yang (NSB)" w:date="2022-12-08T16:51:00Z">
              <w:rPr>
                <w:color w:val="000000" w:themeColor="text1"/>
                <w:spacing w:val="-2"/>
              </w:rPr>
            </w:rPrChange>
          </w:rPr>
          <w:t xml:space="preserve">                </w:t>
        </w:r>
      </w:ins>
      <w:r w:rsidRPr="001D6E1C">
        <w:rPr>
          <w:color w:val="000000" w:themeColor="text1"/>
          <w:spacing w:val="-2"/>
          <w:sz w:val="22"/>
          <w:szCs w:val="22"/>
          <w:rPrChange w:id="1622" w:author="Zhijie Yang (NSB)" w:date="2022-12-08T16:51:00Z">
            <w:rPr>
              <w:color w:val="000000" w:themeColor="text1"/>
              <w:spacing w:val="-2"/>
            </w:rPr>
          </w:rPrChange>
        </w:rPr>
        <w:t xml:space="preserve">   2</w:t>
      </w:r>
      <w:r w:rsidRPr="001D6E1C">
        <w:rPr>
          <w:color w:val="000000" w:themeColor="text1"/>
          <w:spacing w:val="-2"/>
          <w:sz w:val="22"/>
          <w:szCs w:val="22"/>
          <w:rPrChange w:id="1623" w:author="Zhijie Yang (NSB)" w:date="2022-12-08T16:51:00Z">
            <w:rPr>
              <w:color w:val="000000" w:themeColor="text1"/>
              <w:spacing w:val="-2"/>
            </w:rPr>
          </w:rPrChange>
        </w:rPr>
        <w:tab/>
      </w:r>
      <w:r w:rsidRPr="001D6E1C">
        <w:rPr>
          <w:color w:val="000000" w:themeColor="text1"/>
          <w:spacing w:val="-2"/>
          <w:sz w:val="22"/>
          <w:szCs w:val="22"/>
          <w:rPrChange w:id="1624" w:author="Zhijie Yang (NSB)" w:date="2022-12-08T16:51:00Z">
            <w:rPr>
              <w:color w:val="000000" w:themeColor="text1"/>
              <w:spacing w:val="-2"/>
            </w:rPr>
          </w:rPrChange>
        </w:rPr>
        <w:tab/>
        <w:t xml:space="preserve">     </w:t>
      </w:r>
      <w:r w:rsidRPr="001D6E1C">
        <w:rPr>
          <w:color w:val="000000" w:themeColor="text1"/>
          <w:spacing w:val="-2"/>
          <w:sz w:val="22"/>
          <w:szCs w:val="22"/>
          <w:rPrChange w:id="1625" w:author="Zhijie Yang (NSB)" w:date="2022-12-08T16:51:00Z">
            <w:rPr>
              <w:color w:val="000000" w:themeColor="text1"/>
              <w:spacing w:val="-2"/>
            </w:rPr>
          </w:rPrChange>
        </w:rPr>
        <w:tab/>
      </w:r>
      <w:r w:rsidRPr="001D6E1C">
        <w:rPr>
          <w:color w:val="000000" w:themeColor="text1"/>
          <w:spacing w:val="-2"/>
          <w:sz w:val="22"/>
          <w:szCs w:val="22"/>
          <w:rPrChange w:id="1626" w:author="Zhijie Yang (NSB)" w:date="2022-12-08T16:51:00Z">
            <w:rPr>
              <w:color w:val="000000" w:themeColor="text1"/>
              <w:spacing w:val="-2"/>
            </w:rPr>
          </w:rPrChange>
        </w:rPr>
        <w:tab/>
      </w:r>
    </w:p>
    <w:p w14:paraId="44B18FEB" w14:textId="77777777" w:rsidR="0026509C" w:rsidRPr="001D6E1C" w:rsidRDefault="0026509C" w:rsidP="0026509C">
      <w:pPr>
        <w:rPr>
          <w:color w:val="000000" w:themeColor="text1"/>
          <w:spacing w:val="-2"/>
          <w:sz w:val="22"/>
          <w:szCs w:val="22"/>
          <w:rPrChange w:id="1627" w:author="Zhijie Yang (NSB)" w:date="2022-12-08T16:51:00Z">
            <w:rPr>
              <w:color w:val="000000" w:themeColor="text1"/>
              <w:spacing w:val="-2"/>
            </w:rPr>
          </w:rPrChange>
        </w:rPr>
      </w:pPr>
    </w:p>
    <w:p w14:paraId="6AEAF7FF" w14:textId="77777777" w:rsidR="0026509C" w:rsidRPr="001D6E1C" w:rsidRDefault="0026509C" w:rsidP="0026509C">
      <w:pPr>
        <w:jc w:val="center"/>
        <w:rPr>
          <w:sz w:val="22"/>
          <w:szCs w:val="22"/>
          <w:lang w:val="en-US" w:eastAsia="en-GB"/>
          <w:rPrChange w:id="1628" w:author="Zhijie Yang (NSB)" w:date="2022-12-08T16:51:00Z">
            <w:rPr>
              <w:lang w:val="en-US" w:eastAsia="en-GB"/>
            </w:rPr>
          </w:rPrChange>
        </w:rPr>
      </w:pPr>
      <w:r w:rsidRPr="001D6E1C">
        <w:rPr>
          <w:sz w:val="22"/>
          <w:szCs w:val="22"/>
          <w:lang w:val="en-US" w:eastAsia="en-GB"/>
          <w:rPrChange w:id="1629" w:author="Zhijie Yang (NSB)" w:date="2022-12-08T16:51:00Z">
            <w:rPr>
              <w:lang w:val="en-US" w:eastAsia="en-GB"/>
            </w:rPr>
          </w:rPrChange>
        </w:rPr>
        <w:t>Figure 9-xxx - RRCM element format</w:t>
      </w:r>
    </w:p>
    <w:p w14:paraId="5338D25E" w14:textId="77777777" w:rsidR="0026509C" w:rsidRPr="001D6E1C" w:rsidRDefault="0026509C" w:rsidP="0026509C">
      <w:pPr>
        <w:jc w:val="center"/>
        <w:rPr>
          <w:sz w:val="22"/>
          <w:szCs w:val="22"/>
          <w:lang w:val="en-US" w:eastAsia="en-GB"/>
          <w:rPrChange w:id="1630" w:author="Zhijie Yang (NSB)" w:date="2022-12-08T16:51:00Z">
            <w:rPr>
              <w:lang w:val="en-US" w:eastAsia="en-GB"/>
            </w:rPr>
          </w:rPrChange>
        </w:rPr>
      </w:pPr>
    </w:p>
    <w:p w14:paraId="45EB4D2B" w14:textId="77777777" w:rsidR="0026509C" w:rsidRPr="001D6E1C" w:rsidRDefault="0026509C" w:rsidP="0026509C">
      <w:pPr>
        <w:rPr>
          <w:sz w:val="22"/>
          <w:szCs w:val="22"/>
          <w:lang w:val="en-US" w:eastAsia="en-GB"/>
          <w:rPrChange w:id="1631" w:author="Zhijie Yang (NSB)" w:date="2022-12-08T16:51:00Z">
            <w:rPr>
              <w:lang w:val="en-US" w:eastAsia="en-GB"/>
            </w:rPr>
          </w:rPrChange>
        </w:rPr>
      </w:pPr>
      <w:r w:rsidRPr="001D6E1C">
        <w:rPr>
          <w:sz w:val="22"/>
          <w:szCs w:val="22"/>
          <w:lang w:val="en-US" w:eastAsia="en-GB"/>
          <w:rPrChange w:id="1632" w:author="Zhijie Yang (NSB)" w:date="2022-12-08T16:51:00Z">
            <w:rPr>
              <w:lang w:val="en-US" w:eastAsia="en-GB"/>
            </w:rPr>
          </w:rPrChange>
        </w:rPr>
        <w:t>The Element ID, Length, and Element ID Extension fields are defined in 9.4.2.1 (General).</w:t>
      </w:r>
    </w:p>
    <w:p w14:paraId="6EFC4F79" w14:textId="06D44CBA" w:rsidR="0026509C" w:rsidRPr="001D6E1C" w:rsidRDefault="0026509C" w:rsidP="0026509C">
      <w:pPr>
        <w:rPr>
          <w:b/>
          <w:sz w:val="22"/>
          <w:szCs w:val="22"/>
          <w:rPrChange w:id="1633" w:author="Zhijie Yang (NSB)" w:date="2022-12-08T16:51:00Z">
            <w:rPr>
              <w:b/>
            </w:rPr>
          </w:rPrChange>
        </w:rPr>
      </w:pPr>
      <w:r w:rsidRPr="001D6E1C">
        <w:rPr>
          <w:spacing w:val="-2"/>
          <w:sz w:val="22"/>
          <w:szCs w:val="22"/>
          <w:rPrChange w:id="1634" w:author="Zhijie Yang (NSB)" w:date="2022-12-08T16:51:00Z">
            <w:rPr>
              <w:spacing w:val="-2"/>
              <w:szCs w:val="22"/>
            </w:rPr>
          </w:rPrChange>
        </w:rPr>
        <w:t xml:space="preserve">Seed and Counter are values to generate one or more RMA for RRCM procedure. For details, see subclause </w:t>
      </w:r>
      <w:r w:rsidRPr="001D6E1C">
        <w:rPr>
          <w:b/>
          <w:sz w:val="22"/>
          <w:szCs w:val="22"/>
          <w:rPrChange w:id="1635" w:author="Zhijie Yang (NSB)" w:date="2022-12-08T16:51:00Z">
            <w:rPr>
              <w:b/>
            </w:rPr>
          </w:rPrChange>
        </w:rPr>
        <w:t>12.2.12.</w:t>
      </w:r>
    </w:p>
    <w:p w14:paraId="19902CF3" w14:textId="4B1934A7" w:rsidR="002A32F4" w:rsidRPr="001D6E1C" w:rsidRDefault="002A32F4" w:rsidP="0026509C">
      <w:pPr>
        <w:rPr>
          <w:b/>
          <w:sz w:val="22"/>
          <w:szCs w:val="22"/>
          <w:rPrChange w:id="1636" w:author="Zhijie Yang (NSB)" w:date="2022-12-08T16:51:00Z">
            <w:rPr>
              <w:b/>
            </w:rPr>
          </w:rPrChange>
        </w:rPr>
      </w:pPr>
    </w:p>
    <w:p w14:paraId="2105C45C" w14:textId="77777777" w:rsidR="002A32F4" w:rsidRPr="001D6E1C" w:rsidRDefault="002A32F4" w:rsidP="0026509C">
      <w:pPr>
        <w:rPr>
          <w:spacing w:val="-2"/>
          <w:sz w:val="22"/>
          <w:szCs w:val="22"/>
          <w:rPrChange w:id="1637" w:author="Zhijie Yang (NSB)" w:date="2022-12-08T16:51:00Z">
            <w:rPr>
              <w:spacing w:val="-2"/>
              <w:szCs w:val="22"/>
            </w:rPr>
          </w:rPrChange>
        </w:rPr>
      </w:pPr>
    </w:p>
    <w:p w14:paraId="6081C187" w14:textId="6F388F0E" w:rsidR="0026509C" w:rsidRPr="001D6E1C" w:rsidRDefault="002A32F4" w:rsidP="0026509C">
      <w:pPr>
        <w:rPr>
          <w:ins w:id="1638" w:author="Zhijie Yang (NSB)" w:date="2022-12-08T11:04:00Z"/>
          <w:sz w:val="22"/>
          <w:szCs w:val="22"/>
          <w:lang w:val="en-US" w:eastAsia="en-GB"/>
          <w:rPrChange w:id="1639" w:author="Zhijie Yang (NSB)" w:date="2022-12-08T16:51:00Z">
            <w:rPr>
              <w:ins w:id="1640" w:author="Zhijie Yang (NSB)" w:date="2022-12-08T11:04:00Z"/>
              <w:lang w:val="en-US" w:eastAsia="en-GB"/>
            </w:rPr>
          </w:rPrChange>
        </w:rPr>
      </w:pPr>
      <w:ins w:id="1641" w:author="Zhijie Yang (NSB)" w:date="2022-12-08T11:04:00Z">
        <w:r w:rsidRPr="001D6E1C">
          <w:rPr>
            <w:sz w:val="22"/>
            <w:szCs w:val="22"/>
            <w:lang w:val="en-US" w:eastAsia="en-GB"/>
            <w:rPrChange w:id="1642" w:author="Zhijie Yang (NSB)" w:date="2022-12-08T16:51:00Z">
              <w:rPr>
                <w:lang w:val="en-US" w:eastAsia="en-GB"/>
              </w:rPr>
            </w:rPrChange>
          </w:rPr>
          <w:t>9.4.2.296c VIE element</w:t>
        </w:r>
      </w:ins>
    </w:p>
    <w:p w14:paraId="67D505B1" w14:textId="72485002" w:rsidR="002A32F4" w:rsidRPr="001D6E1C" w:rsidRDefault="002A32F4" w:rsidP="0026509C">
      <w:pPr>
        <w:rPr>
          <w:ins w:id="1643" w:author="Zhijie Yang (NSB)" w:date="2022-12-08T11:05:00Z"/>
          <w:sz w:val="22"/>
          <w:szCs w:val="22"/>
          <w:lang w:val="en-US" w:eastAsia="en-GB"/>
          <w:rPrChange w:id="1644" w:author="Zhijie Yang (NSB)" w:date="2022-12-08T16:51:00Z">
            <w:rPr>
              <w:ins w:id="1645" w:author="Zhijie Yang (NSB)" w:date="2022-12-08T11:05:00Z"/>
              <w:lang w:val="en-US" w:eastAsia="en-GB"/>
            </w:rPr>
          </w:rPrChange>
        </w:rPr>
      </w:pPr>
    </w:p>
    <w:tbl>
      <w:tblPr>
        <w:tblStyle w:val="TableGrid"/>
        <w:tblW w:w="4460" w:type="dxa"/>
        <w:tblInd w:w="607" w:type="dxa"/>
        <w:tblLook w:val="04A0" w:firstRow="1" w:lastRow="0" w:firstColumn="1" w:lastColumn="0" w:noHBand="0" w:noVBand="1"/>
        <w:tblPrChange w:id="1646" w:author="Zhijie Yang (NSB)" w:date="2022-12-08T16:22:00Z">
          <w:tblPr>
            <w:tblStyle w:val="TableGrid"/>
            <w:tblW w:w="5556" w:type="dxa"/>
            <w:tblInd w:w="607" w:type="dxa"/>
            <w:tblLook w:val="04A0" w:firstRow="1" w:lastRow="0" w:firstColumn="1" w:lastColumn="0" w:noHBand="0" w:noVBand="1"/>
          </w:tblPr>
        </w:tblPrChange>
      </w:tblPr>
      <w:tblGrid>
        <w:gridCol w:w="1057"/>
        <w:gridCol w:w="891"/>
        <w:gridCol w:w="1256"/>
        <w:gridCol w:w="1256"/>
        <w:tblGridChange w:id="1647">
          <w:tblGrid>
            <w:gridCol w:w="1057"/>
            <w:gridCol w:w="891"/>
            <w:gridCol w:w="1256"/>
            <w:gridCol w:w="1256"/>
          </w:tblGrid>
        </w:tblGridChange>
      </w:tblGrid>
      <w:tr w:rsidR="00EE4AE2" w:rsidRPr="001D6E1C" w14:paraId="1DD61A0C" w14:textId="77777777" w:rsidTr="00EE4AE2">
        <w:trPr>
          <w:trHeight w:val="461"/>
          <w:ins w:id="1648" w:author="Zhijie Yang (NSB)" w:date="2022-12-08T11:05:00Z"/>
          <w:trPrChange w:id="1649" w:author="Zhijie Yang (NSB)" w:date="2022-12-08T16:22:00Z">
            <w:trPr>
              <w:trHeight w:val="461"/>
            </w:trPr>
          </w:trPrChange>
        </w:trPr>
        <w:tc>
          <w:tcPr>
            <w:tcW w:w="1057" w:type="dxa"/>
            <w:tcBorders>
              <w:top w:val="single" w:sz="4" w:space="0" w:color="auto"/>
              <w:left w:val="single" w:sz="4" w:space="0" w:color="auto"/>
              <w:bottom w:val="single" w:sz="4" w:space="0" w:color="auto"/>
              <w:right w:val="single" w:sz="4" w:space="0" w:color="auto"/>
            </w:tcBorders>
            <w:hideMark/>
            <w:tcPrChange w:id="1650" w:author="Zhijie Yang (NSB)" w:date="2022-12-08T16:22:00Z">
              <w:tcPr>
                <w:tcW w:w="1057" w:type="dxa"/>
                <w:tcBorders>
                  <w:top w:val="single" w:sz="4" w:space="0" w:color="auto"/>
                  <w:left w:val="single" w:sz="4" w:space="0" w:color="auto"/>
                  <w:bottom w:val="single" w:sz="4" w:space="0" w:color="auto"/>
                  <w:right w:val="single" w:sz="4" w:space="0" w:color="auto"/>
                </w:tcBorders>
                <w:hideMark/>
              </w:tcPr>
            </w:tcPrChange>
          </w:tcPr>
          <w:p w14:paraId="5763B148" w14:textId="77777777" w:rsidR="00EE4AE2" w:rsidRPr="001D6E1C" w:rsidRDefault="00EE4AE2" w:rsidP="00316FFC">
            <w:pPr>
              <w:jc w:val="center"/>
              <w:rPr>
                <w:ins w:id="1651" w:author="Zhijie Yang (NSB)" w:date="2022-12-08T11:05:00Z"/>
                <w:sz w:val="22"/>
                <w:szCs w:val="22"/>
                <w:rPrChange w:id="1652" w:author="Zhijie Yang (NSB)" w:date="2022-12-08T16:51:00Z">
                  <w:rPr>
                    <w:ins w:id="1653" w:author="Zhijie Yang (NSB)" w:date="2022-12-08T11:05:00Z"/>
                  </w:rPr>
                </w:rPrChange>
              </w:rPr>
            </w:pPr>
            <w:ins w:id="1654" w:author="Zhijie Yang (NSB)" w:date="2022-12-08T11:05:00Z">
              <w:r w:rsidRPr="001D6E1C">
                <w:rPr>
                  <w:sz w:val="22"/>
                  <w:szCs w:val="22"/>
                  <w:rPrChange w:id="1655" w:author="Zhijie Yang (NSB)" w:date="2022-12-08T16:51:00Z">
                    <w:rPr/>
                  </w:rPrChange>
                </w:rPr>
                <w:t>Element ID</w:t>
              </w:r>
            </w:ins>
          </w:p>
        </w:tc>
        <w:tc>
          <w:tcPr>
            <w:tcW w:w="891" w:type="dxa"/>
            <w:tcBorders>
              <w:top w:val="single" w:sz="4" w:space="0" w:color="auto"/>
              <w:left w:val="single" w:sz="4" w:space="0" w:color="auto"/>
              <w:bottom w:val="single" w:sz="4" w:space="0" w:color="auto"/>
              <w:right w:val="single" w:sz="4" w:space="0" w:color="auto"/>
            </w:tcBorders>
            <w:hideMark/>
            <w:tcPrChange w:id="1656" w:author="Zhijie Yang (NSB)" w:date="2022-12-08T16:22:00Z">
              <w:tcPr>
                <w:tcW w:w="891" w:type="dxa"/>
                <w:tcBorders>
                  <w:top w:val="single" w:sz="4" w:space="0" w:color="auto"/>
                  <w:left w:val="single" w:sz="4" w:space="0" w:color="auto"/>
                  <w:bottom w:val="single" w:sz="4" w:space="0" w:color="auto"/>
                  <w:right w:val="single" w:sz="4" w:space="0" w:color="auto"/>
                </w:tcBorders>
                <w:hideMark/>
              </w:tcPr>
            </w:tcPrChange>
          </w:tcPr>
          <w:p w14:paraId="2694F857" w14:textId="77777777" w:rsidR="00EE4AE2" w:rsidRPr="001D6E1C" w:rsidRDefault="00EE4AE2" w:rsidP="00316FFC">
            <w:pPr>
              <w:jc w:val="center"/>
              <w:rPr>
                <w:ins w:id="1657" w:author="Zhijie Yang (NSB)" w:date="2022-12-08T11:05:00Z"/>
                <w:sz w:val="22"/>
                <w:szCs w:val="22"/>
                <w:rPrChange w:id="1658" w:author="Zhijie Yang (NSB)" w:date="2022-12-08T16:51:00Z">
                  <w:rPr>
                    <w:ins w:id="1659" w:author="Zhijie Yang (NSB)" w:date="2022-12-08T11:05:00Z"/>
                  </w:rPr>
                </w:rPrChange>
              </w:rPr>
            </w:pPr>
            <w:ins w:id="1660" w:author="Zhijie Yang (NSB)" w:date="2022-12-08T11:05:00Z">
              <w:r w:rsidRPr="001D6E1C">
                <w:rPr>
                  <w:sz w:val="22"/>
                  <w:szCs w:val="22"/>
                  <w:rPrChange w:id="1661" w:author="Zhijie Yang (NSB)" w:date="2022-12-08T16:51:00Z">
                    <w:rPr/>
                  </w:rPrChange>
                </w:rPr>
                <w:t>Length</w:t>
              </w:r>
            </w:ins>
          </w:p>
        </w:tc>
        <w:tc>
          <w:tcPr>
            <w:tcW w:w="1256" w:type="dxa"/>
            <w:tcBorders>
              <w:top w:val="single" w:sz="4" w:space="0" w:color="auto"/>
              <w:left w:val="single" w:sz="4" w:space="0" w:color="auto"/>
              <w:bottom w:val="single" w:sz="4" w:space="0" w:color="auto"/>
              <w:right w:val="single" w:sz="4" w:space="0" w:color="auto"/>
            </w:tcBorders>
            <w:tcPrChange w:id="1662" w:author="Zhijie Yang (NSB)" w:date="2022-12-08T16:22:00Z">
              <w:tcPr>
                <w:tcW w:w="1256" w:type="dxa"/>
                <w:tcBorders>
                  <w:top w:val="single" w:sz="4" w:space="0" w:color="auto"/>
                  <w:left w:val="single" w:sz="4" w:space="0" w:color="auto"/>
                  <w:bottom w:val="single" w:sz="4" w:space="0" w:color="auto"/>
                  <w:right w:val="single" w:sz="4" w:space="0" w:color="auto"/>
                </w:tcBorders>
              </w:tcPr>
            </w:tcPrChange>
          </w:tcPr>
          <w:p w14:paraId="16E79160" w14:textId="3655D10B" w:rsidR="00EE4AE2" w:rsidRPr="001D6E1C" w:rsidRDefault="00EE4AE2" w:rsidP="00316FFC">
            <w:pPr>
              <w:jc w:val="center"/>
              <w:rPr>
                <w:ins w:id="1663" w:author="Zhijie Yang (NSB)" w:date="2022-12-08T11:05:00Z"/>
                <w:sz w:val="22"/>
                <w:szCs w:val="22"/>
                <w:rPrChange w:id="1664" w:author="Zhijie Yang (NSB)" w:date="2022-12-08T16:51:00Z">
                  <w:rPr>
                    <w:ins w:id="1665" w:author="Zhijie Yang (NSB)" w:date="2022-12-08T11:05:00Z"/>
                  </w:rPr>
                </w:rPrChange>
              </w:rPr>
            </w:pPr>
            <w:ins w:id="1666" w:author="Zhijie Yang (NSB)" w:date="2022-12-08T16:27:00Z">
              <w:r w:rsidRPr="001D6E1C">
                <w:rPr>
                  <w:sz w:val="22"/>
                  <w:szCs w:val="22"/>
                  <w:rPrChange w:id="1667" w:author="Zhijie Yang (NSB)" w:date="2022-12-08T16:51:00Z">
                    <w:rPr/>
                  </w:rPrChange>
                </w:rPr>
                <w:t>R</w:t>
              </w:r>
            </w:ins>
            <w:ins w:id="1668" w:author="Zhijie Yang (NSB)" w:date="2022-12-08T16:23:00Z">
              <w:r w:rsidRPr="001D6E1C">
                <w:rPr>
                  <w:sz w:val="22"/>
                  <w:szCs w:val="22"/>
                  <w:rPrChange w:id="1669" w:author="Zhijie Yang (NSB)" w:date="2022-12-08T16:51:00Z">
                    <w:rPr/>
                  </w:rPrChange>
                </w:rPr>
                <w:t>PN</w:t>
              </w:r>
            </w:ins>
          </w:p>
        </w:tc>
        <w:tc>
          <w:tcPr>
            <w:tcW w:w="1256" w:type="dxa"/>
            <w:tcBorders>
              <w:top w:val="single" w:sz="4" w:space="0" w:color="auto"/>
              <w:left w:val="single" w:sz="4" w:space="0" w:color="auto"/>
              <w:bottom w:val="single" w:sz="4" w:space="0" w:color="auto"/>
              <w:right w:val="single" w:sz="4" w:space="0" w:color="auto"/>
            </w:tcBorders>
            <w:tcPrChange w:id="1670" w:author="Zhijie Yang (NSB)" w:date="2022-12-08T16:22:00Z">
              <w:tcPr>
                <w:tcW w:w="1256" w:type="dxa"/>
                <w:tcBorders>
                  <w:top w:val="single" w:sz="4" w:space="0" w:color="auto"/>
                  <w:left w:val="single" w:sz="4" w:space="0" w:color="auto"/>
                  <w:bottom w:val="single" w:sz="4" w:space="0" w:color="auto"/>
                  <w:right w:val="single" w:sz="4" w:space="0" w:color="auto"/>
                </w:tcBorders>
              </w:tcPr>
            </w:tcPrChange>
          </w:tcPr>
          <w:p w14:paraId="4CC0DC74" w14:textId="2919F3A9" w:rsidR="00EE4AE2" w:rsidRPr="001D6E1C" w:rsidRDefault="00EE4AE2" w:rsidP="00316FFC">
            <w:pPr>
              <w:jc w:val="center"/>
              <w:rPr>
                <w:ins w:id="1671" w:author="Zhijie Yang (NSB)" w:date="2022-12-08T11:05:00Z"/>
                <w:sz w:val="22"/>
                <w:szCs w:val="22"/>
                <w:rPrChange w:id="1672" w:author="Zhijie Yang (NSB)" w:date="2022-12-08T16:51:00Z">
                  <w:rPr>
                    <w:ins w:id="1673" w:author="Zhijie Yang (NSB)" w:date="2022-12-08T11:05:00Z"/>
                  </w:rPr>
                </w:rPrChange>
              </w:rPr>
            </w:pPr>
            <w:ins w:id="1674" w:author="Zhijie Yang (NSB)" w:date="2022-12-08T16:23:00Z">
              <w:r w:rsidRPr="001D6E1C">
                <w:rPr>
                  <w:rFonts w:eastAsia="Yu Mincho"/>
                  <w:color w:val="000000" w:themeColor="text1"/>
                  <w:spacing w:val="-2"/>
                  <w:sz w:val="22"/>
                  <w:szCs w:val="22"/>
                  <w:rPrChange w:id="1675" w:author="Zhijie Yang (NSB)" w:date="2022-12-08T16:51:00Z">
                    <w:rPr>
                      <w:rFonts w:eastAsia="Yu Mincho"/>
                      <w:color w:val="000000" w:themeColor="text1"/>
                      <w:spacing w:val="-2"/>
                    </w:rPr>
                  </w:rPrChange>
                </w:rPr>
                <w:t>MIC</w:t>
              </w:r>
            </w:ins>
          </w:p>
        </w:tc>
      </w:tr>
    </w:tbl>
    <w:p w14:paraId="5B324E77" w14:textId="77777777" w:rsidR="002A32F4" w:rsidRPr="001D6E1C" w:rsidDel="002A32F4" w:rsidRDefault="002A32F4" w:rsidP="0026509C">
      <w:pPr>
        <w:rPr>
          <w:del w:id="1676" w:author="Zhijie Yang (NSB)" w:date="2022-12-08T11:05:00Z"/>
          <w:rFonts w:eastAsia="宋体"/>
          <w:sz w:val="22"/>
          <w:szCs w:val="22"/>
          <w:lang w:val="en-US" w:eastAsia="zh-CN"/>
          <w:rPrChange w:id="1677" w:author="Zhijie Yang (NSB)" w:date="2022-12-08T16:51:00Z">
            <w:rPr>
              <w:del w:id="1678" w:author="Zhijie Yang (NSB)" w:date="2022-12-08T11:05:00Z"/>
              <w:lang w:val="en-US" w:eastAsia="en-GB"/>
            </w:rPr>
          </w:rPrChange>
        </w:rPr>
      </w:pPr>
    </w:p>
    <w:p w14:paraId="2251B91E" w14:textId="50CBE7C1" w:rsidR="002A32F4" w:rsidRPr="001D6E1C" w:rsidDel="00EE4AE2" w:rsidRDefault="00EE4AE2" w:rsidP="0026509C">
      <w:pPr>
        <w:rPr>
          <w:del w:id="1679" w:author="Zhijie Yang (NSB)" w:date="2022-12-08T11:05:00Z"/>
          <w:color w:val="000000" w:themeColor="text1"/>
          <w:spacing w:val="-2"/>
          <w:sz w:val="22"/>
          <w:szCs w:val="22"/>
          <w:rPrChange w:id="1680" w:author="Zhijie Yang (NSB)" w:date="2022-12-08T16:51:00Z">
            <w:rPr>
              <w:del w:id="1681" w:author="Zhijie Yang (NSB)" w:date="2022-12-08T11:05:00Z"/>
              <w:color w:val="000000" w:themeColor="text1"/>
              <w:spacing w:val="-2"/>
            </w:rPr>
          </w:rPrChange>
        </w:rPr>
      </w:pPr>
      <w:ins w:id="1682" w:author="Zhijie Yang (NSB)" w:date="2022-12-08T16:23:00Z">
        <w:r w:rsidRPr="001D6E1C">
          <w:rPr>
            <w:color w:val="000000" w:themeColor="text1"/>
            <w:spacing w:val="-2"/>
            <w:sz w:val="22"/>
            <w:szCs w:val="22"/>
            <w:rPrChange w:id="1683" w:author="Zhijie Yang (NSB)" w:date="2022-12-08T16:51:00Z">
              <w:rPr>
                <w:color w:val="000000" w:themeColor="text1"/>
                <w:spacing w:val="-2"/>
              </w:rPr>
            </w:rPrChange>
          </w:rPr>
          <w:t>Octets</w:t>
        </w:r>
        <w:r w:rsidRPr="001D6E1C">
          <w:rPr>
            <w:color w:val="000000" w:themeColor="text1"/>
            <w:spacing w:val="-2"/>
            <w:sz w:val="22"/>
            <w:szCs w:val="22"/>
            <w:rPrChange w:id="1684" w:author="Zhijie Yang (NSB)" w:date="2022-12-08T16:51:00Z">
              <w:rPr>
                <w:color w:val="000000" w:themeColor="text1"/>
                <w:spacing w:val="-2"/>
              </w:rPr>
            </w:rPrChange>
          </w:rPr>
          <w:tab/>
          <w:t xml:space="preserve">       1</w:t>
        </w:r>
        <w:r w:rsidRPr="001D6E1C">
          <w:rPr>
            <w:color w:val="000000" w:themeColor="text1"/>
            <w:spacing w:val="-2"/>
            <w:sz w:val="22"/>
            <w:szCs w:val="22"/>
            <w:rPrChange w:id="1685" w:author="Zhijie Yang (NSB)" w:date="2022-12-08T16:51:00Z">
              <w:rPr>
                <w:color w:val="000000" w:themeColor="text1"/>
                <w:spacing w:val="-2"/>
              </w:rPr>
            </w:rPrChange>
          </w:rPr>
          <w:tab/>
          <w:t xml:space="preserve">            1                        </w:t>
        </w:r>
      </w:ins>
      <w:ins w:id="1686" w:author="Zhijie Yang (NSB)" w:date="2022-12-08T16:24:00Z">
        <w:r w:rsidRPr="001D6E1C">
          <w:rPr>
            <w:color w:val="000000" w:themeColor="text1"/>
            <w:spacing w:val="-2"/>
            <w:sz w:val="22"/>
            <w:szCs w:val="22"/>
            <w:rPrChange w:id="1687" w:author="Zhijie Yang (NSB)" w:date="2022-12-08T16:51:00Z">
              <w:rPr>
                <w:color w:val="000000" w:themeColor="text1"/>
                <w:spacing w:val="-2"/>
              </w:rPr>
            </w:rPrChange>
          </w:rPr>
          <w:t>6</w:t>
        </w:r>
      </w:ins>
      <w:ins w:id="1688" w:author="Zhijie Yang (NSB)" w:date="2022-12-08T16:23:00Z">
        <w:r w:rsidRPr="001D6E1C">
          <w:rPr>
            <w:color w:val="000000" w:themeColor="text1"/>
            <w:spacing w:val="-2"/>
            <w:sz w:val="22"/>
            <w:szCs w:val="22"/>
            <w:rPrChange w:id="1689" w:author="Zhijie Yang (NSB)" w:date="2022-12-08T16:51:00Z">
              <w:rPr>
                <w:color w:val="000000" w:themeColor="text1"/>
                <w:spacing w:val="-2"/>
              </w:rPr>
            </w:rPrChange>
          </w:rPr>
          <w:t xml:space="preserve">                          </w:t>
        </w:r>
      </w:ins>
      <w:ins w:id="1690" w:author="Zhijie Yang (NSB)" w:date="2022-12-08T16:24:00Z">
        <w:r w:rsidRPr="001D6E1C">
          <w:rPr>
            <w:color w:val="000000" w:themeColor="text1"/>
            <w:spacing w:val="-2"/>
            <w:sz w:val="22"/>
            <w:szCs w:val="22"/>
            <w:rPrChange w:id="1691" w:author="Zhijie Yang (NSB)" w:date="2022-12-08T16:51:00Z">
              <w:rPr>
                <w:color w:val="000000" w:themeColor="text1"/>
                <w:spacing w:val="-2"/>
              </w:rPr>
            </w:rPrChange>
          </w:rPr>
          <w:t>8</w:t>
        </w:r>
      </w:ins>
    </w:p>
    <w:p w14:paraId="3986BD3E" w14:textId="77777777" w:rsidR="00EE4AE2" w:rsidRPr="001D6E1C" w:rsidRDefault="00EE4AE2" w:rsidP="0026509C">
      <w:pPr>
        <w:rPr>
          <w:ins w:id="1692" w:author="Zhijie Yang (NSB)" w:date="2022-12-08T16:24:00Z"/>
          <w:sz w:val="22"/>
          <w:szCs w:val="22"/>
          <w:lang w:val="en-US" w:eastAsia="en-GB"/>
          <w:rPrChange w:id="1693" w:author="Zhijie Yang (NSB)" w:date="2022-12-08T16:51:00Z">
            <w:rPr>
              <w:ins w:id="1694" w:author="Zhijie Yang (NSB)" w:date="2022-12-08T16:24:00Z"/>
              <w:lang w:val="en-US" w:eastAsia="en-GB"/>
            </w:rPr>
          </w:rPrChange>
        </w:rPr>
      </w:pPr>
    </w:p>
    <w:p w14:paraId="160CB1A0" w14:textId="0BBFC84A" w:rsidR="00EE4AE2" w:rsidRPr="001D6E1C" w:rsidRDefault="00EE4AE2" w:rsidP="00EE4AE2">
      <w:pPr>
        <w:rPr>
          <w:ins w:id="1695" w:author="Zhijie Yang (NSB)" w:date="2022-12-08T16:46:00Z"/>
          <w:sz w:val="22"/>
          <w:szCs w:val="22"/>
          <w:lang w:val="en-US" w:eastAsia="en-GB"/>
          <w:rPrChange w:id="1696" w:author="Zhijie Yang (NSB)" w:date="2022-12-08T16:51:00Z">
            <w:rPr>
              <w:ins w:id="1697" w:author="Zhijie Yang (NSB)" w:date="2022-12-08T16:46:00Z"/>
              <w:lang w:val="en-US" w:eastAsia="en-GB"/>
            </w:rPr>
          </w:rPrChange>
        </w:rPr>
      </w:pPr>
      <w:ins w:id="1698" w:author="Zhijie Yang (NSB)" w:date="2022-12-08T16:24:00Z">
        <w:r w:rsidRPr="001D6E1C">
          <w:rPr>
            <w:sz w:val="22"/>
            <w:szCs w:val="22"/>
            <w:lang w:val="en-US" w:eastAsia="en-GB"/>
            <w:rPrChange w:id="1699" w:author="Zhijie Yang (NSB)" w:date="2022-12-08T16:51:00Z">
              <w:rPr>
                <w:lang w:val="en-US" w:eastAsia="en-GB"/>
              </w:rPr>
            </w:rPrChange>
          </w:rPr>
          <w:t>The Element ID and Length fields are defined in 9.4.2.1 (General).</w:t>
        </w:r>
      </w:ins>
    </w:p>
    <w:p w14:paraId="57738278" w14:textId="0525DC29" w:rsidR="007E742D" w:rsidRPr="001D6E1C" w:rsidRDefault="007E742D" w:rsidP="00EE4AE2">
      <w:pPr>
        <w:rPr>
          <w:ins w:id="1700" w:author="Zhijie Yang (NSB)" w:date="2022-12-08T16:47:00Z"/>
          <w:sz w:val="22"/>
          <w:szCs w:val="22"/>
          <w:lang w:val="en-US" w:eastAsia="en-GB"/>
          <w:rPrChange w:id="1701" w:author="Zhijie Yang (NSB)" w:date="2022-12-08T16:51:00Z">
            <w:rPr>
              <w:ins w:id="1702" w:author="Zhijie Yang (NSB)" w:date="2022-12-08T16:47:00Z"/>
              <w:lang w:val="en-US" w:eastAsia="en-GB"/>
            </w:rPr>
          </w:rPrChange>
        </w:rPr>
      </w:pPr>
      <w:ins w:id="1703" w:author="Zhijie Yang (NSB)" w:date="2022-12-08T16:46:00Z">
        <w:r w:rsidRPr="001D6E1C">
          <w:rPr>
            <w:sz w:val="22"/>
            <w:szCs w:val="22"/>
            <w:lang w:val="en-US" w:eastAsia="en-GB"/>
            <w:rPrChange w:id="1704" w:author="Zhijie Yang (NSB)" w:date="2022-12-08T16:51:00Z">
              <w:rPr>
                <w:lang w:val="en-US" w:eastAsia="en-GB"/>
              </w:rPr>
            </w:rPrChange>
          </w:rPr>
          <w:t>The RPN field is used to detect replay</w:t>
        </w:r>
      </w:ins>
      <w:ins w:id="1705" w:author="Zhijie Yang (NSB)" w:date="2022-12-08T16:47:00Z">
        <w:r w:rsidRPr="001D6E1C">
          <w:rPr>
            <w:sz w:val="22"/>
            <w:szCs w:val="22"/>
            <w:lang w:val="en-US" w:eastAsia="en-GB"/>
            <w:rPrChange w:id="1706" w:author="Zhijie Yang (NSB)" w:date="2022-12-08T16:51:00Z">
              <w:rPr>
                <w:lang w:val="en-US" w:eastAsia="en-GB"/>
              </w:rPr>
            </w:rPrChange>
          </w:rPr>
          <w:t xml:space="preserve"> of the identifiable management frame. </w:t>
        </w:r>
      </w:ins>
    </w:p>
    <w:p w14:paraId="3C39DF07" w14:textId="15A20C56" w:rsidR="001D6E1C" w:rsidRPr="001D6E1C" w:rsidRDefault="001D6E1C" w:rsidP="001D6E1C">
      <w:pPr>
        <w:rPr>
          <w:ins w:id="1707" w:author="Zhijie Yang (NSB)" w:date="2022-12-08T16:48:00Z"/>
          <w:sz w:val="22"/>
          <w:szCs w:val="22"/>
          <w:lang w:val="en-US" w:eastAsia="en-GB"/>
          <w:rPrChange w:id="1708" w:author="Zhijie Yang (NSB)" w:date="2022-12-08T16:51:00Z">
            <w:rPr>
              <w:ins w:id="1709" w:author="Zhijie Yang (NSB)" w:date="2022-12-08T16:48:00Z"/>
              <w:lang w:val="en-US" w:eastAsia="en-GB"/>
            </w:rPr>
          </w:rPrChange>
        </w:rPr>
      </w:pPr>
      <w:ins w:id="1710" w:author="Zhijie Yang (NSB)" w:date="2022-12-08T16:48:00Z">
        <w:r w:rsidRPr="001D6E1C">
          <w:rPr>
            <w:sz w:val="22"/>
            <w:szCs w:val="22"/>
            <w:lang w:val="en-US" w:eastAsia="en-GB"/>
            <w:rPrChange w:id="1711" w:author="Zhijie Yang (NSB)" w:date="2022-12-08T16:51:00Z">
              <w:rPr>
                <w:lang w:val="en-US" w:eastAsia="en-GB"/>
              </w:rPr>
            </w:rPrChange>
          </w:rPr>
          <w:t xml:space="preserve">The MIC field contains a message integrity code calculated over </w:t>
        </w:r>
      </w:ins>
      <w:ins w:id="1712" w:author="Zhijie Yang (NSB)" w:date="2022-12-08T21:56:00Z">
        <w:r w:rsidR="00EE36E1">
          <w:rPr>
            <w:sz w:val="22"/>
            <w:szCs w:val="22"/>
            <w:lang w:val="en-US" w:eastAsia="en-GB"/>
          </w:rPr>
          <w:t>PIMF</w:t>
        </w:r>
      </w:ins>
      <w:ins w:id="1713" w:author="Zhijie Yang (NSB)" w:date="2022-12-08T16:48:00Z">
        <w:r w:rsidRPr="001D6E1C">
          <w:rPr>
            <w:sz w:val="22"/>
            <w:szCs w:val="22"/>
            <w:lang w:val="en-US" w:eastAsia="en-GB"/>
            <w:rPrChange w:id="1714" w:author="Zhijie Yang (NSB)" w:date="2022-12-08T16:51:00Z">
              <w:rPr>
                <w:lang w:val="en-US" w:eastAsia="en-GB"/>
              </w:rPr>
            </w:rPrChange>
          </w:rPr>
          <w:t xml:space="preserve"> as specified in 12.</w:t>
        </w:r>
      </w:ins>
      <w:ins w:id="1715" w:author="Zhijie Yang (NSB)" w:date="2022-12-08T16:50:00Z">
        <w:r w:rsidRPr="001D6E1C">
          <w:rPr>
            <w:sz w:val="22"/>
            <w:szCs w:val="22"/>
            <w:lang w:val="en-US" w:eastAsia="en-GB"/>
            <w:rPrChange w:id="1716" w:author="Zhijie Yang (NSB)" w:date="2022-12-08T16:51:00Z">
              <w:rPr>
                <w:lang w:val="en-US" w:eastAsia="en-GB"/>
              </w:rPr>
            </w:rPrChange>
          </w:rPr>
          <w:t>2</w:t>
        </w:r>
      </w:ins>
      <w:ins w:id="1717" w:author="Zhijie Yang (NSB)" w:date="2022-12-08T16:48:00Z">
        <w:r w:rsidRPr="001D6E1C">
          <w:rPr>
            <w:sz w:val="22"/>
            <w:szCs w:val="22"/>
            <w:lang w:val="en-US" w:eastAsia="en-GB"/>
            <w:rPrChange w:id="1718" w:author="Zhijie Yang (NSB)" w:date="2022-12-08T16:51:00Z">
              <w:rPr>
                <w:lang w:val="en-US" w:eastAsia="en-GB"/>
              </w:rPr>
            </w:rPrChange>
          </w:rPr>
          <w:t>.</w:t>
        </w:r>
      </w:ins>
      <w:ins w:id="1719" w:author="Zhijie Yang (NSB)" w:date="2022-12-08T16:50:00Z">
        <w:r w:rsidRPr="001D6E1C">
          <w:rPr>
            <w:sz w:val="22"/>
            <w:szCs w:val="22"/>
            <w:lang w:val="en-US" w:eastAsia="en-GB"/>
            <w:rPrChange w:id="1720" w:author="Zhijie Yang (NSB)" w:date="2022-12-08T16:51:00Z">
              <w:rPr>
                <w:lang w:val="en-US" w:eastAsia="en-GB"/>
              </w:rPr>
            </w:rPrChange>
          </w:rPr>
          <w:t>12</w:t>
        </w:r>
      </w:ins>
      <w:ins w:id="1721" w:author="Zhijie Yang (NSB)" w:date="2022-12-08T16:48:00Z">
        <w:r w:rsidRPr="001D6E1C">
          <w:rPr>
            <w:sz w:val="22"/>
            <w:szCs w:val="22"/>
            <w:lang w:val="en-US" w:eastAsia="en-GB"/>
            <w:rPrChange w:id="1722" w:author="Zhijie Yang (NSB)" w:date="2022-12-08T16:51:00Z">
              <w:rPr>
                <w:lang w:val="en-US" w:eastAsia="en-GB"/>
              </w:rPr>
            </w:rPrChange>
          </w:rPr>
          <w:t>.</w:t>
        </w:r>
      </w:ins>
      <w:ins w:id="1723" w:author="Zhijie Yang (NSB)" w:date="2022-12-08T21:56:00Z">
        <w:r w:rsidR="00EE36E1">
          <w:rPr>
            <w:sz w:val="22"/>
            <w:szCs w:val="22"/>
            <w:lang w:val="en-US" w:eastAsia="en-GB"/>
          </w:rPr>
          <w:t>6</w:t>
        </w:r>
      </w:ins>
      <w:ins w:id="1724" w:author="Zhijie Yang (NSB)" w:date="2022-12-08T16:48:00Z">
        <w:r w:rsidRPr="001D6E1C">
          <w:rPr>
            <w:sz w:val="22"/>
            <w:szCs w:val="22"/>
            <w:lang w:val="en-US" w:eastAsia="en-GB"/>
            <w:rPrChange w:id="1725" w:author="Zhijie Yang (NSB)" w:date="2022-12-08T16:51:00Z">
              <w:rPr>
                <w:lang w:val="en-US" w:eastAsia="en-GB"/>
              </w:rPr>
            </w:rPrChange>
          </w:rPr>
          <w:t xml:space="preserve"> (</w:t>
        </w:r>
      </w:ins>
      <w:ins w:id="1726" w:author="Zhijie Yang (NSB)" w:date="2022-12-08T21:55:00Z">
        <w:r w:rsidR="00EE36E1">
          <w:rPr>
            <w:sz w:val="22"/>
            <w:szCs w:val="22"/>
            <w:lang w:val="en-US" w:eastAsia="en-GB"/>
          </w:rPr>
          <w:t xml:space="preserve">PIMF </w:t>
        </w:r>
      </w:ins>
      <w:ins w:id="1727" w:author="Zhijie Yang (NSB)" w:date="2022-12-08T16:49:00Z">
        <w:r w:rsidRPr="001D6E1C">
          <w:rPr>
            <w:sz w:val="22"/>
            <w:szCs w:val="22"/>
            <w:lang w:val="en-US" w:eastAsia="en-GB"/>
            <w:rPrChange w:id="1728" w:author="Zhijie Yang (NSB)" w:date="2022-12-08T16:51:00Z">
              <w:rPr>
                <w:lang w:val="en-US" w:eastAsia="en-GB"/>
              </w:rPr>
            </w:rPrChange>
          </w:rPr>
          <w:t>transmission</w:t>
        </w:r>
      </w:ins>
      <w:ins w:id="1729" w:author="Zhijie Yang (NSB)" w:date="2022-12-08T16:48:00Z">
        <w:r w:rsidRPr="001D6E1C">
          <w:rPr>
            <w:sz w:val="22"/>
            <w:szCs w:val="22"/>
            <w:lang w:val="en-US" w:eastAsia="en-GB"/>
            <w:rPrChange w:id="1730" w:author="Zhijie Yang (NSB)" w:date="2022-12-08T16:51:00Z">
              <w:rPr>
                <w:lang w:val="en-US" w:eastAsia="en-GB"/>
              </w:rPr>
            </w:rPrChange>
          </w:rPr>
          <w:t>) and 12.</w:t>
        </w:r>
      </w:ins>
      <w:ins w:id="1731" w:author="Zhijie Yang (NSB)" w:date="2022-12-08T16:50:00Z">
        <w:r w:rsidRPr="001D6E1C">
          <w:rPr>
            <w:sz w:val="22"/>
            <w:szCs w:val="22"/>
            <w:lang w:val="en-US" w:eastAsia="en-GB"/>
            <w:rPrChange w:id="1732" w:author="Zhijie Yang (NSB)" w:date="2022-12-08T16:51:00Z">
              <w:rPr>
                <w:lang w:val="en-US" w:eastAsia="en-GB"/>
              </w:rPr>
            </w:rPrChange>
          </w:rPr>
          <w:t>2</w:t>
        </w:r>
      </w:ins>
      <w:ins w:id="1733" w:author="Zhijie Yang (NSB)" w:date="2022-12-08T16:48:00Z">
        <w:r w:rsidRPr="001D6E1C">
          <w:rPr>
            <w:sz w:val="22"/>
            <w:szCs w:val="22"/>
            <w:lang w:val="en-US" w:eastAsia="en-GB"/>
            <w:rPrChange w:id="1734" w:author="Zhijie Yang (NSB)" w:date="2022-12-08T16:51:00Z">
              <w:rPr>
                <w:lang w:val="en-US" w:eastAsia="en-GB"/>
              </w:rPr>
            </w:rPrChange>
          </w:rPr>
          <w:t>.</w:t>
        </w:r>
      </w:ins>
      <w:ins w:id="1735" w:author="Zhijie Yang (NSB)" w:date="2022-12-08T16:50:00Z">
        <w:r w:rsidRPr="001D6E1C">
          <w:rPr>
            <w:sz w:val="22"/>
            <w:szCs w:val="22"/>
            <w:lang w:val="en-US" w:eastAsia="en-GB"/>
            <w:rPrChange w:id="1736" w:author="Zhijie Yang (NSB)" w:date="2022-12-08T16:51:00Z">
              <w:rPr>
                <w:lang w:val="en-US" w:eastAsia="en-GB"/>
              </w:rPr>
            </w:rPrChange>
          </w:rPr>
          <w:t>12</w:t>
        </w:r>
      </w:ins>
      <w:ins w:id="1737" w:author="Zhijie Yang (NSB)" w:date="2022-12-08T16:48:00Z">
        <w:r w:rsidRPr="001D6E1C">
          <w:rPr>
            <w:sz w:val="22"/>
            <w:szCs w:val="22"/>
            <w:lang w:val="en-US" w:eastAsia="en-GB"/>
            <w:rPrChange w:id="1738" w:author="Zhijie Yang (NSB)" w:date="2022-12-08T16:51:00Z">
              <w:rPr>
                <w:lang w:val="en-US" w:eastAsia="en-GB"/>
              </w:rPr>
            </w:rPrChange>
          </w:rPr>
          <w:t>.</w:t>
        </w:r>
      </w:ins>
      <w:ins w:id="1739" w:author="Zhijie Yang (NSB)" w:date="2022-12-08T21:55:00Z">
        <w:r w:rsidR="00EE36E1">
          <w:rPr>
            <w:sz w:val="22"/>
            <w:szCs w:val="22"/>
            <w:lang w:val="en-US" w:eastAsia="en-GB"/>
          </w:rPr>
          <w:t>7</w:t>
        </w:r>
      </w:ins>
      <w:ins w:id="1740" w:author="Zhijie Yang (NSB)" w:date="2022-12-08T16:48:00Z">
        <w:r w:rsidRPr="001D6E1C">
          <w:rPr>
            <w:sz w:val="22"/>
            <w:szCs w:val="22"/>
            <w:lang w:val="en-US" w:eastAsia="en-GB"/>
            <w:rPrChange w:id="1741" w:author="Zhijie Yang (NSB)" w:date="2022-12-08T16:51:00Z">
              <w:rPr>
                <w:lang w:val="en-US" w:eastAsia="en-GB"/>
              </w:rPr>
            </w:rPrChange>
          </w:rPr>
          <w:t xml:space="preserve"> (</w:t>
        </w:r>
      </w:ins>
      <w:ins w:id="1742" w:author="Zhijie Yang (NSB)" w:date="2022-12-08T21:55:00Z">
        <w:r w:rsidR="00EE36E1">
          <w:rPr>
            <w:sz w:val="22"/>
            <w:szCs w:val="22"/>
            <w:lang w:val="en-US" w:eastAsia="en-GB"/>
          </w:rPr>
          <w:t xml:space="preserve">PIMF </w:t>
        </w:r>
      </w:ins>
      <w:ins w:id="1743" w:author="Zhijie Yang (NSB)" w:date="2022-12-08T16:48:00Z">
        <w:r w:rsidRPr="001D6E1C">
          <w:rPr>
            <w:sz w:val="22"/>
            <w:szCs w:val="22"/>
            <w:lang w:val="en-US" w:eastAsia="en-GB"/>
            <w:rPrChange w:id="1744" w:author="Zhijie Yang (NSB)" w:date="2022-12-08T16:51:00Z">
              <w:rPr>
                <w:lang w:val="en-US" w:eastAsia="en-GB"/>
              </w:rPr>
            </w:rPrChange>
          </w:rPr>
          <w:t>reception). The length of the</w:t>
        </w:r>
      </w:ins>
    </w:p>
    <w:p w14:paraId="4E1DCD2F" w14:textId="4F9B7719" w:rsidR="002A32F4" w:rsidRPr="001D6E1C" w:rsidRDefault="001D6E1C" w:rsidP="001D6E1C">
      <w:pPr>
        <w:rPr>
          <w:sz w:val="22"/>
          <w:szCs w:val="22"/>
          <w:lang w:val="en-US" w:eastAsia="en-GB"/>
          <w:rPrChange w:id="1745" w:author="Zhijie Yang (NSB)" w:date="2022-12-08T16:51:00Z">
            <w:rPr>
              <w:lang w:val="en-US" w:eastAsia="en-GB"/>
            </w:rPr>
          </w:rPrChange>
        </w:rPr>
      </w:pPr>
      <w:ins w:id="1746" w:author="Zhijie Yang (NSB)" w:date="2022-12-08T16:48:00Z">
        <w:r w:rsidRPr="001D6E1C">
          <w:rPr>
            <w:sz w:val="22"/>
            <w:szCs w:val="22"/>
            <w:lang w:val="en-US" w:eastAsia="en-GB"/>
            <w:rPrChange w:id="1747" w:author="Zhijie Yang (NSB)" w:date="2022-12-08T16:51:00Z">
              <w:rPr>
                <w:lang w:val="en-US" w:eastAsia="en-GB"/>
              </w:rPr>
            </w:rPrChange>
          </w:rPr>
          <w:t xml:space="preserve">MIC field depends on the specific cipher negotiated and is either 8 octets (for </w:t>
        </w:r>
      </w:ins>
      <w:ins w:id="1748" w:author="Zhijie Yang (NSB)" w:date="2022-12-12T10:07:00Z">
        <w:r w:rsidR="002C45A4">
          <w:rPr>
            <w:sz w:val="22"/>
            <w:szCs w:val="22"/>
            <w:lang w:val="en-US" w:eastAsia="en-GB"/>
          </w:rPr>
          <w:t>AES-128-CMAC</w:t>
        </w:r>
      </w:ins>
      <w:ins w:id="1749" w:author="Zhijie Yang (NSB)" w:date="2022-12-08T16:48:00Z">
        <w:r w:rsidRPr="001D6E1C">
          <w:rPr>
            <w:sz w:val="22"/>
            <w:szCs w:val="22"/>
            <w:lang w:val="en-US" w:eastAsia="en-GB"/>
            <w:rPrChange w:id="1750" w:author="Zhijie Yang (NSB)" w:date="2022-12-08T16:51:00Z">
              <w:rPr>
                <w:lang w:val="en-US" w:eastAsia="en-GB"/>
              </w:rPr>
            </w:rPrChange>
          </w:rPr>
          <w:t xml:space="preserve">) </w:t>
        </w:r>
      </w:ins>
    </w:p>
    <w:p w14:paraId="6CEA3986" w14:textId="77777777" w:rsidR="0026509C" w:rsidRPr="001D6E1C" w:rsidRDefault="0026509C" w:rsidP="0026509C">
      <w:pPr>
        <w:jc w:val="both"/>
        <w:rPr>
          <w:sz w:val="22"/>
          <w:szCs w:val="22"/>
          <w:rPrChange w:id="1751" w:author="Zhijie Yang (NSB)" w:date="2022-12-08T16:51:00Z">
            <w:rPr/>
          </w:rPrChange>
        </w:rPr>
      </w:pPr>
    </w:p>
    <w:p w14:paraId="70ADAF94" w14:textId="59BCF0A4" w:rsidR="0026509C" w:rsidRPr="001D6E1C" w:rsidRDefault="0026509C" w:rsidP="0026509C">
      <w:pPr>
        <w:rPr>
          <w:b/>
          <w:bCs/>
          <w:i/>
          <w:iCs/>
          <w:color w:val="FF0000"/>
          <w:sz w:val="22"/>
          <w:szCs w:val="22"/>
          <w:rPrChange w:id="1752" w:author="Zhijie Yang (NSB)" w:date="2022-12-08T16:51:00Z">
            <w:rPr>
              <w:b/>
              <w:bCs/>
              <w:i/>
              <w:iCs/>
              <w:color w:val="FF0000"/>
            </w:rPr>
          </w:rPrChange>
        </w:rPr>
      </w:pPr>
      <w:r w:rsidRPr="001D6E1C">
        <w:rPr>
          <w:b/>
          <w:bCs/>
          <w:i/>
          <w:iCs/>
          <w:color w:val="FF0000"/>
          <w:sz w:val="22"/>
          <w:szCs w:val="22"/>
          <w:rPrChange w:id="1753" w:author="Zhijie Yang (NSB)" w:date="2022-12-08T16:51:00Z">
            <w:rPr>
              <w:b/>
              <w:bCs/>
              <w:i/>
              <w:iCs/>
              <w:color w:val="FF0000"/>
            </w:rPr>
          </w:rPrChange>
        </w:rPr>
        <w:t>1</w:t>
      </w:r>
      <w:r w:rsidR="00350B26">
        <w:rPr>
          <w:b/>
          <w:bCs/>
          <w:i/>
          <w:iCs/>
          <w:color w:val="FF0000"/>
          <w:sz w:val="22"/>
          <w:szCs w:val="22"/>
        </w:rPr>
        <w:t>4</w:t>
      </w:r>
      <w:r w:rsidRPr="001D6E1C">
        <w:rPr>
          <w:b/>
          <w:bCs/>
          <w:i/>
          <w:iCs/>
          <w:color w:val="FF0000"/>
          <w:sz w:val="22"/>
          <w:szCs w:val="22"/>
          <w:rPrChange w:id="1754" w:author="Zhijie Yang (NSB)" w:date="2022-12-08T16:51:00Z">
            <w:rPr>
              <w:b/>
              <w:bCs/>
              <w:i/>
              <w:iCs/>
              <w:color w:val="FF0000"/>
            </w:rPr>
          </w:rPrChange>
        </w:rPr>
        <w:t>) Add the following changes relevant to the use of KDK ((Proposed text modifications are based on Draft 802.11REVme_D1.3))</w:t>
      </w:r>
    </w:p>
    <w:p w14:paraId="5235C22A" w14:textId="77777777" w:rsidR="0026509C" w:rsidRPr="001D6E1C" w:rsidRDefault="0026509C" w:rsidP="0026509C">
      <w:pPr>
        <w:rPr>
          <w:b/>
          <w:bCs/>
          <w:i/>
          <w:iCs/>
          <w:color w:val="FF0000"/>
          <w:sz w:val="22"/>
          <w:szCs w:val="22"/>
          <w:rPrChange w:id="1755" w:author="Zhijie Yang (NSB)" w:date="2022-12-08T16:51:00Z">
            <w:rPr>
              <w:b/>
              <w:bCs/>
              <w:i/>
              <w:iCs/>
              <w:color w:val="FF0000"/>
            </w:rPr>
          </w:rPrChange>
        </w:rPr>
      </w:pPr>
    </w:p>
    <w:p w14:paraId="7366B9C5" w14:textId="77777777" w:rsidR="0026509C" w:rsidRPr="001D6E1C" w:rsidRDefault="0026509C" w:rsidP="0026509C">
      <w:pPr>
        <w:rPr>
          <w:b/>
          <w:color w:val="FF0000"/>
          <w:sz w:val="22"/>
          <w:szCs w:val="22"/>
          <w:rPrChange w:id="1756" w:author="Zhijie Yang (NSB)" w:date="2022-12-08T16:51:00Z">
            <w:rPr>
              <w:b/>
              <w:color w:val="FF0000"/>
            </w:rPr>
          </w:rPrChange>
        </w:rPr>
      </w:pPr>
      <w:r w:rsidRPr="001D6E1C">
        <w:rPr>
          <w:b/>
          <w:color w:val="FF0000"/>
          <w:sz w:val="22"/>
          <w:szCs w:val="22"/>
          <w:rPrChange w:id="1757" w:author="Zhijie Yang (NSB)" w:date="2022-12-08T16:51:00Z">
            <w:rPr>
              <w:b/>
              <w:color w:val="FF0000"/>
            </w:rPr>
          </w:rPrChange>
        </w:rPr>
        <w:t>a. (P342,line 1) 4.10.3.2 AKM operations with AS</w:t>
      </w:r>
    </w:p>
    <w:p w14:paraId="46F1A5B7" w14:textId="77777777" w:rsidR="0026509C" w:rsidRPr="001D6E1C" w:rsidRDefault="0026509C" w:rsidP="0026509C">
      <w:pPr>
        <w:ind w:firstLine="220"/>
        <w:rPr>
          <w:spacing w:val="-2"/>
          <w:sz w:val="22"/>
          <w:szCs w:val="22"/>
          <w:u w:val="single"/>
          <w:rPrChange w:id="1758" w:author="Zhijie Yang (NSB)" w:date="2022-12-08T16:51:00Z">
            <w:rPr>
              <w:spacing w:val="-2"/>
              <w:szCs w:val="22"/>
              <w:u w:val="single"/>
            </w:rPr>
          </w:rPrChange>
        </w:rPr>
      </w:pPr>
      <w:r w:rsidRPr="001D6E1C">
        <w:rPr>
          <w:sz w:val="22"/>
          <w:szCs w:val="22"/>
          <w:rPrChange w:id="1759" w:author="Zhijie Yang (NSB)" w:date="2022-12-08T16:51:00Z">
            <w:rPr/>
          </w:rPrChange>
        </w:rPr>
        <w:t>— If WUR frame protection is negotiated</w:t>
      </w:r>
      <w:r w:rsidRPr="001D6E1C">
        <w:rPr>
          <w:spacing w:val="-2"/>
          <w:sz w:val="22"/>
          <w:szCs w:val="22"/>
          <w:u w:val="single"/>
          <w:rPrChange w:id="1760" w:author="Zhijie Yang (NSB)" w:date="2022-12-08T16:51:00Z">
            <w:rPr>
              <w:spacing w:val="-2"/>
              <w:szCs w:val="22"/>
              <w:u w:val="single"/>
            </w:rPr>
          </w:rPrChange>
        </w:rPr>
        <w:t xml:space="preserve"> or RRCM generation is negotiated ,</w:t>
      </w:r>
      <w:r w:rsidRPr="001D6E1C">
        <w:rPr>
          <w:sz w:val="22"/>
          <w:szCs w:val="22"/>
          <w:rPrChange w:id="1761" w:author="Zhijie Yang (NSB)" w:date="2022-12-08T16:51:00Z">
            <w:rPr/>
          </w:rPrChange>
        </w:rPr>
        <w:t xml:space="preserve"> derive a fresh WTK from the KDK</w:t>
      </w:r>
    </w:p>
    <w:p w14:paraId="3F6F2DBB" w14:textId="77777777" w:rsidR="0026509C" w:rsidRPr="001D6E1C" w:rsidRDefault="0026509C" w:rsidP="0026509C">
      <w:pPr>
        <w:rPr>
          <w:b/>
          <w:color w:val="FF0000"/>
          <w:sz w:val="22"/>
          <w:szCs w:val="22"/>
          <w:rPrChange w:id="1762" w:author="Zhijie Yang (NSB)" w:date="2022-12-08T16:51:00Z">
            <w:rPr>
              <w:b/>
              <w:color w:val="FF0000"/>
            </w:rPr>
          </w:rPrChange>
        </w:rPr>
      </w:pPr>
    </w:p>
    <w:p w14:paraId="273A2704" w14:textId="77777777" w:rsidR="0026509C" w:rsidRPr="001D6E1C" w:rsidRDefault="0026509C" w:rsidP="0026509C">
      <w:pPr>
        <w:rPr>
          <w:b/>
          <w:bCs/>
          <w:i/>
          <w:iCs/>
          <w:color w:val="FF0000"/>
          <w:sz w:val="22"/>
          <w:szCs w:val="22"/>
          <w:rPrChange w:id="1763" w:author="Zhijie Yang (NSB)" w:date="2022-12-08T16:51:00Z">
            <w:rPr>
              <w:b/>
              <w:bCs/>
              <w:i/>
              <w:iCs/>
              <w:color w:val="FF0000"/>
            </w:rPr>
          </w:rPrChange>
        </w:rPr>
      </w:pPr>
      <w:r w:rsidRPr="001D6E1C">
        <w:rPr>
          <w:b/>
          <w:color w:val="FF0000"/>
          <w:sz w:val="22"/>
          <w:szCs w:val="22"/>
          <w:rPrChange w:id="1764" w:author="Zhijie Yang (NSB)" w:date="2022-12-08T16:51:00Z">
            <w:rPr>
              <w:b/>
              <w:color w:val="FF0000"/>
            </w:rPr>
          </w:rPrChange>
        </w:rPr>
        <w:t>b. (P3173,line30) under 12.6.1.1.6 PTKSA</w:t>
      </w:r>
    </w:p>
    <w:p w14:paraId="7CF79440" w14:textId="77777777" w:rsidR="0026509C" w:rsidRPr="001D6E1C" w:rsidRDefault="0026509C" w:rsidP="0026509C">
      <w:pPr>
        <w:ind w:firstLine="220"/>
        <w:rPr>
          <w:spacing w:val="-2"/>
          <w:sz w:val="22"/>
          <w:szCs w:val="22"/>
          <w:u w:val="single"/>
          <w:rPrChange w:id="1765" w:author="Zhijie Yang (NSB)" w:date="2022-12-08T16:51:00Z">
            <w:rPr>
              <w:spacing w:val="-2"/>
              <w:szCs w:val="22"/>
              <w:u w:val="single"/>
            </w:rPr>
          </w:rPrChange>
        </w:rPr>
      </w:pPr>
      <w:r w:rsidRPr="001D6E1C">
        <w:rPr>
          <w:spacing w:val="-2"/>
          <w:sz w:val="22"/>
          <w:szCs w:val="22"/>
          <w:rPrChange w:id="1766" w:author="Zhijie Yang (NSB)" w:date="2022-12-08T16:51:00Z">
            <w:rPr>
              <w:spacing w:val="-2"/>
              <w:szCs w:val="22"/>
            </w:rPr>
          </w:rPrChange>
        </w:rPr>
        <w:t xml:space="preserve">PTK(11ba), where the PTK includes the KDK when WUR frame protection is negotiated </w:t>
      </w:r>
      <w:r w:rsidRPr="001D6E1C">
        <w:rPr>
          <w:spacing w:val="-2"/>
          <w:sz w:val="22"/>
          <w:szCs w:val="22"/>
          <w:u w:val="single"/>
          <w:rPrChange w:id="1767" w:author="Zhijie Yang (NSB)" w:date="2022-12-08T16:51:00Z">
            <w:rPr>
              <w:spacing w:val="-2"/>
              <w:szCs w:val="22"/>
              <w:u w:val="single"/>
            </w:rPr>
          </w:rPrChange>
        </w:rPr>
        <w:t>or RRCM is generated.</w:t>
      </w:r>
    </w:p>
    <w:p w14:paraId="40FF463F" w14:textId="77777777" w:rsidR="0026509C" w:rsidRPr="001D6E1C" w:rsidRDefault="0026509C" w:rsidP="0026509C">
      <w:pPr>
        <w:ind w:firstLine="220"/>
        <w:rPr>
          <w:spacing w:val="-2"/>
          <w:sz w:val="22"/>
          <w:szCs w:val="22"/>
          <w:u w:val="single"/>
          <w:rPrChange w:id="1768" w:author="Zhijie Yang (NSB)" w:date="2022-12-08T16:51:00Z">
            <w:rPr>
              <w:spacing w:val="-2"/>
              <w:szCs w:val="22"/>
              <w:u w:val="single"/>
            </w:rPr>
          </w:rPrChange>
        </w:rPr>
      </w:pPr>
    </w:p>
    <w:p w14:paraId="1C36C76A" w14:textId="77777777" w:rsidR="0026509C" w:rsidRPr="001D6E1C" w:rsidRDefault="0026509C" w:rsidP="0026509C">
      <w:pPr>
        <w:rPr>
          <w:b/>
          <w:color w:val="FF0000"/>
          <w:sz w:val="22"/>
          <w:szCs w:val="22"/>
          <w:rPrChange w:id="1769" w:author="Zhijie Yang (NSB)" w:date="2022-12-08T16:51:00Z">
            <w:rPr>
              <w:b/>
              <w:color w:val="FF0000"/>
            </w:rPr>
          </w:rPrChange>
        </w:rPr>
      </w:pPr>
      <w:r w:rsidRPr="001D6E1C">
        <w:rPr>
          <w:b/>
          <w:color w:val="FF0000"/>
          <w:sz w:val="22"/>
          <w:szCs w:val="22"/>
          <w:rPrChange w:id="1770" w:author="Zhijie Yang (NSB)" w:date="2022-12-08T16:51:00Z">
            <w:rPr>
              <w:b/>
              <w:color w:val="FF0000"/>
            </w:rPr>
          </w:rPrChange>
        </w:rPr>
        <w:t>c. (P3199,Line 64) under 12.7.1.1 General</w:t>
      </w:r>
    </w:p>
    <w:p w14:paraId="7C8CEFE4" w14:textId="77777777" w:rsidR="0026509C" w:rsidRPr="001D6E1C" w:rsidRDefault="0026509C" w:rsidP="0026509C">
      <w:pPr>
        <w:rPr>
          <w:spacing w:val="-2"/>
          <w:sz w:val="22"/>
          <w:szCs w:val="22"/>
          <w:rPrChange w:id="1771" w:author="Zhijie Yang (NSB)" w:date="2022-12-08T16:51:00Z">
            <w:rPr>
              <w:spacing w:val="-2"/>
              <w:szCs w:val="22"/>
            </w:rPr>
          </w:rPrChange>
        </w:rPr>
      </w:pPr>
      <w:r w:rsidRPr="001D6E1C">
        <w:rPr>
          <w:spacing w:val="-2"/>
          <w:sz w:val="22"/>
          <w:szCs w:val="22"/>
          <w:rPrChange w:id="1772" w:author="Zhijie Yang (NSB)" w:date="2022-12-08T16:51:00Z">
            <w:rPr>
              <w:spacing w:val="-2"/>
              <w:szCs w:val="22"/>
            </w:rPr>
          </w:rPrChange>
        </w:rPr>
        <w:lastRenderedPageBreak/>
        <w:t xml:space="preserve">a) Pairwise key hierarchy, to protect individually addressed traffic(11ba), where the PTK includes a KDK if WUR frame protection is negotiated </w:t>
      </w:r>
      <w:r w:rsidRPr="001D6E1C">
        <w:rPr>
          <w:spacing w:val="-2"/>
          <w:sz w:val="22"/>
          <w:szCs w:val="22"/>
          <w:u w:val="single"/>
          <w:rPrChange w:id="1773" w:author="Zhijie Yang (NSB)" w:date="2022-12-08T16:51:00Z">
            <w:rPr>
              <w:spacing w:val="-2"/>
              <w:szCs w:val="22"/>
              <w:u w:val="single"/>
            </w:rPr>
          </w:rPrChange>
        </w:rPr>
        <w:t>or RRCM generation is negotiated</w:t>
      </w:r>
      <w:r w:rsidRPr="001D6E1C">
        <w:rPr>
          <w:spacing w:val="-2"/>
          <w:sz w:val="22"/>
          <w:szCs w:val="22"/>
          <w:rPrChange w:id="1774" w:author="Zhijie Yang (NSB)" w:date="2022-12-08T16:51:00Z">
            <w:rPr>
              <w:spacing w:val="-2"/>
              <w:szCs w:val="22"/>
            </w:rPr>
          </w:rPrChange>
        </w:rPr>
        <w:t xml:space="preserve"> and excludes the KDK otherwise.</w:t>
      </w:r>
    </w:p>
    <w:p w14:paraId="45DBFB7C" w14:textId="77777777" w:rsidR="0026509C" w:rsidRPr="001D6E1C" w:rsidRDefault="0026509C" w:rsidP="0026509C">
      <w:pPr>
        <w:rPr>
          <w:spacing w:val="-2"/>
          <w:sz w:val="22"/>
          <w:szCs w:val="22"/>
          <w:rPrChange w:id="1775" w:author="Zhijie Yang (NSB)" w:date="2022-12-08T16:51:00Z">
            <w:rPr>
              <w:spacing w:val="-2"/>
              <w:szCs w:val="22"/>
            </w:rPr>
          </w:rPrChange>
        </w:rPr>
      </w:pPr>
    </w:p>
    <w:p w14:paraId="234B8F0D" w14:textId="77777777" w:rsidR="0026509C" w:rsidRPr="001D6E1C" w:rsidRDefault="0026509C" w:rsidP="0026509C">
      <w:pPr>
        <w:rPr>
          <w:b/>
          <w:color w:val="FF0000"/>
          <w:sz w:val="22"/>
          <w:szCs w:val="22"/>
          <w:rPrChange w:id="1776" w:author="Zhijie Yang (NSB)" w:date="2022-12-08T16:51:00Z">
            <w:rPr>
              <w:b/>
              <w:color w:val="FF0000"/>
            </w:rPr>
          </w:rPrChange>
        </w:rPr>
      </w:pPr>
      <w:r w:rsidRPr="001D6E1C">
        <w:rPr>
          <w:b/>
          <w:color w:val="FF0000"/>
          <w:sz w:val="22"/>
          <w:szCs w:val="22"/>
          <w:rPrChange w:id="1777" w:author="Zhijie Yang (NSB)" w:date="2022-12-08T16:51:00Z">
            <w:rPr>
              <w:b/>
              <w:color w:val="FF0000"/>
            </w:rPr>
          </w:rPrChange>
        </w:rPr>
        <w:t>d.  (P3201, Line 50) under 12.7.1.3 Pairwise key hierarchy</w:t>
      </w:r>
    </w:p>
    <w:p w14:paraId="24BBB8BF" w14:textId="77777777" w:rsidR="0026509C" w:rsidRPr="001D6E1C" w:rsidRDefault="0026509C" w:rsidP="0026509C">
      <w:pPr>
        <w:rPr>
          <w:spacing w:val="-2"/>
          <w:sz w:val="22"/>
          <w:szCs w:val="22"/>
          <w:u w:val="single"/>
          <w:rPrChange w:id="1778" w:author="Zhijie Yang (NSB)" w:date="2022-12-08T16:51:00Z">
            <w:rPr>
              <w:spacing w:val="-2"/>
              <w:szCs w:val="22"/>
              <w:u w:val="single"/>
            </w:rPr>
          </w:rPrChange>
        </w:rPr>
      </w:pPr>
      <w:r w:rsidRPr="001D6E1C">
        <w:rPr>
          <w:spacing w:val="-2"/>
          <w:sz w:val="22"/>
          <w:szCs w:val="22"/>
          <w:rPrChange w:id="1779" w:author="Zhijie Yang (NSB)" w:date="2022-12-08T16:51:00Z">
            <w:rPr>
              <w:spacing w:val="-2"/>
              <w:szCs w:val="22"/>
            </w:rPr>
          </w:rPrChange>
        </w:rPr>
        <w:t xml:space="preserve">The PTK is partitioned into KCK, KEK, (11ba)a temporal key, and a KDK if WUR frame protection is negotiated </w:t>
      </w:r>
      <w:r w:rsidRPr="001D6E1C">
        <w:rPr>
          <w:spacing w:val="-2"/>
          <w:sz w:val="22"/>
          <w:szCs w:val="22"/>
          <w:u w:val="single"/>
          <w:rPrChange w:id="1780" w:author="Zhijie Yang (NSB)" w:date="2022-12-08T16:51:00Z">
            <w:rPr>
              <w:spacing w:val="-2"/>
              <w:szCs w:val="22"/>
              <w:u w:val="single"/>
            </w:rPr>
          </w:rPrChange>
        </w:rPr>
        <w:t>or RRCM generation is negotiated</w:t>
      </w:r>
      <w:r w:rsidRPr="001D6E1C">
        <w:rPr>
          <w:spacing w:val="-2"/>
          <w:sz w:val="22"/>
          <w:szCs w:val="22"/>
          <w:rPrChange w:id="1781" w:author="Zhijie Yang (NSB)" w:date="2022-12-08T16:51:00Z">
            <w:rPr>
              <w:spacing w:val="-2"/>
              <w:szCs w:val="22"/>
            </w:rPr>
          </w:rPrChange>
        </w:rPr>
        <w:t xml:space="preserve"> ;otherwise the PTK is partitioned into KCK, KEK, and a temporal key. The temporal key is used by the MAC to protect individually addressed communication between the Authenticator’s and Supplicant’s respective STAs. If WUR frame protection is negotiated, the KDK is used to derive a WTK, which is used by the MAC of the WUR AP to protect and by the MAC of the WUR non-AP STA to validate individually addressed WUR Wake-up frames. PTKs are used between a single Supplicant and a single Authenticator. </w:t>
      </w:r>
      <w:r w:rsidRPr="001D6E1C">
        <w:rPr>
          <w:spacing w:val="-2"/>
          <w:sz w:val="22"/>
          <w:szCs w:val="22"/>
          <w:u w:val="single"/>
          <w:rPrChange w:id="1782" w:author="Zhijie Yang (NSB)" w:date="2022-12-08T16:51:00Z">
            <w:rPr>
              <w:spacing w:val="-2"/>
              <w:szCs w:val="22"/>
              <w:u w:val="single"/>
            </w:rPr>
          </w:rPrChange>
        </w:rPr>
        <w:t xml:space="preserve">If RRCM generation is negotiated, the KDK is used to derive a RRMK, which is used to generate a batch of RMAs that are carried by the non-AP STA and identified by the AP. </w:t>
      </w:r>
    </w:p>
    <w:p w14:paraId="50AB34C1" w14:textId="77777777" w:rsidR="0026509C" w:rsidRPr="001D6E1C" w:rsidRDefault="0026509C" w:rsidP="0026509C">
      <w:pPr>
        <w:rPr>
          <w:spacing w:val="-2"/>
          <w:sz w:val="22"/>
          <w:szCs w:val="22"/>
          <w:rPrChange w:id="1783" w:author="Zhijie Yang (NSB)" w:date="2022-12-08T16:51:00Z">
            <w:rPr>
              <w:spacing w:val="-2"/>
              <w:szCs w:val="22"/>
            </w:rPr>
          </w:rPrChange>
        </w:rPr>
      </w:pPr>
    </w:p>
    <w:p w14:paraId="5313A0E3" w14:textId="77777777" w:rsidR="0026509C" w:rsidRPr="001D6E1C" w:rsidRDefault="0026509C" w:rsidP="0026509C">
      <w:pPr>
        <w:rPr>
          <w:b/>
          <w:color w:val="FF0000"/>
          <w:sz w:val="22"/>
          <w:szCs w:val="22"/>
          <w:rPrChange w:id="1784" w:author="Zhijie Yang (NSB)" w:date="2022-12-08T16:51:00Z">
            <w:rPr>
              <w:b/>
              <w:color w:val="FF0000"/>
            </w:rPr>
          </w:rPrChange>
        </w:rPr>
      </w:pPr>
      <w:r w:rsidRPr="001D6E1C">
        <w:rPr>
          <w:b/>
          <w:color w:val="FF0000"/>
          <w:sz w:val="22"/>
          <w:szCs w:val="22"/>
          <w:rPrChange w:id="1785" w:author="Zhijie Yang (NSB)" w:date="2022-12-08T16:51:00Z">
            <w:rPr>
              <w:b/>
              <w:color w:val="FF0000"/>
            </w:rPr>
          </w:rPrChange>
        </w:rPr>
        <w:t>e. (P3202, Line 59) under 12.7.1.3 Pairwise key hierarchy</w:t>
      </w:r>
    </w:p>
    <w:p w14:paraId="330FF6F6" w14:textId="77777777" w:rsidR="0026509C" w:rsidRPr="001D6E1C" w:rsidRDefault="0026509C" w:rsidP="0026509C">
      <w:pPr>
        <w:rPr>
          <w:sz w:val="22"/>
          <w:szCs w:val="22"/>
          <w:rPrChange w:id="1786" w:author="Zhijie Yang (NSB)" w:date="2022-12-08T16:51:00Z">
            <w:rPr/>
          </w:rPrChange>
        </w:rPr>
      </w:pPr>
      <w:r w:rsidRPr="001D6E1C">
        <w:rPr>
          <w:sz w:val="22"/>
          <w:szCs w:val="22"/>
          <w:rPrChange w:id="1787" w:author="Zhijie Yang (NSB)" w:date="2022-12-08T16:51:00Z">
            <w:rPr/>
          </w:rPrChange>
        </w:rPr>
        <w:t xml:space="preserve">where (11ba)Length = </w:t>
      </w:r>
      <w:proofErr w:type="spellStart"/>
      <w:r w:rsidRPr="001D6E1C">
        <w:rPr>
          <w:sz w:val="22"/>
          <w:szCs w:val="22"/>
          <w:rPrChange w:id="1788" w:author="Zhijie Yang (NSB)" w:date="2022-12-08T16:51:00Z">
            <w:rPr/>
          </w:rPrChange>
        </w:rPr>
        <w:t>KCK_bits</w:t>
      </w:r>
      <w:proofErr w:type="spellEnd"/>
      <w:r w:rsidRPr="001D6E1C">
        <w:rPr>
          <w:sz w:val="22"/>
          <w:szCs w:val="22"/>
          <w:rPrChange w:id="1789" w:author="Zhijie Yang (NSB)" w:date="2022-12-08T16:51:00Z">
            <w:rPr/>
          </w:rPrChange>
        </w:rPr>
        <w:t xml:space="preserve"> + </w:t>
      </w:r>
      <w:proofErr w:type="spellStart"/>
      <w:r w:rsidRPr="001D6E1C">
        <w:rPr>
          <w:sz w:val="22"/>
          <w:szCs w:val="22"/>
          <w:rPrChange w:id="1790" w:author="Zhijie Yang (NSB)" w:date="2022-12-08T16:51:00Z">
            <w:rPr/>
          </w:rPrChange>
        </w:rPr>
        <w:t>KEK_bits</w:t>
      </w:r>
      <w:proofErr w:type="spellEnd"/>
      <w:r w:rsidRPr="001D6E1C">
        <w:rPr>
          <w:sz w:val="22"/>
          <w:szCs w:val="22"/>
          <w:rPrChange w:id="1791" w:author="Zhijie Yang (NSB)" w:date="2022-12-08T16:51:00Z">
            <w:rPr/>
          </w:rPrChange>
        </w:rPr>
        <w:t xml:space="preserve"> + </w:t>
      </w:r>
      <w:proofErr w:type="spellStart"/>
      <w:r w:rsidRPr="001D6E1C">
        <w:rPr>
          <w:sz w:val="22"/>
          <w:szCs w:val="22"/>
          <w:rPrChange w:id="1792" w:author="Zhijie Yang (NSB)" w:date="2022-12-08T16:51:00Z">
            <w:rPr/>
          </w:rPrChange>
        </w:rPr>
        <w:t>TK_bits</w:t>
      </w:r>
      <w:proofErr w:type="spellEnd"/>
      <w:r w:rsidRPr="001D6E1C">
        <w:rPr>
          <w:sz w:val="22"/>
          <w:szCs w:val="22"/>
          <w:rPrChange w:id="1793" w:author="Zhijie Yang (NSB)" w:date="2022-12-08T16:51:00Z">
            <w:rPr/>
          </w:rPrChange>
        </w:rPr>
        <w:t xml:space="preserve"> + </w:t>
      </w:r>
      <w:proofErr w:type="spellStart"/>
      <w:r w:rsidRPr="001D6E1C">
        <w:rPr>
          <w:sz w:val="22"/>
          <w:szCs w:val="22"/>
          <w:rPrChange w:id="1794" w:author="Zhijie Yang (NSB)" w:date="2022-12-08T16:51:00Z">
            <w:rPr/>
          </w:rPrChange>
        </w:rPr>
        <w:t>KDK_bits</w:t>
      </w:r>
      <w:proofErr w:type="spellEnd"/>
      <w:r w:rsidRPr="001D6E1C">
        <w:rPr>
          <w:sz w:val="22"/>
          <w:szCs w:val="22"/>
          <w:rPrChange w:id="1795" w:author="Zhijie Yang (NSB)" w:date="2022-12-08T16:51:00Z">
            <w:rPr/>
          </w:rPrChange>
        </w:rPr>
        <w:t xml:space="preserve">, if WUR frame protection is being negotiated </w:t>
      </w:r>
      <w:r w:rsidRPr="001D6E1C">
        <w:rPr>
          <w:spacing w:val="-2"/>
          <w:sz w:val="22"/>
          <w:szCs w:val="22"/>
          <w:u w:val="single"/>
          <w:rPrChange w:id="1796" w:author="Zhijie Yang (NSB)" w:date="2022-12-08T16:51:00Z">
            <w:rPr>
              <w:spacing w:val="-2"/>
              <w:szCs w:val="22"/>
              <w:u w:val="single"/>
            </w:rPr>
          </w:rPrChange>
        </w:rPr>
        <w:t>or RRCM generation is being negotiated</w:t>
      </w:r>
      <w:r w:rsidRPr="001D6E1C">
        <w:rPr>
          <w:sz w:val="22"/>
          <w:szCs w:val="22"/>
          <w:rPrChange w:id="1797" w:author="Zhijie Yang (NSB)" w:date="2022-12-08T16:51:00Z">
            <w:rPr/>
          </w:rPrChange>
        </w:rPr>
        <w:t xml:space="preserve"> ; </w:t>
      </w:r>
    </w:p>
    <w:p w14:paraId="068214AF" w14:textId="77777777" w:rsidR="0026509C" w:rsidRPr="001D6E1C" w:rsidRDefault="0026509C" w:rsidP="0026509C">
      <w:pPr>
        <w:rPr>
          <w:b/>
          <w:sz w:val="22"/>
          <w:szCs w:val="22"/>
          <w:rPrChange w:id="1798" w:author="Zhijie Yang (NSB)" w:date="2022-12-08T16:51:00Z">
            <w:rPr>
              <w:b/>
            </w:rPr>
          </w:rPrChange>
        </w:rPr>
      </w:pPr>
    </w:p>
    <w:p w14:paraId="476044D5" w14:textId="77777777" w:rsidR="0026509C" w:rsidRPr="001D6E1C" w:rsidRDefault="0026509C" w:rsidP="0026509C">
      <w:pPr>
        <w:rPr>
          <w:b/>
          <w:color w:val="FF0000"/>
          <w:sz w:val="22"/>
          <w:szCs w:val="22"/>
          <w:rPrChange w:id="1799" w:author="Zhijie Yang (NSB)" w:date="2022-12-08T16:51:00Z">
            <w:rPr>
              <w:b/>
              <w:color w:val="FF0000"/>
            </w:rPr>
          </w:rPrChange>
        </w:rPr>
      </w:pPr>
      <w:r w:rsidRPr="001D6E1C">
        <w:rPr>
          <w:b/>
          <w:color w:val="FF0000"/>
          <w:sz w:val="22"/>
          <w:szCs w:val="22"/>
          <w:rPrChange w:id="1800" w:author="Zhijie Yang (NSB)" w:date="2022-12-08T16:51:00Z">
            <w:rPr>
              <w:b/>
              <w:color w:val="FF0000"/>
            </w:rPr>
          </w:rPrChange>
        </w:rPr>
        <w:t>f.(P3203, Line 4) under 12.7.1.3 Pairwise key hierarchy</w:t>
      </w:r>
    </w:p>
    <w:p w14:paraId="533D6F40" w14:textId="77777777" w:rsidR="0026509C" w:rsidRPr="001D6E1C" w:rsidRDefault="0026509C" w:rsidP="0026509C">
      <w:pPr>
        <w:rPr>
          <w:sz w:val="22"/>
          <w:szCs w:val="22"/>
          <w:rPrChange w:id="1801" w:author="Zhijie Yang (NSB)" w:date="2022-12-08T16:51:00Z">
            <w:rPr/>
          </w:rPrChange>
        </w:rPr>
      </w:pPr>
      <w:r w:rsidRPr="001D6E1C">
        <w:rPr>
          <w:sz w:val="22"/>
          <w:szCs w:val="22"/>
          <w:rPrChange w:id="1802" w:author="Zhijie Yang (NSB)" w:date="2022-12-08T16:51:00Z">
            <w:rPr/>
          </w:rPrChange>
        </w:rPr>
        <w:t xml:space="preserve">(11ba)If WUR frame protection is being negotiated </w:t>
      </w:r>
      <w:r w:rsidRPr="001D6E1C">
        <w:rPr>
          <w:spacing w:val="-2"/>
          <w:sz w:val="22"/>
          <w:szCs w:val="22"/>
          <w:u w:val="single"/>
          <w:rPrChange w:id="1803" w:author="Zhijie Yang (NSB)" w:date="2022-12-08T16:51:00Z">
            <w:rPr>
              <w:spacing w:val="-2"/>
              <w:szCs w:val="22"/>
              <w:u w:val="single"/>
            </w:rPr>
          </w:rPrChange>
        </w:rPr>
        <w:t>or RRCM generation is being negotiated</w:t>
      </w:r>
      <w:r w:rsidRPr="001D6E1C">
        <w:rPr>
          <w:sz w:val="22"/>
          <w:szCs w:val="22"/>
          <w:rPrChange w:id="1804" w:author="Zhijie Yang (NSB)" w:date="2022-12-08T16:51:00Z">
            <w:rPr/>
          </w:rPrChange>
        </w:rPr>
        <w:t>, the KDK shall be computed as the next</w:t>
      </w:r>
    </w:p>
    <w:p w14:paraId="76E1DC37" w14:textId="77777777" w:rsidR="0026509C" w:rsidRPr="001D6E1C" w:rsidRDefault="0026509C" w:rsidP="0026509C">
      <w:pPr>
        <w:rPr>
          <w:sz w:val="22"/>
          <w:szCs w:val="22"/>
          <w:rPrChange w:id="1805" w:author="Zhijie Yang (NSB)" w:date="2022-12-08T16:51:00Z">
            <w:rPr/>
          </w:rPrChange>
        </w:rPr>
      </w:pPr>
      <w:proofErr w:type="spellStart"/>
      <w:r w:rsidRPr="001D6E1C">
        <w:rPr>
          <w:sz w:val="22"/>
          <w:szCs w:val="22"/>
          <w:rPrChange w:id="1806" w:author="Zhijie Yang (NSB)" w:date="2022-12-08T16:51:00Z">
            <w:rPr/>
          </w:rPrChange>
        </w:rPr>
        <w:t>KDK_bits</w:t>
      </w:r>
      <w:proofErr w:type="spellEnd"/>
      <w:r w:rsidRPr="001D6E1C">
        <w:rPr>
          <w:sz w:val="22"/>
          <w:szCs w:val="22"/>
          <w:rPrChange w:id="1807" w:author="Zhijie Yang (NSB)" w:date="2022-12-08T16:51:00Z">
            <w:rPr/>
          </w:rPrChange>
        </w:rPr>
        <w:t xml:space="preserve"> bits of the PTK:</w:t>
      </w:r>
    </w:p>
    <w:p w14:paraId="51CA0E62" w14:textId="77777777" w:rsidR="0026509C" w:rsidRPr="001D6E1C" w:rsidRDefault="0026509C" w:rsidP="0026509C">
      <w:pPr>
        <w:rPr>
          <w:sz w:val="22"/>
          <w:szCs w:val="22"/>
          <w:rPrChange w:id="1808" w:author="Zhijie Yang (NSB)" w:date="2022-12-08T16:51:00Z">
            <w:rPr/>
          </w:rPrChange>
        </w:rPr>
      </w:pPr>
      <w:r w:rsidRPr="001D6E1C">
        <w:rPr>
          <w:sz w:val="22"/>
          <w:szCs w:val="22"/>
          <w:rPrChange w:id="1809" w:author="Zhijie Yang (NSB)" w:date="2022-12-08T16:51:00Z">
            <w:rPr/>
          </w:rPrChange>
        </w:rPr>
        <w:t xml:space="preserve">KDK = L(PTK, </w:t>
      </w:r>
      <w:proofErr w:type="spellStart"/>
      <w:r w:rsidRPr="001D6E1C">
        <w:rPr>
          <w:sz w:val="22"/>
          <w:szCs w:val="22"/>
          <w:rPrChange w:id="1810" w:author="Zhijie Yang (NSB)" w:date="2022-12-08T16:51:00Z">
            <w:rPr/>
          </w:rPrChange>
        </w:rPr>
        <w:t>KCK_bits+KEK_bits+TK_bits</w:t>
      </w:r>
      <w:proofErr w:type="spellEnd"/>
      <w:r w:rsidRPr="001D6E1C">
        <w:rPr>
          <w:sz w:val="22"/>
          <w:szCs w:val="22"/>
          <w:rPrChange w:id="1811" w:author="Zhijie Yang (NSB)" w:date="2022-12-08T16:51:00Z">
            <w:rPr/>
          </w:rPrChange>
        </w:rPr>
        <w:t xml:space="preserve">, </w:t>
      </w:r>
      <w:proofErr w:type="spellStart"/>
      <w:r w:rsidRPr="001D6E1C">
        <w:rPr>
          <w:sz w:val="22"/>
          <w:szCs w:val="22"/>
          <w:rPrChange w:id="1812" w:author="Zhijie Yang (NSB)" w:date="2022-12-08T16:51:00Z">
            <w:rPr/>
          </w:rPrChange>
        </w:rPr>
        <w:t>KDK_bits</w:t>
      </w:r>
      <w:proofErr w:type="spellEnd"/>
      <w:r w:rsidRPr="001D6E1C">
        <w:rPr>
          <w:sz w:val="22"/>
          <w:szCs w:val="22"/>
          <w:rPrChange w:id="1813" w:author="Zhijie Yang (NSB)" w:date="2022-12-08T16:51:00Z">
            <w:rPr/>
          </w:rPrChange>
        </w:rPr>
        <w:t>)</w:t>
      </w:r>
    </w:p>
    <w:p w14:paraId="4F96AEBA" w14:textId="77777777" w:rsidR="0026509C" w:rsidRPr="001D6E1C" w:rsidRDefault="0026509C" w:rsidP="0026509C">
      <w:pPr>
        <w:rPr>
          <w:sz w:val="22"/>
          <w:szCs w:val="22"/>
          <w:rPrChange w:id="1814" w:author="Zhijie Yang (NSB)" w:date="2022-12-08T16:51:00Z">
            <w:rPr/>
          </w:rPrChange>
        </w:rPr>
      </w:pPr>
      <w:r w:rsidRPr="001D6E1C">
        <w:rPr>
          <w:sz w:val="22"/>
          <w:szCs w:val="22"/>
          <w:rPrChange w:id="1815" w:author="Zhijie Yang (NSB)" w:date="2022-12-08T16:51:00Z">
            <w:rPr/>
          </w:rPrChange>
        </w:rPr>
        <w:t>Otherwise, the KDK is not derived</w:t>
      </w:r>
    </w:p>
    <w:p w14:paraId="62B9E957" w14:textId="77777777" w:rsidR="0026509C" w:rsidRPr="001D6E1C" w:rsidRDefault="0026509C" w:rsidP="0026509C">
      <w:pPr>
        <w:rPr>
          <w:sz w:val="22"/>
          <w:szCs w:val="22"/>
          <w:rPrChange w:id="1816" w:author="Zhijie Yang (NSB)" w:date="2022-12-08T16:51:00Z">
            <w:rPr/>
          </w:rPrChange>
        </w:rPr>
      </w:pPr>
    </w:p>
    <w:p w14:paraId="11398B4C" w14:textId="77777777" w:rsidR="0026509C" w:rsidRPr="001D6E1C" w:rsidRDefault="0026509C" w:rsidP="0026509C">
      <w:pPr>
        <w:rPr>
          <w:b/>
          <w:bCs/>
          <w:color w:val="FF0000"/>
          <w:sz w:val="22"/>
          <w:szCs w:val="22"/>
          <w:rPrChange w:id="1817" w:author="Zhijie Yang (NSB)" w:date="2022-12-08T16:51:00Z">
            <w:rPr>
              <w:b/>
              <w:bCs/>
              <w:color w:val="FF0000"/>
            </w:rPr>
          </w:rPrChange>
        </w:rPr>
      </w:pPr>
      <w:r w:rsidRPr="001D6E1C">
        <w:rPr>
          <w:b/>
          <w:bCs/>
          <w:color w:val="FF0000"/>
          <w:sz w:val="22"/>
          <w:szCs w:val="22"/>
          <w:rPrChange w:id="1818" w:author="Zhijie Yang (NSB)" w:date="2022-12-08T16:51:00Z">
            <w:rPr>
              <w:b/>
              <w:bCs/>
              <w:color w:val="FF0000"/>
            </w:rPr>
          </w:rPrChange>
        </w:rPr>
        <w:t>g. (P3203,Line 32)</w:t>
      </w:r>
      <w:r w:rsidRPr="001D6E1C">
        <w:rPr>
          <w:b/>
          <w:color w:val="FF0000"/>
          <w:sz w:val="22"/>
          <w:szCs w:val="22"/>
          <w:rPrChange w:id="1819" w:author="Zhijie Yang (NSB)" w:date="2022-12-08T16:51:00Z">
            <w:rPr>
              <w:b/>
              <w:color w:val="FF0000"/>
            </w:rPr>
          </w:rPrChange>
        </w:rPr>
        <w:t xml:space="preserve"> under 12.7.1.3 Pairwise key hierarchy</w:t>
      </w:r>
    </w:p>
    <w:p w14:paraId="67A18A2B" w14:textId="77777777" w:rsidR="0026509C" w:rsidRPr="001D6E1C" w:rsidRDefault="0026509C" w:rsidP="0026509C">
      <w:pPr>
        <w:rPr>
          <w:sz w:val="22"/>
          <w:szCs w:val="22"/>
          <w:rPrChange w:id="1820" w:author="Zhijie Yang (NSB)" w:date="2022-12-08T16:51:00Z">
            <w:rPr/>
          </w:rPrChange>
        </w:rPr>
      </w:pPr>
      <w:r w:rsidRPr="001D6E1C">
        <w:rPr>
          <w:sz w:val="22"/>
          <w:szCs w:val="22"/>
          <w:rPrChange w:id="1821" w:author="Zhijie Yang (NSB)" w:date="2022-12-08T16:51:00Z">
            <w:rPr/>
          </w:rPrChange>
        </w:rPr>
        <w:t>11ba)If WUR frame protection is negotiated, the WTK shall be derived from the KDK using the KDF</w:t>
      </w:r>
    </w:p>
    <w:p w14:paraId="3B3E903A" w14:textId="77777777" w:rsidR="0026509C" w:rsidRPr="001D6E1C" w:rsidRDefault="0026509C" w:rsidP="0026509C">
      <w:pPr>
        <w:rPr>
          <w:sz w:val="22"/>
          <w:szCs w:val="22"/>
          <w:rPrChange w:id="1822" w:author="Zhijie Yang (NSB)" w:date="2022-12-08T16:51:00Z">
            <w:rPr/>
          </w:rPrChange>
        </w:rPr>
      </w:pPr>
      <w:r w:rsidRPr="001D6E1C">
        <w:rPr>
          <w:sz w:val="22"/>
          <w:szCs w:val="22"/>
          <w:rPrChange w:id="1823" w:author="Zhijie Yang (NSB)" w:date="2022-12-08T16:51:00Z">
            <w:rPr/>
          </w:rPrChange>
        </w:rPr>
        <w:t>defined in 12.7.1.6.2:</w:t>
      </w:r>
    </w:p>
    <w:p w14:paraId="6A2FDD88" w14:textId="77777777" w:rsidR="0026509C" w:rsidRPr="001D6E1C" w:rsidRDefault="0026509C" w:rsidP="0026509C">
      <w:pPr>
        <w:rPr>
          <w:sz w:val="22"/>
          <w:szCs w:val="22"/>
          <w:rPrChange w:id="1824" w:author="Zhijie Yang (NSB)" w:date="2022-12-08T16:51:00Z">
            <w:rPr/>
          </w:rPrChange>
        </w:rPr>
      </w:pPr>
      <w:r w:rsidRPr="001D6E1C">
        <w:rPr>
          <w:sz w:val="22"/>
          <w:szCs w:val="22"/>
          <w:rPrChange w:id="1825" w:author="Zhijie Yang (NSB)" w:date="2022-12-08T16:51:00Z">
            <w:rPr/>
          </w:rPrChange>
        </w:rPr>
        <w:t xml:space="preserve">WTK = KDF-Hash-Length(KDK, “WUR Temporal Key”, Min(AA,SPA) || Max(AA,SPA) || </w:t>
      </w:r>
    </w:p>
    <w:p w14:paraId="495289CA" w14:textId="77777777" w:rsidR="0026509C" w:rsidRPr="001D6E1C" w:rsidRDefault="0026509C" w:rsidP="0026509C">
      <w:pPr>
        <w:rPr>
          <w:sz w:val="22"/>
          <w:szCs w:val="22"/>
          <w:rPrChange w:id="1826" w:author="Zhijie Yang (NSB)" w:date="2022-12-08T16:51:00Z">
            <w:rPr/>
          </w:rPrChange>
        </w:rPr>
      </w:pPr>
      <w:r w:rsidRPr="001D6E1C">
        <w:rPr>
          <w:sz w:val="22"/>
          <w:szCs w:val="22"/>
          <w:rPrChange w:id="1827" w:author="Zhijie Yang (NSB)" w:date="2022-12-08T16:51:00Z">
            <w:rPr/>
          </w:rPrChange>
        </w:rPr>
        <w:t>Min(</w:t>
      </w:r>
      <w:proofErr w:type="spellStart"/>
      <w:r w:rsidRPr="001D6E1C">
        <w:rPr>
          <w:sz w:val="22"/>
          <w:szCs w:val="22"/>
          <w:rPrChange w:id="1828" w:author="Zhijie Yang (NSB)" w:date="2022-12-08T16:51:00Z">
            <w:rPr/>
          </w:rPrChange>
        </w:rPr>
        <w:t>ANonce,SNonce</w:t>
      </w:r>
      <w:proofErr w:type="spellEnd"/>
      <w:r w:rsidRPr="001D6E1C">
        <w:rPr>
          <w:sz w:val="22"/>
          <w:szCs w:val="22"/>
          <w:rPrChange w:id="1829" w:author="Zhijie Yang (NSB)" w:date="2022-12-08T16:51:00Z">
            <w:rPr/>
          </w:rPrChange>
        </w:rPr>
        <w:t>) || Max(</w:t>
      </w:r>
      <w:proofErr w:type="spellStart"/>
      <w:r w:rsidRPr="001D6E1C">
        <w:rPr>
          <w:sz w:val="22"/>
          <w:szCs w:val="22"/>
          <w:rPrChange w:id="1830" w:author="Zhijie Yang (NSB)" w:date="2022-12-08T16:51:00Z">
            <w:rPr/>
          </w:rPrChange>
        </w:rPr>
        <w:t>ANonce,SNonce</w:t>
      </w:r>
      <w:proofErr w:type="spellEnd"/>
      <w:r w:rsidRPr="001D6E1C">
        <w:rPr>
          <w:sz w:val="22"/>
          <w:szCs w:val="22"/>
          <w:rPrChange w:id="1831" w:author="Zhijie Yang (NSB)" w:date="2022-12-08T16:51:00Z">
            <w:rPr/>
          </w:rPrChange>
        </w:rPr>
        <w:t>)</w:t>
      </w:r>
    </w:p>
    <w:p w14:paraId="7E7CECFC" w14:textId="77777777" w:rsidR="0026509C" w:rsidRPr="001D6E1C" w:rsidRDefault="0026509C" w:rsidP="0026509C">
      <w:pPr>
        <w:rPr>
          <w:sz w:val="22"/>
          <w:szCs w:val="22"/>
          <w:rPrChange w:id="1832" w:author="Zhijie Yang (NSB)" w:date="2022-12-08T16:51:00Z">
            <w:rPr/>
          </w:rPrChange>
        </w:rPr>
      </w:pPr>
      <w:r w:rsidRPr="001D6E1C">
        <w:rPr>
          <w:sz w:val="22"/>
          <w:szCs w:val="22"/>
          <w:rPrChange w:id="1833" w:author="Zhijie Yang (NSB)" w:date="2022-12-08T16:51:00Z">
            <w:rPr/>
          </w:rPrChange>
        </w:rPr>
        <w:t>where</w:t>
      </w:r>
    </w:p>
    <w:p w14:paraId="199C8140" w14:textId="77777777" w:rsidR="0026509C" w:rsidRPr="001D6E1C" w:rsidRDefault="0026509C" w:rsidP="0026509C">
      <w:pPr>
        <w:rPr>
          <w:sz w:val="22"/>
          <w:szCs w:val="22"/>
          <w:rPrChange w:id="1834" w:author="Zhijie Yang (NSB)" w:date="2022-12-08T16:51:00Z">
            <w:rPr/>
          </w:rPrChange>
        </w:rPr>
      </w:pPr>
      <w:r w:rsidRPr="001D6E1C">
        <w:rPr>
          <w:rFonts w:hint="eastAsia"/>
          <w:sz w:val="22"/>
          <w:szCs w:val="22"/>
          <w:rPrChange w:id="1835" w:author="Zhijie Yang (NSB)" w:date="2022-12-08T16:51:00Z">
            <w:rPr>
              <w:rFonts w:hint="eastAsia"/>
            </w:rPr>
          </w:rPrChange>
        </w:rPr>
        <w:t>—</w:t>
      </w:r>
      <w:r w:rsidRPr="001D6E1C">
        <w:rPr>
          <w:sz w:val="22"/>
          <w:szCs w:val="22"/>
          <w:rPrChange w:id="1836" w:author="Zhijie Yang (NSB)" w:date="2022-12-08T16:51:00Z">
            <w:rPr/>
          </w:rPrChange>
        </w:rPr>
        <w:t xml:space="preserve"> KDF-Hash-Length is the key derivation function as defined in 12.7.1.6.2 (Key derivation function</w:t>
      </w:r>
    </w:p>
    <w:p w14:paraId="241737EA" w14:textId="77777777" w:rsidR="0026509C" w:rsidRPr="001D6E1C" w:rsidRDefault="0026509C" w:rsidP="0026509C">
      <w:pPr>
        <w:rPr>
          <w:sz w:val="22"/>
          <w:szCs w:val="22"/>
          <w:rPrChange w:id="1837" w:author="Zhijie Yang (NSB)" w:date="2022-12-08T16:51:00Z">
            <w:rPr/>
          </w:rPrChange>
        </w:rPr>
      </w:pPr>
      <w:r w:rsidRPr="001D6E1C">
        <w:rPr>
          <w:sz w:val="22"/>
          <w:szCs w:val="22"/>
          <w:rPrChange w:id="1838" w:author="Zhijie Yang (NSB)" w:date="2022-12-08T16:51:00Z">
            <w:rPr/>
          </w:rPrChange>
        </w:rPr>
        <w:t>(KDF)) using the hash algorithm identified by the AKM suite selector (see Table 9-188 (AKM suite</w:t>
      </w:r>
    </w:p>
    <w:p w14:paraId="29C8C04F" w14:textId="77777777" w:rsidR="0026509C" w:rsidRPr="001D6E1C" w:rsidRDefault="0026509C" w:rsidP="0026509C">
      <w:pPr>
        <w:rPr>
          <w:sz w:val="22"/>
          <w:szCs w:val="22"/>
          <w:rPrChange w:id="1839" w:author="Zhijie Yang (NSB)" w:date="2022-12-08T16:51:00Z">
            <w:rPr/>
          </w:rPrChange>
        </w:rPr>
      </w:pPr>
      <w:r w:rsidRPr="001D6E1C">
        <w:rPr>
          <w:sz w:val="22"/>
          <w:szCs w:val="22"/>
          <w:rPrChange w:id="1840" w:author="Zhijie Yang (NSB)" w:date="2022-12-08T16:51:00Z">
            <w:rPr/>
          </w:rPrChange>
        </w:rPr>
        <w:t>selectors)).</w:t>
      </w:r>
    </w:p>
    <w:p w14:paraId="1586684D" w14:textId="77777777" w:rsidR="0026509C" w:rsidRPr="001D6E1C" w:rsidRDefault="0026509C" w:rsidP="0026509C">
      <w:pPr>
        <w:rPr>
          <w:sz w:val="22"/>
          <w:szCs w:val="22"/>
          <w:rPrChange w:id="1841" w:author="Zhijie Yang (NSB)" w:date="2022-12-08T16:51:00Z">
            <w:rPr/>
          </w:rPrChange>
        </w:rPr>
      </w:pPr>
      <w:r w:rsidRPr="001D6E1C">
        <w:rPr>
          <w:rFonts w:hint="eastAsia"/>
          <w:sz w:val="22"/>
          <w:szCs w:val="22"/>
          <w:rPrChange w:id="1842" w:author="Zhijie Yang (NSB)" w:date="2022-12-08T16:51:00Z">
            <w:rPr>
              <w:rFonts w:hint="eastAsia"/>
            </w:rPr>
          </w:rPrChange>
        </w:rPr>
        <w:t>—</w:t>
      </w:r>
      <w:r w:rsidRPr="001D6E1C">
        <w:rPr>
          <w:sz w:val="22"/>
          <w:szCs w:val="22"/>
          <w:rPrChange w:id="1843" w:author="Zhijie Yang (NSB)" w:date="2022-12-08T16:51:00Z">
            <w:rPr/>
          </w:rPrChange>
        </w:rPr>
        <w:t xml:space="preserve"> Length is the total number of bits to derive, i.e., number of bits of the WTK, and is equal to 128.</w:t>
      </w:r>
    </w:p>
    <w:p w14:paraId="605BFE07" w14:textId="77777777" w:rsidR="0026509C" w:rsidRPr="001D6E1C" w:rsidRDefault="0026509C" w:rsidP="0026509C">
      <w:pPr>
        <w:rPr>
          <w:sz w:val="22"/>
          <w:szCs w:val="22"/>
          <w:u w:val="single"/>
          <w:rPrChange w:id="1844" w:author="Zhijie Yang (NSB)" w:date="2022-12-08T16:51:00Z">
            <w:rPr>
              <w:u w:val="single"/>
            </w:rPr>
          </w:rPrChange>
        </w:rPr>
      </w:pPr>
    </w:p>
    <w:p w14:paraId="442D4B41" w14:textId="77777777" w:rsidR="0026509C" w:rsidRPr="001D6E1C" w:rsidRDefault="0026509C" w:rsidP="0026509C">
      <w:pPr>
        <w:rPr>
          <w:sz w:val="22"/>
          <w:szCs w:val="22"/>
          <w:u w:val="single"/>
          <w:rPrChange w:id="1845" w:author="Zhijie Yang (NSB)" w:date="2022-12-08T16:51:00Z">
            <w:rPr>
              <w:u w:val="single"/>
            </w:rPr>
          </w:rPrChange>
        </w:rPr>
      </w:pPr>
      <w:r w:rsidRPr="001D6E1C">
        <w:rPr>
          <w:sz w:val="22"/>
          <w:szCs w:val="22"/>
          <w:u w:val="single"/>
          <w:rPrChange w:id="1846"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1847" w:author="Zhijie Yang (NSB)" w:date="2022-12-08T16:51:00Z">
            <w:rPr>
              <w:u w:val="single"/>
              <w:lang w:eastAsia="zh-CN"/>
            </w:rPr>
          </w:rPrChange>
        </w:rPr>
        <w:t xml:space="preserve">. see subclause 12.2.12.2  </w:t>
      </w:r>
      <w:r w:rsidRPr="001D6E1C">
        <w:rPr>
          <w:b/>
          <w:sz w:val="22"/>
          <w:szCs w:val="22"/>
          <w:u w:val="single"/>
          <w:rPrChange w:id="1848" w:author="Zhijie Yang (NSB)" w:date="2022-12-08T16:51:00Z">
            <w:rPr>
              <w:b/>
              <w:u w:val="single"/>
            </w:rPr>
          </w:rPrChange>
        </w:rPr>
        <w:t>RMA and Key Generation</w:t>
      </w:r>
    </w:p>
    <w:p w14:paraId="18ACC7FE" w14:textId="77777777" w:rsidR="0026509C" w:rsidRPr="001D6E1C" w:rsidRDefault="0026509C" w:rsidP="0026509C">
      <w:pPr>
        <w:rPr>
          <w:sz w:val="22"/>
          <w:szCs w:val="22"/>
          <w:u w:val="single"/>
          <w:rPrChange w:id="1849" w:author="Zhijie Yang (NSB)" w:date="2022-12-08T16:51:00Z">
            <w:rPr>
              <w:u w:val="single"/>
            </w:rPr>
          </w:rPrChange>
        </w:rPr>
      </w:pPr>
    </w:p>
    <w:p w14:paraId="37812AC6" w14:textId="77777777" w:rsidR="0026509C" w:rsidRPr="001D6E1C" w:rsidRDefault="0026509C" w:rsidP="0026509C">
      <w:pPr>
        <w:rPr>
          <w:sz w:val="22"/>
          <w:szCs w:val="22"/>
          <w:u w:val="single"/>
          <w:rPrChange w:id="1850" w:author="Zhijie Yang (NSB)" w:date="2022-12-08T16:51:00Z">
            <w:rPr>
              <w:u w:val="single"/>
            </w:rPr>
          </w:rPrChange>
        </w:rPr>
      </w:pPr>
    </w:p>
    <w:p w14:paraId="7152BD0D" w14:textId="77777777" w:rsidR="0026509C" w:rsidRPr="001D6E1C" w:rsidRDefault="0026509C" w:rsidP="0026509C">
      <w:pPr>
        <w:rPr>
          <w:sz w:val="22"/>
          <w:szCs w:val="22"/>
          <w:u w:val="single"/>
          <w:rPrChange w:id="1851" w:author="Zhijie Yang (NSB)" w:date="2022-12-08T16:51:00Z">
            <w:rPr>
              <w:u w:val="single"/>
            </w:rPr>
          </w:rPrChange>
        </w:rPr>
      </w:pPr>
      <w:r w:rsidRPr="001D6E1C">
        <w:rPr>
          <w:b/>
          <w:bCs/>
          <w:color w:val="FF0000"/>
          <w:sz w:val="22"/>
          <w:szCs w:val="22"/>
          <w:rPrChange w:id="1852" w:author="Zhijie Yang (NSB)" w:date="2022-12-08T16:51:00Z">
            <w:rPr>
              <w:b/>
              <w:bCs/>
              <w:color w:val="FF0000"/>
            </w:rPr>
          </w:rPrChange>
        </w:rPr>
        <w:t xml:space="preserve">h. (P3211,Line 24) </w:t>
      </w:r>
      <w:r w:rsidRPr="001D6E1C">
        <w:rPr>
          <w:b/>
          <w:color w:val="FF0000"/>
          <w:sz w:val="22"/>
          <w:szCs w:val="22"/>
          <w:rPrChange w:id="1853" w:author="Zhijie Yang (NSB)" w:date="2022-12-08T16:51:00Z">
            <w:rPr>
              <w:b/>
              <w:color w:val="FF0000"/>
            </w:rPr>
          </w:rPrChange>
        </w:rPr>
        <w:t>under 12.7.1.6.4 PMK-R1</w:t>
      </w:r>
    </w:p>
    <w:p w14:paraId="0E2B94BC" w14:textId="77777777" w:rsidR="0026509C" w:rsidRPr="001D6E1C" w:rsidRDefault="0026509C" w:rsidP="0026509C">
      <w:pPr>
        <w:rPr>
          <w:sz w:val="22"/>
          <w:szCs w:val="22"/>
          <w:rPrChange w:id="1854" w:author="Zhijie Yang (NSB)" w:date="2022-12-08T16:51:00Z">
            <w:rPr/>
          </w:rPrChange>
        </w:rPr>
      </w:pPr>
      <w:r w:rsidRPr="001D6E1C">
        <w:rPr>
          <w:sz w:val="22"/>
          <w:szCs w:val="22"/>
          <w:rPrChange w:id="1855" w:author="Zhijie Yang (NSB)" w:date="2022-12-08T16:51:00Z">
            <w:rPr/>
          </w:rPrChange>
        </w:rPr>
        <w:t>1ba)When WUR frame protection is negotiated</w:t>
      </w:r>
      <w:r w:rsidRPr="001D6E1C">
        <w:rPr>
          <w:spacing w:val="-2"/>
          <w:sz w:val="22"/>
          <w:szCs w:val="22"/>
          <w:u w:val="single"/>
          <w:rPrChange w:id="1856" w:author="Zhijie Yang (NSB)" w:date="2022-12-08T16:51:00Z">
            <w:rPr>
              <w:spacing w:val="-2"/>
              <w:szCs w:val="22"/>
              <w:u w:val="single"/>
            </w:rPr>
          </w:rPrChange>
        </w:rPr>
        <w:t xml:space="preserve"> or RRCM generation is negotiated</w:t>
      </w:r>
      <w:r w:rsidRPr="001D6E1C">
        <w:rPr>
          <w:sz w:val="22"/>
          <w:szCs w:val="22"/>
          <w:rPrChange w:id="1857" w:author="Zhijie Yang (NSB)" w:date="2022-12-08T16:51:00Z">
            <w:rPr/>
          </w:rPrChange>
        </w:rPr>
        <w:t>, each PTK has six component keys, KCK, KEK, a</w:t>
      </w:r>
    </w:p>
    <w:p w14:paraId="38F5B143" w14:textId="77777777" w:rsidR="0026509C" w:rsidRPr="001D6E1C" w:rsidRDefault="0026509C" w:rsidP="0026509C">
      <w:pPr>
        <w:rPr>
          <w:sz w:val="22"/>
          <w:szCs w:val="22"/>
          <w:rPrChange w:id="1858" w:author="Zhijie Yang (NSB)" w:date="2022-12-08T16:51:00Z">
            <w:rPr/>
          </w:rPrChange>
        </w:rPr>
      </w:pPr>
      <w:r w:rsidRPr="001D6E1C">
        <w:rPr>
          <w:sz w:val="22"/>
          <w:szCs w:val="22"/>
          <w:rPrChange w:id="1859" w:author="Zhijie Yang (NSB)" w:date="2022-12-08T16:51:00Z">
            <w:rPr/>
          </w:rPrChange>
        </w:rPr>
        <w:t>temporal key, KCK2, KEK2, and a KDK derived as follows:</w:t>
      </w:r>
    </w:p>
    <w:p w14:paraId="449E1D53" w14:textId="77777777" w:rsidR="0026509C" w:rsidRPr="001D6E1C" w:rsidRDefault="0026509C" w:rsidP="0026509C">
      <w:pPr>
        <w:rPr>
          <w:sz w:val="22"/>
          <w:szCs w:val="22"/>
          <w:rPrChange w:id="1860" w:author="Zhijie Yang (NSB)" w:date="2022-12-08T16:51:00Z">
            <w:rPr/>
          </w:rPrChange>
        </w:rPr>
      </w:pPr>
      <w:r w:rsidRPr="001D6E1C">
        <w:rPr>
          <w:sz w:val="22"/>
          <w:szCs w:val="22"/>
          <w:rPrChange w:id="1861" w:author="Zhijie Yang (NSB)" w:date="2022-12-08T16:51:00Z">
            <w:rPr/>
          </w:rPrChange>
        </w:rPr>
        <w:t xml:space="preserve">(11ba)The KCK, KEK, temporal key, KCK2, and KEK2 shall be computed in the same way as when WUR frame protection is not negotiated. </w:t>
      </w:r>
    </w:p>
    <w:p w14:paraId="00D7C5A9" w14:textId="77777777" w:rsidR="0026509C" w:rsidRPr="001D6E1C" w:rsidRDefault="0026509C" w:rsidP="0026509C">
      <w:pPr>
        <w:rPr>
          <w:sz w:val="22"/>
          <w:szCs w:val="22"/>
          <w:rPrChange w:id="1862" w:author="Zhijie Yang (NSB)" w:date="2022-12-08T16:51:00Z">
            <w:rPr/>
          </w:rPrChange>
        </w:rPr>
      </w:pPr>
      <w:r w:rsidRPr="001D6E1C">
        <w:rPr>
          <w:sz w:val="22"/>
          <w:szCs w:val="22"/>
          <w:rPrChange w:id="1863" w:author="Zhijie Yang (NSB)" w:date="2022-12-08T16:51:00Z">
            <w:rPr/>
          </w:rPrChange>
        </w:rPr>
        <w:t xml:space="preserve">(11ba)The KDK shall be computed as the next </w:t>
      </w:r>
      <w:proofErr w:type="spellStart"/>
      <w:r w:rsidRPr="001D6E1C">
        <w:rPr>
          <w:sz w:val="22"/>
          <w:szCs w:val="22"/>
          <w:rPrChange w:id="1864" w:author="Zhijie Yang (NSB)" w:date="2022-12-08T16:51:00Z">
            <w:rPr/>
          </w:rPrChange>
        </w:rPr>
        <w:t>KDK_bits</w:t>
      </w:r>
      <w:proofErr w:type="spellEnd"/>
      <w:r w:rsidRPr="001D6E1C">
        <w:rPr>
          <w:sz w:val="22"/>
          <w:szCs w:val="22"/>
          <w:rPrChange w:id="1865" w:author="Zhijie Yang (NSB)" w:date="2022-12-08T16:51:00Z">
            <w:rPr/>
          </w:rPrChange>
        </w:rPr>
        <w:t xml:space="preserve"> bits of the PTK:</w:t>
      </w:r>
    </w:p>
    <w:p w14:paraId="70C682F6" w14:textId="77777777" w:rsidR="0026509C" w:rsidRPr="001D6E1C" w:rsidRDefault="0026509C" w:rsidP="0026509C">
      <w:pPr>
        <w:rPr>
          <w:sz w:val="22"/>
          <w:szCs w:val="22"/>
          <w:rPrChange w:id="1866" w:author="Zhijie Yang (NSB)" w:date="2022-12-08T16:51:00Z">
            <w:rPr/>
          </w:rPrChange>
        </w:rPr>
      </w:pPr>
      <w:r w:rsidRPr="001D6E1C">
        <w:rPr>
          <w:sz w:val="22"/>
          <w:szCs w:val="22"/>
          <w:rPrChange w:id="1867" w:author="Zhijie Yang (NSB)" w:date="2022-12-08T16:51:00Z">
            <w:rPr/>
          </w:rPrChange>
        </w:rPr>
        <w:t xml:space="preserve">KDK = L(PTK, KCK_bits+KEK_bits+TK_bits+KCK2_bits+KEK2_bits, </w:t>
      </w:r>
      <w:proofErr w:type="spellStart"/>
      <w:r w:rsidRPr="001D6E1C">
        <w:rPr>
          <w:sz w:val="22"/>
          <w:szCs w:val="22"/>
          <w:rPrChange w:id="1868" w:author="Zhijie Yang (NSB)" w:date="2022-12-08T16:51:00Z">
            <w:rPr/>
          </w:rPrChange>
        </w:rPr>
        <w:t>KDK_bits</w:t>
      </w:r>
      <w:proofErr w:type="spellEnd"/>
      <w:r w:rsidRPr="001D6E1C">
        <w:rPr>
          <w:sz w:val="22"/>
          <w:szCs w:val="22"/>
          <w:rPrChange w:id="1869" w:author="Zhijie Yang (NSB)" w:date="2022-12-08T16:51:00Z">
            <w:rPr/>
          </w:rPrChange>
        </w:rPr>
        <w:t>)</w:t>
      </w:r>
    </w:p>
    <w:p w14:paraId="0A9B1BC5" w14:textId="77777777" w:rsidR="0026509C" w:rsidRPr="001D6E1C" w:rsidRDefault="0026509C" w:rsidP="0026509C">
      <w:pPr>
        <w:rPr>
          <w:sz w:val="22"/>
          <w:szCs w:val="22"/>
          <w:rPrChange w:id="1870" w:author="Zhijie Yang (NSB)" w:date="2022-12-08T16:51:00Z">
            <w:rPr/>
          </w:rPrChange>
        </w:rPr>
      </w:pPr>
      <w:r w:rsidRPr="001D6E1C">
        <w:rPr>
          <w:sz w:val="22"/>
          <w:szCs w:val="22"/>
          <w:rPrChange w:id="1871" w:author="Zhijie Yang (NSB)" w:date="2022-12-08T16:51:00Z">
            <w:rPr/>
          </w:rPrChange>
        </w:rPr>
        <w:t xml:space="preserve">(11ba)The value of </w:t>
      </w:r>
      <w:proofErr w:type="spellStart"/>
      <w:r w:rsidRPr="001D6E1C">
        <w:rPr>
          <w:sz w:val="22"/>
          <w:szCs w:val="22"/>
          <w:rPrChange w:id="1872" w:author="Zhijie Yang (NSB)" w:date="2022-12-08T16:51:00Z">
            <w:rPr/>
          </w:rPrChange>
        </w:rPr>
        <w:t>KDK_bits</w:t>
      </w:r>
      <w:proofErr w:type="spellEnd"/>
      <w:r w:rsidRPr="001D6E1C">
        <w:rPr>
          <w:sz w:val="22"/>
          <w:szCs w:val="22"/>
          <w:rPrChange w:id="1873" w:author="Zhijie Yang (NSB)" w:date="2022-12-08T16:51:00Z">
            <w:rPr/>
          </w:rPrChange>
        </w:rPr>
        <w:t xml:space="preserve"> </w:t>
      </w:r>
      <w:proofErr w:type="gramStart"/>
      <w:r w:rsidRPr="001D6E1C">
        <w:rPr>
          <w:sz w:val="22"/>
          <w:szCs w:val="22"/>
          <w:rPrChange w:id="1874" w:author="Zhijie Yang (NSB)" w:date="2022-12-08T16:51:00Z">
            <w:rPr/>
          </w:rPrChange>
        </w:rPr>
        <w:t>is</w:t>
      </w:r>
      <w:proofErr w:type="gramEnd"/>
      <w:r w:rsidRPr="001D6E1C">
        <w:rPr>
          <w:sz w:val="22"/>
          <w:szCs w:val="22"/>
          <w:rPrChange w:id="1875" w:author="Zhijie Yang (NSB)" w:date="2022-12-08T16:51:00Z">
            <w:rPr/>
          </w:rPrChange>
        </w:rPr>
        <w:t xml:space="preserve"> equal to the value of </w:t>
      </w:r>
      <w:proofErr w:type="spellStart"/>
      <w:r w:rsidRPr="001D6E1C">
        <w:rPr>
          <w:sz w:val="22"/>
          <w:szCs w:val="22"/>
          <w:rPrChange w:id="1876" w:author="Zhijie Yang (NSB)" w:date="2022-12-08T16:51:00Z">
            <w:rPr/>
          </w:rPrChange>
        </w:rPr>
        <w:t>PMK_bits</w:t>
      </w:r>
      <w:proofErr w:type="spellEnd"/>
      <w:r w:rsidRPr="001D6E1C">
        <w:rPr>
          <w:sz w:val="22"/>
          <w:szCs w:val="22"/>
          <w:rPrChange w:id="1877" w:author="Zhijie Yang (NSB)" w:date="2022-12-08T16:51:00Z">
            <w:rPr/>
          </w:rPrChange>
        </w:rPr>
        <w:t xml:space="preserve"> (see 12.7.1.3 (Pairwise key hierarchy)).</w:t>
      </w:r>
    </w:p>
    <w:p w14:paraId="7B851214" w14:textId="77777777" w:rsidR="0026509C" w:rsidRPr="001D6E1C" w:rsidRDefault="0026509C" w:rsidP="0026509C">
      <w:pPr>
        <w:rPr>
          <w:sz w:val="22"/>
          <w:szCs w:val="22"/>
          <w:rPrChange w:id="1878" w:author="Zhijie Yang (NSB)" w:date="2022-12-08T16:51:00Z">
            <w:rPr/>
          </w:rPrChange>
        </w:rPr>
      </w:pPr>
    </w:p>
    <w:p w14:paraId="3B138E57" w14:textId="77777777" w:rsidR="0026509C" w:rsidRPr="001D6E1C" w:rsidRDefault="0026509C" w:rsidP="0026509C">
      <w:pPr>
        <w:rPr>
          <w:b/>
          <w:bCs/>
          <w:color w:val="FF0000"/>
          <w:sz w:val="22"/>
          <w:szCs w:val="22"/>
          <w:rPrChange w:id="1879" w:author="Zhijie Yang (NSB)" w:date="2022-12-08T16:51:00Z">
            <w:rPr>
              <w:b/>
              <w:bCs/>
              <w:color w:val="FF0000"/>
            </w:rPr>
          </w:rPrChange>
        </w:rPr>
      </w:pPr>
      <w:r w:rsidRPr="001D6E1C">
        <w:rPr>
          <w:b/>
          <w:bCs/>
          <w:color w:val="FF0000"/>
          <w:sz w:val="22"/>
          <w:szCs w:val="22"/>
          <w:rPrChange w:id="1880" w:author="Zhijie Yang (NSB)" w:date="2022-12-08T16:51:00Z">
            <w:rPr>
              <w:b/>
              <w:bCs/>
              <w:color w:val="FF0000"/>
            </w:rPr>
          </w:rPrChange>
        </w:rPr>
        <w:lastRenderedPageBreak/>
        <w:t xml:space="preserve">i. (insert the following change after the referenced baseline context in P3211,line 38) </w:t>
      </w:r>
      <w:r w:rsidRPr="001D6E1C">
        <w:rPr>
          <w:b/>
          <w:color w:val="FF0000"/>
          <w:sz w:val="22"/>
          <w:szCs w:val="22"/>
          <w:rPrChange w:id="1881" w:author="Zhijie Yang (NSB)" w:date="2022-12-08T16:51:00Z">
            <w:rPr>
              <w:b/>
              <w:color w:val="FF0000"/>
            </w:rPr>
          </w:rPrChange>
        </w:rPr>
        <w:t>under 12.7.1.6.4 PMK-R1</w:t>
      </w:r>
    </w:p>
    <w:p w14:paraId="784869DB" w14:textId="77777777" w:rsidR="0026509C" w:rsidRPr="001D6E1C" w:rsidRDefault="0026509C" w:rsidP="0026509C">
      <w:pPr>
        <w:rPr>
          <w:sz w:val="22"/>
          <w:szCs w:val="22"/>
          <w:rPrChange w:id="1882" w:author="Zhijie Yang (NSB)" w:date="2022-12-08T16:51:00Z">
            <w:rPr/>
          </w:rPrChange>
        </w:rPr>
      </w:pPr>
      <w:r w:rsidRPr="001D6E1C">
        <w:rPr>
          <w:sz w:val="22"/>
          <w:szCs w:val="22"/>
          <w:rPrChange w:id="1883" w:author="Zhijie Yang (NSB)" w:date="2022-12-08T16:51:00Z">
            <w:rPr/>
          </w:rPrChange>
        </w:rPr>
        <w:t>(11ba)If WUR frame protection is negotiated, the WTK shall be derived from the KDK using the KDF</w:t>
      </w:r>
    </w:p>
    <w:p w14:paraId="0D11F6FD" w14:textId="77777777" w:rsidR="0026509C" w:rsidRPr="001D6E1C" w:rsidRDefault="0026509C" w:rsidP="0026509C">
      <w:pPr>
        <w:rPr>
          <w:sz w:val="22"/>
          <w:szCs w:val="22"/>
          <w:rPrChange w:id="1884" w:author="Zhijie Yang (NSB)" w:date="2022-12-08T16:51:00Z">
            <w:rPr/>
          </w:rPrChange>
        </w:rPr>
      </w:pPr>
      <w:r w:rsidRPr="001D6E1C">
        <w:rPr>
          <w:sz w:val="22"/>
          <w:szCs w:val="22"/>
          <w:rPrChange w:id="1885" w:author="Zhijie Yang (NSB)" w:date="2022-12-08T16:51:00Z">
            <w:rPr/>
          </w:rPrChange>
        </w:rPr>
        <w:t>defined in 12.7.1.6.2 (Key derivation function (KDF))):</w:t>
      </w:r>
    </w:p>
    <w:p w14:paraId="053D0847" w14:textId="77777777" w:rsidR="0026509C" w:rsidRPr="001D6E1C" w:rsidRDefault="0026509C" w:rsidP="0026509C">
      <w:pPr>
        <w:rPr>
          <w:sz w:val="22"/>
          <w:szCs w:val="22"/>
          <w:rPrChange w:id="1886" w:author="Zhijie Yang (NSB)" w:date="2022-12-08T16:51:00Z">
            <w:rPr/>
          </w:rPrChange>
        </w:rPr>
      </w:pPr>
      <w:r w:rsidRPr="001D6E1C">
        <w:rPr>
          <w:sz w:val="22"/>
          <w:szCs w:val="22"/>
          <w:rPrChange w:id="1887" w:author="Zhijie Yang (NSB)" w:date="2022-12-08T16:51:00Z">
            <w:rPr/>
          </w:rPrChange>
        </w:rPr>
        <w:t xml:space="preserve">WTK = KDF-Hash-Length(KDK, “WUR Temporal Key”, SNonce || </w:t>
      </w:r>
      <w:proofErr w:type="spellStart"/>
      <w:r w:rsidRPr="001D6E1C">
        <w:rPr>
          <w:sz w:val="22"/>
          <w:szCs w:val="22"/>
          <w:rPrChange w:id="1888" w:author="Zhijie Yang (NSB)" w:date="2022-12-08T16:51:00Z">
            <w:rPr/>
          </w:rPrChange>
        </w:rPr>
        <w:t>ANonce</w:t>
      </w:r>
      <w:proofErr w:type="spellEnd"/>
      <w:r w:rsidRPr="001D6E1C">
        <w:rPr>
          <w:sz w:val="22"/>
          <w:szCs w:val="22"/>
          <w:rPrChange w:id="1889" w:author="Zhijie Yang (NSB)" w:date="2022-12-08T16:51:00Z">
            <w:rPr/>
          </w:rPrChange>
        </w:rPr>
        <w:t xml:space="preserve"> || BSSID || </w:t>
      </w:r>
    </w:p>
    <w:p w14:paraId="11734065" w14:textId="77777777" w:rsidR="0026509C" w:rsidRPr="001D6E1C" w:rsidRDefault="0026509C" w:rsidP="0026509C">
      <w:pPr>
        <w:rPr>
          <w:sz w:val="22"/>
          <w:szCs w:val="22"/>
          <w:rPrChange w:id="1890" w:author="Zhijie Yang (NSB)" w:date="2022-12-08T16:51:00Z">
            <w:rPr/>
          </w:rPrChange>
        </w:rPr>
      </w:pPr>
      <w:r w:rsidRPr="001D6E1C">
        <w:rPr>
          <w:sz w:val="22"/>
          <w:szCs w:val="22"/>
          <w:rPrChange w:id="1891" w:author="Zhijie Yang (NSB)" w:date="2022-12-08T16:51:00Z">
            <w:rPr/>
          </w:rPrChange>
        </w:rPr>
        <w:t>STA-ADDR)</w:t>
      </w:r>
    </w:p>
    <w:p w14:paraId="0D7A29CD" w14:textId="77777777" w:rsidR="0026509C" w:rsidRPr="001D6E1C" w:rsidRDefault="0026509C" w:rsidP="0026509C">
      <w:pPr>
        <w:rPr>
          <w:sz w:val="22"/>
          <w:szCs w:val="22"/>
          <w:rPrChange w:id="1892" w:author="Zhijie Yang (NSB)" w:date="2022-12-08T16:51:00Z">
            <w:rPr/>
          </w:rPrChange>
        </w:rPr>
      </w:pPr>
      <w:r w:rsidRPr="001D6E1C">
        <w:rPr>
          <w:sz w:val="22"/>
          <w:szCs w:val="22"/>
          <w:rPrChange w:id="1893" w:author="Zhijie Yang (NSB)" w:date="2022-12-08T16:51:00Z">
            <w:rPr/>
          </w:rPrChange>
        </w:rPr>
        <w:t>where</w:t>
      </w:r>
    </w:p>
    <w:p w14:paraId="22A25F69" w14:textId="77777777" w:rsidR="0026509C" w:rsidRPr="001D6E1C" w:rsidRDefault="0026509C" w:rsidP="0026509C">
      <w:pPr>
        <w:rPr>
          <w:sz w:val="22"/>
          <w:szCs w:val="22"/>
          <w:rPrChange w:id="1894" w:author="Zhijie Yang (NSB)" w:date="2022-12-08T16:51:00Z">
            <w:rPr/>
          </w:rPrChange>
        </w:rPr>
      </w:pPr>
      <w:r w:rsidRPr="001D6E1C">
        <w:rPr>
          <w:rFonts w:hint="eastAsia"/>
          <w:sz w:val="22"/>
          <w:szCs w:val="22"/>
          <w:rPrChange w:id="1895" w:author="Zhijie Yang (NSB)" w:date="2022-12-08T16:51:00Z">
            <w:rPr>
              <w:rFonts w:hint="eastAsia"/>
            </w:rPr>
          </w:rPrChange>
        </w:rPr>
        <w:t>—</w:t>
      </w:r>
      <w:r w:rsidRPr="001D6E1C">
        <w:rPr>
          <w:sz w:val="22"/>
          <w:szCs w:val="22"/>
          <w:rPrChange w:id="1896" w:author="Zhijie Yang (NSB)" w:date="2022-12-08T16:51:00Z">
            <w:rPr/>
          </w:rPrChange>
        </w:rPr>
        <w:t xml:space="preserve"> KDF-Hash-Length is the key derivation function as defined in 12.7.1.6.2 (Key derivation function</w:t>
      </w:r>
    </w:p>
    <w:p w14:paraId="4A3312FD" w14:textId="77777777" w:rsidR="0026509C" w:rsidRPr="001D6E1C" w:rsidRDefault="0026509C" w:rsidP="0026509C">
      <w:pPr>
        <w:rPr>
          <w:sz w:val="22"/>
          <w:szCs w:val="22"/>
          <w:rPrChange w:id="1897" w:author="Zhijie Yang (NSB)" w:date="2022-12-08T16:51:00Z">
            <w:rPr/>
          </w:rPrChange>
        </w:rPr>
      </w:pPr>
      <w:r w:rsidRPr="001D6E1C">
        <w:rPr>
          <w:sz w:val="22"/>
          <w:szCs w:val="22"/>
          <w:rPrChange w:id="1898" w:author="Zhijie Yang (NSB)" w:date="2022-12-08T16:51:00Z">
            <w:rPr/>
          </w:rPrChange>
        </w:rPr>
        <w:t>(KDF)) using the hash algorithm identified by the AKM suite selector (see Table 9-188 (AKM suite</w:t>
      </w:r>
    </w:p>
    <w:p w14:paraId="246C5791" w14:textId="77777777" w:rsidR="0026509C" w:rsidRPr="001D6E1C" w:rsidRDefault="0026509C" w:rsidP="0026509C">
      <w:pPr>
        <w:rPr>
          <w:sz w:val="22"/>
          <w:szCs w:val="22"/>
          <w:rPrChange w:id="1899" w:author="Zhijie Yang (NSB)" w:date="2022-12-08T16:51:00Z">
            <w:rPr/>
          </w:rPrChange>
        </w:rPr>
      </w:pPr>
      <w:r w:rsidRPr="001D6E1C">
        <w:rPr>
          <w:sz w:val="22"/>
          <w:szCs w:val="22"/>
          <w:rPrChange w:id="1900" w:author="Zhijie Yang (NSB)" w:date="2022-12-08T16:51:00Z">
            <w:rPr/>
          </w:rPrChange>
        </w:rPr>
        <w:t>selectors)).</w:t>
      </w:r>
    </w:p>
    <w:p w14:paraId="6B681F7A" w14:textId="77777777" w:rsidR="0026509C" w:rsidRPr="001D6E1C" w:rsidRDefault="0026509C" w:rsidP="0026509C">
      <w:pPr>
        <w:rPr>
          <w:sz w:val="22"/>
          <w:szCs w:val="22"/>
          <w:rPrChange w:id="1901" w:author="Zhijie Yang (NSB)" w:date="2022-12-08T16:51:00Z">
            <w:rPr/>
          </w:rPrChange>
        </w:rPr>
      </w:pPr>
      <w:r w:rsidRPr="001D6E1C">
        <w:rPr>
          <w:rFonts w:hint="eastAsia"/>
          <w:sz w:val="22"/>
          <w:szCs w:val="22"/>
          <w:rPrChange w:id="1902" w:author="Zhijie Yang (NSB)" w:date="2022-12-08T16:51:00Z">
            <w:rPr>
              <w:rFonts w:hint="eastAsia"/>
            </w:rPr>
          </w:rPrChange>
        </w:rPr>
        <w:t>—</w:t>
      </w:r>
      <w:r w:rsidRPr="001D6E1C">
        <w:rPr>
          <w:sz w:val="22"/>
          <w:szCs w:val="22"/>
          <w:rPrChange w:id="1903" w:author="Zhijie Yang (NSB)" w:date="2022-12-08T16:51:00Z">
            <w:rPr/>
          </w:rPrChange>
        </w:rPr>
        <w:t xml:space="preserve"> Length is the total number of bits to derive, i.e., number of bits of the WTK, and is equal to 128.</w:t>
      </w:r>
    </w:p>
    <w:p w14:paraId="148C884E" w14:textId="77777777" w:rsidR="0026509C" w:rsidRPr="001D6E1C" w:rsidRDefault="0026509C" w:rsidP="0026509C">
      <w:pPr>
        <w:rPr>
          <w:sz w:val="22"/>
          <w:szCs w:val="22"/>
          <w:rPrChange w:id="1904" w:author="Zhijie Yang (NSB)" w:date="2022-12-08T16:51:00Z">
            <w:rPr/>
          </w:rPrChange>
        </w:rPr>
      </w:pPr>
      <w:r w:rsidRPr="001D6E1C">
        <w:rPr>
          <w:sz w:val="22"/>
          <w:szCs w:val="22"/>
          <w:rPrChange w:id="1905" w:author="Zhijie Yang (NSB)" w:date="2022-12-08T16:51:00Z">
            <w:rPr/>
          </w:rPrChange>
        </w:rPr>
        <w:t>(11ba)The WTK is used to protect individually addressed WUR Wake-up frames, as defined in 29.10 (WUR</w:t>
      </w:r>
    </w:p>
    <w:p w14:paraId="6E55CAE9" w14:textId="77777777" w:rsidR="0026509C" w:rsidRPr="001D6E1C" w:rsidRDefault="0026509C" w:rsidP="0026509C">
      <w:pPr>
        <w:rPr>
          <w:sz w:val="22"/>
          <w:szCs w:val="22"/>
          <w:rPrChange w:id="1906" w:author="Zhijie Yang (NSB)" w:date="2022-12-08T16:51:00Z">
            <w:rPr/>
          </w:rPrChange>
        </w:rPr>
      </w:pPr>
      <w:r w:rsidRPr="001D6E1C">
        <w:rPr>
          <w:sz w:val="22"/>
          <w:szCs w:val="22"/>
          <w:rPrChange w:id="1907" w:author="Zhijie Yang (NSB)" w:date="2022-12-08T16:51:00Z">
            <w:rPr/>
          </w:rPrChange>
        </w:rPr>
        <w:t>frame protection).</w:t>
      </w:r>
    </w:p>
    <w:p w14:paraId="6C563DC9" w14:textId="77777777" w:rsidR="0026509C" w:rsidRPr="001D6E1C" w:rsidRDefault="0026509C" w:rsidP="0026509C">
      <w:pPr>
        <w:rPr>
          <w:sz w:val="22"/>
          <w:szCs w:val="22"/>
          <w:u w:val="single"/>
          <w:rPrChange w:id="1908" w:author="Zhijie Yang (NSB)" w:date="2022-12-08T16:51:00Z">
            <w:rPr>
              <w:u w:val="single"/>
            </w:rPr>
          </w:rPrChange>
        </w:rPr>
      </w:pPr>
      <w:r w:rsidRPr="001D6E1C">
        <w:rPr>
          <w:sz w:val="22"/>
          <w:szCs w:val="22"/>
          <w:u w:val="single"/>
          <w:rPrChange w:id="1909"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1910" w:author="Zhijie Yang (NSB)" w:date="2022-12-08T16:51:00Z">
            <w:rPr>
              <w:u w:val="single"/>
              <w:lang w:eastAsia="zh-CN"/>
            </w:rPr>
          </w:rPrChange>
        </w:rPr>
        <w:t xml:space="preserve">. see subclause 12.2.12.2  </w:t>
      </w:r>
      <w:r w:rsidRPr="001D6E1C">
        <w:rPr>
          <w:b/>
          <w:sz w:val="22"/>
          <w:szCs w:val="22"/>
          <w:u w:val="single"/>
          <w:rPrChange w:id="1911" w:author="Zhijie Yang (NSB)" w:date="2022-12-08T16:51:00Z">
            <w:rPr>
              <w:b/>
              <w:u w:val="single"/>
            </w:rPr>
          </w:rPrChange>
        </w:rPr>
        <w:t>RMA and Key Generation</w:t>
      </w:r>
    </w:p>
    <w:p w14:paraId="438D2CA6" w14:textId="77777777" w:rsidR="0026509C" w:rsidRPr="001D6E1C" w:rsidRDefault="0026509C" w:rsidP="0026509C">
      <w:pPr>
        <w:rPr>
          <w:sz w:val="22"/>
          <w:szCs w:val="22"/>
          <w:rPrChange w:id="1912" w:author="Zhijie Yang (NSB)" w:date="2022-12-08T16:51:00Z">
            <w:rPr/>
          </w:rPrChange>
        </w:rPr>
      </w:pPr>
    </w:p>
    <w:p w14:paraId="19F6B40C" w14:textId="77777777" w:rsidR="0026509C" w:rsidRPr="001D6E1C" w:rsidRDefault="0026509C" w:rsidP="0026509C">
      <w:pPr>
        <w:rPr>
          <w:b/>
          <w:bCs/>
          <w:color w:val="FF0000"/>
          <w:sz w:val="22"/>
          <w:szCs w:val="22"/>
          <w:rPrChange w:id="1913" w:author="Zhijie Yang (NSB)" w:date="2022-12-08T16:51:00Z">
            <w:rPr>
              <w:b/>
              <w:bCs/>
              <w:color w:val="FF0000"/>
            </w:rPr>
          </w:rPrChange>
        </w:rPr>
      </w:pPr>
      <w:r w:rsidRPr="001D6E1C">
        <w:rPr>
          <w:b/>
          <w:bCs/>
          <w:color w:val="FF0000"/>
          <w:sz w:val="22"/>
          <w:szCs w:val="22"/>
          <w:rPrChange w:id="1914" w:author="Zhijie Yang (NSB)" w:date="2022-12-08T16:51:00Z">
            <w:rPr>
              <w:b/>
              <w:bCs/>
              <w:color w:val="FF0000"/>
            </w:rPr>
          </w:rPrChange>
        </w:rPr>
        <w:t>j. (P3226, line 42) under 12.7.6.2 4-way handshake message 1</w:t>
      </w:r>
    </w:p>
    <w:p w14:paraId="2865FEBC" w14:textId="77777777" w:rsidR="0026509C" w:rsidRPr="001D6E1C" w:rsidRDefault="0026509C" w:rsidP="0026509C">
      <w:pPr>
        <w:rPr>
          <w:sz w:val="22"/>
          <w:szCs w:val="22"/>
          <w:rPrChange w:id="1915" w:author="Zhijie Yang (NSB)" w:date="2022-12-08T16:51:00Z">
            <w:rPr/>
          </w:rPrChange>
        </w:rPr>
      </w:pPr>
      <w:r w:rsidRPr="001D6E1C">
        <w:rPr>
          <w:sz w:val="22"/>
          <w:szCs w:val="22"/>
          <w:rPrChange w:id="1916" w:author="Zhijie Yang (NSB)" w:date="2022-12-08T16:51:00Z">
            <w:rPr/>
          </w:rPrChange>
        </w:rPr>
        <w:t xml:space="preserve">b) Derives PTK(11ba), the derived PTK including the Key derivation key (KDK) if WUR frame protection is being negotiated </w:t>
      </w:r>
      <w:r w:rsidRPr="001D6E1C">
        <w:rPr>
          <w:spacing w:val="-2"/>
          <w:sz w:val="22"/>
          <w:szCs w:val="22"/>
          <w:u w:val="single"/>
          <w:rPrChange w:id="1917" w:author="Zhijie Yang (NSB)" w:date="2022-12-08T16:51:00Z">
            <w:rPr>
              <w:spacing w:val="-2"/>
              <w:szCs w:val="22"/>
              <w:u w:val="single"/>
            </w:rPr>
          </w:rPrChange>
        </w:rPr>
        <w:t>or RRCM generation is being negotiated</w:t>
      </w:r>
      <w:r w:rsidRPr="001D6E1C">
        <w:rPr>
          <w:sz w:val="22"/>
          <w:szCs w:val="22"/>
          <w:rPrChange w:id="1918" w:author="Zhijie Yang (NSB)" w:date="2022-12-08T16:51:00Z">
            <w:rPr/>
          </w:rPrChange>
        </w:rPr>
        <w:t xml:space="preserve"> .</w:t>
      </w:r>
    </w:p>
    <w:p w14:paraId="6BEA4BFC" w14:textId="77777777" w:rsidR="0026509C" w:rsidRPr="001D6E1C" w:rsidRDefault="0026509C" w:rsidP="0026509C">
      <w:pPr>
        <w:rPr>
          <w:b/>
          <w:sz w:val="22"/>
          <w:szCs w:val="22"/>
          <w:rPrChange w:id="1919" w:author="Zhijie Yang (NSB)" w:date="2022-12-08T16:51:00Z">
            <w:rPr>
              <w:b/>
            </w:rPr>
          </w:rPrChange>
        </w:rPr>
      </w:pPr>
    </w:p>
    <w:p w14:paraId="1671ECA6" w14:textId="77777777" w:rsidR="0026509C" w:rsidRPr="001D6E1C" w:rsidRDefault="0026509C" w:rsidP="0026509C">
      <w:pPr>
        <w:rPr>
          <w:b/>
          <w:bCs/>
          <w:color w:val="FF0000"/>
          <w:spacing w:val="-2"/>
          <w:sz w:val="22"/>
          <w:szCs w:val="22"/>
          <w:rPrChange w:id="1920" w:author="Zhijie Yang (NSB)" w:date="2022-12-08T16:51:00Z">
            <w:rPr>
              <w:b/>
              <w:bCs/>
              <w:color w:val="FF0000"/>
              <w:spacing w:val="-2"/>
              <w:szCs w:val="22"/>
            </w:rPr>
          </w:rPrChange>
        </w:rPr>
      </w:pPr>
      <w:r w:rsidRPr="001D6E1C">
        <w:rPr>
          <w:b/>
          <w:bCs/>
          <w:color w:val="FF0000"/>
          <w:spacing w:val="-2"/>
          <w:sz w:val="22"/>
          <w:szCs w:val="22"/>
          <w:rPrChange w:id="1921" w:author="Zhijie Yang (NSB)" w:date="2022-12-08T16:51:00Z">
            <w:rPr>
              <w:b/>
              <w:bCs/>
              <w:color w:val="FF0000"/>
              <w:spacing w:val="-2"/>
              <w:szCs w:val="22"/>
            </w:rPr>
          </w:rPrChange>
        </w:rPr>
        <w:t>k. (P3269, line 54) under 12.11.2.5.3 PTKSA Key derivation with FILS authentication</w:t>
      </w:r>
    </w:p>
    <w:p w14:paraId="2B905793" w14:textId="77777777" w:rsidR="0026509C" w:rsidRPr="001D6E1C" w:rsidRDefault="0026509C" w:rsidP="0026509C">
      <w:pPr>
        <w:rPr>
          <w:spacing w:val="-2"/>
          <w:sz w:val="22"/>
          <w:szCs w:val="22"/>
          <w:rPrChange w:id="1922" w:author="Zhijie Yang (NSB)" w:date="2022-12-08T16:51:00Z">
            <w:rPr>
              <w:spacing w:val="-2"/>
              <w:szCs w:val="22"/>
            </w:rPr>
          </w:rPrChange>
        </w:rPr>
      </w:pPr>
    </w:p>
    <w:p w14:paraId="5B7C6FE0" w14:textId="77777777" w:rsidR="0026509C" w:rsidRPr="001D6E1C" w:rsidRDefault="0026509C" w:rsidP="0026509C">
      <w:pPr>
        <w:rPr>
          <w:spacing w:val="-2"/>
          <w:sz w:val="22"/>
          <w:szCs w:val="22"/>
          <w:rPrChange w:id="1923" w:author="Zhijie Yang (NSB)" w:date="2022-12-08T16:51:00Z">
            <w:rPr>
              <w:spacing w:val="-2"/>
              <w:szCs w:val="22"/>
            </w:rPr>
          </w:rPrChange>
        </w:rPr>
      </w:pPr>
      <w:r w:rsidRPr="001D6E1C">
        <w:rPr>
          <w:spacing w:val="-2"/>
          <w:sz w:val="22"/>
          <w:szCs w:val="22"/>
          <w:rPrChange w:id="1924" w:author="Zhijie Yang (NSB)" w:date="2022-12-08T16:51:00Z">
            <w:rPr>
              <w:spacing w:val="-2"/>
              <w:szCs w:val="22"/>
            </w:rPr>
          </w:rPrChange>
        </w:rPr>
        <w:t>When the negotiated AKM is 00-0F-AC:16,FILS-FT is 256 bits; when the negotiated AKM is 00-0F-AC:17, FILS-FT is 384 bits; otherwise, FILS-FT is</w:t>
      </w:r>
    </w:p>
    <w:p w14:paraId="4FDCDD89" w14:textId="77777777" w:rsidR="0026509C" w:rsidRPr="001D6E1C" w:rsidRDefault="0026509C" w:rsidP="0026509C">
      <w:pPr>
        <w:rPr>
          <w:spacing w:val="-2"/>
          <w:sz w:val="22"/>
          <w:szCs w:val="22"/>
          <w:rPrChange w:id="1925" w:author="Zhijie Yang (NSB)" w:date="2022-12-08T16:51:00Z">
            <w:rPr>
              <w:spacing w:val="-2"/>
              <w:szCs w:val="22"/>
            </w:rPr>
          </w:rPrChange>
        </w:rPr>
      </w:pPr>
      <w:r w:rsidRPr="001D6E1C">
        <w:rPr>
          <w:spacing w:val="-2"/>
          <w:sz w:val="22"/>
          <w:szCs w:val="22"/>
          <w:rPrChange w:id="1926" w:author="Zhijie Yang (NSB)" w:date="2022-12-08T16:51:00Z">
            <w:rPr>
              <w:spacing w:val="-2"/>
              <w:szCs w:val="22"/>
            </w:rPr>
          </w:rPrChange>
        </w:rPr>
        <w:t xml:space="preserve">not derived(11ba); when WUR frame protection is negotiated </w:t>
      </w:r>
      <w:r w:rsidRPr="001D6E1C">
        <w:rPr>
          <w:spacing w:val="-2"/>
          <w:sz w:val="22"/>
          <w:szCs w:val="22"/>
          <w:u w:val="single"/>
          <w:rPrChange w:id="1927" w:author="Zhijie Yang (NSB)" w:date="2022-12-08T16:51:00Z">
            <w:rPr>
              <w:spacing w:val="-2"/>
              <w:szCs w:val="22"/>
              <w:u w:val="single"/>
            </w:rPr>
          </w:rPrChange>
        </w:rPr>
        <w:t>or RRCM generation is negotiated</w:t>
      </w:r>
      <w:r w:rsidRPr="001D6E1C">
        <w:rPr>
          <w:spacing w:val="-2"/>
          <w:sz w:val="22"/>
          <w:szCs w:val="22"/>
          <w:rPrChange w:id="1928" w:author="Zhijie Yang (NSB)" w:date="2022-12-08T16:51:00Z">
            <w:rPr>
              <w:spacing w:val="-2"/>
              <w:szCs w:val="22"/>
            </w:rPr>
          </w:rPrChange>
        </w:rPr>
        <w:t xml:space="preserve">, the length of KDK is equal to the value of </w:t>
      </w:r>
      <w:proofErr w:type="spellStart"/>
      <w:r w:rsidRPr="001D6E1C">
        <w:rPr>
          <w:spacing w:val="-2"/>
          <w:sz w:val="22"/>
          <w:szCs w:val="22"/>
          <w:rPrChange w:id="1929" w:author="Zhijie Yang (NSB)" w:date="2022-12-08T16:51:00Z">
            <w:rPr>
              <w:spacing w:val="-2"/>
              <w:szCs w:val="22"/>
            </w:rPr>
          </w:rPrChange>
        </w:rPr>
        <w:t>PMK_bits</w:t>
      </w:r>
      <w:proofErr w:type="spellEnd"/>
      <w:r w:rsidRPr="001D6E1C">
        <w:rPr>
          <w:spacing w:val="-2"/>
          <w:sz w:val="22"/>
          <w:szCs w:val="22"/>
          <w:rPrChange w:id="1930" w:author="Zhijie Yang (NSB)" w:date="2022-12-08T16:51:00Z">
            <w:rPr>
              <w:spacing w:val="-2"/>
              <w:szCs w:val="22"/>
            </w:rPr>
          </w:rPrChange>
        </w:rPr>
        <w:t xml:space="preserve"> (see 12.7.1.3 (Pairwise key hierarchy)); otherwise, the KDK is not derived.</w:t>
      </w:r>
    </w:p>
    <w:p w14:paraId="672B9F98" w14:textId="77777777" w:rsidR="0026509C" w:rsidRPr="001D6E1C" w:rsidRDefault="0026509C" w:rsidP="0026509C">
      <w:pPr>
        <w:rPr>
          <w:spacing w:val="-2"/>
          <w:sz w:val="22"/>
          <w:szCs w:val="22"/>
          <w:rPrChange w:id="1931" w:author="Zhijie Yang (NSB)" w:date="2022-12-08T16:51:00Z">
            <w:rPr>
              <w:spacing w:val="-2"/>
              <w:szCs w:val="22"/>
            </w:rPr>
          </w:rPrChange>
        </w:rPr>
      </w:pPr>
    </w:p>
    <w:p w14:paraId="0F96675C" w14:textId="77777777" w:rsidR="0026509C" w:rsidRPr="001D6E1C" w:rsidRDefault="0026509C" w:rsidP="0026509C">
      <w:pPr>
        <w:rPr>
          <w:b/>
          <w:bCs/>
          <w:color w:val="FF0000"/>
          <w:spacing w:val="-2"/>
          <w:sz w:val="22"/>
          <w:szCs w:val="22"/>
          <w:rPrChange w:id="1932" w:author="Zhijie Yang (NSB)" w:date="2022-12-08T16:51:00Z">
            <w:rPr>
              <w:b/>
              <w:bCs/>
              <w:color w:val="FF0000"/>
              <w:spacing w:val="-2"/>
              <w:szCs w:val="22"/>
            </w:rPr>
          </w:rPrChange>
        </w:rPr>
      </w:pPr>
      <w:r w:rsidRPr="001D6E1C">
        <w:rPr>
          <w:b/>
          <w:bCs/>
          <w:color w:val="FF0000"/>
          <w:spacing w:val="-2"/>
          <w:sz w:val="22"/>
          <w:szCs w:val="22"/>
          <w:rPrChange w:id="1933" w:author="Zhijie Yang (NSB)" w:date="2022-12-08T16:51:00Z">
            <w:rPr>
              <w:b/>
              <w:bCs/>
              <w:color w:val="FF0000"/>
              <w:spacing w:val="-2"/>
              <w:szCs w:val="22"/>
            </w:rPr>
          </w:rPrChange>
        </w:rPr>
        <w:t>m. (P3270,line7)</w:t>
      </w:r>
      <w:r w:rsidRPr="001D6E1C">
        <w:rPr>
          <w:b/>
          <w:bCs/>
          <w:color w:val="FF0000"/>
          <w:sz w:val="22"/>
          <w:szCs w:val="22"/>
          <w:rPrChange w:id="1934" w:author="Zhijie Yang (NSB)" w:date="2022-12-08T16:51:00Z">
            <w:rPr>
              <w:b/>
              <w:bCs/>
              <w:color w:val="FF0000"/>
            </w:rPr>
          </w:rPrChange>
        </w:rPr>
        <w:t xml:space="preserve"> under </w:t>
      </w:r>
      <w:r w:rsidRPr="001D6E1C">
        <w:rPr>
          <w:b/>
          <w:bCs/>
          <w:color w:val="FF0000"/>
          <w:spacing w:val="-2"/>
          <w:sz w:val="22"/>
          <w:szCs w:val="22"/>
          <w:rPrChange w:id="1935" w:author="Zhijie Yang (NSB)" w:date="2022-12-08T16:51:00Z">
            <w:rPr>
              <w:b/>
              <w:bCs/>
              <w:color w:val="FF0000"/>
              <w:spacing w:val="-2"/>
              <w:szCs w:val="22"/>
            </w:rPr>
          </w:rPrChange>
        </w:rPr>
        <w:t>12.11.2.5.3 PTKSA Key derivation with FILS authentication</w:t>
      </w:r>
    </w:p>
    <w:p w14:paraId="1807DF6F" w14:textId="77777777" w:rsidR="0026509C" w:rsidRPr="001D6E1C" w:rsidRDefault="0026509C" w:rsidP="0026509C">
      <w:pPr>
        <w:rPr>
          <w:spacing w:val="-2"/>
          <w:sz w:val="22"/>
          <w:szCs w:val="22"/>
          <w:rPrChange w:id="1936" w:author="Zhijie Yang (NSB)" w:date="2022-12-08T16:51:00Z">
            <w:rPr>
              <w:spacing w:val="-2"/>
              <w:szCs w:val="22"/>
            </w:rPr>
          </w:rPrChange>
        </w:rPr>
      </w:pPr>
      <w:r w:rsidRPr="001D6E1C">
        <w:rPr>
          <w:spacing w:val="-2"/>
          <w:sz w:val="22"/>
          <w:szCs w:val="22"/>
          <w:rPrChange w:id="1937" w:author="Zhijie Yang (NSB)" w:date="2022-12-08T16:51:00Z">
            <w:rPr>
              <w:spacing w:val="-2"/>
              <w:szCs w:val="22"/>
            </w:rPr>
          </w:rPrChange>
        </w:rPr>
        <w:t xml:space="preserve">11ba)When WUR frame protection is negotiated </w:t>
      </w:r>
      <w:r w:rsidRPr="001D6E1C">
        <w:rPr>
          <w:spacing w:val="-2"/>
          <w:sz w:val="22"/>
          <w:szCs w:val="22"/>
          <w:u w:val="single"/>
          <w:rPrChange w:id="1938" w:author="Zhijie Yang (NSB)" w:date="2022-12-08T16:51:00Z">
            <w:rPr>
              <w:spacing w:val="-2"/>
              <w:szCs w:val="22"/>
              <w:u w:val="single"/>
            </w:rPr>
          </w:rPrChange>
        </w:rPr>
        <w:t>or RRCM generation is negotiated</w:t>
      </w:r>
      <w:r w:rsidRPr="001D6E1C">
        <w:rPr>
          <w:spacing w:val="-2"/>
          <w:sz w:val="22"/>
          <w:szCs w:val="22"/>
          <w:rPrChange w:id="1939" w:author="Zhijie Yang (NSB)" w:date="2022-12-08T16:51:00Z">
            <w:rPr>
              <w:spacing w:val="-2"/>
              <w:szCs w:val="22"/>
            </w:rPr>
          </w:rPrChange>
        </w:rPr>
        <w:t xml:space="preserve"> while doing FT initial mobility domain association using</w:t>
      </w:r>
    </w:p>
    <w:p w14:paraId="011362D8" w14:textId="77777777" w:rsidR="0026509C" w:rsidRPr="001D6E1C" w:rsidRDefault="0026509C" w:rsidP="0026509C">
      <w:pPr>
        <w:rPr>
          <w:spacing w:val="-2"/>
          <w:sz w:val="22"/>
          <w:szCs w:val="22"/>
          <w:rPrChange w:id="1940" w:author="Zhijie Yang (NSB)" w:date="2022-12-08T16:51:00Z">
            <w:rPr>
              <w:spacing w:val="-2"/>
              <w:szCs w:val="22"/>
            </w:rPr>
          </w:rPrChange>
        </w:rPr>
      </w:pPr>
      <w:r w:rsidRPr="001D6E1C">
        <w:rPr>
          <w:spacing w:val="-2"/>
          <w:sz w:val="22"/>
          <w:szCs w:val="22"/>
          <w:rPrChange w:id="1941" w:author="Zhijie Yang (NSB)" w:date="2022-12-08T16:51:00Z">
            <w:rPr>
              <w:spacing w:val="-2"/>
              <w:szCs w:val="22"/>
            </w:rPr>
          </w:rPrChange>
        </w:rPr>
        <w:t>FILS authentication,</w:t>
      </w:r>
    </w:p>
    <w:p w14:paraId="5FC3B0D0" w14:textId="77777777" w:rsidR="0026509C" w:rsidRPr="001D6E1C" w:rsidRDefault="0026509C" w:rsidP="0026509C">
      <w:pPr>
        <w:rPr>
          <w:spacing w:val="-2"/>
          <w:sz w:val="22"/>
          <w:szCs w:val="22"/>
          <w:rPrChange w:id="1942" w:author="Zhijie Yang (NSB)" w:date="2022-12-08T16:51:00Z">
            <w:rPr>
              <w:spacing w:val="-2"/>
              <w:szCs w:val="22"/>
            </w:rPr>
          </w:rPrChange>
        </w:rPr>
      </w:pPr>
      <w:r w:rsidRPr="001D6E1C">
        <w:rPr>
          <w:spacing w:val="-2"/>
          <w:sz w:val="22"/>
          <w:szCs w:val="22"/>
          <w:rPrChange w:id="1943" w:author="Zhijie Yang (NSB)" w:date="2022-12-08T16:51:00Z">
            <w:rPr>
              <w:spacing w:val="-2"/>
              <w:szCs w:val="22"/>
            </w:rPr>
          </w:rPrChange>
        </w:rPr>
        <w:t xml:space="preserve">KDK = L(PTK(#1778), </w:t>
      </w:r>
      <w:proofErr w:type="spellStart"/>
      <w:r w:rsidRPr="001D6E1C">
        <w:rPr>
          <w:spacing w:val="-2"/>
          <w:sz w:val="22"/>
          <w:szCs w:val="22"/>
          <w:rPrChange w:id="1944" w:author="Zhijie Yang (NSB)" w:date="2022-12-08T16:51:00Z">
            <w:rPr>
              <w:spacing w:val="-2"/>
              <w:szCs w:val="22"/>
            </w:rPr>
          </w:rPrChange>
        </w:rPr>
        <w:t>ICK_bits</w:t>
      </w:r>
      <w:proofErr w:type="spellEnd"/>
      <w:r w:rsidRPr="001D6E1C">
        <w:rPr>
          <w:spacing w:val="-2"/>
          <w:sz w:val="22"/>
          <w:szCs w:val="22"/>
          <w:rPrChange w:id="1945" w:author="Zhijie Yang (NSB)" w:date="2022-12-08T16:51:00Z">
            <w:rPr>
              <w:spacing w:val="-2"/>
              <w:szCs w:val="22"/>
            </w:rPr>
          </w:rPrChange>
        </w:rPr>
        <w:t xml:space="preserve"> + </w:t>
      </w:r>
      <w:proofErr w:type="spellStart"/>
      <w:r w:rsidRPr="001D6E1C">
        <w:rPr>
          <w:spacing w:val="-2"/>
          <w:sz w:val="22"/>
          <w:szCs w:val="22"/>
          <w:rPrChange w:id="1946" w:author="Zhijie Yang (NSB)" w:date="2022-12-08T16:51:00Z">
            <w:rPr>
              <w:spacing w:val="-2"/>
              <w:szCs w:val="22"/>
            </w:rPr>
          </w:rPrChange>
        </w:rPr>
        <w:t>KEK_bits</w:t>
      </w:r>
      <w:proofErr w:type="spellEnd"/>
      <w:r w:rsidRPr="001D6E1C">
        <w:rPr>
          <w:spacing w:val="-2"/>
          <w:sz w:val="22"/>
          <w:szCs w:val="22"/>
          <w:rPrChange w:id="1947" w:author="Zhijie Yang (NSB)" w:date="2022-12-08T16:51:00Z">
            <w:rPr>
              <w:spacing w:val="-2"/>
              <w:szCs w:val="22"/>
            </w:rPr>
          </w:rPrChange>
        </w:rPr>
        <w:t xml:space="preserve"> + </w:t>
      </w:r>
      <w:proofErr w:type="spellStart"/>
      <w:r w:rsidRPr="001D6E1C">
        <w:rPr>
          <w:spacing w:val="-2"/>
          <w:sz w:val="22"/>
          <w:szCs w:val="22"/>
          <w:rPrChange w:id="1948" w:author="Zhijie Yang (NSB)" w:date="2022-12-08T16:51:00Z">
            <w:rPr>
              <w:spacing w:val="-2"/>
              <w:szCs w:val="22"/>
            </w:rPr>
          </w:rPrChange>
        </w:rPr>
        <w:t>TK_bits</w:t>
      </w:r>
      <w:proofErr w:type="spellEnd"/>
      <w:r w:rsidRPr="001D6E1C">
        <w:rPr>
          <w:spacing w:val="-2"/>
          <w:sz w:val="22"/>
          <w:szCs w:val="22"/>
          <w:rPrChange w:id="1949" w:author="Zhijie Yang (NSB)" w:date="2022-12-08T16:51:00Z">
            <w:rPr>
              <w:spacing w:val="-2"/>
              <w:szCs w:val="22"/>
            </w:rPr>
          </w:rPrChange>
        </w:rPr>
        <w:t xml:space="preserve"> + FILS-</w:t>
      </w:r>
      <w:proofErr w:type="spellStart"/>
      <w:r w:rsidRPr="001D6E1C">
        <w:rPr>
          <w:spacing w:val="-2"/>
          <w:sz w:val="22"/>
          <w:szCs w:val="22"/>
          <w:rPrChange w:id="1950" w:author="Zhijie Yang (NSB)" w:date="2022-12-08T16:51:00Z">
            <w:rPr>
              <w:spacing w:val="-2"/>
              <w:szCs w:val="22"/>
            </w:rPr>
          </w:rPrChange>
        </w:rPr>
        <w:t>FT_bits</w:t>
      </w:r>
      <w:proofErr w:type="spellEnd"/>
      <w:r w:rsidRPr="001D6E1C">
        <w:rPr>
          <w:spacing w:val="-2"/>
          <w:sz w:val="22"/>
          <w:szCs w:val="22"/>
          <w:rPrChange w:id="1951" w:author="Zhijie Yang (NSB)" w:date="2022-12-08T16:51:00Z">
            <w:rPr>
              <w:spacing w:val="-2"/>
              <w:szCs w:val="22"/>
            </w:rPr>
          </w:rPrChange>
        </w:rPr>
        <w:t xml:space="preserve">, </w:t>
      </w:r>
      <w:proofErr w:type="spellStart"/>
      <w:r w:rsidRPr="001D6E1C">
        <w:rPr>
          <w:spacing w:val="-2"/>
          <w:sz w:val="22"/>
          <w:szCs w:val="22"/>
          <w:rPrChange w:id="1952" w:author="Zhijie Yang (NSB)" w:date="2022-12-08T16:51:00Z">
            <w:rPr>
              <w:spacing w:val="-2"/>
              <w:szCs w:val="22"/>
            </w:rPr>
          </w:rPrChange>
        </w:rPr>
        <w:t>KDK_bits</w:t>
      </w:r>
      <w:proofErr w:type="spellEnd"/>
      <w:r w:rsidRPr="001D6E1C">
        <w:rPr>
          <w:spacing w:val="-2"/>
          <w:sz w:val="22"/>
          <w:szCs w:val="22"/>
          <w:rPrChange w:id="1953" w:author="Zhijie Yang (NSB)" w:date="2022-12-08T16:51:00Z">
            <w:rPr>
              <w:spacing w:val="-2"/>
              <w:szCs w:val="22"/>
            </w:rPr>
          </w:rPrChange>
        </w:rPr>
        <w:t>)</w:t>
      </w:r>
    </w:p>
    <w:p w14:paraId="71630C2E" w14:textId="77777777" w:rsidR="0026509C" w:rsidRPr="001D6E1C" w:rsidRDefault="0026509C" w:rsidP="0026509C">
      <w:pPr>
        <w:rPr>
          <w:spacing w:val="-2"/>
          <w:sz w:val="22"/>
          <w:szCs w:val="22"/>
          <w:rPrChange w:id="1954" w:author="Zhijie Yang (NSB)" w:date="2022-12-08T16:51:00Z">
            <w:rPr>
              <w:spacing w:val="-2"/>
              <w:szCs w:val="22"/>
            </w:rPr>
          </w:rPrChange>
        </w:rPr>
      </w:pPr>
      <w:r w:rsidRPr="001D6E1C">
        <w:rPr>
          <w:spacing w:val="-2"/>
          <w:sz w:val="22"/>
          <w:szCs w:val="22"/>
          <w:rPrChange w:id="1955" w:author="Zhijie Yang (NSB)" w:date="2022-12-08T16:51:00Z">
            <w:rPr>
              <w:spacing w:val="-2"/>
              <w:szCs w:val="22"/>
            </w:rPr>
          </w:rPrChange>
        </w:rPr>
        <w:t>(11ba)When WUR frame protection is negotiated while not doing FT initial mobility domain association</w:t>
      </w:r>
    </w:p>
    <w:p w14:paraId="7FD7263C" w14:textId="77777777" w:rsidR="0026509C" w:rsidRPr="001D6E1C" w:rsidRDefault="0026509C" w:rsidP="0026509C">
      <w:pPr>
        <w:rPr>
          <w:spacing w:val="-2"/>
          <w:sz w:val="22"/>
          <w:szCs w:val="22"/>
          <w:rPrChange w:id="1956" w:author="Zhijie Yang (NSB)" w:date="2022-12-08T16:51:00Z">
            <w:rPr>
              <w:spacing w:val="-2"/>
              <w:szCs w:val="22"/>
            </w:rPr>
          </w:rPrChange>
        </w:rPr>
      </w:pPr>
      <w:r w:rsidRPr="001D6E1C">
        <w:rPr>
          <w:spacing w:val="-2"/>
          <w:sz w:val="22"/>
          <w:szCs w:val="22"/>
          <w:rPrChange w:id="1957" w:author="Zhijie Yang (NSB)" w:date="2022-12-08T16:51:00Z">
            <w:rPr>
              <w:spacing w:val="-2"/>
              <w:szCs w:val="22"/>
            </w:rPr>
          </w:rPrChange>
        </w:rPr>
        <w:t>using FILS authentication,</w:t>
      </w:r>
    </w:p>
    <w:p w14:paraId="7BE2D0CB" w14:textId="77777777" w:rsidR="0026509C" w:rsidRPr="001D6E1C" w:rsidRDefault="0026509C" w:rsidP="0026509C">
      <w:pPr>
        <w:rPr>
          <w:spacing w:val="-2"/>
          <w:sz w:val="22"/>
          <w:szCs w:val="22"/>
          <w:rPrChange w:id="1958" w:author="Zhijie Yang (NSB)" w:date="2022-12-08T16:51:00Z">
            <w:rPr>
              <w:spacing w:val="-2"/>
              <w:szCs w:val="22"/>
            </w:rPr>
          </w:rPrChange>
        </w:rPr>
      </w:pPr>
      <w:r w:rsidRPr="001D6E1C">
        <w:rPr>
          <w:spacing w:val="-2"/>
          <w:sz w:val="22"/>
          <w:szCs w:val="22"/>
          <w:rPrChange w:id="1959" w:author="Zhijie Yang (NSB)" w:date="2022-12-08T16:51:00Z">
            <w:rPr>
              <w:spacing w:val="-2"/>
              <w:szCs w:val="22"/>
            </w:rPr>
          </w:rPrChange>
        </w:rPr>
        <w:t xml:space="preserve">KDK = L(PTK(#1778), </w:t>
      </w:r>
      <w:proofErr w:type="spellStart"/>
      <w:r w:rsidRPr="001D6E1C">
        <w:rPr>
          <w:spacing w:val="-2"/>
          <w:sz w:val="22"/>
          <w:szCs w:val="22"/>
          <w:rPrChange w:id="1960" w:author="Zhijie Yang (NSB)" w:date="2022-12-08T16:51:00Z">
            <w:rPr>
              <w:spacing w:val="-2"/>
              <w:szCs w:val="22"/>
            </w:rPr>
          </w:rPrChange>
        </w:rPr>
        <w:t>ICK_bits</w:t>
      </w:r>
      <w:proofErr w:type="spellEnd"/>
      <w:r w:rsidRPr="001D6E1C">
        <w:rPr>
          <w:spacing w:val="-2"/>
          <w:sz w:val="22"/>
          <w:szCs w:val="22"/>
          <w:rPrChange w:id="1961" w:author="Zhijie Yang (NSB)" w:date="2022-12-08T16:51:00Z">
            <w:rPr>
              <w:spacing w:val="-2"/>
              <w:szCs w:val="22"/>
            </w:rPr>
          </w:rPrChange>
        </w:rPr>
        <w:t xml:space="preserve"> + </w:t>
      </w:r>
      <w:proofErr w:type="spellStart"/>
      <w:r w:rsidRPr="001D6E1C">
        <w:rPr>
          <w:spacing w:val="-2"/>
          <w:sz w:val="22"/>
          <w:szCs w:val="22"/>
          <w:rPrChange w:id="1962" w:author="Zhijie Yang (NSB)" w:date="2022-12-08T16:51:00Z">
            <w:rPr>
              <w:spacing w:val="-2"/>
              <w:szCs w:val="22"/>
            </w:rPr>
          </w:rPrChange>
        </w:rPr>
        <w:t>KEK_bits</w:t>
      </w:r>
      <w:proofErr w:type="spellEnd"/>
      <w:r w:rsidRPr="001D6E1C">
        <w:rPr>
          <w:spacing w:val="-2"/>
          <w:sz w:val="22"/>
          <w:szCs w:val="22"/>
          <w:rPrChange w:id="1963" w:author="Zhijie Yang (NSB)" w:date="2022-12-08T16:51:00Z">
            <w:rPr>
              <w:spacing w:val="-2"/>
              <w:szCs w:val="22"/>
            </w:rPr>
          </w:rPrChange>
        </w:rPr>
        <w:t xml:space="preserve"> + </w:t>
      </w:r>
      <w:proofErr w:type="spellStart"/>
      <w:r w:rsidRPr="001D6E1C">
        <w:rPr>
          <w:spacing w:val="-2"/>
          <w:sz w:val="22"/>
          <w:szCs w:val="22"/>
          <w:rPrChange w:id="1964" w:author="Zhijie Yang (NSB)" w:date="2022-12-08T16:51:00Z">
            <w:rPr>
              <w:spacing w:val="-2"/>
              <w:szCs w:val="22"/>
            </w:rPr>
          </w:rPrChange>
        </w:rPr>
        <w:t>TK_bits</w:t>
      </w:r>
      <w:proofErr w:type="spellEnd"/>
      <w:r w:rsidRPr="001D6E1C">
        <w:rPr>
          <w:spacing w:val="-2"/>
          <w:sz w:val="22"/>
          <w:szCs w:val="22"/>
          <w:rPrChange w:id="1965" w:author="Zhijie Yang (NSB)" w:date="2022-12-08T16:51:00Z">
            <w:rPr>
              <w:spacing w:val="-2"/>
              <w:szCs w:val="22"/>
            </w:rPr>
          </w:rPrChange>
        </w:rPr>
        <w:t xml:space="preserve">, </w:t>
      </w:r>
      <w:proofErr w:type="spellStart"/>
      <w:r w:rsidRPr="001D6E1C">
        <w:rPr>
          <w:spacing w:val="-2"/>
          <w:sz w:val="22"/>
          <w:szCs w:val="22"/>
          <w:rPrChange w:id="1966" w:author="Zhijie Yang (NSB)" w:date="2022-12-08T16:51:00Z">
            <w:rPr>
              <w:spacing w:val="-2"/>
              <w:szCs w:val="22"/>
            </w:rPr>
          </w:rPrChange>
        </w:rPr>
        <w:t>KDK_bits</w:t>
      </w:r>
      <w:proofErr w:type="spellEnd"/>
      <w:r w:rsidRPr="001D6E1C">
        <w:rPr>
          <w:spacing w:val="-2"/>
          <w:sz w:val="22"/>
          <w:szCs w:val="22"/>
          <w:rPrChange w:id="1967" w:author="Zhijie Yang (NSB)" w:date="2022-12-08T16:51:00Z">
            <w:rPr>
              <w:spacing w:val="-2"/>
              <w:szCs w:val="22"/>
            </w:rPr>
          </w:rPrChange>
        </w:rPr>
        <w:t>)</w:t>
      </w:r>
    </w:p>
    <w:p w14:paraId="4770E578" w14:textId="77777777" w:rsidR="0026509C" w:rsidRPr="001D6E1C" w:rsidRDefault="0026509C" w:rsidP="0026509C">
      <w:pPr>
        <w:rPr>
          <w:spacing w:val="-2"/>
          <w:sz w:val="22"/>
          <w:szCs w:val="22"/>
          <w:rPrChange w:id="1968" w:author="Zhijie Yang (NSB)" w:date="2022-12-08T16:51:00Z">
            <w:rPr>
              <w:spacing w:val="-2"/>
              <w:szCs w:val="22"/>
            </w:rPr>
          </w:rPrChange>
        </w:rPr>
      </w:pPr>
    </w:p>
    <w:p w14:paraId="512011D2" w14:textId="77777777" w:rsidR="0026509C" w:rsidRPr="001D6E1C" w:rsidRDefault="0026509C" w:rsidP="0026509C">
      <w:pPr>
        <w:rPr>
          <w:b/>
          <w:bCs/>
          <w:color w:val="FF0000"/>
          <w:spacing w:val="-2"/>
          <w:sz w:val="22"/>
          <w:szCs w:val="22"/>
          <w:rPrChange w:id="1969" w:author="Zhijie Yang (NSB)" w:date="2022-12-08T16:51:00Z">
            <w:rPr>
              <w:b/>
              <w:bCs/>
              <w:color w:val="FF0000"/>
              <w:spacing w:val="-2"/>
              <w:szCs w:val="22"/>
            </w:rPr>
          </w:rPrChange>
        </w:rPr>
      </w:pPr>
      <w:r w:rsidRPr="001D6E1C">
        <w:rPr>
          <w:b/>
          <w:bCs/>
          <w:color w:val="FF0000"/>
          <w:spacing w:val="-2"/>
          <w:sz w:val="22"/>
          <w:szCs w:val="22"/>
          <w:rPrChange w:id="1970" w:author="Zhijie Yang (NSB)" w:date="2022-12-08T16:51:00Z">
            <w:rPr>
              <w:b/>
              <w:bCs/>
              <w:color w:val="FF0000"/>
              <w:spacing w:val="-2"/>
              <w:szCs w:val="22"/>
            </w:rPr>
          </w:rPrChange>
        </w:rPr>
        <w:t>n. (</w:t>
      </w:r>
      <w:r w:rsidRPr="001D6E1C">
        <w:rPr>
          <w:b/>
          <w:bCs/>
          <w:color w:val="FF0000"/>
          <w:sz w:val="22"/>
          <w:szCs w:val="22"/>
          <w:rPrChange w:id="1971" w:author="Zhijie Yang (NSB)" w:date="2022-12-08T16:51:00Z">
            <w:rPr>
              <w:b/>
              <w:bCs/>
              <w:color w:val="FF0000"/>
            </w:rPr>
          </w:rPrChange>
        </w:rPr>
        <w:t xml:space="preserve">insert the following change after the referenced baseline context </w:t>
      </w:r>
      <w:r w:rsidRPr="001D6E1C">
        <w:rPr>
          <w:b/>
          <w:bCs/>
          <w:color w:val="FF0000"/>
          <w:spacing w:val="-2"/>
          <w:sz w:val="22"/>
          <w:szCs w:val="22"/>
          <w:rPrChange w:id="1972" w:author="Zhijie Yang (NSB)" w:date="2022-12-08T16:51:00Z">
            <w:rPr>
              <w:b/>
              <w:bCs/>
              <w:color w:val="FF0000"/>
              <w:spacing w:val="-2"/>
              <w:szCs w:val="22"/>
            </w:rPr>
          </w:rPrChange>
        </w:rPr>
        <w:t>P3270,line 46) under 12.11.2.5.3 PTKSA Key derivation with FILS authentication</w:t>
      </w:r>
    </w:p>
    <w:p w14:paraId="56588E56" w14:textId="77777777" w:rsidR="0026509C" w:rsidRPr="001D6E1C" w:rsidRDefault="0026509C" w:rsidP="0026509C">
      <w:pPr>
        <w:rPr>
          <w:spacing w:val="-2"/>
          <w:sz w:val="22"/>
          <w:szCs w:val="22"/>
          <w:rPrChange w:id="1973" w:author="Zhijie Yang (NSB)" w:date="2022-12-08T16:51:00Z">
            <w:rPr>
              <w:spacing w:val="-2"/>
              <w:szCs w:val="22"/>
            </w:rPr>
          </w:rPrChange>
        </w:rPr>
      </w:pPr>
      <w:r w:rsidRPr="001D6E1C">
        <w:rPr>
          <w:spacing w:val="-2"/>
          <w:sz w:val="22"/>
          <w:szCs w:val="22"/>
          <w:rPrChange w:id="1974" w:author="Zhijie Yang (NSB)" w:date="2022-12-08T16:51:00Z">
            <w:rPr>
              <w:spacing w:val="-2"/>
              <w:szCs w:val="22"/>
            </w:rPr>
          </w:rPrChange>
        </w:rPr>
        <w:t>11ba)If WUR frame protection is negotiated, the WTK shall be derived from the KDK using the KDF</w:t>
      </w:r>
    </w:p>
    <w:p w14:paraId="1E596C69" w14:textId="77777777" w:rsidR="0026509C" w:rsidRPr="001D6E1C" w:rsidRDefault="0026509C" w:rsidP="0026509C">
      <w:pPr>
        <w:rPr>
          <w:spacing w:val="-2"/>
          <w:sz w:val="22"/>
          <w:szCs w:val="22"/>
          <w:rPrChange w:id="1975" w:author="Zhijie Yang (NSB)" w:date="2022-12-08T16:51:00Z">
            <w:rPr>
              <w:spacing w:val="-2"/>
              <w:szCs w:val="22"/>
            </w:rPr>
          </w:rPrChange>
        </w:rPr>
      </w:pPr>
      <w:r w:rsidRPr="001D6E1C">
        <w:rPr>
          <w:spacing w:val="-2"/>
          <w:sz w:val="22"/>
          <w:szCs w:val="22"/>
          <w:rPrChange w:id="1976" w:author="Zhijie Yang (NSB)" w:date="2022-12-08T16:51:00Z">
            <w:rPr>
              <w:spacing w:val="-2"/>
              <w:szCs w:val="22"/>
            </w:rPr>
          </w:rPrChange>
        </w:rPr>
        <w:t>defined in 12.7.1.6.2 (Key derivation function (KDF)):</w:t>
      </w:r>
    </w:p>
    <w:p w14:paraId="67A0B296" w14:textId="77777777" w:rsidR="0026509C" w:rsidRPr="001D6E1C" w:rsidRDefault="0026509C" w:rsidP="0026509C">
      <w:pPr>
        <w:rPr>
          <w:spacing w:val="-2"/>
          <w:sz w:val="22"/>
          <w:szCs w:val="22"/>
          <w:rPrChange w:id="1977" w:author="Zhijie Yang (NSB)" w:date="2022-12-08T16:51:00Z">
            <w:rPr>
              <w:spacing w:val="-2"/>
              <w:szCs w:val="22"/>
            </w:rPr>
          </w:rPrChange>
        </w:rPr>
      </w:pPr>
      <w:r w:rsidRPr="001D6E1C">
        <w:rPr>
          <w:spacing w:val="-2"/>
          <w:sz w:val="22"/>
          <w:szCs w:val="22"/>
          <w:rPrChange w:id="1978" w:author="Zhijie Yang (NSB)" w:date="2022-12-08T16:51:00Z">
            <w:rPr>
              <w:spacing w:val="-2"/>
              <w:szCs w:val="22"/>
            </w:rPr>
          </w:rPrChange>
        </w:rPr>
        <w:t xml:space="preserve">WTK = KDF-Hash-Length(KDK, “WUR Temporal Key”, SPA || AA || SNonce || </w:t>
      </w:r>
      <w:proofErr w:type="spellStart"/>
      <w:r w:rsidRPr="001D6E1C">
        <w:rPr>
          <w:spacing w:val="-2"/>
          <w:sz w:val="22"/>
          <w:szCs w:val="22"/>
          <w:rPrChange w:id="1979" w:author="Zhijie Yang (NSB)" w:date="2022-12-08T16:51:00Z">
            <w:rPr>
              <w:spacing w:val="-2"/>
              <w:szCs w:val="22"/>
            </w:rPr>
          </w:rPrChange>
        </w:rPr>
        <w:t>ANonce</w:t>
      </w:r>
      <w:proofErr w:type="spellEnd"/>
      <w:r w:rsidRPr="001D6E1C">
        <w:rPr>
          <w:spacing w:val="-2"/>
          <w:sz w:val="22"/>
          <w:szCs w:val="22"/>
          <w:rPrChange w:id="1980" w:author="Zhijie Yang (NSB)" w:date="2022-12-08T16:51:00Z">
            <w:rPr>
              <w:spacing w:val="-2"/>
              <w:szCs w:val="22"/>
            </w:rPr>
          </w:rPrChange>
        </w:rPr>
        <w:t xml:space="preserve"> [ ||</w:t>
      </w:r>
      <w:proofErr w:type="spellStart"/>
      <w:r w:rsidRPr="001D6E1C">
        <w:rPr>
          <w:spacing w:val="-2"/>
          <w:sz w:val="22"/>
          <w:szCs w:val="22"/>
          <w:rPrChange w:id="1981" w:author="Zhijie Yang (NSB)" w:date="2022-12-08T16:51:00Z">
            <w:rPr>
              <w:spacing w:val="-2"/>
              <w:szCs w:val="22"/>
            </w:rPr>
          </w:rPrChange>
        </w:rPr>
        <w:t>DHss</w:t>
      </w:r>
      <w:proofErr w:type="spellEnd"/>
      <w:r w:rsidRPr="001D6E1C">
        <w:rPr>
          <w:spacing w:val="-2"/>
          <w:sz w:val="22"/>
          <w:szCs w:val="22"/>
          <w:rPrChange w:id="1982" w:author="Zhijie Yang (NSB)" w:date="2022-12-08T16:51:00Z">
            <w:rPr>
              <w:spacing w:val="-2"/>
              <w:szCs w:val="22"/>
            </w:rPr>
          </w:rPrChange>
        </w:rPr>
        <w:t xml:space="preserve"> ])</w:t>
      </w:r>
    </w:p>
    <w:p w14:paraId="1AF01869" w14:textId="77777777" w:rsidR="0026509C" w:rsidRPr="001D6E1C" w:rsidRDefault="0026509C" w:rsidP="0026509C">
      <w:pPr>
        <w:rPr>
          <w:sz w:val="22"/>
          <w:szCs w:val="22"/>
          <w:u w:val="single"/>
          <w:rPrChange w:id="1983" w:author="Zhijie Yang (NSB)" w:date="2022-12-08T16:51:00Z">
            <w:rPr>
              <w:u w:val="single"/>
            </w:rPr>
          </w:rPrChange>
        </w:rPr>
      </w:pPr>
      <w:r w:rsidRPr="001D6E1C">
        <w:rPr>
          <w:sz w:val="22"/>
          <w:szCs w:val="22"/>
          <w:u w:val="single"/>
          <w:rPrChange w:id="1984"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1985" w:author="Zhijie Yang (NSB)" w:date="2022-12-08T16:51:00Z">
            <w:rPr>
              <w:u w:val="single"/>
              <w:lang w:eastAsia="zh-CN"/>
            </w:rPr>
          </w:rPrChange>
        </w:rPr>
        <w:t xml:space="preserve">. see subclause 12.2.12.2  </w:t>
      </w:r>
      <w:r w:rsidRPr="001D6E1C">
        <w:rPr>
          <w:b/>
          <w:sz w:val="22"/>
          <w:szCs w:val="22"/>
          <w:u w:val="single"/>
          <w:rPrChange w:id="1986" w:author="Zhijie Yang (NSB)" w:date="2022-12-08T16:51:00Z">
            <w:rPr>
              <w:b/>
              <w:u w:val="single"/>
            </w:rPr>
          </w:rPrChange>
        </w:rPr>
        <w:t>RMA and Key Generation</w:t>
      </w:r>
    </w:p>
    <w:p w14:paraId="07E5278D" w14:textId="77777777" w:rsidR="0026509C" w:rsidRPr="001D6E1C" w:rsidRDefault="0026509C" w:rsidP="0026509C">
      <w:pPr>
        <w:rPr>
          <w:b/>
          <w:bCs/>
          <w:sz w:val="22"/>
          <w:szCs w:val="22"/>
        </w:rPr>
      </w:pPr>
    </w:p>
    <w:p w14:paraId="7D2AF08F" w14:textId="77777777" w:rsidR="0026509C" w:rsidRPr="00D35026" w:rsidRDefault="0026509C" w:rsidP="0026509C">
      <w:pPr>
        <w:rPr>
          <w:b/>
          <w:bCs/>
          <w:sz w:val="22"/>
          <w:szCs w:val="22"/>
        </w:rPr>
      </w:pPr>
    </w:p>
    <w:p w14:paraId="735BA1D2" w14:textId="77777777" w:rsidR="0026509C" w:rsidRPr="00CE0417" w:rsidRDefault="0026509C" w:rsidP="0026509C">
      <w:pPr>
        <w:rPr>
          <w:b/>
          <w:bCs/>
          <w:sz w:val="22"/>
          <w:szCs w:val="22"/>
        </w:rPr>
      </w:pPr>
    </w:p>
    <w:p w14:paraId="1D5BE981" w14:textId="77777777" w:rsidR="0026509C" w:rsidRPr="001D6E1C" w:rsidRDefault="0026509C" w:rsidP="0026509C">
      <w:pPr>
        <w:rPr>
          <w:b/>
          <w:sz w:val="22"/>
          <w:szCs w:val="22"/>
          <w:u w:val="single"/>
          <w:rPrChange w:id="1987" w:author="Zhijie Yang (NSB)" w:date="2022-12-08T16:51:00Z">
            <w:rPr>
              <w:b/>
              <w:sz w:val="28"/>
              <w:szCs w:val="28"/>
              <w:u w:val="single"/>
            </w:rPr>
          </w:rPrChange>
        </w:rPr>
      </w:pPr>
      <w:r w:rsidRPr="001D6E1C">
        <w:rPr>
          <w:sz w:val="22"/>
          <w:szCs w:val="22"/>
          <w:rPrChange w:id="1988" w:author="Zhijie Yang (NSB)" w:date="2022-12-08T16:51:00Z">
            <w:rPr>
              <w:sz w:val="28"/>
              <w:szCs w:val="28"/>
            </w:rPr>
          </w:rPrChange>
        </w:rPr>
        <w:br w:type="page"/>
      </w:r>
    </w:p>
    <w:p w14:paraId="3F6DC162" w14:textId="70A094FB" w:rsidR="0030146F" w:rsidRPr="001D6E1C" w:rsidRDefault="0030146F" w:rsidP="00620C0C">
      <w:pPr>
        <w:rPr>
          <w:b/>
          <w:bCs/>
          <w:sz w:val="22"/>
          <w:szCs w:val="22"/>
        </w:rPr>
      </w:pPr>
    </w:p>
    <w:p w14:paraId="50F105F5" w14:textId="77777777" w:rsidR="007724EE" w:rsidRPr="001D6E1C" w:rsidRDefault="007724EE">
      <w:pPr>
        <w:rPr>
          <w:b/>
          <w:sz w:val="22"/>
          <w:szCs w:val="22"/>
          <w:u w:val="single"/>
          <w:rPrChange w:id="1989" w:author="Zhijie Yang (NSB)" w:date="2022-12-08T16:51:00Z">
            <w:rPr>
              <w:b/>
              <w:sz w:val="28"/>
              <w:szCs w:val="28"/>
              <w:u w:val="single"/>
            </w:rPr>
          </w:rPrChange>
        </w:rPr>
      </w:pPr>
      <w:r w:rsidRPr="001D6E1C">
        <w:rPr>
          <w:sz w:val="22"/>
          <w:szCs w:val="22"/>
          <w:rPrChange w:id="1990" w:author="Zhijie Yang (NSB)" w:date="2022-12-08T16:51:00Z">
            <w:rPr>
              <w:sz w:val="28"/>
              <w:szCs w:val="28"/>
            </w:rPr>
          </w:rPrChange>
        </w:rPr>
        <w:br w:type="page"/>
      </w:r>
    </w:p>
    <w:p w14:paraId="6783C05E" w14:textId="7D6EF5A1" w:rsidR="0030146F" w:rsidRPr="001D6E1C" w:rsidRDefault="0030146F" w:rsidP="0030146F">
      <w:pPr>
        <w:pStyle w:val="Heading1"/>
        <w:rPr>
          <w:rFonts w:ascii="Times New Roman" w:hAnsi="Times New Roman"/>
          <w:sz w:val="22"/>
          <w:szCs w:val="22"/>
          <w:rPrChange w:id="1991" w:author="Zhijie Yang (NSB)" w:date="2022-12-08T16:51:00Z">
            <w:rPr>
              <w:rFonts w:ascii="Times New Roman" w:hAnsi="Times New Roman"/>
              <w:sz w:val="24"/>
              <w:szCs w:val="24"/>
            </w:rPr>
          </w:rPrChange>
        </w:rPr>
      </w:pPr>
      <w:r w:rsidRPr="001D6E1C">
        <w:rPr>
          <w:rFonts w:ascii="Times New Roman" w:hAnsi="Times New Roman"/>
          <w:sz w:val="22"/>
          <w:szCs w:val="22"/>
          <w:rPrChange w:id="1992" w:author="Zhijie Yang (NSB)" w:date="2022-12-08T16:51:00Z">
            <w:rPr>
              <w:rFonts w:ascii="Times New Roman" w:hAnsi="Times New Roman"/>
              <w:sz w:val="28"/>
              <w:szCs w:val="28"/>
            </w:rPr>
          </w:rPrChange>
        </w:rPr>
        <w:lastRenderedPageBreak/>
        <w:t>Proposed text change(Opt</w:t>
      </w:r>
      <w:r w:rsidR="0026509C" w:rsidRPr="001D6E1C">
        <w:rPr>
          <w:rFonts w:ascii="Times New Roman" w:hAnsi="Times New Roman"/>
          <w:sz w:val="22"/>
          <w:szCs w:val="22"/>
          <w:rPrChange w:id="1993" w:author="Zhijie Yang (NSB)" w:date="2022-12-08T16:51:00Z">
            <w:rPr>
              <w:rFonts w:ascii="Times New Roman" w:hAnsi="Times New Roman"/>
              <w:sz w:val="28"/>
              <w:szCs w:val="28"/>
            </w:rPr>
          </w:rPrChange>
        </w:rPr>
        <w:t>3</w:t>
      </w:r>
      <w:r w:rsidRPr="001D6E1C">
        <w:rPr>
          <w:rFonts w:ascii="Times New Roman" w:hAnsi="Times New Roman"/>
          <w:sz w:val="22"/>
          <w:szCs w:val="22"/>
          <w:rPrChange w:id="1994" w:author="Zhijie Yang (NSB)" w:date="2022-12-08T16:51:00Z">
            <w:rPr>
              <w:rFonts w:ascii="Times New Roman" w:hAnsi="Times New Roman"/>
              <w:sz w:val="28"/>
              <w:szCs w:val="28"/>
            </w:rPr>
          </w:rPrChange>
        </w:rPr>
        <w:t>: RRCM+MAAD)</w:t>
      </w:r>
      <w:r w:rsidRPr="001D6E1C">
        <w:rPr>
          <w:sz w:val="22"/>
          <w:szCs w:val="22"/>
          <w:rPrChange w:id="1995" w:author="Zhijie Yang (NSB)" w:date="2022-12-08T16:51:00Z">
            <w:rPr/>
          </w:rPrChange>
        </w:rPr>
        <w:br/>
      </w:r>
    </w:p>
    <w:p w14:paraId="22A4FE9F" w14:textId="77777777" w:rsidR="002936F0" w:rsidRPr="001D6E1C" w:rsidRDefault="002936F0" w:rsidP="002936F0">
      <w:pPr>
        <w:pStyle w:val="T1"/>
        <w:spacing w:after="120"/>
        <w:jc w:val="left"/>
        <w:rPr>
          <w:bCs/>
          <w:sz w:val="22"/>
          <w:szCs w:val="22"/>
          <w:u w:val="single"/>
          <w:rPrChange w:id="1996" w:author="Zhijie Yang (NSB)" w:date="2022-12-08T16:51:00Z">
            <w:rPr>
              <w:bCs/>
              <w:sz w:val="24"/>
              <w:szCs w:val="24"/>
              <w:u w:val="single"/>
            </w:rPr>
          </w:rPrChange>
        </w:rPr>
      </w:pPr>
      <w:r w:rsidRPr="001D6E1C">
        <w:rPr>
          <w:bCs/>
          <w:sz w:val="22"/>
          <w:szCs w:val="22"/>
          <w:u w:val="single"/>
          <w:rPrChange w:id="1997" w:author="Zhijie Yang (NSB)" w:date="2022-12-08T16:51:00Z">
            <w:rPr>
              <w:bCs/>
              <w:sz w:val="24"/>
              <w:szCs w:val="24"/>
              <w:u w:val="single"/>
            </w:rPr>
          </w:rPrChange>
        </w:rPr>
        <w:t>802.11 bh Draft 0.2 is base</w:t>
      </w:r>
    </w:p>
    <w:p w14:paraId="2EC8E6DD" w14:textId="77777777" w:rsidR="002936F0" w:rsidRPr="001D6E1C" w:rsidRDefault="002936F0" w:rsidP="002936F0">
      <w:pPr>
        <w:rPr>
          <w:sz w:val="22"/>
          <w:szCs w:val="22"/>
          <w:rPrChange w:id="1998" w:author="Zhijie Yang (NSB)" w:date="2022-12-08T16:51:00Z">
            <w:rPr>
              <w:sz w:val="24"/>
              <w:szCs w:val="24"/>
            </w:rPr>
          </w:rPrChange>
        </w:rPr>
      </w:pPr>
    </w:p>
    <w:p w14:paraId="6C4D829A" w14:textId="2D3B19A5" w:rsidR="002936F0" w:rsidRPr="001D6E1C" w:rsidRDefault="002936F0" w:rsidP="002936F0">
      <w:pPr>
        <w:rPr>
          <w:i/>
          <w:color w:val="00B0F0"/>
          <w:sz w:val="22"/>
          <w:szCs w:val="22"/>
          <w:rPrChange w:id="1999" w:author="Zhijie Yang (NSB)" w:date="2022-12-08T16:51:00Z">
            <w:rPr>
              <w:i/>
              <w:color w:val="00B0F0"/>
              <w:sz w:val="24"/>
              <w:szCs w:val="24"/>
            </w:rPr>
          </w:rPrChange>
        </w:rPr>
      </w:pPr>
      <w:r w:rsidRPr="001D6E1C">
        <w:rPr>
          <w:i/>
          <w:color w:val="00B0F0"/>
          <w:sz w:val="22"/>
          <w:szCs w:val="22"/>
          <w:rPrChange w:id="2000" w:author="Zhijie Yang (NSB)" w:date="2022-12-08T16:51:00Z">
            <w:rPr>
              <w:i/>
              <w:color w:val="00B0F0"/>
              <w:sz w:val="24"/>
              <w:szCs w:val="24"/>
            </w:rPr>
          </w:rPrChange>
        </w:rPr>
        <w:t>Add the following definitions to 3.2</w:t>
      </w:r>
    </w:p>
    <w:p w14:paraId="7498315F" w14:textId="77777777" w:rsidR="002936F0" w:rsidRPr="001D6E1C" w:rsidRDefault="002936F0" w:rsidP="002936F0">
      <w:pPr>
        <w:rPr>
          <w:sz w:val="22"/>
          <w:szCs w:val="22"/>
          <w:rPrChange w:id="2001" w:author="Zhijie Yang (NSB)" w:date="2022-12-08T16:51:00Z">
            <w:rPr>
              <w:sz w:val="24"/>
              <w:szCs w:val="24"/>
            </w:rPr>
          </w:rPrChange>
        </w:rPr>
      </w:pPr>
    </w:p>
    <w:p w14:paraId="0DAB0B37" w14:textId="77777777" w:rsidR="002936F0" w:rsidRPr="001D6E1C" w:rsidRDefault="002936F0" w:rsidP="002936F0">
      <w:pPr>
        <w:rPr>
          <w:iCs/>
          <w:sz w:val="22"/>
          <w:szCs w:val="22"/>
          <w:rPrChange w:id="2002" w:author="Zhijie Yang (NSB)" w:date="2022-12-08T16:51:00Z">
            <w:rPr>
              <w:iCs/>
              <w:sz w:val="24"/>
              <w:szCs w:val="24"/>
            </w:rPr>
          </w:rPrChange>
        </w:rPr>
      </w:pPr>
      <w:r w:rsidRPr="001D6E1C">
        <w:rPr>
          <w:b/>
          <w:bCs/>
          <w:iCs/>
          <w:sz w:val="22"/>
          <w:szCs w:val="22"/>
          <w:u w:val="single"/>
          <w:rPrChange w:id="2003" w:author="Zhijie Yang (NSB)" w:date="2022-12-08T16:51:00Z">
            <w:rPr>
              <w:b/>
              <w:bCs/>
              <w:iCs/>
              <w:sz w:val="24"/>
              <w:szCs w:val="24"/>
              <w:u w:val="single"/>
            </w:rPr>
          </w:rPrChange>
        </w:rPr>
        <w:t>R</w:t>
      </w:r>
      <w:r w:rsidRPr="001D6E1C">
        <w:rPr>
          <w:b/>
          <w:bCs/>
          <w:iCs/>
          <w:sz w:val="22"/>
          <w:szCs w:val="22"/>
          <w:rPrChange w:id="2004" w:author="Zhijie Yang (NSB)" w:date="2022-12-08T16:51:00Z">
            <w:rPr>
              <w:b/>
              <w:bCs/>
              <w:iCs/>
              <w:sz w:val="24"/>
              <w:szCs w:val="24"/>
            </w:rPr>
          </w:rPrChange>
        </w:rPr>
        <w:t xml:space="preserve">ule-based </w:t>
      </w:r>
      <w:r w:rsidRPr="001D6E1C">
        <w:rPr>
          <w:b/>
          <w:bCs/>
          <w:iCs/>
          <w:sz w:val="22"/>
          <w:szCs w:val="22"/>
          <w:u w:val="single"/>
          <w:rPrChange w:id="2005" w:author="Zhijie Yang (NSB)" w:date="2022-12-08T16:51:00Z">
            <w:rPr>
              <w:b/>
              <w:bCs/>
              <w:iCs/>
              <w:sz w:val="24"/>
              <w:szCs w:val="24"/>
              <w:u w:val="single"/>
            </w:rPr>
          </w:rPrChange>
        </w:rPr>
        <w:t>R</w:t>
      </w:r>
      <w:r w:rsidRPr="001D6E1C">
        <w:rPr>
          <w:b/>
          <w:bCs/>
          <w:iCs/>
          <w:sz w:val="22"/>
          <w:szCs w:val="22"/>
          <w:rPrChange w:id="2006" w:author="Zhijie Yang (NSB)" w:date="2022-12-08T16:51:00Z">
            <w:rPr>
              <w:b/>
              <w:bCs/>
              <w:iCs/>
              <w:sz w:val="24"/>
              <w:szCs w:val="24"/>
            </w:rPr>
          </w:rPrChange>
        </w:rPr>
        <w:t xml:space="preserve">andom and </w:t>
      </w:r>
      <w:r w:rsidRPr="001D6E1C">
        <w:rPr>
          <w:b/>
          <w:bCs/>
          <w:iCs/>
          <w:sz w:val="22"/>
          <w:szCs w:val="22"/>
          <w:u w:val="single"/>
          <w:rPrChange w:id="2007" w:author="Zhijie Yang (NSB)" w:date="2022-12-08T16:51:00Z">
            <w:rPr>
              <w:b/>
              <w:bCs/>
              <w:iCs/>
              <w:sz w:val="24"/>
              <w:szCs w:val="24"/>
              <w:u w:val="single"/>
            </w:rPr>
          </w:rPrChange>
        </w:rPr>
        <w:t>C</w:t>
      </w:r>
      <w:r w:rsidRPr="001D6E1C">
        <w:rPr>
          <w:b/>
          <w:bCs/>
          <w:iCs/>
          <w:sz w:val="22"/>
          <w:szCs w:val="22"/>
          <w:rPrChange w:id="2008" w:author="Zhijie Yang (NSB)" w:date="2022-12-08T16:51:00Z">
            <w:rPr>
              <w:b/>
              <w:bCs/>
              <w:iCs/>
              <w:sz w:val="24"/>
              <w:szCs w:val="24"/>
            </w:rPr>
          </w:rPrChange>
        </w:rPr>
        <w:t xml:space="preserve">hanging </w:t>
      </w:r>
      <w:r w:rsidRPr="001D6E1C">
        <w:rPr>
          <w:b/>
          <w:bCs/>
          <w:iCs/>
          <w:sz w:val="22"/>
          <w:szCs w:val="22"/>
          <w:u w:val="single"/>
          <w:rPrChange w:id="2009" w:author="Zhijie Yang (NSB)" w:date="2022-12-08T16:51:00Z">
            <w:rPr>
              <w:b/>
              <w:bCs/>
              <w:iCs/>
              <w:sz w:val="24"/>
              <w:szCs w:val="24"/>
              <w:u w:val="single"/>
            </w:rPr>
          </w:rPrChange>
        </w:rPr>
        <w:t>M</w:t>
      </w:r>
      <w:r w:rsidRPr="001D6E1C">
        <w:rPr>
          <w:b/>
          <w:bCs/>
          <w:iCs/>
          <w:sz w:val="22"/>
          <w:szCs w:val="22"/>
          <w:rPrChange w:id="2010" w:author="Zhijie Yang (NSB)" w:date="2022-12-08T16:51:00Z">
            <w:rPr>
              <w:b/>
              <w:bCs/>
              <w:iCs/>
              <w:sz w:val="24"/>
              <w:szCs w:val="24"/>
            </w:rPr>
          </w:rPrChange>
        </w:rPr>
        <w:t>AC Address (RRCM):</w:t>
      </w:r>
      <w:r w:rsidRPr="001D6E1C">
        <w:rPr>
          <w:iCs/>
          <w:sz w:val="22"/>
          <w:szCs w:val="22"/>
          <w:rPrChange w:id="2011" w:author="Zhijie Yang (NSB)" w:date="2022-12-08T16:51:00Z">
            <w:rPr>
              <w:iCs/>
              <w:sz w:val="24"/>
              <w:szCs w:val="24"/>
            </w:rPr>
          </w:rPrChange>
        </w:rPr>
        <w:t xml:space="preserve"> A privacy enhancement mechanism for non-AP STA and AP to generate one or more Random Mac Addresses (RMA) for use by non-AP STA in order to prevent non-AP STA from being tracked (by third parties) and still allow the non-AP STA to be identified by the AP in subsequent message exchanges. “Rule-based” implies that the non-AP STA and AP apply the same procedures for generating RMA or RMAs locally at their sides.</w:t>
      </w:r>
    </w:p>
    <w:p w14:paraId="75DA00A3" w14:textId="77777777" w:rsidR="002936F0" w:rsidRPr="001D6E1C" w:rsidRDefault="002936F0" w:rsidP="002936F0">
      <w:pPr>
        <w:rPr>
          <w:iCs/>
          <w:sz w:val="22"/>
          <w:szCs w:val="22"/>
          <w:rPrChange w:id="2012" w:author="Zhijie Yang (NSB)" w:date="2022-12-08T16:51:00Z">
            <w:rPr>
              <w:iCs/>
              <w:sz w:val="24"/>
              <w:szCs w:val="24"/>
            </w:rPr>
          </w:rPrChange>
        </w:rPr>
      </w:pPr>
    </w:p>
    <w:p w14:paraId="47576E3E" w14:textId="77777777" w:rsidR="002936F0" w:rsidRPr="001D6E1C" w:rsidRDefault="002936F0" w:rsidP="002936F0">
      <w:pPr>
        <w:rPr>
          <w:iCs/>
          <w:sz w:val="22"/>
          <w:szCs w:val="22"/>
          <w:rPrChange w:id="2013" w:author="Zhijie Yang (NSB)" w:date="2022-12-08T16:51:00Z">
            <w:rPr>
              <w:iCs/>
              <w:sz w:val="24"/>
              <w:szCs w:val="24"/>
            </w:rPr>
          </w:rPrChange>
        </w:rPr>
      </w:pPr>
      <w:r w:rsidRPr="001D6E1C">
        <w:rPr>
          <w:b/>
          <w:bCs/>
          <w:iCs/>
          <w:sz w:val="22"/>
          <w:szCs w:val="22"/>
          <w:rPrChange w:id="2014" w:author="Zhijie Yang (NSB)" w:date="2022-12-08T16:51:00Z">
            <w:rPr>
              <w:b/>
              <w:bCs/>
              <w:iCs/>
              <w:sz w:val="24"/>
              <w:szCs w:val="24"/>
            </w:rPr>
          </w:rPrChange>
        </w:rPr>
        <w:t>RMAK (</w:t>
      </w:r>
      <w:r w:rsidRPr="001D6E1C">
        <w:rPr>
          <w:b/>
          <w:bCs/>
          <w:iCs/>
          <w:sz w:val="22"/>
          <w:szCs w:val="22"/>
          <w:u w:val="single"/>
          <w:rPrChange w:id="2015" w:author="Zhijie Yang (NSB)" w:date="2022-12-08T16:51:00Z">
            <w:rPr>
              <w:b/>
              <w:bCs/>
              <w:iCs/>
              <w:sz w:val="24"/>
              <w:szCs w:val="24"/>
              <w:u w:val="single"/>
            </w:rPr>
          </w:rPrChange>
        </w:rPr>
        <w:t>RMA</w:t>
      </w:r>
      <w:r w:rsidRPr="001D6E1C">
        <w:rPr>
          <w:b/>
          <w:bCs/>
          <w:iCs/>
          <w:sz w:val="22"/>
          <w:szCs w:val="22"/>
          <w:rPrChange w:id="2016" w:author="Zhijie Yang (NSB)" w:date="2022-12-08T16:51:00Z">
            <w:rPr>
              <w:b/>
              <w:bCs/>
              <w:iCs/>
              <w:sz w:val="24"/>
              <w:szCs w:val="24"/>
            </w:rPr>
          </w:rPrChange>
        </w:rPr>
        <w:t xml:space="preserve"> </w:t>
      </w:r>
      <w:r w:rsidRPr="001D6E1C">
        <w:rPr>
          <w:b/>
          <w:bCs/>
          <w:iCs/>
          <w:sz w:val="22"/>
          <w:szCs w:val="22"/>
          <w:u w:val="single"/>
          <w:rPrChange w:id="2017" w:author="Zhijie Yang (NSB)" w:date="2022-12-08T16:51:00Z">
            <w:rPr>
              <w:b/>
              <w:bCs/>
              <w:iCs/>
              <w:sz w:val="24"/>
              <w:szCs w:val="24"/>
              <w:u w:val="single"/>
            </w:rPr>
          </w:rPrChange>
        </w:rPr>
        <w:t>K</w:t>
      </w:r>
      <w:r w:rsidRPr="001D6E1C">
        <w:rPr>
          <w:b/>
          <w:bCs/>
          <w:iCs/>
          <w:sz w:val="22"/>
          <w:szCs w:val="22"/>
          <w:rPrChange w:id="2018" w:author="Zhijie Yang (NSB)" w:date="2022-12-08T16:51:00Z">
            <w:rPr>
              <w:b/>
              <w:bCs/>
              <w:iCs/>
              <w:sz w:val="24"/>
              <w:szCs w:val="24"/>
            </w:rPr>
          </w:rPrChange>
        </w:rPr>
        <w:t xml:space="preserve">ey): </w:t>
      </w:r>
      <w:r w:rsidRPr="001D6E1C">
        <w:rPr>
          <w:iCs/>
          <w:sz w:val="22"/>
          <w:szCs w:val="22"/>
          <w:rPrChange w:id="2019" w:author="Zhijie Yang (NSB)" w:date="2022-12-08T16:51:00Z">
            <w:rPr>
              <w:iCs/>
              <w:sz w:val="24"/>
              <w:szCs w:val="24"/>
            </w:rPr>
          </w:rPrChange>
        </w:rPr>
        <w:t>RMAK is the key that is used to generate one or more Random Mac Addresses (RMA) for RRCM procedure</w:t>
      </w:r>
    </w:p>
    <w:p w14:paraId="002D1246" w14:textId="77777777" w:rsidR="002936F0" w:rsidRPr="001D6E1C" w:rsidRDefault="002936F0" w:rsidP="002936F0">
      <w:pPr>
        <w:rPr>
          <w:sz w:val="22"/>
          <w:szCs w:val="22"/>
          <w:lang w:val="en-US"/>
          <w:rPrChange w:id="2020" w:author="Zhijie Yang (NSB)" w:date="2022-12-08T16:51:00Z">
            <w:rPr>
              <w:sz w:val="24"/>
              <w:szCs w:val="24"/>
              <w:lang w:val="en-US"/>
            </w:rPr>
          </w:rPrChange>
        </w:rPr>
      </w:pPr>
    </w:p>
    <w:p w14:paraId="5C22C16C" w14:textId="77777777" w:rsidR="002936F0" w:rsidRPr="001D6E1C" w:rsidRDefault="002936F0" w:rsidP="002936F0">
      <w:pPr>
        <w:rPr>
          <w:i/>
          <w:color w:val="00B0F0"/>
          <w:sz w:val="22"/>
          <w:szCs w:val="22"/>
          <w:rPrChange w:id="2021" w:author="Zhijie Yang (NSB)" w:date="2022-12-08T16:51:00Z">
            <w:rPr>
              <w:i/>
              <w:color w:val="00B0F0"/>
              <w:sz w:val="24"/>
              <w:szCs w:val="24"/>
            </w:rPr>
          </w:rPrChange>
        </w:rPr>
      </w:pPr>
    </w:p>
    <w:p w14:paraId="3C633CB4" w14:textId="77777777" w:rsidR="002936F0" w:rsidRPr="001D6E1C" w:rsidRDefault="002936F0" w:rsidP="002936F0">
      <w:pPr>
        <w:rPr>
          <w:i/>
          <w:color w:val="00B0F0"/>
          <w:sz w:val="22"/>
          <w:szCs w:val="22"/>
          <w:rPrChange w:id="2022" w:author="Zhijie Yang (NSB)" w:date="2022-12-08T16:51:00Z">
            <w:rPr>
              <w:i/>
              <w:color w:val="00B0F0"/>
              <w:sz w:val="24"/>
              <w:szCs w:val="24"/>
            </w:rPr>
          </w:rPrChange>
        </w:rPr>
      </w:pPr>
      <w:r w:rsidRPr="001D6E1C">
        <w:rPr>
          <w:i/>
          <w:color w:val="00B0F0"/>
          <w:sz w:val="22"/>
          <w:szCs w:val="22"/>
          <w:rPrChange w:id="2023" w:author="Zhijie Yang (NSB)" w:date="2022-12-08T16:51:00Z">
            <w:rPr>
              <w:i/>
              <w:color w:val="00B0F0"/>
              <w:sz w:val="24"/>
              <w:szCs w:val="24"/>
            </w:rPr>
          </w:rPrChange>
        </w:rPr>
        <w:t>Add following Acronym to 3.4.</w:t>
      </w:r>
    </w:p>
    <w:p w14:paraId="461C9FE7" w14:textId="77777777" w:rsidR="002936F0" w:rsidRPr="001D6E1C" w:rsidRDefault="002936F0" w:rsidP="002936F0">
      <w:pPr>
        <w:rPr>
          <w:sz w:val="22"/>
          <w:szCs w:val="22"/>
          <w:rPrChange w:id="2024" w:author="Zhijie Yang (NSB)" w:date="2022-12-08T16:51:00Z">
            <w:rPr>
              <w:sz w:val="24"/>
              <w:szCs w:val="24"/>
            </w:rPr>
          </w:rPrChange>
        </w:rPr>
      </w:pPr>
    </w:p>
    <w:p w14:paraId="532F4AF1" w14:textId="77777777" w:rsidR="002936F0" w:rsidRPr="001D6E1C" w:rsidRDefault="002936F0" w:rsidP="002936F0">
      <w:pPr>
        <w:rPr>
          <w:sz w:val="22"/>
          <w:szCs w:val="22"/>
          <w:rPrChange w:id="2025" w:author="Zhijie Yang (NSB)" w:date="2022-12-08T16:51:00Z">
            <w:rPr>
              <w:sz w:val="24"/>
              <w:szCs w:val="24"/>
            </w:rPr>
          </w:rPrChange>
        </w:rPr>
      </w:pPr>
      <w:r w:rsidRPr="001D6E1C">
        <w:rPr>
          <w:sz w:val="22"/>
          <w:szCs w:val="22"/>
          <w:rPrChange w:id="2026" w:author="Zhijie Yang (NSB)" w:date="2022-12-08T16:51:00Z">
            <w:rPr>
              <w:sz w:val="24"/>
              <w:szCs w:val="24"/>
            </w:rPr>
          </w:rPrChange>
        </w:rPr>
        <w:t>MAAD</w:t>
      </w:r>
      <w:r w:rsidRPr="001D6E1C">
        <w:rPr>
          <w:sz w:val="22"/>
          <w:szCs w:val="22"/>
          <w:rPrChange w:id="2027" w:author="Zhijie Yang (NSB)" w:date="2022-12-08T16:51:00Z">
            <w:rPr>
              <w:sz w:val="24"/>
              <w:szCs w:val="24"/>
            </w:rPr>
          </w:rPrChange>
        </w:rPr>
        <w:tab/>
      </w:r>
      <w:r w:rsidRPr="001D6E1C">
        <w:rPr>
          <w:sz w:val="22"/>
          <w:szCs w:val="22"/>
          <w:rPrChange w:id="2028" w:author="Zhijie Yang (NSB)" w:date="2022-12-08T16:51:00Z">
            <w:rPr>
              <w:sz w:val="24"/>
              <w:szCs w:val="24"/>
            </w:rPr>
          </w:rPrChange>
        </w:rPr>
        <w:tab/>
        <w:t>MAC Address Designation</w:t>
      </w:r>
    </w:p>
    <w:p w14:paraId="585ADA36" w14:textId="77777777" w:rsidR="002936F0" w:rsidRPr="001D6E1C" w:rsidRDefault="002936F0" w:rsidP="002936F0">
      <w:pPr>
        <w:rPr>
          <w:sz w:val="22"/>
          <w:szCs w:val="22"/>
          <w:rPrChange w:id="2029" w:author="Zhijie Yang (NSB)" w:date="2022-12-08T16:51:00Z">
            <w:rPr>
              <w:sz w:val="24"/>
              <w:szCs w:val="24"/>
            </w:rPr>
          </w:rPrChange>
        </w:rPr>
      </w:pPr>
    </w:p>
    <w:p w14:paraId="30724194" w14:textId="77777777" w:rsidR="002936F0" w:rsidRPr="001D6E1C" w:rsidRDefault="002936F0" w:rsidP="002936F0">
      <w:pPr>
        <w:rPr>
          <w:sz w:val="22"/>
          <w:szCs w:val="22"/>
          <w:rPrChange w:id="2030" w:author="Zhijie Yang (NSB)" w:date="2022-12-08T16:51:00Z">
            <w:rPr>
              <w:sz w:val="24"/>
              <w:szCs w:val="24"/>
            </w:rPr>
          </w:rPrChange>
        </w:rPr>
      </w:pPr>
    </w:p>
    <w:p w14:paraId="2A4A9D30" w14:textId="77777777" w:rsidR="002936F0" w:rsidRPr="001D6E1C" w:rsidRDefault="002936F0" w:rsidP="002936F0">
      <w:pPr>
        <w:rPr>
          <w:i/>
          <w:color w:val="00B0F0"/>
          <w:sz w:val="22"/>
          <w:szCs w:val="22"/>
          <w:rPrChange w:id="2031" w:author="Zhijie Yang (NSB)" w:date="2022-12-08T16:51:00Z">
            <w:rPr>
              <w:i/>
              <w:color w:val="00B0F0"/>
              <w:sz w:val="24"/>
              <w:szCs w:val="24"/>
            </w:rPr>
          </w:rPrChange>
        </w:rPr>
      </w:pPr>
      <w:r w:rsidRPr="001D6E1C">
        <w:rPr>
          <w:i/>
          <w:color w:val="00B0F0"/>
          <w:sz w:val="22"/>
          <w:szCs w:val="22"/>
          <w:rPrChange w:id="2032" w:author="Zhijie Yang (NSB)" w:date="2022-12-08T16:51:00Z">
            <w:rPr>
              <w:i/>
              <w:color w:val="00B0F0"/>
              <w:sz w:val="24"/>
              <w:szCs w:val="24"/>
            </w:rPr>
          </w:rPrChange>
        </w:rPr>
        <w:t>At 4.5.4.10, edit last sentence to read</w:t>
      </w:r>
    </w:p>
    <w:p w14:paraId="0B7D0CCA" w14:textId="77777777" w:rsidR="002936F0" w:rsidRPr="001D6E1C" w:rsidRDefault="002936F0" w:rsidP="002936F0">
      <w:pPr>
        <w:autoSpaceDE w:val="0"/>
        <w:autoSpaceDN w:val="0"/>
        <w:adjustRightInd w:val="0"/>
        <w:rPr>
          <w:iCs/>
          <w:color w:val="FF0000"/>
          <w:sz w:val="22"/>
          <w:szCs w:val="22"/>
          <w:rPrChange w:id="2033" w:author="Zhijie Yang (NSB)" w:date="2022-12-08T16:51:00Z">
            <w:rPr>
              <w:iCs/>
              <w:color w:val="FF0000"/>
              <w:sz w:val="24"/>
              <w:szCs w:val="24"/>
            </w:rPr>
          </w:rPrChange>
        </w:rPr>
      </w:pPr>
      <w:r w:rsidRPr="001D6E1C">
        <w:rPr>
          <w:rFonts w:eastAsia="TimesNewRoman"/>
          <w:sz w:val="22"/>
          <w:szCs w:val="22"/>
          <w:lang w:val="en-US" w:eastAsia="ja-JP"/>
          <w:rPrChange w:id="2034" w:author="Zhijie Yang (NSB)" w:date="2022-12-08T16:51:00Z">
            <w:rPr>
              <w:rFonts w:eastAsia="TimesNewRoman"/>
              <w:sz w:val="24"/>
              <w:szCs w:val="24"/>
              <w:lang w:val="en-US" w:eastAsia="ja-JP"/>
            </w:rPr>
          </w:rPrChange>
        </w:rPr>
        <w:t xml:space="preserve">Such a STA, when reconnecting to a network, can opt-in to exchange a device identifier that allows the network to recognize the device </w:t>
      </w:r>
      <w:r w:rsidRPr="001D6E1C">
        <w:rPr>
          <w:rFonts w:eastAsia="TimesNewRoman"/>
          <w:color w:val="FF0000"/>
          <w:sz w:val="22"/>
          <w:szCs w:val="22"/>
          <w:lang w:val="en-US" w:eastAsia="ja-JP"/>
          <w:rPrChange w:id="2035" w:author="Zhijie Yang (NSB)" w:date="2022-12-08T16:51:00Z">
            <w:rPr>
              <w:rFonts w:eastAsia="TimesNewRoman"/>
              <w:color w:val="FF0000"/>
              <w:sz w:val="24"/>
              <w:szCs w:val="24"/>
              <w:lang w:val="en-US" w:eastAsia="ja-JP"/>
            </w:rPr>
          </w:rPrChange>
        </w:rPr>
        <w:t>and/or use a MAC address that has been allocated by the network or the STA</w:t>
      </w:r>
      <w:r w:rsidRPr="001D6E1C">
        <w:rPr>
          <w:rFonts w:eastAsia="TimesNewRoman"/>
          <w:sz w:val="22"/>
          <w:szCs w:val="22"/>
          <w:lang w:val="en-US" w:eastAsia="ja-JP"/>
          <w:rPrChange w:id="2036" w:author="Zhijie Yang (NSB)" w:date="2022-12-08T16:51:00Z">
            <w:rPr>
              <w:rFonts w:eastAsia="TimesNewRoman"/>
              <w:sz w:val="24"/>
              <w:szCs w:val="24"/>
              <w:lang w:val="en-US" w:eastAsia="ja-JP"/>
            </w:rPr>
          </w:rPrChange>
        </w:rPr>
        <w:t>, whilst still protecting the information from third parties.</w:t>
      </w:r>
    </w:p>
    <w:p w14:paraId="57604665" w14:textId="77777777" w:rsidR="002936F0" w:rsidRPr="001D6E1C" w:rsidRDefault="002936F0" w:rsidP="002936F0">
      <w:pPr>
        <w:rPr>
          <w:i/>
          <w:color w:val="FF0000"/>
          <w:sz w:val="22"/>
          <w:szCs w:val="22"/>
          <w:rPrChange w:id="2037" w:author="Zhijie Yang (NSB)" w:date="2022-12-08T16:51:00Z">
            <w:rPr>
              <w:i/>
              <w:color w:val="FF0000"/>
              <w:sz w:val="24"/>
              <w:szCs w:val="24"/>
            </w:rPr>
          </w:rPrChange>
        </w:rPr>
      </w:pPr>
    </w:p>
    <w:p w14:paraId="2379868E" w14:textId="77777777" w:rsidR="002936F0" w:rsidRPr="001D6E1C" w:rsidRDefault="002936F0" w:rsidP="002936F0">
      <w:pPr>
        <w:rPr>
          <w:b/>
          <w:bCs/>
          <w:i/>
          <w:color w:val="00B0F0"/>
          <w:sz w:val="22"/>
          <w:szCs w:val="22"/>
          <w:rPrChange w:id="2038" w:author="Zhijie Yang (NSB)" w:date="2022-12-08T16:51:00Z">
            <w:rPr>
              <w:b/>
              <w:bCs/>
              <w:i/>
              <w:color w:val="00B0F0"/>
              <w:sz w:val="24"/>
              <w:szCs w:val="24"/>
            </w:rPr>
          </w:rPrChange>
        </w:rPr>
      </w:pPr>
      <w:bookmarkStart w:id="2039" w:name="_Hlk113374973"/>
      <w:r w:rsidRPr="001D6E1C">
        <w:rPr>
          <w:b/>
          <w:bCs/>
          <w:i/>
          <w:color w:val="00B0F0"/>
          <w:sz w:val="22"/>
          <w:szCs w:val="22"/>
          <w:rPrChange w:id="2040" w:author="Zhijie Yang (NSB)" w:date="2022-12-08T16:51:00Z">
            <w:rPr>
              <w:b/>
              <w:bCs/>
              <w:i/>
              <w:color w:val="00B0F0"/>
              <w:sz w:val="24"/>
              <w:szCs w:val="24"/>
            </w:rPr>
          </w:rPrChange>
        </w:rPr>
        <w:t>Clause 6.3</w:t>
      </w:r>
    </w:p>
    <w:p w14:paraId="082BC4B7" w14:textId="77777777" w:rsidR="002936F0" w:rsidRPr="001D6E1C" w:rsidRDefault="002936F0" w:rsidP="002936F0">
      <w:pPr>
        <w:rPr>
          <w:b/>
          <w:bCs/>
          <w:i/>
          <w:color w:val="00B0F0"/>
          <w:sz w:val="22"/>
          <w:szCs w:val="22"/>
          <w:rPrChange w:id="2041" w:author="Zhijie Yang (NSB)" w:date="2022-12-08T16:51:00Z">
            <w:rPr>
              <w:b/>
              <w:bCs/>
              <w:i/>
              <w:color w:val="00B0F0"/>
              <w:sz w:val="24"/>
              <w:szCs w:val="24"/>
            </w:rPr>
          </w:rPrChange>
        </w:rPr>
      </w:pPr>
      <w:r w:rsidRPr="001D6E1C">
        <w:rPr>
          <w:b/>
          <w:bCs/>
          <w:i/>
          <w:color w:val="00B0F0"/>
          <w:sz w:val="22"/>
          <w:szCs w:val="22"/>
          <w:rPrChange w:id="2042" w:author="Zhijie Yang (NSB)" w:date="2022-12-08T16:51:00Z">
            <w:rPr>
              <w:b/>
              <w:bCs/>
              <w:i/>
              <w:color w:val="00B0F0"/>
              <w:sz w:val="24"/>
              <w:szCs w:val="24"/>
            </w:rPr>
          </w:rPrChange>
        </w:rPr>
        <w:t>We might need an “MLME-RCM” primitive so that the SME can instruct the MLME to set up which schemes (device ID, MAAD, RRCM the STA will support.  Work in ARC and TGme will probably change the way this is written.  The primitive will consist of a single MLME-RCM.request.  Discussions in TGbh to decide if MIB or MLME.</w:t>
      </w:r>
      <w:bookmarkEnd w:id="2039"/>
    </w:p>
    <w:p w14:paraId="12264CC4" w14:textId="77777777" w:rsidR="002936F0" w:rsidRPr="001D6E1C" w:rsidRDefault="002936F0" w:rsidP="002936F0">
      <w:pPr>
        <w:rPr>
          <w:i/>
          <w:color w:val="FF0000"/>
          <w:sz w:val="22"/>
          <w:szCs w:val="22"/>
          <w:rPrChange w:id="2043" w:author="Zhijie Yang (NSB)" w:date="2022-12-08T16:51:00Z">
            <w:rPr>
              <w:i/>
              <w:color w:val="FF0000"/>
              <w:sz w:val="24"/>
              <w:szCs w:val="24"/>
            </w:rPr>
          </w:rPrChange>
        </w:rPr>
      </w:pPr>
    </w:p>
    <w:p w14:paraId="625BBC17" w14:textId="77777777" w:rsidR="002936F0" w:rsidRPr="001D6E1C" w:rsidRDefault="002936F0" w:rsidP="002936F0">
      <w:pPr>
        <w:rPr>
          <w:i/>
          <w:color w:val="FF0000"/>
          <w:sz w:val="22"/>
          <w:szCs w:val="22"/>
          <w:rPrChange w:id="2044" w:author="Zhijie Yang (NSB)" w:date="2022-12-08T16:51:00Z">
            <w:rPr>
              <w:i/>
              <w:color w:val="FF0000"/>
              <w:sz w:val="24"/>
              <w:szCs w:val="24"/>
            </w:rPr>
          </w:rPrChange>
        </w:rPr>
      </w:pPr>
    </w:p>
    <w:p w14:paraId="744BA3BB" w14:textId="77777777" w:rsidR="002936F0" w:rsidRPr="001D6E1C" w:rsidRDefault="002936F0" w:rsidP="002936F0">
      <w:pPr>
        <w:rPr>
          <w:i/>
          <w:color w:val="00B0F0"/>
          <w:sz w:val="22"/>
          <w:szCs w:val="22"/>
          <w:rPrChange w:id="2045" w:author="Zhijie Yang (NSB)" w:date="2022-12-08T16:51:00Z">
            <w:rPr>
              <w:i/>
              <w:color w:val="00B0F0"/>
              <w:sz w:val="24"/>
              <w:szCs w:val="24"/>
            </w:rPr>
          </w:rPrChange>
        </w:rPr>
      </w:pPr>
      <w:r w:rsidRPr="001D6E1C">
        <w:rPr>
          <w:i/>
          <w:color w:val="00B0F0"/>
          <w:sz w:val="22"/>
          <w:szCs w:val="22"/>
          <w:rPrChange w:id="2046" w:author="Zhijie Yang (NSB)" w:date="2022-12-08T16:51:00Z">
            <w:rPr>
              <w:i/>
              <w:color w:val="00B0F0"/>
              <w:sz w:val="24"/>
              <w:szCs w:val="24"/>
            </w:rPr>
          </w:rPrChange>
        </w:rPr>
        <w:t>At 9.3.3.5 Association Request frame format</w:t>
      </w:r>
    </w:p>
    <w:p w14:paraId="14D533EC" w14:textId="77777777" w:rsidR="002936F0" w:rsidRPr="001D6E1C" w:rsidRDefault="002936F0" w:rsidP="002936F0">
      <w:pPr>
        <w:rPr>
          <w:i/>
          <w:color w:val="00B0F0"/>
          <w:sz w:val="22"/>
          <w:szCs w:val="22"/>
          <w:rPrChange w:id="2047" w:author="Zhijie Yang (NSB)" w:date="2022-12-08T16:51:00Z">
            <w:rPr>
              <w:i/>
              <w:color w:val="00B0F0"/>
              <w:sz w:val="24"/>
              <w:szCs w:val="24"/>
            </w:rPr>
          </w:rPrChange>
        </w:rPr>
      </w:pPr>
      <w:r w:rsidRPr="001D6E1C">
        <w:rPr>
          <w:i/>
          <w:color w:val="00B0F0"/>
          <w:sz w:val="22"/>
          <w:szCs w:val="22"/>
          <w:rPrChange w:id="2048" w:author="Zhijie Yang (NSB)" w:date="2022-12-08T16:51:00Z">
            <w:rPr>
              <w:i/>
              <w:color w:val="00B0F0"/>
              <w:sz w:val="24"/>
              <w:szCs w:val="24"/>
            </w:rPr>
          </w:rPrChange>
        </w:rPr>
        <w:t>Insert new row in Table 9-62 Association Request frame body P23</w:t>
      </w:r>
    </w:p>
    <w:p w14:paraId="5235A94B" w14:textId="77777777" w:rsidR="002936F0" w:rsidRPr="001D6E1C" w:rsidRDefault="002936F0" w:rsidP="002936F0">
      <w:pPr>
        <w:rPr>
          <w:i/>
          <w:sz w:val="22"/>
          <w:szCs w:val="22"/>
          <w:rPrChange w:id="2049" w:author="Zhijie Yang (NSB)" w:date="2022-12-08T16:51:00Z">
            <w:rPr>
              <w:i/>
              <w:sz w:val="24"/>
              <w:szCs w:val="24"/>
            </w:rPr>
          </w:rPrChange>
        </w:rPr>
      </w:pPr>
    </w:p>
    <w:tbl>
      <w:tblPr>
        <w:tblStyle w:val="TableGrid"/>
        <w:tblW w:w="0" w:type="auto"/>
        <w:tblLook w:val="04A0" w:firstRow="1" w:lastRow="0" w:firstColumn="1" w:lastColumn="0" w:noHBand="0" w:noVBand="1"/>
      </w:tblPr>
      <w:tblGrid>
        <w:gridCol w:w="1584"/>
        <w:gridCol w:w="2736"/>
        <w:gridCol w:w="4896"/>
      </w:tblGrid>
      <w:tr w:rsidR="002936F0" w:rsidRPr="001D6E1C" w14:paraId="6755FCC9" w14:textId="77777777" w:rsidTr="00A302F3">
        <w:trPr>
          <w:trHeight w:val="194"/>
        </w:trPr>
        <w:tc>
          <w:tcPr>
            <w:tcW w:w="1584" w:type="dxa"/>
          </w:tcPr>
          <w:p w14:paraId="6FAC83CD" w14:textId="77777777" w:rsidR="002936F0" w:rsidRPr="001D6E1C" w:rsidRDefault="002936F0" w:rsidP="00A302F3">
            <w:pPr>
              <w:jc w:val="center"/>
              <w:rPr>
                <w:b/>
                <w:sz w:val="22"/>
                <w:szCs w:val="22"/>
                <w:rPrChange w:id="2050" w:author="Zhijie Yang (NSB)" w:date="2022-12-08T16:51:00Z">
                  <w:rPr>
                    <w:b/>
                    <w:sz w:val="24"/>
                    <w:szCs w:val="24"/>
                  </w:rPr>
                </w:rPrChange>
              </w:rPr>
            </w:pPr>
            <w:r w:rsidRPr="001D6E1C">
              <w:rPr>
                <w:b/>
                <w:sz w:val="22"/>
                <w:szCs w:val="22"/>
                <w:rPrChange w:id="2051" w:author="Zhijie Yang (NSB)" w:date="2022-12-08T16:51:00Z">
                  <w:rPr>
                    <w:b/>
                    <w:sz w:val="24"/>
                    <w:szCs w:val="24"/>
                  </w:rPr>
                </w:rPrChange>
              </w:rPr>
              <w:t>Order</w:t>
            </w:r>
          </w:p>
        </w:tc>
        <w:tc>
          <w:tcPr>
            <w:tcW w:w="2736" w:type="dxa"/>
          </w:tcPr>
          <w:p w14:paraId="48493C58" w14:textId="77777777" w:rsidR="002936F0" w:rsidRPr="001D6E1C" w:rsidRDefault="002936F0" w:rsidP="00A302F3">
            <w:pPr>
              <w:jc w:val="center"/>
              <w:rPr>
                <w:b/>
                <w:sz w:val="22"/>
                <w:szCs w:val="22"/>
                <w:rPrChange w:id="2052" w:author="Zhijie Yang (NSB)" w:date="2022-12-08T16:51:00Z">
                  <w:rPr>
                    <w:b/>
                    <w:sz w:val="24"/>
                    <w:szCs w:val="24"/>
                  </w:rPr>
                </w:rPrChange>
              </w:rPr>
            </w:pPr>
            <w:r w:rsidRPr="001D6E1C">
              <w:rPr>
                <w:b/>
                <w:sz w:val="22"/>
                <w:szCs w:val="22"/>
                <w:rPrChange w:id="2053" w:author="Zhijie Yang (NSB)" w:date="2022-12-08T16:51:00Z">
                  <w:rPr>
                    <w:b/>
                    <w:sz w:val="24"/>
                    <w:szCs w:val="24"/>
                  </w:rPr>
                </w:rPrChange>
              </w:rPr>
              <w:t>Information</w:t>
            </w:r>
          </w:p>
        </w:tc>
        <w:tc>
          <w:tcPr>
            <w:tcW w:w="4896" w:type="dxa"/>
          </w:tcPr>
          <w:p w14:paraId="3C9CD2F6" w14:textId="77777777" w:rsidR="002936F0" w:rsidRPr="001D6E1C" w:rsidRDefault="002936F0" w:rsidP="00A302F3">
            <w:pPr>
              <w:jc w:val="center"/>
              <w:rPr>
                <w:b/>
                <w:sz w:val="22"/>
                <w:szCs w:val="22"/>
                <w:rPrChange w:id="2054" w:author="Zhijie Yang (NSB)" w:date="2022-12-08T16:51:00Z">
                  <w:rPr>
                    <w:b/>
                    <w:sz w:val="24"/>
                    <w:szCs w:val="24"/>
                  </w:rPr>
                </w:rPrChange>
              </w:rPr>
            </w:pPr>
            <w:r w:rsidRPr="001D6E1C">
              <w:rPr>
                <w:b/>
                <w:sz w:val="22"/>
                <w:szCs w:val="22"/>
                <w:rPrChange w:id="2055" w:author="Zhijie Yang (NSB)" w:date="2022-12-08T16:51:00Z">
                  <w:rPr>
                    <w:b/>
                    <w:sz w:val="24"/>
                    <w:szCs w:val="24"/>
                  </w:rPr>
                </w:rPrChange>
              </w:rPr>
              <w:t>Notes</w:t>
            </w:r>
          </w:p>
        </w:tc>
      </w:tr>
      <w:tr w:rsidR="002936F0" w:rsidRPr="001D6E1C" w14:paraId="4A15FB45" w14:textId="77777777" w:rsidTr="00A302F3">
        <w:trPr>
          <w:trHeight w:val="202"/>
        </w:trPr>
        <w:tc>
          <w:tcPr>
            <w:tcW w:w="1584" w:type="dxa"/>
          </w:tcPr>
          <w:p w14:paraId="68CF878E" w14:textId="77777777" w:rsidR="002936F0" w:rsidRPr="001D6E1C" w:rsidRDefault="002936F0" w:rsidP="00A302F3">
            <w:pPr>
              <w:jc w:val="center"/>
              <w:rPr>
                <w:sz w:val="22"/>
                <w:szCs w:val="22"/>
                <w:rPrChange w:id="2056" w:author="Zhijie Yang (NSB)" w:date="2022-12-08T16:51:00Z">
                  <w:rPr>
                    <w:sz w:val="24"/>
                    <w:szCs w:val="24"/>
                  </w:rPr>
                </w:rPrChange>
              </w:rPr>
            </w:pPr>
            <w:r w:rsidRPr="001D6E1C">
              <w:rPr>
                <w:sz w:val="22"/>
                <w:szCs w:val="22"/>
                <w:rPrChange w:id="2057" w:author="Zhijie Yang (NSB)" w:date="2022-12-08T16:51:00Z">
                  <w:rPr>
                    <w:sz w:val="24"/>
                    <w:szCs w:val="24"/>
                  </w:rPr>
                </w:rPrChange>
              </w:rPr>
              <w:t>&lt;ANA&gt;</w:t>
            </w:r>
          </w:p>
        </w:tc>
        <w:tc>
          <w:tcPr>
            <w:tcW w:w="2736" w:type="dxa"/>
          </w:tcPr>
          <w:p w14:paraId="7C9038EF" w14:textId="77777777" w:rsidR="002936F0" w:rsidRPr="001D6E1C" w:rsidRDefault="002936F0" w:rsidP="00A302F3">
            <w:pPr>
              <w:rPr>
                <w:sz w:val="22"/>
                <w:szCs w:val="22"/>
                <w:rPrChange w:id="2058" w:author="Zhijie Yang (NSB)" w:date="2022-12-08T16:51:00Z">
                  <w:rPr>
                    <w:sz w:val="24"/>
                    <w:szCs w:val="24"/>
                  </w:rPr>
                </w:rPrChange>
              </w:rPr>
            </w:pPr>
            <w:r w:rsidRPr="001D6E1C">
              <w:rPr>
                <w:sz w:val="22"/>
                <w:szCs w:val="22"/>
                <w:rPrChange w:id="2059" w:author="Zhijie Yang (NSB)" w:date="2022-12-08T16:51:00Z">
                  <w:rPr>
                    <w:sz w:val="24"/>
                    <w:szCs w:val="24"/>
                  </w:rPr>
                </w:rPrChange>
              </w:rPr>
              <w:t>Device ID</w:t>
            </w:r>
          </w:p>
        </w:tc>
        <w:tc>
          <w:tcPr>
            <w:tcW w:w="4896" w:type="dxa"/>
          </w:tcPr>
          <w:p w14:paraId="43E52DAC" w14:textId="77777777" w:rsidR="002936F0" w:rsidRPr="001D6E1C" w:rsidRDefault="002936F0" w:rsidP="00A302F3">
            <w:pPr>
              <w:autoSpaceDE w:val="0"/>
              <w:autoSpaceDN w:val="0"/>
              <w:adjustRightInd w:val="0"/>
              <w:rPr>
                <w:sz w:val="22"/>
                <w:szCs w:val="22"/>
                <w:rPrChange w:id="2060" w:author="Zhijie Yang (NSB)" w:date="2022-12-08T16:51:00Z">
                  <w:rPr>
                    <w:sz w:val="24"/>
                    <w:szCs w:val="24"/>
                  </w:rPr>
                </w:rPrChange>
              </w:rPr>
            </w:pPr>
            <w:r w:rsidRPr="001D6E1C">
              <w:rPr>
                <w:rFonts w:eastAsia="TimesNewRoman"/>
                <w:sz w:val="22"/>
                <w:szCs w:val="22"/>
                <w:lang w:val="en-US" w:eastAsia="ja-JP"/>
                <w:rPrChange w:id="2061" w:author="Zhijie Yang (NSB)" w:date="2022-12-08T16:51:00Z">
                  <w:rPr>
                    <w:rFonts w:eastAsia="TimesNewRoman"/>
                    <w:sz w:val="24"/>
                    <w:szCs w:val="24"/>
                    <w:lang w:val="en-US" w:eastAsia="ja-JP"/>
                  </w:rPr>
                </w:rPrChange>
              </w:rPr>
              <w:t>The Device ID element is optionally present when using FILS authentication; otherwise, it is not present.</w:t>
            </w:r>
          </w:p>
        </w:tc>
      </w:tr>
      <w:tr w:rsidR="002936F0" w:rsidRPr="001D6E1C" w14:paraId="3BCB200E" w14:textId="77777777" w:rsidTr="00A302F3">
        <w:trPr>
          <w:trHeight w:val="202"/>
        </w:trPr>
        <w:tc>
          <w:tcPr>
            <w:tcW w:w="1584" w:type="dxa"/>
          </w:tcPr>
          <w:p w14:paraId="48557376" w14:textId="77777777" w:rsidR="002936F0" w:rsidRPr="001D6E1C" w:rsidRDefault="002936F0" w:rsidP="00A302F3">
            <w:pPr>
              <w:jc w:val="center"/>
              <w:rPr>
                <w:color w:val="FF0000"/>
                <w:sz w:val="22"/>
                <w:szCs w:val="22"/>
                <w:rPrChange w:id="2062" w:author="Zhijie Yang (NSB)" w:date="2022-12-08T16:51:00Z">
                  <w:rPr>
                    <w:color w:val="FF0000"/>
                    <w:sz w:val="24"/>
                    <w:szCs w:val="24"/>
                  </w:rPr>
                </w:rPrChange>
              </w:rPr>
            </w:pPr>
            <w:r w:rsidRPr="001D6E1C">
              <w:rPr>
                <w:color w:val="FF0000"/>
                <w:sz w:val="22"/>
                <w:szCs w:val="22"/>
                <w:rPrChange w:id="2063" w:author="Zhijie Yang (NSB)" w:date="2022-12-08T16:51:00Z">
                  <w:rPr>
                    <w:color w:val="FF0000"/>
                    <w:sz w:val="24"/>
                    <w:szCs w:val="24"/>
                  </w:rPr>
                </w:rPrChange>
              </w:rPr>
              <w:t>&lt;ANA&gt;</w:t>
            </w:r>
          </w:p>
        </w:tc>
        <w:tc>
          <w:tcPr>
            <w:tcW w:w="2736" w:type="dxa"/>
          </w:tcPr>
          <w:p w14:paraId="113B5734" w14:textId="77777777" w:rsidR="002936F0" w:rsidRPr="001D6E1C" w:rsidRDefault="002936F0" w:rsidP="00A302F3">
            <w:pPr>
              <w:rPr>
                <w:color w:val="FF0000"/>
                <w:sz w:val="22"/>
                <w:szCs w:val="22"/>
                <w:rPrChange w:id="2064" w:author="Zhijie Yang (NSB)" w:date="2022-12-08T16:51:00Z">
                  <w:rPr>
                    <w:color w:val="FF0000"/>
                    <w:sz w:val="24"/>
                    <w:szCs w:val="24"/>
                  </w:rPr>
                </w:rPrChange>
              </w:rPr>
            </w:pPr>
            <w:r w:rsidRPr="001D6E1C">
              <w:rPr>
                <w:color w:val="FF0000"/>
                <w:sz w:val="22"/>
                <w:szCs w:val="22"/>
                <w:rPrChange w:id="2065" w:author="Zhijie Yang (NSB)" w:date="2022-12-08T16:51:00Z">
                  <w:rPr>
                    <w:color w:val="FF0000"/>
                    <w:sz w:val="24"/>
                    <w:szCs w:val="24"/>
                  </w:rPr>
                </w:rPrChange>
              </w:rPr>
              <w:t>MAAD</w:t>
            </w:r>
          </w:p>
        </w:tc>
        <w:tc>
          <w:tcPr>
            <w:tcW w:w="4896" w:type="dxa"/>
          </w:tcPr>
          <w:p w14:paraId="2C8D177F" w14:textId="77777777" w:rsidR="002936F0" w:rsidRPr="001D6E1C" w:rsidRDefault="002936F0" w:rsidP="00A302F3">
            <w:pPr>
              <w:rPr>
                <w:color w:val="FF0000"/>
                <w:sz w:val="22"/>
                <w:szCs w:val="22"/>
                <w:rPrChange w:id="2066" w:author="Zhijie Yang (NSB)" w:date="2022-12-08T16:51:00Z">
                  <w:rPr>
                    <w:color w:val="FF0000"/>
                    <w:sz w:val="24"/>
                    <w:szCs w:val="24"/>
                  </w:rPr>
                </w:rPrChange>
              </w:rPr>
            </w:pPr>
            <w:r w:rsidRPr="001D6E1C">
              <w:rPr>
                <w:color w:val="FF0000"/>
                <w:sz w:val="22"/>
                <w:szCs w:val="22"/>
                <w:rPrChange w:id="2067" w:author="Zhijie Yang (NSB)" w:date="2022-12-08T16:51:00Z">
                  <w:rPr>
                    <w:color w:val="FF0000"/>
                    <w:sz w:val="24"/>
                    <w:szCs w:val="24"/>
                  </w:rPr>
                </w:rPrChange>
              </w:rPr>
              <w:t>The MAAD element is optionally present when using FILS authentication; otherwise, it is not present</w:t>
            </w:r>
          </w:p>
        </w:tc>
      </w:tr>
      <w:tr w:rsidR="002936F0" w:rsidRPr="001D6E1C" w14:paraId="4487D050" w14:textId="77777777" w:rsidTr="00A302F3">
        <w:trPr>
          <w:trHeight w:val="202"/>
        </w:trPr>
        <w:tc>
          <w:tcPr>
            <w:tcW w:w="1584" w:type="dxa"/>
          </w:tcPr>
          <w:p w14:paraId="7A998669" w14:textId="77777777" w:rsidR="002936F0" w:rsidRPr="001D6E1C" w:rsidRDefault="002936F0" w:rsidP="00A302F3">
            <w:pPr>
              <w:jc w:val="center"/>
              <w:rPr>
                <w:color w:val="FF0000"/>
                <w:sz w:val="22"/>
                <w:szCs w:val="22"/>
                <w:rPrChange w:id="2068" w:author="Zhijie Yang (NSB)" w:date="2022-12-08T16:51:00Z">
                  <w:rPr>
                    <w:color w:val="FF0000"/>
                    <w:sz w:val="24"/>
                    <w:szCs w:val="24"/>
                  </w:rPr>
                </w:rPrChange>
              </w:rPr>
            </w:pPr>
            <w:r w:rsidRPr="001D6E1C">
              <w:rPr>
                <w:color w:val="FF0000"/>
                <w:sz w:val="22"/>
                <w:szCs w:val="22"/>
                <w:rPrChange w:id="2069" w:author="Zhijie Yang (NSB)" w:date="2022-12-08T16:51:00Z">
                  <w:rPr>
                    <w:color w:val="FF0000"/>
                    <w:sz w:val="24"/>
                    <w:szCs w:val="24"/>
                  </w:rPr>
                </w:rPrChange>
              </w:rPr>
              <w:t>&lt;ANA&gt;</w:t>
            </w:r>
          </w:p>
        </w:tc>
        <w:tc>
          <w:tcPr>
            <w:tcW w:w="2736" w:type="dxa"/>
          </w:tcPr>
          <w:p w14:paraId="6EC6555D" w14:textId="77777777" w:rsidR="002936F0" w:rsidRPr="001D6E1C" w:rsidRDefault="002936F0" w:rsidP="00A302F3">
            <w:pPr>
              <w:rPr>
                <w:color w:val="FF0000"/>
                <w:sz w:val="22"/>
                <w:szCs w:val="22"/>
                <w:rPrChange w:id="2070" w:author="Zhijie Yang (NSB)" w:date="2022-12-08T16:51:00Z">
                  <w:rPr>
                    <w:color w:val="FF0000"/>
                    <w:sz w:val="24"/>
                    <w:szCs w:val="24"/>
                  </w:rPr>
                </w:rPrChange>
              </w:rPr>
            </w:pPr>
            <w:r w:rsidRPr="001D6E1C">
              <w:rPr>
                <w:color w:val="FF0000"/>
                <w:sz w:val="22"/>
                <w:szCs w:val="22"/>
                <w:rPrChange w:id="2071" w:author="Zhijie Yang (NSB)" w:date="2022-12-08T16:51:00Z">
                  <w:rPr>
                    <w:color w:val="FF0000"/>
                    <w:sz w:val="24"/>
                    <w:szCs w:val="24"/>
                  </w:rPr>
                </w:rPrChange>
              </w:rPr>
              <w:t>RRCM</w:t>
            </w:r>
          </w:p>
        </w:tc>
        <w:tc>
          <w:tcPr>
            <w:tcW w:w="4896" w:type="dxa"/>
          </w:tcPr>
          <w:p w14:paraId="49C5CE4A" w14:textId="77777777" w:rsidR="002936F0" w:rsidRPr="001D6E1C" w:rsidRDefault="002936F0" w:rsidP="00A302F3">
            <w:pPr>
              <w:rPr>
                <w:color w:val="FF0000"/>
                <w:sz w:val="22"/>
                <w:szCs w:val="22"/>
                <w:rPrChange w:id="2072" w:author="Zhijie Yang (NSB)" w:date="2022-12-08T16:51:00Z">
                  <w:rPr>
                    <w:color w:val="FF0000"/>
                    <w:sz w:val="24"/>
                    <w:szCs w:val="24"/>
                  </w:rPr>
                </w:rPrChange>
              </w:rPr>
            </w:pPr>
            <w:r w:rsidRPr="001D6E1C">
              <w:rPr>
                <w:color w:val="FF0000"/>
                <w:sz w:val="22"/>
                <w:szCs w:val="22"/>
                <w:rPrChange w:id="2073" w:author="Zhijie Yang (NSB)" w:date="2022-12-08T16:51:00Z">
                  <w:rPr>
                    <w:color w:val="FF0000"/>
                    <w:sz w:val="24"/>
                    <w:szCs w:val="24"/>
                  </w:rPr>
                </w:rPrChange>
              </w:rPr>
              <w:t>The RRCM element is present when using FILS authentication; otherwise, it is not present.</w:t>
            </w:r>
          </w:p>
        </w:tc>
      </w:tr>
    </w:tbl>
    <w:p w14:paraId="294F6854" w14:textId="77777777" w:rsidR="002936F0" w:rsidRPr="001D6E1C" w:rsidRDefault="002936F0" w:rsidP="002936F0">
      <w:pPr>
        <w:rPr>
          <w:sz w:val="22"/>
          <w:szCs w:val="22"/>
          <w:rPrChange w:id="2074" w:author="Zhijie Yang (NSB)" w:date="2022-12-08T16:51:00Z">
            <w:rPr>
              <w:sz w:val="24"/>
              <w:szCs w:val="24"/>
            </w:rPr>
          </w:rPrChange>
        </w:rPr>
      </w:pPr>
    </w:p>
    <w:p w14:paraId="66621B21" w14:textId="77777777" w:rsidR="002936F0" w:rsidRPr="001D6E1C" w:rsidRDefault="002936F0" w:rsidP="002936F0">
      <w:pPr>
        <w:rPr>
          <w:sz w:val="22"/>
          <w:szCs w:val="22"/>
          <w:rPrChange w:id="2075" w:author="Zhijie Yang (NSB)" w:date="2022-12-08T16:51:00Z">
            <w:rPr>
              <w:sz w:val="24"/>
              <w:szCs w:val="24"/>
            </w:rPr>
          </w:rPrChange>
        </w:rPr>
      </w:pPr>
    </w:p>
    <w:p w14:paraId="5CB7BF2B" w14:textId="3EE206CE" w:rsidR="002936F0" w:rsidRPr="001D6E1C" w:rsidRDefault="002936F0" w:rsidP="002936F0">
      <w:pPr>
        <w:rPr>
          <w:i/>
          <w:color w:val="00B0F0"/>
          <w:sz w:val="22"/>
          <w:szCs w:val="22"/>
          <w:rPrChange w:id="2076" w:author="Zhijie Yang (NSB)" w:date="2022-12-08T16:51:00Z">
            <w:rPr>
              <w:i/>
              <w:color w:val="00B0F0"/>
              <w:sz w:val="24"/>
              <w:szCs w:val="24"/>
            </w:rPr>
          </w:rPrChange>
        </w:rPr>
      </w:pPr>
      <w:r w:rsidRPr="001D6E1C">
        <w:rPr>
          <w:i/>
          <w:color w:val="00B0F0"/>
          <w:sz w:val="22"/>
          <w:szCs w:val="22"/>
          <w:rPrChange w:id="2077" w:author="Zhijie Yang (NSB)" w:date="2022-12-08T16:51:00Z">
            <w:rPr>
              <w:i/>
              <w:color w:val="00B0F0"/>
              <w:sz w:val="24"/>
              <w:szCs w:val="24"/>
            </w:rPr>
          </w:rPrChange>
        </w:rPr>
        <w:t xml:space="preserve">At 9.3.3.6 </w:t>
      </w:r>
      <w:r w:rsidR="004014A3" w:rsidRPr="001D6E1C">
        <w:rPr>
          <w:i/>
          <w:color w:val="00B0F0"/>
          <w:sz w:val="22"/>
          <w:szCs w:val="22"/>
          <w:rPrChange w:id="2078" w:author="Zhijie Yang (NSB)" w:date="2022-12-08T16:51:00Z">
            <w:rPr>
              <w:i/>
              <w:color w:val="00B0F0"/>
              <w:sz w:val="24"/>
              <w:szCs w:val="24"/>
            </w:rPr>
          </w:rPrChange>
        </w:rPr>
        <w:t>Association</w:t>
      </w:r>
      <w:r w:rsidRPr="001D6E1C">
        <w:rPr>
          <w:i/>
          <w:color w:val="00B0F0"/>
          <w:sz w:val="22"/>
          <w:szCs w:val="22"/>
          <w:rPrChange w:id="2079" w:author="Zhijie Yang (NSB)" w:date="2022-12-08T16:51:00Z">
            <w:rPr>
              <w:i/>
              <w:color w:val="00B0F0"/>
              <w:sz w:val="24"/>
              <w:szCs w:val="24"/>
            </w:rPr>
          </w:rPrChange>
        </w:rPr>
        <w:t xml:space="preserve"> Response frame format</w:t>
      </w:r>
    </w:p>
    <w:p w14:paraId="102DA9F8" w14:textId="77777777" w:rsidR="002936F0" w:rsidRPr="001D6E1C" w:rsidRDefault="002936F0" w:rsidP="002936F0">
      <w:pPr>
        <w:rPr>
          <w:i/>
          <w:color w:val="00B0F0"/>
          <w:sz w:val="22"/>
          <w:szCs w:val="22"/>
          <w:rPrChange w:id="2080" w:author="Zhijie Yang (NSB)" w:date="2022-12-08T16:51:00Z">
            <w:rPr>
              <w:i/>
              <w:color w:val="00B0F0"/>
              <w:sz w:val="24"/>
              <w:szCs w:val="24"/>
            </w:rPr>
          </w:rPrChange>
        </w:rPr>
      </w:pPr>
      <w:r w:rsidRPr="001D6E1C">
        <w:rPr>
          <w:i/>
          <w:color w:val="00B0F0"/>
          <w:sz w:val="22"/>
          <w:szCs w:val="22"/>
          <w:rPrChange w:id="2081" w:author="Zhijie Yang (NSB)" w:date="2022-12-08T16:51:00Z">
            <w:rPr>
              <w:i/>
              <w:color w:val="00B0F0"/>
              <w:sz w:val="24"/>
              <w:szCs w:val="24"/>
            </w:rPr>
          </w:rPrChange>
        </w:rPr>
        <w:t>Insert new row in Table 9-63 Association Response frame body P1031</w:t>
      </w:r>
    </w:p>
    <w:p w14:paraId="42DE3E4C" w14:textId="77777777" w:rsidR="002936F0" w:rsidRPr="001D6E1C" w:rsidRDefault="002936F0" w:rsidP="002936F0">
      <w:pPr>
        <w:rPr>
          <w:i/>
          <w:sz w:val="22"/>
          <w:szCs w:val="22"/>
          <w:rPrChange w:id="2082" w:author="Zhijie Yang (NSB)" w:date="2022-12-08T16:51:00Z">
            <w:rPr>
              <w:i/>
              <w:sz w:val="24"/>
              <w:szCs w:val="24"/>
            </w:rPr>
          </w:rPrChange>
        </w:rPr>
      </w:pPr>
    </w:p>
    <w:tbl>
      <w:tblPr>
        <w:tblStyle w:val="TableGrid"/>
        <w:tblW w:w="0" w:type="auto"/>
        <w:tblLook w:val="04A0" w:firstRow="1" w:lastRow="0" w:firstColumn="1" w:lastColumn="0" w:noHBand="0" w:noVBand="1"/>
      </w:tblPr>
      <w:tblGrid>
        <w:gridCol w:w="1584"/>
        <w:gridCol w:w="2736"/>
        <w:gridCol w:w="4896"/>
      </w:tblGrid>
      <w:tr w:rsidR="002936F0" w:rsidRPr="001D6E1C" w14:paraId="760171DB" w14:textId="77777777" w:rsidTr="00A302F3">
        <w:trPr>
          <w:trHeight w:val="194"/>
        </w:trPr>
        <w:tc>
          <w:tcPr>
            <w:tcW w:w="1584" w:type="dxa"/>
          </w:tcPr>
          <w:p w14:paraId="6308D415" w14:textId="77777777" w:rsidR="002936F0" w:rsidRPr="001D6E1C" w:rsidRDefault="002936F0" w:rsidP="00A302F3">
            <w:pPr>
              <w:jc w:val="center"/>
              <w:rPr>
                <w:b/>
                <w:sz w:val="22"/>
                <w:szCs w:val="22"/>
                <w:rPrChange w:id="2083" w:author="Zhijie Yang (NSB)" w:date="2022-12-08T16:51:00Z">
                  <w:rPr>
                    <w:b/>
                    <w:sz w:val="24"/>
                    <w:szCs w:val="24"/>
                  </w:rPr>
                </w:rPrChange>
              </w:rPr>
            </w:pPr>
            <w:r w:rsidRPr="001D6E1C">
              <w:rPr>
                <w:b/>
                <w:sz w:val="22"/>
                <w:szCs w:val="22"/>
                <w:rPrChange w:id="2084" w:author="Zhijie Yang (NSB)" w:date="2022-12-08T16:51:00Z">
                  <w:rPr>
                    <w:b/>
                    <w:sz w:val="24"/>
                    <w:szCs w:val="24"/>
                  </w:rPr>
                </w:rPrChange>
              </w:rPr>
              <w:lastRenderedPageBreak/>
              <w:t>Order</w:t>
            </w:r>
          </w:p>
        </w:tc>
        <w:tc>
          <w:tcPr>
            <w:tcW w:w="2736" w:type="dxa"/>
          </w:tcPr>
          <w:p w14:paraId="64BD07BD" w14:textId="77777777" w:rsidR="002936F0" w:rsidRPr="001D6E1C" w:rsidRDefault="002936F0" w:rsidP="00A302F3">
            <w:pPr>
              <w:jc w:val="center"/>
              <w:rPr>
                <w:b/>
                <w:sz w:val="22"/>
                <w:szCs w:val="22"/>
                <w:rPrChange w:id="2085" w:author="Zhijie Yang (NSB)" w:date="2022-12-08T16:51:00Z">
                  <w:rPr>
                    <w:b/>
                    <w:sz w:val="24"/>
                    <w:szCs w:val="24"/>
                  </w:rPr>
                </w:rPrChange>
              </w:rPr>
            </w:pPr>
            <w:r w:rsidRPr="001D6E1C">
              <w:rPr>
                <w:b/>
                <w:sz w:val="22"/>
                <w:szCs w:val="22"/>
                <w:rPrChange w:id="2086" w:author="Zhijie Yang (NSB)" w:date="2022-12-08T16:51:00Z">
                  <w:rPr>
                    <w:b/>
                    <w:sz w:val="24"/>
                    <w:szCs w:val="24"/>
                  </w:rPr>
                </w:rPrChange>
              </w:rPr>
              <w:t>Information</w:t>
            </w:r>
          </w:p>
        </w:tc>
        <w:tc>
          <w:tcPr>
            <w:tcW w:w="4896" w:type="dxa"/>
          </w:tcPr>
          <w:p w14:paraId="42DEBCE5" w14:textId="77777777" w:rsidR="002936F0" w:rsidRPr="001D6E1C" w:rsidRDefault="002936F0" w:rsidP="00A302F3">
            <w:pPr>
              <w:jc w:val="center"/>
              <w:rPr>
                <w:b/>
                <w:sz w:val="22"/>
                <w:szCs w:val="22"/>
                <w:rPrChange w:id="2087" w:author="Zhijie Yang (NSB)" w:date="2022-12-08T16:51:00Z">
                  <w:rPr>
                    <w:b/>
                    <w:sz w:val="24"/>
                    <w:szCs w:val="24"/>
                  </w:rPr>
                </w:rPrChange>
              </w:rPr>
            </w:pPr>
            <w:r w:rsidRPr="001D6E1C">
              <w:rPr>
                <w:b/>
                <w:sz w:val="22"/>
                <w:szCs w:val="22"/>
                <w:rPrChange w:id="2088" w:author="Zhijie Yang (NSB)" w:date="2022-12-08T16:51:00Z">
                  <w:rPr>
                    <w:b/>
                    <w:sz w:val="24"/>
                    <w:szCs w:val="24"/>
                  </w:rPr>
                </w:rPrChange>
              </w:rPr>
              <w:t>Notes</w:t>
            </w:r>
          </w:p>
        </w:tc>
      </w:tr>
      <w:tr w:rsidR="002936F0" w:rsidRPr="001D6E1C" w14:paraId="585711A8" w14:textId="77777777" w:rsidTr="00A302F3">
        <w:trPr>
          <w:trHeight w:val="202"/>
        </w:trPr>
        <w:tc>
          <w:tcPr>
            <w:tcW w:w="1584" w:type="dxa"/>
          </w:tcPr>
          <w:p w14:paraId="3079E881" w14:textId="77777777" w:rsidR="002936F0" w:rsidRPr="001D6E1C" w:rsidRDefault="002936F0" w:rsidP="00A302F3">
            <w:pPr>
              <w:jc w:val="center"/>
              <w:rPr>
                <w:sz w:val="22"/>
                <w:szCs w:val="22"/>
                <w:rPrChange w:id="2089" w:author="Zhijie Yang (NSB)" w:date="2022-12-08T16:51:00Z">
                  <w:rPr>
                    <w:sz w:val="24"/>
                    <w:szCs w:val="24"/>
                  </w:rPr>
                </w:rPrChange>
              </w:rPr>
            </w:pPr>
            <w:r w:rsidRPr="001D6E1C">
              <w:rPr>
                <w:sz w:val="22"/>
                <w:szCs w:val="22"/>
                <w:rPrChange w:id="2090" w:author="Zhijie Yang (NSB)" w:date="2022-12-08T16:51:00Z">
                  <w:rPr>
                    <w:sz w:val="24"/>
                    <w:szCs w:val="24"/>
                  </w:rPr>
                </w:rPrChange>
              </w:rPr>
              <w:t>&lt;ANA&gt;</w:t>
            </w:r>
          </w:p>
        </w:tc>
        <w:tc>
          <w:tcPr>
            <w:tcW w:w="2736" w:type="dxa"/>
          </w:tcPr>
          <w:p w14:paraId="4FD95FC6" w14:textId="77777777" w:rsidR="002936F0" w:rsidRPr="001D6E1C" w:rsidRDefault="002936F0" w:rsidP="00A302F3">
            <w:pPr>
              <w:rPr>
                <w:sz w:val="22"/>
                <w:szCs w:val="22"/>
                <w:rPrChange w:id="2091" w:author="Zhijie Yang (NSB)" w:date="2022-12-08T16:51:00Z">
                  <w:rPr>
                    <w:sz w:val="24"/>
                    <w:szCs w:val="24"/>
                  </w:rPr>
                </w:rPrChange>
              </w:rPr>
            </w:pPr>
            <w:r w:rsidRPr="001D6E1C">
              <w:rPr>
                <w:sz w:val="22"/>
                <w:szCs w:val="22"/>
                <w:rPrChange w:id="2092" w:author="Zhijie Yang (NSB)" w:date="2022-12-08T16:51:00Z">
                  <w:rPr>
                    <w:sz w:val="24"/>
                    <w:szCs w:val="24"/>
                  </w:rPr>
                </w:rPrChange>
              </w:rPr>
              <w:t>Device ID</w:t>
            </w:r>
          </w:p>
        </w:tc>
        <w:tc>
          <w:tcPr>
            <w:tcW w:w="4896" w:type="dxa"/>
          </w:tcPr>
          <w:p w14:paraId="613C10A2" w14:textId="77777777" w:rsidR="002936F0" w:rsidRPr="001D6E1C" w:rsidRDefault="002936F0" w:rsidP="00A302F3">
            <w:pPr>
              <w:rPr>
                <w:sz w:val="22"/>
                <w:szCs w:val="22"/>
                <w:rPrChange w:id="2093" w:author="Zhijie Yang (NSB)" w:date="2022-12-08T16:51:00Z">
                  <w:rPr>
                    <w:sz w:val="24"/>
                    <w:szCs w:val="24"/>
                  </w:rPr>
                </w:rPrChange>
              </w:rPr>
            </w:pPr>
            <w:r w:rsidRPr="001D6E1C">
              <w:rPr>
                <w:rFonts w:eastAsia="TimesNewRoman"/>
                <w:sz w:val="22"/>
                <w:szCs w:val="22"/>
                <w:lang w:val="en-US" w:eastAsia="ja-JP"/>
                <w:rPrChange w:id="2094" w:author="Zhijie Yang (NSB)" w:date="2022-12-08T16:51:00Z">
                  <w:rPr>
                    <w:rFonts w:eastAsia="TimesNewRoman"/>
                    <w:sz w:val="24"/>
                    <w:szCs w:val="24"/>
                    <w:lang w:val="en-US" w:eastAsia="ja-JP"/>
                  </w:rPr>
                </w:rPrChange>
              </w:rPr>
              <w:t>The Device ID element is optionally present when using FILS authentication; otherwise, it is not present.</w:t>
            </w:r>
          </w:p>
        </w:tc>
      </w:tr>
      <w:tr w:rsidR="002936F0" w:rsidRPr="001D6E1C" w14:paraId="25383090" w14:textId="77777777" w:rsidTr="00A302F3">
        <w:trPr>
          <w:trHeight w:val="202"/>
        </w:trPr>
        <w:tc>
          <w:tcPr>
            <w:tcW w:w="1584" w:type="dxa"/>
          </w:tcPr>
          <w:p w14:paraId="1F4D4F12" w14:textId="77777777" w:rsidR="002936F0" w:rsidRPr="001D6E1C" w:rsidRDefault="002936F0" w:rsidP="00A302F3">
            <w:pPr>
              <w:jc w:val="center"/>
              <w:rPr>
                <w:color w:val="FF0000"/>
                <w:sz w:val="22"/>
                <w:szCs w:val="22"/>
                <w:rPrChange w:id="2095" w:author="Zhijie Yang (NSB)" w:date="2022-12-08T16:51:00Z">
                  <w:rPr>
                    <w:color w:val="FF0000"/>
                    <w:sz w:val="24"/>
                    <w:szCs w:val="24"/>
                  </w:rPr>
                </w:rPrChange>
              </w:rPr>
            </w:pPr>
            <w:r w:rsidRPr="001D6E1C">
              <w:rPr>
                <w:color w:val="FF0000"/>
                <w:sz w:val="22"/>
                <w:szCs w:val="22"/>
                <w:rPrChange w:id="2096" w:author="Zhijie Yang (NSB)" w:date="2022-12-08T16:51:00Z">
                  <w:rPr>
                    <w:color w:val="FF0000"/>
                    <w:sz w:val="24"/>
                    <w:szCs w:val="24"/>
                  </w:rPr>
                </w:rPrChange>
              </w:rPr>
              <w:t>&lt;ANA&gt;</w:t>
            </w:r>
          </w:p>
        </w:tc>
        <w:tc>
          <w:tcPr>
            <w:tcW w:w="2736" w:type="dxa"/>
          </w:tcPr>
          <w:p w14:paraId="73DF34BC" w14:textId="77777777" w:rsidR="002936F0" w:rsidRPr="001D6E1C" w:rsidRDefault="002936F0" w:rsidP="00A302F3">
            <w:pPr>
              <w:rPr>
                <w:color w:val="FF0000"/>
                <w:sz w:val="22"/>
                <w:szCs w:val="22"/>
                <w:rPrChange w:id="2097" w:author="Zhijie Yang (NSB)" w:date="2022-12-08T16:51:00Z">
                  <w:rPr>
                    <w:color w:val="FF0000"/>
                    <w:sz w:val="24"/>
                    <w:szCs w:val="24"/>
                  </w:rPr>
                </w:rPrChange>
              </w:rPr>
            </w:pPr>
            <w:r w:rsidRPr="001D6E1C">
              <w:rPr>
                <w:color w:val="FF0000"/>
                <w:sz w:val="22"/>
                <w:szCs w:val="22"/>
                <w:rPrChange w:id="2098" w:author="Zhijie Yang (NSB)" w:date="2022-12-08T16:51:00Z">
                  <w:rPr>
                    <w:color w:val="FF0000"/>
                    <w:sz w:val="24"/>
                    <w:szCs w:val="24"/>
                  </w:rPr>
                </w:rPrChange>
              </w:rPr>
              <w:t>MAAD</w:t>
            </w:r>
          </w:p>
        </w:tc>
        <w:tc>
          <w:tcPr>
            <w:tcW w:w="4896" w:type="dxa"/>
          </w:tcPr>
          <w:p w14:paraId="54F71046" w14:textId="77777777" w:rsidR="002936F0" w:rsidRPr="001D6E1C" w:rsidRDefault="002936F0" w:rsidP="00A302F3">
            <w:pPr>
              <w:rPr>
                <w:color w:val="FF0000"/>
                <w:sz w:val="22"/>
                <w:szCs w:val="22"/>
                <w:rPrChange w:id="2099" w:author="Zhijie Yang (NSB)" w:date="2022-12-08T16:51:00Z">
                  <w:rPr>
                    <w:color w:val="FF0000"/>
                    <w:sz w:val="24"/>
                    <w:szCs w:val="24"/>
                  </w:rPr>
                </w:rPrChange>
              </w:rPr>
            </w:pPr>
            <w:r w:rsidRPr="001D6E1C">
              <w:rPr>
                <w:color w:val="FF0000"/>
                <w:sz w:val="22"/>
                <w:szCs w:val="22"/>
                <w:rPrChange w:id="2100" w:author="Zhijie Yang (NSB)" w:date="2022-12-08T16:51:00Z">
                  <w:rPr>
                    <w:color w:val="FF0000"/>
                    <w:sz w:val="24"/>
                    <w:szCs w:val="24"/>
                  </w:rPr>
                </w:rPrChange>
              </w:rPr>
              <w:t>The MAAD element is optionally present when using FILS authentication; otherwise, it is not present</w:t>
            </w:r>
          </w:p>
        </w:tc>
      </w:tr>
      <w:tr w:rsidR="002936F0" w:rsidRPr="001D6E1C" w14:paraId="540452A8" w14:textId="77777777" w:rsidTr="00A302F3">
        <w:trPr>
          <w:trHeight w:val="202"/>
        </w:trPr>
        <w:tc>
          <w:tcPr>
            <w:tcW w:w="1584" w:type="dxa"/>
          </w:tcPr>
          <w:p w14:paraId="77ABC3B3" w14:textId="77777777" w:rsidR="002936F0" w:rsidRPr="001D6E1C" w:rsidRDefault="002936F0" w:rsidP="00A302F3">
            <w:pPr>
              <w:jc w:val="center"/>
              <w:rPr>
                <w:color w:val="FF0000"/>
                <w:sz w:val="22"/>
                <w:szCs w:val="22"/>
                <w:rPrChange w:id="2101" w:author="Zhijie Yang (NSB)" w:date="2022-12-08T16:51:00Z">
                  <w:rPr>
                    <w:color w:val="FF0000"/>
                    <w:sz w:val="24"/>
                    <w:szCs w:val="24"/>
                  </w:rPr>
                </w:rPrChange>
              </w:rPr>
            </w:pPr>
            <w:r w:rsidRPr="001D6E1C">
              <w:rPr>
                <w:color w:val="FF0000"/>
                <w:sz w:val="22"/>
                <w:szCs w:val="22"/>
                <w:rPrChange w:id="2102" w:author="Zhijie Yang (NSB)" w:date="2022-12-08T16:51:00Z">
                  <w:rPr>
                    <w:color w:val="FF0000"/>
                    <w:sz w:val="24"/>
                    <w:szCs w:val="24"/>
                  </w:rPr>
                </w:rPrChange>
              </w:rPr>
              <w:t>&lt;ANA&gt;</w:t>
            </w:r>
          </w:p>
        </w:tc>
        <w:tc>
          <w:tcPr>
            <w:tcW w:w="2736" w:type="dxa"/>
          </w:tcPr>
          <w:p w14:paraId="137F9D7F" w14:textId="77777777" w:rsidR="002936F0" w:rsidRPr="001D6E1C" w:rsidRDefault="002936F0" w:rsidP="00A302F3">
            <w:pPr>
              <w:rPr>
                <w:color w:val="FF0000"/>
                <w:sz w:val="22"/>
                <w:szCs w:val="22"/>
                <w:rPrChange w:id="2103" w:author="Zhijie Yang (NSB)" w:date="2022-12-08T16:51:00Z">
                  <w:rPr>
                    <w:color w:val="FF0000"/>
                    <w:sz w:val="24"/>
                    <w:szCs w:val="24"/>
                  </w:rPr>
                </w:rPrChange>
              </w:rPr>
            </w:pPr>
            <w:r w:rsidRPr="001D6E1C">
              <w:rPr>
                <w:color w:val="FF0000"/>
                <w:sz w:val="22"/>
                <w:szCs w:val="22"/>
                <w:rPrChange w:id="2104" w:author="Zhijie Yang (NSB)" w:date="2022-12-08T16:51:00Z">
                  <w:rPr>
                    <w:color w:val="FF0000"/>
                    <w:sz w:val="24"/>
                    <w:szCs w:val="24"/>
                  </w:rPr>
                </w:rPrChange>
              </w:rPr>
              <w:t>RRCM</w:t>
            </w:r>
          </w:p>
        </w:tc>
        <w:tc>
          <w:tcPr>
            <w:tcW w:w="4896" w:type="dxa"/>
          </w:tcPr>
          <w:p w14:paraId="21C9C12B" w14:textId="77777777" w:rsidR="002936F0" w:rsidRPr="001D6E1C" w:rsidRDefault="002936F0" w:rsidP="00A302F3">
            <w:pPr>
              <w:rPr>
                <w:color w:val="FF0000"/>
                <w:sz w:val="22"/>
                <w:szCs w:val="22"/>
                <w:rPrChange w:id="2105" w:author="Zhijie Yang (NSB)" w:date="2022-12-08T16:51:00Z">
                  <w:rPr>
                    <w:color w:val="FF0000"/>
                    <w:sz w:val="24"/>
                    <w:szCs w:val="24"/>
                  </w:rPr>
                </w:rPrChange>
              </w:rPr>
            </w:pPr>
            <w:r w:rsidRPr="001D6E1C">
              <w:rPr>
                <w:color w:val="FF0000"/>
                <w:sz w:val="22"/>
                <w:szCs w:val="22"/>
                <w:rPrChange w:id="2106" w:author="Zhijie Yang (NSB)" w:date="2022-12-08T16:51:00Z">
                  <w:rPr>
                    <w:color w:val="FF0000"/>
                    <w:sz w:val="24"/>
                    <w:szCs w:val="24"/>
                  </w:rPr>
                </w:rPrChange>
              </w:rPr>
              <w:t>The RRCM element is present when using FILS authentication; otherwise, it is not present.</w:t>
            </w:r>
          </w:p>
        </w:tc>
      </w:tr>
    </w:tbl>
    <w:p w14:paraId="44E3CE2C" w14:textId="77777777" w:rsidR="002936F0" w:rsidRPr="001D6E1C" w:rsidRDefault="002936F0" w:rsidP="002936F0">
      <w:pPr>
        <w:rPr>
          <w:i/>
          <w:sz w:val="22"/>
          <w:szCs w:val="22"/>
          <w:rPrChange w:id="2107" w:author="Zhijie Yang (NSB)" w:date="2022-12-08T16:51:00Z">
            <w:rPr>
              <w:i/>
              <w:sz w:val="24"/>
              <w:szCs w:val="24"/>
            </w:rPr>
          </w:rPrChange>
        </w:rPr>
      </w:pPr>
    </w:p>
    <w:p w14:paraId="72695156" w14:textId="77777777" w:rsidR="002936F0" w:rsidRPr="001D6E1C" w:rsidRDefault="002936F0" w:rsidP="002936F0">
      <w:pPr>
        <w:rPr>
          <w:i/>
          <w:sz w:val="22"/>
          <w:szCs w:val="22"/>
          <w:rPrChange w:id="2108" w:author="Zhijie Yang (NSB)" w:date="2022-12-08T16:51:00Z">
            <w:rPr>
              <w:i/>
              <w:sz w:val="24"/>
              <w:szCs w:val="24"/>
            </w:rPr>
          </w:rPrChange>
        </w:rPr>
      </w:pPr>
    </w:p>
    <w:p w14:paraId="4D624AE6" w14:textId="77777777" w:rsidR="002936F0" w:rsidRPr="001D6E1C" w:rsidRDefault="002936F0" w:rsidP="002936F0">
      <w:pPr>
        <w:rPr>
          <w:i/>
          <w:color w:val="00B0F0"/>
          <w:sz w:val="22"/>
          <w:szCs w:val="22"/>
          <w:rPrChange w:id="2109" w:author="Zhijie Yang (NSB)" w:date="2022-12-08T16:51:00Z">
            <w:rPr>
              <w:i/>
              <w:color w:val="00B0F0"/>
              <w:sz w:val="24"/>
              <w:szCs w:val="24"/>
            </w:rPr>
          </w:rPrChange>
        </w:rPr>
      </w:pPr>
      <w:r w:rsidRPr="001D6E1C">
        <w:rPr>
          <w:i/>
          <w:color w:val="00B0F0"/>
          <w:sz w:val="22"/>
          <w:szCs w:val="22"/>
          <w:rPrChange w:id="2110" w:author="Zhijie Yang (NSB)" w:date="2022-12-08T16:51:00Z">
            <w:rPr>
              <w:i/>
              <w:color w:val="00B0F0"/>
              <w:sz w:val="24"/>
              <w:szCs w:val="24"/>
            </w:rPr>
          </w:rPrChange>
        </w:rPr>
        <w:t xml:space="preserve">Insert new rows in Table 9-64 Reassociation Request frame body </w:t>
      </w:r>
    </w:p>
    <w:p w14:paraId="4EE040BB" w14:textId="77777777" w:rsidR="002936F0" w:rsidRPr="001D6E1C" w:rsidRDefault="002936F0" w:rsidP="002936F0">
      <w:pPr>
        <w:rPr>
          <w:i/>
          <w:sz w:val="22"/>
          <w:szCs w:val="22"/>
          <w:rPrChange w:id="2111" w:author="Zhijie Yang (NSB)" w:date="2022-12-08T16:51:00Z">
            <w:rPr>
              <w:i/>
              <w:sz w:val="24"/>
              <w:szCs w:val="24"/>
            </w:rPr>
          </w:rPrChange>
        </w:rPr>
      </w:pPr>
    </w:p>
    <w:tbl>
      <w:tblPr>
        <w:tblStyle w:val="TableGrid"/>
        <w:tblW w:w="0" w:type="auto"/>
        <w:tblLook w:val="04A0" w:firstRow="1" w:lastRow="0" w:firstColumn="1" w:lastColumn="0" w:noHBand="0" w:noVBand="1"/>
      </w:tblPr>
      <w:tblGrid>
        <w:gridCol w:w="1584"/>
        <w:gridCol w:w="2736"/>
        <w:gridCol w:w="4896"/>
      </w:tblGrid>
      <w:tr w:rsidR="002936F0" w:rsidRPr="001D6E1C" w14:paraId="6D01A6D5" w14:textId="77777777" w:rsidTr="00A302F3">
        <w:trPr>
          <w:trHeight w:val="194"/>
        </w:trPr>
        <w:tc>
          <w:tcPr>
            <w:tcW w:w="1584" w:type="dxa"/>
          </w:tcPr>
          <w:p w14:paraId="0C202459" w14:textId="77777777" w:rsidR="002936F0" w:rsidRPr="001D6E1C" w:rsidRDefault="002936F0" w:rsidP="00A302F3">
            <w:pPr>
              <w:jc w:val="center"/>
              <w:rPr>
                <w:b/>
                <w:sz w:val="22"/>
                <w:szCs w:val="22"/>
                <w:rPrChange w:id="2112" w:author="Zhijie Yang (NSB)" w:date="2022-12-08T16:51:00Z">
                  <w:rPr>
                    <w:b/>
                    <w:sz w:val="24"/>
                    <w:szCs w:val="24"/>
                  </w:rPr>
                </w:rPrChange>
              </w:rPr>
            </w:pPr>
            <w:r w:rsidRPr="001D6E1C">
              <w:rPr>
                <w:b/>
                <w:sz w:val="22"/>
                <w:szCs w:val="22"/>
                <w:rPrChange w:id="2113" w:author="Zhijie Yang (NSB)" w:date="2022-12-08T16:51:00Z">
                  <w:rPr>
                    <w:b/>
                    <w:sz w:val="24"/>
                    <w:szCs w:val="24"/>
                  </w:rPr>
                </w:rPrChange>
              </w:rPr>
              <w:t>Order</w:t>
            </w:r>
          </w:p>
        </w:tc>
        <w:tc>
          <w:tcPr>
            <w:tcW w:w="2736" w:type="dxa"/>
          </w:tcPr>
          <w:p w14:paraId="481F18B6" w14:textId="77777777" w:rsidR="002936F0" w:rsidRPr="001D6E1C" w:rsidRDefault="002936F0" w:rsidP="00A302F3">
            <w:pPr>
              <w:jc w:val="center"/>
              <w:rPr>
                <w:b/>
                <w:sz w:val="22"/>
                <w:szCs w:val="22"/>
                <w:rPrChange w:id="2114" w:author="Zhijie Yang (NSB)" w:date="2022-12-08T16:51:00Z">
                  <w:rPr>
                    <w:b/>
                    <w:sz w:val="24"/>
                    <w:szCs w:val="24"/>
                  </w:rPr>
                </w:rPrChange>
              </w:rPr>
            </w:pPr>
            <w:r w:rsidRPr="001D6E1C">
              <w:rPr>
                <w:b/>
                <w:sz w:val="22"/>
                <w:szCs w:val="22"/>
                <w:rPrChange w:id="2115" w:author="Zhijie Yang (NSB)" w:date="2022-12-08T16:51:00Z">
                  <w:rPr>
                    <w:b/>
                    <w:sz w:val="24"/>
                    <w:szCs w:val="24"/>
                  </w:rPr>
                </w:rPrChange>
              </w:rPr>
              <w:t>Information</w:t>
            </w:r>
          </w:p>
        </w:tc>
        <w:tc>
          <w:tcPr>
            <w:tcW w:w="4896" w:type="dxa"/>
          </w:tcPr>
          <w:p w14:paraId="6C03E8AA" w14:textId="77777777" w:rsidR="002936F0" w:rsidRPr="001D6E1C" w:rsidRDefault="002936F0" w:rsidP="00A302F3">
            <w:pPr>
              <w:jc w:val="center"/>
              <w:rPr>
                <w:b/>
                <w:sz w:val="22"/>
                <w:szCs w:val="22"/>
                <w:rPrChange w:id="2116" w:author="Zhijie Yang (NSB)" w:date="2022-12-08T16:51:00Z">
                  <w:rPr>
                    <w:b/>
                    <w:sz w:val="24"/>
                    <w:szCs w:val="24"/>
                  </w:rPr>
                </w:rPrChange>
              </w:rPr>
            </w:pPr>
            <w:r w:rsidRPr="001D6E1C">
              <w:rPr>
                <w:b/>
                <w:sz w:val="22"/>
                <w:szCs w:val="22"/>
                <w:rPrChange w:id="2117" w:author="Zhijie Yang (NSB)" w:date="2022-12-08T16:51:00Z">
                  <w:rPr>
                    <w:b/>
                    <w:sz w:val="24"/>
                    <w:szCs w:val="24"/>
                  </w:rPr>
                </w:rPrChange>
              </w:rPr>
              <w:t>Notes</w:t>
            </w:r>
          </w:p>
        </w:tc>
      </w:tr>
      <w:tr w:rsidR="002936F0" w:rsidRPr="001D6E1C" w14:paraId="2FB2B0EC" w14:textId="77777777" w:rsidTr="00A302F3">
        <w:trPr>
          <w:trHeight w:val="202"/>
        </w:trPr>
        <w:tc>
          <w:tcPr>
            <w:tcW w:w="1584" w:type="dxa"/>
          </w:tcPr>
          <w:p w14:paraId="736A3AED" w14:textId="77777777" w:rsidR="002936F0" w:rsidRPr="001D6E1C" w:rsidRDefault="002936F0" w:rsidP="00A302F3">
            <w:pPr>
              <w:jc w:val="center"/>
              <w:rPr>
                <w:color w:val="FF0000"/>
                <w:sz w:val="22"/>
                <w:szCs w:val="22"/>
                <w:rPrChange w:id="2118" w:author="Zhijie Yang (NSB)" w:date="2022-12-08T16:51:00Z">
                  <w:rPr>
                    <w:color w:val="FF0000"/>
                    <w:sz w:val="24"/>
                    <w:szCs w:val="24"/>
                  </w:rPr>
                </w:rPrChange>
              </w:rPr>
            </w:pPr>
            <w:r w:rsidRPr="001D6E1C">
              <w:rPr>
                <w:color w:val="FF0000"/>
                <w:sz w:val="22"/>
                <w:szCs w:val="22"/>
                <w:rPrChange w:id="2119" w:author="Zhijie Yang (NSB)" w:date="2022-12-08T16:51:00Z">
                  <w:rPr>
                    <w:color w:val="FF0000"/>
                    <w:sz w:val="24"/>
                    <w:szCs w:val="24"/>
                  </w:rPr>
                </w:rPrChange>
              </w:rPr>
              <w:t>&lt;ANA&gt;</w:t>
            </w:r>
          </w:p>
        </w:tc>
        <w:tc>
          <w:tcPr>
            <w:tcW w:w="2736" w:type="dxa"/>
          </w:tcPr>
          <w:p w14:paraId="4D63988C" w14:textId="77777777" w:rsidR="002936F0" w:rsidRPr="001D6E1C" w:rsidRDefault="002936F0" w:rsidP="00A302F3">
            <w:pPr>
              <w:rPr>
                <w:color w:val="FF0000"/>
                <w:sz w:val="22"/>
                <w:szCs w:val="22"/>
                <w:rPrChange w:id="2120" w:author="Zhijie Yang (NSB)" w:date="2022-12-08T16:51:00Z">
                  <w:rPr>
                    <w:color w:val="FF0000"/>
                    <w:sz w:val="24"/>
                    <w:szCs w:val="24"/>
                  </w:rPr>
                </w:rPrChange>
              </w:rPr>
            </w:pPr>
            <w:r w:rsidRPr="001D6E1C">
              <w:rPr>
                <w:color w:val="FF0000"/>
                <w:sz w:val="22"/>
                <w:szCs w:val="22"/>
                <w:rPrChange w:id="2121" w:author="Zhijie Yang (NSB)" w:date="2022-12-08T16:51:00Z">
                  <w:rPr>
                    <w:color w:val="FF0000"/>
                    <w:sz w:val="24"/>
                    <w:szCs w:val="24"/>
                  </w:rPr>
                </w:rPrChange>
              </w:rPr>
              <w:t>MAAD</w:t>
            </w:r>
          </w:p>
        </w:tc>
        <w:tc>
          <w:tcPr>
            <w:tcW w:w="4896" w:type="dxa"/>
          </w:tcPr>
          <w:p w14:paraId="00E015D8" w14:textId="77777777" w:rsidR="002936F0" w:rsidRPr="001D6E1C" w:rsidRDefault="002936F0" w:rsidP="00A302F3">
            <w:pPr>
              <w:rPr>
                <w:color w:val="FF0000"/>
                <w:sz w:val="22"/>
                <w:szCs w:val="22"/>
                <w:rPrChange w:id="2122" w:author="Zhijie Yang (NSB)" w:date="2022-12-08T16:51:00Z">
                  <w:rPr>
                    <w:color w:val="FF0000"/>
                    <w:sz w:val="24"/>
                    <w:szCs w:val="24"/>
                  </w:rPr>
                </w:rPrChange>
              </w:rPr>
            </w:pPr>
            <w:r w:rsidRPr="001D6E1C">
              <w:rPr>
                <w:color w:val="FF0000"/>
                <w:sz w:val="22"/>
                <w:szCs w:val="22"/>
                <w:rPrChange w:id="2123" w:author="Zhijie Yang (NSB)" w:date="2022-12-08T16:51:00Z">
                  <w:rPr>
                    <w:color w:val="FF0000"/>
                    <w:sz w:val="24"/>
                    <w:szCs w:val="24"/>
                  </w:rPr>
                </w:rPrChange>
              </w:rPr>
              <w:t>The MAAD element is optionally present when using FILS authentication; otherwise, it is not present</w:t>
            </w:r>
          </w:p>
        </w:tc>
      </w:tr>
      <w:tr w:rsidR="002936F0" w:rsidRPr="001D6E1C" w14:paraId="6ABAFB75" w14:textId="77777777" w:rsidTr="00A302F3">
        <w:trPr>
          <w:trHeight w:val="202"/>
        </w:trPr>
        <w:tc>
          <w:tcPr>
            <w:tcW w:w="1584" w:type="dxa"/>
          </w:tcPr>
          <w:p w14:paraId="753A2313" w14:textId="77777777" w:rsidR="002936F0" w:rsidRPr="001D6E1C" w:rsidRDefault="002936F0" w:rsidP="00A302F3">
            <w:pPr>
              <w:jc w:val="center"/>
              <w:rPr>
                <w:color w:val="FF0000"/>
                <w:sz w:val="22"/>
                <w:szCs w:val="22"/>
                <w:rPrChange w:id="2124" w:author="Zhijie Yang (NSB)" w:date="2022-12-08T16:51:00Z">
                  <w:rPr>
                    <w:color w:val="FF0000"/>
                    <w:sz w:val="24"/>
                    <w:szCs w:val="24"/>
                  </w:rPr>
                </w:rPrChange>
              </w:rPr>
            </w:pPr>
            <w:r w:rsidRPr="001D6E1C">
              <w:rPr>
                <w:color w:val="FF0000"/>
                <w:sz w:val="22"/>
                <w:szCs w:val="22"/>
                <w:rPrChange w:id="2125" w:author="Zhijie Yang (NSB)" w:date="2022-12-08T16:51:00Z">
                  <w:rPr>
                    <w:color w:val="FF0000"/>
                    <w:sz w:val="24"/>
                    <w:szCs w:val="24"/>
                  </w:rPr>
                </w:rPrChange>
              </w:rPr>
              <w:t>&lt;ANA&gt;</w:t>
            </w:r>
          </w:p>
        </w:tc>
        <w:tc>
          <w:tcPr>
            <w:tcW w:w="2736" w:type="dxa"/>
          </w:tcPr>
          <w:p w14:paraId="52609756" w14:textId="77777777" w:rsidR="002936F0" w:rsidRPr="001D6E1C" w:rsidRDefault="002936F0" w:rsidP="00A302F3">
            <w:pPr>
              <w:rPr>
                <w:color w:val="FF0000"/>
                <w:sz w:val="22"/>
                <w:szCs w:val="22"/>
                <w:rPrChange w:id="2126" w:author="Zhijie Yang (NSB)" w:date="2022-12-08T16:51:00Z">
                  <w:rPr>
                    <w:color w:val="FF0000"/>
                    <w:sz w:val="24"/>
                    <w:szCs w:val="24"/>
                  </w:rPr>
                </w:rPrChange>
              </w:rPr>
            </w:pPr>
            <w:r w:rsidRPr="001D6E1C">
              <w:rPr>
                <w:color w:val="FF0000"/>
                <w:sz w:val="22"/>
                <w:szCs w:val="22"/>
                <w:rPrChange w:id="2127" w:author="Zhijie Yang (NSB)" w:date="2022-12-08T16:51:00Z">
                  <w:rPr>
                    <w:color w:val="FF0000"/>
                    <w:sz w:val="24"/>
                    <w:szCs w:val="24"/>
                  </w:rPr>
                </w:rPrChange>
              </w:rPr>
              <w:t>RRCM</w:t>
            </w:r>
          </w:p>
        </w:tc>
        <w:tc>
          <w:tcPr>
            <w:tcW w:w="4896" w:type="dxa"/>
          </w:tcPr>
          <w:p w14:paraId="5E9A9109" w14:textId="77777777" w:rsidR="002936F0" w:rsidRPr="001D6E1C" w:rsidRDefault="002936F0" w:rsidP="00A302F3">
            <w:pPr>
              <w:rPr>
                <w:color w:val="FF0000"/>
                <w:sz w:val="22"/>
                <w:szCs w:val="22"/>
                <w:rPrChange w:id="2128" w:author="Zhijie Yang (NSB)" w:date="2022-12-08T16:51:00Z">
                  <w:rPr>
                    <w:color w:val="FF0000"/>
                    <w:sz w:val="24"/>
                    <w:szCs w:val="24"/>
                  </w:rPr>
                </w:rPrChange>
              </w:rPr>
            </w:pPr>
            <w:r w:rsidRPr="001D6E1C">
              <w:rPr>
                <w:color w:val="FF0000"/>
                <w:sz w:val="22"/>
                <w:szCs w:val="22"/>
                <w:rPrChange w:id="2129" w:author="Zhijie Yang (NSB)" w:date="2022-12-08T16:51:00Z">
                  <w:rPr>
                    <w:color w:val="FF0000"/>
                    <w:sz w:val="24"/>
                    <w:szCs w:val="24"/>
                  </w:rPr>
                </w:rPrChange>
              </w:rPr>
              <w:t>The RRCM element is present when using FILS authentication; otherwise, it is not present.</w:t>
            </w:r>
          </w:p>
        </w:tc>
      </w:tr>
    </w:tbl>
    <w:p w14:paraId="224D94A4" w14:textId="77777777" w:rsidR="002936F0" w:rsidRPr="001D6E1C" w:rsidRDefault="002936F0" w:rsidP="002936F0">
      <w:pPr>
        <w:rPr>
          <w:sz w:val="22"/>
          <w:szCs w:val="22"/>
          <w:rPrChange w:id="2130" w:author="Zhijie Yang (NSB)" w:date="2022-12-08T16:51:00Z">
            <w:rPr>
              <w:sz w:val="24"/>
              <w:szCs w:val="24"/>
            </w:rPr>
          </w:rPrChange>
        </w:rPr>
      </w:pPr>
    </w:p>
    <w:p w14:paraId="154C28F4" w14:textId="77777777" w:rsidR="002936F0" w:rsidRPr="001D6E1C" w:rsidRDefault="002936F0" w:rsidP="002936F0">
      <w:pPr>
        <w:rPr>
          <w:sz w:val="22"/>
          <w:szCs w:val="22"/>
          <w:rPrChange w:id="2131" w:author="Zhijie Yang (NSB)" w:date="2022-12-08T16:51:00Z">
            <w:rPr>
              <w:sz w:val="24"/>
              <w:szCs w:val="24"/>
            </w:rPr>
          </w:rPrChange>
        </w:rPr>
      </w:pPr>
    </w:p>
    <w:p w14:paraId="25CBD629" w14:textId="77777777" w:rsidR="002936F0" w:rsidRPr="001D6E1C" w:rsidRDefault="002936F0" w:rsidP="002936F0">
      <w:pPr>
        <w:rPr>
          <w:i/>
          <w:color w:val="00B0F0"/>
          <w:sz w:val="22"/>
          <w:szCs w:val="22"/>
          <w:rPrChange w:id="2132" w:author="Zhijie Yang (NSB)" w:date="2022-12-08T16:51:00Z">
            <w:rPr>
              <w:i/>
              <w:color w:val="00B0F0"/>
              <w:sz w:val="24"/>
              <w:szCs w:val="24"/>
            </w:rPr>
          </w:rPrChange>
        </w:rPr>
      </w:pPr>
      <w:r w:rsidRPr="001D6E1C">
        <w:rPr>
          <w:i/>
          <w:color w:val="00B0F0"/>
          <w:sz w:val="22"/>
          <w:szCs w:val="22"/>
          <w:rPrChange w:id="2133" w:author="Zhijie Yang (NSB)" w:date="2022-12-08T16:51:00Z">
            <w:rPr>
              <w:i/>
              <w:color w:val="00B0F0"/>
              <w:sz w:val="24"/>
              <w:szCs w:val="24"/>
            </w:rPr>
          </w:rPrChange>
        </w:rPr>
        <w:t xml:space="preserve">Insert new rows in Table 9-65 Reassociation Response frame body </w:t>
      </w:r>
    </w:p>
    <w:p w14:paraId="17E39B3E" w14:textId="77777777" w:rsidR="002936F0" w:rsidRPr="001D6E1C" w:rsidRDefault="002936F0" w:rsidP="002936F0">
      <w:pPr>
        <w:rPr>
          <w:i/>
          <w:sz w:val="22"/>
          <w:szCs w:val="22"/>
          <w:rPrChange w:id="2134" w:author="Zhijie Yang (NSB)" w:date="2022-12-08T16:51:00Z">
            <w:rPr>
              <w:i/>
              <w:sz w:val="24"/>
              <w:szCs w:val="24"/>
            </w:rPr>
          </w:rPrChange>
        </w:rPr>
      </w:pPr>
    </w:p>
    <w:tbl>
      <w:tblPr>
        <w:tblStyle w:val="TableGrid"/>
        <w:tblW w:w="0" w:type="auto"/>
        <w:tblLook w:val="04A0" w:firstRow="1" w:lastRow="0" w:firstColumn="1" w:lastColumn="0" w:noHBand="0" w:noVBand="1"/>
      </w:tblPr>
      <w:tblGrid>
        <w:gridCol w:w="1584"/>
        <w:gridCol w:w="2736"/>
        <w:gridCol w:w="4896"/>
      </w:tblGrid>
      <w:tr w:rsidR="002936F0" w:rsidRPr="001D6E1C" w14:paraId="44D8FA3E" w14:textId="77777777" w:rsidTr="00A302F3">
        <w:trPr>
          <w:trHeight w:val="194"/>
        </w:trPr>
        <w:tc>
          <w:tcPr>
            <w:tcW w:w="1584" w:type="dxa"/>
          </w:tcPr>
          <w:p w14:paraId="11C763C8" w14:textId="77777777" w:rsidR="002936F0" w:rsidRPr="001D6E1C" w:rsidRDefault="002936F0" w:rsidP="00A302F3">
            <w:pPr>
              <w:jc w:val="center"/>
              <w:rPr>
                <w:b/>
                <w:sz w:val="22"/>
                <w:szCs w:val="22"/>
                <w:rPrChange w:id="2135" w:author="Zhijie Yang (NSB)" w:date="2022-12-08T16:51:00Z">
                  <w:rPr>
                    <w:b/>
                    <w:sz w:val="24"/>
                    <w:szCs w:val="24"/>
                  </w:rPr>
                </w:rPrChange>
              </w:rPr>
            </w:pPr>
            <w:r w:rsidRPr="001D6E1C">
              <w:rPr>
                <w:b/>
                <w:sz w:val="22"/>
                <w:szCs w:val="22"/>
                <w:rPrChange w:id="2136" w:author="Zhijie Yang (NSB)" w:date="2022-12-08T16:51:00Z">
                  <w:rPr>
                    <w:b/>
                    <w:sz w:val="24"/>
                    <w:szCs w:val="24"/>
                  </w:rPr>
                </w:rPrChange>
              </w:rPr>
              <w:t>Order</w:t>
            </w:r>
          </w:p>
        </w:tc>
        <w:tc>
          <w:tcPr>
            <w:tcW w:w="2736" w:type="dxa"/>
          </w:tcPr>
          <w:p w14:paraId="294BA35C" w14:textId="77777777" w:rsidR="002936F0" w:rsidRPr="001D6E1C" w:rsidRDefault="002936F0" w:rsidP="00A302F3">
            <w:pPr>
              <w:jc w:val="center"/>
              <w:rPr>
                <w:b/>
                <w:sz w:val="22"/>
                <w:szCs w:val="22"/>
                <w:rPrChange w:id="2137" w:author="Zhijie Yang (NSB)" w:date="2022-12-08T16:51:00Z">
                  <w:rPr>
                    <w:b/>
                    <w:sz w:val="24"/>
                    <w:szCs w:val="24"/>
                  </w:rPr>
                </w:rPrChange>
              </w:rPr>
            </w:pPr>
            <w:r w:rsidRPr="001D6E1C">
              <w:rPr>
                <w:b/>
                <w:sz w:val="22"/>
                <w:szCs w:val="22"/>
                <w:rPrChange w:id="2138" w:author="Zhijie Yang (NSB)" w:date="2022-12-08T16:51:00Z">
                  <w:rPr>
                    <w:b/>
                    <w:sz w:val="24"/>
                    <w:szCs w:val="24"/>
                  </w:rPr>
                </w:rPrChange>
              </w:rPr>
              <w:t>Information</w:t>
            </w:r>
          </w:p>
        </w:tc>
        <w:tc>
          <w:tcPr>
            <w:tcW w:w="4896" w:type="dxa"/>
          </w:tcPr>
          <w:p w14:paraId="55C6C0A2" w14:textId="77777777" w:rsidR="002936F0" w:rsidRPr="001D6E1C" w:rsidRDefault="002936F0" w:rsidP="00A302F3">
            <w:pPr>
              <w:jc w:val="center"/>
              <w:rPr>
                <w:b/>
                <w:sz w:val="22"/>
                <w:szCs w:val="22"/>
                <w:rPrChange w:id="2139" w:author="Zhijie Yang (NSB)" w:date="2022-12-08T16:51:00Z">
                  <w:rPr>
                    <w:b/>
                    <w:sz w:val="24"/>
                    <w:szCs w:val="24"/>
                  </w:rPr>
                </w:rPrChange>
              </w:rPr>
            </w:pPr>
            <w:r w:rsidRPr="001D6E1C">
              <w:rPr>
                <w:b/>
                <w:sz w:val="22"/>
                <w:szCs w:val="22"/>
                <w:rPrChange w:id="2140" w:author="Zhijie Yang (NSB)" w:date="2022-12-08T16:51:00Z">
                  <w:rPr>
                    <w:b/>
                    <w:sz w:val="24"/>
                    <w:szCs w:val="24"/>
                  </w:rPr>
                </w:rPrChange>
              </w:rPr>
              <w:t>Notes</w:t>
            </w:r>
          </w:p>
        </w:tc>
      </w:tr>
      <w:tr w:rsidR="002936F0" w:rsidRPr="001D6E1C" w14:paraId="72A9D71A" w14:textId="77777777" w:rsidTr="00A302F3">
        <w:trPr>
          <w:trHeight w:val="202"/>
        </w:trPr>
        <w:tc>
          <w:tcPr>
            <w:tcW w:w="1584" w:type="dxa"/>
          </w:tcPr>
          <w:p w14:paraId="5304EBDF" w14:textId="77777777" w:rsidR="002936F0" w:rsidRPr="001D6E1C" w:rsidRDefault="002936F0" w:rsidP="00A302F3">
            <w:pPr>
              <w:jc w:val="center"/>
              <w:rPr>
                <w:color w:val="FF0000"/>
                <w:sz w:val="22"/>
                <w:szCs w:val="22"/>
                <w:rPrChange w:id="2141" w:author="Zhijie Yang (NSB)" w:date="2022-12-08T16:51:00Z">
                  <w:rPr>
                    <w:color w:val="FF0000"/>
                    <w:sz w:val="24"/>
                    <w:szCs w:val="24"/>
                  </w:rPr>
                </w:rPrChange>
              </w:rPr>
            </w:pPr>
            <w:r w:rsidRPr="001D6E1C">
              <w:rPr>
                <w:color w:val="FF0000"/>
                <w:sz w:val="22"/>
                <w:szCs w:val="22"/>
                <w:rPrChange w:id="2142" w:author="Zhijie Yang (NSB)" w:date="2022-12-08T16:51:00Z">
                  <w:rPr>
                    <w:color w:val="FF0000"/>
                    <w:sz w:val="24"/>
                    <w:szCs w:val="24"/>
                  </w:rPr>
                </w:rPrChange>
              </w:rPr>
              <w:t>&lt;ANA&gt;</w:t>
            </w:r>
          </w:p>
        </w:tc>
        <w:tc>
          <w:tcPr>
            <w:tcW w:w="2736" w:type="dxa"/>
          </w:tcPr>
          <w:p w14:paraId="7ED9B18F" w14:textId="77777777" w:rsidR="002936F0" w:rsidRPr="001D6E1C" w:rsidRDefault="002936F0" w:rsidP="00A302F3">
            <w:pPr>
              <w:rPr>
                <w:color w:val="FF0000"/>
                <w:sz w:val="22"/>
                <w:szCs w:val="22"/>
                <w:rPrChange w:id="2143" w:author="Zhijie Yang (NSB)" w:date="2022-12-08T16:51:00Z">
                  <w:rPr>
                    <w:color w:val="FF0000"/>
                    <w:sz w:val="24"/>
                    <w:szCs w:val="24"/>
                  </w:rPr>
                </w:rPrChange>
              </w:rPr>
            </w:pPr>
            <w:r w:rsidRPr="001D6E1C">
              <w:rPr>
                <w:color w:val="FF0000"/>
                <w:sz w:val="22"/>
                <w:szCs w:val="22"/>
                <w:rPrChange w:id="2144" w:author="Zhijie Yang (NSB)" w:date="2022-12-08T16:51:00Z">
                  <w:rPr>
                    <w:color w:val="FF0000"/>
                    <w:sz w:val="24"/>
                    <w:szCs w:val="24"/>
                  </w:rPr>
                </w:rPrChange>
              </w:rPr>
              <w:t>MAAD</w:t>
            </w:r>
          </w:p>
        </w:tc>
        <w:tc>
          <w:tcPr>
            <w:tcW w:w="4896" w:type="dxa"/>
          </w:tcPr>
          <w:p w14:paraId="007DBC34" w14:textId="77777777" w:rsidR="002936F0" w:rsidRPr="001D6E1C" w:rsidRDefault="002936F0" w:rsidP="00A302F3">
            <w:pPr>
              <w:rPr>
                <w:color w:val="FF0000"/>
                <w:sz w:val="22"/>
                <w:szCs w:val="22"/>
                <w:rPrChange w:id="2145" w:author="Zhijie Yang (NSB)" w:date="2022-12-08T16:51:00Z">
                  <w:rPr>
                    <w:color w:val="FF0000"/>
                    <w:sz w:val="24"/>
                    <w:szCs w:val="24"/>
                  </w:rPr>
                </w:rPrChange>
              </w:rPr>
            </w:pPr>
            <w:r w:rsidRPr="001D6E1C">
              <w:rPr>
                <w:color w:val="FF0000"/>
                <w:sz w:val="22"/>
                <w:szCs w:val="22"/>
                <w:rPrChange w:id="2146" w:author="Zhijie Yang (NSB)" w:date="2022-12-08T16:51:00Z">
                  <w:rPr>
                    <w:color w:val="FF0000"/>
                    <w:sz w:val="24"/>
                    <w:szCs w:val="24"/>
                  </w:rPr>
                </w:rPrChange>
              </w:rPr>
              <w:t>The MAAD element is optionally present when using FILS authentication; otherwise, it is not present</w:t>
            </w:r>
          </w:p>
        </w:tc>
      </w:tr>
      <w:tr w:rsidR="002936F0" w:rsidRPr="001D6E1C" w14:paraId="154BEF34" w14:textId="77777777" w:rsidTr="00A302F3">
        <w:trPr>
          <w:trHeight w:val="202"/>
        </w:trPr>
        <w:tc>
          <w:tcPr>
            <w:tcW w:w="1584" w:type="dxa"/>
          </w:tcPr>
          <w:p w14:paraId="78ADF3D5" w14:textId="77777777" w:rsidR="002936F0" w:rsidRPr="001D6E1C" w:rsidRDefault="002936F0" w:rsidP="00A302F3">
            <w:pPr>
              <w:jc w:val="center"/>
              <w:rPr>
                <w:color w:val="FF0000"/>
                <w:sz w:val="22"/>
                <w:szCs w:val="22"/>
                <w:rPrChange w:id="2147" w:author="Zhijie Yang (NSB)" w:date="2022-12-08T16:51:00Z">
                  <w:rPr>
                    <w:color w:val="FF0000"/>
                    <w:sz w:val="24"/>
                    <w:szCs w:val="24"/>
                  </w:rPr>
                </w:rPrChange>
              </w:rPr>
            </w:pPr>
            <w:r w:rsidRPr="001D6E1C">
              <w:rPr>
                <w:color w:val="FF0000"/>
                <w:sz w:val="22"/>
                <w:szCs w:val="22"/>
                <w:rPrChange w:id="2148" w:author="Zhijie Yang (NSB)" w:date="2022-12-08T16:51:00Z">
                  <w:rPr>
                    <w:color w:val="FF0000"/>
                    <w:sz w:val="24"/>
                    <w:szCs w:val="24"/>
                  </w:rPr>
                </w:rPrChange>
              </w:rPr>
              <w:t>&lt;ANA&gt;</w:t>
            </w:r>
          </w:p>
        </w:tc>
        <w:tc>
          <w:tcPr>
            <w:tcW w:w="2736" w:type="dxa"/>
          </w:tcPr>
          <w:p w14:paraId="447033A1" w14:textId="77777777" w:rsidR="002936F0" w:rsidRPr="001D6E1C" w:rsidRDefault="002936F0" w:rsidP="00A302F3">
            <w:pPr>
              <w:rPr>
                <w:color w:val="FF0000"/>
                <w:sz w:val="22"/>
                <w:szCs w:val="22"/>
                <w:rPrChange w:id="2149" w:author="Zhijie Yang (NSB)" w:date="2022-12-08T16:51:00Z">
                  <w:rPr>
                    <w:color w:val="FF0000"/>
                    <w:sz w:val="24"/>
                    <w:szCs w:val="24"/>
                  </w:rPr>
                </w:rPrChange>
              </w:rPr>
            </w:pPr>
            <w:r w:rsidRPr="001D6E1C">
              <w:rPr>
                <w:color w:val="FF0000"/>
                <w:sz w:val="22"/>
                <w:szCs w:val="22"/>
                <w:rPrChange w:id="2150" w:author="Zhijie Yang (NSB)" w:date="2022-12-08T16:51:00Z">
                  <w:rPr>
                    <w:color w:val="FF0000"/>
                    <w:sz w:val="24"/>
                    <w:szCs w:val="24"/>
                  </w:rPr>
                </w:rPrChange>
              </w:rPr>
              <w:t>RRCM</w:t>
            </w:r>
          </w:p>
        </w:tc>
        <w:tc>
          <w:tcPr>
            <w:tcW w:w="4896" w:type="dxa"/>
          </w:tcPr>
          <w:p w14:paraId="1F798E11" w14:textId="77777777" w:rsidR="002936F0" w:rsidRPr="001D6E1C" w:rsidRDefault="002936F0" w:rsidP="00A302F3">
            <w:pPr>
              <w:rPr>
                <w:color w:val="FF0000"/>
                <w:sz w:val="22"/>
                <w:szCs w:val="22"/>
                <w:rPrChange w:id="2151" w:author="Zhijie Yang (NSB)" w:date="2022-12-08T16:51:00Z">
                  <w:rPr>
                    <w:color w:val="FF0000"/>
                    <w:sz w:val="24"/>
                    <w:szCs w:val="24"/>
                  </w:rPr>
                </w:rPrChange>
              </w:rPr>
            </w:pPr>
            <w:r w:rsidRPr="001D6E1C">
              <w:rPr>
                <w:color w:val="FF0000"/>
                <w:sz w:val="22"/>
                <w:szCs w:val="22"/>
                <w:rPrChange w:id="2152" w:author="Zhijie Yang (NSB)" w:date="2022-12-08T16:51:00Z">
                  <w:rPr>
                    <w:color w:val="FF0000"/>
                    <w:sz w:val="24"/>
                    <w:szCs w:val="24"/>
                  </w:rPr>
                </w:rPrChange>
              </w:rPr>
              <w:t>The RRCM element is present when using FILS authentication; otherwise, it is not present.</w:t>
            </w:r>
          </w:p>
        </w:tc>
      </w:tr>
    </w:tbl>
    <w:p w14:paraId="1D246D3E" w14:textId="77777777" w:rsidR="002936F0" w:rsidRPr="001D6E1C" w:rsidRDefault="002936F0" w:rsidP="002936F0">
      <w:pPr>
        <w:rPr>
          <w:i/>
          <w:sz w:val="22"/>
          <w:szCs w:val="22"/>
          <w:rPrChange w:id="2153" w:author="Zhijie Yang (NSB)" w:date="2022-12-08T16:51:00Z">
            <w:rPr>
              <w:i/>
              <w:sz w:val="24"/>
              <w:szCs w:val="24"/>
            </w:rPr>
          </w:rPrChange>
        </w:rPr>
      </w:pPr>
    </w:p>
    <w:p w14:paraId="197FA4B7" w14:textId="77777777" w:rsidR="002936F0" w:rsidRPr="001D6E1C" w:rsidRDefault="002936F0" w:rsidP="002936F0">
      <w:pPr>
        <w:rPr>
          <w:sz w:val="22"/>
          <w:szCs w:val="22"/>
          <w:rPrChange w:id="2154" w:author="Zhijie Yang (NSB)" w:date="2022-12-08T16:51:00Z">
            <w:rPr>
              <w:sz w:val="24"/>
              <w:szCs w:val="24"/>
            </w:rPr>
          </w:rPrChange>
        </w:rPr>
      </w:pPr>
    </w:p>
    <w:p w14:paraId="50DEB501" w14:textId="77777777" w:rsidR="002936F0" w:rsidRPr="001D6E1C" w:rsidRDefault="002936F0" w:rsidP="002936F0">
      <w:pPr>
        <w:rPr>
          <w:i/>
          <w:color w:val="00B0F0"/>
          <w:sz w:val="22"/>
          <w:szCs w:val="22"/>
          <w:rPrChange w:id="2155" w:author="Zhijie Yang (NSB)" w:date="2022-12-08T16:51:00Z">
            <w:rPr>
              <w:i/>
              <w:color w:val="00B0F0"/>
              <w:sz w:val="24"/>
              <w:szCs w:val="24"/>
            </w:rPr>
          </w:rPrChange>
        </w:rPr>
      </w:pPr>
      <w:r w:rsidRPr="001D6E1C">
        <w:rPr>
          <w:i/>
          <w:color w:val="00B0F0"/>
          <w:sz w:val="22"/>
          <w:szCs w:val="22"/>
          <w:rPrChange w:id="2156" w:author="Zhijie Yang (NSB)" w:date="2022-12-08T16:51:00Z">
            <w:rPr>
              <w:i/>
              <w:color w:val="00B0F0"/>
              <w:sz w:val="24"/>
              <w:szCs w:val="24"/>
            </w:rPr>
          </w:rPrChange>
        </w:rPr>
        <w:t>At 9.4.2.1 Insert new rows in Table 9-128 Element IDs P23</w:t>
      </w:r>
    </w:p>
    <w:p w14:paraId="0AD2CDDE" w14:textId="77777777" w:rsidR="002936F0" w:rsidRPr="001D6E1C" w:rsidRDefault="002936F0" w:rsidP="002936F0">
      <w:pPr>
        <w:rPr>
          <w:i/>
          <w:sz w:val="22"/>
          <w:szCs w:val="22"/>
          <w:rPrChange w:id="2157" w:author="Zhijie Yang (NSB)" w:date="2022-12-08T16:51:00Z">
            <w:rPr>
              <w:i/>
              <w:sz w:val="24"/>
              <w:szCs w:val="24"/>
            </w:rPr>
          </w:rPrChange>
        </w:rPr>
      </w:pPr>
    </w:p>
    <w:tbl>
      <w:tblPr>
        <w:tblStyle w:val="TableGrid"/>
        <w:tblW w:w="10080" w:type="dxa"/>
        <w:tblLook w:val="04A0" w:firstRow="1" w:lastRow="0" w:firstColumn="1" w:lastColumn="0" w:noHBand="0" w:noVBand="1"/>
      </w:tblPr>
      <w:tblGrid>
        <w:gridCol w:w="3574"/>
        <w:gridCol w:w="1703"/>
        <w:gridCol w:w="18"/>
        <w:gridCol w:w="1617"/>
        <w:gridCol w:w="13"/>
        <w:gridCol w:w="1530"/>
        <w:gridCol w:w="37"/>
        <w:gridCol w:w="1588"/>
      </w:tblGrid>
      <w:tr w:rsidR="002936F0" w:rsidRPr="001D6E1C" w14:paraId="0819006E" w14:textId="77777777" w:rsidTr="00A302F3">
        <w:trPr>
          <w:trHeight w:val="398"/>
        </w:trPr>
        <w:tc>
          <w:tcPr>
            <w:tcW w:w="3574" w:type="dxa"/>
          </w:tcPr>
          <w:p w14:paraId="543083B5" w14:textId="77777777" w:rsidR="002936F0" w:rsidRPr="001D6E1C" w:rsidRDefault="002936F0" w:rsidP="00A302F3">
            <w:pPr>
              <w:jc w:val="center"/>
              <w:rPr>
                <w:sz w:val="22"/>
                <w:szCs w:val="22"/>
                <w:rPrChange w:id="2158" w:author="Zhijie Yang (NSB)" w:date="2022-12-08T16:51:00Z">
                  <w:rPr>
                    <w:sz w:val="24"/>
                    <w:szCs w:val="24"/>
                  </w:rPr>
                </w:rPrChange>
              </w:rPr>
            </w:pPr>
            <w:r w:rsidRPr="001D6E1C">
              <w:rPr>
                <w:sz w:val="22"/>
                <w:szCs w:val="22"/>
                <w:rPrChange w:id="2159" w:author="Zhijie Yang (NSB)" w:date="2022-12-08T16:51:00Z">
                  <w:rPr>
                    <w:sz w:val="24"/>
                    <w:szCs w:val="24"/>
                  </w:rPr>
                </w:rPrChange>
              </w:rPr>
              <w:t>Element</w:t>
            </w:r>
          </w:p>
        </w:tc>
        <w:tc>
          <w:tcPr>
            <w:tcW w:w="1721" w:type="dxa"/>
            <w:gridSpan w:val="2"/>
          </w:tcPr>
          <w:p w14:paraId="64398A39" w14:textId="77777777" w:rsidR="002936F0" w:rsidRPr="001D6E1C" w:rsidRDefault="002936F0" w:rsidP="00A302F3">
            <w:pPr>
              <w:jc w:val="center"/>
              <w:rPr>
                <w:sz w:val="22"/>
                <w:szCs w:val="22"/>
                <w:rPrChange w:id="2160" w:author="Zhijie Yang (NSB)" w:date="2022-12-08T16:51:00Z">
                  <w:rPr>
                    <w:sz w:val="24"/>
                    <w:szCs w:val="24"/>
                  </w:rPr>
                </w:rPrChange>
              </w:rPr>
            </w:pPr>
            <w:r w:rsidRPr="001D6E1C">
              <w:rPr>
                <w:sz w:val="22"/>
                <w:szCs w:val="22"/>
                <w:rPrChange w:id="2161" w:author="Zhijie Yang (NSB)" w:date="2022-12-08T16:51:00Z">
                  <w:rPr>
                    <w:sz w:val="24"/>
                    <w:szCs w:val="24"/>
                  </w:rPr>
                </w:rPrChange>
              </w:rPr>
              <w:t>Element ID</w:t>
            </w:r>
          </w:p>
        </w:tc>
        <w:tc>
          <w:tcPr>
            <w:tcW w:w="1617" w:type="dxa"/>
          </w:tcPr>
          <w:p w14:paraId="0E7893E3" w14:textId="77777777" w:rsidR="002936F0" w:rsidRPr="001D6E1C" w:rsidRDefault="002936F0" w:rsidP="00A302F3">
            <w:pPr>
              <w:jc w:val="center"/>
              <w:rPr>
                <w:sz w:val="22"/>
                <w:szCs w:val="22"/>
                <w:rPrChange w:id="2162" w:author="Zhijie Yang (NSB)" w:date="2022-12-08T16:51:00Z">
                  <w:rPr>
                    <w:sz w:val="24"/>
                    <w:szCs w:val="24"/>
                  </w:rPr>
                </w:rPrChange>
              </w:rPr>
            </w:pPr>
            <w:r w:rsidRPr="001D6E1C">
              <w:rPr>
                <w:sz w:val="22"/>
                <w:szCs w:val="22"/>
                <w:rPrChange w:id="2163" w:author="Zhijie Yang (NSB)" w:date="2022-12-08T16:51:00Z">
                  <w:rPr>
                    <w:sz w:val="24"/>
                    <w:szCs w:val="24"/>
                  </w:rPr>
                </w:rPrChange>
              </w:rPr>
              <w:t>Element ID Extension</w:t>
            </w:r>
          </w:p>
        </w:tc>
        <w:tc>
          <w:tcPr>
            <w:tcW w:w="1580" w:type="dxa"/>
            <w:gridSpan w:val="3"/>
          </w:tcPr>
          <w:p w14:paraId="42CE2383" w14:textId="77777777" w:rsidR="002936F0" w:rsidRPr="001D6E1C" w:rsidRDefault="002936F0" w:rsidP="00A302F3">
            <w:pPr>
              <w:jc w:val="center"/>
              <w:rPr>
                <w:sz w:val="22"/>
                <w:szCs w:val="22"/>
                <w:rPrChange w:id="2164" w:author="Zhijie Yang (NSB)" w:date="2022-12-08T16:51:00Z">
                  <w:rPr>
                    <w:sz w:val="24"/>
                    <w:szCs w:val="24"/>
                  </w:rPr>
                </w:rPrChange>
              </w:rPr>
            </w:pPr>
            <w:r w:rsidRPr="001D6E1C">
              <w:rPr>
                <w:sz w:val="22"/>
                <w:szCs w:val="22"/>
                <w:rPrChange w:id="2165" w:author="Zhijie Yang (NSB)" w:date="2022-12-08T16:51:00Z">
                  <w:rPr>
                    <w:sz w:val="24"/>
                    <w:szCs w:val="24"/>
                  </w:rPr>
                </w:rPrChange>
              </w:rPr>
              <w:t>Extensible</w:t>
            </w:r>
          </w:p>
        </w:tc>
        <w:tc>
          <w:tcPr>
            <w:tcW w:w="1588" w:type="dxa"/>
          </w:tcPr>
          <w:p w14:paraId="79352D55" w14:textId="77777777" w:rsidR="002936F0" w:rsidRPr="001D6E1C" w:rsidRDefault="002936F0" w:rsidP="00A302F3">
            <w:pPr>
              <w:jc w:val="center"/>
              <w:rPr>
                <w:sz w:val="22"/>
                <w:szCs w:val="22"/>
                <w:rPrChange w:id="2166" w:author="Zhijie Yang (NSB)" w:date="2022-12-08T16:51:00Z">
                  <w:rPr>
                    <w:sz w:val="24"/>
                    <w:szCs w:val="24"/>
                  </w:rPr>
                </w:rPrChange>
              </w:rPr>
            </w:pPr>
            <w:r w:rsidRPr="001D6E1C">
              <w:rPr>
                <w:sz w:val="22"/>
                <w:szCs w:val="22"/>
                <w:rPrChange w:id="2167" w:author="Zhijie Yang (NSB)" w:date="2022-12-08T16:51:00Z">
                  <w:rPr>
                    <w:sz w:val="24"/>
                    <w:szCs w:val="24"/>
                  </w:rPr>
                </w:rPrChange>
              </w:rPr>
              <w:t>Fragmentable</w:t>
            </w:r>
          </w:p>
        </w:tc>
      </w:tr>
      <w:tr w:rsidR="002936F0" w:rsidRPr="001D6E1C" w14:paraId="2B7FD979" w14:textId="77777777" w:rsidTr="00A302F3">
        <w:trPr>
          <w:trHeight w:val="497"/>
        </w:trPr>
        <w:tc>
          <w:tcPr>
            <w:tcW w:w="3574" w:type="dxa"/>
          </w:tcPr>
          <w:p w14:paraId="42323AD3" w14:textId="77777777" w:rsidR="002936F0" w:rsidRPr="001D6E1C" w:rsidRDefault="002936F0" w:rsidP="00A302F3">
            <w:pPr>
              <w:autoSpaceDE w:val="0"/>
              <w:autoSpaceDN w:val="0"/>
              <w:adjustRightInd w:val="0"/>
              <w:rPr>
                <w:sz w:val="22"/>
                <w:szCs w:val="22"/>
                <w:rPrChange w:id="2168" w:author="Zhijie Yang (NSB)" w:date="2022-12-08T16:51:00Z">
                  <w:rPr>
                    <w:sz w:val="24"/>
                    <w:szCs w:val="24"/>
                  </w:rPr>
                </w:rPrChange>
              </w:rPr>
            </w:pPr>
            <w:r w:rsidRPr="001D6E1C">
              <w:rPr>
                <w:rFonts w:eastAsia="TimesNewRoman"/>
                <w:sz w:val="22"/>
                <w:szCs w:val="22"/>
                <w:lang w:val="en-US" w:eastAsia="ja-JP"/>
                <w:rPrChange w:id="2169" w:author="Zhijie Yang (NSB)" w:date="2022-12-08T16:51:00Z">
                  <w:rPr>
                    <w:rFonts w:eastAsia="TimesNewRoman"/>
                    <w:sz w:val="24"/>
                    <w:szCs w:val="24"/>
                    <w:lang w:val="en-US" w:eastAsia="ja-JP"/>
                  </w:rPr>
                </w:rPrChange>
              </w:rPr>
              <w:t>Device ID (see 9.4.2.x (Device ID element))</w:t>
            </w:r>
          </w:p>
        </w:tc>
        <w:tc>
          <w:tcPr>
            <w:tcW w:w="1721" w:type="dxa"/>
            <w:gridSpan w:val="2"/>
          </w:tcPr>
          <w:p w14:paraId="1C0799B4" w14:textId="77777777" w:rsidR="002936F0" w:rsidRPr="001D6E1C" w:rsidRDefault="002936F0" w:rsidP="00A302F3">
            <w:pPr>
              <w:jc w:val="center"/>
              <w:rPr>
                <w:sz w:val="22"/>
                <w:szCs w:val="22"/>
                <w:rPrChange w:id="2170" w:author="Zhijie Yang (NSB)" w:date="2022-12-08T16:51:00Z">
                  <w:rPr>
                    <w:sz w:val="24"/>
                    <w:szCs w:val="24"/>
                  </w:rPr>
                </w:rPrChange>
              </w:rPr>
            </w:pPr>
            <w:r w:rsidRPr="001D6E1C">
              <w:rPr>
                <w:sz w:val="22"/>
                <w:szCs w:val="22"/>
                <w:rPrChange w:id="2171" w:author="Zhijie Yang (NSB)" w:date="2022-12-08T16:51:00Z">
                  <w:rPr>
                    <w:sz w:val="24"/>
                    <w:szCs w:val="24"/>
                  </w:rPr>
                </w:rPrChange>
              </w:rPr>
              <w:t>255</w:t>
            </w:r>
          </w:p>
        </w:tc>
        <w:tc>
          <w:tcPr>
            <w:tcW w:w="1617" w:type="dxa"/>
          </w:tcPr>
          <w:p w14:paraId="6AA05B31" w14:textId="77777777" w:rsidR="002936F0" w:rsidRPr="001D6E1C" w:rsidRDefault="002936F0" w:rsidP="00A302F3">
            <w:pPr>
              <w:jc w:val="center"/>
              <w:rPr>
                <w:sz w:val="22"/>
                <w:szCs w:val="22"/>
                <w:rPrChange w:id="2172" w:author="Zhijie Yang (NSB)" w:date="2022-12-08T16:51:00Z">
                  <w:rPr>
                    <w:sz w:val="24"/>
                    <w:szCs w:val="24"/>
                  </w:rPr>
                </w:rPrChange>
              </w:rPr>
            </w:pPr>
            <w:r w:rsidRPr="001D6E1C">
              <w:rPr>
                <w:sz w:val="22"/>
                <w:szCs w:val="22"/>
                <w:rPrChange w:id="2173" w:author="Zhijie Yang (NSB)" w:date="2022-12-08T16:51:00Z">
                  <w:rPr>
                    <w:sz w:val="24"/>
                    <w:szCs w:val="24"/>
                  </w:rPr>
                </w:rPrChange>
              </w:rPr>
              <w:t>&lt;ANA&gt;</w:t>
            </w:r>
          </w:p>
        </w:tc>
        <w:tc>
          <w:tcPr>
            <w:tcW w:w="1580" w:type="dxa"/>
            <w:gridSpan w:val="3"/>
          </w:tcPr>
          <w:p w14:paraId="24D7479C" w14:textId="77777777" w:rsidR="002936F0" w:rsidRPr="001D6E1C" w:rsidRDefault="002936F0" w:rsidP="00A302F3">
            <w:pPr>
              <w:jc w:val="center"/>
              <w:rPr>
                <w:sz w:val="22"/>
                <w:szCs w:val="22"/>
                <w:rPrChange w:id="2174" w:author="Zhijie Yang (NSB)" w:date="2022-12-08T16:51:00Z">
                  <w:rPr>
                    <w:sz w:val="24"/>
                    <w:szCs w:val="24"/>
                  </w:rPr>
                </w:rPrChange>
              </w:rPr>
            </w:pPr>
            <w:r w:rsidRPr="001D6E1C">
              <w:rPr>
                <w:sz w:val="22"/>
                <w:szCs w:val="22"/>
                <w:rPrChange w:id="2175" w:author="Zhijie Yang (NSB)" w:date="2022-12-08T16:51:00Z">
                  <w:rPr>
                    <w:sz w:val="24"/>
                    <w:szCs w:val="24"/>
                  </w:rPr>
                </w:rPrChange>
              </w:rPr>
              <w:t>No</w:t>
            </w:r>
          </w:p>
        </w:tc>
        <w:tc>
          <w:tcPr>
            <w:tcW w:w="1588" w:type="dxa"/>
          </w:tcPr>
          <w:p w14:paraId="71E2F938" w14:textId="77777777" w:rsidR="002936F0" w:rsidRPr="001D6E1C" w:rsidRDefault="002936F0" w:rsidP="00A302F3">
            <w:pPr>
              <w:jc w:val="center"/>
              <w:rPr>
                <w:sz w:val="22"/>
                <w:szCs w:val="22"/>
                <w:rPrChange w:id="2176" w:author="Zhijie Yang (NSB)" w:date="2022-12-08T16:51:00Z">
                  <w:rPr>
                    <w:sz w:val="24"/>
                    <w:szCs w:val="24"/>
                  </w:rPr>
                </w:rPrChange>
              </w:rPr>
            </w:pPr>
            <w:r w:rsidRPr="001D6E1C">
              <w:rPr>
                <w:sz w:val="22"/>
                <w:szCs w:val="22"/>
                <w:rPrChange w:id="2177" w:author="Zhijie Yang (NSB)" w:date="2022-12-08T16:51:00Z">
                  <w:rPr>
                    <w:sz w:val="24"/>
                    <w:szCs w:val="24"/>
                  </w:rPr>
                </w:rPrChange>
              </w:rPr>
              <w:t>No</w:t>
            </w:r>
          </w:p>
        </w:tc>
      </w:tr>
      <w:tr w:rsidR="002936F0" w:rsidRPr="001D6E1C" w14:paraId="65CB3677" w14:textId="77777777" w:rsidTr="00A302F3">
        <w:trPr>
          <w:trHeight w:val="497"/>
        </w:trPr>
        <w:tc>
          <w:tcPr>
            <w:tcW w:w="3574" w:type="dxa"/>
          </w:tcPr>
          <w:p w14:paraId="62C6C1CF" w14:textId="77777777" w:rsidR="002936F0" w:rsidRPr="001D6E1C" w:rsidRDefault="002936F0" w:rsidP="00A302F3">
            <w:pPr>
              <w:rPr>
                <w:color w:val="FF0000"/>
                <w:sz w:val="22"/>
                <w:szCs w:val="22"/>
                <w:u w:val="single"/>
                <w:rPrChange w:id="2178" w:author="Zhijie Yang (NSB)" w:date="2022-12-08T16:51:00Z">
                  <w:rPr>
                    <w:color w:val="FF0000"/>
                    <w:sz w:val="24"/>
                    <w:szCs w:val="24"/>
                    <w:u w:val="single"/>
                  </w:rPr>
                </w:rPrChange>
              </w:rPr>
            </w:pPr>
            <w:r w:rsidRPr="001D6E1C">
              <w:rPr>
                <w:color w:val="FF0000"/>
                <w:sz w:val="22"/>
                <w:szCs w:val="22"/>
                <w:u w:val="single"/>
                <w:rPrChange w:id="2179" w:author="Zhijie Yang (NSB)" w:date="2022-12-08T16:51:00Z">
                  <w:rPr>
                    <w:color w:val="FF0000"/>
                    <w:sz w:val="24"/>
                    <w:szCs w:val="24"/>
                    <w:u w:val="single"/>
                  </w:rPr>
                </w:rPrChange>
              </w:rPr>
              <w:t>MAAD (see 9.4.2.xx MAAD element)</w:t>
            </w:r>
          </w:p>
        </w:tc>
        <w:tc>
          <w:tcPr>
            <w:tcW w:w="1721" w:type="dxa"/>
            <w:gridSpan w:val="2"/>
          </w:tcPr>
          <w:p w14:paraId="7E060DA5" w14:textId="77777777" w:rsidR="002936F0" w:rsidRPr="001D6E1C" w:rsidRDefault="002936F0" w:rsidP="00A302F3">
            <w:pPr>
              <w:jc w:val="center"/>
              <w:rPr>
                <w:color w:val="FF0000"/>
                <w:sz w:val="22"/>
                <w:szCs w:val="22"/>
                <w:u w:val="single"/>
                <w:rPrChange w:id="2180" w:author="Zhijie Yang (NSB)" w:date="2022-12-08T16:51:00Z">
                  <w:rPr>
                    <w:color w:val="FF0000"/>
                    <w:sz w:val="24"/>
                    <w:szCs w:val="24"/>
                    <w:u w:val="single"/>
                  </w:rPr>
                </w:rPrChange>
              </w:rPr>
            </w:pPr>
            <w:r w:rsidRPr="001D6E1C">
              <w:rPr>
                <w:color w:val="FF0000"/>
                <w:sz w:val="22"/>
                <w:szCs w:val="22"/>
                <w:u w:val="single"/>
                <w:rPrChange w:id="2181" w:author="Zhijie Yang (NSB)" w:date="2022-12-08T16:51:00Z">
                  <w:rPr>
                    <w:color w:val="FF0000"/>
                    <w:sz w:val="24"/>
                    <w:szCs w:val="24"/>
                    <w:u w:val="single"/>
                  </w:rPr>
                </w:rPrChange>
              </w:rPr>
              <w:t>255</w:t>
            </w:r>
          </w:p>
        </w:tc>
        <w:tc>
          <w:tcPr>
            <w:tcW w:w="1617" w:type="dxa"/>
          </w:tcPr>
          <w:p w14:paraId="49465EEA" w14:textId="77777777" w:rsidR="002936F0" w:rsidRPr="001D6E1C" w:rsidRDefault="002936F0" w:rsidP="00A302F3">
            <w:pPr>
              <w:jc w:val="center"/>
              <w:rPr>
                <w:color w:val="FF0000"/>
                <w:sz w:val="22"/>
                <w:szCs w:val="22"/>
                <w:u w:val="single"/>
                <w:rPrChange w:id="2182" w:author="Zhijie Yang (NSB)" w:date="2022-12-08T16:51:00Z">
                  <w:rPr>
                    <w:color w:val="FF0000"/>
                    <w:sz w:val="24"/>
                    <w:szCs w:val="24"/>
                    <w:u w:val="single"/>
                  </w:rPr>
                </w:rPrChange>
              </w:rPr>
            </w:pPr>
            <w:r w:rsidRPr="001D6E1C">
              <w:rPr>
                <w:color w:val="FF0000"/>
                <w:sz w:val="22"/>
                <w:szCs w:val="22"/>
                <w:u w:val="single"/>
                <w:rPrChange w:id="2183" w:author="Zhijie Yang (NSB)" w:date="2022-12-08T16:51:00Z">
                  <w:rPr>
                    <w:color w:val="FF0000"/>
                    <w:sz w:val="24"/>
                    <w:szCs w:val="24"/>
                    <w:u w:val="single"/>
                  </w:rPr>
                </w:rPrChange>
              </w:rPr>
              <w:t>&lt;ANA&gt;</w:t>
            </w:r>
          </w:p>
        </w:tc>
        <w:tc>
          <w:tcPr>
            <w:tcW w:w="1580" w:type="dxa"/>
            <w:gridSpan w:val="3"/>
          </w:tcPr>
          <w:p w14:paraId="2BB4071C" w14:textId="77777777" w:rsidR="002936F0" w:rsidRPr="001D6E1C" w:rsidRDefault="002936F0" w:rsidP="00A302F3">
            <w:pPr>
              <w:jc w:val="center"/>
              <w:rPr>
                <w:color w:val="FF0000"/>
                <w:sz w:val="22"/>
                <w:szCs w:val="22"/>
                <w:u w:val="single"/>
                <w:rPrChange w:id="2184" w:author="Zhijie Yang (NSB)" w:date="2022-12-08T16:51:00Z">
                  <w:rPr>
                    <w:color w:val="FF0000"/>
                    <w:sz w:val="24"/>
                    <w:szCs w:val="24"/>
                    <w:u w:val="single"/>
                  </w:rPr>
                </w:rPrChange>
              </w:rPr>
            </w:pPr>
            <w:r w:rsidRPr="001D6E1C">
              <w:rPr>
                <w:color w:val="FF0000"/>
                <w:sz w:val="22"/>
                <w:szCs w:val="22"/>
                <w:u w:val="single"/>
                <w:rPrChange w:id="2185" w:author="Zhijie Yang (NSB)" w:date="2022-12-08T16:51:00Z">
                  <w:rPr>
                    <w:color w:val="FF0000"/>
                    <w:sz w:val="24"/>
                    <w:szCs w:val="24"/>
                    <w:u w:val="single"/>
                  </w:rPr>
                </w:rPrChange>
              </w:rPr>
              <w:t>No</w:t>
            </w:r>
          </w:p>
        </w:tc>
        <w:tc>
          <w:tcPr>
            <w:tcW w:w="1588" w:type="dxa"/>
          </w:tcPr>
          <w:p w14:paraId="34817751" w14:textId="77777777" w:rsidR="002936F0" w:rsidRPr="001D6E1C" w:rsidRDefault="002936F0" w:rsidP="00A302F3">
            <w:pPr>
              <w:jc w:val="center"/>
              <w:rPr>
                <w:color w:val="FF0000"/>
                <w:sz w:val="22"/>
                <w:szCs w:val="22"/>
                <w:u w:val="single"/>
                <w:rPrChange w:id="2186" w:author="Zhijie Yang (NSB)" w:date="2022-12-08T16:51:00Z">
                  <w:rPr>
                    <w:color w:val="FF0000"/>
                    <w:sz w:val="24"/>
                    <w:szCs w:val="24"/>
                    <w:u w:val="single"/>
                  </w:rPr>
                </w:rPrChange>
              </w:rPr>
            </w:pPr>
            <w:r w:rsidRPr="001D6E1C">
              <w:rPr>
                <w:color w:val="FF0000"/>
                <w:sz w:val="22"/>
                <w:szCs w:val="22"/>
                <w:u w:val="single"/>
                <w:rPrChange w:id="2187" w:author="Zhijie Yang (NSB)" w:date="2022-12-08T16:51:00Z">
                  <w:rPr>
                    <w:color w:val="FF0000"/>
                    <w:sz w:val="24"/>
                    <w:szCs w:val="24"/>
                    <w:u w:val="single"/>
                  </w:rPr>
                </w:rPrChange>
              </w:rPr>
              <w:t>No</w:t>
            </w:r>
          </w:p>
        </w:tc>
      </w:tr>
      <w:tr w:rsidR="002936F0" w:rsidRPr="001D6E1C" w14:paraId="1BC4C32F" w14:textId="77777777" w:rsidTr="00A302F3">
        <w:tc>
          <w:tcPr>
            <w:tcW w:w="3574" w:type="dxa"/>
            <w:tcBorders>
              <w:top w:val="single" w:sz="4" w:space="0" w:color="auto"/>
              <w:left w:val="single" w:sz="4" w:space="0" w:color="auto"/>
              <w:bottom w:val="single" w:sz="4" w:space="0" w:color="auto"/>
              <w:right w:val="single" w:sz="4" w:space="0" w:color="auto"/>
            </w:tcBorders>
            <w:hideMark/>
          </w:tcPr>
          <w:p w14:paraId="3FF55D7B" w14:textId="77777777" w:rsidR="002936F0" w:rsidRPr="001D6E1C" w:rsidRDefault="002936F0" w:rsidP="00A302F3">
            <w:pPr>
              <w:rPr>
                <w:color w:val="FF0000"/>
                <w:sz w:val="22"/>
                <w:szCs w:val="22"/>
                <w:rPrChange w:id="2188" w:author="Zhijie Yang (NSB)" w:date="2022-12-08T16:51:00Z">
                  <w:rPr>
                    <w:color w:val="FF0000"/>
                    <w:sz w:val="24"/>
                    <w:szCs w:val="24"/>
                  </w:rPr>
                </w:rPrChange>
              </w:rPr>
            </w:pPr>
            <w:r w:rsidRPr="001D6E1C">
              <w:rPr>
                <w:color w:val="FF0000"/>
                <w:sz w:val="22"/>
                <w:szCs w:val="22"/>
                <w:rPrChange w:id="2189" w:author="Zhijie Yang (NSB)" w:date="2022-12-08T16:51:00Z">
                  <w:rPr>
                    <w:color w:val="FF0000"/>
                    <w:sz w:val="24"/>
                    <w:szCs w:val="24"/>
                  </w:rPr>
                </w:rPrChange>
              </w:rPr>
              <w:t>RRCM (see 9.4.2.xxxx RRCM element)</w:t>
            </w:r>
          </w:p>
        </w:tc>
        <w:tc>
          <w:tcPr>
            <w:tcW w:w="1703" w:type="dxa"/>
            <w:tcBorders>
              <w:top w:val="single" w:sz="4" w:space="0" w:color="auto"/>
              <w:left w:val="single" w:sz="4" w:space="0" w:color="auto"/>
              <w:bottom w:val="single" w:sz="4" w:space="0" w:color="auto"/>
              <w:right w:val="single" w:sz="4" w:space="0" w:color="auto"/>
            </w:tcBorders>
            <w:hideMark/>
          </w:tcPr>
          <w:p w14:paraId="431000E4" w14:textId="77777777" w:rsidR="002936F0" w:rsidRPr="001D6E1C" w:rsidRDefault="002936F0" w:rsidP="00A302F3">
            <w:pPr>
              <w:jc w:val="center"/>
              <w:rPr>
                <w:color w:val="FF0000"/>
                <w:sz w:val="22"/>
                <w:szCs w:val="22"/>
                <w:rPrChange w:id="2190" w:author="Zhijie Yang (NSB)" w:date="2022-12-08T16:51:00Z">
                  <w:rPr>
                    <w:color w:val="FF0000"/>
                    <w:sz w:val="24"/>
                    <w:szCs w:val="24"/>
                  </w:rPr>
                </w:rPrChange>
              </w:rPr>
            </w:pPr>
            <w:r w:rsidRPr="001D6E1C">
              <w:rPr>
                <w:color w:val="FF0000"/>
                <w:sz w:val="22"/>
                <w:szCs w:val="22"/>
                <w:rPrChange w:id="2191" w:author="Zhijie Yang (NSB)" w:date="2022-12-08T16:51:00Z">
                  <w:rPr>
                    <w:color w:val="FF0000"/>
                    <w:sz w:val="24"/>
                    <w:szCs w:val="24"/>
                  </w:rPr>
                </w:rPrChange>
              </w:rPr>
              <w:t>255</w:t>
            </w:r>
          </w:p>
        </w:tc>
        <w:tc>
          <w:tcPr>
            <w:tcW w:w="1648" w:type="dxa"/>
            <w:gridSpan w:val="3"/>
            <w:tcBorders>
              <w:top w:val="single" w:sz="4" w:space="0" w:color="auto"/>
              <w:left w:val="single" w:sz="4" w:space="0" w:color="auto"/>
              <w:bottom w:val="single" w:sz="4" w:space="0" w:color="auto"/>
              <w:right w:val="single" w:sz="4" w:space="0" w:color="auto"/>
            </w:tcBorders>
            <w:hideMark/>
          </w:tcPr>
          <w:p w14:paraId="57FEF010" w14:textId="77777777" w:rsidR="002936F0" w:rsidRPr="001D6E1C" w:rsidRDefault="002936F0" w:rsidP="00A302F3">
            <w:pPr>
              <w:jc w:val="center"/>
              <w:rPr>
                <w:color w:val="FF0000"/>
                <w:sz w:val="22"/>
                <w:szCs w:val="22"/>
                <w:rPrChange w:id="2192" w:author="Zhijie Yang (NSB)" w:date="2022-12-08T16:51:00Z">
                  <w:rPr>
                    <w:color w:val="FF0000"/>
                    <w:sz w:val="24"/>
                    <w:szCs w:val="24"/>
                  </w:rPr>
                </w:rPrChange>
              </w:rPr>
            </w:pPr>
            <w:r w:rsidRPr="001D6E1C">
              <w:rPr>
                <w:color w:val="FF0000"/>
                <w:sz w:val="22"/>
                <w:szCs w:val="22"/>
                <w:rPrChange w:id="2193" w:author="Zhijie Yang (NSB)" w:date="2022-12-08T16:51:00Z">
                  <w:rPr>
                    <w:color w:val="FF0000"/>
                    <w:sz w:val="24"/>
                    <w:szCs w:val="24"/>
                  </w:rPr>
                </w:rPrChange>
              </w:rPr>
              <w:t>&lt;ANA&gt;</w:t>
            </w:r>
          </w:p>
        </w:tc>
        <w:tc>
          <w:tcPr>
            <w:tcW w:w="1530" w:type="dxa"/>
            <w:tcBorders>
              <w:top w:val="single" w:sz="4" w:space="0" w:color="auto"/>
              <w:left w:val="single" w:sz="4" w:space="0" w:color="auto"/>
              <w:bottom w:val="single" w:sz="4" w:space="0" w:color="auto"/>
              <w:right w:val="single" w:sz="4" w:space="0" w:color="auto"/>
            </w:tcBorders>
            <w:hideMark/>
          </w:tcPr>
          <w:p w14:paraId="6A4C695B" w14:textId="77777777" w:rsidR="002936F0" w:rsidRPr="001D6E1C" w:rsidRDefault="002936F0" w:rsidP="00A302F3">
            <w:pPr>
              <w:jc w:val="center"/>
              <w:rPr>
                <w:color w:val="FF0000"/>
                <w:sz w:val="22"/>
                <w:szCs w:val="22"/>
                <w:rPrChange w:id="2194" w:author="Zhijie Yang (NSB)" w:date="2022-12-08T16:51:00Z">
                  <w:rPr>
                    <w:color w:val="FF0000"/>
                    <w:sz w:val="24"/>
                    <w:szCs w:val="24"/>
                  </w:rPr>
                </w:rPrChange>
              </w:rPr>
            </w:pPr>
            <w:r w:rsidRPr="001D6E1C">
              <w:rPr>
                <w:color w:val="FF0000"/>
                <w:sz w:val="22"/>
                <w:szCs w:val="22"/>
                <w:rPrChange w:id="2195" w:author="Zhijie Yang (NSB)" w:date="2022-12-08T16:51:00Z">
                  <w:rPr>
                    <w:color w:val="FF0000"/>
                    <w:sz w:val="24"/>
                    <w:szCs w:val="24"/>
                  </w:rPr>
                </w:rPrChange>
              </w:rPr>
              <w:t>No</w:t>
            </w:r>
          </w:p>
        </w:tc>
        <w:tc>
          <w:tcPr>
            <w:tcW w:w="1620" w:type="dxa"/>
            <w:gridSpan w:val="2"/>
            <w:tcBorders>
              <w:top w:val="single" w:sz="4" w:space="0" w:color="auto"/>
              <w:left w:val="single" w:sz="4" w:space="0" w:color="auto"/>
              <w:bottom w:val="single" w:sz="4" w:space="0" w:color="auto"/>
              <w:right w:val="single" w:sz="4" w:space="0" w:color="auto"/>
            </w:tcBorders>
            <w:hideMark/>
          </w:tcPr>
          <w:p w14:paraId="1072B635" w14:textId="77777777" w:rsidR="002936F0" w:rsidRPr="001D6E1C" w:rsidRDefault="002936F0" w:rsidP="00A302F3">
            <w:pPr>
              <w:jc w:val="center"/>
              <w:rPr>
                <w:color w:val="FF0000"/>
                <w:sz w:val="22"/>
                <w:szCs w:val="22"/>
                <w:rPrChange w:id="2196" w:author="Zhijie Yang (NSB)" w:date="2022-12-08T16:51:00Z">
                  <w:rPr>
                    <w:color w:val="FF0000"/>
                    <w:sz w:val="24"/>
                    <w:szCs w:val="24"/>
                  </w:rPr>
                </w:rPrChange>
              </w:rPr>
            </w:pPr>
            <w:r w:rsidRPr="001D6E1C">
              <w:rPr>
                <w:color w:val="FF0000"/>
                <w:sz w:val="22"/>
                <w:szCs w:val="22"/>
                <w:rPrChange w:id="2197" w:author="Zhijie Yang (NSB)" w:date="2022-12-08T16:51:00Z">
                  <w:rPr>
                    <w:color w:val="FF0000"/>
                    <w:sz w:val="24"/>
                    <w:szCs w:val="24"/>
                  </w:rPr>
                </w:rPrChange>
              </w:rPr>
              <w:t>No</w:t>
            </w:r>
          </w:p>
        </w:tc>
      </w:tr>
    </w:tbl>
    <w:p w14:paraId="668090D4" w14:textId="77777777" w:rsidR="002936F0" w:rsidRPr="001D6E1C" w:rsidRDefault="002936F0" w:rsidP="002936F0">
      <w:pPr>
        <w:rPr>
          <w:i/>
          <w:sz w:val="22"/>
          <w:szCs w:val="22"/>
          <w:rPrChange w:id="2198" w:author="Zhijie Yang (NSB)" w:date="2022-12-08T16:51:00Z">
            <w:rPr>
              <w:i/>
              <w:sz w:val="24"/>
              <w:szCs w:val="24"/>
            </w:rPr>
          </w:rPrChange>
        </w:rPr>
      </w:pPr>
    </w:p>
    <w:p w14:paraId="6D40FC0A" w14:textId="77777777" w:rsidR="002936F0" w:rsidRPr="001D6E1C" w:rsidRDefault="002936F0" w:rsidP="002936F0">
      <w:pPr>
        <w:rPr>
          <w:i/>
          <w:sz w:val="22"/>
          <w:szCs w:val="22"/>
          <w:rPrChange w:id="2199" w:author="Zhijie Yang (NSB)" w:date="2022-12-08T16:51:00Z">
            <w:rPr>
              <w:i/>
              <w:sz w:val="24"/>
              <w:szCs w:val="24"/>
            </w:rPr>
          </w:rPrChange>
        </w:rPr>
      </w:pPr>
    </w:p>
    <w:p w14:paraId="71120277" w14:textId="77777777" w:rsidR="002936F0" w:rsidRPr="001D6E1C" w:rsidRDefault="002936F0" w:rsidP="002936F0">
      <w:pPr>
        <w:rPr>
          <w:i/>
          <w:color w:val="00B0F0"/>
          <w:sz w:val="22"/>
          <w:szCs w:val="22"/>
          <w:rPrChange w:id="2200" w:author="Zhijie Yang (NSB)" w:date="2022-12-08T16:51:00Z">
            <w:rPr>
              <w:i/>
              <w:color w:val="00B0F0"/>
              <w:sz w:val="24"/>
              <w:szCs w:val="24"/>
            </w:rPr>
          </w:rPrChange>
        </w:rPr>
      </w:pPr>
      <w:r w:rsidRPr="001D6E1C">
        <w:rPr>
          <w:i/>
          <w:color w:val="00B0F0"/>
          <w:sz w:val="22"/>
          <w:szCs w:val="22"/>
          <w:rPrChange w:id="2201" w:author="Zhijie Yang (NSB)" w:date="2022-12-08T16:51:00Z">
            <w:rPr>
              <w:i/>
              <w:color w:val="00B0F0"/>
              <w:sz w:val="24"/>
              <w:szCs w:val="24"/>
            </w:rPr>
          </w:rPrChange>
        </w:rPr>
        <w:t>At 9.4.2.241 Insert new rows in Table 9-363 Extended Capabilities field, P24</w:t>
      </w:r>
    </w:p>
    <w:p w14:paraId="5AF592BA" w14:textId="77777777" w:rsidR="002936F0" w:rsidRPr="001D6E1C" w:rsidRDefault="002936F0" w:rsidP="002936F0">
      <w:pPr>
        <w:rPr>
          <w:i/>
          <w:sz w:val="22"/>
          <w:szCs w:val="22"/>
          <w:rPrChange w:id="2202" w:author="Zhijie Yang (NSB)" w:date="2022-12-08T16:51:00Z">
            <w:rPr>
              <w:i/>
              <w:sz w:val="24"/>
              <w:szCs w:val="24"/>
            </w:rPr>
          </w:rPrChange>
        </w:rPr>
      </w:pPr>
    </w:p>
    <w:tbl>
      <w:tblPr>
        <w:tblStyle w:val="TableGrid"/>
        <w:tblW w:w="0" w:type="auto"/>
        <w:tblLook w:val="04A0" w:firstRow="1" w:lastRow="0" w:firstColumn="1" w:lastColumn="0" w:noHBand="0" w:noVBand="1"/>
      </w:tblPr>
      <w:tblGrid>
        <w:gridCol w:w="1385"/>
        <w:gridCol w:w="2646"/>
        <w:gridCol w:w="5379"/>
      </w:tblGrid>
      <w:tr w:rsidR="002936F0" w:rsidRPr="001D6E1C" w14:paraId="63D565C1" w14:textId="77777777" w:rsidTr="00A302F3">
        <w:tc>
          <w:tcPr>
            <w:tcW w:w="1435" w:type="dxa"/>
          </w:tcPr>
          <w:p w14:paraId="1A0AE162" w14:textId="77777777" w:rsidR="002936F0" w:rsidRPr="001D6E1C" w:rsidRDefault="002936F0" w:rsidP="00A302F3">
            <w:pPr>
              <w:jc w:val="center"/>
              <w:rPr>
                <w:b/>
                <w:sz w:val="22"/>
                <w:szCs w:val="22"/>
                <w:rPrChange w:id="2203" w:author="Zhijie Yang (NSB)" w:date="2022-12-08T16:51:00Z">
                  <w:rPr>
                    <w:b/>
                    <w:sz w:val="24"/>
                    <w:szCs w:val="24"/>
                  </w:rPr>
                </w:rPrChange>
              </w:rPr>
            </w:pPr>
            <w:r w:rsidRPr="001D6E1C">
              <w:rPr>
                <w:b/>
                <w:sz w:val="22"/>
                <w:szCs w:val="22"/>
                <w:rPrChange w:id="2204" w:author="Zhijie Yang (NSB)" w:date="2022-12-08T16:51:00Z">
                  <w:rPr>
                    <w:b/>
                    <w:sz w:val="24"/>
                    <w:szCs w:val="24"/>
                  </w:rPr>
                </w:rPrChange>
              </w:rPr>
              <w:t>Bit</w:t>
            </w:r>
          </w:p>
        </w:tc>
        <w:tc>
          <w:tcPr>
            <w:tcW w:w="2790" w:type="dxa"/>
          </w:tcPr>
          <w:p w14:paraId="2E753116" w14:textId="77777777" w:rsidR="002936F0" w:rsidRPr="001D6E1C" w:rsidRDefault="002936F0" w:rsidP="00A302F3">
            <w:pPr>
              <w:jc w:val="center"/>
              <w:rPr>
                <w:b/>
                <w:sz w:val="22"/>
                <w:szCs w:val="22"/>
                <w:rPrChange w:id="2205" w:author="Zhijie Yang (NSB)" w:date="2022-12-08T16:51:00Z">
                  <w:rPr>
                    <w:b/>
                    <w:sz w:val="24"/>
                    <w:szCs w:val="24"/>
                  </w:rPr>
                </w:rPrChange>
              </w:rPr>
            </w:pPr>
            <w:r w:rsidRPr="001D6E1C">
              <w:rPr>
                <w:b/>
                <w:sz w:val="22"/>
                <w:szCs w:val="22"/>
                <w:rPrChange w:id="2206" w:author="Zhijie Yang (NSB)" w:date="2022-12-08T16:51:00Z">
                  <w:rPr>
                    <w:b/>
                    <w:sz w:val="24"/>
                    <w:szCs w:val="24"/>
                  </w:rPr>
                </w:rPrChange>
              </w:rPr>
              <w:t>Information</w:t>
            </w:r>
          </w:p>
        </w:tc>
        <w:tc>
          <w:tcPr>
            <w:tcW w:w="5851" w:type="dxa"/>
          </w:tcPr>
          <w:p w14:paraId="60E8F394" w14:textId="77777777" w:rsidR="002936F0" w:rsidRPr="001D6E1C" w:rsidRDefault="002936F0" w:rsidP="00A302F3">
            <w:pPr>
              <w:jc w:val="center"/>
              <w:rPr>
                <w:b/>
                <w:sz w:val="22"/>
                <w:szCs w:val="22"/>
                <w:rPrChange w:id="2207" w:author="Zhijie Yang (NSB)" w:date="2022-12-08T16:51:00Z">
                  <w:rPr>
                    <w:b/>
                    <w:sz w:val="24"/>
                    <w:szCs w:val="24"/>
                  </w:rPr>
                </w:rPrChange>
              </w:rPr>
            </w:pPr>
            <w:r w:rsidRPr="001D6E1C">
              <w:rPr>
                <w:b/>
                <w:sz w:val="22"/>
                <w:szCs w:val="22"/>
                <w:rPrChange w:id="2208" w:author="Zhijie Yang (NSB)" w:date="2022-12-08T16:51:00Z">
                  <w:rPr>
                    <w:b/>
                    <w:sz w:val="24"/>
                    <w:szCs w:val="24"/>
                  </w:rPr>
                </w:rPrChange>
              </w:rPr>
              <w:t>Notes</w:t>
            </w:r>
          </w:p>
        </w:tc>
      </w:tr>
      <w:tr w:rsidR="002936F0" w:rsidRPr="001D6E1C" w14:paraId="1D1DCD56" w14:textId="77777777" w:rsidTr="00A302F3">
        <w:tc>
          <w:tcPr>
            <w:tcW w:w="1435" w:type="dxa"/>
          </w:tcPr>
          <w:p w14:paraId="0CAD9A06" w14:textId="77777777" w:rsidR="002936F0" w:rsidRPr="001D6E1C" w:rsidRDefault="002936F0" w:rsidP="00A302F3">
            <w:pPr>
              <w:rPr>
                <w:sz w:val="22"/>
                <w:szCs w:val="22"/>
                <w:rPrChange w:id="2209" w:author="Zhijie Yang (NSB)" w:date="2022-12-08T16:51:00Z">
                  <w:rPr>
                    <w:sz w:val="24"/>
                    <w:szCs w:val="24"/>
                  </w:rPr>
                </w:rPrChange>
              </w:rPr>
            </w:pPr>
            <w:r w:rsidRPr="001D6E1C">
              <w:rPr>
                <w:sz w:val="22"/>
                <w:szCs w:val="22"/>
                <w:rPrChange w:id="2210" w:author="Zhijie Yang (NSB)" w:date="2022-12-08T16:51:00Z">
                  <w:rPr>
                    <w:sz w:val="24"/>
                    <w:szCs w:val="24"/>
                  </w:rPr>
                </w:rPrChange>
              </w:rPr>
              <w:t>&lt;ANA&gt;</w:t>
            </w:r>
          </w:p>
        </w:tc>
        <w:tc>
          <w:tcPr>
            <w:tcW w:w="2790" w:type="dxa"/>
          </w:tcPr>
          <w:p w14:paraId="7AFA83C9" w14:textId="77777777" w:rsidR="002936F0" w:rsidRPr="001D6E1C" w:rsidRDefault="002936F0" w:rsidP="00A302F3">
            <w:pPr>
              <w:rPr>
                <w:sz w:val="22"/>
                <w:szCs w:val="22"/>
                <w:rPrChange w:id="2211" w:author="Zhijie Yang (NSB)" w:date="2022-12-08T16:51:00Z">
                  <w:rPr>
                    <w:sz w:val="24"/>
                    <w:szCs w:val="24"/>
                  </w:rPr>
                </w:rPrChange>
              </w:rPr>
            </w:pPr>
            <w:r w:rsidRPr="001D6E1C">
              <w:rPr>
                <w:sz w:val="22"/>
                <w:szCs w:val="22"/>
                <w:rPrChange w:id="2212" w:author="Zhijie Yang (NSB)" w:date="2022-12-08T16:51:00Z">
                  <w:rPr>
                    <w:sz w:val="24"/>
                    <w:szCs w:val="24"/>
                  </w:rPr>
                </w:rPrChange>
              </w:rPr>
              <w:t>Device ID support</w:t>
            </w:r>
          </w:p>
        </w:tc>
        <w:tc>
          <w:tcPr>
            <w:tcW w:w="5851" w:type="dxa"/>
          </w:tcPr>
          <w:p w14:paraId="779EAB47" w14:textId="77777777" w:rsidR="002936F0" w:rsidRPr="001D6E1C" w:rsidRDefault="002936F0" w:rsidP="00A302F3">
            <w:pPr>
              <w:autoSpaceDE w:val="0"/>
              <w:autoSpaceDN w:val="0"/>
              <w:adjustRightInd w:val="0"/>
              <w:rPr>
                <w:sz w:val="22"/>
                <w:szCs w:val="22"/>
                <w:rPrChange w:id="2213" w:author="Zhijie Yang (NSB)" w:date="2022-12-08T16:51:00Z">
                  <w:rPr>
                    <w:sz w:val="24"/>
                    <w:szCs w:val="24"/>
                  </w:rPr>
                </w:rPrChange>
              </w:rPr>
            </w:pPr>
            <w:r w:rsidRPr="001D6E1C">
              <w:rPr>
                <w:rFonts w:eastAsia="TimesNewRoman"/>
                <w:sz w:val="22"/>
                <w:szCs w:val="22"/>
                <w:lang w:val="en-US" w:eastAsia="ja-JP"/>
                <w:rPrChange w:id="2214" w:author="Zhijie Yang (NSB)" w:date="2022-12-08T16:51:00Z">
                  <w:rPr>
                    <w:rFonts w:eastAsia="TimesNewRoman"/>
                    <w:sz w:val="24"/>
                    <w:szCs w:val="24"/>
                    <w:lang w:val="en-US" w:eastAsia="ja-JP"/>
                  </w:rPr>
                </w:rPrChange>
              </w:rPr>
              <w:t>The STA sets the Device ID Support field to 1 to indicate support for Device ID indication. Otherwise, the STA sets the Device ID field to 0.</w:t>
            </w:r>
          </w:p>
        </w:tc>
      </w:tr>
      <w:tr w:rsidR="002936F0" w:rsidRPr="001D6E1C" w14:paraId="3C758302" w14:textId="77777777" w:rsidTr="00A302F3">
        <w:tc>
          <w:tcPr>
            <w:tcW w:w="1435" w:type="dxa"/>
          </w:tcPr>
          <w:p w14:paraId="1B5B308A" w14:textId="77777777" w:rsidR="002936F0" w:rsidRPr="001D6E1C" w:rsidRDefault="002936F0" w:rsidP="00A302F3">
            <w:pPr>
              <w:rPr>
                <w:color w:val="FF0000"/>
                <w:sz w:val="22"/>
                <w:szCs w:val="22"/>
                <w:u w:val="single"/>
                <w:rPrChange w:id="2215" w:author="Zhijie Yang (NSB)" w:date="2022-12-08T16:51:00Z">
                  <w:rPr>
                    <w:color w:val="FF0000"/>
                    <w:sz w:val="24"/>
                    <w:szCs w:val="24"/>
                    <w:u w:val="single"/>
                  </w:rPr>
                </w:rPrChange>
              </w:rPr>
            </w:pPr>
            <w:r w:rsidRPr="001D6E1C">
              <w:rPr>
                <w:color w:val="FF0000"/>
                <w:sz w:val="22"/>
                <w:szCs w:val="22"/>
                <w:u w:val="single"/>
                <w:rPrChange w:id="2216" w:author="Zhijie Yang (NSB)" w:date="2022-12-08T16:51:00Z">
                  <w:rPr>
                    <w:color w:val="FF0000"/>
                    <w:sz w:val="24"/>
                    <w:szCs w:val="24"/>
                    <w:u w:val="single"/>
                  </w:rPr>
                </w:rPrChange>
              </w:rPr>
              <w:lastRenderedPageBreak/>
              <w:t>&lt;ANA&gt;</w:t>
            </w:r>
          </w:p>
        </w:tc>
        <w:tc>
          <w:tcPr>
            <w:tcW w:w="2790" w:type="dxa"/>
          </w:tcPr>
          <w:p w14:paraId="1461DEE0" w14:textId="77777777" w:rsidR="002936F0" w:rsidRPr="001D6E1C" w:rsidRDefault="002936F0" w:rsidP="00A302F3">
            <w:pPr>
              <w:rPr>
                <w:color w:val="FF0000"/>
                <w:sz w:val="22"/>
                <w:szCs w:val="22"/>
                <w:u w:val="single"/>
                <w:rPrChange w:id="2217" w:author="Zhijie Yang (NSB)" w:date="2022-12-08T16:51:00Z">
                  <w:rPr>
                    <w:color w:val="FF0000"/>
                    <w:sz w:val="24"/>
                    <w:szCs w:val="24"/>
                    <w:u w:val="single"/>
                  </w:rPr>
                </w:rPrChange>
              </w:rPr>
            </w:pPr>
            <w:r w:rsidRPr="001D6E1C">
              <w:rPr>
                <w:color w:val="FF0000"/>
                <w:sz w:val="22"/>
                <w:szCs w:val="22"/>
                <w:u w:val="single"/>
                <w:rPrChange w:id="2218" w:author="Zhijie Yang (NSB)" w:date="2022-12-08T16:51:00Z">
                  <w:rPr>
                    <w:color w:val="FF0000"/>
                    <w:sz w:val="24"/>
                    <w:szCs w:val="24"/>
                    <w:u w:val="single"/>
                  </w:rPr>
                </w:rPrChange>
              </w:rPr>
              <w:t>MAAD Capability</w:t>
            </w:r>
          </w:p>
        </w:tc>
        <w:tc>
          <w:tcPr>
            <w:tcW w:w="5851" w:type="dxa"/>
          </w:tcPr>
          <w:p w14:paraId="09AFE875" w14:textId="77777777" w:rsidR="002936F0" w:rsidRPr="001D6E1C" w:rsidRDefault="002936F0" w:rsidP="00A302F3">
            <w:pPr>
              <w:rPr>
                <w:color w:val="FF0000"/>
                <w:sz w:val="22"/>
                <w:szCs w:val="22"/>
                <w:u w:val="single"/>
                <w:rPrChange w:id="2219" w:author="Zhijie Yang (NSB)" w:date="2022-12-08T16:51:00Z">
                  <w:rPr>
                    <w:color w:val="FF0000"/>
                    <w:sz w:val="24"/>
                    <w:szCs w:val="24"/>
                    <w:u w:val="single"/>
                  </w:rPr>
                </w:rPrChange>
              </w:rPr>
            </w:pPr>
            <w:r w:rsidRPr="001D6E1C">
              <w:rPr>
                <w:color w:val="FF0000"/>
                <w:sz w:val="22"/>
                <w:szCs w:val="22"/>
                <w:u w:val="single"/>
                <w:rPrChange w:id="2220" w:author="Zhijie Yang (NSB)" w:date="2022-12-08T16:51:00Z">
                  <w:rPr>
                    <w:color w:val="FF0000"/>
                    <w:sz w:val="24"/>
                    <w:szCs w:val="24"/>
                    <w:u w:val="single"/>
                  </w:rPr>
                </w:rPrChange>
              </w:rPr>
              <w:t>A STA sets MAAD Capability subfield to 1 to indicate support for MAAD and sets to 0 if MAAD is not supported.</w:t>
            </w:r>
          </w:p>
        </w:tc>
      </w:tr>
      <w:tr w:rsidR="002936F0" w:rsidRPr="001D6E1C" w14:paraId="731432D2" w14:textId="77777777" w:rsidTr="00A302F3">
        <w:tc>
          <w:tcPr>
            <w:tcW w:w="1435" w:type="dxa"/>
          </w:tcPr>
          <w:p w14:paraId="032FA78A" w14:textId="77777777" w:rsidR="002936F0" w:rsidRPr="001D6E1C" w:rsidRDefault="002936F0" w:rsidP="00A302F3">
            <w:pPr>
              <w:rPr>
                <w:color w:val="FF0000"/>
                <w:sz w:val="22"/>
                <w:szCs w:val="22"/>
                <w:u w:val="single"/>
                <w:rPrChange w:id="2221" w:author="Zhijie Yang (NSB)" w:date="2022-12-08T16:51:00Z">
                  <w:rPr>
                    <w:color w:val="FF0000"/>
                    <w:sz w:val="24"/>
                    <w:szCs w:val="24"/>
                    <w:u w:val="single"/>
                  </w:rPr>
                </w:rPrChange>
              </w:rPr>
            </w:pPr>
            <w:r w:rsidRPr="001D6E1C">
              <w:rPr>
                <w:color w:val="FF0000"/>
                <w:sz w:val="22"/>
                <w:szCs w:val="22"/>
                <w:u w:val="single"/>
                <w:rPrChange w:id="2222" w:author="Zhijie Yang (NSB)" w:date="2022-12-08T16:51:00Z">
                  <w:rPr>
                    <w:color w:val="FF0000"/>
                    <w:sz w:val="24"/>
                    <w:szCs w:val="24"/>
                    <w:u w:val="single"/>
                  </w:rPr>
                </w:rPrChange>
              </w:rPr>
              <w:t>&lt;ANA&gt;</w:t>
            </w:r>
          </w:p>
        </w:tc>
        <w:tc>
          <w:tcPr>
            <w:tcW w:w="2790" w:type="dxa"/>
          </w:tcPr>
          <w:p w14:paraId="563B1B5E" w14:textId="77777777" w:rsidR="002936F0" w:rsidRPr="001D6E1C" w:rsidRDefault="002936F0" w:rsidP="00A302F3">
            <w:pPr>
              <w:rPr>
                <w:color w:val="FF0000"/>
                <w:sz w:val="22"/>
                <w:szCs w:val="22"/>
                <w:u w:val="single"/>
                <w:rPrChange w:id="2223" w:author="Zhijie Yang (NSB)" w:date="2022-12-08T16:51:00Z">
                  <w:rPr>
                    <w:color w:val="FF0000"/>
                    <w:sz w:val="24"/>
                    <w:szCs w:val="24"/>
                    <w:u w:val="single"/>
                  </w:rPr>
                </w:rPrChange>
              </w:rPr>
            </w:pPr>
            <w:r w:rsidRPr="001D6E1C">
              <w:rPr>
                <w:color w:val="FF0000"/>
                <w:sz w:val="22"/>
                <w:szCs w:val="22"/>
                <w:u w:val="single"/>
                <w:rPrChange w:id="2224" w:author="Zhijie Yang (NSB)" w:date="2022-12-08T16:51:00Z">
                  <w:rPr>
                    <w:color w:val="FF0000"/>
                    <w:sz w:val="24"/>
                    <w:szCs w:val="24"/>
                    <w:u w:val="single"/>
                  </w:rPr>
                </w:rPrChange>
              </w:rPr>
              <w:t>RRCM Capability</w:t>
            </w:r>
          </w:p>
        </w:tc>
        <w:tc>
          <w:tcPr>
            <w:tcW w:w="5851" w:type="dxa"/>
          </w:tcPr>
          <w:p w14:paraId="3495D4DF" w14:textId="77777777" w:rsidR="002936F0" w:rsidRPr="001D6E1C" w:rsidRDefault="002936F0" w:rsidP="00A302F3">
            <w:pPr>
              <w:rPr>
                <w:color w:val="FF0000"/>
                <w:sz w:val="22"/>
                <w:szCs w:val="22"/>
                <w:u w:val="single"/>
                <w:rPrChange w:id="2225" w:author="Zhijie Yang (NSB)" w:date="2022-12-08T16:51:00Z">
                  <w:rPr>
                    <w:color w:val="FF0000"/>
                    <w:sz w:val="24"/>
                    <w:szCs w:val="24"/>
                    <w:u w:val="single"/>
                  </w:rPr>
                </w:rPrChange>
              </w:rPr>
            </w:pPr>
            <w:r w:rsidRPr="001D6E1C">
              <w:rPr>
                <w:color w:val="FF0000"/>
                <w:sz w:val="22"/>
                <w:szCs w:val="22"/>
                <w:u w:val="single"/>
                <w:rPrChange w:id="2226" w:author="Zhijie Yang (NSB)" w:date="2022-12-08T16:51:00Z">
                  <w:rPr>
                    <w:color w:val="FF0000"/>
                    <w:sz w:val="24"/>
                    <w:szCs w:val="24"/>
                    <w:u w:val="single"/>
                  </w:rPr>
                </w:rPrChange>
              </w:rPr>
              <w:t>The STA sets RRCM Capability subfield to 1 to indicate support for RRCM Capability and sets to 0 if not supported.</w:t>
            </w:r>
          </w:p>
        </w:tc>
      </w:tr>
    </w:tbl>
    <w:p w14:paraId="68EE8AE3" w14:textId="77777777" w:rsidR="002936F0" w:rsidRPr="001D6E1C" w:rsidRDefault="002936F0" w:rsidP="002936F0">
      <w:pPr>
        <w:rPr>
          <w:sz w:val="22"/>
          <w:szCs w:val="22"/>
          <w:rPrChange w:id="2227" w:author="Zhijie Yang (NSB)" w:date="2022-12-08T16:51:00Z">
            <w:rPr>
              <w:sz w:val="24"/>
              <w:szCs w:val="24"/>
            </w:rPr>
          </w:rPrChange>
        </w:rPr>
      </w:pPr>
    </w:p>
    <w:p w14:paraId="2253162F" w14:textId="77777777" w:rsidR="002936F0" w:rsidRPr="001D6E1C" w:rsidRDefault="002936F0" w:rsidP="002936F0">
      <w:pPr>
        <w:rPr>
          <w:sz w:val="22"/>
          <w:szCs w:val="22"/>
          <w:rPrChange w:id="2228" w:author="Zhijie Yang (NSB)" w:date="2022-12-08T16:51:00Z">
            <w:rPr>
              <w:sz w:val="24"/>
              <w:szCs w:val="24"/>
            </w:rPr>
          </w:rPrChange>
        </w:rPr>
      </w:pPr>
    </w:p>
    <w:p w14:paraId="6886DC3E"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i/>
          <w:color w:val="00B0F0"/>
          <w:sz w:val="22"/>
          <w:szCs w:val="22"/>
          <w:rPrChange w:id="2229" w:author="Zhijie Yang (NSB)" w:date="2022-12-08T16:51:00Z">
            <w:rPr>
              <w:rFonts w:eastAsia="Times New Roman"/>
              <w:i/>
              <w:color w:val="00B0F0"/>
            </w:rPr>
          </w:rPrChange>
        </w:rPr>
      </w:pPr>
      <w:r w:rsidRPr="001D6E1C">
        <w:rPr>
          <w:rFonts w:eastAsia="Times New Roman"/>
          <w:i/>
          <w:color w:val="00B0F0"/>
          <w:sz w:val="22"/>
          <w:szCs w:val="22"/>
          <w:rPrChange w:id="2230" w:author="Zhijie Yang (NSB)" w:date="2022-12-08T16:51:00Z">
            <w:rPr>
              <w:rFonts w:eastAsia="Times New Roman"/>
              <w:i/>
              <w:color w:val="00B0F0"/>
            </w:rPr>
          </w:rPrChange>
        </w:rPr>
        <w:t>Insert following subclauses after 9.4.2.296a “Device ID element” P 24</w:t>
      </w:r>
    </w:p>
    <w:p w14:paraId="18BC2831"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i/>
          <w:sz w:val="22"/>
          <w:szCs w:val="22"/>
          <w:rPrChange w:id="2231" w:author="Zhijie Yang (NSB)" w:date="2022-12-08T16:51:00Z">
            <w:rPr>
              <w:rFonts w:eastAsia="Times New Roman"/>
              <w:i/>
            </w:rPr>
          </w:rPrChange>
        </w:rPr>
      </w:pPr>
    </w:p>
    <w:p w14:paraId="055EA856"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232" w:author="Zhijie Yang (NSB)" w:date="2022-12-08T16:51:00Z">
            <w:rPr>
              <w:rFonts w:eastAsia="Times New Roman"/>
            </w:rPr>
          </w:rPrChange>
        </w:rPr>
      </w:pPr>
      <w:r w:rsidRPr="001D6E1C">
        <w:rPr>
          <w:rFonts w:eastAsia="Times New Roman"/>
          <w:sz w:val="22"/>
          <w:szCs w:val="22"/>
          <w:rPrChange w:id="2233" w:author="Zhijie Yang (NSB)" w:date="2022-12-08T16:51:00Z">
            <w:rPr>
              <w:rFonts w:eastAsia="Times New Roman"/>
            </w:rPr>
          </w:rPrChange>
        </w:rPr>
        <w:t>9.4.2.x MAAD element</w:t>
      </w:r>
    </w:p>
    <w:p w14:paraId="1B6C9820"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234" w:author="Zhijie Yang (NSB)" w:date="2022-12-08T16:51:00Z">
            <w:rPr>
              <w:rFonts w:eastAsia="Times New Roman"/>
            </w:rPr>
          </w:rPrChange>
        </w:rPr>
      </w:pPr>
    </w:p>
    <w:p w14:paraId="3014D5E6"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235" w:author="Zhijie Yang (NSB)" w:date="2022-12-08T16:51:00Z">
            <w:rPr>
              <w:rFonts w:eastAsia="Times New Roman"/>
            </w:rPr>
          </w:rPrChange>
        </w:rPr>
      </w:pPr>
      <w:r w:rsidRPr="001D6E1C">
        <w:rPr>
          <w:rFonts w:eastAsia="Times New Roman"/>
          <w:sz w:val="22"/>
          <w:szCs w:val="22"/>
          <w:rPrChange w:id="2236" w:author="Zhijie Yang (NSB)" w:date="2022-12-08T16:51:00Z">
            <w:rPr>
              <w:rFonts w:eastAsia="Times New Roman"/>
            </w:rPr>
          </w:rPrChange>
        </w:rPr>
        <w:t>The MAAD element contains a MAAD MAC address.  The format of the MAAD element is shown in Figure 9-y.</w:t>
      </w:r>
    </w:p>
    <w:p w14:paraId="2A5E9CF7" w14:textId="77777777" w:rsidR="002936F0" w:rsidRPr="001D6E1C" w:rsidRDefault="002936F0" w:rsidP="002936F0">
      <w:pPr>
        <w:rPr>
          <w:sz w:val="22"/>
          <w:szCs w:val="22"/>
          <w:rPrChange w:id="2237" w:author="Zhijie Yang (NSB)" w:date="2022-12-08T16:51:00Z">
            <w:rPr>
              <w:sz w:val="24"/>
              <w:szCs w:val="24"/>
            </w:rPr>
          </w:rPrChange>
        </w:rPr>
      </w:pPr>
    </w:p>
    <w:tbl>
      <w:tblPr>
        <w:tblStyle w:val="TableGrid"/>
        <w:tblW w:w="0" w:type="auto"/>
        <w:jc w:val="center"/>
        <w:tblLook w:val="04A0" w:firstRow="1" w:lastRow="0" w:firstColumn="1" w:lastColumn="0" w:noHBand="0" w:noVBand="1"/>
      </w:tblPr>
      <w:tblGrid>
        <w:gridCol w:w="1890"/>
        <w:gridCol w:w="1893"/>
        <w:gridCol w:w="1707"/>
        <w:gridCol w:w="1620"/>
      </w:tblGrid>
      <w:tr w:rsidR="002936F0" w:rsidRPr="001D6E1C" w14:paraId="25708945" w14:textId="77777777" w:rsidTr="00A302F3">
        <w:trPr>
          <w:trHeight w:val="623"/>
          <w:jc w:val="center"/>
        </w:trPr>
        <w:tc>
          <w:tcPr>
            <w:tcW w:w="1890" w:type="dxa"/>
          </w:tcPr>
          <w:p w14:paraId="0AB8835B" w14:textId="77777777" w:rsidR="002936F0" w:rsidRPr="001D6E1C" w:rsidRDefault="002936F0" w:rsidP="00A302F3">
            <w:pPr>
              <w:jc w:val="center"/>
              <w:rPr>
                <w:sz w:val="22"/>
                <w:szCs w:val="22"/>
                <w:rPrChange w:id="2238" w:author="Zhijie Yang (NSB)" w:date="2022-12-08T16:51:00Z">
                  <w:rPr>
                    <w:sz w:val="24"/>
                    <w:szCs w:val="24"/>
                  </w:rPr>
                </w:rPrChange>
              </w:rPr>
            </w:pPr>
            <w:r w:rsidRPr="001D6E1C">
              <w:rPr>
                <w:sz w:val="22"/>
                <w:szCs w:val="22"/>
                <w:rPrChange w:id="2239" w:author="Zhijie Yang (NSB)" w:date="2022-12-08T16:51:00Z">
                  <w:rPr>
                    <w:sz w:val="24"/>
                    <w:szCs w:val="24"/>
                  </w:rPr>
                </w:rPrChange>
              </w:rPr>
              <w:t>Element ID</w:t>
            </w:r>
          </w:p>
        </w:tc>
        <w:tc>
          <w:tcPr>
            <w:tcW w:w="1893" w:type="dxa"/>
          </w:tcPr>
          <w:p w14:paraId="6393E271" w14:textId="77777777" w:rsidR="002936F0" w:rsidRPr="001D6E1C" w:rsidRDefault="002936F0" w:rsidP="00A302F3">
            <w:pPr>
              <w:jc w:val="center"/>
              <w:rPr>
                <w:sz w:val="22"/>
                <w:szCs w:val="22"/>
                <w:rPrChange w:id="2240" w:author="Zhijie Yang (NSB)" w:date="2022-12-08T16:51:00Z">
                  <w:rPr>
                    <w:sz w:val="24"/>
                    <w:szCs w:val="24"/>
                  </w:rPr>
                </w:rPrChange>
              </w:rPr>
            </w:pPr>
            <w:r w:rsidRPr="001D6E1C">
              <w:rPr>
                <w:sz w:val="22"/>
                <w:szCs w:val="22"/>
                <w:rPrChange w:id="2241" w:author="Zhijie Yang (NSB)" w:date="2022-12-08T16:51:00Z">
                  <w:rPr>
                    <w:sz w:val="24"/>
                    <w:szCs w:val="24"/>
                  </w:rPr>
                </w:rPrChange>
              </w:rPr>
              <w:t>Length</w:t>
            </w:r>
          </w:p>
        </w:tc>
        <w:tc>
          <w:tcPr>
            <w:tcW w:w="1707" w:type="dxa"/>
          </w:tcPr>
          <w:p w14:paraId="3B630595" w14:textId="77777777" w:rsidR="002936F0" w:rsidRPr="001D6E1C" w:rsidRDefault="002936F0" w:rsidP="00A302F3">
            <w:pPr>
              <w:jc w:val="center"/>
              <w:rPr>
                <w:sz w:val="22"/>
                <w:szCs w:val="22"/>
                <w:rPrChange w:id="2242" w:author="Zhijie Yang (NSB)" w:date="2022-12-08T16:51:00Z">
                  <w:rPr>
                    <w:sz w:val="24"/>
                    <w:szCs w:val="24"/>
                  </w:rPr>
                </w:rPrChange>
              </w:rPr>
            </w:pPr>
            <w:r w:rsidRPr="001D6E1C">
              <w:rPr>
                <w:sz w:val="22"/>
                <w:szCs w:val="22"/>
                <w:rPrChange w:id="2243" w:author="Zhijie Yang (NSB)" w:date="2022-12-08T16:51:00Z">
                  <w:rPr>
                    <w:sz w:val="24"/>
                    <w:szCs w:val="24"/>
                  </w:rPr>
                </w:rPrChange>
              </w:rPr>
              <w:t>Element ID Extension</w:t>
            </w:r>
          </w:p>
        </w:tc>
        <w:tc>
          <w:tcPr>
            <w:tcW w:w="1620" w:type="dxa"/>
          </w:tcPr>
          <w:p w14:paraId="60D9FA9F" w14:textId="77777777" w:rsidR="002936F0" w:rsidRPr="001D6E1C" w:rsidRDefault="002936F0" w:rsidP="00A302F3">
            <w:pPr>
              <w:jc w:val="center"/>
              <w:rPr>
                <w:sz w:val="22"/>
                <w:szCs w:val="22"/>
                <w:rPrChange w:id="2244" w:author="Zhijie Yang (NSB)" w:date="2022-12-08T16:51:00Z">
                  <w:rPr>
                    <w:sz w:val="24"/>
                    <w:szCs w:val="24"/>
                  </w:rPr>
                </w:rPrChange>
              </w:rPr>
            </w:pPr>
            <w:r w:rsidRPr="001D6E1C">
              <w:rPr>
                <w:sz w:val="22"/>
                <w:szCs w:val="22"/>
                <w:rPrChange w:id="2245" w:author="Zhijie Yang (NSB)" w:date="2022-12-08T16:51:00Z">
                  <w:rPr>
                    <w:sz w:val="24"/>
                    <w:szCs w:val="24"/>
                  </w:rPr>
                </w:rPrChange>
              </w:rPr>
              <w:t>MAAD MAC</w:t>
            </w:r>
          </w:p>
        </w:tc>
      </w:tr>
    </w:tbl>
    <w:p w14:paraId="694ED7EF" w14:textId="77777777" w:rsidR="002936F0" w:rsidRPr="001D6E1C" w:rsidRDefault="002936F0" w:rsidP="002936F0">
      <w:pPr>
        <w:rPr>
          <w:sz w:val="22"/>
          <w:szCs w:val="22"/>
          <w:rPrChange w:id="2246" w:author="Zhijie Yang (NSB)" w:date="2022-12-08T16:51:00Z">
            <w:rPr>
              <w:sz w:val="24"/>
              <w:szCs w:val="24"/>
            </w:rPr>
          </w:rPrChange>
        </w:rPr>
      </w:pPr>
      <w:r w:rsidRPr="001D6E1C">
        <w:rPr>
          <w:sz w:val="22"/>
          <w:szCs w:val="22"/>
          <w:rPrChange w:id="2247" w:author="Zhijie Yang (NSB)" w:date="2022-12-08T16:51:00Z">
            <w:rPr>
              <w:sz w:val="24"/>
              <w:szCs w:val="24"/>
            </w:rPr>
          </w:rPrChange>
        </w:rPr>
        <w:tab/>
        <w:t>Octets</w:t>
      </w:r>
      <w:r w:rsidRPr="001D6E1C">
        <w:rPr>
          <w:sz w:val="22"/>
          <w:szCs w:val="22"/>
          <w:rPrChange w:id="2248" w:author="Zhijie Yang (NSB)" w:date="2022-12-08T16:51:00Z">
            <w:rPr>
              <w:sz w:val="24"/>
              <w:szCs w:val="24"/>
            </w:rPr>
          </w:rPrChange>
        </w:rPr>
        <w:tab/>
      </w:r>
      <w:r w:rsidRPr="001D6E1C">
        <w:rPr>
          <w:sz w:val="22"/>
          <w:szCs w:val="22"/>
          <w:rPrChange w:id="2249" w:author="Zhijie Yang (NSB)" w:date="2022-12-08T16:51:00Z">
            <w:rPr>
              <w:sz w:val="24"/>
              <w:szCs w:val="24"/>
            </w:rPr>
          </w:rPrChange>
        </w:rPr>
        <w:tab/>
        <w:t>1</w:t>
      </w:r>
      <w:r w:rsidRPr="001D6E1C">
        <w:rPr>
          <w:sz w:val="22"/>
          <w:szCs w:val="22"/>
          <w:rPrChange w:id="2250" w:author="Zhijie Yang (NSB)" w:date="2022-12-08T16:51:00Z">
            <w:rPr>
              <w:sz w:val="24"/>
              <w:szCs w:val="24"/>
            </w:rPr>
          </w:rPrChange>
        </w:rPr>
        <w:tab/>
      </w:r>
      <w:r w:rsidRPr="001D6E1C">
        <w:rPr>
          <w:sz w:val="22"/>
          <w:szCs w:val="22"/>
          <w:rPrChange w:id="2251" w:author="Zhijie Yang (NSB)" w:date="2022-12-08T16:51:00Z">
            <w:rPr>
              <w:sz w:val="24"/>
              <w:szCs w:val="24"/>
            </w:rPr>
          </w:rPrChange>
        </w:rPr>
        <w:tab/>
      </w:r>
      <w:r w:rsidRPr="001D6E1C">
        <w:rPr>
          <w:sz w:val="22"/>
          <w:szCs w:val="22"/>
          <w:rPrChange w:id="2252" w:author="Zhijie Yang (NSB)" w:date="2022-12-08T16:51:00Z">
            <w:rPr>
              <w:sz w:val="24"/>
              <w:szCs w:val="24"/>
            </w:rPr>
          </w:rPrChange>
        </w:rPr>
        <w:tab/>
        <w:t>1</w:t>
      </w:r>
      <w:r w:rsidRPr="001D6E1C">
        <w:rPr>
          <w:sz w:val="22"/>
          <w:szCs w:val="22"/>
          <w:rPrChange w:id="2253" w:author="Zhijie Yang (NSB)" w:date="2022-12-08T16:51:00Z">
            <w:rPr>
              <w:sz w:val="24"/>
              <w:szCs w:val="24"/>
            </w:rPr>
          </w:rPrChange>
        </w:rPr>
        <w:tab/>
      </w:r>
      <w:r w:rsidRPr="001D6E1C">
        <w:rPr>
          <w:sz w:val="22"/>
          <w:szCs w:val="22"/>
          <w:rPrChange w:id="2254" w:author="Zhijie Yang (NSB)" w:date="2022-12-08T16:51:00Z">
            <w:rPr>
              <w:sz w:val="24"/>
              <w:szCs w:val="24"/>
            </w:rPr>
          </w:rPrChange>
        </w:rPr>
        <w:tab/>
        <w:t>1</w:t>
      </w:r>
      <w:r w:rsidRPr="001D6E1C">
        <w:rPr>
          <w:sz w:val="22"/>
          <w:szCs w:val="22"/>
          <w:rPrChange w:id="2255" w:author="Zhijie Yang (NSB)" w:date="2022-12-08T16:51:00Z">
            <w:rPr>
              <w:sz w:val="24"/>
              <w:szCs w:val="24"/>
            </w:rPr>
          </w:rPrChange>
        </w:rPr>
        <w:tab/>
      </w:r>
      <w:r w:rsidRPr="001D6E1C">
        <w:rPr>
          <w:sz w:val="22"/>
          <w:szCs w:val="22"/>
          <w:rPrChange w:id="2256" w:author="Zhijie Yang (NSB)" w:date="2022-12-08T16:51:00Z">
            <w:rPr>
              <w:sz w:val="24"/>
              <w:szCs w:val="24"/>
            </w:rPr>
          </w:rPrChange>
        </w:rPr>
        <w:tab/>
      </w:r>
      <w:r w:rsidRPr="001D6E1C">
        <w:rPr>
          <w:sz w:val="22"/>
          <w:szCs w:val="22"/>
          <w:rPrChange w:id="2257" w:author="Zhijie Yang (NSB)" w:date="2022-12-08T16:51:00Z">
            <w:rPr>
              <w:sz w:val="24"/>
              <w:szCs w:val="24"/>
            </w:rPr>
          </w:rPrChange>
        </w:rPr>
        <w:tab/>
        <w:t>6</w:t>
      </w:r>
    </w:p>
    <w:p w14:paraId="10BECAB0" w14:textId="77777777" w:rsidR="002936F0" w:rsidRPr="001D6E1C" w:rsidRDefault="002936F0" w:rsidP="002936F0">
      <w:pPr>
        <w:ind w:firstLine="720"/>
        <w:jc w:val="center"/>
        <w:rPr>
          <w:b/>
          <w:sz w:val="22"/>
          <w:szCs w:val="22"/>
          <w:rPrChange w:id="2258" w:author="Zhijie Yang (NSB)" w:date="2022-12-08T16:51:00Z">
            <w:rPr>
              <w:b/>
              <w:sz w:val="24"/>
              <w:szCs w:val="24"/>
            </w:rPr>
          </w:rPrChange>
        </w:rPr>
      </w:pPr>
      <w:r w:rsidRPr="001D6E1C">
        <w:rPr>
          <w:rFonts w:eastAsia="Times New Roman"/>
          <w:b/>
          <w:sz w:val="22"/>
          <w:szCs w:val="22"/>
          <w:rPrChange w:id="2259" w:author="Zhijie Yang (NSB)" w:date="2022-12-08T16:51:00Z">
            <w:rPr>
              <w:rFonts w:eastAsia="Times New Roman"/>
              <w:b/>
              <w:sz w:val="24"/>
              <w:szCs w:val="24"/>
            </w:rPr>
          </w:rPrChange>
        </w:rPr>
        <w:t>Figure 9-y MAAD element</w:t>
      </w:r>
    </w:p>
    <w:p w14:paraId="027273C5" w14:textId="77777777" w:rsidR="002936F0" w:rsidRPr="001D6E1C" w:rsidRDefault="002936F0" w:rsidP="002936F0">
      <w:pPr>
        <w:pStyle w:val="T"/>
        <w:rPr>
          <w:w w:val="100"/>
          <w:sz w:val="22"/>
          <w:szCs w:val="22"/>
          <w:rPrChange w:id="2260" w:author="Zhijie Yang (NSB)" w:date="2022-12-08T16:51:00Z">
            <w:rPr>
              <w:w w:val="100"/>
              <w:sz w:val="24"/>
              <w:szCs w:val="24"/>
            </w:rPr>
          </w:rPrChange>
        </w:rPr>
      </w:pPr>
      <w:r w:rsidRPr="001D6E1C">
        <w:rPr>
          <w:w w:val="100"/>
          <w:sz w:val="22"/>
          <w:szCs w:val="22"/>
          <w:rPrChange w:id="2261" w:author="Zhijie Yang (NSB)" w:date="2022-12-08T16:51:00Z">
            <w:rPr>
              <w:w w:val="100"/>
              <w:sz w:val="24"/>
              <w:szCs w:val="24"/>
            </w:rPr>
          </w:rPrChange>
        </w:rPr>
        <w:t>The Element ID, Length, and Element ID Extension fields are defined in 9.4.2.1 (General).</w:t>
      </w:r>
    </w:p>
    <w:p w14:paraId="7BCFF806" w14:textId="77777777" w:rsidR="002936F0" w:rsidRPr="001D6E1C" w:rsidRDefault="002936F0" w:rsidP="002936F0">
      <w:pPr>
        <w:rPr>
          <w:sz w:val="22"/>
          <w:szCs w:val="22"/>
          <w:rPrChange w:id="2262" w:author="Zhijie Yang (NSB)" w:date="2022-12-08T16:51:00Z">
            <w:rPr>
              <w:sz w:val="24"/>
              <w:szCs w:val="24"/>
            </w:rPr>
          </w:rPrChange>
        </w:rPr>
      </w:pPr>
    </w:p>
    <w:p w14:paraId="746AE581" w14:textId="77777777" w:rsidR="002936F0" w:rsidRPr="001D6E1C" w:rsidRDefault="002936F0" w:rsidP="002936F0">
      <w:pPr>
        <w:rPr>
          <w:sz w:val="22"/>
          <w:szCs w:val="22"/>
          <w:rPrChange w:id="2263" w:author="Zhijie Yang (NSB)" w:date="2022-12-08T16:51:00Z">
            <w:rPr>
              <w:sz w:val="24"/>
              <w:szCs w:val="24"/>
            </w:rPr>
          </w:rPrChange>
        </w:rPr>
      </w:pPr>
      <w:r w:rsidRPr="001D6E1C">
        <w:rPr>
          <w:sz w:val="22"/>
          <w:szCs w:val="22"/>
          <w:rPrChange w:id="2264" w:author="Zhijie Yang (NSB)" w:date="2022-12-08T16:51:00Z">
            <w:rPr>
              <w:sz w:val="24"/>
              <w:szCs w:val="24"/>
            </w:rPr>
          </w:rPrChange>
        </w:rPr>
        <w:t>The MAAD MAC field is a 48-bit MAC address.</w:t>
      </w:r>
    </w:p>
    <w:p w14:paraId="70E3C67D"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265" w:author="Zhijie Yang (NSB)" w:date="2022-12-08T16:51:00Z">
            <w:rPr>
              <w:rFonts w:eastAsia="Times New Roman"/>
            </w:rPr>
          </w:rPrChange>
        </w:rPr>
      </w:pPr>
    </w:p>
    <w:p w14:paraId="6D429C7F" w14:textId="77777777" w:rsidR="002936F0" w:rsidRPr="001D6E1C" w:rsidRDefault="002936F0" w:rsidP="002936F0">
      <w:pPr>
        <w:rPr>
          <w:b/>
          <w:bCs/>
          <w:sz w:val="22"/>
          <w:szCs w:val="22"/>
          <w:lang w:val="en-US" w:eastAsia="en-GB"/>
          <w:rPrChange w:id="2266" w:author="Zhijie Yang (NSB)" w:date="2022-12-08T16:51:00Z">
            <w:rPr>
              <w:b/>
              <w:bCs/>
              <w:sz w:val="24"/>
              <w:szCs w:val="24"/>
              <w:lang w:val="en-US" w:eastAsia="en-GB"/>
            </w:rPr>
          </w:rPrChange>
        </w:rPr>
      </w:pPr>
      <w:r w:rsidRPr="001D6E1C">
        <w:rPr>
          <w:b/>
          <w:bCs/>
          <w:sz w:val="22"/>
          <w:szCs w:val="22"/>
          <w:lang w:val="en-US" w:eastAsia="en-GB"/>
          <w:rPrChange w:id="2267" w:author="Zhijie Yang (NSB)" w:date="2022-12-08T16:51:00Z">
            <w:rPr>
              <w:b/>
              <w:bCs/>
              <w:sz w:val="24"/>
              <w:szCs w:val="24"/>
              <w:lang w:val="en-US" w:eastAsia="en-GB"/>
            </w:rPr>
          </w:rPrChange>
        </w:rPr>
        <w:t>9.4.2.xx RRCM element</w:t>
      </w:r>
    </w:p>
    <w:p w14:paraId="2F7AB457" w14:textId="77777777" w:rsidR="002936F0" w:rsidRPr="001D6E1C" w:rsidRDefault="002936F0" w:rsidP="002936F0">
      <w:pPr>
        <w:rPr>
          <w:sz w:val="22"/>
          <w:szCs w:val="22"/>
          <w:lang w:val="en-US" w:eastAsia="en-GB"/>
          <w:rPrChange w:id="2268" w:author="Zhijie Yang (NSB)" w:date="2022-12-08T16:51:00Z">
            <w:rPr>
              <w:sz w:val="24"/>
              <w:szCs w:val="24"/>
              <w:lang w:val="en-US" w:eastAsia="en-GB"/>
            </w:rPr>
          </w:rPrChange>
        </w:rPr>
      </w:pPr>
    </w:p>
    <w:p w14:paraId="11653F5B" w14:textId="77777777" w:rsidR="002936F0" w:rsidRPr="001D6E1C" w:rsidRDefault="002936F0" w:rsidP="002936F0">
      <w:pPr>
        <w:rPr>
          <w:sz w:val="22"/>
          <w:szCs w:val="22"/>
          <w:lang w:val="en-US" w:eastAsia="en-GB"/>
          <w:rPrChange w:id="2269" w:author="Zhijie Yang (NSB)" w:date="2022-12-08T16:51:00Z">
            <w:rPr>
              <w:sz w:val="24"/>
              <w:szCs w:val="24"/>
              <w:lang w:val="en-US" w:eastAsia="en-GB"/>
            </w:rPr>
          </w:rPrChange>
        </w:rPr>
      </w:pPr>
      <w:r w:rsidRPr="001D6E1C">
        <w:rPr>
          <w:sz w:val="22"/>
          <w:szCs w:val="22"/>
          <w:lang w:val="en-US" w:eastAsia="en-GB"/>
          <w:rPrChange w:id="2270" w:author="Zhijie Yang (NSB)" w:date="2022-12-08T16:51:00Z">
            <w:rPr>
              <w:sz w:val="24"/>
              <w:szCs w:val="24"/>
              <w:lang w:val="en-US" w:eastAsia="en-GB"/>
            </w:rPr>
          </w:rPrChange>
        </w:rPr>
        <w:t xml:space="preserve">The RRCM element contains </w:t>
      </w:r>
      <w:r w:rsidRPr="001D6E1C">
        <w:rPr>
          <w:sz w:val="22"/>
          <w:szCs w:val="22"/>
          <w:rPrChange w:id="2271" w:author="Zhijie Yang (NSB)" w:date="2022-12-08T16:51:00Z">
            <w:rPr>
              <w:sz w:val="24"/>
              <w:szCs w:val="24"/>
            </w:rPr>
          </w:rPrChange>
        </w:rPr>
        <w:t>Seed and Counter fields that are used in RRCM procedure</w:t>
      </w:r>
      <w:r w:rsidRPr="001D6E1C">
        <w:rPr>
          <w:sz w:val="22"/>
          <w:szCs w:val="22"/>
          <w:lang w:val="en-US" w:eastAsia="en-GB"/>
          <w:rPrChange w:id="2272" w:author="Zhijie Yang (NSB)" w:date="2022-12-08T16:51:00Z">
            <w:rPr>
              <w:sz w:val="24"/>
              <w:szCs w:val="24"/>
              <w:lang w:val="en-US" w:eastAsia="en-GB"/>
            </w:rPr>
          </w:rPrChange>
        </w:rPr>
        <w:t>. The format of the RRCM element is shown in Figure 9-xxx (RRCM element format).</w:t>
      </w:r>
      <w:r w:rsidRPr="001D6E1C">
        <w:rPr>
          <w:sz w:val="22"/>
          <w:szCs w:val="22"/>
          <w:lang w:val="en-US" w:eastAsia="en-GB"/>
          <w:rPrChange w:id="2273" w:author="Zhijie Yang (NSB)" w:date="2022-12-08T16:51:00Z">
            <w:rPr>
              <w:sz w:val="24"/>
              <w:szCs w:val="24"/>
              <w:lang w:val="en-US" w:eastAsia="en-GB"/>
            </w:rPr>
          </w:rPrChange>
        </w:rPr>
        <w:br/>
      </w:r>
    </w:p>
    <w:tbl>
      <w:tblPr>
        <w:tblStyle w:val="TableGrid"/>
        <w:tblW w:w="5556" w:type="dxa"/>
        <w:tblInd w:w="607" w:type="dxa"/>
        <w:tblLook w:val="04A0" w:firstRow="1" w:lastRow="0" w:firstColumn="1" w:lastColumn="0" w:noHBand="0" w:noVBand="1"/>
      </w:tblPr>
      <w:tblGrid>
        <w:gridCol w:w="1057"/>
        <w:gridCol w:w="891"/>
        <w:gridCol w:w="1096"/>
        <w:gridCol w:w="1256"/>
        <w:gridCol w:w="1256"/>
      </w:tblGrid>
      <w:tr w:rsidR="002936F0" w:rsidRPr="001D6E1C" w14:paraId="3588E1E7" w14:textId="77777777" w:rsidTr="00A302F3">
        <w:trPr>
          <w:trHeight w:val="461"/>
        </w:trPr>
        <w:tc>
          <w:tcPr>
            <w:tcW w:w="1057" w:type="dxa"/>
            <w:tcBorders>
              <w:top w:val="single" w:sz="4" w:space="0" w:color="auto"/>
              <w:left w:val="single" w:sz="4" w:space="0" w:color="auto"/>
              <w:bottom w:val="single" w:sz="4" w:space="0" w:color="auto"/>
              <w:right w:val="single" w:sz="4" w:space="0" w:color="auto"/>
            </w:tcBorders>
            <w:hideMark/>
          </w:tcPr>
          <w:p w14:paraId="743C400D" w14:textId="77777777" w:rsidR="002936F0" w:rsidRPr="001D6E1C" w:rsidRDefault="002936F0" w:rsidP="00A302F3">
            <w:pPr>
              <w:jc w:val="center"/>
              <w:rPr>
                <w:sz w:val="22"/>
                <w:szCs w:val="22"/>
                <w:rPrChange w:id="2274" w:author="Zhijie Yang (NSB)" w:date="2022-12-08T16:51:00Z">
                  <w:rPr>
                    <w:sz w:val="24"/>
                    <w:szCs w:val="24"/>
                  </w:rPr>
                </w:rPrChange>
              </w:rPr>
            </w:pPr>
            <w:r w:rsidRPr="001D6E1C">
              <w:rPr>
                <w:sz w:val="22"/>
                <w:szCs w:val="22"/>
                <w:rPrChange w:id="2275" w:author="Zhijie Yang (NSB)" w:date="2022-12-08T16:51:00Z">
                  <w:rPr>
                    <w:sz w:val="24"/>
                    <w:szCs w:val="24"/>
                  </w:rPr>
                </w:rPrChange>
              </w:rPr>
              <w:t>Element ID</w:t>
            </w:r>
          </w:p>
        </w:tc>
        <w:tc>
          <w:tcPr>
            <w:tcW w:w="891" w:type="dxa"/>
            <w:tcBorders>
              <w:top w:val="single" w:sz="4" w:space="0" w:color="auto"/>
              <w:left w:val="single" w:sz="4" w:space="0" w:color="auto"/>
              <w:bottom w:val="single" w:sz="4" w:space="0" w:color="auto"/>
              <w:right w:val="single" w:sz="4" w:space="0" w:color="auto"/>
            </w:tcBorders>
            <w:hideMark/>
          </w:tcPr>
          <w:p w14:paraId="46722331" w14:textId="77777777" w:rsidR="002936F0" w:rsidRPr="001D6E1C" w:rsidRDefault="002936F0" w:rsidP="00A302F3">
            <w:pPr>
              <w:jc w:val="center"/>
              <w:rPr>
                <w:sz w:val="22"/>
                <w:szCs w:val="22"/>
                <w:rPrChange w:id="2276" w:author="Zhijie Yang (NSB)" w:date="2022-12-08T16:51:00Z">
                  <w:rPr>
                    <w:sz w:val="24"/>
                    <w:szCs w:val="24"/>
                  </w:rPr>
                </w:rPrChange>
              </w:rPr>
            </w:pPr>
            <w:r w:rsidRPr="001D6E1C">
              <w:rPr>
                <w:sz w:val="22"/>
                <w:szCs w:val="22"/>
                <w:rPrChange w:id="2277" w:author="Zhijie Yang (NSB)" w:date="2022-12-08T16:51:00Z">
                  <w:rPr>
                    <w:sz w:val="24"/>
                    <w:szCs w:val="24"/>
                  </w:rPr>
                </w:rPrChange>
              </w:rPr>
              <w:t>Length</w:t>
            </w:r>
          </w:p>
        </w:tc>
        <w:tc>
          <w:tcPr>
            <w:tcW w:w="1096" w:type="dxa"/>
            <w:tcBorders>
              <w:top w:val="single" w:sz="4" w:space="0" w:color="auto"/>
              <w:left w:val="single" w:sz="4" w:space="0" w:color="auto"/>
              <w:bottom w:val="single" w:sz="4" w:space="0" w:color="auto"/>
              <w:right w:val="single" w:sz="4" w:space="0" w:color="auto"/>
            </w:tcBorders>
            <w:hideMark/>
          </w:tcPr>
          <w:p w14:paraId="23BCDB01" w14:textId="77777777" w:rsidR="002936F0" w:rsidRPr="001D6E1C" w:rsidRDefault="002936F0" w:rsidP="00A302F3">
            <w:pPr>
              <w:jc w:val="center"/>
              <w:rPr>
                <w:sz w:val="22"/>
                <w:szCs w:val="22"/>
                <w:rPrChange w:id="2278" w:author="Zhijie Yang (NSB)" w:date="2022-12-08T16:51:00Z">
                  <w:rPr>
                    <w:sz w:val="24"/>
                    <w:szCs w:val="24"/>
                  </w:rPr>
                </w:rPrChange>
              </w:rPr>
            </w:pPr>
            <w:r w:rsidRPr="001D6E1C">
              <w:rPr>
                <w:sz w:val="22"/>
                <w:szCs w:val="22"/>
                <w:rPrChange w:id="2279" w:author="Zhijie Yang (NSB)" w:date="2022-12-08T16:51:00Z">
                  <w:rPr>
                    <w:sz w:val="24"/>
                    <w:szCs w:val="24"/>
                  </w:rPr>
                </w:rPrChange>
              </w:rPr>
              <w:t>Element ID Extension</w:t>
            </w:r>
          </w:p>
        </w:tc>
        <w:tc>
          <w:tcPr>
            <w:tcW w:w="1256" w:type="dxa"/>
            <w:tcBorders>
              <w:top w:val="single" w:sz="4" w:space="0" w:color="auto"/>
              <w:left w:val="single" w:sz="4" w:space="0" w:color="auto"/>
              <w:bottom w:val="single" w:sz="4" w:space="0" w:color="auto"/>
              <w:right w:val="single" w:sz="4" w:space="0" w:color="auto"/>
            </w:tcBorders>
          </w:tcPr>
          <w:p w14:paraId="1F2A84CA" w14:textId="77777777" w:rsidR="002936F0" w:rsidRPr="001D6E1C" w:rsidRDefault="002936F0" w:rsidP="00A302F3">
            <w:pPr>
              <w:jc w:val="center"/>
              <w:rPr>
                <w:sz w:val="22"/>
                <w:szCs w:val="22"/>
                <w:rPrChange w:id="2280" w:author="Zhijie Yang (NSB)" w:date="2022-12-08T16:51:00Z">
                  <w:rPr>
                    <w:sz w:val="24"/>
                    <w:szCs w:val="24"/>
                  </w:rPr>
                </w:rPrChange>
              </w:rPr>
            </w:pPr>
            <w:r w:rsidRPr="001D6E1C">
              <w:rPr>
                <w:rFonts w:eastAsia="Yu Mincho"/>
                <w:color w:val="000000" w:themeColor="text1"/>
                <w:spacing w:val="-2"/>
                <w:sz w:val="22"/>
                <w:szCs w:val="22"/>
                <w:rPrChange w:id="2281" w:author="Zhijie Yang (NSB)" w:date="2022-12-08T16:51:00Z">
                  <w:rPr>
                    <w:rFonts w:eastAsia="Yu Mincho"/>
                    <w:color w:val="000000" w:themeColor="text1"/>
                    <w:spacing w:val="-2"/>
                    <w:sz w:val="24"/>
                    <w:szCs w:val="24"/>
                  </w:rPr>
                </w:rPrChange>
              </w:rPr>
              <w:t>Seed</w:t>
            </w:r>
          </w:p>
        </w:tc>
        <w:tc>
          <w:tcPr>
            <w:tcW w:w="1256" w:type="dxa"/>
            <w:tcBorders>
              <w:top w:val="single" w:sz="4" w:space="0" w:color="auto"/>
              <w:left w:val="single" w:sz="4" w:space="0" w:color="auto"/>
              <w:bottom w:val="single" w:sz="4" w:space="0" w:color="auto"/>
              <w:right w:val="single" w:sz="4" w:space="0" w:color="auto"/>
            </w:tcBorders>
          </w:tcPr>
          <w:p w14:paraId="3D35018A" w14:textId="77777777" w:rsidR="002936F0" w:rsidRPr="001D6E1C" w:rsidRDefault="002936F0" w:rsidP="00A302F3">
            <w:pPr>
              <w:jc w:val="center"/>
              <w:rPr>
                <w:sz w:val="22"/>
                <w:szCs w:val="22"/>
                <w:rPrChange w:id="2282" w:author="Zhijie Yang (NSB)" w:date="2022-12-08T16:51:00Z">
                  <w:rPr>
                    <w:sz w:val="24"/>
                    <w:szCs w:val="24"/>
                  </w:rPr>
                </w:rPrChange>
              </w:rPr>
            </w:pPr>
            <w:r w:rsidRPr="001D6E1C">
              <w:rPr>
                <w:rFonts w:eastAsia="Yu Mincho"/>
                <w:color w:val="000000" w:themeColor="text1"/>
                <w:spacing w:val="-2"/>
                <w:sz w:val="22"/>
                <w:szCs w:val="22"/>
                <w:rPrChange w:id="2283" w:author="Zhijie Yang (NSB)" w:date="2022-12-08T16:51:00Z">
                  <w:rPr>
                    <w:rFonts w:eastAsia="Yu Mincho"/>
                    <w:color w:val="000000" w:themeColor="text1"/>
                    <w:spacing w:val="-2"/>
                    <w:sz w:val="24"/>
                    <w:szCs w:val="24"/>
                  </w:rPr>
                </w:rPrChange>
              </w:rPr>
              <w:t>Counter</w:t>
            </w:r>
          </w:p>
        </w:tc>
      </w:tr>
    </w:tbl>
    <w:p w14:paraId="5F4F1B6E" w14:textId="77777777" w:rsidR="002936F0" w:rsidRPr="001D6E1C" w:rsidRDefault="002936F0" w:rsidP="002936F0">
      <w:pPr>
        <w:rPr>
          <w:color w:val="000000" w:themeColor="text1"/>
          <w:spacing w:val="-2"/>
          <w:sz w:val="22"/>
          <w:szCs w:val="22"/>
          <w:rPrChange w:id="2284" w:author="Zhijie Yang (NSB)" w:date="2022-12-08T16:51:00Z">
            <w:rPr>
              <w:color w:val="000000" w:themeColor="text1"/>
              <w:spacing w:val="-2"/>
              <w:sz w:val="24"/>
              <w:szCs w:val="24"/>
            </w:rPr>
          </w:rPrChange>
        </w:rPr>
      </w:pPr>
      <w:r w:rsidRPr="001D6E1C">
        <w:rPr>
          <w:color w:val="000000" w:themeColor="text1"/>
          <w:spacing w:val="-2"/>
          <w:sz w:val="22"/>
          <w:szCs w:val="22"/>
          <w:rPrChange w:id="2285" w:author="Zhijie Yang (NSB)" w:date="2022-12-08T16:51:00Z">
            <w:rPr>
              <w:color w:val="000000" w:themeColor="text1"/>
              <w:spacing w:val="-2"/>
              <w:sz w:val="24"/>
              <w:szCs w:val="24"/>
            </w:rPr>
          </w:rPrChange>
        </w:rPr>
        <w:t>Octets</w:t>
      </w:r>
      <w:r w:rsidRPr="001D6E1C">
        <w:rPr>
          <w:color w:val="000000" w:themeColor="text1"/>
          <w:spacing w:val="-2"/>
          <w:sz w:val="22"/>
          <w:szCs w:val="22"/>
          <w:rPrChange w:id="2286" w:author="Zhijie Yang (NSB)" w:date="2022-12-08T16:51:00Z">
            <w:rPr>
              <w:color w:val="000000" w:themeColor="text1"/>
              <w:spacing w:val="-2"/>
              <w:sz w:val="24"/>
              <w:szCs w:val="24"/>
            </w:rPr>
          </w:rPrChange>
        </w:rPr>
        <w:tab/>
        <w:t xml:space="preserve">       1</w:t>
      </w:r>
      <w:r w:rsidRPr="001D6E1C">
        <w:rPr>
          <w:color w:val="000000" w:themeColor="text1"/>
          <w:spacing w:val="-2"/>
          <w:sz w:val="22"/>
          <w:szCs w:val="22"/>
          <w:rPrChange w:id="2287" w:author="Zhijie Yang (NSB)" w:date="2022-12-08T16:51:00Z">
            <w:rPr>
              <w:color w:val="000000" w:themeColor="text1"/>
              <w:spacing w:val="-2"/>
              <w:sz w:val="24"/>
              <w:szCs w:val="24"/>
            </w:rPr>
          </w:rPrChange>
        </w:rPr>
        <w:tab/>
        <w:t xml:space="preserve">            1                 1                   16</w:t>
      </w:r>
      <w:r w:rsidRPr="001D6E1C">
        <w:rPr>
          <w:color w:val="000000" w:themeColor="text1"/>
          <w:spacing w:val="-2"/>
          <w:sz w:val="22"/>
          <w:szCs w:val="22"/>
          <w:rPrChange w:id="2288" w:author="Zhijie Yang (NSB)" w:date="2022-12-08T16:51:00Z">
            <w:rPr>
              <w:color w:val="000000" w:themeColor="text1"/>
              <w:spacing w:val="-2"/>
              <w:sz w:val="24"/>
              <w:szCs w:val="24"/>
            </w:rPr>
          </w:rPrChange>
        </w:rPr>
        <w:tab/>
        <w:t xml:space="preserve">        2</w:t>
      </w:r>
      <w:r w:rsidRPr="001D6E1C">
        <w:rPr>
          <w:color w:val="000000" w:themeColor="text1"/>
          <w:spacing w:val="-2"/>
          <w:sz w:val="22"/>
          <w:szCs w:val="22"/>
          <w:rPrChange w:id="2289" w:author="Zhijie Yang (NSB)" w:date="2022-12-08T16:51:00Z">
            <w:rPr>
              <w:color w:val="000000" w:themeColor="text1"/>
              <w:spacing w:val="-2"/>
              <w:sz w:val="24"/>
              <w:szCs w:val="24"/>
            </w:rPr>
          </w:rPrChange>
        </w:rPr>
        <w:tab/>
      </w:r>
      <w:r w:rsidRPr="001D6E1C">
        <w:rPr>
          <w:color w:val="000000" w:themeColor="text1"/>
          <w:spacing w:val="-2"/>
          <w:sz w:val="22"/>
          <w:szCs w:val="22"/>
          <w:rPrChange w:id="2290" w:author="Zhijie Yang (NSB)" w:date="2022-12-08T16:51:00Z">
            <w:rPr>
              <w:color w:val="000000" w:themeColor="text1"/>
              <w:spacing w:val="-2"/>
              <w:sz w:val="24"/>
              <w:szCs w:val="24"/>
            </w:rPr>
          </w:rPrChange>
        </w:rPr>
        <w:tab/>
        <w:t xml:space="preserve">     </w:t>
      </w:r>
      <w:r w:rsidRPr="001D6E1C">
        <w:rPr>
          <w:color w:val="000000" w:themeColor="text1"/>
          <w:spacing w:val="-2"/>
          <w:sz w:val="22"/>
          <w:szCs w:val="22"/>
          <w:rPrChange w:id="2291" w:author="Zhijie Yang (NSB)" w:date="2022-12-08T16:51:00Z">
            <w:rPr>
              <w:color w:val="000000" w:themeColor="text1"/>
              <w:spacing w:val="-2"/>
              <w:sz w:val="24"/>
              <w:szCs w:val="24"/>
            </w:rPr>
          </w:rPrChange>
        </w:rPr>
        <w:tab/>
      </w:r>
      <w:r w:rsidRPr="001D6E1C">
        <w:rPr>
          <w:color w:val="000000" w:themeColor="text1"/>
          <w:spacing w:val="-2"/>
          <w:sz w:val="22"/>
          <w:szCs w:val="22"/>
          <w:rPrChange w:id="2292" w:author="Zhijie Yang (NSB)" w:date="2022-12-08T16:51:00Z">
            <w:rPr>
              <w:color w:val="000000" w:themeColor="text1"/>
              <w:spacing w:val="-2"/>
              <w:sz w:val="24"/>
              <w:szCs w:val="24"/>
            </w:rPr>
          </w:rPrChange>
        </w:rPr>
        <w:tab/>
      </w:r>
    </w:p>
    <w:p w14:paraId="78DC33DB" w14:textId="77777777" w:rsidR="002936F0" w:rsidRPr="001D6E1C" w:rsidRDefault="002936F0" w:rsidP="002936F0">
      <w:pPr>
        <w:rPr>
          <w:color w:val="000000" w:themeColor="text1"/>
          <w:spacing w:val="-2"/>
          <w:sz w:val="22"/>
          <w:szCs w:val="22"/>
          <w:rPrChange w:id="2293" w:author="Zhijie Yang (NSB)" w:date="2022-12-08T16:51:00Z">
            <w:rPr>
              <w:color w:val="000000" w:themeColor="text1"/>
              <w:spacing w:val="-2"/>
              <w:sz w:val="24"/>
              <w:szCs w:val="24"/>
            </w:rPr>
          </w:rPrChange>
        </w:rPr>
      </w:pPr>
    </w:p>
    <w:p w14:paraId="32BE6427" w14:textId="77777777" w:rsidR="002936F0" w:rsidRPr="001D6E1C" w:rsidRDefault="002936F0" w:rsidP="002936F0">
      <w:pPr>
        <w:jc w:val="center"/>
        <w:rPr>
          <w:sz w:val="22"/>
          <w:szCs w:val="22"/>
          <w:lang w:val="en-US" w:eastAsia="en-GB"/>
          <w:rPrChange w:id="2294" w:author="Zhijie Yang (NSB)" w:date="2022-12-08T16:51:00Z">
            <w:rPr>
              <w:sz w:val="24"/>
              <w:szCs w:val="24"/>
              <w:lang w:val="en-US" w:eastAsia="en-GB"/>
            </w:rPr>
          </w:rPrChange>
        </w:rPr>
      </w:pPr>
      <w:r w:rsidRPr="001D6E1C">
        <w:rPr>
          <w:sz w:val="22"/>
          <w:szCs w:val="22"/>
          <w:lang w:val="en-US" w:eastAsia="en-GB"/>
          <w:rPrChange w:id="2295" w:author="Zhijie Yang (NSB)" w:date="2022-12-08T16:51:00Z">
            <w:rPr>
              <w:sz w:val="24"/>
              <w:szCs w:val="24"/>
              <w:lang w:val="en-US" w:eastAsia="en-GB"/>
            </w:rPr>
          </w:rPrChange>
        </w:rPr>
        <w:t>Figure 9-xxx - RRCM element format</w:t>
      </w:r>
    </w:p>
    <w:p w14:paraId="4D14EEEE" w14:textId="77777777" w:rsidR="002936F0" w:rsidRPr="001D6E1C" w:rsidRDefault="002936F0" w:rsidP="002936F0">
      <w:pPr>
        <w:jc w:val="center"/>
        <w:rPr>
          <w:sz w:val="22"/>
          <w:szCs w:val="22"/>
          <w:lang w:val="en-US" w:eastAsia="en-GB"/>
          <w:rPrChange w:id="2296" w:author="Zhijie Yang (NSB)" w:date="2022-12-08T16:51:00Z">
            <w:rPr>
              <w:sz w:val="24"/>
              <w:szCs w:val="24"/>
              <w:lang w:val="en-US" w:eastAsia="en-GB"/>
            </w:rPr>
          </w:rPrChange>
        </w:rPr>
      </w:pPr>
    </w:p>
    <w:p w14:paraId="371EF43B" w14:textId="77777777" w:rsidR="002936F0" w:rsidRPr="001D6E1C" w:rsidRDefault="002936F0" w:rsidP="002936F0">
      <w:pPr>
        <w:rPr>
          <w:sz w:val="22"/>
          <w:szCs w:val="22"/>
          <w:lang w:val="en-US" w:eastAsia="en-GB"/>
          <w:rPrChange w:id="2297" w:author="Zhijie Yang (NSB)" w:date="2022-12-08T16:51:00Z">
            <w:rPr>
              <w:sz w:val="24"/>
              <w:szCs w:val="24"/>
              <w:lang w:val="en-US" w:eastAsia="en-GB"/>
            </w:rPr>
          </w:rPrChange>
        </w:rPr>
      </w:pPr>
      <w:r w:rsidRPr="001D6E1C">
        <w:rPr>
          <w:sz w:val="22"/>
          <w:szCs w:val="22"/>
          <w:lang w:val="en-US" w:eastAsia="en-GB"/>
          <w:rPrChange w:id="2298" w:author="Zhijie Yang (NSB)" w:date="2022-12-08T16:51:00Z">
            <w:rPr>
              <w:sz w:val="24"/>
              <w:szCs w:val="24"/>
              <w:lang w:val="en-US" w:eastAsia="en-GB"/>
            </w:rPr>
          </w:rPrChange>
        </w:rPr>
        <w:t>The Element ID, Length, and Element ID Extension fields are defined in 9.4.2.1 (General).</w:t>
      </w:r>
    </w:p>
    <w:p w14:paraId="581D6B30" w14:textId="63C15647" w:rsidR="002936F0" w:rsidRPr="001D6E1C" w:rsidRDefault="002936F0" w:rsidP="002936F0">
      <w:pPr>
        <w:rPr>
          <w:spacing w:val="-2"/>
          <w:sz w:val="22"/>
          <w:szCs w:val="22"/>
          <w:rPrChange w:id="2299" w:author="Zhijie Yang (NSB)" w:date="2022-12-08T16:51:00Z">
            <w:rPr>
              <w:spacing w:val="-2"/>
              <w:sz w:val="24"/>
              <w:szCs w:val="24"/>
            </w:rPr>
          </w:rPrChange>
        </w:rPr>
      </w:pPr>
      <w:r w:rsidRPr="001D6E1C">
        <w:rPr>
          <w:spacing w:val="-2"/>
          <w:sz w:val="22"/>
          <w:szCs w:val="22"/>
          <w:rPrChange w:id="2300" w:author="Zhijie Yang (NSB)" w:date="2022-12-08T16:51:00Z">
            <w:rPr>
              <w:spacing w:val="-2"/>
              <w:sz w:val="24"/>
              <w:szCs w:val="24"/>
            </w:rPr>
          </w:rPrChange>
        </w:rPr>
        <w:t xml:space="preserve">Seed and Counter are values to generate one or more RMA for RRCM procedure. For details, see subclause </w:t>
      </w:r>
      <w:r w:rsidRPr="001D6E1C">
        <w:rPr>
          <w:b/>
          <w:sz w:val="22"/>
          <w:szCs w:val="22"/>
          <w:rPrChange w:id="2301" w:author="Zhijie Yang (NSB)" w:date="2022-12-08T16:51:00Z">
            <w:rPr>
              <w:b/>
              <w:sz w:val="24"/>
              <w:szCs w:val="24"/>
            </w:rPr>
          </w:rPrChange>
        </w:rPr>
        <w:t>12.2.11.4</w:t>
      </w:r>
    </w:p>
    <w:p w14:paraId="268F7DAD"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302" w:author="Zhijie Yang (NSB)" w:date="2022-12-08T16:51:00Z">
            <w:rPr>
              <w:rFonts w:eastAsia="Times New Roman"/>
            </w:rPr>
          </w:rPrChange>
        </w:rPr>
      </w:pPr>
    </w:p>
    <w:p w14:paraId="69D50F04"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b/>
          <w:bCs/>
          <w:sz w:val="22"/>
          <w:szCs w:val="22"/>
          <w:rPrChange w:id="2303" w:author="Zhijie Yang (NSB)" w:date="2022-12-08T16:51:00Z">
            <w:rPr>
              <w:rFonts w:eastAsia="Times New Roman"/>
              <w:b/>
              <w:bCs/>
            </w:rPr>
          </w:rPrChange>
        </w:rPr>
      </w:pPr>
      <w:r w:rsidRPr="001D6E1C">
        <w:rPr>
          <w:rFonts w:eastAsia="Times New Roman"/>
          <w:b/>
          <w:bCs/>
          <w:sz w:val="22"/>
          <w:szCs w:val="22"/>
          <w:rPrChange w:id="2304" w:author="Zhijie Yang (NSB)" w:date="2022-12-08T16:51:00Z">
            <w:rPr>
              <w:rFonts w:eastAsia="Times New Roman"/>
              <w:b/>
              <w:bCs/>
            </w:rPr>
          </w:rPrChange>
        </w:rPr>
        <w:t>12. Security</w:t>
      </w:r>
    </w:p>
    <w:p w14:paraId="2DADFCFF"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i/>
          <w:color w:val="00B0F0"/>
          <w:sz w:val="22"/>
          <w:szCs w:val="22"/>
          <w:rPrChange w:id="2305" w:author="Zhijie Yang (NSB)" w:date="2022-12-08T16:51:00Z">
            <w:rPr>
              <w:rFonts w:eastAsia="Times New Roman"/>
              <w:i/>
              <w:color w:val="00B0F0"/>
            </w:rPr>
          </w:rPrChange>
        </w:rPr>
      </w:pPr>
    </w:p>
    <w:p w14:paraId="06CF95BC"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i/>
          <w:color w:val="00B0F0"/>
          <w:sz w:val="22"/>
          <w:szCs w:val="22"/>
          <w:rPrChange w:id="2306" w:author="Zhijie Yang (NSB)" w:date="2022-12-08T16:51:00Z">
            <w:rPr>
              <w:rFonts w:eastAsia="Times New Roman"/>
              <w:i/>
              <w:color w:val="00B0F0"/>
            </w:rPr>
          </w:rPrChange>
        </w:rPr>
      </w:pPr>
      <w:r w:rsidRPr="001D6E1C">
        <w:rPr>
          <w:rFonts w:eastAsia="Times New Roman"/>
          <w:i/>
          <w:color w:val="00B0F0"/>
          <w:sz w:val="22"/>
          <w:szCs w:val="22"/>
          <w:rPrChange w:id="2307" w:author="Zhijie Yang (NSB)" w:date="2022-12-08T16:51:00Z">
            <w:rPr>
              <w:rFonts w:eastAsia="Times New Roman"/>
              <w:i/>
              <w:color w:val="00B0F0"/>
            </w:rPr>
          </w:rPrChange>
        </w:rPr>
        <w:t xml:space="preserve">Add the following new subclause after 12.2.10 </w:t>
      </w:r>
    </w:p>
    <w:p w14:paraId="64B011A1" w14:textId="002BEFAC"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b/>
          <w:bCs/>
          <w:sz w:val="22"/>
          <w:szCs w:val="22"/>
          <w:rPrChange w:id="2308" w:author="Zhijie Yang (NSB)" w:date="2022-12-08T16:51:00Z">
            <w:rPr>
              <w:rFonts w:eastAsia="Times New Roman"/>
              <w:b/>
              <w:bCs/>
            </w:rPr>
          </w:rPrChange>
        </w:rPr>
      </w:pPr>
      <w:r w:rsidRPr="001D6E1C">
        <w:rPr>
          <w:rFonts w:eastAsia="Times New Roman"/>
          <w:b/>
          <w:bCs/>
          <w:sz w:val="22"/>
          <w:szCs w:val="22"/>
          <w:rPrChange w:id="2309" w:author="Zhijie Yang (NSB)" w:date="2022-12-08T16:51:00Z">
            <w:rPr>
              <w:rFonts w:eastAsia="Times New Roman"/>
              <w:b/>
              <w:bCs/>
            </w:rPr>
          </w:rPrChange>
        </w:rPr>
        <w:t>12.2.11 Mitigation of random and changing MAC address</w:t>
      </w:r>
    </w:p>
    <w:p w14:paraId="51A14081"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310" w:author="Zhijie Yang (NSB)" w:date="2022-12-08T16:51:00Z">
            <w:rPr>
              <w:rFonts w:eastAsia="Times New Roman"/>
            </w:rPr>
          </w:rPrChange>
        </w:rPr>
      </w:pPr>
    </w:p>
    <w:p w14:paraId="323467BC"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311" w:author="Zhijie Yang (NSB)" w:date="2022-12-08T16:51:00Z">
            <w:rPr>
              <w:w w:val="100"/>
              <w:lang w:val="en-GB"/>
            </w:rPr>
          </w:rPrChange>
        </w:rPr>
      </w:pPr>
      <w:bookmarkStart w:id="2312" w:name="_Hlk106723283"/>
      <w:r w:rsidRPr="001D6E1C">
        <w:rPr>
          <w:w w:val="100"/>
          <w:sz w:val="22"/>
          <w:szCs w:val="22"/>
          <w:lang w:val="en-GB"/>
          <w:rPrChange w:id="2313" w:author="Zhijie Yang (NSB)" w:date="2022-12-08T16:51:00Z">
            <w:rPr>
              <w:w w:val="100"/>
              <w:lang w:val="en-GB"/>
            </w:rPr>
          </w:rPrChange>
        </w:rPr>
        <w:t>To mitigate tracking and traffic analysis, a non-AP STA may randomly change its MAC address (see 4.5.4.10). For some services, however, it may be desirable to the user that the non-AP STA is identified by the AP and network services.  Device ID indication, MAAD and RRCM may be used to identify the non-AP STA whilst still being unidentifiable to a third party.</w:t>
      </w:r>
    </w:p>
    <w:p w14:paraId="1F7C6D18"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314" w:author="Zhijie Yang (NSB)" w:date="2022-12-08T16:51:00Z">
            <w:rPr>
              <w:w w:val="100"/>
              <w:lang w:val="en-GB"/>
            </w:rPr>
          </w:rPrChange>
        </w:rPr>
      </w:pPr>
    </w:p>
    <w:p w14:paraId="0371E460"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315" w:author="Zhijie Yang (NSB)" w:date="2022-12-08T16:51:00Z">
            <w:rPr>
              <w:rFonts w:eastAsia="Times New Roman"/>
            </w:rPr>
          </w:rPrChange>
        </w:rPr>
      </w:pPr>
      <w:r w:rsidRPr="001D6E1C">
        <w:rPr>
          <w:rFonts w:eastAsia="TimesNewRoman"/>
          <w:sz w:val="22"/>
          <w:szCs w:val="22"/>
          <w:lang w:eastAsia="ja-JP"/>
          <w:rPrChange w:id="2316" w:author="Zhijie Yang (NSB)" w:date="2022-12-08T16:51:00Z">
            <w:rPr>
              <w:rFonts w:eastAsia="TimesNewRoman"/>
              <w:lang w:eastAsia="ja-JP"/>
            </w:rPr>
          </w:rPrChange>
        </w:rPr>
        <w:lastRenderedPageBreak/>
        <w:t>When using device ID indication, an AP may provide a device ID, contained in a device ID KDE in EAPOL Key-message 3 of the 4-way handshake, to a non-AP STA and the non-AP STA may provide that same device ID, in a device ID KDE in EAPOL Key-message 2 of the 4-way handshake, to any AP in the same ESS to allow the network to recognize the same non-AP STA when it returns to the ESS even if it changes its MAC address.</w:t>
      </w:r>
    </w:p>
    <w:p w14:paraId="4352E242"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 New Roman"/>
          <w:sz w:val="22"/>
          <w:szCs w:val="22"/>
          <w:rPrChange w:id="2317" w:author="Zhijie Yang (NSB)" w:date="2022-12-08T16:51:00Z">
            <w:rPr>
              <w:rFonts w:eastAsia="Times New Roman"/>
            </w:rPr>
          </w:rPrChange>
        </w:rPr>
      </w:pPr>
    </w:p>
    <w:p w14:paraId="5DBEDE55" w14:textId="77777777" w:rsidR="002936F0" w:rsidRPr="001D6E1C" w:rsidRDefault="002936F0" w:rsidP="002936F0">
      <w:pPr>
        <w:pStyle w:val="Bulleted"/>
        <w:tabs>
          <w:tab w:val="clear" w:pos="360"/>
          <w:tab w:val="left" w:pos="1540"/>
          <w:tab w:val="left" w:pos="2160"/>
        </w:tabs>
        <w:suppressAutoHyphens/>
        <w:spacing w:line="240" w:lineRule="auto"/>
        <w:ind w:left="0" w:firstLine="0"/>
        <w:rPr>
          <w:rFonts w:eastAsia="TimesNewRoman"/>
          <w:sz w:val="22"/>
          <w:szCs w:val="22"/>
          <w:lang w:eastAsia="ja-JP"/>
          <w:rPrChange w:id="2318" w:author="Zhijie Yang (NSB)" w:date="2022-12-08T16:51:00Z">
            <w:rPr>
              <w:rFonts w:eastAsia="TimesNewRoman"/>
              <w:lang w:eastAsia="ja-JP"/>
            </w:rPr>
          </w:rPrChange>
        </w:rPr>
      </w:pPr>
      <w:r w:rsidRPr="001D6E1C">
        <w:rPr>
          <w:w w:val="100"/>
          <w:sz w:val="22"/>
          <w:szCs w:val="22"/>
          <w:lang w:val="en-GB"/>
          <w:rPrChange w:id="2319" w:author="Zhijie Yang (NSB)" w:date="2022-12-08T16:51:00Z">
            <w:rPr>
              <w:w w:val="100"/>
              <w:lang w:val="en-GB"/>
            </w:rPr>
          </w:rPrChange>
        </w:rPr>
        <w:t xml:space="preserve">When using MAAD, an AP may provide a random MAC address (MAAD MAC address) </w:t>
      </w:r>
      <w:r w:rsidRPr="001D6E1C">
        <w:rPr>
          <w:rFonts w:eastAsia="TimesNewRoman"/>
          <w:sz w:val="22"/>
          <w:szCs w:val="22"/>
          <w:lang w:eastAsia="ja-JP"/>
          <w:rPrChange w:id="2320" w:author="Zhijie Yang (NSB)" w:date="2022-12-08T16:51:00Z">
            <w:rPr>
              <w:rFonts w:eastAsia="TimesNewRoman"/>
              <w:lang w:eastAsia="ja-JP"/>
            </w:rPr>
          </w:rPrChange>
        </w:rPr>
        <w:t>contained in a MAAD KDE in EAPOL Key-message 3 of the 4-way handshake, to a non-AP STA when it associates, and the non-AP STA may then use that MAAD MAC address as its TA when associating the next time to that ESS or AP.  Hence, that AP or ESS can also recognize that non-AP STA pre-association</w:t>
      </w:r>
      <w:bookmarkEnd w:id="2312"/>
      <w:r w:rsidRPr="001D6E1C">
        <w:rPr>
          <w:rFonts w:eastAsia="TimesNewRoman"/>
          <w:sz w:val="22"/>
          <w:szCs w:val="22"/>
          <w:lang w:eastAsia="ja-JP"/>
          <w:rPrChange w:id="2321" w:author="Zhijie Yang (NSB)" w:date="2022-12-08T16:51:00Z">
            <w:rPr>
              <w:rFonts w:eastAsia="TimesNewRoman"/>
              <w:lang w:eastAsia="ja-JP"/>
            </w:rPr>
          </w:rPrChange>
        </w:rPr>
        <w:t>.</w:t>
      </w:r>
    </w:p>
    <w:p w14:paraId="7E645358"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322" w:author="Zhijie Yang (NSB)" w:date="2022-12-08T16:51:00Z">
            <w:rPr>
              <w:w w:val="100"/>
              <w:lang w:val="en-GB"/>
            </w:rPr>
          </w:rPrChange>
        </w:rPr>
      </w:pPr>
    </w:p>
    <w:p w14:paraId="69DE4975" w14:textId="77777777" w:rsidR="002936F0" w:rsidRPr="001D6E1C" w:rsidRDefault="002936F0" w:rsidP="002936F0">
      <w:pPr>
        <w:autoSpaceDE w:val="0"/>
        <w:autoSpaceDN w:val="0"/>
        <w:adjustRightInd w:val="0"/>
        <w:rPr>
          <w:rFonts w:eastAsia="TimesNewRoman"/>
          <w:sz w:val="22"/>
          <w:szCs w:val="22"/>
          <w:lang w:val="en-US" w:eastAsia="ja-JP"/>
          <w:rPrChange w:id="2323" w:author="Zhijie Yang (NSB)" w:date="2022-12-08T16:51:00Z">
            <w:rPr>
              <w:rFonts w:eastAsia="TimesNewRoman"/>
              <w:sz w:val="24"/>
              <w:szCs w:val="24"/>
              <w:lang w:val="en-US" w:eastAsia="ja-JP"/>
            </w:rPr>
          </w:rPrChange>
        </w:rPr>
      </w:pPr>
      <w:bookmarkStart w:id="2324" w:name="_Hlk106723348"/>
      <w:r w:rsidRPr="001D6E1C">
        <w:rPr>
          <w:rFonts w:eastAsia="TimesNewRoman"/>
          <w:sz w:val="22"/>
          <w:szCs w:val="22"/>
          <w:lang w:val="en-US" w:eastAsia="ja-JP"/>
          <w:rPrChange w:id="2325" w:author="Zhijie Yang (NSB)" w:date="2022-12-08T16:51:00Z">
            <w:rPr>
              <w:rFonts w:eastAsia="TimesNewRoman"/>
              <w:sz w:val="24"/>
              <w:szCs w:val="24"/>
              <w:lang w:val="en-US" w:eastAsia="ja-JP"/>
            </w:rPr>
          </w:rPrChange>
        </w:rPr>
        <w:t>When using RRCM,</w:t>
      </w:r>
      <w:r w:rsidRPr="001D6E1C">
        <w:rPr>
          <w:sz w:val="22"/>
          <w:szCs w:val="22"/>
          <w:rPrChange w:id="2326" w:author="Zhijie Yang (NSB)" w:date="2022-12-08T16:51:00Z">
            <w:rPr>
              <w:sz w:val="24"/>
              <w:szCs w:val="24"/>
            </w:rPr>
          </w:rPrChange>
        </w:rPr>
        <w:t xml:space="preserve"> a non-AP STA and AP generate the same non-AP STA Random MAC address or addresses (RMA(s)) to be used in the next association(s) through following the same procedure. The non-AP STA can use the RMA(s) in its next association(s) and will be identified by the AP.</w:t>
      </w:r>
    </w:p>
    <w:p w14:paraId="0FB4FC53" w14:textId="77777777" w:rsidR="002936F0" w:rsidRPr="001D6E1C" w:rsidRDefault="002936F0" w:rsidP="002936F0">
      <w:pPr>
        <w:autoSpaceDE w:val="0"/>
        <w:autoSpaceDN w:val="0"/>
        <w:adjustRightInd w:val="0"/>
        <w:rPr>
          <w:rFonts w:eastAsia="TimesNewRoman"/>
          <w:sz w:val="22"/>
          <w:szCs w:val="22"/>
          <w:lang w:val="en-US" w:eastAsia="ja-JP"/>
          <w:rPrChange w:id="2327" w:author="Zhijie Yang (NSB)" w:date="2022-12-08T16:51:00Z">
            <w:rPr>
              <w:rFonts w:eastAsia="TimesNewRoman"/>
              <w:sz w:val="24"/>
              <w:szCs w:val="24"/>
              <w:lang w:val="en-US" w:eastAsia="ja-JP"/>
            </w:rPr>
          </w:rPrChange>
        </w:rPr>
      </w:pPr>
    </w:p>
    <w:p w14:paraId="2D40C86E" w14:textId="77777777" w:rsidR="002936F0" w:rsidRPr="001D6E1C" w:rsidRDefault="002936F0" w:rsidP="002936F0">
      <w:pPr>
        <w:autoSpaceDE w:val="0"/>
        <w:autoSpaceDN w:val="0"/>
        <w:adjustRightInd w:val="0"/>
        <w:rPr>
          <w:rFonts w:eastAsia="TimesNewRoman"/>
          <w:sz w:val="22"/>
          <w:szCs w:val="22"/>
          <w:lang w:val="en-US" w:eastAsia="ja-JP"/>
          <w:rPrChange w:id="2328" w:author="Zhijie Yang (NSB)" w:date="2022-12-08T16:51:00Z">
            <w:rPr>
              <w:rFonts w:eastAsia="TimesNewRoman"/>
              <w:sz w:val="24"/>
              <w:szCs w:val="24"/>
              <w:lang w:val="en-US" w:eastAsia="ja-JP"/>
            </w:rPr>
          </w:rPrChange>
        </w:rPr>
      </w:pPr>
      <w:r w:rsidRPr="001D6E1C">
        <w:rPr>
          <w:rFonts w:eastAsia="TimesNewRoman"/>
          <w:sz w:val="22"/>
          <w:szCs w:val="22"/>
          <w:lang w:val="en-US" w:eastAsia="ja-JP"/>
          <w:rPrChange w:id="2329" w:author="Zhijie Yang (NSB)" w:date="2022-12-08T16:51:00Z">
            <w:rPr>
              <w:rFonts w:eastAsia="TimesNewRoman"/>
              <w:sz w:val="24"/>
              <w:szCs w:val="24"/>
              <w:lang w:val="en-US" w:eastAsia="ja-JP"/>
            </w:rPr>
          </w:rPrChange>
        </w:rPr>
        <w:t>A non-AP STA and an AP may indicate support for device ID indication, MAAD, or RRCM either individually or in combination</w:t>
      </w:r>
      <w:bookmarkEnd w:id="2324"/>
      <w:r w:rsidRPr="001D6E1C">
        <w:rPr>
          <w:rFonts w:eastAsia="TimesNewRoman"/>
          <w:sz w:val="22"/>
          <w:szCs w:val="22"/>
          <w:lang w:val="en-US" w:eastAsia="ja-JP"/>
          <w:rPrChange w:id="2330" w:author="Zhijie Yang (NSB)" w:date="2022-12-08T16:51:00Z">
            <w:rPr>
              <w:rFonts w:eastAsia="TimesNewRoman"/>
              <w:sz w:val="24"/>
              <w:szCs w:val="24"/>
              <w:lang w:val="en-US" w:eastAsia="ja-JP"/>
            </w:rPr>
          </w:rPrChange>
        </w:rPr>
        <w:t xml:space="preserve">.  </w:t>
      </w:r>
      <w:r w:rsidRPr="001D6E1C">
        <w:rPr>
          <w:rFonts w:eastAsia="TimesNewRoman"/>
          <w:sz w:val="22"/>
          <w:szCs w:val="22"/>
          <w:lang w:eastAsia="ja-JP"/>
          <w:rPrChange w:id="2331" w:author="Zhijie Yang (NSB)" w:date="2022-12-08T16:51:00Z">
            <w:rPr>
              <w:rFonts w:eastAsia="TimesNewRoman"/>
              <w:sz w:val="24"/>
              <w:szCs w:val="24"/>
              <w:lang w:eastAsia="ja-JP"/>
            </w:rPr>
          </w:rPrChange>
        </w:rPr>
        <w:t xml:space="preserve">An MLME-RCM.request may be used to set which scheme(s) the STA supports. </w:t>
      </w:r>
      <w:r w:rsidRPr="001D6E1C">
        <w:rPr>
          <w:rFonts w:eastAsia="TimesNewRoman"/>
          <w:sz w:val="22"/>
          <w:szCs w:val="22"/>
          <w:lang w:val="en-US" w:eastAsia="ja-JP"/>
          <w:rPrChange w:id="2332" w:author="Zhijie Yang (NSB)" w:date="2022-12-08T16:51:00Z">
            <w:rPr>
              <w:rFonts w:eastAsia="TimesNewRoman"/>
              <w:sz w:val="24"/>
              <w:szCs w:val="24"/>
              <w:lang w:val="en-US" w:eastAsia="ja-JP"/>
            </w:rPr>
          </w:rPrChange>
        </w:rPr>
        <w:t xml:space="preserve"> </w:t>
      </w:r>
    </w:p>
    <w:p w14:paraId="2955FA5B" w14:textId="77777777" w:rsidR="002936F0" w:rsidRPr="001D6E1C" w:rsidRDefault="002936F0" w:rsidP="002936F0">
      <w:pPr>
        <w:autoSpaceDE w:val="0"/>
        <w:autoSpaceDN w:val="0"/>
        <w:adjustRightInd w:val="0"/>
        <w:rPr>
          <w:rFonts w:eastAsia="TimesNewRoman"/>
          <w:sz w:val="22"/>
          <w:szCs w:val="22"/>
          <w:lang w:val="en-US" w:eastAsia="ja-JP"/>
          <w:rPrChange w:id="2333" w:author="Zhijie Yang (NSB)" w:date="2022-12-08T16:51:00Z">
            <w:rPr>
              <w:rFonts w:eastAsia="TimesNewRoman"/>
              <w:sz w:val="24"/>
              <w:szCs w:val="24"/>
              <w:lang w:val="en-US" w:eastAsia="ja-JP"/>
            </w:rPr>
          </w:rPrChange>
        </w:rPr>
      </w:pPr>
    </w:p>
    <w:p w14:paraId="62723917" w14:textId="77777777" w:rsidR="002936F0" w:rsidRPr="001D6E1C" w:rsidRDefault="002936F0" w:rsidP="002936F0">
      <w:pPr>
        <w:autoSpaceDE w:val="0"/>
        <w:autoSpaceDN w:val="0"/>
        <w:adjustRightInd w:val="0"/>
        <w:rPr>
          <w:rFonts w:eastAsia="TimesNewRoman"/>
          <w:sz w:val="22"/>
          <w:szCs w:val="22"/>
          <w:lang w:val="en-US" w:eastAsia="ja-JP"/>
          <w:rPrChange w:id="2334" w:author="Zhijie Yang (NSB)" w:date="2022-12-08T16:51:00Z">
            <w:rPr>
              <w:rFonts w:eastAsia="TimesNewRoman"/>
              <w:sz w:val="24"/>
              <w:szCs w:val="24"/>
              <w:lang w:val="en-US" w:eastAsia="ja-JP"/>
            </w:rPr>
          </w:rPrChange>
        </w:rPr>
      </w:pPr>
      <w:r w:rsidRPr="001D6E1C">
        <w:rPr>
          <w:rFonts w:eastAsia="TimesNewRoman"/>
          <w:sz w:val="22"/>
          <w:szCs w:val="22"/>
          <w:lang w:val="en-US" w:eastAsia="ja-JP"/>
          <w:rPrChange w:id="2335" w:author="Zhijie Yang (NSB)" w:date="2022-12-08T16:51:00Z">
            <w:rPr>
              <w:rFonts w:eastAsia="TimesNewRoman"/>
              <w:sz w:val="24"/>
              <w:szCs w:val="24"/>
              <w:lang w:val="en-US" w:eastAsia="ja-JP"/>
            </w:rPr>
          </w:rPrChange>
        </w:rPr>
        <w:t xml:space="preserve">No combination of MAAD or RRCM can be used at the same time.  If the AP and non-AP STA indicate support for MAAD, and RRCM then if the non-AP STA includes an RRCM KDE in EAPOL Key-message 2 of the 4-way handshake, then the AP shall not include a MAAD KDE in EAPOL-Key message 3 of the 4-way handshake. </w:t>
      </w:r>
    </w:p>
    <w:p w14:paraId="530524DC"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336" w:author="Zhijie Yang (NSB)" w:date="2022-12-08T16:51:00Z">
            <w:rPr>
              <w:w w:val="100"/>
              <w:lang w:val="en-GB"/>
            </w:rPr>
          </w:rPrChange>
        </w:rPr>
      </w:pPr>
    </w:p>
    <w:p w14:paraId="0763EF48" w14:textId="77777777" w:rsidR="002936F0" w:rsidRPr="001D6E1C" w:rsidRDefault="002936F0" w:rsidP="002936F0">
      <w:pPr>
        <w:autoSpaceDE w:val="0"/>
        <w:autoSpaceDN w:val="0"/>
        <w:adjustRightInd w:val="0"/>
        <w:rPr>
          <w:b/>
          <w:bCs/>
          <w:i/>
          <w:iCs/>
          <w:color w:val="00B0F0"/>
          <w:sz w:val="22"/>
          <w:szCs w:val="22"/>
          <w:lang w:val="en-US" w:eastAsia="ja-JP"/>
          <w:rPrChange w:id="2337" w:author="Zhijie Yang (NSB)" w:date="2022-12-08T16:51:00Z">
            <w:rPr>
              <w:b/>
              <w:bCs/>
              <w:i/>
              <w:iCs/>
              <w:color w:val="00B0F0"/>
              <w:sz w:val="24"/>
              <w:szCs w:val="24"/>
              <w:lang w:val="en-US" w:eastAsia="ja-JP"/>
            </w:rPr>
          </w:rPrChange>
        </w:rPr>
      </w:pPr>
      <w:r w:rsidRPr="001D6E1C">
        <w:rPr>
          <w:b/>
          <w:bCs/>
          <w:i/>
          <w:iCs/>
          <w:color w:val="00B0F0"/>
          <w:sz w:val="22"/>
          <w:szCs w:val="22"/>
          <w:lang w:val="en-US" w:eastAsia="ja-JP"/>
          <w:rPrChange w:id="2338" w:author="Zhijie Yang (NSB)" w:date="2022-12-08T16:51:00Z">
            <w:rPr>
              <w:b/>
              <w:bCs/>
              <w:i/>
              <w:iCs/>
              <w:color w:val="00B0F0"/>
              <w:sz w:val="24"/>
              <w:szCs w:val="24"/>
              <w:lang w:val="en-US" w:eastAsia="ja-JP"/>
            </w:rPr>
          </w:rPrChange>
        </w:rPr>
        <w:t xml:space="preserve">Renumber Device ID indication clause 12.2.11 as 12.2.11.1.  Then delete the first paragraph and retain the rest (with changes as appropriate from the CID resolutions) </w:t>
      </w:r>
    </w:p>
    <w:p w14:paraId="1FDF4B17" w14:textId="77777777" w:rsidR="002936F0" w:rsidRPr="001D6E1C" w:rsidRDefault="002936F0" w:rsidP="002936F0">
      <w:pPr>
        <w:autoSpaceDE w:val="0"/>
        <w:autoSpaceDN w:val="0"/>
        <w:adjustRightInd w:val="0"/>
        <w:rPr>
          <w:b/>
          <w:bCs/>
          <w:sz w:val="22"/>
          <w:szCs w:val="22"/>
          <w:lang w:val="en-US" w:eastAsia="ja-JP"/>
          <w:rPrChange w:id="2339" w:author="Zhijie Yang (NSB)" w:date="2022-12-08T16:51:00Z">
            <w:rPr>
              <w:b/>
              <w:bCs/>
              <w:sz w:val="24"/>
              <w:szCs w:val="24"/>
              <w:lang w:val="en-US" w:eastAsia="ja-JP"/>
            </w:rPr>
          </w:rPrChange>
        </w:rPr>
      </w:pPr>
      <w:r w:rsidRPr="001D6E1C">
        <w:rPr>
          <w:b/>
          <w:bCs/>
          <w:sz w:val="22"/>
          <w:szCs w:val="22"/>
          <w:lang w:val="en-US" w:eastAsia="ja-JP"/>
          <w:rPrChange w:id="2340" w:author="Zhijie Yang (NSB)" w:date="2022-12-08T16:51:00Z">
            <w:rPr>
              <w:b/>
              <w:bCs/>
              <w:sz w:val="24"/>
              <w:szCs w:val="24"/>
              <w:lang w:val="en-US" w:eastAsia="ja-JP"/>
            </w:rPr>
          </w:rPrChange>
        </w:rPr>
        <w:t>12.2.11.1 Device ID indication</w:t>
      </w:r>
    </w:p>
    <w:p w14:paraId="54507218" w14:textId="77777777" w:rsidR="002936F0" w:rsidRPr="001D6E1C" w:rsidRDefault="002936F0" w:rsidP="002936F0">
      <w:pPr>
        <w:autoSpaceDE w:val="0"/>
        <w:autoSpaceDN w:val="0"/>
        <w:adjustRightInd w:val="0"/>
        <w:rPr>
          <w:rFonts w:eastAsia="TimesNewRoman"/>
          <w:color w:val="FF0000"/>
          <w:sz w:val="22"/>
          <w:szCs w:val="22"/>
          <w:lang w:val="en-US" w:eastAsia="ja-JP"/>
          <w:rPrChange w:id="2341" w:author="Zhijie Yang (NSB)" w:date="2022-12-08T16:51:00Z">
            <w:rPr>
              <w:rFonts w:eastAsia="TimesNewRoman"/>
              <w:color w:val="FF0000"/>
              <w:sz w:val="24"/>
              <w:szCs w:val="24"/>
              <w:lang w:val="en-US" w:eastAsia="ja-JP"/>
            </w:rPr>
          </w:rPrChange>
        </w:rPr>
      </w:pPr>
      <w:r w:rsidRPr="001D6E1C">
        <w:rPr>
          <w:rFonts w:eastAsia="TimesNewRoman"/>
          <w:strike/>
          <w:color w:val="FF0000"/>
          <w:sz w:val="22"/>
          <w:szCs w:val="22"/>
          <w:lang w:val="en-US" w:eastAsia="ja-JP"/>
          <w:rPrChange w:id="2342" w:author="Zhijie Yang (NSB)" w:date="2022-12-08T16:51:00Z">
            <w:rPr>
              <w:rFonts w:eastAsia="TimesNewRoman"/>
              <w:strike/>
              <w:color w:val="FF0000"/>
              <w:sz w:val="24"/>
              <w:szCs w:val="24"/>
              <w:lang w:val="en-US" w:eastAsia="ja-JP"/>
            </w:rPr>
          </w:rPrChange>
        </w:rPr>
        <w:t>An AP may provide an identifier to a non-AP STA and the non-AP STA may opt-in to providing that identifier to any AP in the same ESS to allow the network to recognize the same non-AP STA when it returns to the ESS even if it changes its MAC address. Exchanges of this identifier information are protected from third parties to limit the tracking capability to the APs in an ESS</w:t>
      </w:r>
      <w:r w:rsidRPr="001D6E1C">
        <w:rPr>
          <w:rFonts w:eastAsia="TimesNewRoman"/>
          <w:color w:val="FF0000"/>
          <w:sz w:val="22"/>
          <w:szCs w:val="22"/>
          <w:lang w:val="en-US" w:eastAsia="ja-JP"/>
          <w:rPrChange w:id="2343" w:author="Zhijie Yang (NSB)" w:date="2022-12-08T16:51:00Z">
            <w:rPr>
              <w:rFonts w:eastAsia="TimesNewRoman"/>
              <w:color w:val="FF0000"/>
              <w:sz w:val="24"/>
              <w:szCs w:val="24"/>
              <w:lang w:val="en-US" w:eastAsia="ja-JP"/>
            </w:rPr>
          </w:rPrChange>
        </w:rPr>
        <w:t>.</w:t>
      </w:r>
    </w:p>
    <w:p w14:paraId="2D35DA29" w14:textId="77777777" w:rsidR="002936F0" w:rsidRPr="001D6E1C" w:rsidRDefault="002936F0" w:rsidP="002936F0">
      <w:pPr>
        <w:autoSpaceDE w:val="0"/>
        <w:autoSpaceDN w:val="0"/>
        <w:adjustRightInd w:val="0"/>
        <w:rPr>
          <w:rFonts w:eastAsia="TimesNewRoman"/>
          <w:b/>
          <w:bCs/>
          <w:i/>
          <w:iCs/>
          <w:color w:val="00B0F0"/>
          <w:sz w:val="22"/>
          <w:szCs w:val="22"/>
          <w:lang w:val="en-US" w:eastAsia="ja-JP"/>
          <w:rPrChange w:id="2344" w:author="Zhijie Yang (NSB)" w:date="2022-12-08T16:51:00Z">
            <w:rPr>
              <w:rFonts w:eastAsia="TimesNewRoman"/>
              <w:b/>
              <w:bCs/>
              <w:i/>
              <w:iCs/>
              <w:color w:val="00B0F0"/>
              <w:sz w:val="24"/>
              <w:szCs w:val="24"/>
              <w:lang w:val="en-US" w:eastAsia="ja-JP"/>
            </w:rPr>
          </w:rPrChange>
        </w:rPr>
      </w:pPr>
    </w:p>
    <w:p w14:paraId="05FF2FC3" w14:textId="77777777" w:rsidR="002936F0" w:rsidRPr="001D6E1C" w:rsidRDefault="002936F0" w:rsidP="002936F0">
      <w:pPr>
        <w:autoSpaceDE w:val="0"/>
        <w:autoSpaceDN w:val="0"/>
        <w:adjustRightInd w:val="0"/>
        <w:rPr>
          <w:rFonts w:eastAsia="TimesNewRoman"/>
          <w:b/>
          <w:bCs/>
          <w:i/>
          <w:iCs/>
          <w:color w:val="00B0F0"/>
          <w:sz w:val="22"/>
          <w:szCs w:val="22"/>
          <w:lang w:val="en-US" w:eastAsia="ja-JP"/>
          <w:rPrChange w:id="2345" w:author="Zhijie Yang (NSB)" w:date="2022-12-08T16:51:00Z">
            <w:rPr>
              <w:rFonts w:eastAsia="TimesNewRoman"/>
              <w:b/>
              <w:bCs/>
              <w:i/>
              <w:iCs/>
              <w:color w:val="00B0F0"/>
              <w:sz w:val="24"/>
              <w:szCs w:val="24"/>
              <w:lang w:val="en-US" w:eastAsia="ja-JP"/>
            </w:rPr>
          </w:rPrChange>
        </w:rPr>
      </w:pPr>
      <w:r w:rsidRPr="001D6E1C">
        <w:rPr>
          <w:rFonts w:eastAsia="TimesNewRoman"/>
          <w:b/>
          <w:bCs/>
          <w:i/>
          <w:iCs/>
          <w:color w:val="00B0F0"/>
          <w:sz w:val="22"/>
          <w:szCs w:val="22"/>
          <w:lang w:val="en-US" w:eastAsia="ja-JP"/>
          <w:rPrChange w:id="2346" w:author="Zhijie Yang (NSB)" w:date="2022-12-08T16:51:00Z">
            <w:rPr>
              <w:rFonts w:eastAsia="TimesNewRoman"/>
              <w:b/>
              <w:bCs/>
              <w:i/>
              <w:iCs/>
              <w:color w:val="00B0F0"/>
              <w:sz w:val="24"/>
              <w:szCs w:val="24"/>
              <w:lang w:val="en-US" w:eastAsia="ja-JP"/>
            </w:rPr>
          </w:rPrChange>
        </w:rPr>
        <w:t>Following existing text subject to change from CIDs</w:t>
      </w:r>
    </w:p>
    <w:p w14:paraId="29D80FA7" w14:textId="77777777" w:rsidR="002936F0" w:rsidRPr="001D6E1C" w:rsidRDefault="002936F0" w:rsidP="002936F0">
      <w:pPr>
        <w:autoSpaceDE w:val="0"/>
        <w:autoSpaceDN w:val="0"/>
        <w:adjustRightInd w:val="0"/>
        <w:rPr>
          <w:rFonts w:eastAsia="TimesNewRoman"/>
          <w:sz w:val="22"/>
          <w:szCs w:val="22"/>
          <w:lang w:val="en-US" w:eastAsia="ja-JP"/>
          <w:rPrChange w:id="2347" w:author="Zhijie Yang (NSB)" w:date="2022-12-08T16:51:00Z">
            <w:rPr>
              <w:rFonts w:eastAsia="TimesNewRoman"/>
              <w:sz w:val="24"/>
              <w:szCs w:val="24"/>
              <w:lang w:val="en-US" w:eastAsia="ja-JP"/>
            </w:rPr>
          </w:rPrChange>
        </w:rPr>
      </w:pPr>
      <w:r w:rsidRPr="001D6E1C">
        <w:rPr>
          <w:rFonts w:eastAsia="TimesNewRoman"/>
          <w:sz w:val="22"/>
          <w:szCs w:val="22"/>
          <w:lang w:val="en-US" w:eastAsia="ja-JP"/>
          <w:rPrChange w:id="2348" w:author="Zhijie Yang (NSB)" w:date="2022-12-08T16:51:00Z">
            <w:rPr>
              <w:rFonts w:eastAsia="TimesNewRoman"/>
              <w:sz w:val="24"/>
              <w:szCs w:val="24"/>
              <w:lang w:val="en-US" w:eastAsia="ja-JP"/>
            </w:rPr>
          </w:rPrChange>
        </w:rPr>
        <w:t>A non-AP STA indicates support for this capability in the Device ID Support subfield in the Extended RSN Capabilities field (see 9.4.2.241 (RSN Extension Element)). An AP shall not send an identifier to a non-AP STA that does not indicate support for this capability.</w:t>
      </w:r>
    </w:p>
    <w:p w14:paraId="60DD3BE7" w14:textId="77777777" w:rsidR="002936F0" w:rsidRPr="001D6E1C" w:rsidRDefault="002936F0" w:rsidP="002936F0">
      <w:pPr>
        <w:autoSpaceDE w:val="0"/>
        <w:autoSpaceDN w:val="0"/>
        <w:adjustRightInd w:val="0"/>
        <w:rPr>
          <w:rFonts w:eastAsia="TimesNewRoman"/>
          <w:sz w:val="22"/>
          <w:szCs w:val="22"/>
          <w:lang w:val="en-US" w:eastAsia="ja-JP"/>
          <w:rPrChange w:id="2349" w:author="Zhijie Yang (NSB)" w:date="2022-12-08T16:51:00Z">
            <w:rPr>
              <w:rFonts w:eastAsia="TimesNewRoman"/>
              <w:sz w:val="24"/>
              <w:szCs w:val="24"/>
              <w:lang w:val="en-US" w:eastAsia="ja-JP"/>
            </w:rPr>
          </w:rPrChange>
        </w:rPr>
      </w:pPr>
    </w:p>
    <w:p w14:paraId="719BCC62" w14:textId="474383E6" w:rsidR="002936F0" w:rsidRPr="001D6E1C" w:rsidRDefault="002936F0" w:rsidP="002936F0">
      <w:pPr>
        <w:autoSpaceDE w:val="0"/>
        <w:autoSpaceDN w:val="0"/>
        <w:adjustRightInd w:val="0"/>
        <w:rPr>
          <w:rFonts w:eastAsia="TimesNewRoman"/>
          <w:sz w:val="22"/>
          <w:szCs w:val="22"/>
          <w:lang w:val="en-US" w:eastAsia="ja-JP"/>
          <w:rPrChange w:id="2350" w:author="Zhijie Yang (NSB)" w:date="2022-12-08T16:51:00Z">
            <w:rPr>
              <w:rFonts w:eastAsia="TimesNewRoman"/>
              <w:sz w:val="24"/>
              <w:szCs w:val="24"/>
              <w:lang w:val="en-US" w:eastAsia="ja-JP"/>
            </w:rPr>
          </w:rPrChange>
        </w:rPr>
      </w:pPr>
      <w:r w:rsidRPr="001D6E1C">
        <w:rPr>
          <w:rFonts w:eastAsia="TimesNewRoman"/>
          <w:sz w:val="22"/>
          <w:szCs w:val="22"/>
          <w:lang w:val="en-US" w:eastAsia="ja-JP"/>
          <w:rPrChange w:id="2351" w:author="Zhijie Yang (NSB)" w:date="2022-12-08T16:51:00Z">
            <w:rPr>
              <w:rFonts w:eastAsia="TimesNewRoman"/>
              <w:sz w:val="24"/>
              <w:szCs w:val="24"/>
              <w:lang w:val="en-US" w:eastAsia="ja-JP"/>
            </w:rPr>
          </w:rPrChange>
        </w:rPr>
        <w:t>When using FILS authentication, the non-AP STA sends the identifier, if it has one and opts-in to using it, in the Association Request frame and the AP sends a new identifier in the Association Response frame. When using FT, the non-AP STA sends the identifier, if it has one and opts-in to using it, during the initial mobility domain association the EAPOL-Key message 2/4 and the AP sends a new identifier in the EAPOL-Key message 3/4; the identifier or a new identifier are not exchanged during the FT protocol reassociations within the same ESS. For other cases, the non-AP STA sends the identifier, if it has one and opts-in to using it, during the initial 4-way handshake in the EAPOL-Key message 2/4 and the AP sends a new identifier in the EAPOL-Key message 3/4. When the non-AP STA sends the opaque identifier, it shall send the most recently received value from an</w:t>
      </w:r>
      <w:r w:rsidR="001B56E2" w:rsidRPr="001D6E1C">
        <w:rPr>
          <w:rFonts w:eastAsia="TimesNewRoman"/>
          <w:sz w:val="22"/>
          <w:szCs w:val="22"/>
          <w:lang w:val="en-US" w:eastAsia="ja-JP"/>
          <w:rPrChange w:id="2352" w:author="Zhijie Yang (NSB)" w:date="2022-12-08T16:51:00Z">
            <w:rPr>
              <w:rFonts w:eastAsia="TimesNewRoman"/>
              <w:sz w:val="24"/>
              <w:szCs w:val="24"/>
              <w:lang w:val="en-US" w:eastAsia="ja-JP"/>
            </w:rPr>
          </w:rPrChange>
        </w:rPr>
        <w:t xml:space="preserve"> </w:t>
      </w:r>
      <w:r w:rsidRPr="001D6E1C">
        <w:rPr>
          <w:rFonts w:eastAsia="TimesNewRoman"/>
          <w:sz w:val="22"/>
          <w:szCs w:val="22"/>
          <w:lang w:val="en-US" w:eastAsia="ja-JP"/>
          <w:rPrChange w:id="2353" w:author="Zhijie Yang (NSB)" w:date="2022-12-08T16:51:00Z">
            <w:rPr>
              <w:rFonts w:eastAsia="TimesNewRoman"/>
              <w:sz w:val="24"/>
              <w:szCs w:val="24"/>
              <w:lang w:val="en-US" w:eastAsia="ja-JP"/>
            </w:rPr>
          </w:rPrChange>
        </w:rPr>
        <w:t>AP in the ESS without modification.</w:t>
      </w:r>
    </w:p>
    <w:p w14:paraId="00FCBD46" w14:textId="77777777" w:rsidR="002936F0" w:rsidRPr="001D6E1C" w:rsidRDefault="002936F0" w:rsidP="002936F0">
      <w:pPr>
        <w:autoSpaceDE w:val="0"/>
        <w:autoSpaceDN w:val="0"/>
        <w:adjustRightInd w:val="0"/>
        <w:rPr>
          <w:rFonts w:eastAsia="Times New Roman"/>
          <w:sz w:val="22"/>
          <w:szCs w:val="22"/>
          <w:rPrChange w:id="2354" w:author="Zhijie Yang (NSB)" w:date="2022-12-08T16:51:00Z">
            <w:rPr>
              <w:rFonts w:eastAsia="Times New Roman"/>
              <w:sz w:val="24"/>
              <w:szCs w:val="24"/>
            </w:rPr>
          </w:rPrChange>
        </w:rPr>
      </w:pPr>
    </w:p>
    <w:p w14:paraId="7AF5C8AB" w14:textId="77777777" w:rsidR="002936F0" w:rsidRPr="001D6E1C" w:rsidRDefault="002936F0" w:rsidP="002936F0">
      <w:pPr>
        <w:rPr>
          <w:b/>
          <w:i/>
          <w:iCs/>
          <w:color w:val="00B0F0"/>
          <w:sz w:val="22"/>
          <w:szCs w:val="22"/>
          <w:rPrChange w:id="2355" w:author="Zhijie Yang (NSB)" w:date="2022-12-08T16:51:00Z">
            <w:rPr>
              <w:b/>
              <w:i/>
              <w:iCs/>
              <w:color w:val="00B0F0"/>
              <w:sz w:val="24"/>
              <w:szCs w:val="24"/>
            </w:rPr>
          </w:rPrChange>
        </w:rPr>
      </w:pPr>
      <w:r w:rsidRPr="001D6E1C">
        <w:rPr>
          <w:b/>
          <w:i/>
          <w:iCs/>
          <w:color w:val="00B0F0"/>
          <w:sz w:val="22"/>
          <w:szCs w:val="22"/>
          <w:rPrChange w:id="2356" w:author="Zhijie Yang (NSB)" w:date="2022-12-08T16:51:00Z">
            <w:rPr>
              <w:b/>
              <w:i/>
              <w:iCs/>
              <w:color w:val="00B0F0"/>
              <w:sz w:val="24"/>
              <w:szCs w:val="24"/>
            </w:rPr>
          </w:rPrChange>
        </w:rPr>
        <w:t>Insert following sub clauses 12.2.11.2 and 12.2.11.3</w:t>
      </w:r>
    </w:p>
    <w:p w14:paraId="422048B3" w14:textId="77777777" w:rsidR="002936F0" w:rsidRPr="001D6E1C" w:rsidRDefault="002936F0" w:rsidP="002936F0">
      <w:pPr>
        <w:rPr>
          <w:b/>
          <w:sz w:val="22"/>
          <w:szCs w:val="22"/>
          <w:rPrChange w:id="2357" w:author="Zhijie Yang (NSB)" w:date="2022-12-08T16:51:00Z">
            <w:rPr>
              <w:b/>
              <w:sz w:val="24"/>
              <w:szCs w:val="24"/>
            </w:rPr>
          </w:rPrChange>
        </w:rPr>
      </w:pPr>
      <w:r w:rsidRPr="001D6E1C">
        <w:rPr>
          <w:b/>
          <w:sz w:val="22"/>
          <w:szCs w:val="22"/>
          <w:rPrChange w:id="2358" w:author="Zhijie Yang (NSB)" w:date="2022-12-08T16:51:00Z">
            <w:rPr>
              <w:b/>
              <w:sz w:val="24"/>
              <w:szCs w:val="24"/>
            </w:rPr>
          </w:rPrChange>
        </w:rPr>
        <w:t>12.2.11.2 MAC Address Designation (MAAD) operation</w:t>
      </w:r>
    </w:p>
    <w:p w14:paraId="6B91D4B7"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359" w:author="Zhijie Yang (NSB)" w:date="2022-12-08T16:51:00Z">
            <w:rPr>
              <w:w w:val="100"/>
              <w:lang w:val="en-GB"/>
            </w:rPr>
          </w:rPrChange>
        </w:rPr>
      </w:pPr>
    </w:p>
    <w:p w14:paraId="549A5A94" w14:textId="6B9C8BB2" w:rsidR="002936F0" w:rsidRPr="001D6E1C" w:rsidRDefault="002936F0" w:rsidP="002936F0">
      <w:pPr>
        <w:rPr>
          <w:sz w:val="22"/>
          <w:szCs w:val="22"/>
          <w:rPrChange w:id="2360" w:author="Zhijie Yang (NSB)" w:date="2022-12-08T16:51:00Z">
            <w:rPr>
              <w:sz w:val="24"/>
              <w:szCs w:val="24"/>
            </w:rPr>
          </w:rPrChange>
        </w:rPr>
      </w:pPr>
      <w:r w:rsidRPr="001D6E1C">
        <w:rPr>
          <w:sz w:val="22"/>
          <w:szCs w:val="22"/>
          <w:rPrChange w:id="2361" w:author="Zhijie Yang (NSB)" w:date="2022-12-08T16:51:00Z">
            <w:rPr>
              <w:sz w:val="24"/>
              <w:szCs w:val="24"/>
            </w:rPr>
          </w:rPrChange>
        </w:rPr>
        <w:lastRenderedPageBreak/>
        <w:t xml:space="preserve">A STA advertises support for MAAD by setting the MAAD Capability subfield to 1 in the Extended </w:t>
      </w:r>
      <w:r w:rsidR="004014A3" w:rsidRPr="001D6E1C">
        <w:rPr>
          <w:sz w:val="22"/>
          <w:szCs w:val="22"/>
          <w:rPrChange w:id="2362" w:author="Zhijie Yang (NSB)" w:date="2022-12-08T16:51:00Z">
            <w:rPr>
              <w:sz w:val="24"/>
              <w:szCs w:val="24"/>
            </w:rPr>
          </w:rPrChange>
        </w:rPr>
        <w:t>Capabilities</w:t>
      </w:r>
      <w:r w:rsidRPr="001D6E1C">
        <w:rPr>
          <w:sz w:val="22"/>
          <w:szCs w:val="22"/>
          <w:rPrChange w:id="2363" w:author="Zhijie Yang (NSB)" w:date="2022-12-08T16:51:00Z">
            <w:rPr>
              <w:sz w:val="24"/>
              <w:szCs w:val="24"/>
            </w:rPr>
          </w:rPrChange>
        </w:rPr>
        <w:t xml:space="preserve"> element in Probe Response, Association Response and Reassociation Response frames.  </w:t>
      </w:r>
    </w:p>
    <w:p w14:paraId="4091C166" w14:textId="77777777" w:rsidR="002936F0" w:rsidRPr="001D6E1C" w:rsidRDefault="002936F0" w:rsidP="002936F0">
      <w:pPr>
        <w:rPr>
          <w:sz w:val="22"/>
          <w:szCs w:val="22"/>
          <w:rPrChange w:id="2364" w:author="Zhijie Yang (NSB)" w:date="2022-12-08T16:51:00Z">
            <w:rPr>
              <w:sz w:val="24"/>
              <w:szCs w:val="24"/>
            </w:rPr>
          </w:rPrChange>
        </w:rPr>
      </w:pPr>
    </w:p>
    <w:p w14:paraId="32B53388" w14:textId="77777777" w:rsidR="002936F0" w:rsidRPr="001D6E1C" w:rsidRDefault="002936F0" w:rsidP="002936F0">
      <w:pPr>
        <w:rPr>
          <w:sz w:val="22"/>
          <w:szCs w:val="22"/>
          <w:rPrChange w:id="2365" w:author="Zhijie Yang (NSB)" w:date="2022-12-08T16:51:00Z">
            <w:rPr>
              <w:sz w:val="24"/>
              <w:szCs w:val="24"/>
            </w:rPr>
          </w:rPrChange>
        </w:rPr>
      </w:pPr>
      <w:r w:rsidRPr="001D6E1C">
        <w:rPr>
          <w:spacing w:val="-2"/>
          <w:sz w:val="22"/>
          <w:szCs w:val="22"/>
          <w:rPrChange w:id="2366" w:author="Zhijie Yang (NSB)" w:date="2022-12-08T16:51:00Z">
            <w:rPr>
              <w:spacing w:val="-2"/>
              <w:sz w:val="24"/>
              <w:szCs w:val="24"/>
            </w:rPr>
          </w:rPrChange>
        </w:rPr>
        <w:t>Each time the non-AP STA associates to the AP/ESS, it receives a new MAAD MAC address during the RSN association</w:t>
      </w:r>
      <w:r w:rsidRPr="001D6E1C">
        <w:rPr>
          <w:sz w:val="22"/>
          <w:szCs w:val="22"/>
          <w:rPrChange w:id="2367" w:author="Zhijie Yang (NSB)" w:date="2022-12-08T16:51:00Z">
            <w:rPr>
              <w:sz w:val="24"/>
              <w:szCs w:val="24"/>
            </w:rPr>
          </w:rPrChange>
        </w:rPr>
        <w:t xml:space="preserve">.  The non-AP STA may then use that MAAD MAC address as its TA the next time it probes or requests association to that same AP/ESS.  </w:t>
      </w:r>
    </w:p>
    <w:p w14:paraId="6C86BB33" w14:textId="77777777" w:rsidR="002936F0" w:rsidRPr="001D6E1C" w:rsidRDefault="002936F0" w:rsidP="002936F0">
      <w:pPr>
        <w:rPr>
          <w:sz w:val="22"/>
          <w:szCs w:val="22"/>
          <w:rPrChange w:id="2368" w:author="Zhijie Yang (NSB)" w:date="2022-12-08T16:51:00Z">
            <w:rPr>
              <w:sz w:val="24"/>
              <w:szCs w:val="24"/>
            </w:rPr>
          </w:rPrChange>
        </w:rPr>
      </w:pPr>
    </w:p>
    <w:p w14:paraId="07C888B8" w14:textId="77777777" w:rsidR="002936F0" w:rsidRPr="001D6E1C" w:rsidRDefault="002936F0" w:rsidP="002936F0">
      <w:pPr>
        <w:rPr>
          <w:sz w:val="22"/>
          <w:szCs w:val="22"/>
          <w:rPrChange w:id="2369" w:author="Zhijie Yang (NSB)" w:date="2022-12-08T16:51:00Z">
            <w:rPr>
              <w:sz w:val="24"/>
              <w:szCs w:val="24"/>
            </w:rPr>
          </w:rPrChange>
        </w:rPr>
      </w:pPr>
      <w:r w:rsidRPr="001D6E1C">
        <w:rPr>
          <w:sz w:val="22"/>
          <w:szCs w:val="22"/>
          <w:rPrChange w:id="2370" w:author="Zhijie Yang (NSB)" w:date="2022-12-08T16:51:00Z">
            <w:rPr>
              <w:sz w:val="24"/>
              <w:szCs w:val="24"/>
            </w:rPr>
          </w:rPrChange>
        </w:rPr>
        <w:t xml:space="preserve">When the associating non-AP STA advertises support for MAAD, the AP may allocate a new MAAD MAC address to the non-AP STA by including a MAAD KDE in </w:t>
      </w:r>
      <w:r w:rsidRPr="001D6E1C">
        <w:rPr>
          <w:rFonts w:eastAsia="TimesNewRoman"/>
          <w:sz w:val="22"/>
          <w:szCs w:val="22"/>
          <w:lang w:val="en-US" w:eastAsia="ja-JP"/>
          <w:rPrChange w:id="2371" w:author="Zhijie Yang (NSB)" w:date="2022-12-08T16:51:00Z">
            <w:rPr>
              <w:rFonts w:eastAsia="TimesNewRoman"/>
              <w:sz w:val="24"/>
              <w:szCs w:val="24"/>
              <w:lang w:val="en-US" w:eastAsia="ja-JP"/>
            </w:rPr>
          </w:rPrChange>
        </w:rPr>
        <w:t>EAPOL-Key message 3 of 4-way handshake,</w:t>
      </w:r>
      <w:r w:rsidRPr="001D6E1C">
        <w:rPr>
          <w:sz w:val="22"/>
          <w:szCs w:val="22"/>
          <w:rPrChange w:id="2372" w:author="Zhijie Yang (NSB)" w:date="2022-12-08T16:51:00Z">
            <w:rPr>
              <w:sz w:val="24"/>
              <w:szCs w:val="24"/>
            </w:rPr>
          </w:rPrChange>
        </w:rPr>
        <w:t xml:space="preserve"> or, when using FILS authentication, including the MAAD element in the Association Response frame.</w:t>
      </w:r>
    </w:p>
    <w:p w14:paraId="3331B19E" w14:textId="77777777" w:rsidR="002936F0" w:rsidRPr="001D6E1C" w:rsidRDefault="002936F0" w:rsidP="002936F0">
      <w:pPr>
        <w:rPr>
          <w:sz w:val="22"/>
          <w:szCs w:val="22"/>
          <w:rPrChange w:id="2373" w:author="Zhijie Yang (NSB)" w:date="2022-12-08T16:51:00Z">
            <w:rPr>
              <w:sz w:val="24"/>
              <w:szCs w:val="24"/>
            </w:rPr>
          </w:rPrChange>
        </w:rPr>
      </w:pPr>
    </w:p>
    <w:p w14:paraId="1477CBC6" w14:textId="3A63388D" w:rsidR="002936F0" w:rsidRPr="001D6E1C" w:rsidRDefault="002936F0" w:rsidP="002936F0">
      <w:pPr>
        <w:rPr>
          <w:sz w:val="22"/>
          <w:szCs w:val="22"/>
          <w:rPrChange w:id="2374" w:author="Zhijie Yang (NSB)" w:date="2022-12-08T16:51:00Z">
            <w:rPr>
              <w:sz w:val="24"/>
              <w:szCs w:val="24"/>
            </w:rPr>
          </w:rPrChange>
        </w:rPr>
      </w:pPr>
      <w:r w:rsidRPr="001D6E1C">
        <w:rPr>
          <w:sz w:val="22"/>
          <w:szCs w:val="22"/>
          <w:rPrChange w:id="2375" w:author="Zhijie Yang (NSB)" w:date="2022-12-08T16:51:00Z">
            <w:rPr>
              <w:sz w:val="24"/>
              <w:szCs w:val="24"/>
            </w:rPr>
          </w:rPrChange>
        </w:rPr>
        <w:t>The non-AP STA should store that newly allocated MAAD MAC as an identifier for that AP/ESS.  The non-AP STA then may use that allocated MAAD MAC address as its TA when it next associates to that same AP or another AP in the same ESS.  In so doing, the AP/ESS will identify the non-AP STA.  When reassoc</w:t>
      </w:r>
      <w:r w:rsidR="004014A3" w:rsidRPr="001D6E1C">
        <w:rPr>
          <w:sz w:val="22"/>
          <w:szCs w:val="22"/>
          <w:rPrChange w:id="2376" w:author="Zhijie Yang (NSB)" w:date="2022-12-08T16:51:00Z">
            <w:rPr>
              <w:sz w:val="24"/>
              <w:szCs w:val="24"/>
            </w:rPr>
          </w:rPrChange>
        </w:rPr>
        <w:t>i</w:t>
      </w:r>
      <w:r w:rsidRPr="001D6E1C">
        <w:rPr>
          <w:sz w:val="22"/>
          <w:szCs w:val="22"/>
          <w:rPrChange w:id="2377" w:author="Zhijie Yang (NSB)" w:date="2022-12-08T16:51:00Z">
            <w:rPr>
              <w:sz w:val="24"/>
              <w:szCs w:val="24"/>
            </w:rPr>
          </w:rPrChange>
        </w:rPr>
        <w:t>ating to the same AP or another AP in the same ESS, the non-AP STA uses the MAAD MAC address that it used for the association.</w:t>
      </w:r>
    </w:p>
    <w:p w14:paraId="52D12872" w14:textId="77777777" w:rsidR="002936F0" w:rsidRPr="001D6E1C" w:rsidRDefault="002936F0" w:rsidP="002936F0">
      <w:pPr>
        <w:rPr>
          <w:sz w:val="22"/>
          <w:szCs w:val="22"/>
          <w:rPrChange w:id="2378" w:author="Zhijie Yang (NSB)" w:date="2022-12-08T16:51:00Z">
            <w:rPr>
              <w:sz w:val="24"/>
              <w:szCs w:val="24"/>
            </w:rPr>
          </w:rPrChange>
        </w:rPr>
      </w:pPr>
      <w:r w:rsidRPr="001D6E1C">
        <w:rPr>
          <w:sz w:val="22"/>
          <w:szCs w:val="22"/>
          <w:rPrChange w:id="2379" w:author="Zhijie Yang (NSB)" w:date="2022-12-08T16:51:00Z">
            <w:rPr>
              <w:sz w:val="24"/>
              <w:szCs w:val="24"/>
            </w:rPr>
          </w:rPrChange>
        </w:rPr>
        <w:t>Note 1: Allocating a new MAAD MAC during each association ensures that the non-AP STA will use a different TA for each association and hence that non-AP STA is unidentifiable to a third party.</w:t>
      </w:r>
    </w:p>
    <w:p w14:paraId="3D097C20" w14:textId="77777777" w:rsidR="002936F0" w:rsidRPr="001D6E1C" w:rsidRDefault="002936F0" w:rsidP="002936F0">
      <w:pPr>
        <w:rPr>
          <w:sz w:val="22"/>
          <w:szCs w:val="22"/>
          <w:rPrChange w:id="2380" w:author="Zhijie Yang (NSB)" w:date="2022-12-08T16:51:00Z">
            <w:rPr>
              <w:sz w:val="24"/>
              <w:szCs w:val="24"/>
            </w:rPr>
          </w:rPrChange>
        </w:rPr>
      </w:pPr>
    </w:p>
    <w:p w14:paraId="2FEBA1E1" w14:textId="77777777" w:rsidR="002936F0" w:rsidRPr="001D6E1C" w:rsidRDefault="002936F0" w:rsidP="002936F0">
      <w:pPr>
        <w:autoSpaceDE w:val="0"/>
        <w:autoSpaceDN w:val="0"/>
        <w:adjustRightInd w:val="0"/>
        <w:rPr>
          <w:sz w:val="22"/>
          <w:szCs w:val="22"/>
          <w:rPrChange w:id="2381" w:author="Zhijie Yang (NSB)" w:date="2022-12-08T16:51:00Z">
            <w:rPr>
              <w:sz w:val="24"/>
              <w:szCs w:val="24"/>
            </w:rPr>
          </w:rPrChange>
        </w:rPr>
      </w:pPr>
      <w:r w:rsidRPr="001D6E1C">
        <w:rPr>
          <w:rFonts w:eastAsia="TimesNewRoman"/>
          <w:sz w:val="22"/>
          <w:szCs w:val="22"/>
          <w:lang w:val="en-US" w:eastAsia="ja-JP"/>
          <w:rPrChange w:id="2382" w:author="Zhijie Yang (NSB)" w:date="2022-12-08T16:51:00Z">
            <w:rPr>
              <w:rFonts w:eastAsia="TimesNewRoman"/>
              <w:sz w:val="24"/>
              <w:szCs w:val="24"/>
              <w:lang w:val="en-US" w:eastAsia="ja-JP"/>
            </w:rPr>
          </w:rPrChange>
        </w:rPr>
        <w:t xml:space="preserve">The MAAD MAC address is a 48-bit address that is constructed from the locally administered address space (see 12.2.10).  The non-AP STA may then store this address and use it as the TA in the next association request to that same AP.  An AP should generate the MAAD MAC addresses on a random basis such that a returning non-AP STA cannot be identified by a third party from the TA it is using.  </w:t>
      </w:r>
      <w:r w:rsidRPr="001D6E1C">
        <w:rPr>
          <w:sz w:val="22"/>
          <w:szCs w:val="22"/>
          <w:rPrChange w:id="2383" w:author="Zhijie Yang (NSB)" w:date="2022-12-08T16:51:00Z">
            <w:rPr>
              <w:sz w:val="24"/>
              <w:szCs w:val="24"/>
            </w:rPr>
          </w:rPrChange>
        </w:rPr>
        <w:t>A list of MAAD MACs and respective non-AP STAs shall be stored by the AP and used as an identifier for each non-AP STA.  A non-AP STA should store the latest MAAD MAC received from a particular AP such that the next time the non-AP STA associates to that AP, the AP can identify the non-AP STA.</w:t>
      </w:r>
    </w:p>
    <w:p w14:paraId="7DAE0ECC" w14:textId="77777777" w:rsidR="002936F0" w:rsidRPr="001D6E1C" w:rsidRDefault="002936F0" w:rsidP="002936F0">
      <w:pPr>
        <w:rPr>
          <w:sz w:val="22"/>
          <w:szCs w:val="22"/>
          <w:rPrChange w:id="2384" w:author="Zhijie Yang (NSB)" w:date="2022-12-08T16:51:00Z">
            <w:rPr>
              <w:sz w:val="24"/>
              <w:szCs w:val="24"/>
            </w:rPr>
          </w:rPrChange>
        </w:rPr>
      </w:pPr>
    </w:p>
    <w:p w14:paraId="197AB50D" w14:textId="77777777" w:rsidR="002936F0" w:rsidRPr="001D6E1C" w:rsidRDefault="002936F0" w:rsidP="002936F0">
      <w:pPr>
        <w:autoSpaceDE w:val="0"/>
        <w:autoSpaceDN w:val="0"/>
        <w:adjustRightInd w:val="0"/>
        <w:rPr>
          <w:rFonts w:eastAsia="TimesNewRoman"/>
          <w:sz w:val="22"/>
          <w:szCs w:val="22"/>
          <w:lang w:val="en-US" w:eastAsia="ja-JP"/>
          <w:rPrChange w:id="2385" w:author="Zhijie Yang (NSB)" w:date="2022-12-08T16:51:00Z">
            <w:rPr>
              <w:rFonts w:eastAsia="TimesNewRoman"/>
              <w:sz w:val="24"/>
              <w:szCs w:val="24"/>
              <w:lang w:val="en-US" w:eastAsia="ja-JP"/>
            </w:rPr>
          </w:rPrChange>
        </w:rPr>
      </w:pPr>
      <w:r w:rsidRPr="001D6E1C">
        <w:rPr>
          <w:rFonts w:eastAsia="TimesNewRoman"/>
          <w:sz w:val="22"/>
          <w:szCs w:val="22"/>
          <w:lang w:val="en-US" w:eastAsia="ja-JP"/>
          <w:rPrChange w:id="2386" w:author="Zhijie Yang (NSB)" w:date="2022-12-08T16:51:00Z">
            <w:rPr>
              <w:rFonts w:eastAsia="TimesNewRoman"/>
              <w:sz w:val="24"/>
              <w:szCs w:val="24"/>
              <w:lang w:val="en-US" w:eastAsia="ja-JP"/>
            </w:rPr>
          </w:rPrChange>
        </w:rPr>
        <w:t>When a non-AP STA sends an Association Request using an allocated MAAD MAC address as the TA, to the AP that allocated that address, then that AP can identify the non-AP STA before association is started or completed.  A non-AP STA should use a random MAC address when sending Probe Requests.  A non-AP STA that has been allocated a MAAD MAC address, may use that address when directly probing the AP or ESS that allocated that address when directed by the AP or ESS such that, for example, the ESS may steer the non-AP STA to an appropriate AP.  Such steering applications are outside of scope.  A non-AP STA that has been allocated a MAAD MAC address, may use that address in an ANQP packet so that the AP that allocated that MAAD MAC may identify the non-AP STA, i.e., the non-AP STA had previously associated with that AP.</w:t>
      </w:r>
    </w:p>
    <w:p w14:paraId="41F4B186" w14:textId="77777777" w:rsidR="002936F0" w:rsidRPr="001D6E1C" w:rsidRDefault="002936F0" w:rsidP="002936F0">
      <w:pPr>
        <w:autoSpaceDE w:val="0"/>
        <w:autoSpaceDN w:val="0"/>
        <w:adjustRightInd w:val="0"/>
        <w:rPr>
          <w:rFonts w:eastAsia="TimesNewRoman"/>
          <w:sz w:val="22"/>
          <w:szCs w:val="22"/>
          <w:lang w:val="en-US" w:eastAsia="ja-JP"/>
          <w:rPrChange w:id="2387" w:author="Zhijie Yang (NSB)" w:date="2022-12-08T16:51:00Z">
            <w:rPr>
              <w:rFonts w:eastAsia="TimesNewRoman"/>
              <w:sz w:val="24"/>
              <w:szCs w:val="24"/>
              <w:lang w:val="en-US" w:eastAsia="ja-JP"/>
            </w:rPr>
          </w:rPrChange>
        </w:rPr>
      </w:pPr>
    </w:p>
    <w:p w14:paraId="634B3CF1" w14:textId="77777777" w:rsidR="002936F0" w:rsidRPr="001D6E1C" w:rsidRDefault="002936F0" w:rsidP="002936F0">
      <w:pPr>
        <w:rPr>
          <w:b/>
          <w:bCs/>
          <w:iCs/>
          <w:sz w:val="22"/>
          <w:szCs w:val="22"/>
          <w:rPrChange w:id="2388" w:author="Zhijie Yang (NSB)" w:date="2022-12-08T16:51:00Z">
            <w:rPr>
              <w:b/>
              <w:bCs/>
              <w:iCs/>
              <w:sz w:val="24"/>
              <w:szCs w:val="24"/>
            </w:rPr>
          </w:rPrChange>
        </w:rPr>
      </w:pPr>
      <w:r w:rsidRPr="001D6E1C">
        <w:rPr>
          <w:b/>
          <w:sz w:val="22"/>
          <w:szCs w:val="22"/>
          <w:rPrChange w:id="2389" w:author="Zhijie Yang (NSB)" w:date="2022-12-08T16:51:00Z">
            <w:rPr>
              <w:b/>
              <w:sz w:val="24"/>
              <w:szCs w:val="24"/>
            </w:rPr>
          </w:rPrChange>
        </w:rPr>
        <w:t xml:space="preserve">12.2.11.3 </w:t>
      </w:r>
      <w:r w:rsidRPr="001D6E1C">
        <w:rPr>
          <w:b/>
          <w:bCs/>
          <w:iCs/>
          <w:sz w:val="22"/>
          <w:szCs w:val="22"/>
          <w:rPrChange w:id="2390" w:author="Zhijie Yang (NSB)" w:date="2022-12-08T16:51:00Z">
            <w:rPr>
              <w:b/>
              <w:bCs/>
              <w:iCs/>
              <w:sz w:val="24"/>
              <w:szCs w:val="24"/>
            </w:rPr>
          </w:rPrChange>
        </w:rPr>
        <w:t>Rule-based Random and Changing MAC Address (RRCM)</w:t>
      </w:r>
    </w:p>
    <w:p w14:paraId="586DCC88" w14:textId="77777777" w:rsidR="002936F0" w:rsidRPr="001D6E1C" w:rsidRDefault="002936F0" w:rsidP="002936F0">
      <w:pPr>
        <w:pStyle w:val="Bulleted"/>
        <w:tabs>
          <w:tab w:val="clear" w:pos="360"/>
          <w:tab w:val="left" w:pos="1540"/>
          <w:tab w:val="left" w:pos="2160"/>
        </w:tabs>
        <w:suppressAutoHyphens/>
        <w:spacing w:line="240" w:lineRule="auto"/>
        <w:ind w:left="0" w:firstLine="0"/>
        <w:rPr>
          <w:b/>
          <w:w w:val="100"/>
          <w:sz w:val="22"/>
          <w:szCs w:val="22"/>
          <w:lang w:val="en-GB"/>
          <w:rPrChange w:id="2391" w:author="Zhijie Yang (NSB)" w:date="2022-12-08T16:51:00Z">
            <w:rPr>
              <w:b/>
              <w:w w:val="100"/>
              <w:lang w:val="en-GB"/>
            </w:rPr>
          </w:rPrChange>
        </w:rPr>
      </w:pPr>
    </w:p>
    <w:p w14:paraId="074C553A" w14:textId="77777777" w:rsidR="002936F0" w:rsidRPr="001D6E1C" w:rsidRDefault="002936F0" w:rsidP="002936F0">
      <w:pPr>
        <w:pStyle w:val="Bulleted"/>
        <w:tabs>
          <w:tab w:val="clear" w:pos="360"/>
          <w:tab w:val="left" w:pos="1540"/>
          <w:tab w:val="left" w:pos="2160"/>
        </w:tabs>
        <w:suppressAutoHyphens/>
        <w:spacing w:line="240" w:lineRule="auto"/>
        <w:ind w:left="0" w:firstLine="0"/>
        <w:rPr>
          <w:b/>
          <w:w w:val="100"/>
          <w:sz w:val="22"/>
          <w:szCs w:val="22"/>
          <w:lang w:val="en-GB"/>
          <w:rPrChange w:id="2392" w:author="Zhijie Yang (NSB)" w:date="2022-12-08T16:51:00Z">
            <w:rPr>
              <w:b/>
              <w:w w:val="100"/>
              <w:lang w:val="en-GB"/>
            </w:rPr>
          </w:rPrChange>
        </w:rPr>
      </w:pPr>
      <w:r w:rsidRPr="001D6E1C">
        <w:rPr>
          <w:b/>
          <w:w w:val="100"/>
          <w:sz w:val="22"/>
          <w:szCs w:val="22"/>
          <w:lang w:val="en-GB"/>
          <w:rPrChange w:id="2393" w:author="Zhijie Yang (NSB)" w:date="2022-12-08T16:51:00Z">
            <w:rPr>
              <w:b/>
              <w:w w:val="100"/>
              <w:lang w:val="en-GB"/>
            </w:rPr>
          </w:rPrChange>
        </w:rPr>
        <w:t>12.2.11.3.1 General</w:t>
      </w:r>
    </w:p>
    <w:p w14:paraId="166E410E"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394" w:author="Zhijie Yang (NSB)" w:date="2022-12-08T16:51:00Z">
            <w:rPr>
              <w:w w:val="100"/>
              <w:lang w:val="en-GB"/>
            </w:rPr>
          </w:rPrChange>
        </w:rPr>
      </w:pPr>
    </w:p>
    <w:p w14:paraId="1EC2654B" w14:textId="77777777" w:rsidR="002936F0" w:rsidRPr="001D6E1C" w:rsidRDefault="002936F0" w:rsidP="002936F0">
      <w:pPr>
        <w:pStyle w:val="Bulleted"/>
        <w:tabs>
          <w:tab w:val="clear" w:pos="360"/>
          <w:tab w:val="left" w:pos="1540"/>
          <w:tab w:val="left" w:pos="2160"/>
        </w:tabs>
        <w:suppressAutoHyphens/>
        <w:spacing w:line="240" w:lineRule="auto"/>
        <w:ind w:left="0" w:firstLine="0"/>
        <w:jc w:val="both"/>
        <w:rPr>
          <w:w w:val="100"/>
          <w:sz w:val="22"/>
          <w:szCs w:val="22"/>
          <w:lang w:val="en-GB"/>
          <w:rPrChange w:id="2395" w:author="Zhijie Yang (NSB)" w:date="2022-12-08T16:51:00Z">
            <w:rPr>
              <w:w w:val="100"/>
              <w:lang w:val="en-GB"/>
            </w:rPr>
          </w:rPrChange>
        </w:rPr>
      </w:pPr>
      <w:r w:rsidRPr="001D6E1C">
        <w:rPr>
          <w:w w:val="100"/>
          <w:sz w:val="22"/>
          <w:szCs w:val="22"/>
          <w:lang w:val="en-GB"/>
          <w:rPrChange w:id="2396" w:author="Zhijie Yang (NSB)" w:date="2022-12-08T16:51:00Z">
            <w:rPr>
              <w:w w:val="100"/>
              <w:lang w:val="en-GB"/>
            </w:rPr>
          </w:rPrChange>
        </w:rPr>
        <w:t xml:space="preserve">To improve its privacy, a non-AP STA may desire to use a random MAC address (RMA) while still being identifiable by the same AP in subsequent associations. Rule-based Random and Changing MAC address (RRCM) allows for identification despite randomly changed MAC address at later associations., When a non-AP STA associates to an AP with one MAC address, it can still be recognized by the AP and ESS after the non-AP STA changes its MAC address before reconnecting to the same AP and ESS. </w:t>
      </w:r>
    </w:p>
    <w:p w14:paraId="22B4B25C" w14:textId="77777777" w:rsidR="002936F0" w:rsidRPr="001D6E1C" w:rsidRDefault="002936F0" w:rsidP="002936F0">
      <w:pPr>
        <w:pStyle w:val="Bulleted"/>
        <w:tabs>
          <w:tab w:val="clear" w:pos="360"/>
          <w:tab w:val="left" w:pos="1540"/>
          <w:tab w:val="left" w:pos="2160"/>
        </w:tabs>
        <w:suppressAutoHyphens/>
        <w:spacing w:line="240" w:lineRule="auto"/>
        <w:ind w:left="0" w:firstLine="0"/>
        <w:jc w:val="both"/>
        <w:rPr>
          <w:sz w:val="22"/>
          <w:szCs w:val="22"/>
          <w:rPrChange w:id="2397" w:author="Zhijie Yang (NSB)" w:date="2022-12-08T16:51:00Z">
            <w:rPr/>
          </w:rPrChange>
        </w:rPr>
      </w:pPr>
      <w:r w:rsidRPr="001D6E1C">
        <w:rPr>
          <w:w w:val="100"/>
          <w:sz w:val="22"/>
          <w:szCs w:val="22"/>
          <w:lang w:val="en-GB"/>
          <w:rPrChange w:id="2398" w:author="Zhijie Yang (NSB)" w:date="2022-12-08T16:51:00Z">
            <w:rPr>
              <w:w w:val="100"/>
              <w:lang w:val="en-GB"/>
            </w:rPr>
          </w:rPrChange>
        </w:rPr>
        <w:br/>
      </w:r>
      <w:r w:rsidRPr="001D6E1C">
        <w:rPr>
          <w:sz w:val="22"/>
          <w:szCs w:val="22"/>
          <w:rPrChange w:id="2399" w:author="Zhijie Yang (NSB)" w:date="2022-12-08T16:51:00Z">
            <w:rPr/>
          </w:rPrChange>
        </w:rPr>
        <w:t xml:space="preserve">Through </w:t>
      </w:r>
      <w:r w:rsidRPr="001D6E1C">
        <w:rPr>
          <w:w w:val="100"/>
          <w:sz w:val="22"/>
          <w:szCs w:val="22"/>
          <w:lang w:val="en-GB"/>
          <w:rPrChange w:id="2400" w:author="Zhijie Yang (NSB)" w:date="2022-12-08T16:51:00Z">
            <w:rPr>
              <w:w w:val="100"/>
              <w:lang w:val="en-GB"/>
            </w:rPr>
          </w:rPrChange>
        </w:rPr>
        <w:t>RRCM</w:t>
      </w:r>
      <w:r w:rsidRPr="001D6E1C">
        <w:rPr>
          <w:sz w:val="22"/>
          <w:szCs w:val="22"/>
          <w:rPrChange w:id="2401" w:author="Zhijie Yang (NSB)" w:date="2022-12-08T16:51:00Z">
            <w:rPr/>
          </w:rPrChange>
        </w:rPr>
        <w:t xml:space="preserve">, a non-AP STA and AP can generate the same ‘randomized’ MAC address or addresses to be used by the non-AP STA in the next association(s) based on a common procedure through a total of three </w:t>
      </w:r>
      <w:r w:rsidRPr="001D6E1C">
        <w:rPr>
          <w:sz w:val="22"/>
          <w:szCs w:val="22"/>
          <w:rPrChange w:id="2402" w:author="Zhijie Yang (NSB)" w:date="2022-12-08T16:51:00Z">
            <w:rPr/>
          </w:rPrChange>
        </w:rPr>
        <w:lastRenderedPageBreak/>
        <w:t xml:space="preserve">parameters. Among these parameters, two of them (Seed, Counter) are exchanged between the non-AP STA and AP, and one of them (the key – RMAK) is generated locally at both sides. </w:t>
      </w:r>
    </w:p>
    <w:p w14:paraId="092B2B2C" w14:textId="77777777" w:rsidR="002936F0" w:rsidRPr="001D6E1C" w:rsidRDefault="002936F0" w:rsidP="002936F0">
      <w:pPr>
        <w:pStyle w:val="Bulleted"/>
        <w:tabs>
          <w:tab w:val="clear" w:pos="360"/>
          <w:tab w:val="left" w:pos="1540"/>
          <w:tab w:val="left" w:pos="2160"/>
        </w:tabs>
        <w:suppressAutoHyphens/>
        <w:spacing w:line="240" w:lineRule="auto"/>
        <w:ind w:left="0" w:firstLine="0"/>
        <w:jc w:val="both"/>
        <w:rPr>
          <w:sz w:val="22"/>
          <w:szCs w:val="22"/>
          <w:rPrChange w:id="2403" w:author="Zhijie Yang (NSB)" w:date="2022-12-08T16:51:00Z">
            <w:rPr/>
          </w:rPrChange>
        </w:rPr>
      </w:pPr>
      <w:r w:rsidRPr="001D6E1C">
        <w:rPr>
          <w:sz w:val="22"/>
          <w:szCs w:val="22"/>
          <w:rPrChange w:id="2404" w:author="Zhijie Yang (NSB)" w:date="2022-12-08T16:51:00Z">
            <w:rPr/>
          </w:rPrChange>
        </w:rPr>
        <w:br/>
        <w:t xml:space="preserve">A non-AP STA and AP may generate a single RMA, which the non-AP STA can use in all message exchanges, or multiple RMAs (RMA1, RMA2 etc.), which the non-AP STA can use in different message exchanges (e.g., RMA1 in probe request frame, RMA2 in other frames). </w:t>
      </w:r>
    </w:p>
    <w:p w14:paraId="5823EFDB"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405" w:author="Zhijie Yang (NSB)" w:date="2022-12-08T16:51:00Z">
            <w:rPr>
              <w:w w:val="100"/>
              <w:lang w:val="en-GB"/>
            </w:rPr>
          </w:rPrChange>
        </w:rPr>
      </w:pPr>
    </w:p>
    <w:p w14:paraId="75B5793A" w14:textId="77777777" w:rsidR="002936F0" w:rsidRPr="001D6E1C" w:rsidRDefault="002936F0" w:rsidP="002936F0">
      <w:pPr>
        <w:rPr>
          <w:sz w:val="22"/>
          <w:szCs w:val="22"/>
          <w:rPrChange w:id="2406" w:author="Zhijie Yang (NSB)" w:date="2022-12-08T16:51:00Z">
            <w:rPr>
              <w:sz w:val="24"/>
              <w:szCs w:val="24"/>
            </w:rPr>
          </w:rPrChange>
        </w:rPr>
      </w:pPr>
      <w:r w:rsidRPr="001D6E1C">
        <w:rPr>
          <w:sz w:val="22"/>
          <w:szCs w:val="22"/>
          <w:rPrChange w:id="2407" w:author="Zhijie Yang (NSB)" w:date="2022-12-08T16:51:00Z">
            <w:rPr>
              <w:sz w:val="24"/>
              <w:szCs w:val="24"/>
            </w:rPr>
          </w:rPrChange>
        </w:rPr>
        <w:t>The STA advertises the support for RRCM by setting the RRCM Capability subfield to 1 in the Extended Capabilities Element.</w:t>
      </w:r>
    </w:p>
    <w:p w14:paraId="4DF889A6"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408" w:author="Zhijie Yang (NSB)" w:date="2022-12-08T16:51:00Z">
            <w:rPr>
              <w:w w:val="100"/>
              <w:lang w:val="en-GB"/>
            </w:rPr>
          </w:rPrChange>
        </w:rPr>
      </w:pPr>
    </w:p>
    <w:p w14:paraId="52C58E94" w14:textId="66AF724F" w:rsidR="002936F0" w:rsidRPr="001D6E1C" w:rsidRDefault="001776C7" w:rsidP="002936F0">
      <w:pPr>
        <w:pStyle w:val="Bulleted"/>
        <w:tabs>
          <w:tab w:val="clear" w:pos="360"/>
          <w:tab w:val="left" w:pos="1540"/>
          <w:tab w:val="left" w:pos="2160"/>
        </w:tabs>
        <w:suppressAutoHyphens/>
        <w:spacing w:line="240" w:lineRule="auto"/>
        <w:ind w:left="0" w:firstLine="0"/>
        <w:rPr>
          <w:w w:val="100"/>
          <w:sz w:val="22"/>
          <w:szCs w:val="22"/>
          <w:lang w:val="en-GB"/>
          <w:rPrChange w:id="2409" w:author="Zhijie Yang (NSB)" w:date="2022-12-08T16:51:00Z">
            <w:rPr>
              <w:w w:val="100"/>
              <w:lang w:val="en-GB"/>
            </w:rPr>
          </w:rPrChange>
        </w:rPr>
      </w:pPr>
      <w:r w:rsidRPr="001D6E1C">
        <w:rPr>
          <w:sz w:val="22"/>
          <w:szCs w:val="22"/>
          <w:rPrChange w:id="2410" w:author="Zhijie Yang (NSB)" w:date="2022-12-08T16:51:00Z">
            <w:rPr/>
          </w:rPrChange>
        </w:rPr>
        <w:t>T</w:t>
      </w:r>
      <w:r w:rsidR="002936F0" w:rsidRPr="001D6E1C">
        <w:rPr>
          <w:sz w:val="22"/>
          <w:szCs w:val="22"/>
          <w:rPrChange w:id="2411" w:author="Zhijie Yang (NSB)" w:date="2022-12-08T16:51:00Z">
            <w:rPr/>
          </w:rPrChange>
        </w:rPr>
        <w:t xml:space="preserve">he generation of RMA(s) and RMAK) for RRCM are </w:t>
      </w:r>
      <w:r w:rsidRPr="001D6E1C">
        <w:rPr>
          <w:sz w:val="22"/>
          <w:szCs w:val="22"/>
          <w:rPrChange w:id="2412" w:author="Zhijie Yang (NSB)" w:date="2022-12-08T16:51:00Z">
            <w:rPr/>
          </w:rPrChange>
        </w:rPr>
        <w:t>described</w:t>
      </w:r>
      <w:r w:rsidR="002936F0" w:rsidRPr="001D6E1C">
        <w:rPr>
          <w:sz w:val="22"/>
          <w:szCs w:val="22"/>
          <w:rPrChange w:id="2413" w:author="Zhijie Yang (NSB)" w:date="2022-12-08T16:51:00Z">
            <w:rPr/>
          </w:rPrChange>
        </w:rPr>
        <w:t xml:space="preserve"> in 12.2.11.4.2. The identification procedure is </w:t>
      </w:r>
      <w:r w:rsidRPr="001D6E1C">
        <w:rPr>
          <w:sz w:val="22"/>
          <w:szCs w:val="22"/>
          <w:rPrChange w:id="2414" w:author="Zhijie Yang (NSB)" w:date="2022-12-08T16:51:00Z">
            <w:rPr/>
          </w:rPrChange>
        </w:rPr>
        <w:t xml:space="preserve">described </w:t>
      </w:r>
      <w:r w:rsidR="002936F0" w:rsidRPr="001D6E1C">
        <w:rPr>
          <w:sz w:val="22"/>
          <w:szCs w:val="22"/>
          <w:rPrChange w:id="2415" w:author="Zhijie Yang (NSB)" w:date="2022-12-08T16:51:00Z">
            <w:rPr/>
          </w:rPrChange>
        </w:rPr>
        <w:t>in 12.2.11.4.3.</w:t>
      </w:r>
    </w:p>
    <w:p w14:paraId="7FFBA578" w14:textId="77777777" w:rsidR="002936F0" w:rsidRPr="001D6E1C" w:rsidRDefault="002936F0" w:rsidP="002936F0">
      <w:pPr>
        <w:pStyle w:val="Bulleted"/>
        <w:tabs>
          <w:tab w:val="clear" w:pos="360"/>
          <w:tab w:val="left" w:pos="1540"/>
          <w:tab w:val="left" w:pos="2160"/>
        </w:tabs>
        <w:suppressAutoHyphens/>
        <w:spacing w:line="240" w:lineRule="auto"/>
        <w:ind w:left="0" w:firstLine="0"/>
        <w:rPr>
          <w:w w:val="100"/>
          <w:sz w:val="22"/>
          <w:szCs w:val="22"/>
          <w:lang w:val="en-GB"/>
          <w:rPrChange w:id="2416" w:author="Zhijie Yang (NSB)" w:date="2022-12-08T16:51:00Z">
            <w:rPr>
              <w:w w:val="100"/>
              <w:lang w:val="en-GB"/>
            </w:rPr>
          </w:rPrChange>
        </w:rPr>
      </w:pPr>
    </w:p>
    <w:p w14:paraId="7407E766" w14:textId="77777777" w:rsidR="002936F0" w:rsidRPr="001D6E1C" w:rsidRDefault="002936F0" w:rsidP="002936F0">
      <w:pPr>
        <w:pStyle w:val="Bulleted"/>
        <w:tabs>
          <w:tab w:val="clear" w:pos="360"/>
          <w:tab w:val="left" w:pos="1540"/>
          <w:tab w:val="left" w:pos="2160"/>
        </w:tabs>
        <w:suppressAutoHyphens/>
        <w:spacing w:line="240" w:lineRule="auto"/>
        <w:ind w:left="0" w:firstLine="0"/>
        <w:rPr>
          <w:b/>
          <w:w w:val="100"/>
          <w:sz w:val="22"/>
          <w:szCs w:val="22"/>
          <w:lang w:val="en-GB"/>
          <w:rPrChange w:id="2417" w:author="Zhijie Yang (NSB)" w:date="2022-12-08T16:51:00Z">
            <w:rPr>
              <w:b/>
              <w:w w:val="100"/>
              <w:lang w:val="en-GB"/>
            </w:rPr>
          </w:rPrChange>
        </w:rPr>
      </w:pPr>
      <w:r w:rsidRPr="001D6E1C">
        <w:rPr>
          <w:b/>
          <w:w w:val="100"/>
          <w:sz w:val="22"/>
          <w:szCs w:val="22"/>
          <w:lang w:val="en-GB"/>
          <w:rPrChange w:id="2418" w:author="Zhijie Yang (NSB)" w:date="2022-12-08T16:51:00Z">
            <w:rPr>
              <w:b/>
              <w:w w:val="100"/>
              <w:lang w:val="en-GB"/>
            </w:rPr>
          </w:rPrChange>
        </w:rPr>
        <w:t>12.2.11.3.2 RMA, Keys, and Tag Generation</w:t>
      </w:r>
    </w:p>
    <w:p w14:paraId="6E45292A" w14:textId="77777777" w:rsidR="002936F0" w:rsidRPr="001D6E1C" w:rsidRDefault="002936F0" w:rsidP="002936F0">
      <w:pPr>
        <w:jc w:val="both"/>
        <w:rPr>
          <w:sz w:val="22"/>
          <w:szCs w:val="22"/>
          <w:rPrChange w:id="2419" w:author="Zhijie Yang (NSB)" w:date="2022-12-08T16:51:00Z">
            <w:rPr>
              <w:sz w:val="24"/>
              <w:szCs w:val="24"/>
            </w:rPr>
          </w:rPrChange>
        </w:rPr>
      </w:pPr>
      <w:r w:rsidRPr="001D6E1C">
        <w:rPr>
          <w:b/>
          <w:sz w:val="22"/>
          <w:szCs w:val="22"/>
          <w:rPrChange w:id="2420" w:author="Zhijie Yang (NSB)" w:date="2022-12-08T16:51:00Z">
            <w:rPr>
              <w:b/>
              <w:sz w:val="24"/>
              <w:szCs w:val="24"/>
            </w:rPr>
          </w:rPrChange>
        </w:rPr>
        <w:br/>
      </w:r>
      <w:r w:rsidRPr="001D6E1C">
        <w:rPr>
          <w:sz w:val="22"/>
          <w:szCs w:val="22"/>
          <w:rPrChange w:id="2421" w:author="Zhijie Yang (NSB)" w:date="2022-12-08T16:51:00Z">
            <w:rPr>
              <w:sz w:val="24"/>
              <w:szCs w:val="24"/>
            </w:rPr>
          </w:rPrChange>
        </w:rPr>
        <w:t>The procedures to generate the RMA(s) and key, RMAK, are as follows:</w:t>
      </w:r>
    </w:p>
    <w:p w14:paraId="6E492CDC" w14:textId="77777777" w:rsidR="002936F0" w:rsidRPr="001D6E1C" w:rsidRDefault="002936F0" w:rsidP="002936F0">
      <w:pPr>
        <w:jc w:val="both"/>
        <w:rPr>
          <w:sz w:val="22"/>
          <w:szCs w:val="22"/>
          <w:rPrChange w:id="2422" w:author="Zhijie Yang (NSB)" w:date="2022-12-08T16:51:00Z">
            <w:rPr>
              <w:sz w:val="24"/>
              <w:szCs w:val="24"/>
            </w:rPr>
          </w:rPrChange>
        </w:rPr>
      </w:pPr>
    </w:p>
    <w:p w14:paraId="084AF6D3" w14:textId="77777777" w:rsidR="002936F0" w:rsidRPr="001D6E1C" w:rsidRDefault="002936F0" w:rsidP="002936F0">
      <w:pPr>
        <w:ind w:firstLine="720"/>
        <w:rPr>
          <w:sz w:val="22"/>
          <w:szCs w:val="22"/>
          <w:rPrChange w:id="2423" w:author="Zhijie Yang (NSB)" w:date="2022-12-08T16:51:00Z">
            <w:rPr>
              <w:sz w:val="24"/>
              <w:szCs w:val="24"/>
            </w:rPr>
          </w:rPrChange>
        </w:rPr>
      </w:pPr>
      <w:r w:rsidRPr="001D6E1C">
        <w:rPr>
          <w:b/>
          <w:bCs/>
          <w:sz w:val="22"/>
          <w:szCs w:val="22"/>
          <w:rPrChange w:id="2424" w:author="Zhijie Yang (NSB)" w:date="2022-12-08T16:51:00Z">
            <w:rPr>
              <w:b/>
              <w:bCs/>
              <w:sz w:val="24"/>
              <w:szCs w:val="24"/>
            </w:rPr>
          </w:rPrChange>
        </w:rPr>
        <w:t>RMAK</w:t>
      </w:r>
      <w:r w:rsidRPr="001D6E1C">
        <w:rPr>
          <w:sz w:val="22"/>
          <w:szCs w:val="22"/>
          <w:rPrChange w:id="2425" w:author="Zhijie Yang (NSB)" w:date="2022-12-08T16:51:00Z">
            <w:rPr>
              <w:sz w:val="24"/>
              <w:szCs w:val="24"/>
            </w:rPr>
          </w:rPrChange>
        </w:rPr>
        <w:t xml:space="preserve"> = KDF-Hash-256(KDK, "RMA Key", Min(ANonce, SNonce) || Max(ANonce, SNonce)</w:t>
      </w:r>
    </w:p>
    <w:p w14:paraId="3EEBBCB7" w14:textId="77777777" w:rsidR="002936F0" w:rsidRPr="001D6E1C" w:rsidRDefault="002936F0" w:rsidP="002936F0">
      <w:pPr>
        <w:jc w:val="both"/>
        <w:rPr>
          <w:sz w:val="22"/>
          <w:szCs w:val="22"/>
          <w:rPrChange w:id="2426" w:author="Zhijie Yang (NSB)" w:date="2022-12-08T16:51:00Z">
            <w:rPr>
              <w:sz w:val="24"/>
              <w:szCs w:val="24"/>
            </w:rPr>
          </w:rPrChange>
        </w:rPr>
      </w:pPr>
    </w:p>
    <w:p w14:paraId="74B39DEE" w14:textId="77777777" w:rsidR="002936F0" w:rsidRPr="001D6E1C" w:rsidRDefault="002936F0" w:rsidP="002936F0">
      <w:pPr>
        <w:ind w:firstLine="720"/>
        <w:jc w:val="both"/>
        <w:rPr>
          <w:sz w:val="22"/>
          <w:szCs w:val="22"/>
          <w:rPrChange w:id="2427" w:author="Zhijie Yang (NSB)" w:date="2022-12-08T16:51:00Z">
            <w:rPr>
              <w:sz w:val="24"/>
              <w:szCs w:val="24"/>
            </w:rPr>
          </w:rPrChange>
        </w:rPr>
      </w:pPr>
      <w:r w:rsidRPr="001D6E1C">
        <w:rPr>
          <w:b/>
          <w:bCs/>
          <w:sz w:val="22"/>
          <w:szCs w:val="22"/>
          <w:rPrChange w:id="2428" w:author="Zhijie Yang (NSB)" w:date="2022-12-08T16:51:00Z">
            <w:rPr>
              <w:b/>
              <w:bCs/>
              <w:sz w:val="24"/>
              <w:szCs w:val="24"/>
            </w:rPr>
          </w:rPrChange>
        </w:rPr>
        <w:t xml:space="preserve">RMAn </w:t>
      </w:r>
      <w:r w:rsidRPr="001D6E1C">
        <w:rPr>
          <w:sz w:val="22"/>
          <w:szCs w:val="22"/>
          <w:rPrChange w:id="2429" w:author="Zhijie Yang (NSB)" w:date="2022-12-08T16:51:00Z">
            <w:rPr>
              <w:sz w:val="24"/>
              <w:szCs w:val="24"/>
            </w:rPr>
          </w:rPrChange>
        </w:rPr>
        <w:t>= KDF-Hash-48(RMAK, "Next RMAs", seed || n)</w:t>
      </w:r>
    </w:p>
    <w:p w14:paraId="29BEB16B" w14:textId="77777777" w:rsidR="002936F0" w:rsidRPr="001D6E1C" w:rsidRDefault="002936F0" w:rsidP="002936F0">
      <w:pPr>
        <w:jc w:val="both"/>
        <w:rPr>
          <w:sz w:val="22"/>
          <w:szCs w:val="22"/>
          <w:rPrChange w:id="2430" w:author="Zhijie Yang (NSB)" w:date="2022-12-08T16:51:00Z">
            <w:rPr>
              <w:sz w:val="24"/>
              <w:szCs w:val="24"/>
            </w:rPr>
          </w:rPrChange>
        </w:rPr>
      </w:pPr>
    </w:p>
    <w:p w14:paraId="13A91663" w14:textId="77777777" w:rsidR="002936F0" w:rsidRPr="001D6E1C" w:rsidRDefault="002936F0" w:rsidP="002936F0">
      <w:pPr>
        <w:ind w:firstLine="720"/>
        <w:jc w:val="both"/>
        <w:rPr>
          <w:sz w:val="22"/>
          <w:szCs w:val="22"/>
          <w:rPrChange w:id="2431" w:author="Zhijie Yang (NSB)" w:date="2022-12-08T16:51:00Z">
            <w:rPr>
              <w:sz w:val="24"/>
              <w:szCs w:val="24"/>
            </w:rPr>
          </w:rPrChange>
        </w:rPr>
      </w:pPr>
      <w:r w:rsidRPr="001D6E1C">
        <w:rPr>
          <w:sz w:val="22"/>
          <w:szCs w:val="22"/>
          <w:rPrChange w:id="2432" w:author="Zhijie Yang (NSB)" w:date="2022-12-08T16:51:00Z">
            <w:rPr>
              <w:sz w:val="24"/>
              <w:szCs w:val="24"/>
            </w:rPr>
          </w:rPrChange>
        </w:rPr>
        <w:t>Where,</w:t>
      </w:r>
    </w:p>
    <w:p w14:paraId="58CC9680" w14:textId="77777777" w:rsidR="002936F0" w:rsidRPr="001D6E1C" w:rsidRDefault="002936F0" w:rsidP="002936F0">
      <w:pPr>
        <w:pStyle w:val="ListParagraph"/>
        <w:numPr>
          <w:ilvl w:val="0"/>
          <w:numId w:val="22"/>
        </w:numPr>
        <w:ind w:leftChars="0"/>
        <w:contextualSpacing/>
        <w:jc w:val="both"/>
        <w:rPr>
          <w:sz w:val="22"/>
          <w:szCs w:val="22"/>
          <w:rPrChange w:id="2433" w:author="Zhijie Yang (NSB)" w:date="2022-12-08T16:51:00Z">
            <w:rPr>
              <w:sz w:val="24"/>
              <w:szCs w:val="24"/>
            </w:rPr>
          </w:rPrChange>
        </w:rPr>
      </w:pPr>
      <w:r w:rsidRPr="001D6E1C">
        <w:rPr>
          <w:sz w:val="22"/>
          <w:szCs w:val="22"/>
          <w:rPrChange w:id="2434" w:author="Zhijie Yang (NSB)" w:date="2022-12-08T16:51:00Z">
            <w:rPr>
              <w:sz w:val="24"/>
              <w:szCs w:val="24"/>
            </w:rPr>
          </w:rPrChange>
        </w:rPr>
        <w:t>KDF-Hash-256 will generate 256 bits key, RMAK. Hash is the Hash algorithm used in the AKM that the STA and AP agreed upon. KDK is derived from PTK for RRCM procedure. ANonce and SNonce are the generated values from 4-way Handshake. “RMA Key” is the string name for RMAK and is treated as an ASCII string.</w:t>
      </w:r>
    </w:p>
    <w:p w14:paraId="3BB691BB" w14:textId="77777777" w:rsidR="002936F0" w:rsidRPr="001D6E1C" w:rsidRDefault="002936F0" w:rsidP="002936F0">
      <w:pPr>
        <w:pStyle w:val="ListParagraph"/>
        <w:numPr>
          <w:ilvl w:val="0"/>
          <w:numId w:val="22"/>
        </w:numPr>
        <w:ind w:leftChars="0"/>
        <w:contextualSpacing/>
        <w:jc w:val="both"/>
        <w:rPr>
          <w:sz w:val="22"/>
          <w:szCs w:val="22"/>
          <w:rPrChange w:id="2435" w:author="Zhijie Yang (NSB)" w:date="2022-12-08T16:51:00Z">
            <w:rPr>
              <w:sz w:val="24"/>
              <w:szCs w:val="24"/>
            </w:rPr>
          </w:rPrChange>
        </w:rPr>
      </w:pPr>
      <w:r w:rsidRPr="001D6E1C">
        <w:rPr>
          <w:sz w:val="22"/>
          <w:szCs w:val="22"/>
          <w:rPrChange w:id="2436" w:author="Zhijie Yang (NSB)" w:date="2022-12-08T16:51:00Z">
            <w:rPr>
              <w:sz w:val="24"/>
              <w:szCs w:val="24"/>
            </w:rPr>
          </w:rPrChange>
        </w:rPr>
        <w:t>KDF-Hash-48 will generate 48-bit RMA. Seed is a 128-bit random bit string generated at non-AP STA. n is initialized with 1 and incremented by 1 until n is equal to Counter, which is the number of generated RMA(s). As an example, if three RMAs are generated, Counter=3 implies that n=1 is used to generate RMA1, n=2 is used to generate RMA2, n=3 is used to generate RMA3. The length of the counter is 16 bits, resulting in maximum 2^16 different RMA(s) generation in each association.</w:t>
      </w:r>
    </w:p>
    <w:p w14:paraId="6601759E" w14:textId="77777777" w:rsidR="002936F0" w:rsidRPr="001D6E1C" w:rsidRDefault="002936F0" w:rsidP="002936F0">
      <w:pPr>
        <w:jc w:val="both"/>
        <w:rPr>
          <w:sz w:val="22"/>
          <w:szCs w:val="22"/>
          <w:rPrChange w:id="2437" w:author="Zhijie Yang (NSB)" w:date="2022-12-08T16:51:00Z">
            <w:rPr>
              <w:sz w:val="24"/>
              <w:szCs w:val="24"/>
            </w:rPr>
          </w:rPrChange>
        </w:rPr>
      </w:pPr>
      <w:r w:rsidRPr="001D6E1C">
        <w:rPr>
          <w:sz w:val="22"/>
          <w:szCs w:val="22"/>
          <w:rPrChange w:id="2438" w:author="Zhijie Yang (NSB)" w:date="2022-12-08T16:51:00Z">
            <w:rPr>
              <w:sz w:val="24"/>
              <w:szCs w:val="24"/>
            </w:rPr>
          </w:rPrChange>
        </w:rPr>
        <w:br/>
        <w:t xml:space="preserve">NOTE1-- In each association, the non-AP STA may decide to generate one or more RMA(s), where each parameter {RMAK, Seed} is re-generated and Counter is reset to one. </w:t>
      </w:r>
    </w:p>
    <w:p w14:paraId="610A2190" w14:textId="77777777" w:rsidR="002936F0" w:rsidRPr="001D6E1C" w:rsidRDefault="002936F0" w:rsidP="002936F0">
      <w:pPr>
        <w:jc w:val="both"/>
        <w:rPr>
          <w:sz w:val="22"/>
          <w:szCs w:val="22"/>
          <w:rPrChange w:id="2439" w:author="Zhijie Yang (NSB)" w:date="2022-12-08T16:51:00Z">
            <w:rPr>
              <w:sz w:val="24"/>
              <w:szCs w:val="24"/>
            </w:rPr>
          </w:rPrChange>
        </w:rPr>
      </w:pPr>
      <w:r w:rsidRPr="001D6E1C">
        <w:rPr>
          <w:sz w:val="22"/>
          <w:szCs w:val="22"/>
          <w:rPrChange w:id="2440" w:author="Zhijie Yang (NSB)" w:date="2022-12-08T16:51:00Z">
            <w:rPr>
              <w:sz w:val="24"/>
              <w:szCs w:val="24"/>
            </w:rPr>
          </w:rPrChange>
        </w:rPr>
        <w:t>NOTE2-- I/G = 0 and U/L = 1 bits shall be replaced in each generated RMA, see subclause 12.2.10.</w:t>
      </w:r>
    </w:p>
    <w:p w14:paraId="5CB6721E" w14:textId="77777777" w:rsidR="002936F0" w:rsidRPr="001D6E1C" w:rsidRDefault="002936F0" w:rsidP="002936F0">
      <w:pPr>
        <w:jc w:val="both"/>
        <w:rPr>
          <w:sz w:val="22"/>
          <w:szCs w:val="22"/>
          <w:rPrChange w:id="2441" w:author="Zhijie Yang (NSB)" w:date="2022-12-08T16:51:00Z">
            <w:rPr>
              <w:sz w:val="24"/>
              <w:szCs w:val="24"/>
            </w:rPr>
          </w:rPrChange>
        </w:rPr>
      </w:pPr>
      <w:r w:rsidRPr="001D6E1C">
        <w:rPr>
          <w:sz w:val="22"/>
          <w:szCs w:val="22"/>
          <w:rPrChange w:id="2442" w:author="Zhijie Yang (NSB)" w:date="2022-12-08T16:51:00Z">
            <w:rPr>
              <w:sz w:val="24"/>
              <w:szCs w:val="24"/>
            </w:rPr>
          </w:rPrChange>
        </w:rPr>
        <w:t>NOTE3--RMA(s) may be saved on non-AP STA and AP/ESS side until new RMA(s) are generated.</w:t>
      </w:r>
      <w:r w:rsidRPr="001D6E1C">
        <w:rPr>
          <w:sz w:val="22"/>
          <w:szCs w:val="22"/>
          <w:rPrChange w:id="2443" w:author="Zhijie Yang (NSB)" w:date="2022-12-08T16:51:00Z">
            <w:rPr>
              <w:sz w:val="24"/>
              <w:szCs w:val="24"/>
            </w:rPr>
          </w:rPrChange>
        </w:rPr>
        <w:br/>
        <w:t>NOTE4 – When RRCM is negotiated, The PTK is partitioned into KCK, KEK, TK, and a KDK. KDK is used to derive RMAK.</w:t>
      </w:r>
    </w:p>
    <w:p w14:paraId="12D7F154" w14:textId="77777777" w:rsidR="002936F0" w:rsidRPr="001D6E1C" w:rsidRDefault="002936F0" w:rsidP="002936F0">
      <w:pPr>
        <w:jc w:val="both"/>
        <w:rPr>
          <w:sz w:val="22"/>
          <w:szCs w:val="22"/>
          <w:rPrChange w:id="2444" w:author="Zhijie Yang (NSB)" w:date="2022-12-08T16:51:00Z">
            <w:rPr>
              <w:sz w:val="24"/>
              <w:szCs w:val="24"/>
            </w:rPr>
          </w:rPrChange>
        </w:rPr>
      </w:pPr>
    </w:p>
    <w:p w14:paraId="0151EE39" w14:textId="77777777" w:rsidR="002936F0" w:rsidRPr="001D6E1C" w:rsidRDefault="002936F0" w:rsidP="002936F0">
      <w:pPr>
        <w:pStyle w:val="Bulleted"/>
        <w:tabs>
          <w:tab w:val="clear" w:pos="360"/>
          <w:tab w:val="left" w:pos="1540"/>
          <w:tab w:val="left" w:pos="2160"/>
        </w:tabs>
        <w:suppressAutoHyphens/>
        <w:spacing w:line="240" w:lineRule="auto"/>
        <w:ind w:left="0" w:firstLine="0"/>
        <w:rPr>
          <w:b/>
          <w:w w:val="100"/>
          <w:sz w:val="22"/>
          <w:szCs w:val="22"/>
          <w:lang w:val="en-GB"/>
          <w:rPrChange w:id="2445" w:author="Zhijie Yang (NSB)" w:date="2022-12-08T16:51:00Z">
            <w:rPr>
              <w:b/>
              <w:w w:val="100"/>
              <w:lang w:val="en-GB"/>
            </w:rPr>
          </w:rPrChange>
        </w:rPr>
      </w:pPr>
      <w:r w:rsidRPr="001D6E1C">
        <w:rPr>
          <w:b/>
          <w:w w:val="100"/>
          <w:sz w:val="22"/>
          <w:szCs w:val="22"/>
          <w:lang w:val="en-GB"/>
          <w:rPrChange w:id="2446" w:author="Zhijie Yang (NSB)" w:date="2022-12-08T16:51:00Z">
            <w:rPr>
              <w:b/>
              <w:w w:val="100"/>
              <w:lang w:val="en-GB"/>
            </w:rPr>
          </w:rPrChange>
        </w:rPr>
        <w:t>12.2.11.3.3 Identification Procedure</w:t>
      </w:r>
    </w:p>
    <w:p w14:paraId="3F2CB7DB" w14:textId="77777777" w:rsidR="002936F0" w:rsidRPr="001D6E1C" w:rsidRDefault="002936F0" w:rsidP="002936F0">
      <w:pPr>
        <w:jc w:val="both"/>
        <w:rPr>
          <w:sz w:val="22"/>
          <w:szCs w:val="22"/>
          <w:rPrChange w:id="2447" w:author="Zhijie Yang (NSB)" w:date="2022-12-08T16:51:00Z">
            <w:rPr>
              <w:sz w:val="24"/>
              <w:szCs w:val="24"/>
            </w:rPr>
          </w:rPrChange>
        </w:rPr>
      </w:pPr>
      <w:r w:rsidRPr="001D6E1C">
        <w:rPr>
          <w:sz w:val="22"/>
          <w:szCs w:val="22"/>
          <w:rPrChange w:id="2448" w:author="Zhijie Yang (NSB)" w:date="2022-12-08T16:51:00Z">
            <w:rPr>
              <w:sz w:val="24"/>
              <w:szCs w:val="24"/>
            </w:rPr>
          </w:rPrChange>
        </w:rPr>
        <w:br/>
        <w:t xml:space="preserve">During the association procedure, the non-AP STA and AP derive RMAK from KDK (see RMAK generation in subclause </w:t>
      </w:r>
      <w:r w:rsidRPr="001D6E1C">
        <w:rPr>
          <w:b/>
          <w:sz w:val="22"/>
          <w:szCs w:val="22"/>
          <w:rPrChange w:id="2449" w:author="Zhijie Yang (NSB)" w:date="2022-12-08T16:51:00Z">
            <w:rPr>
              <w:b/>
              <w:sz w:val="24"/>
              <w:szCs w:val="24"/>
            </w:rPr>
          </w:rPrChange>
        </w:rPr>
        <w:t>12.2.11.4.2</w:t>
      </w:r>
      <w:r w:rsidRPr="001D6E1C">
        <w:rPr>
          <w:sz w:val="22"/>
          <w:szCs w:val="22"/>
          <w:rPrChange w:id="2450" w:author="Zhijie Yang (NSB)" w:date="2022-12-08T16:51:00Z">
            <w:rPr>
              <w:sz w:val="24"/>
              <w:szCs w:val="24"/>
            </w:rPr>
          </w:rPrChange>
        </w:rPr>
        <w:t xml:space="preserve">). </w:t>
      </w:r>
    </w:p>
    <w:p w14:paraId="31961A69" w14:textId="77777777" w:rsidR="002936F0" w:rsidRPr="001D6E1C" w:rsidRDefault="002936F0" w:rsidP="002936F0">
      <w:pPr>
        <w:jc w:val="both"/>
        <w:rPr>
          <w:sz w:val="22"/>
          <w:szCs w:val="22"/>
          <w:rPrChange w:id="2451" w:author="Zhijie Yang (NSB)" w:date="2022-12-08T16:51:00Z">
            <w:rPr>
              <w:sz w:val="24"/>
              <w:szCs w:val="24"/>
            </w:rPr>
          </w:rPrChange>
        </w:rPr>
      </w:pPr>
    </w:p>
    <w:p w14:paraId="668008E1" w14:textId="77777777" w:rsidR="002936F0" w:rsidRPr="001D6E1C" w:rsidRDefault="002936F0" w:rsidP="002936F0">
      <w:pPr>
        <w:jc w:val="both"/>
        <w:rPr>
          <w:sz w:val="22"/>
          <w:szCs w:val="22"/>
          <w:rPrChange w:id="2452" w:author="Zhijie Yang (NSB)" w:date="2022-12-08T16:51:00Z">
            <w:rPr>
              <w:sz w:val="24"/>
              <w:szCs w:val="24"/>
            </w:rPr>
          </w:rPrChange>
        </w:rPr>
      </w:pPr>
      <w:r w:rsidRPr="001D6E1C">
        <w:rPr>
          <w:sz w:val="22"/>
          <w:szCs w:val="22"/>
          <w:rPrChange w:id="2453" w:author="Zhijie Yang (NSB)" w:date="2022-12-08T16:51:00Z">
            <w:rPr>
              <w:sz w:val="24"/>
              <w:szCs w:val="24"/>
            </w:rPr>
          </w:rPrChange>
        </w:rPr>
        <w:t>Non-AP STA behaviour:</w:t>
      </w:r>
    </w:p>
    <w:p w14:paraId="58E19EAA" w14:textId="372DA30B" w:rsidR="002936F0" w:rsidRPr="001D6E1C" w:rsidRDefault="002936F0" w:rsidP="002936F0">
      <w:pPr>
        <w:jc w:val="both"/>
        <w:rPr>
          <w:sz w:val="22"/>
          <w:szCs w:val="22"/>
          <w:rPrChange w:id="2454" w:author="Zhijie Yang (NSB)" w:date="2022-12-08T16:51:00Z">
            <w:rPr>
              <w:sz w:val="24"/>
              <w:szCs w:val="24"/>
            </w:rPr>
          </w:rPrChange>
        </w:rPr>
      </w:pPr>
      <w:r w:rsidRPr="001D6E1C">
        <w:rPr>
          <w:sz w:val="22"/>
          <w:szCs w:val="22"/>
          <w:rPrChange w:id="2455" w:author="Zhijie Yang (NSB)" w:date="2022-12-08T16:51:00Z">
            <w:rPr>
              <w:sz w:val="24"/>
              <w:szCs w:val="24"/>
            </w:rPr>
          </w:rPrChange>
        </w:rPr>
        <w:t xml:space="preserve">The non-AP STA initializes {Seed, Counter} values to locally generate one or more RMAs (see RMA generation in subclause </w:t>
      </w:r>
      <w:r w:rsidRPr="001D6E1C">
        <w:rPr>
          <w:b/>
          <w:sz w:val="22"/>
          <w:szCs w:val="22"/>
          <w:rPrChange w:id="2456" w:author="Zhijie Yang (NSB)" w:date="2022-12-08T16:51:00Z">
            <w:rPr>
              <w:b/>
              <w:sz w:val="24"/>
              <w:szCs w:val="24"/>
            </w:rPr>
          </w:rPrChange>
        </w:rPr>
        <w:t>12.2.11.4.2</w:t>
      </w:r>
      <w:r w:rsidRPr="001D6E1C">
        <w:rPr>
          <w:sz w:val="22"/>
          <w:szCs w:val="22"/>
          <w:rPrChange w:id="2457" w:author="Zhijie Yang (NSB)" w:date="2022-12-08T16:51:00Z">
            <w:rPr>
              <w:sz w:val="24"/>
              <w:szCs w:val="24"/>
            </w:rPr>
          </w:rPrChange>
        </w:rPr>
        <w:t xml:space="preserve">). When using FILS authentication, the non-AP STA sends the {Seed, Counter} in IE in the Association Request frame. When using FT, the non-AP STA sends the {Seed, Counter} during the initial mobility domain association in </w:t>
      </w:r>
      <w:r w:rsidR="004014A3" w:rsidRPr="001D6E1C">
        <w:rPr>
          <w:sz w:val="22"/>
          <w:szCs w:val="22"/>
          <w:rPrChange w:id="2458" w:author="Zhijie Yang (NSB)" w:date="2022-12-08T16:51:00Z">
            <w:rPr>
              <w:sz w:val="24"/>
              <w:szCs w:val="24"/>
            </w:rPr>
          </w:rPrChange>
        </w:rPr>
        <w:t>encrypted</w:t>
      </w:r>
      <w:r w:rsidRPr="001D6E1C">
        <w:rPr>
          <w:sz w:val="22"/>
          <w:szCs w:val="22"/>
          <w:rPrChange w:id="2459" w:author="Zhijie Yang (NSB)" w:date="2022-12-08T16:51:00Z">
            <w:rPr>
              <w:sz w:val="24"/>
              <w:szCs w:val="24"/>
            </w:rPr>
          </w:rPrChange>
        </w:rPr>
        <w:t xml:space="preserve"> Key Data field (RRCM KDE) in the EAPOL-Key message 2 of 4-way handshake. {Seed, Counter} is not exchanged during the FT protocol </w:t>
      </w:r>
      <w:r w:rsidRPr="001D6E1C">
        <w:rPr>
          <w:sz w:val="22"/>
          <w:szCs w:val="22"/>
          <w:rPrChange w:id="2460" w:author="Zhijie Yang (NSB)" w:date="2022-12-08T16:51:00Z">
            <w:rPr>
              <w:sz w:val="24"/>
              <w:szCs w:val="24"/>
            </w:rPr>
          </w:rPrChange>
        </w:rPr>
        <w:lastRenderedPageBreak/>
        <w:t xml:space="preserve">reassociations within the same ESS. For other cases, the non-AP STA sends the {Seed , Counter } in </w:t>
      </w:r>
      <w:r w:rsidR="004014A3" w:rsidRPr="001D6E1C">
        <w:rPr>
          <w:sz w:val="22"/>
          <w:szCs w:val="22"/>
          <w:rPrChange w:id="2461" w:author="Zhijie Yang (NSB)" w:date="2022-12-08T16:51:00Z">
            <w:rPr>
              <w:sz w:val="24"/>
              <w:szCs w:val="24"/>
            </w:rPr>
          </w:rPrChange>
        </w:rPr>
        <w:t>encrypted</w:t>
      </w:r>
      <w:r w:rsidRPr="001D6E1C">
        <w:rPr>
          <w:sz w:val="22"/>
          <w:szCs w:val="22"/>
          <w:rPrChange w:id="2462" w:author="Zhijie Yang (NSB)" w:date="2022-12-08T16:51:00Z">
            <w:rPr>
              <w:sz w:val="24"/>
              <w:szCs w:val="24"/>
            </w:rPr>
          </w:rPrChange>
        </w:rPr>
        <w:t xml:space="preserve"> Key Data field (RRCM KDE) in the EAPOL-Key message 2 of 4-way handshake.</w:t>
      </w:r>
    </w:p>
    <w:p w14:paraId="6290D46B" w14:textId="77777777" w:rsidR="002936F0" w:rsidRPr="001D6E1C" w:rsidRDefault="002936F0" w:rsidP="002936F0">
      <w:pPr>
        <w:jc w:val="both"/>
        <w:rPr>
          <w:sz w:val="22"/>
          <w:szCs w:val="22"/>
          <w:rPrChange w:id="2463" w:author="Zhijie Yang (NSB)" w:date="2022-12-08T16:51:00Z">
            <w:rPr>
              <w:sz w:val="24"/>
              <w:szCs w:val="24"/>
            </w:rPr>
          </w:rPrChange>
        </w:rPr>
      </w:pPr>
    </w:p>
    <w:p w14:paraId="693205F4" w14:textId="77777777" w:rsidR="002936F0" w:rsidRPr="001D6E1C" w:rsidRDefault="002936F0" w:rsidP="002936F0">
      <w:pPr>
        <w:jc w:val="both"/>
        <w:rPr>
          <w:sz w:val="22"/>
          <w:szCs w:val="22"/>
          <w:rPrChange w:id="2464" w:author="Zhijie Yang (NSB)" w:date="2022-12-08T16:51:00Z">
            <w:rPr>
              <w:sz w:val="24"/>
              <w:szCs w:val="24"/>
            </w:rPr>
          </w:rPrChange>
        </w:rPr>
      </w:pPr>
      <w:r w:rsidRPr="001D6E1C">
        <w:rPr>
          <w:sz w:val="22"/>
          <w:szCs w:val="22"/>
          <w:rPrChange w:id="2465" w:author="Zhijie Yang (NSB)" w:date="2022-12-08T16:51:00Z">
            <w:rPr>
              <w:sz w:val="24"/>
              <w:szCs w:val="24"/>
            </w:rPr>
          </w:rPrChange>
        </w:rPr>
        <w:t>AP behaviour:</w:t>
      </w:r>
    </w:p>
    <w:p w14:paraId="3F1B4FDC" w14:textId="6CD4ABBE" w:rsidR="002936F0" w:rsidRPr="001D6E1C" w:rsidRDefault="002936F0" w:rsidP="002936F0">
      <w:pPr>
        <w:jc w:val="both"/>
        <w:rPr>
          <w:sz w:val="22"/>
          <w:szCs w:val="22"/>
          <w:rPrChange w:id="2466" w:author="Zhijie Yang (NSB)" w:date="2022-12-08T16:51:00Z">
            <w:rPr>
              <w:sz w:val="24"/>
              <w:szCs w:val="24"/>
            </w:rPr>
          </w:rPrChange>
        </w:rPr>
      </w:pPr>
      <w:r w:rsidRPr="001D6E1C">
        <w:rPr>
          <w:sz w:val="22"/>
          <w:szCs w:val="22"/>
          <w:rPrChange w:id="2467" w:author="Zhijie Yang (NSB)" w:date="2022-12-08T16:51:00Z">
            <w:rPr>
              <w:sz w:val="24"/>
              <w:szCs w:val="24"/>
            </w:rPr>
          </w:rPrChange>
        </w:rPr>
        <w:t xml:space="preserve">After receiving {Seed, Counter} from the non-AP STA in the EAPOL-Key message 2 of 4-way handshake or Association Request frame in FILS authentication mode, the AP first checks the {Counter} value to determine the number of RMA(s) it needs to generate locally. The AP generates the same number of RMA(s) that non-AP STA generated (see RMA generation in subclause </w:t>
      </w:r>
      <w:r w:rsidRPr="001D6E1C">
        <w:rPr>
          <w:b/>
          <w:sz w:val="22"/>
          <w:szCs w:val="22"/>
          <w:rPrChange w:id="2468" w:author="Zhijie Yang (NSB)" w:date="2022-12-08T16:51:00Z">
            <w:rPr>
              <w:b/>
              <w:sz w:val="24"/>
              <w:szCs w:val="24"/>
            </w:rPr>
          </w:rPrChange>
        </w:rPr>
        <w:t>12.2.11.2</w:t>
      </w:r>
      <w:r w:rsidRPr="001D6E1C">
        <w:rPr>
          <w:sz w:val="22"/>
          <w:szCs w:val="22"/>
          <w:rPrChange w:id="2469" w:author="Zhijie Yang (NSB)" w:date="2022-12-08T16:51:00Z">
            <w:rPr>
              <w:sz w:val="24"/>
              <w:szCs w:val="24"/>
            </w:rPr>
          </w:rPrChange>
        </w:rPr>
        <w:t xml:space="preserve">). </w:t>
      </w:r>
    </w:p>
    <w:p w14:paraId="15D38C2F" w14:textId="77777777" w:rsidR="002936F0" w:rsidRPr="001D6E1C" w:rsidRDefault="002936F0" w:rsidP="002936F0">
      <w:pPr>
        <w:jc w:val="both"/>
        <w:rPr>
          <w:sz w:val="22"/>
          <w:szCs w:val="22"/>
          <w:rPrChange w:id="2470" w:author="Zhijie Yang (NSB)" w:date="2022-12-08T16:51:00Z">
            <w:rPr>
              <w:sz w:val="24"/>
              <w:szCs w:val="24"/>
            </w:rPr>
          </w:rPrChange>
        </w:rPr>
      </w:pPr>
    </w:p>
    <w:p w14:paraId="6FB591B5" w14:textId="77777777" w:rsidR="002936F0" w:rsidRPr="001D6E1C" w:rsidRDefault="002936F0" w:rsidP="002936F0">
      <w:pPr>
        <w:jc w:val="both"/>
        <w:rPr>
          <w:sz w:val="22"/>
          <w:szCs w:val="22"/>
          <w:rPrChange w:id="2471" w:author="Zhijie Yang (NSB)" w:date="2022-12-08T16:51:00Z">
            <w:rPr>
              <w:sz w:val="24"/>
              <w:szCs w:val="24"/>
            </w:rPr>
          </w:rPrChange>
        </w:rPr>
      </w:pPr>
      <w:r w:rsidRPr="001D6E1C">
        <w:rPr>
          <w:sz w:val="22"/>
          <w:szCs w:val="22"/>
          <w:rPrChange w:id="2472" w:author="Zhijie Yang (NSB)" w:date="2022-12-08T16:51:00Z">
            <w:rPr>
              <w:sz w:val="24"/>
              <w:szCs w:val="24"/>
            </w:rPr>
          </w:rPrChange>
        </w:rPr>
        <w:t>After the non-AP STA have been disassociated, {RMAK, Seed} are deleted and {Counter} is reset to 1, while RMA(s) are stored at non-AP STA and at the (previously) associated AP or ESS.</w:t>
      </w:r>
    </w:p>
    <w:p w14:paraId="23A3B428" w14:textId="0702EDD2" w:rsidR="002936F0" w:rsidRPr="001D6E1C" w:rsidRDefault="002936F0" w:rsidP="002936F0">
      <w:pPr>
        <w:jc w:val="both"/>
        <w:rPr>
          <w:sz w:val="22"/>
          <w:szCs w:val="22"/>
          <w:rPrChange w:id="2473" w:author="Zhijie Yang (NSB)" w:date="2022-12-08T16:51:00Z">
            <w:rPr>
              <w:sz w:val="24"/>
              <w:szCs w:val="24"/>
            </w:rPr>
          </w:rPrChange>
        </w:rPr>
      </w:pPr>
    </w:p>
    <w:p w14:paraId="015B2476" w14:textId="77777777" w:rsidR="001776C7" w:rsidRPr="001D6E1C" w:rsidRDefault="001776C7" w:rsidP="001776C7">
      <w:pPr>
        <w:jc w:val="both"/>
        <w:rPr>
          <w:sz w:val="22"/>
          <w:szCs w:val="22"/>
          <w:rPrChange w:id="2474" w:author="Zhijie Yang (NSB)" w:date="2022-12-08T16:51:00Z">
            <w:rPr>
              <w:sz w:val="24"/>
              <w:szCs w:val="24"/>
            </w:rPr>
          </w:rPrChange>
        </w:rPr>
      </w:pPr>
      <w:r w:rsidRPr="001D6E1C">
        <w:rPr>
          <w:sz w:val="22"/>
          <w:szCs w:val="22"/>
          <w:rPrChange w:id="2475" w:author="Zhijie Yang (NSB)" w:date="2022-12-08T16:51:00Z">
            <w:rPr>
              <w:sz w:val="24"/>
              <w:szCs w:val="24"/>
            </w:rPr>
          </w:rPrChange>
        </w:rPr>
        <w:t xml:space="preserve">The non-AP STA may use the generated RMAs for messaging, preparing, and establishing the next association. E.g. The non-AP STA may send to the AP with the identifiable management </w:t>
      </w:r>
      <w:proofErr w:type="spellStart"/>
      <w:r w:rsidRPr="001D6E1C">
        <w:rPr>
          <w:sz w:val="22"/>
          <w:szCs w:val="22"/>
          <w:rPrChange w:id="2476" w:author="Zhijie Yang (NSB)" w:date="2022-12-08T16:51:00Z">
            <w:rPr>
              <w:sz w:val="24"/>
              <w:szCs w:val="24"/>
            </w:rPr>
          </w:rPrChange>
        </w:rPr>
        <w:t>frame,by</w:t>
      </w:r>
      <w:proofErr w:type="spellEnd"/>
      <w:r w:rsidRPr="001D6E1C">
        <w:rPr>
          <w:sz w:val="22"/>
          <w:szCs w:val="22"/>
          <w:rPrChange w:id="2477" w:author="Zhijie Yang (NSB)" w:date="2022-12-08T16:51:00Z">
            <w:rPr>
              <w:sz w:val="24"/>
              <w:szCs w:val="24"/>
            </w:rPr>
          </w:rPrChange>
        </w:rPr>
        <w:t xml:space="preserve"> which the AP or ESS can identify the non-AP STA as the returned STA.</w:t>
      </w:r>
    </w:p>
    <w:p w14:paraId="166A56C0" w14:textId="20926B08" w:rsidR="001776C7" w:rsidRPr="001D6E1C" w:rsidRDefault="001776C7" w:rsidP="001776C7">
      <w:pPr>
        <w:jc w:val="both"/>
        <w:rPr>
          <w:sz w:val="22"/>
          <w:szCs w:val="22"/>
          <w:rPrChange w:id="2478" w:author="Zhijie Yang (NSB)" w:date="2022-12-08T16:51:00Z">
            <w:rPr>
              <w:sz w:val="24"/>
              <w:szCs w:val="24"/>
            </w:rPr>
          </w:rPrChange>
        </w:rPr>
      </w:pPr>
      <w:r w:rsidRPr="001D6E1C">
        <w:rPr>
          <w:sz w:val="22"/>
          <w:szCs w:val="22"/>
          <w:rPrChange w:id="2479" w:author="Zhijie Yang (NSB)" w:date="2022-12-08T16:51:00Z">
            <w:rPr>
              <w:sz w:val="24"/>
              <w:szCs w:val="24"/>
            </w:rPr>
          </w:rPrChange>
        </w:rPr>
        <w:t>The AP or ESS can then identify the non-AP STA despite changing MAC addresses through comparison of the MAC addresses with its stored RMAs.</w:t>
      </w:r>
    </w:p>
    <w:p w14:paraId="45A7CC8E" w14:textId="77777777" w:rsidR="001776C7" w:rsidRPr="001D6E1C" w:rsidRDefault="001776C7" w:rsidP="002936F0">
      <w:pPr>
        <w:jc w:val="both"/>
        <w:rPr>
          <w:sz w:val="22"/>
          <w:szCs w:val="22"/>
          <w:rPrChange w:id="2480" w:author="Zhijie Yang (NSB)" w:date="2022-12-08T16:51:00Z">
            <w:rPr>
              <w:sz w:val="24"/>
              <w:szCs w:val="24"/>
            </w:rPr>
          </w:rPrChange>
        </w:rPr>
      </w:pPr>
    </w:p>
    <w:p w14:paraId="50CDA90C" w14:textId="77777777" w:rsidR="002936F0" w:rsidRPr="001D6E1C" w:rsidRDefault="002936F0" w:rsidP="002936F0">
      <w:pPr>
        <w:pStyle w:val="H3"/>
        <w:numPr>
          <w:ilvl w:val="0"/>
          <w:numId w:val="30"/>
        </w:numPr>
        <w:ind w:left="0"/>
        <w:rPr>
          <w:rFonts w:ascii="Times New Roman" w:hAnsi="Times New Roman" w:cs="Times New Roman"/>
          <w:w w:val="100"/>
          <w:sz w:val="22"/>
          <w:szCs w:val="22"/>
          <w:rPrChange w:id="2481" w:author="Zhijie Yang (NSB)" w:date="2022-12-08T16:51:00Z">
            <w:rPr>
              <w:rFonts w:ascii="Times New Roman" w:hAnsi="Times New Roman" w:cs="Times New Roman"/>
              <w:w w:val="100"/>
              <w:sz w:val="24"/>
              <w:szCs w:val="24"/>
            </w:rPr>
          </w:rPrChange>
        </w:rPr>
      </w:pPr>
      <w:bookmarkStart w:id="2482" w:name="RTF5f546f633635323339383632"/>
      <w:r w:rsidRPr="001D6E1C">
        <w:rPr>
          <w:rFonts w:ascii="Times New Roman" w:hAnsi="Times New Roman" w:cs="Times New Roman"/>
          <w:w w:val="100"/>
          <w:sz w:val="22"/>
          <w:szCs w:val="22"/>
          <w:rPrChange w:id="2483" w:author="Zhijie Yang (NSB)" w:date="2022-12-08T16:51:00Z">
            <w:rPr>
              <w:rFonts w:ascii="Times New Roman" w:hAnsi="Times New Roman" w:cs="Times New Roman"/>
              <w:w w:val="100"/>
              <w:sz w:val="24"/>
              <w:szCs w:val="24"/>
            </w:rPr>
          </w:rPrChange>
        </w:rPr>
        <w:t>EAPOL-Key frames</w:t>
      </w:r>
      <w:bookmarkEnd w:id="2482"/>
    </w:p>
    <w:p w14:paraId="7CDB02F4" w14:textId="77777777" w:rsidR="002936F0" w:rsidRPr="001D6E1C" w:rsidRDefault="002936F0" w:rsidP="002936F0">
      <w:pPr>
        <w:rPr>
          <w:i/>
          <w:iCs/>
          <w:color w:val="00B0F0"/>
          <w:sz w:val="22"/>
          <w:szCs w:val="22"/>
          <w:rPrChange w:id="2484" w:author="Zhijie Yang (NSB)" w:date="2022-12-08T16:51:00Z">
            <w:rPr>
              <w:i/>
              <w:iCs/>
              <w:color w:val="00B0F0"/>
              <w:sz w:val="24"/>
              <w:szCs w:val="24"/>
            </w:rPr>
          </w:rPrChange>
        </w:rPr>
      </w:pPr>
      <w:r w:rsidRPr="001D6E1C">
        <w:rPr>
          <w:i/>
          <w:iCs/>
          <w:color w:val="00B0F0"/>
          <w:sz w:val="22"/>
          <w:szCs w:val="22"/>
          <w:rPrChange w:id="2485" w:author="Zhijie Yang (NSB)" w:date="2022-12-08T16:51:00Z">
            <w:rPr>
              <w:i/>
              <w:iCs/>
              <w:color w:val="00B0F0"/>
              <w:sz w:val="24"/>
              <w:szCs w:val="24"/>
            </w:rPr>
          </w:rPrChange>
        </w:rPr>
        <w:t>Add a new row into Table 12-10 (KDE selectors) P26 as shown below:</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
        <w:gridCol w:w="1580"/>
        <w:gridCol w:w="1500"/>
        <w:gridCol w:w="3000"/>
        <w:gridCol w:w="120"/>
      </w:tblGrid>
      <w:tr w:rsidR="002936F0" w:rsidRPr="001D6E1C" w14:paraId="0CE07EF3" w14:textId="77777777" w:rsidTr="00A302F3">
        <w:trPr>
          <w:gridBefore w:val="1"/>
          <w:wBefore w:w="120" w:type="dxa"/>
          <w:jc w:val="center"/>
        </w:trPr>
        <w:tc>
          <w:tcPr>
            <w:tcW w:w="6200" w:type="dxa"/>
            <w:gridSpan w:val="4"/>
            <w:tcBorders>
              <w:top w:val="nil"/>
              <w:left w:val="nil"/>
              <w:bottom w:val="nil"/>
              <w:right w:val="nil"/>
            </w:tcBorders>
            <w:tcMar>
              <w:top w:w="120" w:type="dxa"/>
              <w:left w:w="120" w:type="dxa"/>
              <w:bottom w:w="60" w:type="dxa"/>
              <w:right w:w="120" w:type="dxa"/>
            </w:tcMar>
            <w:vAlign w:val="center"/>
          </w:tcPr>
          <w:p w14:paraId="790D436C" w14:textId="77777777" w:rsidR="002936F0" w:rsidRPr="001D6E1C" w:rsidRDefault="002936F0" w:rsidP="002936F0">
            <w:pPr>
              <w:pStyle w:val="TableTitle"/>
              <w:numPr>
                <w:ilvl w:val="0"/>
                <w:numId w:val="26"/>
              </w:numPr>
              <w:rPr>
                <w:rFonts w:ascii="Times New Roman" w:hAnsi="Times New Roman" w:cs="Times New Roman"/>
                <w:w w:val="100"/>
                <w:sz w:val="22"/>
                <w:szCs w:val="22"/>
                <w:rPrChange w:id="2486" w:author="Zhijie Yang (NSB)" w:date="2022-12-08T16:51:00Z">
                  <w:rPr>
                    <w:rFonts w:ascii="Times New Roman" w:hAnsi="Times New Roman" w:cs="Times New Roman"/>
                    <w:w w:val="100"/>
                    <w:sz w:val="24"/>
                    <w:szCs w:val="24"/>
                  </w:rPr>
                </w:rPrChange>
              </w:rPr>
            </w:pPr>
            <w:r w:rsidRPr="001D6E1C">
              <w:rPr>
                <w:rFonts w:ascii="Times New Roman" w:hAnsi="Times New Roman" w:cs="Times New Roman"/>
                <w:w w:val="100"/>
                <w:sz w:val="22"/>
                <w:szCs w:val="22"/>
                <w:rPrChange w:id="2487" w:author="Zhijie Yang (NSB)" w:date="2022-12-08T16:51:00Z">
                  <w:rPr>
                    <w:rFonts w:ascii="Times New Roman" w:hAnsi="Times New Roman" w:cs="Times New Roman"/>
                    <w:w w:val="100"/>
                    <w:sz w:val="24"/>
                    <w:szCs w:val="24"/>
                  </w:rPr>
                </w:rPrChange>
              </w:rPr>
              <w:t>KDE selectors</w:t>
            </w:r>
          </w:p>
        </w:tc>
      </w:tr>
      <w:tr w:rsidR="002936F0" w:rsidRPr="001D6E1C" w14:paraId="6C314F70" w14:textId="77777777" w:rsidTr="00A302F3">
        <w:trPr>
          <w:gridAfter w:val="1"/>
          <w:wAfter w:w="120" w:type="dxa"/>
          <w:trHeight w:val="440"/>
          <w:jc w:val="center"/>
        </w:trPr>
        <w:tc>
          <w:tcPr>
            <w:tcW w:w="17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B72D55F" w14:textId="77777777" w:rsidR="002936F0" w:rsidRPr="001D6E1C" w:rsidRDefault="002936F0" w:rsidP="00A302F3">
            <w:pPr>
              <w:pStyle w:val="CellHeading"/>
              <w:rPr>
                <w:sz w:val="22"/>
                <w:szCs w:val="22"/>
                <w:rPrChange w:id="2488" w:author="Zhijie Yang (NSB)" w:date="2022-12-08T16:51:00Z">
                  <w:rPr>
                    <w:sz w:val="24"/>
                    <w:szCs w:val="24"/>
                  </w:rPr>
                </w:rPrChange>
              </w:rPr>
            </w:pPr>
            <w:r w:rsidRPr="001D6E1C">
              <w:rPr>
                <w:w w:val="100"/>
                <w:sz w:val="22"/>
                <w:szCs w:val="22"/>
                <w:rPrChange w:id="2489" w:author="Zhijie Yang (NSB)" w:date="2022-12-08T16:51:00Z">
                  <w:rPr>
                    <w:w w:val="100"/>
                    <w:sz w:val="24"/>
                    <w:szCs w:val="24"/>
                  </w:rPr>
                </w:rPrChange>
              </w:rPr>
              <w:t>OUI</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F704D9E" w14:textId="77777777" w:rsidR="002936F0" w:rsidRPr="001D6E1C" w:rsidRDefault="002936F0" w:rsidP="00A302F3">
            <w:pPr>
              <w:pStyle w:val="CellHeading"/>
              <w:rPr>
                <w:sz w:val="22"/>
                <w:szCs w:val="22"/>
                <w:rPrChange w:id="2490" w:author="Zhijie Yang (NSB)" w:date="2022-12-08T16:51:00Z">
                  <w:rPr>
                    <w:sz w:val="24"/>
                    <w:szCs w:val="24"/>
                  </w:rPr>
                </w:rPrChange>
              </w:rPr>
            </w:pPr>
            <w:r w:rsidRPr="001D6E1C">
              <w:rPr>
                <w:w w:val="100"/>
                <w:sz w:val="22"/>
                <w:szCs w:val="22"/>
                <w:rPrChange w:id="2491" w:author="Zhijie Yang (NSB)" w:date="2022-12-08T16:51:00Z">
                  <w:rPr>
                    <w:w w:val="100"/>
                    <w:sz w:val="24"/>
                    <w:szCs w:val="24"/>
                  </w:rPr>
                </w:rPrChange>
              </w:rPr>
              <w:t>Data type</w:t>
            </w:r>
          </w:p>
        </w:tc>
        <w:tc>
          <w:tcPr>
            <w:tcW w:w="3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5E7167" w14:textId="77777777" w:rsidR="002936F0" w:rsidRPr="001D6E1C" w:rsidRDefault="002936F0" w:rsidP="00A302F3">
            <w:pPr>
              <w:pStyle w:val="CellHeading"/>
              <w:rPr>
                <w:sz w:val="22"/>
                <w:szCs w:val="22"/>
                <w:rPrChange w:id="2492" w:author="Zhijie Yang (NSB)" w:date="2022-12-08T16:51:00Z">
                  <w:rPr>
                    <w:sz w:val="24"/>
                    <w:szCs w:val="24"/>
                  </w:rPr>
                </w:rPrChange>
              </w:rPr>
            </w:pPr>
            <w:r w:rsidRPr="001D6E1C">
              <w:rPr>
                <w:w w:val="100"/>
                <w:sz w:val="22"/>
                <w:szCs w:val="22"/>
                <w:rPrChange w:id="2493" w:author="Zhijie Yang (NSB)" w:date="2022-12-08T16:51:00Z">
                  <w:rPr>
                    <w:w w:val="100"/>
                    <w:sz w:val="24"/>
                    <w:szCs w:val="24"/>
                  </w:rPr>
                </w:rPrChange>
              </w:rPr>
              <w:t>Meaning</w:t>
            </w:r>
          </w:p>
        </w:tc>
      </w:tr>
      <w:tr w:rsidR="002936F0" w:rsidRPr="001D6E1C" w14:paraId="7AAA23E4" w14:textId="77777777" w:rsidTr="00A302F3">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AC15F6B" w14:textId="77777777" w:rsidR="002936F0" w:rsidRPr="001D6E1C" w:rsidRDefault="002936F0" w:rsidP="00A302F3">
            <w:pPr>
              <w:pStyle w:val="CellBody"/>
              <w:jc w:val="center"/>
              <w:rPr>
                <w:sz w:val="22"/>
                <w:szCs w:val="22"/>
                <w:rPrChange w:id="2494" w:author="Zhijie Yang (NSB)" w:date="2022-12-08T16:51:00Z">
                  <w:rPr>
                    <w:sz w:val="24"/>
                    <w:szCs w:val="24"/>
                  </w:rPr>
                </w:rPrChange>
              </w:rPr>
            </w:pPr>
            <w:r w:rsidRPr="001D6E1C">
              <w:rPr>
                <w:w w:val="100"/>
                <w:sz w:val="22"/>
                <w:szCs w:val="22"/>
                <w:rPrChange w:id="2495" w:author="Zhijie Yang (NSB)" w:date="2022-12-08T16:51:00Z">
                  <w:rPr>
                    <w:w w:val="100"/>
                    <w:sz w:val="24"/>
                    <w:szCs w:val="24"/>
                  </w:rPr>
                </w:rPrChange>
              </w:rPr>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7765CB8" w14:textId="77777777" w:rsidR="002936F0" w:rsidRPr="001D6E1C" w:rsidRDefault="002936F0" w:rsidP="00A302F3">
            <w:pPr>
              <w:pStyle w:val="CellBody"/>
              <w:jc w:val="center"/>
              <w:rPr>
                <w:sz w:val="22"/>
                <w:szCs w:val="22"/>
                <w:rPrChange w:id="2496" w:author="Zhijie Yang (NSB)" w:date="2022-12-08T16:51:00Z">
                  <w:rPr>
                    <w:sz w:val="24"/>
                    <w:szCs w:val="24"/>
                  </w:rPr>
                </w:rPrChange>
              </w:rPr>
            </w:pPr>
            <w:r w:rsidRPr="001D6E1C">
              <w:rPr>
                <w:w w:val="100"/>
                <w:sz w:val="22"/>
                <w:szCs w:val="22"/>
                <w:rPrChange w:id="2497" w:author="Zhijie Yang (NSB)" w:date="2022-12-08T16:51:00Z">
                  <w:rPr>
                    <w:w w:val="100"/>
                    <w:sz w:val="24"/>
                    <w:szCs w:val="24"/>
                  </w:rPr>
                </w:rPrChange>
              </w:rPr>
              <w:t>&lt;ANA&gt;</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CFD850" w14:textId="77777777" w:rsidR="002936F0" w:rsidRPr="001D6E1C" w:rsidRDefault="002936F0" w:rsidP="00A302F3">
            <w:pPr>
              <w:pStyle w:val="CellBody"/>
              <w:rPr>
                <w:sz w:val="22"/>
                <w:szCs w:val="22"/>
                <w:rPrChange w:id="2498" w:author="Zhijie Yang (NSB)" w:date="2022-12-08T16:51:00Z">
                  <w:rPr>
                    <w:sz w:val="24"/>
                    <w:szCs w:val="24"/>
                  </w:rPr>
                </w:rPrChange>
              </w:rPr>
            </w:pPr>
            <w:r w:rsidRPr="001D6E1C">
              <w:rPr>
                <w:w w:val="100"/>
                <w:sz w:val="22"/>
                <w:szCs w:val="22"/>
                <w:rPrChange w:id="2499" w:author="Zhijie Yang (NSB)" w:date="2022-12-08T16:51:00Z">
                  <w:rPr>
                    <w:w w:val="100"/>
                    <w:sz w:val="24"/>
                    <w:szCs w:val="24"/>
                  </w:rPr>
                </w:rPrChange>
              </w:rPr>
              <w:t>Device ID KDE</w:t>
            </w:r>
          </w:p>
        </w:tc>
      </w:tr>
      <w:tr w:rsidR="002936F0" w:rsidRPr="001D6E1C" w14:paraId="13950AAF" w14:textId="77777777" w:rsidTr="00A302F3">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2FCFD3" w14:textId="77777777" w:rsidR="002936F0" w:rsidRPr="001D6E1C" w:rsidRDefault="002936F0" w:rsidP="00A302F3">
            <w:pPr>
              <w:pStyle w:val="CellBody"/>
              <w:jc w:val="center"/>
              <w:rPr>
                <w:w w:val="100"/>
                <w:sz w:val="22"/>
                <w:szCs w:val="22"/>
                <w:rPrChange w:id="2500" w:author="Zhijie Yang (NSB)" w:date="2022-12-08T16:51:00Z">
                  <w:rPr>
                    <w:w w:val="100"/>
                    <w:sz w:val="24"/>
                    <w:szCs w:val="24"/>
                  </w:rPr>
                </w:rPrChange>
              </w:rPr>
            </w:pPr>
            <w:r w:rsidRPr="001D6E1C">
              <w:rPr>
                <w:color w:val="FF0000"/>
                <w:sz w:val="22"/>
                <w:szCs w:val="22"/>
                <w:rPrChange w:id="2501" w:author="Zhijie Yang (NSB)" w:date="2022-12-08T16:51:00Z">
                  <w:rPr>
                    <w:color w:val="FF0000"/>
                    <w:sz w:val="24"/>
                    <w:szCs w:val="24"/>
                  </w:rPr>
                </w:rPrChange>
              </w:rPr>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44B516" w14:textId="77777777" w:rsidR="002936F0" w:rsidRPr="001D6E1C" w:rsidRDefault="002936F0" w:rsidP="00A302F3">
            <w:pPr>
              <w:pStyle w:val="CellBody"/>
              <w:jc w:val="center"/>
              <w:rPr>
                <w:w w:val="100"/>
                <w:sz w:val="22"/>
                <w:szCs w:val="22"/>
                <w:rPrChange w:id="2502" w:author="Zhijie Yang (NSB)" w:date="2022-12-08T16:51:00Z">
                  <w:rPr>
                    <w:w w:val="100"/>
                    <w:sz w:val="24"/>
                    <w:szCs w:val="24"/>
                  </w:rPr>
                </w:rPrChange>
              </w:rPr>
            </w:pPr>
            <w:r w:rsidRPr="001D6E1C">
              <w:rPr>
                <w:color w:val="FF0000"/>
                <w:sz w:val="22"/>
                <w:szCs w:val="22"/>
                <w:rPrChange w:id="2503" w:author="Zhijie Yang (NSB)" w:date="2022-12-08T16:51:00Z">
                  <w:rPr>
                    <w:color w:val="FF0000"/>
                    <w:sz w:val="24"/>
                    <w:szCs w:val="24"/>
                  </w:rPr>
                </w:rPrChange>
              </w:rPr>
              <w:t>&lt;ANA&gt;</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3E3C1F7" w14:textId="77777777" w:rsidR="002936F0" w:rsidRPr="001D6E1C" w:rsidRDefault="002936F0" w:rsidP="00A302F3">
            <w:pPr>
              <w:pStyle w:val="CellBody"/>
              <w:rPr>
                <w:w w:val="100"/>
                <w:sz w:val="22"/>
                <w:szCs w:val="22"/>
                <w:rPrChange w:id="2504" w:author="Zhijie Yang (NSB)" w:date="2022-12-08T16:51:00Z">
                  <w:rPr>
                    <w:w w:val="100"/>
                    <w:sz w:val="24"/>
                    <w:szCs w:val="24"/>
                  </w:rPr>
                </w:rPrChange>
              </w:rPr>
            </w:pPr>
            <w:r w:rsidRPr="001D6E1C">
              <w:rPr>
                <w:color w:val="FF0000"/>
                <w:sz w:val="22"/>
                <w:szCs w:val="22"/>
                <w:rPrChange w:id="2505" w:author="Zhijie Yang (NSB)" w:date="2022-12-08T16:51:00Z">
                  <w:rPr>
                    <w:color w:val="FF0000"/>
                    <w:sz w:val="24"/>
                    <w:szCs w:val="24"/>
                  </w:rPr>
                </w:rPrChange>
              </w:rPr>
              <w:t>MAAD KDE</w:t>
            </w:r>
          </w:p>
        </w:tc>
      </w:tr>
      <w:tr w:rsidR="002936F0" w:rsidRPr="001D6E1C" w14:paraId="62B66D40" w14:textId="77777777" w:rsidTr="00A302F3">
        <w:trPr>
          <w:gridAfter w:val="1"/>
          <w:wAfter w:w="120" w:type="dxa"/>
          <w:trHeight w:val="360"/>
          <w:jc w:val="center"/>
        </w:trPr>
        <w:tc>
          <w:tcPr>
            <w:tcW w:w="17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C7945E" w14:textId="77777777" w:rsidR="002936F0" w:rsidRPr="001D6E1C" w:rsidRDefault="002936F0" w:rsidP="00A302F3">
            <w:pPr>
              <w:pStyle w:val="CellBody"/>
              <w:jc w:val="center"/>
              <w:rPr>
                <w:sz w:val="22"/>
                <w:szCs w:val="22"/>
                <w:rPrChange w:id="2506" w:author="Zhijie Yang (NSB)" w:date="2022-12-08T16:51:00Z">
                  <w:rPr>
                    <w:sz w:val="24"/>
                    <w:szCs w:val="24"/>
                  </w:rPr>
                </w:rPrChange>
              </w:rPr>
            </w:pPr>
            <w:r w:rsidRPr="001D6E1C">
              <w:rPr>
                <w:color w:val="FF0000"/>
                <w:sz w:val="22"/>
                <w:szCs w:val="22"/>
                <w:rPrChange w:id="2507" w:author="Zhijie Yang (NSB)" w:date="2022-12-08T16:51:00Z">
                  <w:rPr>
                    <w:color w:val="FF0000"/>
                    <w:sz w:val="24"/>
                    <w:szCs w:val="24"/>
                  </w:rPr>
                </w:rPrChange>
              </w:rPr>
              <w:t>00-0F-AC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93CE37" w14:textId="77777777" w:rsidR="002936F0" w:rsidRPr="001D6E1C" w:rsidRDefault="002936F0" w:rsidP="00A302F3">
            <w:pPr>
              <w:pStyle w:val="CellBody"/>
              <w:jc w:val="center"/>
              <w:rPr>
                <w:sz w:val="22"/>
                <w:szCs w:val="22"/>
                <w:rPrChange w:id="2508" w:author="Zhijie Yang (NSB)" w:date="2022-12-08T16:51:00Z">
                  <w:rPr>
                    <w:sz w:val="24"/>
                    <w:szCs w:val="24"/>
                  </w:rPr>
                </w:rPrChange>
              </w:rPr>
            </w:pPr>
            <w:r w:rsidRPr="001D6E1C">
              <w:rPr>
                <w:color w:val="FF0000"/>
                <w:sz w:val="22"/>
                <w:szCs w:val="22"/>
                <w:rPrChange w:id="2509" w:author="Zhijie Yang (NSB)" w:date="2022-12-08T16:51:00Z">
                  <w:rPr>
                    <w:color w:val="FF0000"/>
                    <w:sz w:val="24"/>
                    <w:szCs w:val="24"/>
                  </w:rPr>
                </w:rPrChange>
              </w:rPr>
              <w:t>&lt;ANA&gt;</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75AD552" w14:textId="77777777" w:rsidR="002936F0" w:rsidRPr="001D6E1C" w:rsidRDefault="002936F0" w:rsidP="00A302F3">
            <w:pPr>
              <w:pStyle w:val="CellBody"/>
              <w:rPr>
                <w:sz w:val="22"/>
                <w:szCs w:val="22"/>
                <w:rPrChange w:id="2510" w:author="Zhijie Yang (NSB)" w:date="2022-12-08T16:51:00Z">
                  <w:rPr>
                    <w:sz w:val="24"/>
                    <w:szCs w:val="24"/>
                  </w:rPr>
                </w:rPrChange>
              </w:rPr>
            </w:pPr>
            <w:r w:rsidRPr="001D6E1C">
              <w:rPr>
                <w:color w:val="FF0000"/>
                <w:sz w:val="22"/>
                <w:szCs w:val="22"/>
                <w:rPrChange w:id="2511" w:author="Zhijie Yang (NSB)" w:date="2022-12-08T16:51:00Z">
                  <w:rPr>
                    <w:color w:val="FF0000"/>
                    <w:sz w:val="24"/>
                    <w:szCs w:val="24"/>
                  </w:rPr>
                </w:rPrChange>
              </w:rPr>
              <w:t>RRCM KDE</w:t>
            </w:r>
          </w:p>
        </w:tc>
      </w:tr>
    </w:tbl>
    <w:p w14:paraId="0B8A0E83" w14:textId="77777777" w:rsidR="002936F0" w:rsidRPr="001D6E1C" w:rsidRDefault="002936F0" w:rsidP="002936F0">
      <w:pPr>
        <w:rPr>
          <w:sz w:val="22"/>
          <w:szCs w:val="22"/>
          <w:rPrChange w:id="2512" w:author="Zhijie Yang (NSB)" w:date="2022-12-08T16:51:00Z">
            <w:rPr>
              <w:sz w:val="24"/>
              <w:szCs w:val="24"/>
            </w:rPr>
          </w:rPrChange>
        </w:rPr>
      </w:pPr>
    </w:p>
    <w:p w14:paraId="4A5B7E66" w14:textId="77777777" w:rsidR="002936F0" w:rsidRPr="001D6E1C" w:rsidRDefault="002936F0" w:rsidP="002936F0">
      <w:pPr>
        <w:rPr>
          <w:sz w:val="22"/>
          <w:szCs w:val="22"/>
          <w:rPrChange w:id="2513" w:author="Zhijie Yang (NSB)" w:date="2022-12-08T16:51:00Z">
            <w:rPr>
              <w:sz w:val="24"/>
              <w:szCs w:val="24"/>
            </w:rPr>
          </w:rPrChange>
        </w:rPr>
      </w:pPr>
    </w:p>
    <w:p w14:paraId="330CDB7C" w14:textId="77777777" w:rsidR="002936F0" w:rsidRPr="001D6E1C" w:rsidRDefault="002936F0" w:rsidP="002936F0">
      <w:pPr>
        <w:rPr>
          <w:i/>
          <w:iCs/>
          <w:color w:val="00B0F0"/>
          <w:sz w:val="22"/>
          <w:szCs w:val="22"/>
          <w:rPrChange w:id="2514" w:author="Zhijie Yang (NSB)" w:date="2022-12-08T16:51:00Z">
            <w:rPr>
              <w:i/>
              <w:iCs/>
              <w:color w:val="00B0F0"/>
              <w:sz w:val="24"/>
              <w:szCs w:val="24"/>
            </w:rPr>
          </w:rPrChange>
        </w:rPr>
      </w:pPr>
      <w:r w:rsidRPr="001D6E1C">
        <w:rPr>
          <w:i/>
          <w:iCs/>
          <w:color w:val="00B0F0"/>
          <w:sz w:val="22"/>
          <w:szCs w:val="22"/>
          <w:rPrChange w:id="2515" w:author="Zhijie Yang (NSB)" w:date="2022-12-08T16:51:00Z">
            <w:rPr>
              <w:i/>
              <w:iCs/>
              <w:color w:val="00B0F0"/>
              <w:sz w:val="24"/>
              <w:szCs w:val="24"/>
            </w:rPr>
          </w:rPrChange>
        </w:rPr>
        <w:t>Make following additions for the new KDE at the end of 12.7.2 as shown below:</w:t>
      </w:r>
    </w:p>
    <w:p w14:paraId="0F4CE204" w14:textId="77777777" w:rsidR="002936F0" w:rsidRPr="001D6E1C" w:rsidRDefault="002936F0" w:rsidP="002936F0">
      <w:pPr>
        <w:pStyle w:val="T"/>
        <w:rPr>
          <w:color w:val="auto"/>
          <w:spacing w:val="-2"/>
          <w:w w:val="100"/>
          <w:sz w:val="22"/>
          <w:szCs w:val="22"/>
          <w:rPrChange w:id="2516" w:author="Zhijie Yang (NSB)" w:date="2022-12-08T16:51:00Z">
            <w:rPr>
              <w:color w:val="auto"/>
              <w:spacing w:val="-2"/>
              <w:w w:val="100"/>
              <w:sz w:val="24"/>
              <w:szCs w:val="24"/>
            </w:rPr>
          </w:rPrChange>
        </w:rPr>
      </w:pPr>
      <w:r w:rsidRPr="001D6E1C">
        <w:rPr>
          <w:color w:val="auto"/>
          <w:spacing w:val="-2"/>
          <w:w w:val="100"/>
          <w:sz w:val="22"/>
          <w:szCs w:val="22"/>
          <w:rPrChange w:id="2517" w:author="Zhijie Yang (NSB)" w:date="2022-12-08T16:51:00Z">
            <w:rPr>
              <w:color w:val="auto"/>
              <w:spacing w:val="-2"/>
              <w:w w:val="100"/>
              <w:sz w:val="24"/>
              <w:szCs w:val="24"/>
            </w:rPr>
          </w:rPrChange>
        </w:rPr>
        <w:t xml:space="preserve">The format of the MAAD KDE is shown in </w:t>
      </w:r>
      <w:r w:rsidRPr="001D6E1C">
        <w:rPr>
          <w:color w:val="auto"/>
          <w:spacing w:val="-2"/>
          <w:w w:val="100"/>
          <w:sz w:val="22"/>
          <w:szCs w:val="22"/>
          <w:rPrChange w:id="2518" w:author="Zhijie Yang (NSB)" w:date="2022-12-08T16:51:00Z">
            <w:rPr>
              <w:color w:val="auto"/>
              <w:spacing w:val="-2"/>
              <w:w w:val="100"/>
              <w:sz w:val="24"/>
              <w:szCs w:val="24"/>
            </w:rPr>
          </w:rPrChange>
        </w:rPr>
        <w:fldChar w:fldCharType="begin"/>
      </w:r>
      <w:r w:rsidRPr="001D6E1C">
        <w:rPr>
          <w:color w:val="auto"/>
          <w:spacing w:val="-2"/>
          <w:w w:val="100"/>
          <w:sz w:val="22"/>
          <w:szCs w:val="22"/>
          <w:rPrChange w:id="2519" w:author="Zhijie Yang (NSB)" w:date="2022-12-08T16:51:00Z">
            <w:rPr>
              <w:color w:val="auto"/>
              <w:spacing w:val="-2"/>
              <w:w w:val="100"/>
              <w:sz w:val="24"/>
              <w:szCs w:val="24"/>
            </w:rPr>
          </w:rPrChange>
        </w:rPr>
        <w:instrText xml:space="preserve"> REF RTF32373530313a204669675469 \h \* MERGEFORMAT </w:instrText>
      </w:r>
      <w:r w:rsidRPr="001D6E1C">
        <w:rPr>
          <w:color w:val="auto"/>
          <w:spacing w:val="-2"/>
          <w:w w:val="100"/>
          <w:sz w:val="22"/>
          <w:szCs w:val="22"/>
          <w:rPrChange w:id="2520" w:author="Zhijie Yang (NSB)" w:date="2022-12-08T16:51:00Z">
            <w:rPr>
              <w:color w:val="auto"/>
              <w:spacing w:val="-2"/>
              <w:w w:val="100"/>
              <w:sz w:val="22"/>
              <w:szCs w:val="22"/>
            </w:rPr>
          </w:rPrChange>
        </w:rPr>
      </w:r>
      <w:r w:rsidRPr="001D6E1C">
        <w:rPr>
          <w:color w:val="auto"/>
          <w:spacing w:val="-2"/>
          <w:w w:val="100"/>
          <w:sz w:val="22"/>
          <w:szCs w:val="22"/>
          <w:rPrChange w:id="2521" w:author="Zhijie Yang (NSB)" w:date="2022-12-08T16:51:00Z">
            <w:rPr>
              <w:color w:val="auto"/>
              <w:spacing w:val="-2"/>
              <w:w w:val="100"/>
              <w:sz w:val="24"/>
              <w:szCs w:val="24"/>
            </w:rPr>
          </w:rPrChange>
        </w:rPr>
        <w:fldChar w:fldCharType="separate"/>
      </w:r>
      <w:r w:rsidRPr="001D6E1C">
        <w:rPr>
          <w:color w:val="auto"/>
          <w:spacing w:val="-2"/>
          <w:w w:val="100"/>
          <w:sz w:val="22"/>
          <w:szCs w:val="22"/>
          <w:rPrChange w:id="2522" w:author="Zhijie Yang (NSB)" w:date="2022-12-08T16:51:00Z">
            <w:rPr>
              <w:color w:val="auto"/>
              <w:spacing w:val="-2"/>
              <w:w w:val="100"/>
              <w:sz w:val="24"/>
              <w:szCs w:val="24"/>
            </w:rPr>
          </w:rPrChange>
        </w:rPr>
        <w:t>Figure 12-48b (MAAD KDE format)</w:t>
      </w:r>
      <w:r w:rsidRPr="001D6E1C">
        <w:rPr>
          <w:color w:val="auto"/>
          <w:spacing w:val="-2"/>
          <w:w w:val="100"/>
          <w:sz w:val="22"/>
          <w:szCs w:val="22"/>
          <w:rPrChange w:id="2523" w:author="Zhijie Yang (NSB)" w:date="2022-12-08T16:51:00Z">
            <w:rPr>
              <w:color w:val="auto"/>
              <w:spacing w:val="-2"/>
              <w:w w:val="100"/>
              <w:sz w:val="24"/>
              <w:szCs w:val="24"/>
            </w:rPr>
          </w:rPrChange>
        </w:rPr>
        <w:fldChar w:fldCharType="end"/>
      </w:r>
      <w:r w:rsidRPr="001D6E1C">
        <w:rPr>
          <w:color w:val="auto"/>
          <w:spacing w:val="-2"/>
          <w:w w:val="100"/>
          <w:sz w:val="22"/>
          <w:szCs w:val="22"/>
          <w:rPrChange w:id="2524" w:author="Zhijie Yang (NSB)" w:date="2022-12-08T16:51:00Z">
            <w:rPr>
              <w:color w:val="auto"/>
              <w:spacing w:val="-2"/>
              <w:w w:val="100"/>
              <w:sz w:val="24"/>
              <w:szCs w:val="24"/>
            </w:rPr>
          </w:rPrChange>
        </w:rPr>
        <w:t>.</w:t>
      </w:r>
    </w:p>
    <w:p w14:paraId="13876F40" w14:textId="77777777" w:rsidR="002936F0" w:rsidRPr="001D6E1C" w:rsidRDefault="002936F0" w:rsidP="002936F0">
      <w:pPr>
        <w:pStyle w:val="T"/>
        <w:rPr>
          <w:color w:val="auto"/>
          <w:spacing w:val="-2"/>
          <w:w w:val="100"/>
          <w:sz w:val="22"/>
          <w:szCs w:val="22"/>
          <w:rPrChange w:id="2525" w:author="Zhijie Yang (NSB)" w:date="2022-12-08T16:51:00Z">
            <w:rPr>
              <w:color w:val="auto"/>
              <w:spacing w:val="-2"/>
              <w:w w:val="100"/>
              <w:sz w:val="24"/>
              <w:szCs w:val="24"/>
            </w:rPr>
          </w:rPrChange>
        </w:rPr>
      </w:pPr>
      <w:r w:rsidRPr="001D6E1C">
        <w:rPr>
          <w:color w:val="auto"/>
          <w:spacing w:val="-2"/>
          <w:w w:val="100"/>
          <w:sz w:val="22"/>
          <w:szCs w:val="22"/>
          <w:rPrChange w:id="2526" w:author="Zhijie Yang (NSB)" w:date="2022-12-08T16:51:00Z">
            <w:rPr>
              <w:color w:val="auto"/>
              <w:spacing w:val="-2"/>
              <w:w w:val="100"/>
              <w:sz w:val="24"/>
              <w:szCs w:val="24"/>
            </w:rPr>
          </w:rPrChange>
        </w:rPr>
        <w:tab/>
      </w:r>
      <w:r w:rsidRPr="001D6E1C">
        <w:rPr>
          <w:color w:val="auto"/>
          <w:spacing w:val="-2"/>
          <w:w w:val="100"/>
          <w:sz w:val="22"/>
          <w:szCs w:val="22"/>
          <w:rPrChange w:id="2527" w:author="Zhijie Yang (NSB)" w:date="2022-12-08T16:51:00Z">
            <w:rPr>
              <w:color w:val="auto"/>
              <w:spacing w:val="-2"/>
              <w:w w:val="100"/>
              <w:sz w:val="24"/>
              <w:szCs w:val="24"/>
            </w:rPr>
          </w:rPrChange>
        </w:rPr>
        <w:tab/>
      </w:r>
      <w:r w:rsidRPr="001D6E1C">
        <w:rPr>
          <w:color w:val="auto"/>
          <w:spacing w:val="-2"/>
          <w:w w:val="100"/>
          <w:sz w:val="22"/>
          <w:szCs w:val="22"/>
          <w:rPrChange w:id="2528" w:author="Zhijie Yang (NSB)" w:date="2022-12-08T16:51:00Z">
            <w:rPr>
              <w:color w:val="auto"/>
              <w:spacing w:val="-2"/>
              <w:w w:val="100"/>
              <w:sz w:val="24"/>
              <w:szCs w:val="24"/>
            </w:rPr>
          </w:rPrChange>
        </w:rPr>
        <w:tab/>
      </w:r>
      <w:r w:rsidRPr="001D6E1C">
        <w:rPr>
          <w:color w:val="auto"/>
          <w:spacing w:val="-2"/>
          <w:w w:val="100"/>
          <w:sz w:val="22"/>
          <w:szCs w:val="22"/>
          <w:rPrChange w:id="2529" w:author="Zhijie Yang (NSB)" w:date="2022-12-08T16:51:00Z">
            <w:rPr>
              <w:color w:val="auto"/>
              <w:spacing w:val="-2"/>
              <w:w w:val="100"/>
              <w:sz w:val="24"/>
              <w:szCs w:val="24"/>
            </w:rPr>
          </w:rPrChange>
        </w:rPr>
        <w:tab/>
      </w:r>
      <w:r w:rsidRPr="001D6E1C">
        <w:rPr>
          <w:color w:val="auto"/>
          <w:spacing w:val="-2"/>
          <w:w w:val="100"/>
          <w:sz w:val="22"/>
          <w:szCs w:val="22"/>
          <w:rPrChange w:id="2530" w:author="Zhijie Yang (NSB)" w:date="2022-12-08T16:51:00Z">
            <w:rPr>
              <w:color w:val="auto"/>
              <w:spacing w:val="-2"/>
              <w:w w:val="100"/>
              <w:sz w:val="24"/>
              <w:szCs w:val="24"/>
            </w:rPr>
          </w:rPrChange>
        </w:rPr>
        <w:tab/>
      </w:r>
      <w:r w:rsidRPr="001D6E1C">
        <w:rPr>
          <w:color w:val="auto"/>
          <w:spacing w:val="-2"/>
          <w:w w:val="100"/>
          <w:sz w:val="22"/>
          <w:szCs w:val="22"/>
          <w:rPrChange w:id="2531" w:author="Zhijie Yang (NSB)" w:date="2022-12-08T16:51:00Z">
            <w:rPr>
              <w:color w:val="auto"/>
              <w:spacing w:val="-2"/>
              <w:w w:val="100"/>
              <w:sz w:val="24"/>
              <w:szCs w:val="24"/>
            </w:rPr>
          </w:rPrChange>
        </w:rPr>
        <w:tab/>
      </w:r>
    </w:p>
    <w:tbl>
      <w:tblPr>
        <w:tblStyle w:val="TableGrid"/>
        <w:tblW w:w="0" w:type="auto"/>
        <w:jc w:val="center"/>
        <w:tblLook w:val="04A0" w:firstRow="1" w:lastRow="0" w:firstColumn="1" w:lastColumn="0" w:noHBand="0" w:noVBand="1"/>
      </w:tblPr>
      <w:tblGrid>
        <w:gridCol w:w="1361"/>
      </w:tblGrid>
      <w:tr w:rsidR="002936F0" w:rsidRPr="001D6E1C" w14:paraId="6C7CF4C1" w14:textId="77777777" w:rsidTr="00A302F3">
        <w:trPr>
          <w:trHeight w:val="401"/>
          <w:jc w:val="center"/>
        </w:trPr>
        <w:tc>
          <w:tcPr>
            <w:tcW w:w="1361" w:type="dxa"/>
          </w:tcPr>
          <w:p w14:paraId="4DC39BC7" w14:textId="77777777" w:rsidR="002936F0" w:rsidRPr="001D6E1C" w:rsidRDefault="002936F0" w:rsidP="00A302F3">
            <w:pPr>
              <w:pStyle w:val="T"/>
              <w:spacing w:before="0"/>
              <w:jc w:val="center"/>
              <w:rPr>
                <w:color w:val="auto"/>
                <w:spacing w:val="-2"/>
                <w:w w:val="100"/>
                <w:sz w:val="22"/>
                <w:szCs w:val="22"/>
                <w:rPrChange w:id="2532" w:author="Zhijie Yang (NSB)" w:date="2022-12-08T16:51:00Z">
                  <w:rPr>
                    <w:color w:val="auto"/>
                    <w:spacing w:val="-2"/>
                    <w:w w:val="100"/>
                    <w:sz w:val="24"/>
                    <w:szCs w:val="24"/>
                  </w:rPr>
                </w:rPrChange>
              </w:rPr>
            </w:pPr>
            <w:r w:rsidRPr="001D6E1C">
              <w:rPr>
                <w:color w:val="auto"/>
                <w:spacing w:val="-2"/>
                <w:w w:val="100"/>
                <w:sz w:val="22"/>
                <w:szCs w:val="22"/>
                <w:rPrChange w:id="2533" w:author="Zhijie Yang (NSB)" w:date="2022-12-08T16:51:00Z">
                  <w:rPr>
                    <w:color w:val="auto"/>
                    <w:spacing w:val="-2"/>
                    <w:w w:val="100"/>
                    <w:sz w:val="24"/>
                    <w:szCs w:val="24"/>
                  </w:rPr>
                </w:rPrChange>
              </w:rPr>
              <w:t>MAAD</w:t>
            </w:r>
          </w:p>
          <w:p w14:paraId="643BFD9A" w14:textId="77777777" w:rsidR="002936F0" w:rsidRPr="001D6E1C" w:rsidRDefault="002936F0" w:rsidP="00A302F3">
            <w:pPr>
              <w:pStyle w:val="T"/>
              <w:spacing w:before="0"/>
              <w:jc w:val="center"/>
              <w:rPr>
                <w:color w:val="auto"/>
                <w:spacing w:val="-2"/>
                <w:w w:val="100"/>
                <w:sz w:val="22"/>
                <w:szCs w:val="22"/>
                <w:rPrChange w:id="2534" w:author="Zhijie Yang (NSB)" w:date="2022-12-08T16:51:00Z">
                  <w:rPr>
                    <w:color w:val="auto"/>
                    <w:spacing w:val="-2"/>
                    <w:w w:val="100"/>
                    <w:sz w:val="24"/>
                    <w:szCs w:val="24"/>
                  </w:rPr>
                </w:rPrChange>
              </w:rPr>
            </w:pPr>
            <w:r w:rsidRPr="001D6E1C">
              <w:rPr>
                <w:color w:val="auto"/>
                <w:spacing w:val="-2"/>
                <w:w w:val="100"/>
                <w:sz w:val="22"/>
                <w:szCs w:val="22"/>
                <w:rPrChange w:id="2535" w:author="Zhijie Yang (NSB)" w:date="2022-12-08T16:51:00Z">
                  <w:rPr>
                    <w:color w:val="auto"/>
                    <w:spacing w:val="-2"/>
                    <w:w w:val="100"/>
                    <w:sz w:val="24"/>
                    <w:szCs w:val="24"/>
                  </w:rPr>
                </w:rPrChange>
              </w:rPr>
              <w:t>MAC</w:t>
            </w:r>
          </w:p>
        </w:tc>
      </w:tr>
    </w:tbl>
    <w:p w14:paraId="10C67AF7" w14:textId="77777777" w:rsidR="002936F0" w:rsidRPr="001D6E1C" w:rsidRDefault="002936F0" w:rsidP="002936F0">
      <w:pPr>
        <w:pStyle w:val="T"/>
        <w:spacing w:before="0"/>
        <w:rPr>
          <w:color w:val="auto"/>
          <w:spacing w:val="-2"/>
          <w:w w:val="100"/>
          <w:sz w:val="22"/>
          <w:szCs w:val="22"/>
          <w:rPrChange w:id="2536" w:author="Zhijie Yang (NSB)" w:date="2022-12-08T16:51:00Z">
            <w:rPr>
              <w:color w:val="auto"/>
              <w:spacing w:val="-2"/>
              <w:w w:val="100"/>
              <w:sz w:val="24"/>
              <w:szCs w:val="24"/>
            </w:rPr>
          </w:rPrChange>
        </w:rPr>
      </w:pPr>
      <w:r w:rsidRPr="001D6E1C">
        <w:rPr>
          <w:color w:val="auto"/>
          <w:spacing w:val="-2"/>
          <w:w w:val="100"/>
          <w:sz w:val="22"/>
          <w:szCs w:val="22"/>
          <w:rPrChange w:id="2537" w:author="Zhijie Yang (NSB)" w:date="2022-12-08T16:51:00Z">
            <w:rPr>
              <w:color w:val="auto"/>
              <w:spacing w:val="-2"/>
              <w:w w:val="100"/>
              <w:sz w:val="24"/>
              <w:szCs w:val="24"/>
            </w:rPr>
          </w:rPrChange>
        </w:rPr>
        <w:tab/>
      </w:r>
      <w:r w:rsidRPr="001D6E1C">
        <w:rPr>
          <w:color w:val="auto"/>
          <w:spacing w:val="-2"/>
          <w:w w:val="100"/>
          <w:sz w:val="22"/>
          <w:szCs w:val="22"/>
          <w:rPrChange w:id="2538" w:author="Zhijie Yang (NSB)" w:date="2022-12-08T16:51:00Z">
            <w:rPr>
              <w:color w:val="auto"/>
              <w:spacing w:val="-2"/>
              <w:w w:val="100"/>
              <w:sz w:val="24"/>
              <w:szCs w:val="24"/>
            </w:rPr>
          </w:rPrChange>
        </w:rPr>
        <w:tab/>
      </w:r>
      <w:r w:rsidRPr="001D6E1C">
        <w:rPr>
          <w:color w:val="auto"/>
          <w:spacing w:val="-2"/>
          <w:w w:val="100"/>
          <w:sz w:val="22"/>
          <w:szCs w:val="22"/>
          <w:rPrChange w:id="2539" w:author="Zhijie Yang (NSB)" w:date="2022-12-08T16:51:00Z">
            <w:rPr>
              <w:color w:val="auto"/>
              <w:spacing w:val="-2"/>
              <w:w w:val="100"/>
              <w:sz w:val="24"/>
              <w:szCs w:val="24"/>
            </w:rPr>
          </w:rPrChange>
        </w:rPr>
        <w:tab/>
      </w:r>
      <w:r w:rsidRPr="001D6E1C">
        <w:rPr>
          <w:color w:val="auto"/>
          <w:spacing w:val="-2"/>
          <w:w w:val="100"/>
          <w:sz w:val="22"/>
          <w:szCs w:val="22"/>
          <w:rPrChange w:id="2540" w:author="Zhijie Yang (NSB)" w:date="2022-12-08T16:51:00Z">
            <w:rPr>
              <w:color w:val="auto"/>
              <w:spacing w:val="-2"/>
              <w:w w:val="100"/>
              <w:sz w:val="24"/>
              <w:szCs w:val="24"/>
            </w:rPr>
          </w:rPrChange>
        </w:rPr>
        <w:tab/>
      </w:r>
      <w:r w:rsidRPr="001D6E1C">
        <w:rPr>
          <w:color w:val="auto"/>
          <w:spacing w:val="-2"/>
          <w:w w:val="100"/>
          <w:sz w:val="22"/>
          <w:szCs w:val="22"/>
          <w:rPrChange w:id="2541" w:author="Zhijie Yang (NSB)" w:date="2022-12-08T16:51:00Z">
            <w:rPr>
              <w:color w:val="auto"/>
              <w:spacing w:val="-2"/>
              <w:w w:val="100"/>
              <w:sz w:val="24"/>
              <w:szCs w:val="24"/>
            </w:rPr>
          </w:rPrChange>
        </w:rPr>
        <w:tab/>
        <w:t>Octets</w:t>
      </w:r>
      <w:r w:rsidRPr="001D6E1C">
        <w:rPr>
          <w:color w:val="auto"/>
          <w:spacing w:val="-2"/>
          <w:w w:val="100"/>
          <w:sz w:val="22"/>
          <w:szCs w:val="22"/>
          <w:rPrChange w:id="2542" w:author="Zhijie Yang (NSB)" w:date="2022-12-08T16:51:00Z">
            <w:rPr>
              <w:color w:val="auto"/>
              <w:spacing w:val="-2"/>
              <w:w w:val="100"/>
              <w:sz w:val="24"/>
              <w:szCs w:val="24"/>
            </w:rPr>
          </w:rPrChange>
        </w:rPr>
        <w:tab/>
      </w:r>
      <w:r w:rsidRPr="001D6E1C">
        <w:rPr>
          <w:color w:val="auto"/>
          <w:spacing w:val="-2"/>
          <w:w w:val="100"/>
          <w:sz w:val="22"/>
          <w:szCs w:val="22"/>
          <w:rPrChange w:id="2543" w:author="Zhijie Yang (NSB)" w:date="2022-12-08T16:51:00Z">
            <w:rPr>
              <w:color w:val="auto"/>
              <w:spacing w:val="-2"/>
              <w:w w:val="100"/>
              <w:sz w:val="24"/>
              <w:szCs w:val="24"/>
            </w:rPr>
          </w:rPrChange>
        </w:rPr>
        <w:tab/>
        <w:t>6</w:t>
      </w:r>
    </w:p>
    <w:p w14:paraId="29680A1B" w14:textId="77777777" w:rsidR="002936F0" w:rsidRPr="001D6E1C" w:rsidRDefault="002936F0" w:rsidP="002936F0">
      <w:pPr>
        <w:pStyle w:val="FigTitle"/>
        <w:rPr>
          <w:rFonts w:ascii="Times New Roman" w:hAnsi="Times New Roman" w:cs="Times New Roman"/>
          <w:color w:val="auto"/>
          <w:w w:val="100"/>
          <w:sz w:val="22"/>
          <w:szCs w:val="22"/>
          <w:rPrChange w:id="2544" w:author="Zhijie Yang (NSB)" w:date="2022-12-08T16:51:00Z">
            <w:rPr>
              <w:rFonts w:ascii="Times New Roman" w:hAnsi="Times New Roman" w:cs="Times New Roman"/>
              <w:color w:val="auto"/>
              <w:w w:val="100"/>
              <w:sz w:val="24"/>
              <w:szCs w:val="24"/>
            </w:rPr>
          </w:rPrChange>
        </w:rPr>
      </w:pPr>
      <w:r w:rsidRPr="001D6E1C">
        <w:rPr>
          <w:rFonts w:ascii="Times New Roman" w:hAnsi="Times New Roman" w:cs="Times New Roman"/>
          <w:color w:val="auto"/>
          <w:w w:val="100"/>
          <w:sz w:val="22"/>
          <w:szCs w:val="22"/>
          <w:rPrChange w:id="2545" w:author="Zhijie Yang (NSB)" w:date="2022-12-08T16:51:00Z">
            <w:rPr>
              <w:rFonts w:ascii="Times New Roman" w:hAnsi="Times New Roman" w:cs="Times New Roman"/>
              <w:color w:val="auto"/>
              <w:w w:val="100"/>
              <w:sz w:val="24"/>
              <w:szCs w:val="24"/>
            </w:rPr>
          </w:rPrChange>
        </w:rPr>
        <w:t>Figure 12-48b—MAAD KDE format</w:t>
      </w:r>
    </w:p>
    <w:p w14:paraId="17588660" w14:textId="77777777" w:rsidR="002936F0" w:rsidRPr="001D6E1C" w:rsidRDefault="002936F0" w:rsidP="002936F0">
      <w:pPr>
        <w:pStyle w:val="T"/>
        <w:rPr>
          <w:color w:val="auto"/>
          <w:spacing w:val="-2"/>
          <w:w w:val="100"/>
          <w:sz w:val="22"/>
          <w:szCs w:val="22"/>
          <w:rPrChange w:id="2546" w:author="Zhijie Yang (NSB)" w:date="2022-12-08T16:51:00Z">
            <w:rPr>
              <w:color w:val="auto"/>
              <w:spacing w:val="-2"/>
              <w:w w:val="100"/>
              <w:sz w:val="24"/>
              <w:szCs w:val="24"/>
            </w:rPr>
          </w:rPrChange>
        </w:rPr>
      </w:pPr>
      <w:r w:rsidRPr="001D6E1C">
        <w:rPr>
          <w:color w:val="auto"/>
          <w:spacing w:val="-2"/>
          <w:w w:val="100"/>
          <w:sz w:val="22"/>
          <w:szCs w:val="22"/>
          <w:rPrChange w:id="2547" w:author="Zhijie Yang (NSB)" w:date="2022-12-08T16:51:00Z">
            <w:rPr>
              <w:color w:val="auto"/>
              <w:spacing w:val="-2"/>
              <w:w w:val="100"/>
              <w:sz w:val="24"/>
              <w:szCs w:val="24"/>
            </w:rPr>
          </w:rPrChange>
        </w:rPr>
        <w:t>The MAAD MAC field contains a MAC address.</w:t>
      </w:r>
    </w:p>
    <w:p w14:paraId="3A27DF2D" w14:textId="77777777" w:rsidR="002936F0" w:rsidRPr="001D6E1C" w:rsidRDefault="002936F0" w:rsidP="002936F0">
      <w:pPr>
        <w:pStyle w:val="T"/>
        <w:rPr>
          <w:color w:val="auto"/>
          <w:spacing w:val="-2"/>
          <w:w w:val="100"/>
          <w:sz w:val="22"/>
          <w:szCs w:val="22"/>
          <w:rPrChange w:id="2548" w:author="Zhijie Yang (NSB)" w:date="2022-12-08T16:51:00Z">
            <w:rPr>
              <w:color w:val="auto"/>
              <w:spacing w:val="-2"/>
              <w:w w:val="100"/>
              <w:sz w:val="24"/>
              <w:szCs w:val="24"/>
            </w:rPr>
          </w:rPrChange>
        </w:rPr>
      </w:pPr>
      <w:r w:rsidRPr="001D6E1C">
        <w:rPr>
          <w:color w:val="auto"/>
          <w:spacing w:val="-2"/>
          <w:w w:val="100"/>
          <w:sz w:val="22"/>
          <w:szCs w:val="22"/>
          <w:rPrChange w:id="2549" w:author="Zhijie Yang (NSB)" w:date="2022-12-08T16:51:00Z">
            <w:rPr>
              <w:color w:val="auto"/>
              <w:spacing w:val="-2"/>
              <w:w w:val="100"/>
              <w:sz w:val="24"/>
              <w:szCs w:val="24"/>
            </w:rPr>
          </w:rPrChange>
        </w:rPr>
        <w:t xml:space="preserve">The format of the </w:t>
      </w:r>
      <w:r w:rsidRPr="001D6E1C">
        <w:rPr>
          <w:color w:val="000000" w:themeColor="text1"/>
          <w:sz w:val="22"/>
          <w:szCs w:val="22"/>
          <w:rPrChange w:id="2550" w:author="Zhijie Yang (NSB)" w:date="2022-12-08T16:51:00Z">
            <w:rPr>
              <w:color w:val="000000" w:themeColor="text1"/>
              <w:sz w:val="24"/>
              <w:szCs w:val="24"/>
            </w:rPr>
          </w:rPrChange>
        </w:rPr>
        <w:t>RRCM KDE</w:t>
      </w:r>
      <w:r w:rsidRPr="001D6E1C">
        <w:rPr>
          <w:color w:val="auto"/>
          <w:spacing w:val="-2"/>
          <w:w w:val="100"/>
          <w:sz w:val="22"/>
          <w:szCs w:val="22"/>
          <w:rPrChange w:id="2551" w:author="Zhijie Yang (NSB)" w:date="2022-12-08T16:51:00Z">
            <w:rPr>
              <w:color w:val="auto"/>
              <w:spacing w:val="-2"/>
              <w:w w:val="100"/>
              <w:sz w:val="24"/>
              <w:szCs w:val="24"/>
            </w:rPr>
          </w:rPrChange>
        </w:rPr>
        <w:t xml:space="preserve"> is shown in Figure 12-49 (RRCM KDE format).</w:t>
      </w:r>
    </w:p>
    <w:p w14:paraId="26A99412" w14:textId="77777777" w:rsidR="002936F0" w:rsidRPr="001D6E1C" w:rsidRDefault="002936F0" w:rsidP="002936F0">
      <w:pPr>
        <w:pStyle w:val="T"/>
        <w:rPr>
          <w:color w:val="auto"/>
          <w:spacing w:val="-2"/>
          <w:w w:val="100"/>
          <w:sz w:val="22"/>
          <w:szCs w:val="22"/>
          <w:rPrChange w:id="2552" w:author="Zhijie Yang (NSB)" w:date="2022-12-08T16:51:00Z">
            <w:rPr>
              <w:color w:val="auto"/>
              <w:spacing w:val="-2"/>
              <w:w w:val="100"/>
              <w:sz w:val="24"/>
              <w:szCs w:val="24"/>
            </w:rPr>
          </w:rPrChange>
        </w:rPr>
      </w:pPr>
      <w:r w:rsidRPr="001D6E1C">
        <w:rPr>
          <w:color w:val="auto"/>
          <w:spacing w:val="-2"/>
          <w:w w:val="100"/>
          <w:sz w:val="22"/>
          <w:szCs w:val="22"/>
          <w:rPrChange w:id="2553" w:author="Zhijie Yang (NSB)" w:date="2022-12-08T16:51:00Z">
            <w:rPr>
              <w:color w:val="auto"/>
              <w:spacing w:val="-2"/>
              <w:w w:val="100"/>
              <w:sz w:val="24"/>
              <w:szCs w:val="24"/>
            </w:rPr>
          </w:rPrChange>
        </w:rPr>
        <w:tab/>
      </w:r>
      <w:r w:rsidRPr="001D6E1C">
        <w:rPr>
          <w:color w:val="auto"/>
          <w:spacing w:val="-2"/>
          <w:w w:val="100"/>
          <w:sz w:val="22"/>
          <w:szCs w:val="22"/>
          <w:rPrChange w:id="2554" w:author="Zhijie Yang (NSB)" w:date="2022-12-08T16:51:00Z">
            <w:rPr>
              <w:color w:val="auto"/>
              <w:spacing w:val="-2"/>
              <w:w w:val="100"/>
              <w:sz w:val="24"/>
              <w:szCs w:val="24"/>
            </w:rPr>
          </w:rPrChange>
        </w:rPr>
        <w:tab/>
      </w:r>
      <w:r w:rsidRPr="001D6E1C">
        <w:rPr>
          <w:color w:val="auto"/>
          <w:spacing w:val="-2"/>
          <w:w w:val="100"/>
          <w:sz w:val="22"/>
          <w:szCs w:val="22"/>
          <w:rPrChange w:id="2555" w:author="Zhijie Yang (NSB)" w:date="2022-12-08T16:51:00Z">
            <w:rPr>
              <w:color w:val="auto"/>
              <w:spacing w:val="-2"/>
              <w:w w:val="100"/>
              <w:sz w:val="24"/>
              <w:szCs w:val="24"/>
            </w:rPr>
          </w:rPrChange>
        </w:rPr>
        <w:tab/>
      </w:r>
      <w:r w:rsidRPr="001D6E1C">
        <w:rPr>
          <w:color w:val="auto"/>
          <w:spacing w:val="-2"/>
          <w:w w:val="100"/>
          <w:sz w:val="22"/>
          <w:szCs w:val="22"/>
          <w:rPrChange w:id="2556" w:author="Zhijie Yang (NSB)" w:date="2022-12-08T16:51:00Z">
            <w:rPr>
              <w:color w:val="auto"/>
              <w:spacing w:val="-2"/>
              <w:w w:val="100"/>
              <w:sz w:val="24"/>
              <w:szCs w:val="24"/>
            </w:rPr>
          </w:rPrChange>
        </w:rPr>
        <w:tab/>
      </w:r>
      <w:r w:rsidRPr="001D6E1C">
        <w:rPr>
          <w:color w:val="auto"/>
          <w:spacing w:val="-2"/>
          <w:w w:val="100"/>
          <w:sz w:val="22"/>
          <w:szCs w:val="22"/>
          <w:rPrChange w:id="2557" w:author="Zhijie Yang (NSB)" w:date="2022-12-08T16:51:00Z">
            <w:rPr>
              <w:color w:val="auto"/>
              <w:spacing w:val="-2"/>
              <w:w w:val="100"/>
              <w:sz w:val="24"/>
              <w:szCs w:val="24"/>
            </w:rPr>
          </w:rPrChange>
        </w:rPr>
        <w:tab/>
      </w:r>
      <w:r w:rsidRPr="001D6E1C">
        <w:rPr>
          <w:color w:val="auto"/>
          <w:spacing w:val="-2"/>
          <w:w w:val="100"/>
          <w:sz w:val="22"/>
          <w:szCs w:val="22"/>
          <w:rPrChange w:id="2558" w:author="Zhijie Yang (NSB)" w:date="2022-12-08T16:51:00Z">
            <w:rPr>
              <w:color w:val="auto"/>
              <w:spacing w:val="-2"/>
              <w:w w:val="100"/>
              <w:sz w:val="24"/>
              <w:szCs w:val="24"/>
            </w:rPr>
          </w:rPrChange>
        </w:rPr>
        <w:tab/>
      </w:r>
    </w:p>
    <w:tbl>
      <w:tblPr>
        <w:tblStyle w:val="TableGrid"/>
        <w:tblW w:w="0" w:type="auto"/>
        <w:jc w:val="center"/>
        <w:tblLook w:val="04A0" w:firstRow="1" w:lastRow="0" w:firstColumn="1" w:lastColumn="0" w:noHBand="0" w:noVBand="1"/>
      </w:tblPr>
      <w:tblGrid>
        <w:gridCol w:w="1361"/>
        <w:gridCol w:w="1361"/>
      </w:tblGrid>
      <w:tr w:rsidR="002936F0" w:rsidRPr="001D6E1C" w14:paraId="07F90047" w14:textId="77777777" w:rsidTr="00A302F3">
        <w:trPr>
          <w:trHeight w:val="401"/>
          <w:jc w:val="center"/>
        </w:trPr>
        <w:tc>
          <w:tcPr>
            <w:tcW w:w="1361" w:type="dxa"/>
          </w:tcPr>
          <w:p w14:paraId="52A23E65" w14:textId="77777777" w:rsidR="002936F0" w:rsidRPr="001D6E1C" w:rsidRDefault="002936F0" w:rsidP="00A302F3">
            <w:pPr>
              <w:pStyle w:val="T"/>
              <w:spacing w:before="0"/>
              <w:jc w:val="center"/>
              <w:rPr>
                <w:rFonts w:eastAsia="Yu Mincho"/>
                <w:color w:val="000000" w:themeColor="text1"/>
                <w:spacing w:val="-2"/>
                <w:w w:val="100"/>
                <w:sz w:val="22"/>
                <w:szCs w:val="22"/>
                <w:rPrChange w:id="2559" w:author="Zhijie Yang (NSB)" w:date="2022-12-08T16:51:00Z">
                  <w:rPr>
                    <w:rFonts w:eastAsia="Yu Mincho"/>
                    <w:color w:val="000000" w:themeColor="text1"/>
                    <w:spacing w:val="-2"/>
                    <w:w w:val="100"/>
                    <w:sz w:val="24"/>
                    <w:szCs w:val="24"/>
                  </w:rPr>
                </w:rPrChange>
              </w:rPr>
            </w:pPr>
            <w:r w:rsidRPr="001D6E1C">
              <w:rPr>
                <w:rFonts w:eastAsia="Yu Mincho"/>
                <w:color w:val="000000" w:themeColor="text1"/>
                <w:spacing w:val="-2"/>
                <w:w w:val="100"/>
                <w:sz w:val="22"/>
                <w:szCs w:val="22"/>
                <w:rPrChange w:id="2560" w:author="Zhijie Yang (NSB)" w:date="2022-12-08T16:51:00Z">
                  <w:rPr>
                    <w:rFonts w:eastAsia="Yu Mincho"/>
                    <w:color w:val="000000" w:themeColor="text1"/>
                    <w:spacing w:val="-2"/>
                    <w:w w:val="100"/>
                    <w:sz w:val="24"/>
                    <w:szCs w:val="24"/>
                  </w:rPr>
                </w:rPrChange>
              </w:rPr>
              <w:lastRenderedPageBreak/>
              <w:t>Seed</w:t>
            </w:r>
          </w:p>
        </w:tc>
        <w:tc>
          <w:tcPr>
            <w:tcW w:w="1361" w:type="dxa"/>
          </w:tcPr>
          <w:p w14:paraId="354089F3" w14:textId="77777777" w:rsidR="002936F0" w:rsidRPr="001D6E1C" w:rsidRDefault="002936F0" w:rsidP="00A302F3">
            <w:pPr>
              <w:pStyle w:val="T"/>
              <w:spacing w:before="0"/>
              <w:jc w:val="center"/>
              <w:rPr>
                <w:rFonts w:eastAsia="Yu Mincho"/>
                <w:color w:val="000000" w:themeColor="text1"/>
                <w:spacing w:val="-2"/>
                <w:w w:val="100"/>
                <w:sz w:val="22"/>
                <w:szCs w:val="22"/>
                <w:rPrChange w:id="2561" w:author="Zhijie Yang (NSB)" w:date="2022-12-08T16:51:00Z">
                  <w:rPr>
                    <w:rFonts w:eastAsia="Yu Mincho"/>
                    <w:color w:val="000000" w:themeColor="text1"/>
                    <w:spacing w:val="-2"/>
                    <w:w w:val="100"/>
                    <w:sz w:val="24"/>
                    <w:szCs w:val="24"/>
                  </w:rPr>
                </w:rPrChange>
              </w:rPr>
            </w:pPr>
            <w:r w:rsidRPr="001D6E1C">
              <w:rPr>
                <w:rFonts w:eastAsia="Yu Mincho"/>
                <w:color w:val="000000" w:themeColor="text1"/>
                <w:spacing w:val="-2"/>
                <w:w w:val="100"/>
                <w:sz w:val="22"/>
                <w:szCs w:val="22"/>
                <w:rPrChange w:id="2562" w:author="Zhijie Yang (NSB)" w:date="2022-12-08T16:51:00Z">
                  <w:rPr>
                    <w:rFonts w:eastAsia="Yu Mincho"/>
                    <w:color w:val="000000" w:themeColor="text1"/>
                    <w:spacing w:val="-2"/>
                    <w:w w:val="100"/>
                    <w:sz w:val="24"/>
                    <w:szCs w:val="24"/>
                  </w:rPr>
                </w:rPrChange>
              </w:rPr>
              <w:t>Counter</w:t>
            </w:r>
          </w:p>
        </w:tc>
      </w:tr>
    </w:tbl>
    <w:p w14:paraId="768C64D4" w14:textId="77777777" w:rsidR="002936F0" w:rsidRPr="001D6E1C" w:rsidRDefault="002936F0" w:rsidP="002936F0">
      <w:pPr>
        <w:pStyle w:val="T"/>
        <w:tabs>
          <w:tab w:val="clear" w:pos="1440"/>
          <w:tab w:val="clear" w:pos="2160"/>
          <w:tab w:val="clear" w:pos="2880"/>
          <w:tab w:val="clear" w:pos="3600"/>
          <w:tab w:val="clear" w:pos="4320"/>
          <w:tab w:val="clear" w:pos="5040"/>
          <w:tab w:val="clear" w:pos="5760"/>
          <w:tab w:val="clear" w:pos="6480"/>
          <w:tab w:val="left" w:pos="1339"/>
          <w:tab w:val="left" w:pos="3259"/>
          <w:tab w:val="left" w:pos="3899"/>
          <w:tab w:val="left" w:pos="4619"/>
          <w:tab w:val="left" w:pos="5339"/>
          <w:tab w:val="left" w:pos="5959"/>
          <w:tab w:val="left" w:pos="6681"/>
        </w:tabs>
        <w:spacing w:before="0"/>
        <w:rPr>
          <w:color w:val="000000" w:themeColor="text1"/>
          <w:spacing w:val="-2"/>
          <w:w w:val="100"/>
          <w:sz w:val="22"/>
          <w:szCs w:val="22"/>
          <w:rPrChange w:id="2563" w:author="Zhijie Yang (NSB)" w:date="2022-12-08T16:51:00Z">
            <w:rPr>
              <w:color w:val="000000" w:themeColor="text1"/>
              <w:spacing w:val="-2"/>
              <w:w w:val="100"/>
              <w:sz w:val="24"/>
              <w:szCs w:val="24"/>
            </w:rPr>
          </w:rPrChange>
        </w:rPr>
      </w:pPr>
      <w:r w:rsidRPr="001D6E1C">
        <w:rPr>
          <w:color w:val="000000" w:themeColor="text1"/>
          <w:spacing w:val="-2"/>
          <w:w w:val="100"/>
          <w:sz w:val="22"/>
          <w:szCs w:val="22"/>
          <w:rPrChange w:id="2564" w:author="Zhijie Yang (NSB)" w:date="2022-12-08T16:51:00Z">
            <w:rPr>
              <w:color w:val="000000" w:themeColor="text1"/>
              <w:spacing w:val="-2"/>
              <w:w w:val="100"/>
              <w:sz w:val="24"/>
              <w:szCs w:val="24"/>
            </w:rPr>
          </w:rPrChange>
        </w:rPr>
        <w:tab/>
      </w:r>
      <w:r w:rsidRPr="001D6E1C">
        <w:rPr>
          <w:color w:val="000000" w:themeColor="text1"/>
          <w:spacing w:val="-2"/>
          <w:w w:val="100"/>
          <w:sz w:val="22"/>
          <w:szCs w:val="22"/>
          <w:rPrChange w:id="2565" w:author="Zhijie Yang (NSB)" w:date="2022-12-08T16:51:00Z">
            <w:rPr>
              <w:color w:val="000000" w:themeColor="text1"/>
              <w:spacing w:val="-2"/>
              <w:w w:val="100"/>
              <w:sz w:val="24"/>
              <w:szCs w:val="24"/>
            </w:rPr>
          </w:rPrChange>
        </w:rPr>
        <w:tab/>
        <w:t>Octets</w:t>
      </w:r>
      <w:r w:rsidRPr="001D6E1C">
        <w:rPr>
          <w:color w:val="000000" w:themeColor="text1"/>
          <w:spacing w:val="-2"/>
          <w:w w:val="100"/>
          <w:sz w:val="22"/>
          <w:szCs w:val="22"/>
          <w:rPrChange w:id="2566" w:author="Zhijie Yang (NSB)" w:date="2022-12-08T16:51:00Z">
            <w:rPr>
              <w:color w:val="000000" w:themeColor="text1"/>
              <w:spacing w:val="-2"/>
              <w:w w:val="100"/>
              <w:sz w:val="24"/>
              <w:szCs w:val="24"/>
            </w:rPr>
          </w:rPrChange>
        </w:rPr>
        <w:tab/>
      </w:r>
      <w:r w:rsidRPr="001D6E1C">
        <w:rPr>
          <w:color w:val="000000" w:themeColor="text1"/>
          <w:spacing w:val="-2"/>
          <w:w w:val="100"/>
          <w:sz w:val="22"/>
          <w:szCs w:val="22"/>
          <w:rPrChange w:id="2567" w:author="Zhijie Yang (NSB)" w:date="2022-12-08T16:51:00Z">
            <w:rPr>
              <w:color w:val="000000" w:themeColor="text1"/>
              <w:spacing w:val="-2"/>
              <w:w w:val="100"/>
              <w:sz w:val="24"/>
              <w:szCs w:val="24"/>
            </w:rPr>
          </w:rPrChange>
        </w:rPr>
        <w:tab/>
        <w:t>16</w:t>
      </w:r>
      <w:r w:rsidRPr="001D6E1C">
        <w:rPr>
          <w:color w:val="000000" w:themeColor="text1"/>
          <w:spacing w:val="-2"/>
          <w:w w:val="100"/>
          <w:sz w:val="22"/>
          <w:szCs w:val="22"/>
          <w:rPrChange w:id="2568" w:author="Zhijie Yang (NSB)" w:date="2022-12-08T16:51:00Z">
            <w:rPr>
              <w:color w:val="000000" w:themeColor="text1"/>
              <w:spacing w:val="-2"/>
              <w:w w:val="100"/>
              <w:sz w:val="24"/>
              <w:szCs w:val="24"/>
            </w:rPr>
          </w:rPrChange>
        </w:rPr>
        <w:tab/>
      </w:r>
      <w:r w:rsidRPr="001D6E1C">
        <w:rPr>
          <w:color w:val="000000" w:themeColor="text1"/>
          <w:spacing w:val="-2"/>
          <w:w w:val="100"/>
          <w:sz w:val="22"/>
          <w:szCs w:val="22"/>
          <w:rPrChange w:id="2569" w:author="Zhijie Yang (NSB)" w:date="2022-12-08T16:51:00Z">
            <w:rPr>
              <w:color w:val="000000" w:themeColor="text1"/>
              <w:spacing w:val="-2"/>
              <w:w w:val="100"/>
              <w:sz w:val="24"/>
              <w:szCs w:val="24"/>
            </w:rPr>
          </w:rPrChange>
        </w:rPr>
        <w:tab/>
        <w:t>2</w:t>
      </w:r>
      <w:r w:rsidRPr="001D6E1C">
        <w:rPr>
          <w:color w:val="000000" w:themeColor="text1"/>
          <w:spacing w:val="-2"/>
          <w:w w:val="100"/>
          <w:sz w:val="22"/>
          <w:szCs w:val="22"/>
          <w:rPrChange w:id="2570" w:author="Zhijie Yang (NSB)" w:date="2022-12-08T16:51:00Z">
            <w:rPr>
              <w:color w:val="000000" w:themeColor="text1"/>
              <w:spacing w:val="-2"/>
              <w:w w:val="100"/>
              <w:sz w:val="24"/>
              <w:szCs w:val="24"/>
            </w:rPr>
          </w:rPrChange>
        </w:rPr>
        <w:tab/>
      </w:r>
      <w:r w:rsidRPr="001D6E1C">
        <w:rPr>
          <w:color w:val="000000" w:themeColor="text1"/>
          <w:spacing w:val="-2"/>
          <w:w w:val="100"/>
          <w:sz w:val="22"/>
          <w:szCs w:val="22"/>
          <w:rPrChange w:id="2571" w:author="Zhijie Yang (NSB)" w:date="2022-12-08T16:51:00Z">
            <w:rPr>
              <w:color w:val="000000" w:themeColor="text1"/>
              <w:spacing w:val="-2"/>
              <w:w w:val="100"/>
              <w:sz w:val="24"/>
              <w:szCs w:val="24"/>
            </w:rPr>
          </w:rPrChange>
        </w:rPr>
        <w:tab/>
      </w:r>
    </w:p>
    <w:p w14:paraId="03050C56" w14:textId="77777777" w:rsidR="002936F0" w:rsidRPr="001D6E1C" w:rsidRDefault="002936F0" w:rsidP="002936F0">
      <w:pPr>
        <w:pStyle w:val="FigTitle"/>
        <w:rPr>
          <w:rFonts w:ascii="Times New Roman" w:hAnsi="Times New Roman" w:cs="Times New Roman"/>
          <w:color w:val="auto"/>
          <w:w w:val="100"/>
          <w:sz w:val="22"/>
          <w:szCs w:val="22"/>
          <w:rPrChange w:id="2572" w:author="Zhijie Yang (NSB)" w:date="2022-12-08T16:51:00Z">
            <w:rPr>
              <w:rFonts w:ascii="Times New Roman" w:hAnsi="Times New Roman" w:cs="Times New Roman"/>
              <w:color w:val="auto"/>
              <w:w w:val="100"/>
              <w:sz w:val="24"/>
              <w:szCs w:val="24"/>
            </w:rPr>
          </w:rPrChange>
        </w:rPr>
      </w:pPr>
      <w:r w:rsidRPr="001D6E1C">
        <w:rPr>
          <w:rFonts w:ascii="Times New Roman" w:hAnsi="Times New Roman" w:cs="Times New Roman"/>
          <w:color w:val="auto"/>
          <w:w w:val="100"/>
          <w:sz w:val="22"/>
          <w:szCs w:val="22"/>
          <w:rPrChange w:id="2573" w:author="Zhijie Yang (NSB)" w:date="2022-12-08T16:51:00Z">
            <w:rPr>
              <w:rFonts w:ascii="Times New Roman" w:hAnsi="Times New Roman" w:cs="Times New Roman"/>
              <w:color w:val="auto"/>
              <w:w w:val="100"/>
              <w:sz w:val="24"/>
              <w:szCs w:val="24"/>
            </w:rPr>
          </w:rPrChange>
        </w:rPr>
        <w:t>Figure 12-49—</w:t>
      </w:r>
      <w:r w:rsidRPr="001D6E1C">
        <w:rPr>
          <w:rFonts w:ascii="Times New Roman" w:hAnsi="Times New Roman" w:cs="Times New Roman"/>
          <w:color w:val="000000" w:themeColor="text1"/>
          <w:sz w:val="22"/>
          <w:szCs w:val="22"/>
          <w:rPrChange w:id="2574" w:author="Zhijie Yang (NSB)" w:date="2022-12-08T16:51:00Z">
            <w:rPr>
              <w:rFonts w:ascii="Times New Roman" w:hAnsi="Times New Roman" w:cs="Times New Roman"/>
              <w:color w:val="000000" w:themeColor="text1"/>
              <w:sz w:val="24"/>
              <w:szCs w:val="24"/>
            </w:rPr>
          </w:rPrChange>
        </w:rPr>
        <w:t>RRCM</w:t>
      </w:r>
      <w:r w:rsidRPr="001D6E1C">
        <w:rPr>
          <w:rFonts w:ascii="Times New Roman" w:hAnsi="Times New Roman" w:cs="Times New Roman"/>
          <w:color w:val="FF0000"/>
          <w:sz w:val="22"/>
          <w:szCs w:val="22"/>
          <w:rPrChange w:id="2575" w:author="Zhijie Yang (NSB)" w:date="2022-12-08T16:51:00Z">
            <w:rPr>
              <w:rFonts w:ascii="Times New Roman" w:hAnsi="Times New Roman" w:cs="Times New Roman"/>
              <w:color w:val="FF0000"/>
              <w:sz w:val="24"/>
              <w:szCs w:val="24"/>
            </w:rPr>
          </w:rPrChange>
        </w:rPr>
        <w:t xml:space="preserve"> </w:t>
      </w:r>
      <w:r w:rsidRPr="001D6E1C">
        <w:rPr>
          <w:rFonts w:ascii="Times New Roman" w:hAnsi="Times New Roman" w:cs="Times New Roman"/>
          <w:color w:val="auto"/>
          <w:w w:val="100"/>
          <w:sz w:val="22"/>
          <w:szCs w:val="22"/>
          <w:rPrChange w:id="2576" w:author="Zhijie Yang (NSB)" w:date="2022-12-08T16:51:00Z">
            <w:rPr>
              <w:rFonts w:ascii="Times New Roman" w:hAnsi="Times New Roman" w:cs="Times New Roman"/>
              <w:color w:val="auto"/>
              <w:w w:val="100"/>
              <w:sz w:val="24"/>
              <w:szCs w:val="24"/>
            </w:rPr>
          </w:rPrChange>
        </w:rPr>
        <w:t>KDE format</w:t>
      </w:r>
    </w:p>
    <w:p w14:paraId="49EF6C85" w14:textId="027D93C7" w:rsidR="002936F0" w:rsidRPr="001D6E1C" w:rsidRDefault="002936F0" w:rsidP="002936F0">
      <w:pPr>
        <w:pStyle w:val="T"/>
        <w:rPr>
          <w:color w:val="auto"/>
          <w:spacing w:val="-2"/>
          <w:w w:val="100"/>
          <w:sz w:val="22"/>
          <w:szCs w:val="22"/>
          <w:rPrChange w:id="2577" w:author="Zhijie Yang (NSB)" w:date="2022-12-08T16:51:00Z">
            <w:rPr>
              <w:color w:val="auto"/>
              <w:spacing w:val="-2"/>
              <w:w w:val="100"/>
              <w:sz w:val="24"/>
              <w:szCs w:val="24"/>
            </w:rPr>
          </w:rPrChange>
        </w:rPr>
      </w:pPr>
      <w:r w:rsidRPr="001D6E1C">
        <w:rPr>
          <w:color w:val="auto"/>
          <w:spacing w:val="-2"/>
          <w:w w:val="100"/>
          <w:sz w:val="22"/>
          <w:szCs w:val="22"/>
          <w:rPrChange w:id="2578" w:author="Zhijie Yang (NSB)" w:date="2022-12-08T16:51:00Z">
            <w:rPr>
              <w:color w:val="auto"/>
              <w:spacing w:val="-2"/>
              <w:w w:val="100"/>
              <w:sz w:val="24"/>
              <w:szCs w:val="24"/>
            </w:rPr>
          </w:rPrChange>
        </w:rPr>
        <w:t xml:space="preserve">Seed and Counter are values to generate one or more RMA(s) through RRCM procedure. For details, see subclause </w:t>
      </w:r>
      <w:r w:rsidRPr="001D6E1C">
        <w:rPr>
          <w:b/>
          <w:sz w:val="22"/>
          <w:szCs w:val="22"/>
          <w:rPrChange w:id="2579" w:author="Zhijie Yang (NSB)" w:date="2022-12-08T16:51:00Z">
            <w:rPr>
              <w:b/>
              <w:sz w:val="24"/>
              <w:szCs w:val="24"/>
            </w:rPr>
          </w:rPrChange>
        </w:rPr>
        <w:t>12.2.11.3.</w:t>
      </w:r>
    </w:p>
    <w:p w14:paraId="012317CA" w14:textId="77777777" w:rsidR="002936F0" w:rsidRPr="001D6E1C" w:rsidRDefault="002936F0" w:rsidP="002936F0">
      <w:pPr>
        <w:pStyle w:val="H3"/>
        <w:numPr>
          <w:ilvl w:val="0"/>
          <w:numId w:val="27"/>
        </w:numPr>
        <w:rPr>
          <w:rFonts w:ascii="Times New Roman" w:hAnsi="Times New Roman" w:cs="Times New Roman"/>
          <w:w w:val="100"/>
          <w:sz w:val="22"/>
          <w:szCs w:val="22"/>
          <w:rPrChange w:id="2580" w:author="Zhijie Yang (NSB)" w:date="2022-12-08T16:51:00Z">
            <w:rPr>
              <w:rFonts w:ascii="Times New Roman" w:hAnsi="Times New Roman" w:cs="Times New Roman"/>
              <w:w w:val="100"/>
              <w:sz w:val="24"/>
              <w:szCs w:val="24"/>
            </w:rPr>
          </w:rPrChange>
        </w:rPr>
      </w:pPr>
      <w:bookmarkStart w:id="2581" w:name="RTF37363538373a2048342c312e"/>
      <w:r w:rsidRPr="001D6E1C">
        <w:rPr>
          <w:rFonts w:ascii="Times New Roman" w:hAnsi="Times New Roman" w:cs="Times New Roman"/>
          <w:w w:val="100"/>
          <w:sz w:val="22"/>
          <w:szCs w:val="22"/>
          <w:rPrChange w:id="2582" w:author="Zhijie Yang (NSB)" w:date="2022-12-08T16:51:00Z">
            <w:rPr>
              <w:rFonts w:ascii="Times New Roman" w:hAnsi="Times New Roman" w:cs="Times New Roman"/>
              <w:w w:val="100"/>
              <w:sz w:val="24"/>
              <w:szCs w:val="24"/>
            </w:rPr>
          </w:rPrChange>
        </w:rPr>
        <w:t>EAP</w:t>
      </w:r>
      <w:bookmarkEnd w:id="2581"/>
      <w:r w:rsidRPr="001D6E1C">
        <w:rPr>
          <w:rFonts w:ascii="Times New Roman" w:hAnsi="Times New Roman" w:cs="Times New Roman"/>
          <w:w w:val="100"/>
          <w:sz w:val="22"/>
          <w:szCs w:val="22"/>
          <w:rPrChange w:id="2583" w:author="Zhijie Yang (NSB)" w:date="2022-12-08T16:51:00Z">
            <w:rPr>
              <w:rFonts w:ascii="Times New Roman" w:hAnsi="Times New Roman" w:cs="Times New Roman"/>
              <w:w w:val="100"/>
              <w:sz w:val="24"/>
              <w:szCs w:val="24"/>
            </w:rPr>
          </w:rPrChange>
        </w:rPr>
        <w:t>OL-Key frame notation</w:t>
      </w:r>
    </w:p>
    <w:p w14:paraId="3A546252" w14:textId="77777777" w:rsidR="002936F0" w:rsidRPr="001D6E1C" w:rsidRDefault="002936F0" w:rsidP="002936F0">
      <w:pPr>
        <w:rPr>
          <w:i/>
          <w:iCs/>
          <w:color w:val="00B0F0"/>
          <w:sz w:val="22"/>
          <w:szCs w:val="22"/>
          <w:rPrChange w:id="2584" w:author="Zhijie Yang (NSB)" w:date="2022-12-08T16:51:00Z">
            <w:rPr>
              <w:i/>
              <w:iCs/>
              <w:color w:val="00B0F0"/>
              <w:sz w:val="24"/>
              <w:szCs w:val="24"/>
            </w:rPr>
          </w:rPrChange>
        </w:rPr>
      </w:pPr>
      <w:r w:rsidRPr="001D6E1C">
        <w:rPr>
          <w:i/>
          <w:iCs/>
          <w:color w:val="00B0F0"/>
          <w:sz w:val="22"/>
          <w:szCs w:val="22"/>
          <w:rPrChange w:id="2585" w:author="Zhijie Yang (NSB)" w:date="2022-12-08T16:51:00Z">
            <w:rPr>
              <w:i/>
              <w:iCs/>
              <w:color w:val="00B0F0"/>
              <w:sz w:val="24"/>
              <w:szCs w:val="24"/>
            </w:rPr>
          </w:rPrChange>
        </w:rPr>
        <w:t>Insert following text after OCI KDE (shown for reference)</w:t>
      </w:r>
    </w:p>
    <w:p w14:paraId="524CB7A2" w14:textId="77777777" w:rsidR="002936F0" w:rsidRPr="001D6E1C" w:rsidRDefault="002936F0" w:rsidP="002936F0">
      <w:pPr>
        <w:pStyle w:val="VariableList"/>
        <w:tabs>
          <w:tab w:val="clear" w:pos="1080"/>
          <w:tab w:val="left" w:pos="2520"/>
        </w:tabs>
        <w:ind w:left="0" w:firstLine="0"/>
        <w:rPr>
          <w:w w:val="100"/>
          <w:sz w:val="22"/>
          <w:szCs w:val="22"/>
          <w:rPrChange w:id="2586" w:author="Zhijie Yang (NSB)" w:date="2022-12-08T16:51:00Z">
            <w:rPr>
              <w:w w:val="100"/>
              <w:sz w:val="24"/>
              <w:szCs w:val="24"/>
            </w:rPr>
          </w:rPrChange>
        </w:rPr>
      </w:pPr>
      <w:r w:rsidRPr="001D6E1C">
        <w:rPr>
          <w:w w:val="100"/>
          <w:sz w:val="22"/>
          <w:szCs w:val="22"/>
          <w:rPrChange w:id="2587" w:author="Zhijie Yang (NSB)" w:date="2022-12-08T16:51:00Z">
            <w:rPr>
              <w:w w:val="100"/>
              <w:sz w:val="24"/>
              <w:szCs w:val="24"/>
            </w:rPr>
          </w:rPrChange>
        </w:rPr>
        <w:tab/>
        <w:t>OCI KDE</w:t>
      </w:r>
      <w:r w:rsidRPr="001D6E1C">
        <w:rPr>
          <w:w w:val="100"/>
          <w:sz w:val="22"/>
          <w:szCs w:val="22"/>
          <w:rPrChange w:id="2588" w:author="Zhijie Yang (NSB)" w:date="2022-12-08T16:51:00Z">
            <w:rPr>
              <w:w w:val="100"/>
              <w:sz w:val="24"/>
              <w:szCs w:val="24"/>
            </w:rPr>
          </w:rPrChange>
        </w:rPr>
        <w:tab/>
      </w:r>
      <w:r w:rsidRPr="001D6E1C">
        <w:rPr>
          <w:w w:val="100"/>
          <w:sz w:val="22"/>
          <w:szCs w:val="22"/>
          <w:rPrChange w:id="2589" w:author="Zhijie Yang (NSB)" w:date="2022-12-08T16:51:00Z">
            <w:rPr>
              <w:w w:val="100"/>
              <w:sz w:val="24"/>
              <w:szCs w:val="24"/>
            </w:rPr>
          </w:rPrChange>
        </w:rPr>
        <w:tab/>
        <w:t>is a KDE containing operating channel information</w:t>
      </w:r>
    </w:p>
    <w:p w14:paraId="642DB0F8" w14:textId="77777777" w:rsidR="002936F0" w:rsidRPr="001D6E1C" w:rsidRDefault="002936F0" w:rsidP="002936F0">
      <w:pPr>
        <w:pStyle w:val="VariableList"/>
        <w:tabs>
          <w:tab w:val="clear" w:pos="1080"/>
          <w:tab w:val="left" w:pos="2520"/>
        </w:tabs>
        <w:ind w:left="0" w:firstLine="0"/>
        <w:rPr>
          <w:w w:val="100"/>
          <w:sz w:val="22"/>
          <w:szCs w:val="22"/>
          <w:rPrChange w:id="2590" w:author="Zhijie Yang (NSB)" w:date="2022-12-08T16:51:00Z">
            <w:rPr>
              <w:w w:val="100"/>
              <w:sz w:val="24"/>
              <w:szCs w:val="24"/>
            </w:rPr>
          </w:rPrChange>
        </w:rPr>
      </w:pPr>
      <w:r w:rsidRPr="001D6E1C">
        <w:rPr>
          <w:w w:val="100"/>
          <w:sz w:val="22"/>
          <w:szCs w:val="22"/>
          <w:rPrChange w:id="2591" w:author="Zhijie Yang (NSB)" w:date="2022-12-08T16:51:00Z">
            <w:rPr>
              <w:w w:val="100"/>
              <w:sz w:val="24"/>
              <w:szCs w:val="24"/>
            </w:rPr>
          </w:rPrChange>
        </w:rPr>
        <w:tab/>
        <w:t>Device ID KDE</w:t>
      </w:r>
      <w:r w:rsidRPr="001D6E1C">
        <w:rPr>
          <w:w w:val="100"/>
          <w:sz w:val="22"/>
          <w:szCs w:val="22"/>
          <w:rPrChange w:id="2592" w:author="Zhijie Yang (NSB)" w:date="2022-12-08T16:51:00Z">
            <w:rPr>
              <w:w w:val="100"/>
              <w:sz w:val="24"/>
              <w:szCs w:val="24"/>
            </w:rPr>
          </w:rPrChange>
        </w:rPr>
        <w:tab/>
      </w:r>
      <w:r w:rsidRPr="001D6E1C">
        <w:rPr>
          <w:w w:val="100"/>
          <w:sz w:val="22"/>
          <w:szCs w:val="22"/>
          <w:rPrChange w:id="2593" w:author="Zhijie Yang (NSB)" w:date="2022-12-08T16:51:00Z">
            <w:rPr>
              <w:w w:val="100"/>
              <w:sz w:val="24"/>
              <w:szCs w:val="24"/>
            </w:rPr>
          </w:rPrChange>
        </w:rPr>
        <w:tab/>
        <w:t>is a KDE containing a device identifier</w:t>
      </w:r>
    </w:p>
    <w:p w14:paraId="47EB023E" w14:textId="77777777" w:rsidR="002936F0" w:rsidRPr="001D6E1C" w:rsidRDefault="002936F0" w:rsidP="002936F0">
      <w:pPr>
        <w:pStyle w:val="VariableList"/>
        <w:tabs>
          <w:tab w:val="clear" w:pos="1080"/>
          <w:tab w:val="left" w:pos="2520"/>
        </w:tabs>
        <w:ind w:left="0" w:firstLine="0"/>
        <w:rPr>
          <w:w w:val="100"/>
          <w:sz w:val="22"/>
          <w:szCs w:val="22"/>
          <w:rPrChange w:id="2594" w:author="Zhijie Yang (NSB)" w:date="2022-12-08T16:51:00Z">
            <w:rPr>
              <w:w w:val="100"/>
              <w:sz w:val="24"/>
              <w:szCs w:val="24"/>
            </w:rPr>
          </w:rPrChange>
        </w:rPr>
      </w:pPr>
      <w:r w:rsidRPr="001D6E1C">
        <w:rPr>
          <w:w w:val="100"/>
          <w:sz w:val="22"/>
          <w:szCs w:val="22"/>
          <w:rPrChange w:id="2595" w:author="Zhijie Yang (NSB)" w:date="2022-12-08T16:51:00Z">
            <w:rPr>
              <w:w w:val="100"/>
              <w:sz w:val="24"/>
              <w:szCs w:val="24"/>
            </w:rPr>
          </w:rPrChange>
        </w:rPr>
        <w:tab/>
      </w:r>
      <w:r w:rsidRPr="001D6E1C">
        <w:rPr>
          <w:color w:val="FF0000"/>
          <w:w w:val="100"/>
          <w:sz w:val="22"/>
          <w:szCs w:val="22"/>
          <w:rPrChange w:id="2596" w:author="Zhijie Yang (NSB)" w:date="2022-12-08T16:51:00Z">
            <w:rPr>
              <w:color w:val="FF0000"/>
              <w:w w:val="100"/>
              <w:sz w:val="24"/>
              <w:szCs w:val="24"/>
            </w:rPr>
          </w:rPrChange>
        </w:rPr>
        <w:t>MAAD KDE</w:t>
      </w:r>
      <w:r w:rsidRPr="001D6E1C">
        <w:rPr>
          <w:color w:val="FF0000"/>
          <w:w w:val="100"/>
          <w:sz w:val="22"/>
          <w:szCs w:val="22"/>
          <w:rPrChange w:id="2597" w:author="Zhijie Yang (NSB)" w:date="2022-12-08T16:51:00Z">
            <w:rPr>
              <w:color w:val="FF0000"/>
              <w:w w:val="100"/>
              <w:sz w:val="24"/>
              <w:szCs w:val="24"/>
            </w:rPr>
          </w:rPrChange>
        </w:rPr>
        <w:tab/>
      </w:r>
      <w:r w:rsidRPr="001D6E1C">
        <w:rPr>
          <w:color w:val="FF0000"/>
          <w:w w:val="100"/>
          <w:sz w:val="22"/>
          <w:szCs w:val="22"/>
          <w:rPrChange w:id="2598" w:author="Zhijie Yang (NSB)" w:date="2022-12-08T16:51:00Z">
            <w:rPr>
              <w:color w:val="FF0000"/>
              <w:w w:val="100"/>
              <w:sz w:val="24"/>
              <w:szCs w:val="24"/>
            </w:rPr>
          </w:rPrChange>
        </w:rPr>
        <w:tab/>
        <w:t>is a KDE containing a MAAD MAC</w:t>
      </w:r>
    </w:p>
    <w:p w14:paraId="1DC1F0CC" w14:textId="77777777" w:rsidR="002936F0" w:rsidRPr="001D6E1C" w:rsidRDefault="002936F0" w:rsidP="002936F0">
      <w:pPr>
        <w:pStyle w:val="VariableList"/>
        <w:tabs>
          <w:tab w:val="clear" w:pos="1080"/>
          <w:tab w:val="clear" w:pos="2880"/>
          <w:tab w:val="clear" w:pos="3600"/>
          <w:tab w:val="left" w:pos="2520"/>
          <w:tab w:val="left" w:pos="2800"/>
        </w:tabs>
        <w:ind w:left="0" w:firstLine="0"/>
        <w:rPr>
          <w:w w:val="100"/>
          <w:sz w:val="22"/>
          <w:szCs w:val="22"/>
          <w:rPrChange w:id="2599" w:author="Zhijie Yang (NSB)" w:date="2022-12-08T16:51:00Z">
            <w:rPr>
              <w:w w:val="100"/>
              <w:sz w:val="24"/>
              <w:szCs w:val="24"/>
            </w:rPr>
          </w:rPrChange>
        </w:rPr>
      </w:pPr>
      <w:r w:rsidRPr="001D6E1C">
        <w:rPr>
          <w:w w:val="100"/>
          <w:sz w:val="22"/>
          <w:szCs w:val="22"/>
          <w:rPrChange w:id="2600" w:author="Zhijie Yang (NSB)" w:date="2022-12-08T16:51:00Z">
            <w:rPr>
              <w:w w:val="100"/>
              <w:sz w:val="24"/>
              <w:szCs w:val="24"/>
            </w:rPr>
          </w:rPrChange>
        </w:rPr>
        <w:tab/>
      </w:r>
      <w:r w:rsidRPr="001D6E1C">
        <w:rPr>
          <w:color w:val="FF0000"/>
          <w:w w:val="100"/>
          <w:sz w:val="22"/>
          <w:szCs w:val="22"/>
          <w:rPrChange w:id="2601" w:author="Zhijie Yang (NSB)" w:date="2022-12-08T16:51:00Z">
            <w:rPr>
              <w:color w:val="FF0000"/>
              <w:w w:val="100"/>
              <w:sz w:val="24"/>
              <w:szCs w:val="24"/>
            </w:rPr>
          </w:rPrChange>
        </w:rPr>
        <w:t>RRCM KDE</w:t>
      </w:r>
      <w:r w:rsidRPr="001D6E1C">
        <w:rPr>
          <w:color w:val="FF0000"/>
          <w:w w:val="100"/>
          <w:sz w:val="22"/>
          <w:szCs w:val="22"/>
          <w:rPrChange w:id="2602" w:author="Zhijie Yang (NSB)" w:date="2022-12-08T16:51:00Z">
            <w:rPr>
              <w:color w:val="FF0000"/>
              <w:w w:val="100"/>
              <w:sz w:val="24"/>
              <w:szCs w:val="24"/>
            </w:rPr>
          </w:rPrChange>
        </w:rPr>
        <w:tab/>
      </w:r>
      <w:r w:rsidRPr="001D6E1C">
        <w:rPr>
          <w:color w:val="FF0000"/>
          <w:w w:val="100"/>
          <w:sz w:val="22"/>
          <w:szCs w:val="22"/>
          <w:rPrChange w:id="2603" w:author="Zhijie Yang (NSB)" w:date="2022-12-08T16:51:00Z">
            <w:rPr>
              <w:color w:val="FF0000"/>
              <w:w w:val="100"/>
              <w:sz w:val="24"/>
              <w:szCs w:val="24"/>
            </w:rPr>
          </w:rPrChange>
        </w:rPr>
        <w:tab/>
        <w:t xml:space="preserve">is a KDE containing </w:t>
      </w:r>
      <w:r w:rsidRPr="001D6E1C">
        <w:rPr>
          <w:color w:val="FF0000"/>
          <w:sz w:val="22"/>
          <w:szCs w:val="22"/>
          <w:rPrChange w:id="2604" w:author="Zhijie Yang (NSB)" w:date="2022-12-08T16:51:00Z">
            <w:rPr>
              <w:color w:val="FF0000"/>
              <w:sz w:val="24"/>
              <w:szCs w:val="24"/>
            </w:rPr>
          </w:rPrChange>
        </w:rPr>
        <w:t>{Seed, Nonce, Counter, Tag}</w:t>
      </w:r>
      <w:r w:rsidRPr="001D6E1C">
        <w:rPr>
          <w:color w:val="FF0000"/>
          <w:w w:val="100"/>
          <w:sz w:val="22"/>
          <w:szCs w:val="22"/>
          <w:rPrChange w:id="2605" w:author="Zhijie Yang (NSB)" w:date="2022-12-08T16:51:00Z">
            <w:rPr>
              <w:color w:val="FF0000"/>
              <w:w w:val="100"/>
              <w:sz w:val="24"/>
              <w:szCs w:val="24"/>
            </w:rPr>
          </w:rPrChange>
        </w:rPr>
        <w:t xml:space="preserve"> to be used for RRCM procedure</w:t>
      </w:r>
    </w:p>
    <w:p w14:paraId="343F87A5" w14:textId="77777777" w:rsidR="002936F0" w:rsidRPr="001D6E1C" w:rsidRDefault="002936F0" w:rsidP="002936F0">
      <w:pPr>
        <w:pStyle w:val="H3"/>
        <w:numPr>
          <w:ilvl w:val="0"/>
          <w:numId w:val="28"/>
        </w:numPr>
        <w:rPr>
          <w:rFonts w:ascii="Times New Roman" w:hAnsi="Times New Roman" w:cs="Times New Roman"/>
          <w:w w:val="100"/>
          <w:sz w:val="22"/>
          <w:szCs w:val="22"/>
          <w:rPrChange w:id="2606" w:author="Zhijie Yang (NSB)" w:date="2022-12-08T16:51:00Z">
            <w:rPr>
              <w:rFonts w:ascii="Times New Roman" w:hAnsi="Times New Roman" w:cs="Times New Roman"/>
              <w:w w:val="100"/>
              <w:sz w:val="24"/>
              <w:szCs w:val="24"/>
            </w:rPr>
          </w:rPrChange>
        </w:rPr>
      </w:pPr>
      <w:r w:rsidRPr="001D6E1C">
        <w:rPr>
          <w:rFonts w:ascii="Times New Roman" w:hAnsi="Times New Roman" w:cs="Times New Roman"/>
          <w:w w:val="100"/>
          <w:sz w:val="22"/>
          <w:szCs w:val="22"/>
          <w:rPrChange w:id="2607" w:author="Zhijie Yang (NSB)" w:date="2022-12-08T16:51:00Z">
            <w:rPr>
              <w:rFonts w:ascii="Times New Roman" w:hAnsi="Times New Roman" w:cs="Times New Roman"/>
              <w:w w:val="100"/>
              <w:sz w:val="24"/>
              <w:szCs w:val="24"/>
            </w:rPr>
          </w:rPrChange>
        </w:rPr>
        <w:t>4-way handshake</w:t>
      </w:r>
    </w:p>
    <w:p w14:paraId="04438E00" w14:textId="77777777" w:rsidR="002936F0" w:rsidRPr="001D6E1C" w:rsidRDefault="002936F0" w:rsidP="002936F0">
      <w:pPr>
        <w:pStyle w:val="H4"/>
        <w:numPr>
          <w:ilvl w:val="0"/>
          <w:numId w:val="29"/>
        </w:numPr>
        <w:rPr>
          <w:rFonts w:ascii="Times New Roman" w:hAnsi="Times New Roman" w:cs="Times New Roman"/>
          <w:w w:val="100"/>
          <w:sz w:val="22"/>
          <w:szCs w:val="22"/>
          <w:rPrChange w:id="2608" w:author="Zhijie Yang (NSB)" w:date="2022-12-08T16:51:00Z">
            <w:rPr>
              <w:rFonts w:ascii="Times New Roman" w:hAnsi="Times New Roman" w:cs="Times New Roman"/>
              <w:w w:val="100"/>
              <w:sz w:val="24"/>
              <w:szCs w:val="24"/>
            </w:rPr>
          </w:rPrChange>
        </w:rPr>
      </w:pPr>
      <w:r w:rsidRPr="001D6E1C">
        <w:rPr>
          <w:rFonts w:ascii="Times New Roman" w:hAnsi="Times New Roman" w:cs="Times New Roman"/>
          <w:w w:val="100"/>
          <w:sz w:val="22"/>
          <w:szCs w:val="22"/>
          <w:rPrChange w:id="2609" w:author="Zhijie Yang (NSB)" w:date="2022-12-08T16:51:00Z">
            <w:rPr>
              <w:rFonts w:ascii="Times New Roman" w:hAnsi="Times New Roman" w:cs="Times New Roman"/>
              <w:w w:val="100"/>
              <w:sz w:val="24"/>
              <w:szCs w:val="24"/>
            </w:rPr>
          </w:rPrChange>
        </w:rPr>
        <w:t>General</w:t>
      </w:r>
    </w:p>
    <w:p w14:paraId="2EAB4D4C" w14:textId="77777777" w:rsidR="002936F0" w:rsidRPr="001D6E1C" w:rsidRDefault="002936F0" w:rsidP="002936F0">
      <w:pPr>
        <w:rPr>
          <w:i/>
          <w:iCs/>
          <w:color w:val="00B0F0"/>
          <w:sz w:val="22"/>
          <w:szCs w:val="22"/>
          <w:rPrChange w:id="2610" w:author="Zhijie Yang (NSB)" w:date="2022-12-08T16:51:00Z">
            <w:rPr>
              <w:i/>
              <w:iCs/>
              <w:color w:val="00B0F0"/>
              <w:sz w:val="24"/>
              <w:szCs w:val="24"/>
            </w:rPr>
          </w:rPrChange>
        </w:rPr>
      </w:pPr>
      <w:r w:rsidRPr="001D6E1C">
        <w:rPr>
          <w:i/>
          <w:iCs/>
          <w:color w:val="00B0F0"/>
          <w:sz w:val="22"/>
          <w:szCs w:val="22"/>
          <w:rPrChange w:id="2611" w:author="Zhijie Yang (NSB)" w:date="2022-12-08T16:51:00Z">
            <w:rPr>
              <w:i/>
              <w:iCs/>
              <w:color w:val="00B0F0"/>
              <w:sz w:val="24"/>
              <w:szCs w:val="24"/>
            </w:rPr>
          </w:rPrChange>
        </w:rPr>
        <w:t>Modify 12.7.6.1 P27 as shown below:</w:t>
      </w:r>
    </w:p>
    <w:p w14:paraId="7CC13865" w14:textId="77777777" w:rsidR="002936F0" w:rsidRPr="001D6E1C" w:rsidRDefault="002936F0" w:rsidP="002936F0">
      <w:pPr>
        <w:pStyle w:val="T"/>
        <w:rPr>
          <w:spacing w:val="-2"/>
          <w:w w:val="100"/>
          <w:sz w:val="22"/>
          <w:szCs w:val="22"/>
          <w:rPrChange w:id="2612" w:author="Zhijie Yang (NSB)" w:date="2022-12-08T16:51:00Z">
            <w:rPr>
              <w:spacing w:val="-2"/>
              <w:w w:val="100"/>
              <w:sz w:val="24"/>
              <w:szCs w:val="24"/>
            </w:rPr>
          </w:rPrChange>
        </w:rPr>
      </w:pPr>
      <w:r w:rsidRPr="001D6E1C">
        <w:rPr>
          <w:spacing w:val="-2"/>
          <w:w w:val="100"/>
          <w:sz w:val="22"/>
          <w:szCs w:val="22"/>
          <w:rPrChange w:id="2613" w:author="Zhijie Yang (NSB)" w:date="2022-12-08T16:51:00Z">
            <w:rPr>
              <w:spacing w:val="-2"/>
              <w:w w:val="100"/>
              <w:sz w:val="24"/>
              <w:szCs w:val="24"/>
            </w:rPr>
          </w:rPrChange>
        </w:rPr>
        <w:t xml:space="preserve">RSNA defines a protocol using EAPOL-Key frames called the </w:t>
      </w:r>
      <w:r w:rsidRPr="001D6E1C">
        <w:rPr>
          <w:i/>
          <w:iCs/>
          <w:spacing w:val="-2"/>
          <w:w w:val="100"/>
          <w:sz w:val="22"/>
          <w:szCs w:val="22"/>
          <w:rPrChange w:id="2614" w:author="Zhijie Yang (NSB)" w:date="2022-12-08T16:51:00Z">
            <w:rPr>
              <w:i/>
              <w:iCs/>
              <w:spacing w:val="-2"/>
              <w:w w:val="100"/>
              <w:sz w:val="24"/>
              <w:szCs w:val="24"/>
            </w:rPr>
          </w:rPrChange>
        </w:rPr>
        <w:t>4-way handshake</w:t>
      </w:r>
      <w:r w:rsidRPr="001D6E1C">
        <w:rPr>
          <w:spacing w:val="-2"/>
          <w:w w:val="100"/>
          <w:sz w:val="22"/>
          <w:szCs w:val="22"/>
          <w:rPrChange w:id="2615" w:author="Zhijie Yang (NSB)" w:date="2022-12-08T16:51:00Z">
            <w:rPr>
              <w:spacing w:val="-2"/>
              <w:w w:val="100"/>
              <w:sz w:val="24"/>
              <w:szCs w:val="24"/>
            </w:rPr>
          </w:rPrChange>
        </w:rPr>
        <w:t>. The handshake completes the IEEE 802.1X authentication process. The information flow of the 4-way handshake is as follows:</w:t>
      </w:r>
    </w:p>
    <w:p w14:paraId="1B9D6817" w14:textId="77777777" w:rsidR="002936F0" w:rsidRPr="001D6E1C" w:rsidRDefault="002936F0" w:rsidP="002936F0">
      <w:pPr>
        <w:pStyle w:val="LP"/>
        <w:tabs>
          <w:tab w:val="clear" w:pos="640"/>
          <w:tab w:val="left" w:pos="1660"/>
        </w:tabs>
        <w:ind w:left="0"/>
        <w:rPr>
          <w:w w:val="100"/>
          <w:sz w:val="22"/>
          <w:szCs w:val="22"/>
          <w:rPrChange w:id="2616" w:author="Zhijie Yang (NSB)" w:date="2022-12-08T16:51:00Z">
            <w:rPr>
              <w:w w:val="100"/>
              <w:sz w:val="24"/>
              <w:szCs w:val="24"/>
            </w:rPr>
          </w:rPrChange>
        </w:rPr>
      </w:pPr>
      <w:r w:rsidRPr="001D6E1C">
        <w:rPr>
          <w:w w:val="100"/>
          <w:sz w:val="22"/>
          <w:szCs w:val="22"/>
          <w:rPrChange w:id="2617" w:author="Zhijie Yang (NSB)" w:date="2022-12-08T16:51:00Z">
            <w:rPr>
              <w:w w:val="100"/>
              <w:sz w:val="24"/>
              <w:szCs w:val="24"/>
            </w:rPr>
          </w:rPrChange>
        </w:rPr>
        <w:t>Message 1:</w:t>
      </w:r>
      <w:r w:rsidRPr="001D6E1C">
        <w:rPr>
          <w:w w:val="100"/>
          <w:sz w:val="22"/>
          <w:szCs w:val="22"/>
          <w:rPrChange w:id="2618" w:author="Zhijie Yang (NSB)" w:date="2022-12-08T16:51:00Z">
            <w:rPr>
              <w:w w:val="100"/>
              <w:sz w:val="24"/>
              <w:szCs w:val="24"/>
            </w:rPr>
          </w:rPrChange>
        </w:rPr>
        <w:tab/>
        <w:t xml:space="preserve">Authenticator </w:t>
      </w:r>
      <w:r w:rsidRPr="001D6E1C">
        <w:rPr>
          <w:w w:val="100"/>
          <w:sz w:val="22"/>
          <w:szCs w:val="22"/>
          <w:rPrChange w:id="2619" w:author="Zhijie Yang (NSB)" w:date="2022-12-08T16:51:00Z">
            <w:rPr>
              <w:w w:val="100"/>
              <w:sz w:val="24"/>
              <w:szCs w:val="24"/>
            </w:rPr>
          </w:rPrChange>
        </w:rPr>
        <w:t xml:space="preserve"> Supplicant: EAPOL-Key(0,0,1,0,P,0,0,ANonce,0,{} or {PMKID}) </w:t>
      </w:r>
    </w:p>
    <w:p w14:paraId="00AEF554" w14:textId="77777777" w:rsidR="002936F0" w:rsidRPr="001D6E1C" w:rsidRDefault="002936F0" w:rsidP="002936F0">
      <w:pPr>
        <w:autoSpaceDE w:val="0"/>
        <w:autoSpaceDN w:val="0"/>
        <w:adjustRightInd w:val="0"/>
        <w:rPr>
          <w:rFonts w:eastAsia="TimesNewRoman"/>
          <w:sz w:val="22"/>
          <w:szCs w:val="22"/>
          <w:lang w:val="en-US" w:eastAsia="ja-JP"/>
          <w:rPrChange w:id="2620" w:author="Zhijie Yang (NSB)" w:date="2022-12-08T16:51:00Z">
            <w:rPr>
              <w:rFonts w:eastAsia="TimesNewRoman"/>
              <w:sz w:val="24"/>
              <w:szCs w:val="24"/>
              <w:lang w:val="en-US" w:eastAsia="ja-JP"/>
            </w:rPr>
          </w:rPrChange>
        </w:rPr>
      </w:pPr>
      <w:r w:rsidRPr="001D6E1C">
        <w:rPr>
          <w:sz w:val="22"/>
          <w:szCs w:val="22"/>
          <w:rPrChange w:id="2621" w:author="Zhijie Yang (NSB)" w:date="2022-12-08T16:51:00Z">
            <w:rPr>
              <w:sz w:val="24"/>
              <w:szCs w:val="24"/>
            </w:rPr>
          </w:rPrChange>
        </w:rPr>
        <w:t>Message 2:</w:t>
      </w:r>
      <w:r w:rsidRPr="001D6E1C">
        <w:rPr>
          <w:sz w:val="22"/>
          <w:szCs w:val="22"/>
          <w:rPrChange w:id="2622" w:author="Zhijie Yang (NSB)" w:date="2022-12-08T16:51:00Z">
            <w:rPr>
              <w:sz w:val="24"/>
              <w:szCs w:val="24"/>
            </w:rPr>
          </w:rPrChange>
        </w:rPr>
        <w:tab/>
        <w:t xml:space="preserve">Supplicant </w:t>
      </w:r>
      <w:r w:rsidRPr="001D6E1C">
        <w:rPr>
          <w:sz w:val="22"/>
          <w:szCs w:val="22"/>
          <w:rPrChange w:id="2623" w:author="Zhijie Yang (NSB)" w:date="2022-12-08T16:51:00Z">
            <w:rPr>
              <w:sz w:val="24"/>
              <w:szCs w:val="24"/>
            </w:rPr>
          </w:rPrChange>
        </w:rPr>
        <w:t xml:space="preserve"> Authenticator: EAPOL-Key(0,1,0,0,P,0,0,SNonce,MIC,{RSNE} or {RSNE, OCI KDE} or {RSNE, RSNXE} or {RSNE, OCI KDE, RSNXE} </w:t>
      </w:r>
      <w:r w:rsidRPr="001D6E1C">
        <w:rPr>
          <w:rFonts w:eastAsia="TimesNewRoman"/>
          <w:sz w:val="22"/>
          <w:szCs w:val="22"/>
          <w:lang w:val="en-US" w:eastAsia="ja-JP"/>
          <w:rPrChange w:id="2624" w:author="Zhijie Yang (NSB)" w:date="2022-12-08T16:51:00Z">
            <w:rPr>
              <w:rFonts w:eastAsia="TimesNewRoman"/>
              <w:sz w:val="24"/>
              <w:szCs w:val="24"/>
              <w:lang w:val="en-US" w:eastAsia="ja-JP"/>
            </w:rPr>
          </w:rPrChange>
        </w:rPr>
        <w:t xml:space="preserve">or </w:t>
      </w:r>
    </w:p>
    <w:p w14:paraId="5306491E" w14:textId="77777777" w:rsidR="002936F0" w:rsidRPr="001D6E1C" w:rsidRDefault="002936F0" w:rsidP="002936F0">
      <w:pPr>
        <w:autoSpaceDE w:val="0"/>
        <w:autoSpaceDN w:val="0"/>
        <w:adjustRightInd w:val="0"/>
        <w:rPr>
          <w:rFonts w:eastAsia="TimesNewRoman"/>
          <w:color w:val="FF0000"/>
          <w:sz w:val="22"/>
          <w:szCs w:val="22"/>
          <w:u w:val="single"/>
          <w:lang w:val="en-US" w:eastAsia="ja-JP"/>
          <w:rPrChange w:id="2625" w:author="Zhijie Yang (NSB)" w:date="2022-12-08T16:51:00Z">
            <w:rPr>
              <w:rFonts w:eastAsia="TimesNewRoman"/>
              <w:color w:val="FF0000"/>
              <w:sz w:val="24"/>
              <w:szCs w:val="24"/>
              <w:u w:val="single"/>
              <w:lang w:val="en-US" w:eastAsia="ja-JP"/>
            </w:rPr>
          </w:rPrChange>
        </w:rPr>
      </w:pPr>
      <w:r w:rsidRPr="001D6E1C">
        <w:rPr>
          <w:rFonts w:eastAsia="TimesNewRoman"/>
          <w:color w:val="FF0000"/>
          <w:sz w:val="22"/>
          <w:szCs w:val="22"/>
          <w:u w:val="single"/>
          <w:lang w:val="en-US" w:eastAsia="ja-JP"/>
          <w:rPrChange w:id="2626" w:author="Zhijie Yang (NSB)" w:date="2022-12-08T16:51:00Z">
            <w:rPr>
              <w:rFonts w:eastAsia="TimesNewRoman"/>
              <w:color w:val="FF0000"/>
              <w:sz w:val="24"/>
              <w:szCs w:val="24"/>
              <w:u w:val="single"/>
              <w:lang w:val="en-US" w:eastAsia="ja-JP"/>
            </w:rPr>
          </w:rPrChange>
        </w:rPr>
        <w:t>{RSNE, OCI KDE, RSNXE} or {RSNE, Device ID KDE, RRCM KDE} or {RSNE, OCI KDE, Device ID KDE, RRCM KDE} or {RSNE, RSNXE, Device ID KDE, RRCM KDE} or {RSNE, OCI KDE, RSNXE, Device ID KDE, RRCM KDE} or</w:t>
      </w:r>
    </w:p>
    <w:p w14:paraId="332FE72E" w14:textId="77777777" w:rsidR="002936F0" w:rsidRPr="001D6E1C" w:rsidRDefault="002936F0" w:rsidP="002936F0">
      <w:pPr>
        <w:autoSpaceDE w:val="0"/>
        <w:autoSpaceDN w:val="0"/>
        <w:adjustRightInd w:val="0"/>
        <w:rPr>
          <w:color w:val="FF0000"/>
          <w:sz w:val="22"/>
          <w:szCs w:val="22"/>
          <w:rPrChange w:id="2627" w:author="Zhijie Yang (NSB)" w:date="2022-12-08T16:51:00Z">
            <w:rPr>
              <w:color w:val="FF0000"/>
              <w:sz w:val="24"/>
              <w:szCs w:val="24"/>
            </w:rPr>
          </w:rPrChange>
        </w:rPr>
      </w:pPr>
      <w:r w:rsidRPr="001D6E1C">
        <w:rPr>
          <w:rFonts w:eastAsia="TimesNewRoman"/>
          <w:color w:val="FF0000"/>
          <w:sz w:val="22"/>
          <w:szCs w:val="22"/>
          <w:u w:val="single"/>
          <w:lang w:val="en-US" w:eastAsia="ja-JP"/>
          <w:rPrChange w:id="2628" w:author="Zhijie Yang (NSB)" w:date="2022-12-08T16:51:00Z">
            <w:rPr>
              <w:rFonts w:eastAsia="TimesNewRoman"/>
              <w:color w:val="FF0000"/>
              <w:sz w:val="24"/>
              <w:szCs w:val="24"/>
              <w:u w:val="single"/>
              <w:lang w:val="en-US" w:eastAsia="ja-JP"/>
            </w:rPr>
          </w:rPrChange>
        </w:rPr>
        <w:t xml:space="preserve">{RSNE, OCI KDE, RSNXE} or {RSNE, RRCM KDE} or {RSNE, OCI KDE, RRCM KDE} or {RSNE, RSNXE, RRCM KDE} or {RSNE, OCI KDE, RSNXE, RRCM KDE}) </w:t>
      </w:r>
    </w:p>
    <w:p w14:paraId="4FC4A880" w14:textId="77777777" w:rsidR="002936F0" w:rsidRPr="001D6E1C" w:rsidRDefault="002936F0" w:rsidP="002936F0">
      <w:pPr>
        <w:autoSpaceDE w:val="0"/>
        <w:autoSpaceDN w:val="0"/>
        <w:adjustRightInd w:val="0"/>
        <w:rPr>
          <w:color w:val="FF0000"/>
          <w:sz w:val="22"/>
          <w:szCs w:val="22"/>
          <w:rPrChange w:id="2629" w:author="Zhijie Yang (NSB)" w:date="2022-12-08T16:51:00Z">
            <w:rPr>
              <w:color w:val="FF0000"/>
              <w:sz w:val="24"/>
              <w:szCs w:val="24"/>
            </w:rPr>
          </w:rPrChange>
        </w:rPr>
      </w:pPr>
    </w:p>
    <w:p w14:paraId="468119B4" w14:textId="77777777" w:rsidR="002936F0" w:rsidRPr="001D6E1C" w:rsidRDefault="002936F0" w:rsidP="002936F0">
      <w:pPr>
        <w:autoSpaceDE w:val="0"/>
        <w:autoSpaceDN w:val="0"/>
        <w:adjustRightInd w:val="0"/>
        <w:rPr>
          <w:sz w:val="22"/>
          <w:szCs w:val="22"/>
          <w:rPrChange w:id="2630" w:author="Zhijie Yang (NSB)" w:date="2022-12-08T16:51:00Z">
            <w:rPr>
              <w:sz w:val="24"/>
              <w:szCs w:val="24"/>
            </w:rPr>
          </w:rPrChange>
        </w:rPr>
      </w:pPr>
    </w:p>
    <w:p w14:paraId="61C3FB1C" w14:textId="77777777" w:rsidR="002936F0" w:rsidRPr="001D6E1C" w:rsidRDefault="002936F0" w:rsidP="002936F0">
      <w:pPr>
        <w:autoSpaceDE w:val="0"/>
        <w:autoSpaceDN w:val="0"/>
        <w:adjustRightInd w:val="0"/>
        <w:rPr>
          <w:sz w:val="22"/>
          <w:szCs w:val="22"/>
          <w:rPrChange w:id="2631" w:author="Zhijie Yang (NSB)" w:date="2022-12-08T16:51:00Z">
            <w:rPr>
              <w:sz w:val="24"/>
              <w:szCs w:val="24"/>
            </w:rPr>
          </w:rPrChange>
        </w:rPr>
      </w:pPr>
      <w:r w:rsidRPr="001D6E1C">
        <w:rPr>
          <w:sz w:val="22"/>
          <w:szCs w:val="22"/>
          <w:rPrChange w:id="2632" w:author="Zhijie Yang (NSB)" w:date="2022-12-08T16:51:00Z">
            <w:rPr>
              <w:sz w:val="24"/>
              <w:szCs w:val="24"/>
            </w:rPr>
          </w:rPrChange>
        </w:rPr>
        <w:t>Message 3:</w:t>
      </w:r>
      <w:r w:rsidRPr="001D6E1C">
        <w:rPr>
          <w:sz w:val="22"/>
          <w:szCs w:val="22"/>
          <w:rPrChange w:id="2633" w:author="Zhijie Yang (NSB)" w:date="2022-12-08T16:51:00Z">
            <w:rPr>
              <w:sz w:val="24"/>
              <w:szCs w:val="24"/>
            </w:rPr>
          </w:rPrChange>
        </w:rPr>
        <w:tab/>
        <w:t>Authenticator</w:t>
      </w:r>
      <w:r w:rsidRPr="001D6E1C">
        <w:rPr>
          <w:sz w:val="22"/>
          <w:szCs w:val="22"/>
          <w:rPrChange w:id="2634" w:author="Zhijie Yang (NSB)" w:date="2022-12-08T16:51:00Z">
            <w:rPr>
              <w:sz w:val="24"/>
              <w:szCs w:val="24"/>
            </w:rPr>
          </w:rPrChange>
        </w:rPr>
        <w:t xml:space="preserve">Supplicant: </w:t>
      </w:r>
      <w:r w:rsidRPr="001D6E1C">
        <w:rPr>
          <w:sz w:val="22"/>
          <w:szCs w:val="22"/>
          <w:rPrChange w:id="2635" w:author="Zhijie Yang (NSB)" w:date="2022-12-08T16:51:00Z">
            <w:rPr>
              <w:sz w:val="24"/>
              <w:szCs w:val="24"/>
            </w:rPr>
          </w:rPrChange>
        </w:rPr>
        <w:br/>
        <w:t xml:space="preserve">EAPOL-Key(1,1,1,1,P,0,KeyRSC,ANonce,MIC,{RSNE,GTK[N]} or </w:t>
      </w:r>
      <w:r w:rsidRPr="001D6E1C">
        <w:rPr>
          <w:sz w:val="22"/>
          <w:szCs w:val="22"/>
          <w:rPrChange w:id="2636" w:author="Zhijie Yang (NSB)" w:date="2022-12-08T16:51:00Z">
            <w:rPr>
              <w:sz w:val="24"/>
              <w:szCs w:val="24"/>
            </w:rPr>
          </w:rPrChange>
        </w:rPr>
        <w:br/>
        <w:t xml:space="preserve">{RSNE, GTK[N], OCI KDE} or {RSNE, GTK[N], RSNXE} or </w:t>
      </w:r>
      <w:r w:rsidRPr="001D6E1C">
        <w:rPr>
          <w:sz w:val="22"/>
          <w:szCs w:val="22"/>
          <w:rPrChange w:id="2637" w:author="Zhijie Yang (NSB)" w:date="2022-12-08T16:51:00Z">
            <w:rPr>
              <w:sz w:val="24"/>
              <w:szCs w:val="24"/>
            </w:rPr>
          </w:rPrChange>
        </w:rPr>
        <w:br/>
        <w:t xml:space="preserve">{RSNE, GTK[N], OCI KDE, RSNXE} </w:t>
      </w:r>
      <w:r w:rsidRPr="001D6E1C">
        <w:rPr>
          <w:rFonts w:eastAsia="TimesNewRoman"/>
          <w:sz w:val="22"/>
          <w:szCs w:val="22"/>
          <w:lang w:val="en-US" w:eastAsia="ja-JP"/>
          <w:rPrChange w:id="2638" w:author="Zhijie Yang (NSB)" w:date="2022-12-08T16:51:00Z">
            <w:rPr>
              <w:rFonts w:eastAsia="TimesNewRoman"/>
              <w:sz w:val="24"/>
              <w:szCs w:val="24"/>
              <w:lang w:val="en-US" w:eastAsia="ja-JP"/>
            </w:rPr>
          </w:rPrChange>
        </w:rPr>
        <w:t xml:space="preserve">or </w:t>
      </w:r>
      <w:r w:rsidRPr="001D6E1C">
        <w:rPr>
          <w:rFonts w:eastAsia="TimesNewRoman"/>
          <w:sz w:val="22"/>
          <w:szCs w:val="22"/>
          <w:lang w:val="en-US" w:eastAsia="ja-JP"/>
          <w:rPrChange w:id="2639" w:author="Zhijie Yang (NSB)" w:date="2022-12-08T16:51:00Z">
            <w:rPr>
              <w:rFonts w:eastAsia="TimesNewRoman"/>
              <w:sz w:val="24"/>
              <w:szCs w:val="24"/>
              <w:lang w:val="en-US" w:eastAsia="ja-JP"/>
            </w:rPr>
          </w:rPrChange>
        </w:rPr>
        <w:br/>
      </w:r>
      <w:r w:rsidRPr="001D6E1C">
        <w:rPr>
          <w:rFonts w:eastAsia="TimesNewRoman"/>
          <w:sz w:val="22"/>
          <w:szCs w:val="22"/>
          <w:u w:val="single"/>
          <w:lang w:val="en-US" w:eastAsia="ja-JP"/>
          <w:rPrChange w:id="2640" w:author="Zhijie Yang (NSB)" w:date="2022-12-08T16:51:00Z">
            <w:rPr>
              <w:rFonts w:eastAsia="TimesNewRoman"/>
              <w:sz w:val="24"/>
              <w:szCs w:val="24"/>
              <w:u w:val="single"/>
              <w:lang w:val="en-US" w:eastAsia="ja-JP"/>
            </w:rPr>
          </w:rPrChange>
        </w:rPr>
        <w:t>{RSNE, GTK[N], Device ID KDE} or {RSNE, GTK[N], OCI KDE, Device ID KDE} or</w:t>
      </w:r>
      <w:r w:rsidRPr="001D6E1C">
        <w:rPr>
          <w:rFonts w:eastAsia="TimesNewRoman"/>
          <w:sz w:val="22"/>
          <w:szCs w:val="22"/>
          <w:u w:val="single"/>
          <w:lang w:val="en-US" w:eastAsia="ja-JP"/>
          <w:rPrChange w:id="2641" w:author="Zhijie Yang (NSB)" w:date="2022-12-08T16:51:00Z">
            <w:rPr>
              <w:rFonts w:eastAsia="TimesNewRoman"/>
              <w:sz w:val="24"/>
              <w:szCs w:val="24"/>
              <w:u w:val="single"/>
              <w:lang w:val="en-US" w:eastAsia="ja-JP"/>
            </w:rPr>
          </w:rPrChange>
        </w:rPr>
        <w:br/>
        <w:t>{RSNE, GTK[N], RSNXE, Device ID KDE} or {RSNE, GTK[N], OCI KDE, RSNXE, Device ID KDE}</w:t>
      </w:r>
      <w:r w:rsidRPr="001D6E1C">
        <w:rPr>
          <w:rFonts w:eastAsia="TimesNewRoman"/>
          <w:sz w:val="22"/>
          <w:szCs w:val="22"/>
          <w:lang w:val="en-US" w:eastAsia="ja-JP"/>
          <w:rPrChange w:id="2642" w:author="Zhijie Yang (NSB)" w:date="2022-12-08T16:51:00Z">
            <w:rPr>
              <w:rFonts w:eastAsia="TimesNewRoman"/>
              <w:sz w:val="24"/>
              <w:szCs w:val="24"/>
              <w:lang w:val="en-US" w:eastAsia="ja-JP"/>
            </w:rPr>
          </w:rPrChange>
        </w:rPr>
        <w:t xml:space="preserve"> </w:t>
      </w:r>
      <w:r w:rsidRPr="001D6E1C">
        <w:rPr>
          <w:color w:val="FF0000"/>
          <w:sz w:val="22"/>
          <w:szCs w:val="22"/>
          <w:rPrChange w:id="2643" w:author="Zhijie Yang (NSB)" w:date="2022-12-08T16:51:00Z">
            <w:rPr>
              <w:color w:val="FF0000"/>
              <w:sz w:val="24"/>
              <w:szCs w:val="24"/>
            </w:rPr>
          </w:rPrChange>
        </w:rPr>
        <w:t xml:space="preserve">or </w:t>
      </w:r>
      <w:r w:rsidRPr="001D6E1C">
        <w:rPr>
          <w:color w:val="FF0000"/>
          <w:sz w:val="22"/>
          <w:szCs w:val="22"/>
          <w:rPrChange w:id="2644" w:author="Zhijie Yang (NSB)" w:date="2022-12-08T16:51:00Z">
            <w:rPr>
              <w:color w:val="FF0000"/>
              <w:sz w:val="24"/>
              <w:szCs w:val="24"/>
            </w:rPr>
          </w:rPrChange>
        </w:rPr>
        <w:br/>
        <w:t xml:space="preserve">{RSNE, GTK[N], MAAD KDE} or {RSNE, GTK[N], OCI KDE, MAAD KDE} or </w:t>
      </w:r>
      <w:r w:rsidRPr="001D6E1C">
        <w:rPr>
          <w:color w:val="FF0000"/>
          <w:sz w:val="22"/>
          <w:szCs w:val="22"/>
          <w:rPrChange w:id="2645" w:author="Zhijie Yang (NSB)" w:date="2022-12-08T16:51:00Z">
            <w:rPr>
              <w:color w:val="FF0000"/>
              <w:sz w:val="24"/>
              <w:szCs w:val="24"/>
            </w:rPr>
          </w:rPrChange>
        </w:rPr>
        <w:br/>
        <w:t>{RSNE, GTK[N], RSNXE, MAAD KDE} or {RSNE, GTK[N], OCI KDE, RSNXE, MAAD KDE} or</w:t>
      </w:r>
      <w:r w:rsidRPr="001D6E1C">
        <w:rPr>
          <w:color w:val="FF0000"/>
          <w:sz w:val="22"/>
          <w:szCs w:val="22"/>
          <w:rPrChange w:id="2646" w:author="Zhijie Yang (NSB)" w:date="2022-12-08T16:51:00Z">
            <w:rPr>
              <w:color w:val="FF0000"/>
              <w:sz w:val="24"/>
              <w:szCs w:val="24"/>
            </w:rPr>
          </w:rPrChange>
        </w:rPr>
        <w:br/>
        <w:t xml:space="preserve">{RSNE, GTK[N], MAAD KDE} or {RSNE, GTK[N], OCI KDE, MAAD KDE} or </w:t>
      </w:r>
      <w:r w:rsidRPr="001D6E1C">
        <w:rPr>
          <w:color w:val="FF0000"/>
          <w:sz w:val="22"/>
          <w:szCs w:val="22"/>
          <w:rPrChange w:id="2647" w:author="Zhijie Yang (NSB)" w:date="2022-12-08T16:51:00Z">
            <w:rPr>
              <w:color w:val="FF0000"/>
              <w:sz w:val="24"/>
              <w:szCs w:val="24"/>
            </w:rPr>
          </w:rPrChange>
        </w:rPr>
        <w:br/>
        <w:t xml:space="preserve">{RSNE, GTK[N], RSNXE, Device ID, MAAD KDE} or </w:t>
      </w:r>
      <w:r w:rsidRPr="001D6E1C">
        <w:rPr>
          <w:color w:val="FF0000"/>
          <w:sz w:val="22"/>
          <w:szCs w:val="22"/>
          <w:rPrChange w:id="2648" w:author="Zhijie Yang (NSB)" w:date="2022-12-08T16:51:00Z">
            <w:rPr>
              <w:color w:val="FF0000"/>
              <w:sz w:val="24"/>
              <w:szCs w:val="24"/>
            </w:rPr>
          </w:rPrChange>
        </w:rPr>
        <w:br/>
        <w:t xml:space="preserve">{RSNE, GTK[N], OCI KDE, RSNXE, Device ID, MAAD KDE}) </w:t>
      </w:r>
    </w:p>
    <w:p w14:paraId="36855084" w14:textId="77777777" w:rsidR="002936F0" w:rsidRPr="001D6E1C" w:rsidRDefault="002936F0" w:rsidP="002936F0">
      <w:pPr>
        <w:pStyle w:val="LP"/>
        <w:tabs>
          <w:tab w:val="clear" w:pos="640"/>
          <w:tab w:val="left" w:pos="1660"/>
        </w:tabs>
        <w:ind w:left="0"/>
        <w:rPr>
          <w:w w:val="100"/>
          <w:sz w:val="22"/>
          <w:szCs w:val="22"/>
          <w:rPrChange w:id="2649" w:author="Zhijie Yang (NSB)" w:date="2022-12-08T16:51:00Z">
            <w:rPr>
              <w:w w:val="100"/>
              <w:sz w:val="24"/>
              <w:szCs w:val="24"/>
            </w:rPr>
          </w:rPrChange>
        </w:rPr>
      </w:pPr>
      <w:r w:rsidRPr="001D6E1C">
        <w:rPr>
          <w:w w:val="100"/>
          <w:sz w:val="22"/>
          <w:szCs w:val="22"/>
          <w:rPrChange w:id="2650" w:author="Zhijie Yang (NSB)" w:date="2022-12-08T16:51:00Z">
            <w:rPr>
              <w:w w:val="100"/>
              <w:sz w:val="24"/>
              <w:szCs w:val="24"/>
            </w:rPr>
          </w:rPrChange>
        </w:rPr>
        <w:t>Message 4:</w:t>
      </w:r>
      <w:r w:rsidRPr="001D6E1C">
        <w:rPr>
          <w:w w:val="100"/>
          <w:sz w:val="22"/>
          <w:szCs w:val="22"/>
          <w:rPrChange w:id="2651" w:author="Zhijie Yang (NSB)" w:date="2022-12-08T16:51:00Z">
            <w:rPr>
              <w:w w:val="100"/>
              <w:sz w:val="24"/>
              <w:szCs w:val="24"/>
            </w:rPr>
          </w:rPrChange>
        </w:rPr>
        <w:tab/>
        <w:t xml:space="preserve">Supplicant </w:t>
      </w:r>
      <w:r w:rsidRPr="001D6E1C">
        <w:rPr>
          <w:w w:val="100"/>
          <w:sz w:val="22"/>
          <w:szCs w:val="22"/>
          <w:rPrChange w:id="2652" w:author="Zhijie Yang (NSB)" w:date="2022-12-08T16:51:00Z">
            <w:rPr>
              <w:w w:val="100"/>
              <w:sz w:val="24"/>
              <w:szCs w:val="24"/>
            </w:rPr>
          </w:rPrChange>
        </w:rPr>
        <w:t> Authenticator: EAPOL-Key(1,1,0,0,P,0,0,0,MIC,{}).</w:t>
      </w:r>
    </w:p>
    <w:p w14:paraId="336EAEA5" w14:textId="77777777" w:rsidR="002936F0" w:rsidRPr="001D6E1C" w:rsidRDefault="002936F0" w:rsidP="002936F0">
      <w:pPr>
        <w:rPr>
          <w:sz w:val="22"/>
          <w:szCs w:val="22"/>
          <w:lang w:val="en-US" w:eastAsia="en-GB"/>
          <w:rPrChange w:id="2653" w:author="Zhijie Yang (NSB)" w:date="2022-12-08T16:51:00Z">
            <w:rPr>
              <w:sz w:val="24"/>
              <w:szCs w:val="24"/>
              <w:lang w:val="en-US" w:eastAsia="en-GB"/>
            </w:rPr>
          </w:rPrChange>
        </w:rPr>
      </w:pPr>
    </w:p>
    <w:p w14:paraId="382ECFDA" w14:textId="77777777" w:rsidR="002936F0" w:rsidRPr="001D6E1C" w:rsidRDefault="002936F0" w:rsidP="002936F0">
      <w:pPr>
        <w:rPr>
          <w:b/>
          <w:bCs/>
          <w:sz w:val="22"/>
          <w:szCs w:val="22"/>
          <w:lang w:val="en-US" w:eastAsia="en-GB"/>
          <w:rPrChange w:id="2654" w:author="Zhijie Yang (NSB)" w:date="2022-12-08T16:51:00Z">
            <w:rPr>
              <w:b/>
              <w:bCs/>
              <w:sz w:val="24"/>
              <w:szCs w:val="24"/>
              <w:lang w:val="en-US" w:eastAsia="en-GB"/>
            </w:rPr>
          </w:rPrChange>
        </w:rPr>
      </w:pPr>
      <w:r w:rsidRPr="001D6E1C">
        <w:rPr>
          <w:b/>
          <w:bCs/>
          <w:sz w:val="22"/>
          <w:szCs w:val="22"/>
          <w:lang w:val="en-US" w:eastAsia="en-GB"/>
          <w:rPrChange w:id="2655" w:author="Zhijie Yang (NSB)" w:date="2022-12-08T16:51:00Z">
            <w:rPr>
              <w:b/>
              <w:bCs/>
              <w:sz w:val="24"/>
              <w:szCs w:val="24"/>
              <w:lang w:val="en-US" w:eastAsia="en-GB"/>
            </w:rPr>
          </w:rPrChange>
        </w:rPr>
        <w:lastRenderedPageBreak/>
        <w:t>12.7.6.3 4-way handshake message 2</w:t>
      </w:r>
    </w:p>
    <w:p w14:paraId="76E8A4DA" w14:textId="77777777" w:rsidR="002936F0" w:rsidRPr="001D6E1C" w:rsidRDefault="002936F0" w:rsidP="002936F0">
      <w:pPr>
        <w:rPr>
          <w:i/>
          <w:iCs/>
          <w:color w:val="00B0F0"/>
          <w:sz w:val="22"/>
          <w:szCs w:val="22"/>
          <w:rPrChange w:id="2656" w:author="Zhijie Yang (NSB)" w:date="2022-12-08T16:51:00Z">
            <w:rPr>
              <w:i/>
              <w:iCs/>
              <w:color w:val="00B0F0"/>
              <w:sz w:val="24"/>
              <w:szCs w:val="24"/>
            </w:rPr>
          </w:rPrChange>
        </w:rPr>
      </w:pPr>
      <w:r w:rsidRPr="001D6E1C">
        <w:rPr>
          <w:i/>
          <w:iCs/>
          <w:color w:val="00B0F0"/>
          <w:sz w:val="22"/>
          <w:szCs w:val="22"/>
          <w:rPrChange w:id="2657" w:author="Zhijie Yang (NSB)" w:date="2022-12-08T16:51:00Z">
            <w:rPr>
              <w:i/>
              <w:iCs/>
              <w:color w:val="00B0F0"/>
              <w:sz w:val="24"/>
              <w:szCs w:val="24"/>
            </w:rPr>
          </w:rPrChange>
        </w:rPr>
        <w:t>At P 28.39 Modify 12.7.6.3 as shown below:</w:t>
      </w:r>
    </w:p>
    <w:p w14:paraId="5609240C" w14:textId="77777777" w:rsidR="002936F0" w:rsidRPr="001D6E1C" w:rsidRDefault="002936F0" w:rsidP="002936F0">
      <w:pPr>
        <w:rPr>
          <w:sz w:val="22"/>
          <w:szCs w:val="22"/>
          <w:lang w:val="en-US" w:eastAsia="en-GB"/>
          <w:rPrChange w:id="2658" w:author="Zhijie Yang (NSB)" w:date="2022-12-08T16:51:00Z">
            <w:rPr>
              <w:sz w:val="24"/>
              <w:szCs w:val="24"/>
              <w:lang w:val="en-US" w:eastAsia="en-GB"/>
            </w:rPr>
          </w:rPrChange>
        </w:rPr>
      </w:pPr>
    </w:p>
    <w:p w14:paraId="37B8CD15"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w w:val="100"/>
          <w:sz w:val="22"/>
          <w:szCs w:val="22"/>
          <w:rPrChange w:id="2659" w:author="Zhijie Yang (NSB)" w:date="2022-12-08T16:51:00Z">
            <w:rPr>
              <w:w w:val="100"/>
              <w:sz w:val="24"/>
              <w:szCs w:val="24"/>
            </w:rPr>
          </w:rPrChange>
        </w:rPr>
      </w:pPr>
      <w:r w:rsidRPr="001D6E1C">
        <w:rPr>
          <w:w w:val="100"/>
          <w:sz w:val="22"/>
          <w:szCs w:val="22"/>
          <w:rPrChange w:id="2660" w:author="Zhijie Yang (NSB)" w:date="2022-12-08T16:51:00Z">
            <w:rPr>
              <w:w w:val="100"/>
              <w:sz w:val="24"/>
              <w:szCs w:val="24"/>
            </w:rPr>
          </w:rPrChange>
        </w:rPr>
        <w:t xml:space="preserve">Additionally, contains an OCI KDE when dot11RSNAOperatingChannelValidationActivated is true on the Authenticator. </w:t>
      </w:r>
    </w:p>
    <w:p w14:paraId="47A0679C"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color w:val="auto"/>
          <w:w w:val="100"/>
          <w:sz w:val="22"/>
          <w:szCs w:val="22"/>
          <w:u w:val="single"/>
          <w:rPrChange w:id="2661" w:author="Zhijie Yang (NSB)" w:date="2022-12-08T16:51:00Z">
            <w:rPr>
              <w:color w:val="auto"/>
              <w:w w:val="100"/>
              <w:sz w:val="24"/>
              <w:szCs w:val="24"/>
              <w:u w:val="single"/>
            </w:rPr>
          </w:rPrChange>
        </w:rPr>
      </w:pPr>
      <w:r w:rsidRPr="001D6E1C">
        <w:rPr>
          <w:color w:val="auto"/>
          <w:w w:val="100"/>
          <w:sz w:val="22"/>
          <w:szCs w:val="22"/>
          <w:u w:val="single"/>
          <w:rPrChange w:id="2662" w:author="Zhijie Yang (NSB)" w:date="2022-12-08T16:51:00Z">
            <w:rPr>
              <w:color w:val="auto"/>
              <w:w w:val="100"/>
              <w:sz w:val="24"/>
              <w:szCs w:val="24"/>
              <w:u w:val="single"/>
            </w:rPr>
          </w:rPrChange>
        </w:rPr>
        <w:t>Additionally, may include a Device ID KDE</w:t>
      </w:r>
    </w:p>
    <w:p w14:paraId="6FB3A25C"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w w:val="100"/>
          <w:sz w:val="22"/>
          <w:szCs w:val="22"/>
          <w:u w:val="single"/>
          <w:rPrChange w:id="2663" w:author="Zhijie Yang (NSB)" w:date="2022-12-08T16:51:00Z">
            <w:rPr>
              <w:w w:val="100"/>
              <w:sz w:val="24"/>
              <w:szCs w:val="24"/>
              <w:u w:val="single"/>
            </w:rPr>
          </w:rPrChange>
        </w:rPr>
      </w:pPr>
      <w:r w:rsidRPr="001D6E1C">
        <w:rPr>
          <w:color w:val="FF0000"/>
          <w:w w:val="100"/>
          <w:sz w:val="22"/>
          <w:szCs w:val="22"/>
          <w:u w:val="single"/>
          <w:rPrChange w:id="2664" w:author="Zhijie Yang (NSB)" w:date="2022-12-08T16:51:00Z">
            <w:rPr>
              <w:color w:val="FF0000"/>
              <w:w w:val="100"/>
              <w:sz w:val="24"/>
              <w:szCs w:val="24"/>
              <w:u w:val="single"/>
            </w:rPr>
          </w:rPrChange>
        </w:rPr>
        <w:t>Additionally, may include an RRCM KDE</w:t>
      </w:r>
    </w:p>
    <w:p w14:paraId="5968A9B1"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w w:val="100"/>
          <w:sz w:val="22"/>
          <w:szCs w:val="22"/>
          <w:rPrChange w:id="2665" w:author="Zhijie Yang (NSB)" w:date="2022-12-08T16:51:00Z">
            <w:rPr>
              <w:w w:val="100"/>
              <w:sz w:val="24"/>
              <w:szCs w:val="24"/>
            </w:rPr>
          </w:rPrChange>
        </w:rPr>
      </w:pPr>
      <w:r w:rsidRPr="001D6E1C">
        <w:rPr>
          <w:w w:val="100"/>
          <w:sz w:val="22"/>
          <w:szCs w:val="22"/>
          <w:rPrChange w:id="2666" w:author="Zhijie Yang (NSB)" w:date="2022-12-08T16:51:00Z">
            <w:rPr>
              <w:w w:val="100"/>
              <w:sz w:val="24"/>
              <w:szCs w:val="24"/>
            </w:rPr>
          </w:rPrChange>
        </w:rPr>
        <w:t>The RSNXE that the Authenticator sent in its (Re)Association Request frame, if this element is present in the (Re) Association Request frame that the Authenticator sent.</w:t>
      </w:r>
    </w:p>
    <w:p w14:paraId="1F42D853" w14:textId="77777777" w:rsidR="002936F0" w:rsidRPr="001D6E1C" w:rsidRDefault="002936F0" w:rsidP="002936F0">
      <w:pPr>
        <w:rPr>
          <w:sz w:val="22"/>
          <w:szCs w:val="22"/>
          <w:lang w:val="en-US" w:eastAsia="en-GB"/>
          <w:rPrChange w:id="2667" w:author="Zhijie Yang (NSB)" w:date="2022-12-08T16:51:00Z">
            <w:rPr>
              <w:sz w:val="24"/>
              <w:szCs w:val="24"/>
              <w:lang w:val="en-US" w:eastAsia="en-GB"/>
            </w:rPr>
          </w:rPrChange>
        </w:rPr>
      </w:pPr>
    </w:p>
    <w:p w14:paraId="6271A6A4" w14:textId="77777777" w:rsidR="002936F0" w:rsidRPr="001D6E1C" w:rsidRDefault="002936F0" w:rsidP="002936F0">
      <w:pPr>
        <w:pStyle w:val="LP"/>
        <w:rPr>
          <w:w w:val="100"/>
          <w:sz w:val="22"/>
          <w:szCs w:val="22"/>
          <w:rPrChange w:id="2668" w:author="Zhijie Yang (NSB)" w:date="2022-12-08T16:51:00Z">
            <w:rPr>
              <w:w w:val="100"/>
              <w:sz w:val="24"/>
              <w:szCs w:val="24"/>
            </w:rPr>
          </w:rPrChange>
        </w:rPr>
      </w:pPr>
      <w:r w:rsidRPr="001D6E1C">
        <w:rPr>
          <w:w w:val="100"/>
          <w:sz w:val="22"/>
          <w:szCs w:val="22"/>
          <w:rPrChange w:id="2669" w:author="Zhijie Yang (NSB)" w:date="2022-12-08T16:51:00Z">
            <w:rPr>
              <w:w w:val="100"/>
              <w:sz w:val="24"/>
              <w:szCs w:val="24"/>
            </w:rPr>
          </w:rPrChange>
        </w:rPr>
        <w:t>Key Information:</w:t>
      </w:r>
    </w:p>
    <w:p w14:paraId="3D12CE26" w14:textId="77777777" w:rsidR="002936F0" w:rsidRPr="001D6E1C" w:rsidRDefault="002936F0" w:rsidP="002936F0">
      <w:pPr>
        <w:pStyle w:val="LP2"/>
        <w:ind w:left="1440" w:hanging="400"/>
        <w:rPr>
          <w:w w:val="100"/>
          <w:sz w:val="22"/>
          <w:szCs w:val="22"/>
          <w:rPrChange w:id="2670" w:author="Zhijie Yang (NSB)" w:date="2022-12-08T16:51:00Z">
            <w:rPr>
              <w:w w:val="100"/>
              <w:sz w:val="24"/>
              <w:szCs w:val="24"/>
            </w:rPr>
          </w:rPrChange>
        </w:rPr>
      </w:pPr>
      <w:r w:rsidRPr="001D6E1C">
        <w:rPr>
          <w:w w:val="100"/>
          <w:sz w:val="22"/>
          <w:szCs w:val="22"/>
          <w:rPrChange w:id="2671" w:author="Zhijie Yang (NSB)" w:date="2022-12-08T16:51:00Z">
            <w:rPr>
              <w:w w:val="100"/>
              <w:sz w:val="24"/>
              <w:szCs w:val="24"/>
            </w:rPr>
          </w:rPrChange>
        </w:rPr>
        <w:t>Key Descriptor Version = 1 (ARC4 encryption with HMAC-MD5) or 2 (NIST AES key wrap with HMAC-SHA-1-128) or 3 (NIST AES key wrap with AES-128-CMAC), in all other cases 0 – same as message 1</w:t>
      </w:r>
    </w:p>
    <w:p w14:paraId="157B6937" w14:textId="77777777" w:rsidR="002936F0" w:rsidRPr="001D6E1C" w:rsidRDefault="002936F0" w:rsidP="002936F0">
      <w:pPr>
        <w:pStyle w:val="LP2"/>
        <w:rPr>
          <w:w w:val="100"/>
          <w:sz w:val="22"/>
          <w:szCs w:val="22"/>
          <w:rPrChange w:id="2672" w:author="Zhijie Yang (NSB)" w:date="2022-12-08T16:51:00Z">
            <w:rPr>
              <w:w w:val="100"/>
              <w:sz w:val="24"/>
              <w:szCs w:val="24"/>
            </w:rPr>
          </w:rPrChange>
        </w:rPr>
      </w:pPr>
      <w:r w:rsidRPr="001D6E1C">
        <w:rPr>
          <w:w w:val="100"/>
          <w:sz w:val="22"/>
          <w:szCs w:val="22"/>
          <w:rPrChange w:id="2673" w:author="Zhijie Yang (NSB)" w:date="2022-12-08T16:51:00Z">
            <w:rPr>
              <w:w w:val="100"/>
              <w:sz w:val="24"/>
              <w:szCs w:val="24"/>
            </w:rPr>
          </w:rPrChange>
        </w:rPr>
        <w:t>Key Type = 1 (Pairwise) – same as message 1</w:t>
      </w:r>
    </w:p>
    <w:p w14:paraId="3A801B8D" w14:textId="77777777" w:rsidR="002936F0" w:rsidRPr="001D6E1C" w:rsidRDefault="002936F0" w:rsidP="002936F0">
      <w:pPr>
        <w:pStyle w:val="LP2"/>
        <w:rPr>
          <w:w w:val="100"/>
          <w:sz w:val="22"/>
          <w:szCs w:val="22"/>
          <w:rPrChange w:id="2674" w:author="Zhijie Yang (NSB)" w:date="2022-12-08T16:51:00Z">
            <w:rPr>
              <w:w w:val="100"/>
              <w:sz w:val="24"/>
              <w:szCs w:val="24"/>
            </w:rPr>
          </w:rPrChange>
        </w:rPr>
      </w:pPr>
      <w:r w:rsidRPr="001D6E1C">
        <w:rPr>
          <w:w w:val="100"/>
          <w:sz w:val="22"/>
          <w:szCs w:val="22"/>
          <w:rPrChange w:id="2675" w:author="Zhijie Yang (NSB)" w:date="2022-12-08T16:51:00Z">
            <w:rPr>
              <w:w w:val="100"/>
              <w:sz w:val="24"/>
              <w:szCs w:val="24"/>
            </w:rPr>
          </w:rPrChange>
        </w:rPr>
        <w:t>Reserved = 0</w:t>
      </w:r>
    </w:p>
    <w:p w14:paraId="5FADCF61" w14:textId="77777777" w:rsidR="002936F0" w:rsidRPr="001D6E1C" w:rsidRDefault="002936F0" w:rsidP="002936F0">
      <w:pPr>
        <w:pStyle w:val="LP2"/>
        <w:rPr>
          <w:w w:val="100"/>
          <w:sz w:val="22"/>
          <w:szCs w:val="22"/>
          <w:rPrChange w:id="2676" w:author="Zhijie Yang (NSB)" w:date="2022-12-08T16:51:00Z">
            <w:rPr>
              <w:w w:val="100"/>
              <w:sz w:val="24"/>
              <w:szCs w:val="24"/>
            </w:rPr>
          </w:rPrChange>
        </w:rPr>
      </w:pPr>
      <w:r w:rsidRPr="001D6E1C">
        <w:rPr>
          <w:w w:val="100"/>
          <w:sz w:val="22"/>
          <w:szCs w:val="22"/>
          <w:rPrChange w:id="2677" w:author="Zhijie Yang (NSB)" w:date="2022-12-08T16:51:00Z">
            <w:rPr>
              <w:w w:val="100"/>
              <w:sz w:val="24"/>
              <w:szCs w:val="24"/>
            </w:rPr>
          </w:rPrChange>
        </w:rPr>
        <w:t>Install = 0</w:t>
      </w:r>
    </w:p>
    <w:p w14:paraId="29F9B04E" w14:textId="77777777" w:rsidR="002936F0" w:rsidRPr="001D6E1C" w:rsidRDefault="002936F0" w:rsidP="002936F0">
      <w:pPr>
        <w:pStyle w:val="LP2"/>
        <w:rPr>
          <w:w w:val="100"/>
          <w:sz w:val="22"/>
          <w:szCs w:val="22"/>
          <w:rPrChange w:id="2678" w:author="Zhijie Yang (NSB)" w:date="2022-12-08T16:51:00Z">
            <w:rPr>
              <w:w w:val="100"/>
              <w:sz w:val="24"/>
              <w:szCs w:val="24"/>
            </w:rPr>
          </w:rPrChange>
        </w:rPr>
      </w:pPr>
      <w:r w:rsidRPr="001D6E1C">
        <w:rPr>
          <w:w w:val="100"/>
          <w:sz w:val="22"/>
          <w:szCs w:val="22"/>
          <w:rPrChange w:id="2679" w:author="Zhijie Yang (NSB)" w:date="2022-12-08T16:51:00Z">
            <w:rPr>
              <w:w w:val="100"/>
              <w:sz w:val="24"/>
              <w:szCs w:val="24"/>
            </w:rPr>
          </w:rPrChange>
        </w:rPr>
        <w:t>Key Ack = 0</w:t>
      </w:r>
    </w:p>
    <w:p w14:paraId="6AED61AC" w14:textId="77777777" w:rsidR="002936F0" w:rsidRPr="001D6E1C" w:rsidRDefault="002936F0" w:rsidP="002936F0">
      <w:pPr>
        <w:pStyle w:val="LP2"/>
        <w:rPr>
          <w:w w:val="100"/>
          <w:sz w:val="22"/>
          <w:szCs w:val="22"/>
          <w:rPrChange w:id="2680" w:author="Zhijie Yang (NSB)" w:date="2022-12-08T16:51:00Z">
            <w:rPr>
              <w:w w:val="100"/>
              <w:sz w:val="24"/>
              <w:szCs w:val="24"/>
            </w:rPr>
          </w:rPrChange>
        </w:rPr>
      </w:pPr>
      <w:r w:rsidRPr="001D6E1C">
        <w:rPr>
          <w:w w:val="100"/>
          <w:sz w:val="22"/>
          <w:szCs w:val="22"/>
          <w:rPrChange w:id="2681" w:author="Zhijie Yang (NSB)" w:date="2022-12-08T16:51:00Z">
            <w:rPr>
              <w:w w:val="100"/>
              <w:sz w:val="24"/>
              <w:szCs w:val="24"/>
            </w:rPr>
          </w:rPrChange>
        </w:rPr>
        <w:t>Key MIC = 0 when using an AEAD cipher or 1 otherwise</w:t>
      </w:r>
    </w:p>
    <w:p w14:paraId="2FC8EC4F" w14:textId="77777777" w:rsidR="002936F0" w:rsidRPr="001D6E1C" w:rsidRDefault="002936F0" w:rsidP="002936F0">
      <w:pPr>
        <w:pStyle w:val="LP2"/>
        <w:rPr>
          <w:w w:val="100"/>
          <w:sz w:val="22"/>
          <w:szCs w:val="22"/>
          <w:rPrChange w:id="2682" w:author="Zhijie Yang (NSB)" w:date="2022-12-08T16:51:00Z">
            <w:rPr>
              <w:w w:val="100"/>
              <w:sz w:val="24"/>
              <w:szCs w:val="24"/>
            </w:rPr>
          </w:rPrChange>
        </w:rPr>
      </w:pPr>
      <w:r w:rsidRPr="001D6E1C">
        <w:rPr>
          <w:w w:val="100"/>
          <w:sz w:val="22"/>
          <w:szCs w:val="22"/>
          <w:rPrChange w:id="2683" w:author="Zhijie Yang (NSB)" w:date="2022-12-08T16:51:00Z">
            <w:rPr>
              <w:w w:val="100"/>
              <w:sz w:val="24"/>
              <w:szCs w:val="24"/>
            </w:rPr>
          </w:rPrChange>
        </w:rPr>
        <w:t>Secure = 0 – same as message 1</w:t>
      </w:r>
    </w:p>
    <w:p w14:paraId="4A1E7109" w14:textId="77777777" w:rsidR="002936F0" w:rsidRPr="001D6E1C" w:rsidRDefault="002936F0" w:rsidP="002936F0">
      <w:pPr>
        <w:pStyle w:val="LP2"/>
        <w:rPr>
          <w:w w:val="100"/>
          <w:sz w:val="22"/>
          <w:szCs w:val="22"/>
          <w:rPrChange w:id="2684" w:author="Zhijie Yang (NSB)" w:date="2022-12-08T16:51:00Z">
            <w:rPr>
              <w:w w:val="100"/>
              <w:sz w:val="24"/>
              <w:szCs w:val="24"/>
            </w:rPr>
          </w:rPrChange>
        </w:rPr>
      </w:pPr>
      <w:r w:rsidRPr="001D6E1C">
        <w:rPr>
          <w:w w:val="100"/>
          <w:sz w:val="22"/>
          <w:szCs w:val="22"/>
          <w:rPrChange w:id="2685" w:author="Zhijie Yang (NSB)" w:date="2022-12-08T16:51:00Z">
            <w:rPr>
              <w:w w:val="100"/>
              <w:sz w:val="24"/>
              <w:szCs w:val="24"/>
            </w:rPr>
          </w:rPrChange>
        </w:rPr>
        <w:t>Error = 0 – same as message 1</w:t>
      </w:r>
    </w:p>
    <w:p w14:paraId="0CE3340C" w14:textId="77777777" w:rsidR="002936F0" w:rsidRPr="001D6E1C" w:rsidRDefault="002936F0" w:rsidP="002936F0">
      <w:pPr>
        <w:pStyle w:val="LP2"/>
        <w:rPr>
          <w:w w:val="100"/>
          <w:sz w:val="22"/>
          <w:szCs w:val="22"/>
          <w:rPrChange w:id="2686" w:author="Zhijie Yang (NSB)" w:date="2022-12-08T16:51:00Z">
            <w:rPr>
              <w:w w:val="100"/>
              <w:sz w:val="24"/>
              <w:szCs w:val="24"/>
            </w:rPr>
          </w:rPrChange>
        </w:rPr>
      </w:pPr>
      <w:r w:rsidRPr="001D6E1C">
        <w:rPr>
          <w:w w:val="100"/>
          <w:sz w:val="22"/>
          <w:szCs w:val="22"/>
          <w:rPrChange w:id="2687" w:author="Zhijie Yang (NSB)" w:date="2022-12-08T16:51:00Z">
            <w:rPr>
              <w:w w:val="100"/>
              <w:sz w:val="24"/>
              <w:szCs w:val="24"/>
            </w:rPr>
          </w:rPrChange>
        </w:rPr>
        <w:t>Request = 0 – same as message 1</w:t>
      </w:r>
    </w:p>
    <w:p w14:paraId="035078AB" w14:textId="77777777" w:rsidR="002936F0" w:rsidRPr="001D6E1C" w:rsidRDefault="002936F0" w:rsidP="002936F0">
      <w:pPr>
        <w:pStyle w:val="LP2"/>
        <w:rPr>
          <w:w w:val="100"/>
          <w:sz w:val="22"/>
          <w:szCs w:val="22"/>
          <w:rPrChange w:id="2688" w:author="Zhijie Yang (NSB)" w:date="2022-12-08T16:51:00Z">
            <w:rPr>
              <w:w w:val="100"/>
              <w:sz w:val="24"/>
              <w:szCs w:val="24"/>
            </w:rPr>
          </w:rPrChange>
        </w:rPr>
      </w:pPr>
      <w:r w:rsidRPr="001D6E1C">
        <w:rPr>
          <w:w w:val="100"/>
          <w:sz w:val="22"/>
          <w:szCs w:val="22"/>
          <w:rPrChange w:id="2689" w:author="Zhijie Yang (NSB)" w:date="2022-12-08T16:51:00Z">
            <w:rPr>
              <w:w w:val="100"/>
              <w:sz w:val="24"/>
              <w:szCs w:val="24"/>
            </w:rPr>
          </w:rPrChange>
        </w:rPr>
        <w:t xml:space="preserve">Encrypted Key Data = 1 when using an AEAD cipher </w:t>
      </w:r>
      <w:r w:rsidRPr="001D6E1C">
        <w:rPr>
          <w:color w:val="FF0000"/>
          <w:w w:val="100"/>
          <w:sz w:val="22"/>
          <w:szCs w:val="22"/>
          <w:u w:val="single"/>
          <w:rPrChange w:id="2690" w:author="Zhijie Yang (NSB)" w:date="2022-12-08T16:51:00Z">
            <w:rPr>
              <w:color w:val="FF0000"/>
              <w:w w:val="100"/>
              <w:sz w:val="24"/>
              <w:szCs w:val="24"/>
              <w:u w:val="single"/>
            </w:rPr>
          </w:rPrChange>
        </w:rPr>
        <w:t>or when</w:t>
      </w:r>
      <w:r w:rsidRPr="001D6E1C">
        <w:rPr>
          <w:w w:val="100"/>
          <w:sz w:val="22"/>
          <w:szCs w:val="22"/>
          <w:u w:val="single"/>
          <w:rPrChange w:id="2691" w:author="Zhijie Yang (NSB)" w:date="2022-12-08T16:51:00Z">
            <w:rPr>
              <w:w w:val="100"/>
              <w:sz w:val="24"/>
              <w:szCs w:val="24"/>
              <w:u w:val="single"/>
            </w:rPr>
          </w:rPrChange>
        </w:rPr>
        <w:t xml:space="preserve"> </w:t>
      </w:r>
      <w:r w:rsidRPr="001D6E1C">
        <w:rPr>
          <w:color w:val="FF0000"/>
          <w:w w:val="100"/>
          <w:sz w:val="22"/>
          <w:szCs w:val="22"/>
          <w:u w:val="single"/>
          <w:rPrChange w:id="2692" w:author="Zhijie Yang (NSB)" w:date="2022-12-08T16:51:00Z">
            <w:rPr>
              <w:color w:val="FF0000"/>
              <w:w w:val="100"/>
              <w:sz w:val="24"/>
              <w:szCs w:val="24"/>
              <w:u w:val="single"/>
            </w:rPr>
          </w:rPrChange>
        </w:rPr>
        <w:t>RRCM KDE is included</w:t>
      </w:r>
      <w:r w:rsidRPr="001D6E1C">
        <w:rPr>
          <w:w w:val="100"/>
          <w:sz w:val="22"/>
          <w:szCs w:val="22"/>
          <w:rPrChange w:id="2693" w:author="Zhijie Yang (NSB)" w:date="2022-12-08T16:51:00Z">
            <w:rPr>
              <w:w w:val="100"/>
              <w:sz w:val="24"/>
              <w:szCs w:val="24"/>
            </w:rPr>
          </w:rPrChange>
        </w:rPr>
        <w:t>, or 0 otherwise</w:t>
      </w:r>
    </w:p>
    <w:p w14:paraId="4131F676" w14:textId="77777777" w:rsidR="002936F0" w:rsidRPr="001D6E1C" w:rsidRDefault="002936F0" w:rsidP="002936F0">
      <w:pPr>
        <w:pStyle w:val="LP2"/>
        <w:rPr>
          <w:w w:val="100"/>
          <w:sz w:val="22"/>
          <w:szCs w:val="22"/>
          <w:rPrChange w:id="2694" w:author="Zhijie Yang (NSB)" w:date="2022-12-08T16:51:00Z">
            <w:rPr>
              <w:w w:val="100"/>
              <w:sz w:val="24"/>
              <w:szCs w:val="24"/>
            </w:rPr>
          </w:rPrChange>
        </w:rPr>
      </w:pPr>
      <w:r w:rsidRPr="001D6E1C">
        <w:rPr>
          <w:w w:val="100"/>
          <w:sz w:val="22"/>
          <w:szCs w:val="22"/>
          <w:rPrChange w:id="2695" w:author="Zhijie Yang (NSB)" w:date="2022-12-08T16:51:00Z">
            <w:rPr>
              <w:w w:val="100"/>
              <w:sz w:val="24"/>
              <w:szCs w:val="24"/>
            </w:rPr>
          </w:rPrChange>
        </w:rPr>
        <w:t>Reserved = 0 – unused by this protocol version</w:t>
      </w:r>
    </w:p>
    <w:p w14:paraId="34C8EB81" w14:textId="01E22358" w:rsidR="002936F0" w:rsidRPr="001D6E1C" w:rsidRDefault="002936F0" w:rsidP="002936F0">
      <w:pPr>
        <w:pStyle w:val="L2"/>
        <w:numPr>
          <w:ilvl w:val="0"/>
          <w:numId w:val="32"/>
        </w:numPr>
        <w:ind w:left="640" w:hanging="440"/>
        <w:rPr>
          <w:w w:val="100"/>
          <w:sz w:val="22"/>
          <w:szCs w:val="22"/>
          <w:rPrChange w:id="2696" w:author="Zhijie Yang (NSB)" w:date="2022-12-08T16:51:00Z">
            <w:rPr>
              <w:w w:val="100"/>
              <w:sz w:val="24"/>
              <w:szCs w:val="24"/>
            </w:rPr>
          </w:rPrChange>
        </w:rPr>
      </w:pPr>
      <w:r w:rsidRPr="001D6E1C">
        <w:rPr>
          <w:w w:val="100"/>
          <w:sz w:val="22"/>
          <w:szCs w:val="22"/>
          <w:rPrChange w:id="2697" w:author="Zhijie Yang (NSB)" w:date="2022-12-08T16:51:00Z">
            <w:rPr>
              <w:w w:val="100"/>
              <w:sz w:val="24"/>
              <w:szCs w:val="24"/>
            </w:rPr>
          </w:rPrChange>
        </w:rPr>
        <w:t xml:space="preserve">Key Data = </w:t>
      </w:r>
    </w:p>
    <w:p w14:paraId="54CFEDC8" w14:textId="559A01AA" w:rsidR="00764F94" w:rsidRPr="001D6E1C" w:rsidRDefault="00764F94" w:rsidP="00764F94">
      <w:pPr>
        <w:pStyle w:val="L2"/>
        <w:numPr>
          <w:ilvl w:val="0"/>
          <w:numId w:val="32"/>
        </w:numPr>
        <w:rPr>
          <w:w w:val="100"/>
          <w:sz w:val="22"/>
          <w:szCs w:val="22"/>
          <w:rPrChange w:id="2698" w:author="Zhijie Yang (NSB)" w:date="2022-12-08T16:51:00Z">
            <w:rPr>
              <w:w w:val="100"/>
            </w:rPr>
          </w:rPrChange>
        </w:rPr>
      </w:pPr>
      <w:r w:rsidRPr="001D6E1C">
        <w:rPr>
          <w:rFonts w:eastAsia="宋体"/>
          <w:w w:val="100"/>
          <w:sz w:val="22"/>
          <w:szCs w:val="22"/>
          <w:lang w:eastAsia="zh-CN"/>
          <w:rPrChange w:id="2699" w:author="Zhijie Yang (NSB)" w:date="2022-12-08T16:51:00Z">
            <w:rPr>
              <w:rFonts w:eastAsia="宋体"/>
              <w:w w:val="100"/>
              <w:lang w:eastAsia="zh-CN"/>
            </w:rPr>
          </w:rPrChange>
        </w:rPr>
        <w:t xml:space="preserve">       </w:t>
      </w:r>
      <w:r w:rsidRPr="001D6E1C">
        <w:rPr>
          <w:rFonts w:hint="eastAsia"/>
          <w:w w:val="100"/>
          <w:sz w:val="22"/>
          <w:szCs w:val="22"/>
          <w:rPrChange w:id="2700" w:author="Zhijie Yang (NSB)" w:date="2022-12-08T16:51:00Z">
            <w:rPr>
              <w:rFonts w:hint="eastAsia"/>
              <w:w w:val="100"/>
            </w:rPr>
          </w:rPrChange>
        </w:rPr>
        <w:t>—</w:t>
      </w:r>
      <w:r w:rsidRPr="001D6E1C">
        <w:rPr>
          <w:w w:val="100"/>
          <w:sz w:val="22"/>
          <w:szCs w:val="22"/>
          <w:rPrChange w:id="2701" w:author="Zhijie Yang (NSB)" w:date="2022-12-08T16:51:00Z">
            <w:rPr>
              <w:w w:val="100"/>
            </w:rPr>
          </w:rPrChange>
        </w:rPr>
        <w:t xml:space="preserve"> Additionally, may include a Device ID KDE.</w:t>
      </w:r>
    </w:p>
    <w:p w14:paraId="5B728E74" w14:textId="5439F604" w:rsidR="00764F94" w:rsidRPr="001D6E1C" w:rsidRDefault="00764F94" w:rsidP="00764F94">
      <w:pPr>
        <w:pStyle w:val="DL2"/>
        <w:tabs>
          <w:tab w:val="clear" w:pos="920"/>
          <w:tab w:val="left" w:pos="1440"/>
        </w:tabs>
        <w:suppressAutoHyphens/>
        <w:spacing w:before="60" w:after="60"/>
        <w:rPr>
          <w:w w:val="100"/>
          <w:sz w:val="22"/>
          <w:szCs w:val="22"/>
          <w:rPrChange w:id="2702" w:author="Zhijie Yang (NSB)" w:date="2022-12-08T16:51:00Z">
            <w:rPr>
              <w:w w:val="100"/>
            </w:rPr>
          </w:rPrChange>
        </w:rPr>
      </w:pPr>
      <w:r w:rsidRPr="001D6E1C">
        <w:rPr>
          <w:rFonts w:hint="eastAsia"/>
          <w:w w:val="100"/>
          <w:sz w:val="22"/>
          <w:szCs w:val="22"/>
          <w:rPrChange w:id="2703" w:author="Zhijie Yang (NSB)" w:date="2022-12-08T16:51:00Z">
            <w:rPr>
              <w:rFonts w:hint="eastAsia"/>
              <w:w w:val="100"/>
            </w:rPr>
          </w:rPrChange>
        </w:rPr>
        <w:t>—</w:t>
      </w:r>
      <w:r w:rsidRPr="001D6E1C">
        <w:rPr>
          <w:w w:val="100"/>
          <w:sz w:val="22"/>
          <w:szCs w:val="22"/>
          <w:rPrChange w:id="2704" w:author="Zhijie Yang (NSB)" w:date="2022-12-08T16:51:00Z">
            <w:rPr>
              <w:w w:val="100"/>
            </w:rPr>
          </w:rPrChange>
        </w:rPr>
        <w:t xml:space="preserve"> </w:t>
      </w:r>
      <w:r w:rsidRPr="001D6E1C">
        <w:rPr>
          <w:color w:val="FF0000"/>
          <w:w w:val="100"/>
          <w:sz w:val="22"/>
          <w:szCs w:val="22"/>
          <w:rPrChange w:id="2705" w:author="Zhijie Yang (NSB)" w:date="2022-12-08T16:51:00Z">
            <w:rPr>
              <w:color w:val="FF0000"/>
              <w:w w:val="100"/>
            </w:rPr>
          </w:rPrChange>
        </w:rPr>
        <w:t>Additionally, may include</w:t>
      </w:r>
      <w:r w:rsidRPr="001D6E1C">
        <w:rPr>
          <w:w w:val="100"/>
          <w:sz w:val="22"/>
          <w:szCs w:val="22"/>
          <w:rPrChange w:id="2706" w:author="Zhijie Yang (NSB)" w:date="2022-12-08T16:51:00Z">
            <w:rPr>
              <w:w w:val="100"/>
            </w:rPr>
          </w:rPrChange>
        </w:rPr>
        <w:t xml:space="preserve"> </w:t>
      </w:r>
      <w:r w:rsidRPr="001D6E1C">
        <w:rPr>
          <w:color w:val="FF0000"/>
          <w:w w:val="100"/>
          <w:sz w:val="22"/>
          <w:szCs w:val="22"/>
          <w:rPrChange w:id="2707" w:author="Zhijie Yang (NSB)" w:date="2022-12-08T16:51:00Z">
            <w:rPr>
              <w:color w:val="FF0000"/>
              <w:w w:val="100"/>
            </w:rPr>
          </w:rPrChange>
        </w:rPr>
        <w:t>RRCM KDE.</w:t>
      </w:r>
    </w:p>
    <w:p w14:paraId="53058155" w14:textId="77777777" w:rsidR="002936F0" w:rsidRPr="001D6E1C" w:rsidRDefault="002936F0" w:rsidP="002936F0">
      <w:pPr>
        <w:pStyle w:val="H4"/>
        <w:numPr>
          <w:ilvl w:val="0"/>
          <w:numId w:val="33"/>
        </w:numPr>
        <w:rPr>
          <w:rFonts w:ascii="Times New Roman" w:hAnsi="Times New Roman" w:cs="Times New Roman"/>
          <w:w w:val="100"/>
          <w:sz w:val="22"/>
          <w:szCs w:val="22"/>
          <w:rPrChange w:id="2708" w:author="Zhijie Yang (NSB)" w:date="2022-12-08T16:51:00Z">
            <w:rPr>
              <w:rFonts w:ascii="Times New Roman" w:hAnsi="Times New Roman" w:cs="Times New Roman"/>
              <w:w w:val="100"/>
              <w:sz w:val="24"/>
              <w:szCs w:val="24"/>
            </w:rPr>
          </w:rPrChange>
        </w:rPr>
      </w:pPr>
      <w:r w:rsidRPr="001D6E1C">
        <w:rPr>
          <w:rFonts w:ascii="Times New Roman" w:hAnsi="Times New Roman" w:cs="Times New Roman"/>
          <w:w w:val="100"/>
          <w:sz w:val="22"/>
          <w:szCs w:val="22"/>
          <w:rPrChange w:id="2709" w:author="Zhijie Yang (NSB)" w:date="2022-12-08T16:51:00Z">
            <w:rPr>
              <w:rFonts w:ascii="Times New Roman" w:hAnsi="Times New Roman" w:cs="Times New Roman"/>
              <w:w w:val="100"/>
              <w:sz w:val="24"/>
              <w:szCs w:val="24"/>
            </w:rPr>
          </w:rPrChange>
        </w:rPr>
        <w:t>4-way handshake message 3</w:t>
      </w:r>
    </w:p>
    <w:p w14:paraId="153F76DE" w14:textId="77777777" w:rsidR="002936F0" w:rsidRPr="001D6E1C" w:rsidRDefault="002936F0" w:rsidP="002936F0">
      <w:pPr>
        <w:rPr>
          <w:i/>
          <w:iCs/>
          <w:color w:val="00B0F0"/>
          <w:sz w:val="22"/>
          <w:szCs w:val="22"/>
          <w:rPrChange w:id="2710" w:author="Zhijie Yang (NSB)" w:date="2022-12-08T16:51:00Z">
            <w:rPr>
              <w:i/>
              <w:iCs/>
              <w:color w:val="00B0F0"/>
              <w:sz w:val="24"/>
              <w:szCs w:val="24"/>
            </w:rPr>
          </w:rPrChange>
        </w:rPr>
      </w:pPr>
      <w:r w:rsidRPr="001D6E1C">
        <w:rPr>
          <w:i/>
          <w:iCs/>
          <w:color w:val="00B0F0"/>
          <w:sz w:val="22"/>
          <w:szCs w:val="22"/>
          <w:rPrChange w:id="2711" w:author="Zhijie Yang (NSB)" w:date="2022-12-08T16:51:00Z">
            <w:rPr>
              <w:i/>
              <w:iCs/>
              <w:color w:val="00B0F0"/>
              <w:sz w:val="24"/>
              <w:szCs w:val="24"/>
            </w:rPr>
          </w:rPrChange>
        </w:rPr>
        <w:t>At P 28 Modify 12.7.6.4 as shown below:</w:t>
      </w:r>
    </w:p>
    <w:p w14:paraId="3EBFE616"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w w:val="100"/>
          <w:sz w:val="22"/>
          <w:szCs w:val="22"/>
          <w:rPrChange w:id="2712" w:author="Zhijie Yang (NSB)" w:date="2022-12-08T16:51:00Z">
            <w:rPr>
              <w:w w:val="100"/>
              <w:sz w:val="24"/>
              <w:szCs w:val="24"/>
            </w:rPr>
          </w:rPrChange>
        </w:rPr>
      </w:pPr>
      <w:r w:rsidRPr="001D6E1C">
        <w:rPr>
          <w:w w:val="100"/>
          <w:sz w:val="22"/>
          <w:szCs w:val="22"/>
          <w:rPrChange w:id="2713" w:author="Zhijie Yang (NSB)" w:date="2022-12-08T16:51:00Z">
            <w:rPr>
              <w:w w:val="100"/>
              <w:sz w:val="24"/>
              <w:szCs w:val="24"/>
            </w:rPr>
          </w:rPrChange>
        </w:rPr>
        <w:t xml:space="preserve">Additionally, contains an OCI KDE when dot11RSNAOperatingChannelValidationActivated is true on the Authenticator. </w:t>
      </w:r>
    </w:p>
    <w:p w14:paraId="62EA9FC0"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color w:val="auto"/>
          <w:w w:val="100"/>
          <w:sz w:val="22"/>
          <w:szCs w:val="22"/>
          <w:u w:val="single"/>
          <w:rPrChange w:id="2714" w:author="Zhijie Yang (NSB)" w:date="2022-12-08T16:51:00Z">
            <w:rPr>
              <w:color w:val="auto"/>
              <w:w w:val="100"/>
              <w:sz w:val="24"/>
              <w:szCs w:val="24"/>
              <w:u w:val="single"/>
            </w:rPr>
          </w:rPrChange>
        </w:rPr>
      </w:pPr>
      <w:r w:rsidRPr="001D6E1C">
        <w:rPr>
          <w:color w:val="auto"/>
          <w:w w:val="100"/>
          <w:sz w:val="22"/>
          <w:szCs w:val="22"/>
          <w:u w:val="single"/>
          <w:rPrChange w:id="2715" w:author="Zhijie Yang (NSB)" w:date="2022-12-08T16:51:00Z">
            <w:rPr>
              <w:color w:val="auto"/>
              <w:w w:val="100"/>
              <w:sz w:val="24"/>
              <w:szCs w:val="24"/>
              <w:u w:val="single"/>
            </w:rPr>
          </w:rPrChange>
        </w:rPr>
        <w:t>Additionally, may include a Device ID KDE</w:t>
      </w:r>
    </w:p>
    <w:p w14:paraId="5DFF66B5"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w w:val="100"/>
          <w:sz w:val="22"/>
          <w:szCs w:val="22"/>
          <w:rPrChange w:id="2716" w:author="Zhijie Yang (NSB)" w:date="2022-12-08T16:51:00Z">
            <w:rPr>
              <w:w w:val="100"/>
              <w:sz w:val="24"/>
              <w:szCs w:val="24"/>
            </w:rPr>
          </w:rPrChange>
        </w:rPr>
      </w:pPr>
      <w:r w:rsidRPr="001D6E1C">
        <w:rPr>
          <w:color w:val="FF0000"/>
          <w:w w:val="100"/>
          <w:sz w:val="22"/>
          <w:szCs w:val="22"/>
          <w:rPrChange w:id="2717" w:author="Zhijie Yang (NSB)" w:date="2022-12-08T16:51:00Z">
            <w:rPr>
              <w:color w:val="FF0000"/>
              <w:w w:val="100"/>
              <w:sz w:val="24"/>
              <w:szCs w:val="24"/>
            </w:rPr>
          </w:rPrChange>
        </w:rPr>
        <w:t>Additionally, may include a MAAD KDE</w:t>
      </w:r>
      <w:r w:rsidRPr="001D6E1C">
        <w:rPr>
          <w:w w:val="100"/>
          <w:sz w:val="22"/>
          <w:szCs w:val="22"/>
          <w:rPrChange w:id="2718" w:author="Zhijie Yang (NSB)" w:date="2022-12-08T16:51:00Z">
            <w:rPr>
              <w:w w:val="100"/>
              <w:sz w:val="24"/>
              <w:szCs w:val="24"/>
            </w:rPr>
          </w:rPrChange>
        </w:rPr>
        <w:t>.</w:t>
      </w:r>
    </w:p>
    <w:p w14:paraId="2A14256B" w14:textId="77777777" w:rsidR="002936F0" w:rsidRPr="001D6E1C" w:rsidRDefault="002936F0" w:rsidP="002936F0">
      <w:pPr>
        <w:pStyle w:val="DL2"/>
        <w:numPr>
          <w:ilvl w:val="0"/>
          <w:numId w:val="31"/>
        </w:numPr>
        <w:tabs>
          <w:tab w:val="clear" w:pos="920"/>
          <w:tab w:val="left" w:pos="1440"/>
        </w:tabs>
        <w:suppressAutoHyphens/>
        <w:spacing w:before="60" w:after="60"/>
        <w:ind w:left="1440" w:hanging="360"/>
        <w:rPr>
          <w:w w:val="100"/>
          <w:sz w:val="22"/>
          <w:szCs w:val="22"/>
          <w:rPrChange w:id="2719" w:author="Zhijie Yang (NSB)" w:date="2022-12-08T16:51:00Z">
            <w:rPr>
              <w:w w:val="100"/>
              <w:sz w:val="24"/>
              <w:szCs w:val="24"/>
            </w:rPr>
          </w:rPrChange>
        </w:rPr>
      </w:pPr>
      <w:r w:rsidRPr="001D6E1C">
        <w:rPr>
          <w:w w:val="100"/>
          <w:sz w:val="22"/>
          <w:szCs w:val="22"/>
          <w:rPrChange w:id="2720" w:author="Zhijie Yang (NSB)" w:date="2022-12-08T16:51:00Z">
            <w:rPr>
              <w:w w:val="100"/>
              <w:sz w:val="24"/>
              <w:szCs w:val="24"/>
            </w:rPr>
          </w:rPrChange>
        </w:rPr>
        <w:t>The RSNXE that the Authenticator sent in its Beacon or Probe Response frame, if this element is present in the Beacon or Probe Response frame that the Authenticator sent.</w:t>
      </w:r>
    </w:p>
    <w:p w14:paraId="1173A206" w14:textId="015A5152" w:rsidR="007724EE" w:rsidRPr="001D6E1C" w:rsidRDefault="007724EE">
      <w:pPr>
        <w:rPr>
          <w:b/>
          <w:bCs/>
          <w:i/>
          <w:color w:val="FF0000"/>
          <w:sz w:val="22"/>
          <w:szCs w:val="22"/>
          <w:rPrChange w:id="2721" w:author="Zhijie Yang (NSB)" w:date="2022-12-08T16:51:00Z">
            <w:rPr>
              <w:b/>
              <w:bCs/>
              <w:i/>
              <w:color w:val="FF0000"/>
            </w:rPr>
          </w:rPrChange>
        </w:rPr>
      </w:pPr>
    </w:p>
    <w:p w14:paraId="565B39C5" w14:textId="77777777" w:rsidR="00764F94" w:rsidRPr="001D6E1C" w:rsidRDefault="00764F94" w:rsidP="00764F94">
      <w:pPr>
        <w:rPr>
          <w:b/>
          <w:bCs/>
          <w:i/>
          <w:iCs/>
          <w:color w:val="FF0000"/>
          <w:sz w:val="22"/>
          <w:szCs w:val="22"/>
          <w:rPrChange w:id="2722" w:author="Zhijie Yang (NSB)" w:date="2022-12-08T16:51:00Z">
            <w:rPr>
              <w:b/>
              <w:bCs/>
              <w:i/>
              <w:iCs/>
              <w:color w:val="FF0000"/>
            </w:rPr>
          </w:rPrChange>
        </w:rPr>
      </w:pPr>
      <w:r w:rsidRPr="001D6E1C">
        <w:rPr>
          <w:b/>
          <w:bCs/>
          <w:i/>
          <w:iCs/>
          <w:color w:val="FF0000"/>
          <w:sz w:val="22"/>
          <w:szCs w:val="22"/>
          <w:rPrChange w:id="2723" w:author="Zhijie Yang (NSB)" w:date="2022-12-08T16:51:00Z">
            <w:rPr>
              <w:b/>
              <w:bCs/>
              <w:i/>
              <w:iCs/>
              <w:color w:val="FF0000"/>
            </w:rPr>
          </w:rPrChange>
        </w:rPr>
        <w:t>Add the following changes relevant to the use of KDK ((Proposed text modifications are based on Draft 802.11REVme_D1.3))</w:t>
      </w:r>
    </w:p>
    <w:p w14:paraId="04C426CD" w14:textId="77777777" w:rsidR="00764F94" w:rsidRPr="001D6E1C" w:rsidRDefault="00764F94" w:rsidP="00764F94">
      <w:pPr>
        <w:rPr>
          <w:b/>
          <w:bCs/>
          <w:i/>
          <w:iCs/>
          <w:color w:val="FF0000"/>
          <w:sz w:val="22"/>
          <w:szCs w:val="22"/>
          <w:rPrChange w:id="2724" w:author="Zhijie Yang (NSB)" w:date="2022-12-08T16:51:00Z">
            <w:rPr>
              <w:b/>
              <w:bCs/>
              <w:i/>
              <w:iCs/>
              <w:color w:val="FF0000"/>
            </w:rPr>
          </w:rPrChange>
        </w:rPr>
      </w:pPr>
    </w:p>
    <w:p w14:paraId="741144BC" w14:textId="77777777" w:rsidR="00764F94" w:rsidRPr="001D6E1C" w:rsidRDefault="00764F94" w:rsidP="00764F94">
      <w:pPr>
        <w:rPr>
          <w:b/>
          <w:color w:val="FF0000"/>
          <w:sz w:val="22"/>
          <w:szCs w:val="22"/>
          <w:rPrChange w:id="2725" w:author="Zhijie Yang (NSB)" w:date="2022-12-08T16:51:00Z">
            <w:rPr>
              <w:b/>
              <w:color w:val="FF0000"/>
            </w:rPr>
          </w:rPrChange>
        </w:rPr>
      </w:pPr>
      <w:r w:rsidRPr="001D6E1C">
        <w:rPr>
          <w:b/>
          <w:color w:val="FF0000"/>
          <w:sz w:val="22"/>
          <w:szCs w:val="22"/>
          <w:rPrChange w:id="2726" w:author="Zhijie Yang (NSB)" w:date="2022-12-08T16:51:00Z">
            <w:rPr>
              <w:b/>
              <w:color w:val="FF0000"/>
            </w:rPr>
          </w:rPrChange>
        </w:rPr>
        <w:t>a. (P342,line 1) 4.10.3.2 AKM operations with AS</w:t>
      </w:r>
    </w:p>
    <w:p w14:paraId="5586DE53" w14:textId="77777777" w:rsidR="00764F94" w:rsidRPr="001D6E1C" w:rsidRDefault="00764F94" w:rsidP="00764F94">
      <w:pPr>
        <w:ind w:firstLine="220"/>
        <w:rPr>
          <w:spacing w:val="-2"/>
          <w:sz w:val="22"/>
          <w:szCs w:val="22"/>
          <w:u w:val="single"/>
          <w:rPrChange w:id="2727" w:author="Zhijie Yang (NSB)" w:date="2022-12-08T16:51:00Z">
            <w:rPr>
              <w:spacing w:val="-2"/>
              <w:szCs w:val="22"/>
              <w:u w:val="single"/>
            </w:rPr>
          </w:rPrChange>
        </w:rPr>
      </w:pPr>
      <w:r w:rsidRPr="001D6E1C">
        <w:rPr>
          <w:sz w:val="22"/>
          <w:szCs w:val="22"/>
          <w:rPrChange w:id="2728" w:author="Zhijie Yang (NSB)" w:date="2022-12-08T16:51:00Z">
            <w:rPr/>
          </w:rPrChange>
        </w:rPr>
        <w:lastRenderedPageBreak/>
        <w:t>— If WUR frame protection is negotiated</w:t>
      </w:r>
      <w:r w:rsidRPr="001D6E1C">
        <w:rPr>
          <w:spacing w:val="-2"/>
          <w:sz w:val="22"/>
          <w:szCs w:val="22"/>
          <w:u w:val="single"/>
          <w:rPrChange w:id="2729" w:author="Zhijie Yang (NSB)" w:date="2022-12-08T16:51:00Z">
            <w:rPr>
              <w:spacing w:val="-2"/>
              <w:szCs w:val="22"/>
              <w:u w:val="single"/>
            </w:rPr>
          </w:rPrChange>
        </w:rPr>
        <w:t xml:space="preserve"> or RRCM generation is negotiated ,</w:t>
      </w:r>
      <w:r w:rsidRPr="001D6E1C">
        <w:rPr>
          <w:sz w:val="22"/>
          <w:szCs w:val="22"/>
          <w:rPrChange w:id="2730" w:author="Zhijie Yang (NSB)" w:date="2022-12-08T16:51:00Z">
            <w:rPr/>
          </w:rPrChange>
        </w:rPr>
        <w:t xml:space="preserve"> derive a fresh WTK from the KDK</w:t>
      </w:r>
    </w:p>
    <w:p w14:paraId="320C0413" w14:textId="77777777" w:rsidR="00764F94" w:rsidRPr="001D6E1C" w:rsidRDefault="00764F94" w:rsidP="00764F94">
      <w:pPr>
        <w:rPr>
          <w:b/>
          <w:color w:val="FF0000"/>
          <w:sz w:val="22"/>
          <w:szCs w:val="22"/>
          <w:rPrChange w:id="2731" w:author="Zhijie Yang (NSB)" w:date="2022-12-08T16:51:00Z">
            <w:rPr>
              <w:b/>
              <w:color w:val="FF0000"/>
            </w:rPr>
          </w:rPrChange>
        </w:rPr>
      </w:pPr>
    </w:p>
    <w:p w14:paraId="1205124A" w14:textId="77777777" w:rsidR="00764F94" w:rsidRPr="001D6E1C" w:rsidRDefault="00764F94" w:rsidP="00764F94">
      <w:pPr>
        <w:rPr>
          <w:b/>
          <w:bCs/>
          <w:i/>
          <w:iCs/>
          <w:color w:val="FF0000"/>
          <w:sz w:val="22"/>
          <w:szCs w:val="22"/>
          <w:rPrChange w:id="2732" w:author="Zhijie Yang (NSB)" w:date="2022-12-08T16:51:00Z">
            <w:rPr>
              <w:b/>
              <w:bCs/>
              <w:i/>
              <w:iCs/>
              <w:color w:val="FF0000"/>
            </w:rPr>
          </w:rPrChange>
        </w:rPr>
      </w:pPr>
      <w:r w:rsidRPr="001D6E1C">
        <w:rPr>
          <w:b/>
          <w:color w:val="FF0000"/>
          <w:sz w:val="22"/>
          <w:szCs w:val="22"/>
          <w:rPrChange w:id="2733" w:author="Zhijie Yang (NSB)" w:date="2022-12-08T16:51:00Z">
            <w:rPr>
              <w:b/>
              <w:color w:val="FF0000"/>
            </w:rPr>
          </w:rPrChange>
        </w:rPr>
        <w:t>b. (P3173,line30) under 12.6.1.1.6 PTKSA</w:t>
      </w:r>
    </w:p>
    <w:p w14:paraId="679B5C00" w14:textId="77777777" w:rsidR="00764F94" w:rsidRPr="001D6E1C" w:rsidRDefault="00764F94" w:rsidP="00764F94">
      <w:pPr>
        <w:ind w:firstLine="220"/>
        <w:rPr>
          <w:spacing w:val="-2"/>
          <w:sz w:val="22"/>
          <w:szCs w:val="22"/>
          <w:u w:val="single"/>
          <w:rPrChange w:id="2734" w:author="Zhijie Yang (NSB)" w:date="2022-12-08T16:51:00Z">
            <w:rPr>
              <w:spacing w:val="-2"/>
              <w:szCs w:val="22"/>
              <w:u w:val="single"/>
            </w:rPr>
          </w:rPrChange>
        </w:rPr>
      </w:pPr>
      <w:r w:rsidRPr="001D6E1C">
        <w:rPr>
          <w:spacing w:val="-2"/>
          <w:sz w:val="22"/>
          <w:szCs w:val="22"/>
          <w:rPrChange w:id="2735" w:author="Zhijie Yang (NSB)" w:date="2022-12-08T16:51:00Z">
            <w:rPr>
              <w:spacing w:val="-2"/>
              <w:szCs w:val="22"/>
            </w:rPr>
          </w:rPrChange>
        </w:rPr>
        <w:t xml:space="preserve">PTK(11ba), where the PTK includes the KDK when WUR frame protection is negotiated </w:t>
      </w:r>
      <w:r w:rsidRPr="001D6E1C">
        <w:rPr>
          <w:spacing w:val="-2"/>
          <w:sz w:val="22"/>
          <w:szCs w:val="22"/>
          <w:u w:val="single"/>
          <w:rPrChange w:id="2736" w:author="Zhijie Yang (NSB)" w:date="2022-12-08T16:51:00Z">
            <w:rPr>
              <w:spacing w:val="-2"/>
              <w:szCs w:val="22"/>
              <w:u w:val="single"/>
            </w:rPr>
          </w:rPrChange>
        </w:rPr>
        <w:t>or RRCM is generated.</w:t>
      </w:r>
    </w:p>
    <w:p w14:paraId="4E2551E7" w14:textId="77777777" w:rsidR="00764F94" w:rsidRPr="001D6E1C" w:rsidRDefault="00764F94" w:rsidP="00764F94">
      <w:pPr>
        <w:ind w:firstLine="220"/>
        <w:rPr>
          <w:spacing w:val="-2"/>
          <w:sz w:val="22"/>
          <w:szCs w:val="22"/>
          <w:u w:val="single"/>
          <w:rPrChange w:id="2737" w:author="Zhijie Yang (NSB)" w:date="2022-12-08T16:51:00Z">
            <w:rPr>
              <w:spacing w:val="-2"/>
              <w:szCs w:val="22"/>
              <w:u w:val="single"/>
            </w:rPr>
          </w:rPrChange>
        </w:rPr>
      </w:pPr>
    </w:p>
    <w:p w14:paraId="08C3E5F6" w14:textId="77777777" w:rsidR="00764F94" w:rsidRPr="001D6E1C" w:rsidRDefault="00764F94" w:rsidP="00764F94">
      <w:pPr>
        <w:rPr>
          <w:b/>
          <w:color w:val="FF0000"/>
          <w:sz w:val="22"/>
          <w:szCs w:val="22"/>
          <w:rPrChange w:id="2738" w:author="Zhijie Yang (NSB)" w:date="2022-12-08T16:51:00Z">
            <w:rPr>
              <w:b/>
              <w:color w:val="FF0000"/>
            </w:rPr>
          </w:rPrChange>
        </w:rPr>
      </w:pPr>
      <w:r w:rsidRPr="001D6E1C">
        <w:rPr>
          <w:b/>
          <w:color w:val="FF0000"/>
          <w:sz w:val="22"/>
          <w:szCs w:val="22"/>
          <w:rPrChange w:id="2739" w:author="Zhijie Yang (NSB)" w:date="2022-12-08T16:51:00Z">
            <w:rPr>
              <w:b/>
              <w:color w:val="FF0000"/>
            </w:rPr>
          </w:rPrChange>
        </w:rPr>
        <w:t>c. (P3199,Line 64) under 12.7.1.1 General</w:t>
      </w:r>
    </w:p>
    <w:p w14:paraId="5E59B614" w14:textId="77777777" w:rsidR="00764F94" w:rsidRPr="001D6E1C" w:rsidRDefault="00764F94" w:rsidP="00764F94">
      <w:pPr>
        <w:rPr>
          <w:spacing w:val="-2"/>
          <w:sz w:val="22"/>
          <w:szCs w:val="22"/>
          <w:rPrChange w:id="2740" w:author="Zhijie Yang (NSB)" w:date="2022-12-08T16:51:00Z">
            <w:rPr>
              <w:spacing w:val="-2"/>
              <w:szCs w:val="22"/>
            </w:rPr>
          </w:rPrChange>
        </w:rPr>
      </w:pPr>
      <w:r w:rsidRPr="001D6E1C">
        <w:rPr>
          <w:spacing w:val="-2"/>
          <w:sz w:val="22"/>
          <w:szCs w:val="22"/>
          <w:rPrChange w:id="2741" w:author="Zhijie Yang (NSB)" w:date="2022-12-08T16:51:00Z">
            <w:rPr>
              <w:spacing w:val="-2"/>
              <w:szCs w:val="22"/>
            </w:rPr>
          </w:rPrChange>
        </w:rPr>
        <w:t xml:space="preserve">a) Pairwise key hierarchy, to protect individually addressed traffic(11ba), where the PTK includes a KDK if WUR frame protection is negotiated </w:t>
      </w:r>
      <w:r w:rsidRPr="001D6E1C">
        <w:rPr>
          <w:spacing w:val="-2"/>
          <w:sz w:val="22"/>
          <w:szCs w:val="22"/>
          <w:u w:val="single"/>
          <w:rPrChange w:id="2742" w:author="Zhijie Yang (NSB)" w:date="2022-12-08T16:51:00Z">
            <w:rPr>
              <w:spacing w:val="-2"/>
              <w:szCs w:val="22"/>
              <w:u w:val="single"/>
            </w:rPr>
          </w:rPrChange>
        </w:rPr>
        <w:t>or RRCM generation is negotiated</w:t>
      </w:r>
      <w:r w:rsidRPr="001D6E1C">
        <w:rPr>
          <w:spacing w:val="-2"/>
          <w:sz w:val="22"/>
          <w:szCs w:val="22"/>
          <w:rPrChange w:id="2743" w:author="Zhijie Yang (NSB)" w:date="2022-12-08T16:51:00Z">
            <w:rPr>
              <w:spacing w:val="-2"/>
              <w:szCs w:val="22"/>
            </w:rPr>
          </w:rPrChange>
        </w:rPr>
        <w:t xml:space="preserve"> and excludes the KDK otherwise.</w:t>
      </w:r>
    </w:p>
    <w:p w14:paraId="32AB0172" w14:textId="77777777" w:rsidR="00764F94" w:rsidRPr="001D6E1C" w:rsidRDefault="00764F94" w:rsidP="00764F94">
      <w:pPr>
        <w:rPr>
          <w:spacing w:val="-2"/>
          <w:sz w:val="22"/>
          <w:szCs w:val="22"/>
          <w:rPrChange w:id="2744" w:author="Zhijie Yang (NSB)" w:date="2022-12-08T16:51:00Z">
            <w:rPr>
              <w:spacing w:val="-2"/>
              <w:szCs w:val="22"/>
            </w:rPr>
          </w:rPrChange>
        </w:rPr>
      </w:pPr>
    </w:p>
    <w:p w14:paraId="656346A2" w14:textId="77777777" w:rsidR="00764F94" w:rsidRPr="001D6E1C" w:rsidRDefault="00764F94" w:rsidP="00764F94">
      <w:pPr>
        <w:rPr>
          <w:b/>
          <w:color w:val="FF0000"/>
          <w:sz w:val="22"/>
          <w:szCs w:val="22"/>
          <w:rPrChange w:id="2745" w:author="Zhijie Yang (NSB)" w:date="2022-12-08T16:51:00Z">
            <w:rPr>
              <w:b/>
              <w:color w:val="FF0000"/>
            </w:rPr>
          </w:rPrChange>
        </w:rPr>
      </w:pPr>
      <w:r w:rsidRPr="001D6E1C">
        <w:rPr>
          <w:b/>
          <w:color w:val="FF0000"/>
          <w:sz w:val="22"/>
          <w:szCs w:val="22"/>
          <w:rPrChange w:id="2746" w:author="Zhijie Yang (NSB)" w:date="2022-12-08T16:51:00Z">
            <w:rPr>
              <w:b/>
              <w:color w:val="FF0000"/>
            </w:rPr>
          </w:rPrChange>
        </w:rPr>
        <w:t>d.  (P3201, Line 50) under 12.7.1.3 Pairwise key hierarchy</w:t>
      </w:r>
    </w:p>
    <w:p w14:paraId="2C9994FC" w14:textId="77777777" w:rsidR="00764F94" w:rsidRPr="001D6E1C" w:rsidRDefault="00764F94" w:rsidP="00764F94">
      <w:pPr>
        <w:rPr>
          <w:spacing w:val="-2"/>
          <w:sz w:val="22"/>
          <w:szCs w:val="22"/>
          <w:u w:val="single"/>
          <w:rPrChange w:id="2747" w:author="Zhijie Yang (NSB)" w:date="2022-12-08T16:51:00Z">
            <w:rPr>
              <w:spacing w:val="-2"/>
              <w:szCs w:val="22"/>
              <w:u w:val="single"/>
            </w:rPr>
          </w:rPrChange>
        </w:rPr>
      </w:pPr>
      <w:r w:rsidRPr="001D6E1C">
        <w:rPr>
          <w:spacing w:val="-2"/>
          <w:sz w:val="22"/>
          <w:szCs w:val="22"/>
          <w:rPrChange w:id="2748" w:author="Zhijie Yang (NSB)" w:date="2022-12-08T16:51:00Z">
            <w:rPr>
              <w:spacing w:val="-2"/>
              <w:szCs w:val="22"/>
            </w:rPr>
          </w:rPrChange>
        </w:rPr>
        <w:t xml:space="preserve">The PTK is partitioned into KCK, KEK, (11ba)a temporal key, and a KDK if WUR frame protection is negotiated </w:t>
      </w:r>
      <w:r w:rsidRPr="001D6E1C">
        <w:rPr>
          <w:spacing w:val="-2"/>
          <w:sz w:val="22"/>
          <w:szCs w:val="22"/>
          <w:u w:val="single"/>
          <w:rPrChange w:id="2749" w:author="Zhijie Yang (NSB)" w:date="2022-12-08T16:51:00Z">
            <w:rPr>
              <w:spacing w:val="-2"/>
              <w:szCs w:val="22"/>
              <w:u w:val="single"/>
            </w:rPr>
          </w:rPrChange>
        </w:rPr>
        <w:t>or RRCM generation is negotiated</w:t>
      </w:r>
      <w:r w:rsidRPr="001D6E1C">
        <w:rPr>
          <w:spacing w:val="-2"/>
          <w:sz w:val="22"/>
          <w:szCs w:val="22"/>
          <w:rPrChange w:id="2750" w:author="Zhijie Yang (NSB)" w:date="2022-12-08T16:51:00Z">
            <w:rPr>
              <w:spacing w:val="-2"/>
              <w:szCs w:val="22"/>
            </w:rPr>
          </w:rPrChange>
        </w:rPr>
        <w:t xml:space="preserve"> ;otherwise the PTK is partitioned into KCK, KEK, and a temporal key. The temporal key is used by the MAC to protect individually addressed communication between the Authenticator’s and Supplicant’s respective STAs. If WUR frame protection is negotiated, the KDK is used to derive a WTK, which is used by the MAC of the WUR AP to protect and by the MAC of the WUR non-AP STA to validate individually addressed WUR Wake-up frames. PTKs are used between a single Supplicant and a single Authenticator. </w:t>
      </w:r>
      <w:r w:rsidRPr="001D6E1C">
        <w:rPr>
          <w:spacing w:val="-2"/>
          <w:sz w:val="22"/>
          <w:szCs w:val="22"/>
          <w:u w:val="single"/>
          <w:rPrChange w:id="2751" w:author="Zhijie Yang (NSB)" w:date="2022-12-08T16:51:00Z">
            <w:rPr>
              <w:spacing w:val="-2"/>
              <w:szCs w:val="22"/>
              <w:u w:val="single"/>
            </w:rPr>
          </w:rPrChange>
        </w:rPr>
        <w:t xml:space="preserve">If RRCM generation is negotiated, the KDK is used to derive a RRMK, which is used to generate a batch of RMAs that are carried by the non-AP STA and identified by the AP. </w:t>
      </w:r>
    </w:p>
    <w:p w14:paraId="1AF5631D" w14:textId="77777777" w:rsidR="00764F94" w:rsidRPr="001D6E1C" w:rsidRDefault="00764F94" w:rsidP="00764F94">
      <w:pPr>
        <w:rPr>
          <w:spacing w:val="-2"/>
          <w:sz w:val="22"/>
          <w:szCs w:val="22"/>
          <w:rPrChange w:id="2752" w:author="Zhijie Yang (NSB)" w:date="2022-12-08T16:51:00Z">
            <w:rPr>
              <w:spacing w:val="-2"/>
              <w:szCs w:val="22"/>
            </w:rPr>
          </w:rPrChange>
        </w:rPr>
      </w:pPr>
    </w:p>
    <w:p w14:paraId="52E801A9" w14:textId="77777777" w:rsidR="00764F94" w:rsidRPr="001D6E1C" w:rsidRDefault="00764F94" w:rsidP="00764F94">
      <w:pPr>
        <w:rPr>
          <w:b/>
          <w:color w:val="FF0000"/>
          <w:sz w:val="22"/>
          <w:szCs w:val="22"/>
          <w:rPrChange w:id="2753" w:author="Zhijie Yang (NSB)" w:date="2022-12-08T16:51:00Z">
            <w:rPr>
              <w:b/>
              <w:color w:val="FF0000"/>
            </w:rPr>
          </w:rPrChange>
        </w:rPr>
      </w:pPr>
      <w:r w:rsidRPr="001D6E1C">
        <w:rPr>
          <w:b/>
          <w:color w:val="FF0000"/>
          <w:sz w:val="22"/>
          <w:szCs w:val="22"/>
          <w:rPrChange w:id="2754" w:author="Zhijie Yang (NSB)" w:date="2022-12-08T16:51:00Z">
            <w:rPr>
              <w:b/>
              <w:color w:val="FF0000"/>
            </w:rPr>
          </w:rPrChange>
        </w:rPr>
        <w:t>e. (P3202, Line 59) under 12.7.1.3 Pairwise key hierarchy</w:t>
      </w:r>
    </w:p>
    <w:p w14:paraId="29949E17" w14:textId="77777777" w:rsidR="00764F94" w:rsidRPr="001D6E1C" w:rsidRDefault="00764F94" w:rsidP="00764F94">
      <w:pPr>
        <w:rPr>
          <w:sz w:val="22"/>
          <w:szCs w:val="22"/>
          <w:rPrChange w:id="2755" w:author="Zhijie Yang (NSB)" w:date="2022-12-08T16:51:00Z">
            <w:rPr/>
          </w:rPrChange>
        </w:rPr>
      </w:pPr>
      <w:r w:rsidRPr="001D6E1C">
        <w:rPr>
          <w:sz w:val="22"/>
          <w:szCs w:val="22"/>
          <w:rPrChange w:id="2756" w:author="Zhijie Yang (NSB)" w:date="2022-12-08T16:51:00Z">
            <w:rPr/>
          </w:rPrChange>
        </w:rPr>
        <w:t xml:space="preserve">where (11ba)Length = KCK_bits + KEK_bits + TK_bits + KDK_bits, if WUR frame protection is being negotiated </w:t>
      </w:r>
      <w:r w:rsidRPr="001D6E1C">
        <w:rPr>
          <w:spacing w:val="-2"/>
          <w:sz w:val="22"/>
          <w:szCs w:val="22"/>
          <w:u w:val="single"/>
          <w:rPrChange w:id="2757" w:author="Zhijie Yang (NSB)" w:date="2022-12-08T16:51:00Z">
            <w:rPr>
              <w:spacing w:val="-2"/>
              <w:szCs w:val="22"/>
              <w:u w:val="single"/>
            </w:rPr>
          </w:rPrChange>
        </w:rPr>
        <w:t>or RRCM generation is being negotiated</w:t>
      </w:r>
      <w:r w:rsidRPr="001D6E1C">
        <w:rPr>
          <w:sz w:val="22"/>
          <w:szCs w:val="22"/>
          <w:rPrChange w:id="2758" w:author="Zhijie Yang (NSB)" w:date="2022-12-08T16:51:00Z">
            <w:rPr/>
          </w:rPrChange>
        </w:rPr>
        <w:t xml:space="preserve"> ; </w:t>
      </w:r>
    </w:p>
    <w:p w14:paraId="4581AF33" w14:textId="77777777" w:rsidR="00764F94" w:rsidRPr="001D6E1C" w:rsidRDefault="00764F94" w:rsidP="00764F94">
      <w:pPr>
        <w:rPr>
          <w:b/>
          <w:sz w:val="22"/>
          <w:szCs w:val="22"/>
          <w:rPrChange w:id="2759" w:author="Zhijie Yang (NSB)" w:date="2022-12-08T16:51:00Z">
            <w:rPr>
              <w:b/>
            </w:rPr>
          </w:rPrChange>
        </w:rPr>
      </w:pPr>
    </w:p>
    <w:p w14:paraId="1B2AFF03" w14:textId="77777777" w:rsidR="00764F94" w:rsidRPr="001D6E1C" w:rsidRDefault="00764F94" w:rsidP="00764F94">
      <w:pPr>
        <w:rPr>
          <w:b/>
          <w:color w:val="FF0000"/>
          <w:sz w:val="22"/>
          <w:szCs w:val="22"/>
          <w:rPrChange w:id="2760" w:author="Zhijie Yang (NSB)" w:date="2022-12-08T16:51:00Z">
            <w:rPr>
              <w:b/>
              <w:color w:val="FF0000"/>
            </w:rPr>
          </w:rPrChange>
        </w:rPr>
      </w:pPr>
      <w:r w:rsidRPr="001D6E1C">
        <w:rPr>
          <w:b/>
          <w:color w:val="FF0000"/>
          <w:sz w:val="22"/>
          <w:szCs w:val="22"/>
          <w:rPrChange w:id="2761" w:author="Zhijie Yang (NSB)" w:date="2022-12-08T16:51:00Z">
            <w:rPr>
              <w:b/>
              <w:color w:val="FF0000"/>
            </w:rPr>
          </w:rPrChange>
        </w:rPr>
        <w:t>f.(P3203, Line 4) under 12.7.1.3 Pairwise key hierarchy</w:t>
      </w:r>
    </w:p>
    <w:p w14:paraId="5B85D481" w14:textId="77777777" w:rsidR="00764F94" w:rsidRPr="001D6E1C" w:rsidRDefault="00764F94" w:rsidP="00764F94">
      <w:pPr>
        <w:rPr>
          <w:sz w:val="22"/>
          <w:szCs w:val="22"/>
          <w:rPrChange w:id="2762" w:author="Zhijie Yang (NSB)" w:date="2022-12-08T16:51:00Z">
            <w:rPr/>
          </w:rPrChange>
        </w:rPr>
      </w:pPr>
      <w:r w:rsidRPr="001D6E1C">
        <w:rPr>
          <w:sz w:val="22"/>
          <w:szCs w:val="22"/>
          <w:rPrChange w:id="2763" w:author="Zhijie Yang (NSB)" w:date="2022-12-08T16:51:00Z">
            <w:rPr/>
          </w:rPrChange>
        </w:rPr>
        <w:t xml:space="preserve">(11ba)If WUR frame protection is being negotiated </w:t>
      </w:r>
      <w:r w:rsidRPr="001D6E1C">
        <w:rPr>
          <w:spacing w:val="-2"/>
          <w:sz w:val="22"/>
          <w:szCs w:val="22"/>
          <w:u w:val="single"/>
          <w:rPrChange w:id="2764" w:author="Zhijie Yang (NSB)" w:date="2022-12-08T16:51:00Z">
            <w:rPr>
              <w:spacing w:val="-2"/>
              <w:szCs w:val="22"/>
              <w:u w:val="single"/>
            </w:rPr>
          </w:rPrChange>
        </w:rPr>
        <w:t>or RRCM generation is being negotiated</w:t>
      </w:r>
      <w:r w:rsidRPr="001D6E1C">
        <w:rPr>
          <w:sz w:val="22"/>
          <w:szCs w:val="22"/>
          <w:rPrChange w:id="2765" w:author="Zhijie Yang (NSB)" w:date="2022-12-08T16:51:00Z">
            <w:rPr/>
          </w:rPrChange>
        </w:rPr>
        <w:t>, the KDK shall be computed as the next</w:t>
      </w:r>
    </w:p>
    <w:p w14:paraId="38363E78" w14:textId="77777777" w:rsidR="00764F94" w:rsidRPr="001D6E1C" w:rsidRDefault="00764F94" w:rsidP="00764F94">
      <w:pPr>
        <w:rPr>
          <w:sz w:val="22"/>
          <w:szCs w:val="22"/>
          <w:rPrChange w:id="2766" w:author="Zhijie Yang (NSB)" w:date="2022-12-08T16:51:00Z">
            <w:rPr/>
          </w:rPrChange>
        </w:rPr>
      </w:pPr>
      <w:r w:rsidRPr="001D6E1C">
        <w:rPr>
          <w:sz w:val="22"/>
          <w:szCs w:val="22"/>
          <w:rPrChange w:id="2767" w:author="Zhijie Yang (NSB)" w:date="2022-12-08T16:51:00Z">
            <w:rPr/>
          </w:rPrChange>
        </w:rPr>
        <w:t>KDK_bits bits of the PTK:</w:t>
      </w:r>
    </w:p>
    <w:p w14:paraId="140740C3" w14:textId="77777777" w:rsidR="00764F94" w:rsidRPr="001D6E1C" w:rsidRDefault="00764F94" w:rsidP="00764F94">
      <w:pPr>
        <w:rPr>
          <w:sz w:val="22"/>
          <w:szCs w:val="22"/>
          <w:rPrChange w:id="2768" w:author="Zhijie Yang (NSB)" w:date="2022-12-08T16:51:00Z">
            <w:rPr/>
          </w:rPrChange>
        </w:rPr>
      </w:pPr>
      <w:r w:rsidRPr="001D6E1C">
        <w:rPr>
          <w:sz w:val="22"/>
          <w:szCs w:val="22"/>
          <w:rPrChange w:id="2769" w:author="Zhijie Yang (NSB)" w:date="2022-12-08T16:51:00Z">
            <w:rPr/>
          </w:rPrChange>
        </w:rPr>
        <w:t>KDK = L(PTK, KCK_bits+KEK_bits+TK_bits, KDK_bits)</w:t>
      </w:r>
    </w:p>
    <w:p w14:paraId="754C3108" w14:textId="77777777" w:rsidR="00764F94" w:rsidRPr="001D6E1C" w:rsidRDefault="00764F94" w:rsidP="00764F94">
      <w:pPr>
        <w:rPr>
          <w:sz w:val="22"/>
          <w:szCs w:val="22"/>
          <w:rPrChange w:id="2770" w:author="Zhijie Yang (NSB)" w:date="2022-12-08T16:51:00Z">
            <w:rPr/>
          </w:rPrChange>
        </w:rPr>
      </w:pPr>
      <w:r w:rsidRPr="001D6E1C">
        <w:rPr>
          <w:sz w:val="22"/>
          <w:szCs w:val="22"/>
          <w:rPrChange w:id="2771" w:author="Zhijie Yang (NSB)" w:date="2022-12-08T16:51:00Z">
            <w:rPr/>
          </w:rPrChange>
        </w:rPr>
        <w:t>Otherwise, the KDK is not derived</w:t>
      </w:r>
    </w:p>
    <w:p w14:paraId="070208F4" w14:textId="77777777" w:rsidR="00764F94" w:rsidRPr="001D6E1C" w:rsidRDefault="00764F94" w:rsidP="00764F94">
      <w:pPr>
        <w:rPr>
          <w:sz w:val="22"/>
          <w:szCs w:val="22"/>
          <w:rPrChange w:id="2772" w:author="Zhijie Yang (NSB)" w:date="2022-12-08T16:51:00Z">
            <w:rPr/>
          </w:rPrChange>
        </w:rPr>
      </w:pPr>
    </w:p>
    <w:p w14:paraId="741E34A8" w14:textId="77777777" w:rsidR="00764F94" w:rsidRPr="001D6E1C" w:rsidRDefault="00764F94" w:rsidP="00764F94">
      <w:pPr>
        <w:rPr>
          <w:b/>
          <w:bCs/>
          <w:color w:val="FF0000"/>
          <w:sz w:val="22"/>
          <w:szCs w:val="22"/>
          <w:rPrChange w:id="2773" w:author="Zhijie Yang (NSB)" w:date="2022-12-08T16:51:00Z">
            <w:rPr>
              <w:b/>
              <w:bCs/>
              <w:color w:val="FF0000"/>
            </w:rPr>
          </w:rPrChange>
        </w:rPr>
      </w:pPr>
      <w:r w:rsidRPr="001D6E1C">
        <w:rPr>
          <w:b/>
          <w:bCs/>
          <w:color w:val="FF0000"/>
          <w:sz w:val="22"/>
          <w:szCs w:val="22"/>
          <w:rPrChange w:id="2774" w:author="Zhijie Yang (NSB)" w:date="2022-12-08T16:51:00Z">
            <w:rPr>
              <w:b/>
              <w:bCs/>
              <w:color w:val="FF0000"/>
            </w:rPr>
          </w:rPrChange>
        </w:rPr>
        <w:t>g. (P3203,Line 32)</w:t>
      </w:r>
      <w:r w:rsidRPr="001D6E1C">
        <w:rPr>
          <w:b/>
          <w:color w:val="FF0000"/>
          <w:sz w:val="22"/>
          <w:szCs w:val="22"/>
          <w:rPrChange w:id="2775" w:author="Zhijie Yang (NSB)" w:date="2022-12-08T16:51:00Z">
            <w:rPr>
              <w:b/>
              <w:color w:val="FF0000"/>
            </w:rPr>
          </w:rPrChange>
        </w:rPr>
        <w:t xml:space="preserve"> under 12.7.1.3 Pairwise key hierarchy</w:t>
      </w:r>
    </w:p>
    <w:p w14:paraId="45D6FDD4" w14:textId="77777777" w:rsidR="00764F94" w:rsidRPr="001D6E1C" w:rsidRDefault="00764F94" w:rsidP="00764F94">
      <w:pPr>
        <w:rPr>
          <w:sz w:val="22"/>
          <w:szCs w:val="22"/>
          <w:rPrChange w:id="2776" w:author="Zhijie Yang (NSB)" w:date="2022-12-08T16:51:00Z">
            <w:rPr/>
          </w:rPrChange>
        </w:rPr>
      </w:pPr>
      <w:r w:rsidRPr="001D6E1C">
        <w:rPr>
          <w:sz w:val="22"/>
          <w:szCs w:val="22"/>
          <w:rPrChange w:id="2777" w:author="Zhijie Yang (NSB)" w:date="2022-12-08T16:51:00Z">
            <w:rPr/>
          </w:rPrChange>
        </w:rPr>
        <w:t>11ba)If WUR frame protection is negotiated, the WTK shall be derived from the KDK using the KDF</w:t>
      </w:r>
    </w:p>
    <w:p w14:paraId="63D47DF6" w14:textId="77777777" w:rsidR="00764F94" w:rsidRPr="001D6E1C" w:rsidRDefault="00764F94" w:rsidP="00764F94">
      <w:pPr>
        <w:rPr>
          <w:sz w:val="22"/>
          <w:szCs w:val="22"/>
          <w:rPrChange w:id="2778" w:author="Zhijie Yang (NSB)" w:date="2022-12-08T16:51:00Z">
            <w:rPr/>
          </w:rPrChange>
        </w:rPr>
      </w:pPr>
      <w:r w:rsidRPr="001D6E1C">
        <w:rPr>
          <w:sz w:val="22"/>
          <w:szCs w:val="22"/>
          <w:rPrChange w:id="2779" w:author="Zhijie Yang (NSB)" w:date="2022-12-08T16:51:00Z">
            <w:rPr/>
          </w:rPrChange>
        </w:rPr>
        <w:t>defined in 12.7.1.6.2:</w:t>
      </w:r>
    </w:p>
    <w:p w14:paraId="69F13F4D" w14:textId="77777777" w:rsidR="00764F94" w:rsidRPr="001D6E1C" w:rsidRDefault="00764F94" w:rsidP="00764F94">
      <w:pPr>
        <w:rPr>
          <w:sz w:val="22"/>
          <w:szCs w:val="22"/>
          <w:rPrChange w:id="2780" w:author="Zhijie Yang (NSB)" w:date="2022-12-08T16:51:00Z">
            <w:rPr/>
          </w:rPrChange>
        </w:rPr>
      </w:pPr>
      <w:r w:rsidRPr="001D6E1C">
        <w:rPr>
          <w:sz w:val="22"/>
          <w:szCs w:val="22"/>
          <w:rPrChange w:id="2781" w:author="Zhijie Yang (NSB)" w:date="2022-12-08T16:51:00Z">
            <w:rPr/>
          </w:rPrChange>
        </w:rPr>
        <w:t xml:space="preserve">WTK = KDF-Hash-Length(KDK, “WUR Temporal Key”, Min(AA,SPA) || Max(AA,SPA) || </w:t>
      </w:r>
    </w:p>
    <w:p w14:paraId="67164D41" w14:textId="77777777" w:rsidR="00764F94" w:rsidRPr="001D6E1C" w:rsidRDefault="00764F94" w:rsidP="00764F94">
      <w:pPr>
        <w:rPr>
          <w:sz w:val="22"/>
          <w:szCs w:val="22"/>
          <w:rPrChange w:id="2782" w:author="Zhijie Yang (NSB)" w:date="2022-12-08T16:51:00Z">
            <w:rPr/>
          </w:rPrChange>
        </w:rPr>
      </w:pPr>
      <w:r w:rsidRPr="001D6E1C">
        <w:rPr>
          <w:sz w:val="22"/>
          <w:szCs w:val="22"/>
          <w:rPrChange w:id="2783" w:author="Zhijie Yang (NSB)" w:date="2022-12-08T16:51:00Z">
            <w:rPr/>
          </w:rPrChange>
        </w:rPr>
        <w:t>Min(ANonce,SNonce) || Max(ANonce,SNonce)</w:t>
      </w:r>
    </w:p>
    <w:p w14:paraId="5D9EA01C" w14:textId="77777777" w:rsidR="00764F94" w:rsidRPr="001D6E1C" w:rsidRDefault="00764F94" w:rsidP="00764F94">
      <w:pPr>
        <w:rPr>
          <w:sz w:val="22"/>
          <w:szCs w:val="22"/>
          <w:rPrChange w:id="2784" w:author="Zhijie Yang (NSB)" w:date="2022-12-08T16:51:00Z">
            <w:rPr/>
          </w:rPrChange>
        </w:rPr>
      </w:pPr>
      <w:r w:rsidRPr="001D6E1C">
        <w:rPr>
          <w:sz w:val="22"/>
          <w:szCs w:val="22"/>
          <w:rPrChange w:id="2785" w:author="Zhijie Yang (NSB)" w:date="2022-12-08T16:51:00Z">
            <w:rPr/>
          </w:rPrChange>
        </w:rPr>
        <w:t>where</w:t>
      </w:r>
    </w:p>
    <w:p w14:paraId="297148C9" w14:textId="77777777" w:rsidR="00764F94" w:rsidRPr="001D6E1C" w:rsidRDefault="00764F94" w:rsidP="00764F94">
      <w:pPr>
        <w:rPr>
          <w:sz w:val="22"/>
          <w:szCs w:val="22"/>
          <w:rPrChange w:id="2786" w:author="Zhijie Yang (NSB)" w:date="2022-12-08T16:51:00Z">
            <w:rPr/>
          </w:rPrChange>
        </w:rPr>
      </w:pPr>
      <w:r w:rsidRPr="001D6E1C">
        <w:rPr>
          <w:rFonts w:hint="eastAsia"/>
          <w:sz w:val="22"/>
          <w:szCs w:val="22"/>
          <w:rPrChange w:id="2787" w:author="Zhijie Yang (NSB)" w:date="2022-12-08T16:51:00Z">
            <w:rPr>
              <w:rFonts w:hint="eastAsia"/>
            </w:rPr>
          </w:rPrChange>
        </w:rPr>
        <w:t>—</w:t>
      </w:r>
      <w:r w:rsidRPr="001D6E1C">
        <w:rPr>
          <w:sz w:val="22"/>
          <w:szCs w:val="22"/>
          <w:rPrChange w:id="2788" w:author="Zhijie Yang (NSB)" w:date="2022-12-08T16:51:00Z">
            <w:rPr/>
          </w:rPrChange>
        </w:rPr>
        <w:t xml:space="preserve"> KDF-Hash-Length is the key derivation function as defined in 12.7.1.6.2 (Key derivation function</w:t>
      </w:r>
    </w:p>
    <w:p w14:paraId="7A020F19" w14:textId="77777777" w:rsidR="00764F94" w:rsidRPr="001D6E1C" w:rsidRDefault="00764F94" w:rsidP="00764F94">
      <w:pPr>
        <w:rPr>
          <w:sz w:val="22"/>
          <w:szCs w:val="22"/>
          <w:rPrChange w:id="2789" w:author="Zhijie Yang (NSB)" w:date="2022-12-08T16:51:00Z">
            <w:rPr/>
          </w:rPrChange>
        </w:rPr>
      </w:pPr>
      <w:r w:rsidRPr="001D6E1C">
        <w:rPr>
          <w:sz w:val="22"/>
          <w:szCs w:val="22"/>
          <w:rPrChange w:id="2790" w:author="Zhijie Yang (NSB)" w:date="2022-12-08T16:51:00Z">
            <w:rPr/>
          </w:rPrChange>
        </w:rPr>
        <w:t>(KDF)) using the hash algorithm identified by the AKM suite selector (see Table 9-188 (AKM suite</w:t>
      </w:r>
    </w:p>
    <w:p w14:paraId="3C0A283F" w14:textId="77777777" w:rsidR="00764F94" w:rsidRPr="001D6E1C" w:rsidRDefault="00764F94" w:rsidP="00764F94">
      <w:pPr>
        <w:rPr>
          <w:sz w:val="22"/>
          <w:szCs w:val="22"/>
          <w:rPrChange w:id="2791" w:author="Zhijie Yang (NSB)" w:date="2022-12-08T16:51:00Z">
            <w:rPr/>
          </w:rPrChange>
        </w:rPr>
      </w:pPr>
      <w:r w:rsidRPr="001D6E1C">
        <w:rPr>
          <w:sz w:val="22"/>
          <w:szCs w:val="22"/>
          <w:rPrChange w:id="2792" w:author="Zhijie Yang (NSB)" w:date="2022-12-08T16:51:00Z">
            <w:rPr/>
          </w:rPrChange>
        </w:rPr>
        <w:t>selectors)).</w:t>
      </w:r>
    </w:p>
    <w:p w14:paraId="6CB6BD98" w14:textId="77777777" w:rsidR="00764F94" w:rsidRPr="001D6E1C" w:rsidRDefault="00764F94" w:rsidP="00764F94">
      <w:pPr>
        <w:rPr>
          <w:sz w:val="22"/>
          <w:szCs w:val="22"/>
          <w:rPrChange w:id="2793" w:author="Zhijie Yang (NSB)" w:date="2022-12-08T16:51:00Z">
            <w:rPr/>
          </w:rPrChange>
        </w:rPr>
      </w:pPr>
      <w:r w:rsidRPr="001D6E1C">
        <w:rPr>
          <w:rFonts w:hint="eastAsia"/>
          <w:sz w:val="22"/>
          <w:szCs w:val="22"/>
          <w:rPrChange w:id="2794" w:author="Zhijie Yang (NSB)" w:date="2022-12-08T16:51:00Z">
            <w:rPr>
              <w:rFonts w:hint="eastAsia"/>
            </w:rPr>
          </w:rPrChange>
        </w:rPr>
        <w:t>—</w:t>
      </w:r>
      <w:r w:rsidRPr="001D6E1C">
        <w:rPr>
          <w:sz w:val="22"/>
          <w:szCs w:val="22"/>
          <w:rPrChange w:id="2795" w:author="Zhijie Yang (NSB)" w:date="2022-12-08T16:51:00Z">
            <w:rPr/>
          </w:rPrChange>
        </w:rPr>
        <w:t xml:space="preserve"> Length is the total number of bits to derive, i.e., number of bits of the WTK, and is equal to 128.</w:t>
      </w:r>
    </w:p>
    <w:p w14:paraId="39945FB6" w14:textId="77777777" w:rsidR="00764F94" w:rsidRPr="001D6E1C" w:rsidRDefault="00764F94" w:rsidP="00764F94">
      <w:pPr>
        <w:rPr>
          <w:sz w:val="22"/>
          <w:szCs w:val="22"/>
          <w:u w:val="single"/>
          <w:rPrChange w:id="2796" w:author="Zhijie Yang (NSB)" w:date="2022-12-08T16:51:00Z">
            <w:rPr>
              <w:u w:val="single"/>
            </w:rPr>
          </w:rPrChange>
        </w:rPr>
      </w:pPr>
    </w:p>
    <w:p w14:paraId="0C28ADC0" w14:textId="77777777" w:rsidR="00764F94" w:rsidRPr="001D6E1C" w:rsidRDefault="00764F94" w:rsidP="00764F94">
      <w:pPr>
        <w:rPr>
          <w:sz w:val="22"/>
          <w:szCs w:val="22"/>
          <w:u w:val="single"/>
          <w:rPrChange w:id="2797" w:author="Zhijie Yang (NSB)" w:date="2022-12-08T16:51:00Z">
            <w:rPr>
              <w:u w:val="single"/>
            </w:rPr>
          </w:rPrChange>
        </w:rPr>
      </w:pPr>
      <w:r w:rsidRPr="001D6E1C">
        <w:rPr>
          <w:sz w:val="22"/>
          <w:szCs w:val="22"/>
          <w:u w:val="single"/>
          <w:rPrChange w:id="2798"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2799" w:author="Zhijie Yang (NSB)" w:date="2022-12-08T16:51:00Z">
            <w:rPr>
              <w:u w:val="single"/>
              <w:lang w:eastAsia="zh-CN"/>
            </w:rPr>
          </w:rPrChange>
        </w:rPr>
        <w:t xml:space="preserve">. see subclause 12.2.12.2  </w:t>
      </w:r>
      <w:r w:rsidRPr="001D6E1C">
        <w:rPr>
          <w:b/>
          <w:sz w:val="22"/>
          <w:szCs w:val="22"/>
          <w:u w:val="single"/>
          <w:rPrChange w:id="2800" w:author="Zhijie Yang (NSB)" w:date="2022-12-08T16:51:00Z">
            <w:rPr>
              <w:b/>
              <w:u w:val="single"/>
            </w:rPr>
          </w:rPrChange>
        </w:rPr>
        <w:t>RMA and Key Generation</w:t>
      </w:r>
    </w:p>
    <w:p w14:paraId="0F9E500E" w14:textId="77777777" w:rsidR="00764F94" w:rsidRPr="001D6E1C" w:rsidRDefault="00764F94" w:rsidP="00764F94">
      <w:pPr>
        <w:rPr>
          <w:sz w:val="22"/>
          <w:szCs w:val="22"/>
          <w:u w:val="single"/>
          <w:rPrChange w:id="2801" w:author="Zhijie Yang (NSB)" w:date="2022-12-08T16:51:00Z">
            <w:rPr>
              <w:u w:val="single"/>
            </w:rPr>
          </w:rPrChange>
        </w:rPr>
      </w:pPr>
    </w:p>
    <w:p w14:paraId="4771F07E" w14:textId="77777777" w:rsidR="00764F94" w:rsidRPr="001D6E1C" w:rsidRDefault="00764F94" w:rsidP="00764F94">
      <w:pPr>
        <w:rPr>
          <w:sz w:val="22"/>
          <w:szCs w:val="22"/>
          <w:u w:val="single"/>
          <w:rPrChange w:id="2802" w:author="Zhijie Yang (NSB)" w:date="2022-12-08T16:51:00Z">
            <w:rPr>
              <w:u w:val="single"/>
            </w:rPr>
          </w:rPrChange>
        </w:rPr>
      </w:pPr>
    </w:p>
    <w:p w14:paraId="7923EF95" w14:textId="77777777" w:rsidR="00764F94" w:rsidRPr="001D6E1C" w:rsidRDefault="00764F94" w:rsidP="00764F94">
      <w:pPr>
        <w:rPr>
          <w:sz w:val="22"/>
          <w:szCs w:val="22"/>
          <w:u w:val="single"/>
          <w:rPrChange w:id="2803" w:author="Zhijie Yang (NSB)" w:date="2022-12-08T16:51:00Z">
            <w:rPr>
              <w:u w:val="single"/>
            </w:rPr>
          </w:rPrChange>
        </w:rPr>
      </w:pPr>
      <w:r w:rsidRPr="001D6E1C">
        <w:rPr>
          <w:b/>
          <w:bCs/>
          <w:color w:val="FF0000"/>
          <w:sz w:val="22"/>
          <w:szCs w:val="22"/>
          <w:rPrChange w:id="2804" w:author="Zhijie Yang (NSB)" w:date="2022-12-08T16:51:00Z">
            <w:rPr>
              <w:b/>
              <w:bCs/>
              <w:color w:val="FF0000"/>
            </w:rPr>
          </w:rPrChange>
        </w:rPr>
        <w:t xml:space="preserve">h. (P3211,Line 24) </w:t>
      </w:r>
      <w:r w:rsidRPr="001D6E1C">
        <w:rPr>
          <w:b/>
          <w:color w:val="FF0000"/>
          <w:sz w:val="22"/>
          <w:szCs w:val="22"/>
          <w:rPrChange w:id="2805" w:author="Zhijie Yang (NSB)" w:date="2022-12-08T16:51:00Z">
            <w:rPr>
              <w:b/>
              <w:color w:val="FF0000"/>
            </w:rPr>
          </w:rPrChange>
        </w:rPr>
        <w:t>under 12.7.1.6.4 PMK-R1</w:t>
      </w:r>
    </w:p>
    <w:p w14:paraId="72AB10DA" w14:textId="77777777" w:rsidR="00764F94" w:rsidRPr="001D6E1C" w:rsidRDefault="00764F94" w:rsidP="00764F94">
      <w:pPr>
        <w:rPr>
          <w:sz w:val="22"/>
          <w:szCs w:val="22"/>
          <w:rPrChange w:id="2806" w:author="Zhijie Yang (NSB)" w:date="2022-12-08T16:51:00Z">
            <w:rPr/>
          </w:rPrChange>
        </w:rPr>
      </w:pPr>
      <w:r w:rsidRPr="001D6E1C">
        <w:rPr>
          <w:sz w:val="22"/>
          <w:szCs w:val="22"/>
          <w:rPrChange w:id="2807" w:author="Zhijie Yang (NSB)" w:date="2022-12-08T16:51:00Z">
            <w:rPr/>
          </w:rPrChange>
        </w:rPr>
        <w:lastRenderedPageBreak/>
        <w:t>1ba)When WUR frame protection is negotiated</w:t>
      </w:r>
      <w:r w:rsidRPr="001D6E1C">
        <w:rPr>
          <w:spacing w:val="-2"/>
          <w:sz w:val="22"/>
          <w:szCs w:val="22"/>
          <w:u w:val="single"/>
          <w:rPrChange w:id="2808" w:author="Zhijie Yang (NSB)" w:date="2022-12-08T16:51:00Z">
            <w:rPr>
              <w:spacing w:val="-2"/>
              <w:szCs w:val="22"/>
              <w:u w:val="single"/>
            </w:rPr>
          </w:rPrChange>
        </w:rPr>
        <w:t xml:space="preserve"> or RRCM generation is negotiated</w:t>
      </w:r>
      <w:r w:rsidRPr="001D6E1C">
        <w:rPr>
          <w:sz w:val="22"/>
          <w:szCs w:val="22"/>
          <w:rPrChange w:id="2809" w:author="Zhijie Yang (NSB)" w:date="2022-12-08T16:51:00Z">
            <w:rPr/>
          </w:rPrChange>
        </w:rPr>
        <w:t>, each PTK has six component keys, KCK, KEK, a</w:t>
      </w:r>
    </w:p>
    <w:p w14:paraId="27B2606D" w14:textId="77777777" w:rsidR="00764F94" w:rsidRPr="001D6E1C" w:rsidRDefault="00764F94" w:rsidP="00764F94">
      <w:pPr>
        <w:rPr>
          <w:sz w:val="22"/>
          <w:szCs w:val="22"/>
          <w:rPrChange w:id="2810" w:author="Zhijie Yang (NSB)" w:date="2022-12-08T16:51:00Z">
            <w:rPr/>
          </w:rPrChange>
        </w:rPr>
      </w:pPr>
      <w:r w:rsidRPr="001D6E1C">
        <w:rPr>
          <w:sz w:val="22"/>
          <w:szCs w:val="22"/>
          <w:rPrChange w:id="2811" w:author="Zhijie Yang (NSB)" w:date="2022-12-08T16:51:00Z">
            <w:rPr/>
          </w:rPrChange>
        </w:rPr>
        <w:t>temporal key, KCK2, KEK2, and a KDK derived as follows:</w:t>
      </w:r>
    </w:p>
    <w:p w14:paraId="0129F85D" w14:textId="77777777" w:rsidR="00764F94" w:rsidRPr="001D6E1C" w:rsidRDefault="00764F94" w:rsidP="00764F94">
      <w:pPr>
        <w:rPr>
          <w:sz w:val="22"/>
          <w:szCs w:val="22"/>
          <w:rPrChange w:id="2812" w:author="Zhijie Yang (NSB)" w:date="2022-12-08T16:51:00Z">
            <w:rPr/>
          </w:rPrChange>
        </w:rPr>
      </w:pPr>
      <w:r w:rsidRPr="001D6E1C">
        <w:rPr>
          <w:sz w:val="22"/>
          <w:szCs w:val="22"/>
          <w:rPrChange w:id="2813" w:author="Zhijie Yang (NSB)" w:date="2022-12-08T16:51:00Z">
            <w:rPr/>
          </w:rPrChange>
        </w:rPr>
        <w:t xml:space="preserve">(11ba)The KCK, KEK, temporal key, KCK2, and KEK2 shall be computed in the same way as when WUR frame protection is not negotiated. </w:t>
      </w:r>
    </w:p>
    <w:p w14:paraId="4229B531" w14:textId="77777777" w:rsidR="00764F94" w:rsidRPr="001D6E1C" w:rsidRDefault="00764F94" w:rsidP="00764F94">
      <w:pPr>
        <w:rPr>
          <w:sz w:val="22"/>
          <w:szCs w:val="22"/>
          <w:rPrChange w:id="2814" w:author="Zhijie Yang (NSB)" w:date="2022-12-08T16:51:00Z">
            <w:rPr/>
          </w:rPrChange>
        </w:rPr>
      </w:pPr>
      <w:r w:rsidRPr="001D6E1C">
        <w:rPr>
          <w:sz w:val="22"/>
          <w:szCs w:val="22"/>
          <w:rPrChange w:id="2815" w:author="Zhijie Yang (NSB)" w:date="2022-12-08T16:51:00Z">
            <w:rPr/>
          </w:rPrChange>
        </w:rPr>
        <w:t>(11ba)The KDK shall be computed as the next KDK_bits bits of the PTK:</w:t>
      </w:r>
    </w:p>
    <w:p w14:paraId="5518F57D" w14:textId="77777777" w:rsidR="00764F94" w:rsidRPr="001D6E1C" w:rsidRDefault="00764F94" w:rsidP="00764F94">
      <w:pPr>
        <w:rPr>
          <w:sz w:val="22"/>
          <w:szCs w:val="22"/>
          <w:rPrChange w:id="2816" w:author="Zhijie Yang (NSB)" w:date="2022-12-08T16:51:00Z">
            <w:rPr/>
          </w:rPrChange>
        </w:rPr>
      </w:pPr>
      <w:r w:rsidRPr="001D6E1C">
        <w:rPr>
          <w:sz w:val="22"/>
          <w:szCs w:val="22"/>
          <w:rPrChange w:id="2817" w:author="Zhijie Yang (NSB)" w:date="2022-12-08T16:51:00Z">
            <w:rPr/>
          </w:rPrChange>
        </w:rPr>
        <w:t>KDK = L(PTK, KCK_bits+KEK_bits+TK_bits+KCK2_bits+KEK2_bits, KDK_bits)</w:t>
      </w:r>
    </w:p>
    <w:p w14:paraId="398E95CD" w14:textId="77777777" w:rsidR="00764F94" w:rsidRPr="001D6E1C" w:rsidRDefault="00764F94" w:rsidP="00764F94">
      <w:pPr>
        <w:rPr>
          <w:sz w:val="22"/>
          <w:szCs w:val="22"/>
          <w:rPrChange w:id="2818" w:author="Zhijie Yang (NSB)" w:date="2022-12-08T16:51:00Z">
            <w:rPr/>
          </w:rPrChange>
        </w:rPr>
      </w:pPr>
      <w:r w:rsidRPr="001D6E1C">
        <w:rPr>
          <w:sz w:val="22"/>
          <w:szCs w:val="22"/>
          <w:rPrChange w:id="2819" w:author="Zhijie Yang (NSB)" w:date="2022-12-08T16:51:00Z">
            <w:rPr/>
          </w:rPrChange>
        </w:rPr>
        <w:t xml:space="preserve">(11ba)The value of KDK_bits </w:t>
      </w:r>
      <w:proofErr w:type="gramStart"/>
      <w:r w:rsidRPr="001D6E1C">
        <w:rPr>
          <w:sz w:val="22"/>
          <w:szCs w:val="22"/>
          <w:rPrChange w:id="2820" w:author="Zhijie Yang (NSB)" w:date="2022-12-08T16:51:00Z">
            <w:rPr/>
          </w:rPrChange>
        </w:rPr>
        <w:t>is</w:t>
      </w:r>
      <w:proofErr w:type="gramEnd"/>
      <w:r w:rsidRPr="001D6E1C">
        <w:rPr>
          <w:sz w:val="22"/>
          <w:szCs w:val="22"/>
          <w:rPrChange w:id="2821" w:author="Zhijie Yang (NSB)" w:date="2022-12-08T16:51:00Z">
            <w:rPr/>
          </w:rPrChange>
        </w:rPr>
        <w:t xml:space="preserve"> equal to the value of PMK_bits (see 12.7.1.3 (Pairwise key hierarchy)).</w:t>
      </w:r>
    </w:p>
    <w:p w14:paraId="2E15A7B3" w14:textId="77777777" w:rsidR="00764F94" w:rsidRPr="001D6E1C" w:rsidRDefault="00764F94" w:rsidP="00764F94">
      <w:pPr>
        <w:rPr>
          <w:sz w:val="22"/>
          <w:szCs w:val="22"/>
          <w:rPrChange w:id="2822" w:author="Zhijie Yang (NSB)" w:date="2022-12-08T16:51:00Z">
            <w:rPr/>
          </w:rPrChange>
        </w:rPr>
      </w:pPr>
    </w:p>
    <w:p w14:paraId="0FCF49C8" w14:textId="77777777" w:rsidR="00764F94" w:rsidRPr="001D6E1C" w:rsidRDefault="00764F94" w:rsidP="00764F94">
      <w:pPr>
        <w:rPr>
          <w:b/>
          <w:bCs/>
          <w:color w:val="FF0000"/>
          <w:sz w:val="22"/>
          <w:szCs w:val="22"/>
          <w:rPrChange w:id="2823" w:author="Zhijie Yang (NSB)" w:date="2022-12-08T16:51:00Z">
            <w:rPr>
              <w:b/>
              <w:bCs/>
              <w:color w:val="FF0000"/>
            </w:rPr>
          </w:rPrChange>
        </w:rPr>
      </w:pPr>
      <w:r w:rsidRPr="001D6E1C">
        <w:rPr>
          <w:b/>
          <w:bCs/>
          <w:color w:val="FF0000"/>
          <w:sz w:val="22"/>
          <w:szCs w:val="22"/>
          <w:rPrChange w:id="2824" w:author="Zhijie Yang (NSB)" w:date="2022-12-08T16:51:00Z">
            <w:rPr>
              <w:b/>
              <w:bCs/>
              <w:color w:val="FF0000"/>
            </w:rPr>
          </w:rPrChange>
        </w:rPr>
        <w:t xml:space="preserve">i. (insert the following change after the referenced baseline context in P3211,line 38) </w:t>
      </w:r>
      <w:r w:rsidRPr="001D6E1C">
        <w:rPr>
          <w:b/>
          <w:color w:val="FF0000"/>
          <w:sz w:val="22"/>
          <w:szCs w:val="22"/>
          <w:rPrChange w:id="2825" w:author="Zhijie Yang (NSB)" w:date="2022-12-08T16:51:00Z">
            <w:rPr>
              <w:b/>
              <w:color w:val="FF0000"/>
            </w:rPr>
          </w:rPrChange>
        </w:rPr>
        <w:t>under 12.7.1.6.4 PMK-R1</w:t>
      </w:r>
    </w:p>
    <w:p w14:paraId="1E4E49A3" w14:textId="77777777" w:rsidR="00764F94" w:rsidRPr="001D6E1C" w:rsidRDefault="00764F94" w:rsidP="00764F94">
      <w:pPr>
        <w:rPr>
          <w:sz w:val="22"/>
          <w:szCs w:val="22"/>
          <w:rPrChange w:id="2826" w:author="Zhijie Yang (NSB)" w:date="2022-12-08T16:51:00Z">
            <w:rPr/>
          </w:rPrChange>
        </w:rPr>
      </w:pPr>
      <w:r w:rsidRPr="001D6E1C">
        <w:rPr>
          <w:sz w:val="22"/>
          <w:szCs w:val="22"/>
          <w:rPrChange w:id="2827" w:author="Zhijie Yang (NSB)" w:date="2022-12-08T16:51:00Z">
            <w:rPr/>
          </w:rPrChange>
        </w:rPr>
        <w:t>(11ba)If WUR frame protection is negotiated, the WTK shall be derived from the KDK using the KDF</w:t>
      </w:r>
    </w:p>
    <w:p w14:paraId="3C6BACBC" w14:textId="77777777" w:rsidR="00764F94" w:rsidRPr="001D6E1C" w:rsidRDefault="00764F94" w:rsidP="00764F94">
      <w:pPr>
        <w:rPr>
          <w:sz w:val="22"/>
          <w:szCs w:val="22"/>
          <w:rPrChange w:id="2828" w:author="Zhijie Yang (NSB)" w:date="2022-12-08T16:51:00Z">
            <w:rPr/>
          </w:rPrChange>
        </w:rPr>
      </w:pPr>
      <w:r w:rsidRPr="001D6E1C">
        <w:rPr>
          <w:sz w:val="22"/>
          <w:szCs w:val="22"/>
          <w:rPrChange w:id="2829" w:author="Zhijie Yang (NSB)" w:date="2022-12-08T16:51:00Z">
            <w:rPr/>
          </w:rPrChange>
        </w:rPr>
        <w:t>defined in 12.7.1.6.2 (Key derivation function (KDF))):</w:t>
      </w:r>
    </w:p>
    <w:p w14:paraId="09CE7CD2" w14:textId="77777777" w:rsidR="00764F94" w:rsidRPr="001D6E1C" w:rsidRDefault="00764F94" w:rsidP="00764F94">
      <w:pPr>
        <w:rPr>
          <w:sz w:val="22"/>
          <w:szCs w:val="22"/>
          <w:rPrChange w:id="2830" w:author="Zhijie Yang (NSB)" w:date="2022-12-08T16:51:00Z">
            <w:rPr/>
          </w:rPrChange>
        </w:rPr>
      </w:pPr>
      <w:r w:rsidRPr="001D6E1C">
        <w:rPr>
          <w:sz w:val="22"/>
          <w:szCs w:val="22"/>
          <w:rPrChange w:id="2831" w:author="Zhijie Yang (NSB)" w:date="2022-12-08T16:51:00Z">
            <w:rPr/>
          </w:rPrChange>
        </w:rPr>
        <w:t xml:space="preserve">WTK = KDF-Hash-Length(KDK, “WUR Temporal Key”, SNonce || ANonce || BSSID || </w:t>
      </w:r>
    </w:p>
    <w:p w14:paraId="51973391" w14:textId="77777777" w:rsidR="00764F94" w:rsidRPr="001D6E1C" w:rsidRDefault="00764F94" w:rsidP="00764F94">
      <w:pPr>
        <w:rPr>
          <w:sz w:val="22"/>
          <w:szCs w:val="22"/>
          <w:rPrChange w:id="2832" w:author="Zhijie Yang (NSB)" w:date="2022-12-08T16:51:00Z">
            <w:rPr/>
          </w:rPrChange>
        </w:rPr>
      </w:pPr>
      <w:r w:rsidRPr="001D6E1C">
        <w:rPr>
          <w:sz w:val="22"/>
          <w:szCs w:val="22"/>
          <w:rPrChange w:id="2833" w:author="Zhijie Yang (NSB)" w:date="2022-12-08T16:51:00Z">
            <w:rPr/>
          </w:rPrChange>
        </w:rPr>
        <w:t>STA-ADDR)</w:t>
      </w:r>
    </w:p>
    <w:p w14:paraId="30A2331E" w14:textId="77777777" w:rsidR="00764F94" w:rsidRPr="001D6E1C" w:rsidRDefault="00764F94" w:rsidP="00764F94">
      <w:pPr>
        <w:rPr>
          <w:sz w:val="22"/>
          <w:szCs w:val="22"/>
          <w:rPrChange w:id="2834" w:author="Zhijie Yang (NSB)" w:date="2022-12-08T16:51:00Z">
            <w:rPr/>
          </w:rPrChange>
        </w:rPr>
      </w:pPr>
      <w:r w:rsidRPr="001D6E1C">
        <w:rPr>
          <w:sz w:val="22"/>
          <w:szCs w:val="22"/>
          <w:rPrChange w:id="2835" w:author="Zhijie Yang (NSB)" w:date="2022-12-08T16:51:00Z">
            <w:rPr/>
          </w:rPrChange>
        </w:rPr>
        <w:t>where</w:t>
      </w:r>
    </w:p>
    <w:p w14:paraId="598FDFE3" w14:textId="77777777" w:rsidR="00764F94" w:rsidRPr="001D6E1C" w:rsidRDefault="00764F94" w:rsidP="00764F94">
      <w:pPr>
        <w:rPr>
          <w:sz w:val="22"/>
          <w:szCs w:val="22"/>
          <w:rPrChange w:id="2836" w:author="Zhijie Yang (NSB)" w:date="2022-12-08T16:51:00Z">
            <w:rPr/>
          </w:rPrChange>
        </w:rPr>
      </w:pPr>
      <w:r w:rsidRPr="001D6E1C">
        <w:rPr>
          <w:rFonts w:hint="eastAsia"/>
          <w:sz w:val="22"/>
          <w:szCs w:val="22"/>
          <w:rPrChange w:id="2837" w:author="Zhijie Yang (NSB)" w:date="2022-12-08T16:51:00Z">
            <w:rPr>
              <w:rFonts w:hint="eastAsia"/>
            </w:rPr>
          </w:rPrChange>
        </w:rPr>
        <w:t>—</w:t>
      </w:r>
      <w:r w:rsidRPr="001D6E1C">
        <w:rPr>
          <w:sz w:val="22"/>
          <w:szCs w:val="22"/>
          <w:rPrChange w:id="2838" w:author="Zhijie Yang (NSB)" w:date="2022-12-08T16:51:00Z">
            <w:rPr/>
          </w:rPrChange>
        </w:rPr>
        <w:t xml:space="preserve"> KDF-Hash-Length is the key derivation function as defined in 12.7.1.6.2 (Key derivation function</w:t>
      </w:r>
    </w:p>
    <w:p w14:paraId="7F8CE712" w14:textId="77777777" w:rsidR="00764F94" w:rsidRPr="001D6E1C" w:rsidRDefault="00764F94" w:rsidP="00764F94">
      <w:pPr>
        <w:rPr>
          <w:sz w:val="22"/>
          <w:szCs w:val="22"/>
          <w:rPrChange w:id="2839" w:author="Zhijie Yang (NSB)" w:date="2022-12-08T16:51:00Z">
            <w:rPr/>
          </w:rPrChange>
        </w:rPr>
      </w:pPr>
      <w:r w:rsidRPr="001D6E1C">
        <w:rPr>
          <w:sz w:val="22"/>
          <w:szCs w:val="22"/>
          <w:rPrChange w:id="2840" w:author="Zhijie Yang (NSB)" w:date="2022-12-08T16:51:00Z">
            <w:rPr/>
          </w:rPrChange>
        </w:rPr>
        <w:t>(KDF)) using the hash algorithm identified by the AKM suite selector (see Table 9-188 (AKM suite</w:t>
      </w:r>
    </w:p>
    <w:p w14:paraId="5B89950C" w14:textId="77777777" w:rsidR="00764F94" w:rsidRPr="001D6E1C" w:rsidRDefault="00764F94" w:rsidP="00764F94">
      <w:pPr>
        <w:rPr>
          <w:sz w:val="22"/>
          <w:szCs w:val="22"/>
          <w:rPrChange w:id="2841" w:author="Zhijie Yang (NSB)" w:date="2022-12-08T16:51:00Z">
            <w:rPr/>
          </w:rPrChange>
        </w:rPr>
      </w:pPr>
      <w:r w:rsidRPr="001D6E1C">
        <w:rPr>
          <w:sz w:val="22"/>
          <w:szCs w:val="22"/>
          <w:rPrChange w:id="2842" w:author="Zhijie Yang (NSB)" w:date="2022-12-08T16:51:00Z">
            <w:rPr/>
          </w:rPrChange>
        </w:rPr>
        <w:t>selectors)).</w:t>
      </w:r>
    </w:p>
    <w:p w14:paraId="4827E2C6" w14:textId="77777777" w:rsidR="00764F94" w:rsidRPr="001D6E1C" w:rsidRDefault="00764F94" w:rsidP="00764F94">
      <w:pPr>
        <w:rPr>
          <w:sz w:val="22"/>
          <w:szCs w:val="22"/>
          <w:rPrChange w:id="2843" w:author="Zhijie Yang (NSB)" w:date="2022-12-08T16:51:00Z">
            <w:rPr/>
          </w:rPrChange>
        </w:rPr>
      </w:pPr>
      <w:r w:rsidRPr="001D6E1C">
        <w:rPr>
          <w:rFonts w:hint="eastAsia"/>
          <w:sz w:val="22"/>
          <w:szCs w:val="22"/>
          <w:rPrChange w:id="2844" w:author="Zhijie Yang (NSB)" w:date="2022-12-08T16:51:00Z">
            <w:rPr>
              <w:rFonts w:hint="eastAsia"/>
            </w:rPr>
          </w:rPrChange>
        </w:rPr>
        <w:t>—</w:t>
      </w:r>
      <w:r w:rsidRPr="001D6E1C">
        <w:rPr>
          <w:sz w:val="22"/>
          <w:szCs w:val="22"/>
          <w:rPrChange w:id="2845" w:author="Zhijie Yang (NSB)" w:date="2022-12-08T16:51:00Z">
            <w:rPr/>
          </w:rPrChange>
        </w:rPr>
        <w:t xml:space="preserve"> Length is the total number of bits to derive, i.e., number of bits of the WTK, and is equal to 128.</w:t>
      </w:r>
    </w:p>
    <w:p w14:paraId="3D33919C" w14:textId="77777777" w:rsidR="00764F94" w:rsidRPr="001D6E1C" w:rsidRDefault="00764F94" w:rsidP="00764F94">
      <w:pPr>
        <w:rPr>
          <w:sz w:val="22"/>
          <w:szCs w:val="22"/>
          <w:rPrChange w:id="2846" w:author="Zhijie Yang (NSB)" w:date="2022-12-08T16:51:00Z">
            <w:rPr/>
          </w:rPrChange>
        </w:rPr>
      </w:pPr>
      <w:r w:rsidRPr="001D6E1C">
        <w:rPr>
          <w:sz w:val="22"/>
          <w:szCs w:val="22"/>
          <w:rPrChange w:id="2847" w:author="Zhijie Yang (NSB)" w:date="2022-12-08T16:51:00Z">
            <w:rPr/>
          </w:rPrChange>
        </w:rPr>
        <w:t>(11ba)The WTK is used to protect individually addressed WUR Wake-up frames, as defined in 29.10 (WUR</w:t>
      </w:r>
    </w:p>
    <w:p w14:paraId="7E65D2AD" w14:textId="77777777" w:rsidR="00764F94" w:rsidRPr="001D6E1C" w:rsidRDefault="00764F94" w:rsidP="00764F94">
      <w:pPr>
        <w:rPr>
          <w:sz w:val="22"/>
          <w:szCs w:val="22"/>
          <w:rPrChange w:id="2848" w:author="Zhijie Yang (NSB)" w:date="2022-12-08T16:51:00Z">
            <w:rPr/>
          </w:rPrChange>
        </w:rPr>
      </w:pPr>
      <w:r w:rsidRPr="001D6E1C">
        <w:rPr>
          <w:sz w:val="22"/>
          <w:szCs w:val="22"/>
          <w:rPrChange w:id="2849" w:author="Zhijie Yang (NSB)" w:date="2022-12-08T16:51:00Z">
            <w:rPr/>
          </w:rPrChange>
        </w:rPr>
        <w:t>frame protection).</w:t>
      </w:r>
    </w:p>
    <w:p w14:paraId="23504237" w14:textId="77777777" w:rsidR="00764F94" w:rsidRPr="001D6E1C" w:rsidRDefault="00764F94" w:rsidP="00764F94">
      <w:pPr>
        <w:rPr>
          <w:sz w:val="22"/>
          <w:szCs w:val="22"/>
          <w:u w:val="single"/>
          <w:rPrChange w:id="2850" w:author="Zhijie Yang (NSB)" w:date="2022-12-08T16:51:00Z">
            <w:rPr>
              <w:u w:val="single"/>
            </w:rPr>
          </w:rPrChange>
        </w:rPr>
      </w:pPr>
      <w:r w:rsidRPr="001D6E1C">
        <w:rPr>
          <w:sz w:val="22"/>
          <w:szCs w:val="22"/>
          <w:u w:val="single"/>
          <w:rPrChange w:id="2851"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2852" w:author="Zhijie Yang (NSB)" w:date="2022-12-08T16:51:00Z">
            <w:rPr>
              <w:u w:val="single"/>
              <w:lang w:eastAsia="zh-CN"/>
            </w:rPr>
          </w:rPrChange>
        </w:rPr>
        <w:t xml:space="preserve">. see subclause 12.2.12.2  </w:t>
      </w:r>
      <w:r w:rsidRPr="001D6E1C">
        <w:rPr>
          <w:b/>
          <w:sz w:val="22"/>
          <w:szCs w:val="22"/>
          <w:u w:val="single"/>
          <w:rPrChange w:id="2853" w:author="Zhijie Yang (NSB)" w:date="2022-12-08T16:51:00Z">
            <w:rPr>
              <w:b/>
              <w:u w:val="single"/>
            </w:rPr>
          </w:rPrChange>
        </w:rPr>
        <w:t>RMA and Key Generation</w:t>
      </w:r>
    </w:p>
    <w:p w14:paraId="59090C20" w14:textId="77777777" w:rsidR="00764F94" w:rsidRPr="001D6E1C" w:rsidRDefault="00764F94" w:rsidP="00764F94">
      <w:pPr>
        <w:rPr>
          <w:sz w:val="22"/>
          <w:szCs w:val="22"/>
          <w:rPrChange w:id="2854" w:author="Zhijie Yang (NSB)" w:date="2022-12-08T16:51:00Z">
            <w:rPr/>
          </w:rPrChange>
        </w:rPr>
      </w:pPr>
    </w:p>
    <w:p w14:paraId="4B2300CA" w14:textId="77777777" w:rsidR="00764F94" w:rsidRPr="001D6E1C" w:rsidRDefault="00764F94" w:rsidP="00764F94">
      <w:pPr>
        <w:rPr>
          <w:b/>
          <w:bCs/>
          <w:color w:val="FF0000"/>
          <w:sz w:val="22"/>
          <w:szCs w:val="22"/>
          <w:rPrChange w:id="2855" w:author="Zhijie Yang (NSB)" w:date="2022-12-08T16:51:00Z">
            <w:rPr>
              <w:b/>
              <w:bCs/>
              <w:color w:val="FF0000"/>
            </w:rPr>
          </w:rPrChange>
        </w:rPr>
      </w:pPr>
      <w:r w:rsidRPr="001D6E1C">
        <w:rPr>
          <w:b/>
          <w:bCs/>
          <w:color w:val="FF0000"/>
          <w:sz w:val="22"/>
          <w:szCs w:val="22"/>
          <w:rPrChange w:id="2856" w:author="Zhijie Yang (NSB)" w:date="2022-12-08T16:51:00Z">
            <w:rPr>
              <w:b/>
              <w:bCs/>
              <w:color w:val="FF0000"/>
            </w:rPr>
          </w:rPrChange>
        </w:rPr>
        <w:t>j. (P3226, line 42) under 12.7.6.2 4-way handshake message 1</w:t>
      </w:r>
    </w:p>
    <w:p w14:paraId="18E22512" w14:textId="77777777" w:rsidR="00764F94" w:rsidRPr="001D6E1C" w:rsidRDefault="00764F94" w:rsidP="00764F94">
      <w:pPr>
        <w:rPr>
          <w:sz w:val="22"/>
          <w:szCs w:val="22"/>
          <w:rPrChange w:id="2857" w:author="Zhijie Yang (NSB)" w:date="2022-12-08T16:51:00Z">
            <w:rPr/>
          </w:rPrChange>
        </w:rPr>
      </w:pPr>
      <w:r w:rsidRPr="001D6E1C">
        <w:rPr>
          <w:sz w:val="22"/>
          <w:szCs w:val="22"/>
          <w:rPrChange w:id="2858" w:author="Zhijie Yang (NSB)" w:date="2022-12-08T16:51:00Z">
            <w:rPr/>
          </w:rPrChange>
        </w:rPr>
        <w:t xml:space="preserve">b) Derives PTK(11ba), the derived PTK including the Key derivation key (KDK) if WUR frame protection is being negotiated </w:t>
      </w:r>
      <w:r w:rsidRPr="001D6E1C">
        <w:rPr>
          <w:spacing w:val="-2"/>
          <w:sz w:val="22"/>
          <w:szCs w:val="22"/>
          <w:u w:val="single"/>
          <w:rPrChange w:id="2859" w:author="Zhijie Yang (NSB)" w:date="2022-12-08T16:51:00Z">
            <w:rPr>
              <w:spacing w:val="-2"/>
              <w:szCs w:val="22"/>
              <w:u w:val="single"/>
            </w:rPr>
          </w:rPrChange>
        </w:rPr>
        <w:t>or RRCM generation is being negotiated</w:t>
      </w:r>
      <w:r w:rsidRPr="001D6E1C">
        <w:rPr>
          <w:sz w:val="22"/>
          <w:szCs w:val="22"/>
          <w:rPrChange w:id="2860" w:author="Zhijie Yang (NSB)" w:date="2022-12-08T16:51:00Z">
            <w:rPr/>
          </w:rPrChange>
        </w:rPr>
        <w:t xml:space="preserve"> .</w:t>
      </w:r>
    </w:p>
    <w:p w14:paraId="36B4D54B" w14:textId="77777777" w:rsidR="00764F94" w:rsidRPr="001D6E1C" w:rsidRDefault="00764F94" w:rsidP="00764F94">
      <w:pPr>
        <w:rPr>
          <w:b/>
          <w:sz w:val="22"/>
          <w:szCs w:val="22"/>
          <w:rPrChange w:id="2861" w:author="Zhijie Yang (NSB)" w:date="2022-12-08T16:51:00Z">
            <w:rPr>
              <w:b/>
            </w:rPr>
          </w:rPrChange>
        </w:rPr>
      </w:pPr>
    </w:p>
    <w:p w14:paraId="52676919" w14:textId="77777777" w:rsidR="00764F94" w:rsidRPr="001D6E1C" w:rsidRDefault="00764F94" w:rsidP="00764F94">
      <w:pPr>
        <w:rPr>
          <w:b/>
          <w:bCs/>
          <w:color w:val="FF0000"/>
          <w:spacing w:val="-2"/>
          <w:sz w:val="22"/>
          <w:szCs w:val="22"/>
          <w:rPrChange w:id="2862" w:author="Zhijie Yang (NSB)" w:date="2022-12-08T16:51:00Z">
            <w:rPr>
              <w:b/>
              <w:bCs/>
              <w:color w:val="FF0000"/>
              <w:spacing w:val="-2"/>
              <w:szCs w:val="22"/>
            </w:rPr>
          </w:rPrChange>
        </w:rPr>
      </w:pPr>
      <w:r w:rsidRPr="001D6E1C">
        <w:rPr>
          <w:b/>
          <w:bCs/>
          <w:color w:val="FF0000"/>
          <w:spacing w:val="-2"/>
          <w:sz w:val="22"/>
          <w:szCs w:val="22"/>
          <w:rPrChange w:id="2863" w:author="Zhijie Yang (NSB)" w:date="2022-12-08T16:51:00Z">
            <w:rPr>
              <w:b/>
              <w:bCs/>
              <w:color w:val="FF0000"/>
              <w:spacing w:val="-2"/>
              <w:szCs w:val="22"/>
            </w:rPr>
          </w:rPrChange>
        </w:rPr>
        <w:t>k. (P3269, line 54) under 12.11.2.5.3 PTKSA Key derivation with FILS authentication</w:t>
      </w:r>
    </w:p>
    <w:p w14:paraId="6437CF87" w14:textId="77777777" w:rsidR="00764F94" w:rsidRPr="001D6E1C" w:rsidRDefault="00764F94" w:rsidP="00764F94">
      <w:pPr>
        <w:rPr>
          <w:spacing w:val="-2"/>
          <w:sz w:val="22"/>
          <w:szCs w:val="22"/>
          <w:rPrChange w:id="2864" w:author="Zhijie Yang (NSB)" w:date="2022-12-08T16:51:00Z">
            <w:rPr>
              <w:spacing w:val="-2"/>
              <w:szCs w:val="22"/>
            </w:rPr>
          </w:rPrChange>
        </w:rPr>
      </w:pPr>
    </w:p>
    <w:p w14:paraId="4C215A04" w14:textId="77777777" w:rsidR="00764F94" w:rsidRPr="001D6E1C" w:rsidRDefault="00764F94" w:rsidP="00764F94">
      <w:pPr>
        <w:rPr>
          <w:spacing w:val="-2"/>
          <w:sz w:val="22"/>
          <w:szCs w:val="22"/>
          <w:rPrChange w:id="2865" w:author="Zhijie Yang (NSB)" w:date="2022-12-08T16:51:00Z">
            <w:rPr>
              <w:spacing w:val="-2"/>
              <w:szCs w:val="22"/>
            </w:rPr>
          </w:rPrChange>
        </w:rPr>
      </w:pPr>
      <w:r w:rsidRPr="001D6E1C">
        <w:rPr>
          <w:spacing w:val="-2"/>
          <w:sz w:val="22"/>
          <w:szCs w:val="22"/>
          <w:rPrChange w:id="2866" w:author="Zhijie Yang (NSB)" w:date="2022-12-08T16:51:00Z">
            <w:rPr>
              <w:spacing w:val="-2"/>
              <w:szCs w:val="22"/>
            </w:rPr>
          </w:rPrChange>
        </w:rPr>
        <w:t>When the negotiated AKM is 00-0F-AC:16,FILS-FT is 256 bits; when the negotiated AKM is 00-0F-AC:17, FILS-FT is 384 bits; otherwise, FILS-FT is</w:t>
      </w:r>
    </w:p>
    <w:p w14:paraId="36871B7A" w14:textId="77777777" w:rsidR="00764F94" w:rsidRPr="001D6E1C" w:rsidRDefault="00764F94" w:rsidP="00764F94">
      <w:pPr>
        <w:rPr>
          <w:spacing w:val="-2"/>
          <w:sz w:val="22"/>
          <w:szCs w:val="22"/>
          <w:rPrChange w:id="2867" w:author="Zhijie Yang (NSB)" w:date="2022-12-08T16:51:00Z">
            <w:rPr>
              <w:spacing w:val="-2"/>
              <w:szCs w:val="22"/>
            </w:rPr>
          </w:rPrChange>
        </w:rPr>
      </w:pPr>
      <w:r w:rsidRPr="001D6E1C">
        <w:rPr>
          <w:spacing w:val="-2"/>
          <w:sz w:val="22"/>
          <w:szCs w:val="22"/>
          <w:rPrChange w:id="2868" w:author="Zhijie Yang (NSB)" w:date="2022-12-08T16:51:00Z">
            <w:rPr>
              <w:spacing w:val="-2"/>
              <w:szCs w:val="22"/>
            </w:rPr>
          </w:rPrChange>
        </w:rPr>
        <w:t xml:space="preserve">not derived(11ba); when WUR frame protection is negotiated </w:t>
      </w:r>
      <w:r w:rsidRPr="001D6E1C">
        <w:rPr>
          <w:spacing w:val="-2"/>
          <w:sz w:val="22"/>
          <w:szCs w:val="22"/>
          <w:u w:val="single"/>
          <w:rPrChange w:id="2869" w:author="Zhijie Yang (NSB)" w:date="2022-12-08T16:51:00Z">
            <w:rPr>
              <w:spacing w:val="-2"/>
              <w:szCs w:val="22"/>
              <w:u w:val="single"/>
            </w:rPr>
          </w:rPrChange>
        </w:rPr>
        <w:t>or RRCM generation is negotiated</w:t>
      </w:r>
      <w:r w:rsidRPr="001D6E1C">
        <w:rPr>
          <w:spacing w:val="-2"/>
          <w:sz w:val="22"/>
          <w:szCs w:val="22"/>
          <w:rPrChange w:id="2870" w:author="Zhijie Yang (NSB)" w:date="2022-12-08T16:51:00Z">
            <w:rPr>
              <w:spacing w:val="-2"/>
              <w:szCs w:val="22"/>
            </w:rPr>
          </w:rPrChange>
        </w:rPr>
        <w:t>, the length of KDK is equal to the value of PMK_bits (see 12.7.1.3 (Pairwise key hierarchy)); otherwise, the KDK is not derived.</w:t>
      </w:r>
    </w:p>
    <w:p w14:paraId="7835F0DB" w14:textId="77777777" w:rsidR="00764F94" w:rsidRPr="001D6E1C" w:rsidRDefault="00764F94" w:rsidP="00764F94">
      <w:pPr>
        <w:rPr>
          <w:spacing w:val="-2"/>
          <w:sz w:val="22"/>
          <w:szCs w:val="22"/>
          <w:rPrChange w:id="2871" w:author="Zhijie Yang (NSB)" w:date="2022-12-08T16:51:00Z">
            <w:rPr>
              <w:spacing w:val="-2"/>
              <w:szCs w:val="22"/>
            </w:rPr>
          </w:rPrChange>
        </w:rPr>
      </w:pPr>
    </w:p>
    <w:p w14:paraId="48660415" w14:textId="77777777" w:rsidR="00764F94" w:rsidRPr="001D6E1C" w:rsidRDefault="00764F94" w:rsidP="00764F94">
      <w:pPr>
        <w:rPr>
          <w:b/>
          <w:bCs/>
          <w:color w:val="FF0000"/>
          <w:spacing w:val="-2"/>
          <w:sz w:val="22"/>
          <w:szCs w:val="22"/>
          <w:rPrChange w:id="2872" w:author="Zhijie Yang (NSB)" w:date="2022-12-08T16:51:00Z">
            <w:rPr>
              <w:b/>
              <w:bCs/>
              <w:color w:val="FF0000"/>
              <w:spacing w:val="-2"/>
              <w:szCs w:val="22"/>
            </w:rPr>
          </w:rPrChange>
        </w:rPr>
      </w:pPr>
      <w:r w:rsidRPr="001D6E1C">
        <w:rPr>
          <w:b/>
          <w:bCs/>
          <w:color w:val="FF0000"/>
          <w:spacing w:val="-2"/>
          <w:sz w:val="22"/>
          <w:szCs w:val="22"/>
          <w:rPrChange w:id="2873" w:author="Zhijie Yang (NSB)" w:date="2022-12-08T16:51:00Z">
            <w:rPr>
              <w:b/>
              <w:bCs/>
              <w:color w:val="FF0000"/>
              <w:spacing w:val="-2"/>
              <w:szCs w:val="22"/>
            </w:rPr>
          </w:rPrChange>
        </w:rPr>
        <w:t>m. (P3270,line7)</w:t>
      </w:r>
      <w:r w:rsidRPr="001D6E1C">
        <w:rPr>
          <w:b/>
          <w:bCs/>
          <w:color w:val="FF0000"/>
          <w:sz w:val="22"/>
          <w:szCs w:val="22"/>
          <w:rPrChange w:id="2874" w:author="Zhijie Yang (NSB)" w:date="2022-12-08T16:51:00Z">
            <w:rPr>
              <w:b/>
              <w:bCs/>
              <w:color w:val="FF0000"/>
            </w:rPr>
          </w:rPrChange>
        </w:rPr>
        <w:t xml:space="preserve"> under </w:t>
      </w:r>
      <w:r w:rsidRPr="001D6E1C">
        <w:rPr>
          <w:b/>
          <w:bCs/>
          <w:color w:val="FF0000"/>
          <w:spacing w:val="-2"/>
          <w:sz w:val="22"/>
          <w:szCs w:val="22"/>
          <w:rPrChange w:id="2875" w:author="Zhijie Yang (NSB)" w:date="2022-12-08T16:51:00Z">
            <w:rPr>
              <w:b/>
              <w:bCs/>
              <w:color w:val="FF0000"/>
              <w:spacing w:val="-2"/>
              <w:szCs w:val="22"/>
            </w:rPr>
          </w:rPrChange>
        </w:rPr>
        <w:t>12.11.2.5.3 PTKSA Key derivation with FILS authentication</w:t>
      </w:r>
    </w:p>
    <w:p w14:paraId="0CB783A8" w14:textId="77777777" w:rsidR="00764F94" w:rsidRPr="001D6E1C" w:rsidRDefault="00764F94" w:rsidP="00764F94">
      <w:pPr>
        <w:rPr>
          <w:spacing w:val="-2"/>
          <w:sz w:val="22"/>
          <w:szCs w:val="22"/>
          <w:rPrChange w:id="2876" w:author="Zhijie Yang (NSB)" w:date="2022-12-08T16:51:00Z">
            <w:rPr>
              <w:spacing w:val="-2"/>
              <w:szCs w:val="22"/>
            </w:rPr>
          </w:rPrChange>
        </w:rPr>
      </w:pPr>
      <w:r w:rsidRPr="001D6E1C">
        <w:rPr>
          <w:spacing w:val="-2"/>
          <w:sz w:val="22"/>
          <w:szCs w:val="22"/>
          <w:rPrChange w:id="2877" w:author="Zhijie Yang (NSB)" w:date="2022-12-08T16:51:00Z">
            <w:rPr>
              <w:spacing w:val="-2"/>
              <w:szCs w:val="22"/>
            </w:rPr>
          </w:rPrChange>
        </w:rPr>
        <w:t xml:space="preserve">11ba)When WUR frame protection is negotiated </w:t>
      </w:r>
      <w:r w:rsidRPr="001D6E1C">
        <w:rPr>
          <w:spacing w:val="-2"/>
          <w:sz w:val="22"/>
          <w:szCs w:val="22"/>
          <w:u w:val="single"/>
          <w:rPrChange w:id="2878" w:author="Zhijie Yang (NSB)" w:date="2022-12-08T16:51:00Z">
            <w:rPr>
              <w:spacing w:val="-2"/>
              <w:szCs w:val="22"/>
              <w:u w:val="single"/>
            </w:rPr>
          </w:rPrChange>
        </w:rPr>
        <w:t>or RRCM generation is negotiated</w:t>
      </w:r>
      <w:r w:rsidRPr="001D6E1C">
        <w:rPr>
          <w:spacing w:val="-2"/>
          <w:sz w:val="22"/>
          <w:szCs w:val="22"/>
          <w:rPrChange w:id="2879" w:author="Zhijie Yang (NSB)" w:date="2022-12-08T16:51:00Z">
            <w:rPr>
              <w:spacing w:val="-2"/>
              <w:szCs w:val="22"/>
            </w:rPr>
          </w:rPrChange>
        </w:rPr>
        <w:t xml:space="preserve"> while doing FT initial mobility domain association using</w:t>
      </w:r>
    </w:p>
    <w:p w14:paraId="77427854" w14:textId="77777777" w:rsidR="00764F94" w:rsidRPr="001D6E1C" w:rsidRDefault="00764F94" w:rsidP="00764F94">
      <w:pPr>
        <w:rPr>
          <w:spacing w:val="-2"/>
          <w:sz w:val="22"/>
          <w:szCs w:val="22"/>
          <w:rPrChange w:id="2880" w:author="Zhijie Yang (NSB)" w:date="2022-12-08T16:51:00Z">
            <w:rPr>
              <w:spacing w:val="-2"/>
              <w:szCs w:val="22"/>
            </w:rPr>
          </w:rPrChange>
        </w:rPr>
      </w:pPr>
      <w:r w:rsidRPr="001D6E1C">
        <w:rPr>
          <w:spacing w:val="-2"/>
          <w:sz w:val="22"/>
          <w:szCs w:val="22"/>
          <w:rPrChange w:id="2881" w:author="Zhijie Yang (NSB)" w:date="2022-12-08T16:51:00Z">
            <w:rPr>
              <w:spacing w:val="-2"/>
              <w:szCs w:val="22"/>
            </w:rPr>
          </w:rPrChange>
        </w:rPr>
        <w:t>FILS authentication,</w:t>
      </w:r>
    </w:p>
    <w:p w14:paraId="4C0F267A" w14:textId="77777777" w:rsidR="00764F94" w:rsidRPr="001D6E1C" w:rsidRDefault="00764F94" w:rsidP="00764F94">
      <w:pPr>
        <w:rPr>
          <w:spacing w:val="-2"/>
          <w:sz w:val="22"/>
          <w:szCs w:val="22"/>
          <w:rPrChange w:id="2882" w:author="Zhijie Yang (NSB)" w:date="2022-12-08T16:51:00Z">
            <w:rPr>
              <w:spacing w:val="-2"/>
              <w:szCs w:val="22"/>
            </w:rPr>
          </w:rPrChange>
        </w:rPr>
      </w:pPr>
      <w:r w:rsidRPr="001D6E1C">
        <w:rPr>
          <w:spacing w:val="-2"/>
          <w:sz w:val="22"/>
          <w:szCs w:val="22"/>
          <w:rPrChange w:id="2883" w:author="Zhijie Yang (NSB)" w:date="2022-12-08T16:51:00Z">
            <w:rPr>
              <w:spacing w:val="-2"/>
              <w:szCs w:val="22"/>
            </w:rPr>
          </w:rPrChange>
        </w:rPr>
        <w:t>KDK = L(PTK(#1778), ICK_bits + KEK_bits + TK_bits + FILS-FT_bits, KDK_bits)</w:t>
      </w:r>
    </w:p>
    <w:p w14:paraId="7C43E8D0" w14:textId="77777777" w:rsidR="00764F94" w:rsidRPr="001D6E1C" w:rsidRDefault="00764F94" w:rsidP="00764F94">
      <w:pPr>
        <w:rPr>
          <w:spacing w:val="-2"/>
          <w:sz w:val="22"/>
          <w:szCs w:val="22"/>
          <w:rPrChange w:id="2884" w:author="Zhijie Yang (NSB)" w:date="2022-12-08T16:51:00Z">
            <w:rPr>
              <w:spacing w:val="-2"/>
              <w:szCs w:val="22"/>
            </w:rPr>
          </w:rPrChange>
        </w:rPr>
      </w:pPr>
      <w:r w:rsidRPr="001D6E1C">
        <w:rPr>
          <w:spacing w:val="-2"/>
          <w:sz w:val="22"/>
          <w:szCs w:val="22"/>
          <w:rPrChange w:id="2885" w:author="Zhijie Yang (NSB)" w:date="2022-12-08T16:51:00Z">
            <w:rPr>
              <w:spacing w:val="-2"/>
              <w:szCs w:val="22"/>
            </w:rPr>
          </w:rPrChange>
        </w:rPr>
        <w:t>(11ba)When WUR frame protection is negotiated while not doing FT initial mobility domain association</w:t>
      </w:r>
    </w:p>
    <w:p w14:paraId="5447733D" w14:textId="77777777" w:rsidR="00764F94" w:rsidRPr="001D6E1C" w:rsidRDefault="00764F94" w:rsidP="00764F94">
      <w:pPr>
        <w:rPr>
          <w:spacing w:val="-2"/>
          <w:sz w:val="22"/>
          <w:szCs w:val="22"/>
          <w:rPrChange w:id="2886" w:author="Zhijie Yang (NSB)" w:date="2022-12-08T16:51:00Z">
            <w:rPr>
              <w:spacing w:val="-2"/>
              <w:szCs w:val="22"/>
            </w:rPr>
          </w:rPrChange>
        </w:rPr>
      </w:pPr>
      <w:r w:rsidRPr="001D6E1C">
        <w:rPr>
          <w:spacing w:val="-2"/>
          <w:sz w:val="22"/>
          <w:szCs w:val="22"/>
          <w:rPrChange w:id="2887" w:author="Zhijie Yang (NSB)" w:date="2022-12-08T16:51:00Z">
            <w:rPr>
              <w:spacing w:val="-2"/>
              <w:szCs w:val="22"/>
            </w:rPr>
          </w:rPrChange>
        </w:rPr>
        <w:t>using FILS authentication,</w:t>
      </w:r>
    </w:p>
    <w:p w14:paraId="541CD8C8" w14:textId="77777777" w:rsidR="00764F94" w:rsidRPr="001D6E1C" w:rsidRDefault="00764F94" w:rsidP="00764F94">
      <w:pPr>
        <w:rPr>
          <w:spacing w:val="-2"/>
          <w:sz w:val="22"/>
          <w:szCs w:val="22"/>
          <w:rPrChange w:id="2888" w:author="Zhijie Yang (NSB)" w:date="2022-12-08T16:51:00Z">
            <w:rPr>
              <w:spacing w:val="-2"/>
              <w:szCs w:val="22"/>
            </w:rPr>
          </w:rPrChange>
        </w:rPr>
      </w:pPr>
      <w:r w:rsidRPr="001D6E1C">
        <w:rPr>
          <w:spacing w:val="-2"/>
          <w:sz w:val="22"/>
          <w:szCs w:val="22"/>
          <w:rPrChange w:id="2889" w:author="Zhijie Yang (NSB)" w:date="2022-12-08T16:51:00Z">
            <w:rPr>
              <w:spacing w:val="-2"/>
              <w:szCs w:val="22"/>
            </w:rPr>
          </w:rPrChange>
        </w:rPr>
        <w:t>KDK = L(PTK(#1778), ICK_bits + KEK_bits + TK_bits, KDK_bits)</w:t>
      </w:r>
    </w:p>
    <w:p w14:paraId="71B54087" w14:textId="77777777" w:rsidR="00764F94" w:rsidRPr="001D6E1C" w:rsidRDefault="00764F94" w:rsidP="00764F94">
      <w:pPr>
        <w:rPr>
          <w:spacing w:val="-2"/>
          <w:sz w:val="22"/>
          <w:szCs w:val="22"/>
          <w:rPrChange w:id="2890" w:author="Zhijie Yang (NSB)" w:date="2022-12-08T16:51:00Z">
            <w:rPr>
              <w:spacing w:val="-2"/>
              <w:szCs w:val="22"/>
            </w:rPr>
          </w:rPrChange>
        </w:rPr>
      </w:pPr>
    </w:p>
    <w:p w14:paraId="51796D02" w14:textId="77777777" w:rsidR="00764F94" w:rsidRPr="001D6E1C" w:rsidRDefault="00764F94" w:rsidP="00764F94">
      <w:pPr>
        <w:rPr>
          <w:b/>
          <w:bCs/>
          <w:color w:val="FF0000"/>
          <w:spacing w:val="-2"/>
          <w:sz w:val="22"/>
          <w:szCs w:val="22"/>
          <w:rPrChange w:id="2891" w:author="Zhijie Yang (NSB)" w:date="2022-12-08T16:51:00Z">
            <w:rPr>
              <w:b/>
              <w:bCs/>
              <w:color w:val="FF0000"/>
              <w:spacing w:val="-2"/>
              <w:szCs w:val="22"/>
            </w:rPr>
          </w:rPrChange>
        </w:rPr>
      </w:pPr>
      <w:r w:rsidRPr="001D6E1C">
        <w:rPr>
          <w:b/>
          <w:bCs/>
          <w:color w:val="FF0000"/>
          <w:spacing w:val="-2"/>
          <w:sz w:val="22"/>
          <w:szCs w:val="22"/>
          <w:rPrChange w:id="2892" w:author="Zhijie Yang (NSB)" w:date="2022-12-08T16:51:00Z">
            <w:rPr>
              <w:b/>
              <w:bCs/>
              <w:color w:val="FF0000"/>
              <w:spacing w:val="-2"/>
              <w:szCs w:val="22"/>
            </w:rPr>
          </w:rPrChange>
        </w:rPr>
        <w:t>n. (</w:t>
      </w:r>
      <w:r w:rsidRPr="001D6E1C">
        <w:rPr>
          <w:b/>
          <w:bCs/>
          <w:color w:val="FF0000"/>
          <w:sz w:val="22"/>
          <w:szCs w:val="22"/>
          <w:rPrChange w:id="2893" w:author="Zhijie Yang (NSB)" w:date="2022-12-08T16:51:00Z">
            <w:rPr>
              <w:b/>
              <w:bCs/>
              <w:color w:val="FF0000"/>
            </w:rPr>
          </w:rPrChange>
        </w:rPr>
        <w:t xml:space="preserve">insert the following change after the referenced baseline context </w:t>
      </w:r>
      <w:r w:rsidRPr="001D6E1C">
        <w:rPr>
          <w:b/>
          <w:bCs/>
          <w:color w:val="FF0000"/>
          <w:spacing w:val="-2"/>
          <w:sz w:val="22"/>
          <w:szCs w:val="22"/>
          <w:rPrChange w:id="2894" w:author="Zhijie Yang (NSB)" w:date="2022-12-08T16:51:00Z">
            <w:rPr>
              <w:b/>
              <w:bCs/>
              <w:color w:val="FF0000"/>
              <w:spacing w:val="-2"/>
              <w:szCs w:val="22"/>
            </w:rPr>
          </w:rPrChange>
        </w:rPr>
        <w:t>P3270,line 46) under 12.11.2.5.3 PTKSA Key derivation with FILS authentication</w:t>
      </w:r>
    </w:p>
    <w:p w14:paraId="3A57CA35" w14:textId="77777777" w:rsidR="00764F94" w:rsidRPr="001D6E1C" w:rsidRDefault="00764F94" w:rsidP="00764F94">
      <w:pPr>
        <w:rPr>
          <w:spacing w:val="-2"/>
          <w:sz w:val="22"/>
          <w:szCs w:val="22"/>
          <w:rPrChange w:id="2895" w:author="Zhijie Yang (NSB)" w:date="2022-12-08T16:51:00Z">
            <w:rPr>
              <w:spacing w:val="-2"/>
              <w:szCs w:val="22"/>
            </w:rPr>
          </w:rPrChange>
        </w:rPr>
      </w:pPr>
      <w:r w:rsidRPr="001D6E1C">
        <w:rPr>
          <w:spacing w:val="-2"/>
          <w:sz w:val="22"/>
          <w:szCs w:val="22"/>
          <w:rPrChange w:id="2896" w:author="Zhijie Yang (NSB)" w:date="2022-12-08T16:51:00Z">
            <w:rPr>
              <w:spacing w:val="-2"/>
              <w:szCs w:val="22"/>
            </w:rPr>
          </w:rPrChange>
        </w:rPr>
        <w:t>11ba)If WUR frame protection is negotiated, the WTK shall be derived from the KDK using the KDF</w:t>
      </w:r>
    </w:p>
    <w:p w14:paraId="54F51CFB" w14:textId="77777777" w:rsidR="00764F94" w:rsidRPr="001D6E1C" w:rsidRDefault="00764F94" w:rsidP="00764F94">
      <w:pPr>
        <w:rPr>
          <w:spacing w:val="-2"/>
          <w:sz w:val="22"/>
          <w:szCs w:val="22"/>
          <w:rPrChange w:id="2897" w:author="Zhijie Yang (NSB)" w:date="2022-12-08T16:51:00Z">
            <w:rPr>
              <w:spacing w:val="-2"/>
              <w:szCs w:val="22"/>
            </w:rPr>
          </w:rPrChange>
        </w:rPr>
      </w:pPr>
      <w:r w:rsidRPr="001D6E1C">
        <w:rPr>
          <w:spacing w:val="-2"/>
          <w:sz w:val="22"/>
          <w:szCs w:val="22"/>
          <w:rPrChange w:id="2898" w:author="Zhijie Yang (NSB)" w:date="2022-12-08T16:51:00Z">
            <w:rPr>
              <w:spacing w:val="-2"/>
              <w:szCs w:val="22"/>
            </w:rPr>
          </w:rPrChange>
        </w:rPr>
        <w:lastRenderedPageBreak/>
        <w:t>defined in 12.7.1.6.2 (Key derivation function (KDF)):</w:t>
      </w:r>
    </w:p>
    <w:p w14:paraId="5A65BF32" w14:textId="77777777" w:rsidR="00764F94" w:rsidRPr="001D6E1C" w:rsidRDefault="00764F94" w:rsidP="00764F94">
      <w:pPr>
        <w:rPr>
          <w:spacing w:val="-2"/>
          <w:sz w:val="22"/>
          <w:szCs w:val="22"/>
          <w:rPrChange w:id="2899" w:author="Zhijie Yang (NSB)" w:date="2022-12-08T16:51:00Z">
            <w:rPr>
              <w:spacing w:val="-2"/>
              <w:szCs w:val="22"/>
            </w:rPr>
          </w:rPrChange>
        </w:rPr>
      </w:pPr>
      <w:r w:rsidRPr="001D6E1C">
        <w:rPr>
          <w:spacing w:val="-2"/>
          <w:sz w:val="22"/>
          <w:szCs w:val="22"/>
          <w:rPrChange w:id="2900" w:author="Zhijie Yang (NSB)" w:date="2022-12-08T16:51:00Z">
            <w:rPr>
              <w:spacing w:val="-2"/>
              <w:szCs w:val="22"/>
            </w:rPr>
          </w:rPrChange>
        </w:rPr>
        <w:t>WTK = KDF-Hash-Length(KDK, “WUR Temporal Key”, SPA || AA || SNonce || ANonce [ ||DHss ])</w:t>
      </w:r>
    </w:p>
    <w:p w14:paraId="0C64BE3A" w14:textId="77777777" w:rsidR="00764F94" w:rsidRPr="001D6E1C" w:rsidRDefault="00764F94" w:rsidP="00764F94">
      <w:pPr>
        <w:rPr>
          <w:sz w:val="22"/>
          <w:szCs w:val="22"/>
          <w:u w:val="single"/>
          <w:rPrChange w:id="2901" w:author="Zhijie Yang (NSB)" w:date="2022-12-08T16:51:00Z">
            <w:rPr>
              <w:u w:val="single"/>
            </w:rPr>
          </w:rPrChange>
        </w:rPr>
      </w:pPr>
      <w:r w:rsidRPr="001D6E1C">
        <w:rPr>
          <w:sz w:val="22"/>
          <w:szCs w:val="22"/>
          <w:u w:val="single"/>
          <w:rPrChange w:id="2902" w:author="Zhijie Yang (NSB)" w:date="2022-12-08T16:51:00Z">
            <w:rPr>
              <w:u w:val="single"/>
            </w:rPr>
          </w:rPrChange>
        </w:rPr>
        <w:t>If RRCM is negotiated, the RRCMK shall be derived from the KDK using the KDF defined in 12.7.1.6.2</w:t>
      </w:r>
      <w:r w:rsidRPr="001D6E1C">
        <w:rPr>
          <w:sz w:val="22"/>
          <w:szCs w:val="22"/>
          <w:u w:val="single"/>
          <w:lang w:eastAsia="zh-CN"/>
          <w:rPrChange w:id="2903" w:author="Zhijie Yang (NSB)" w:date="2022-12-08T16:51:00Z">
            <w:rPr>
              <w:u w:val="single"/>
              <w:lang w:eastAsia="zh-CN"/>
            </w:rPr>
          </w:rPrChange>
        </w:rPr>
        <w:t xml:space="preserve">. see subclause 12.2.12.2  </w:t>
      </w:r>
      <w:r w:rsidRPr="001D6E1C">
        <w:rPr>
          <w:b/>
          <w:sz w:val="22"/>
          <w:szCs w:val="22"/>
          <w:u w:val="single"/>
          <w:rPrChange w:id="2904" w:author="Zhijie Yang (NSB)" w:date="2022-12-08T16:51:00Z">
            <w:rPr>
              <w:b/>
              <w:u w:val="single"/>
            </w:rPr>
          </w:rPrChange>
        </w:rPr>
        <w:t>RMA and Key Generation</w:t>
      </w:r>
    </w:p>
    <w:p w14:paraId="00EE706A" w14:textId="77777777" w:rsidR="00764F94" w:rsidRPr="001D6E1C" w:rsidRDefault="00764F94">
      <w:pPr>
        <w:rPr>
          <w:b/>
          <w:bCs/>
          <w:i/>
          <w:color w:val="FF0000"/>
          <w:sz w:val="22"/>
          <w:szCs w:val="22"/>
          <w:rPrChange w:id="2905" w:author="Zhijie Yang (NSB)" w:date="2022-12-08T16:51:00Z">
            <w:rPr>
              <w:b/>
              <w:bCs/>
              <w:i/>
              <w:color w:val="FF0000"/>
            </w:rPr>
          </w:rPrChange>
        </w:rPr>
      </w:pPr>
    </w:p>
    <w:sectPr w:rsidR="00764F94" w:rsidRPr="001D6E1C" w:rsidSect="00AA71B8">
      <w:headerReference w:type="default" r:id="rId8"/>
      <w:footerReference w:type="default" r:id="rId9"/>
      <w:pgSz w:w="12240" w:h="15840"/>
      <w:pgMar w:top="1280" w:right="168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DDB7E" w16cex:dateUtc="2022-12-09T08:06:00Z"/>
  <w16cex:commentExtensible w16cex:durableId="273DDD13" w16cex:dateUtc="2022-12-09T08:13:00Z"/>
  <w16cex:commentExtensible w16cex:durableId="274172EF" w16cex:dateUtc="2022-12-12T01:29:00Z"/>
  <w16cex:commentExtensible w16cex:durableId="27417430" w16cex:dateUtc="2022-12-12T01:34:00Z"/>
  <w16cex:commentExtensible w16cex:durableId="27417417" w16cex:dateUtc="2022-12-12T01: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C2AE7" w14:textId="77777777" w:rsidR="00AC7EE9" w:rsidRDefault="00AC7EE9">
      <w:r>
        <w:separator/>
      </w:r>
    </w:p>
  </w:endnote>
  <w:endnote w:type="continuationSeparator" w:id="0">
    <w:p w14:paraId="5E0B94A2" w14:textId="77777777" w:rsidR="00AC7EE9" w:rsidRDefault="00AC7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F0000" w:usb2="00000010" w:usb3="00000000" w:csb0="00060000"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7B3A2" w14:textId="2DE632D9" w:rsidR="00CC33D2" w:rsidRDefault="00CC33D2">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1</w:t>
    </w:r>
    <w:r>
      <w:rPr>
        <w:noProof/>
      </w:rPr>
      <w:fldChar w:fldCharType="end"/>
    </w:r>
    <w:r>
      <w:tab/>
      <w:t>Jay Yang</w:t>
    </w:r>
    <w:r>
      <w:rPr>
        <w:lang w:eastAsia="ko-KR"/>
      </w:rPr>
      <w:t>, Nokia</w:t>
    </w:r>
    <w:r>
      <w:t xml:space="preserve"> </w:t>
    </w:r>
  </w:p>
  <w:p w14:paraId="68131EC6" w14:textId="77777777" w:rsidR="00CC33D2" w:rsidRDefault="00CC33D2"/>
  <w:p w14:paraId="28E12638" w14:textId="77777777" w:rsidR="00CC33D2" w:rsidRDefault="00CC33D2"/>
  <w:p w14:paraId="29FDB0D7" w14:textId="77777777" w:rsidR="00CC33D2" w:rsidRDefault="00CC33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41E1E" w14:textId="77777777" w:rsidR="00AC7EE9" w:rsidRDefault="00AC7EE9">
      <w:r>
        <w:separator/>
      </w:r>
    </w:p>
  </w:footnote>
  <w:footnote w:type="continuationSeparator" w:id="0">
    <w:p w14:paraId="223630F3" w14:textId="77777777" w:rsidR="00AC7EE9" w:rsidRDefault="00AC7E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E7F22" w14:textId="63F986FB" w:rsidR="00CC33D2" w:rsidRDefault="00CC33D2" w:rsidP="00915786">
    <w:pPr>
      <w:pStyle w:val="Header"/>
      <w:tabs>
        <w:tab w:val="clear" w:pos="6480"/>
        <w:tab w:val="center" w:pos="4680"/>
        <w:tab w:val="right" w:pos="9900"/>
      </w:tabs>
      <w:ind w:right="-36"/>
      <w:jc w:val="both"/>
      <w:rPr>
        <w:lang w:eastAsia="ko-KR"/>
      </w:rPr>
    </w:pPr>
    <w:r>
      <w:rPr>
        <w:lang w:eastAsia="ko-KR"/>
      </w:rPr>
      <w:t>July 2022</w:t>
    </w:r>
    <w:r>
      <w:tab/>
    </w:r>
    <w:r>
      <w:tab/>
      <w:t xml:space="preserve">   </w:t>
    </w:r>
    <w:r>
      <w:fldChar w:fldCharType="begin"/>
    </w:r>
    <w:r>
      <w:instrText xml:space="preserve"> TITLE  \* MERGEFORMAT </w:instrText>
    </w:r>
    <w:r>
      <w:fldChar w:fldCharType="end"/>
    </w:r>
    <w:fldSimple w:instr=" TITLE  \* MERGEFORMAT ">
      <w:r>
        <w:t>doc.: IEEE 802.11-22/1079</w:t>
      </w:r>
      <w:r>
        <w:rPr>
          <w:lang w:eastAsia="ko-KR"/>
        </w:rPr>
        <w:t>r</w:t>
      </w:r>
    </w:fldSimple>
    <w:r>
      <w:rPr>
        <w:lang w:eastAsia="ko-KR"/>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2B2D08E"/>
    <w:lvl w:ilvl="0">
      <w:numFmt w:val="bullet"/>
      <w:lvlText w:val="*"/>
      <w:lvlJc w:val="left"/>
    </w:lvl>
  </w:abstractNum>
  <w:abstractNum w:abstractNumId="1" w15:restartNumberingAfterBreak="0">
    <w:nsid w:val="0000041F"/>
    <w:multiLevelType w:val="multilevel"/>
    <w:tmpl w:val="000008A2"/>
    <w:lvl w:ilvl="0">
      <w:start w:val="21"/>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00000420"/>
    <w:multiLevelType w:val="multilevel"/>
    <w:tmpl w:val="000008A3"/>
    <w:lvl w:ilvl="0">
      <w:start w:val="26"/>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21"/>
    <w:multiLevelType w:val="multilevel"/>
    <w:tmpl w:val="000008A4"/>
    <w:lvl w:ilvl="0">
      <w:start w:val="3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22"/>
    <w:multiLevelType w:val="multilevel"/>
    <w:tmpl w:val="000008A5"/>
    <w:lvl w:ilvl="0">
      <w:start w:val="42"/>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23"/>
    <w:multiLevelType w:val="multilevel"/>
    <w:tmpl w:val="000008A6"/>
    <w:lvl w:ilvl="0">
      <w:start w:val="48"/>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24"/>
    <w:multiLevelType w:val="multilevel"/>
    <w:tmpl w:val="000008A7"/>
    <w:lvl w:ilvl="0">
      <w:start w:val="54"/>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25"/>
    <w:multiLevelType w:val="multilevel"/>
    <w:tmpl w:val="000008A8"/>
    <w:lvl w:ilvl="0">
      <w:start w:val="60"/>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26"/>
    <w:multiLevelType w:val="multilevel"/>
    <w:tmpl w:val="000008A9"/>
    <w:lvl w:ilvl="0">
      <w:start w:val="50"/>
      <w:numFmt w:val="decimal"/>
      <w:lvlText w:val="%1"/>
      <w:lvlJc w:val="left"/>
      <w:pPr>
        <w:ind w:left="660" w:hanging="554"/>
      </w:pPr>
      <w:rPr>
        <w:rFonts w:ascii="Times New Roman" w:hAnsi="Times New Roman" w:cs="Times New Roman"/>
        <w:b w:val="0"/>
        <w:bCs w:val="0"/>
        <w:i w:val="0"/>
        <w:i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27"/>
    <w:multiLevelType w:val="multilevel"/>
    <w:tmpl w:val="000008AA"/>
    <w:lvl w:ilvl="0">
      <w:start w:val="55"/>
      <w:numFmt w:val="decimal"/>
      <w:lvlText w:val="%1"/>
      <w:lvlJc w:val="left"/>
      <w:pPr>
        <w:ind w:left="660" w:hanging="554"/>
      </w:pPr>
      <w:rPr>
        <w:rFonts w:ascii="Times New Roman" w:hAnsi="Times New Roman" w:cs="Times New Roman"/>
        <w:b w:val="0"/>
        <w:bCs w:val="0"/>
        <w:i w:val="0"/>
        <w:iCs w:val="0"/>
        <w:w w:val="100"/>
        <w:position w:val="-6"/>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0" w15:restartNumberingAfterBreak="0">
    <w:nsid w:val="00000428"/>
    <w:multiLevelType w:val="multilevel"/>
    <w:tmpl w:val="000008AB"/>
    <w:lvl w:ilvl="0">
      <w:start w:val="61"/>
      <w:numFmt w:val="decimal"/>
      <w:lvlText w:val="%1"/>
      <w:lvlJc w:val="left"/>
      <w:pPr>
        <w:ind w:left="660" w:hanging="554"/>
      </w:pPr>
      <w:rPr>
        <w:rFonts w:ascii="Times New Roman" w:hAnsi="Times New Roman" w:cs="Times New Roman"/>
        <w:b w:val="0"/>
        <w:bCs w:val="0"/>
        <w:i w:val="0"/>
        <w:iCs w:val="0"/>
        <w:w w:val="100"/>
        <w:position w:val="-6"/>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1" w15:restartNumberingAfterBreak="0">
    <w:nsid w:val="00000429"/>
    <w:multiLevelType w:val="multilevel"/>
    <w:tmpl w:val="000008AC"/>
    <w:lvl w:ilvl="0">
      <w:start w:val="4"/>
      <w:numFmt w:val="decimal"/>
      <w:lvlText w:val="%1"/>
      <w:lvlJc w:val="left"/>
      <w:pPr>
        <w:ind w:left="660" w:hanging="464"/>
      </w:pPr>
      <w:rPr>
        <w:rFonts w:ascii="Times New Roman" w:hAnsi="Times New Roman" w:cs="Times New Roman"/>
        <w:b w:val="0"/>
        <w:bCs w:val="0"/>
        <w:i w:val="0"/>
        <w:i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12" w15:restartNumberingAfterBreak="0">
    <w:nsid w:val="0000042A"/>
    <w:multiLevelType w:val="multilevel"/>
    <w:tmpl w:val="000008AD"/>
    <w:lvl w:ilvl="0">
      <w:start w:val="10"/>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16"/>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4" w15:restartNumberingAfterBreak="0">
    <w:nsid w:val="0000042C"/>
    <w:multiLevelType w:val="multilevel"/>
    <w:tmpl w:val="000008AF"/>
    <w:lvl w:ilvl="0">
      <w:start w:val="22"/>
      <w:numFmt w:val="decimal"/>
      <w:lvlText w:val="%1"/>
      <w:lvlJc w:val="left"/>
      <w:pPr>
        <w:ind w:left="659"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5" w15:restartNumberingAfterBreak="0">
    <w:nsid w:val="0000042D"/>
    <w:multiLevelType w:val="multilevel"/>
    <w:tmpl w:val="000008B0"/>
    <w:lvl w:ilvl="0">
      <w:start w:val="28"/>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6" w15:restartNumberingAfterBreak="0">
    <w:nsid w:val="0000042E"/>
    <w:multiLevelType w:val="multilevel"/>
    <w:tmpl w:val="000008B1"/>
    <w:lvl w:ilvl="0">
      <w:start w:val="33"/>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7" w15:restartNumberingAfterBreak="0">
    <w:nsid w:val="21D34FF4"/>
    <w:multiLevelType w:val="hybridMultilevel"/>
    <w:tmpl w:val="635E8B2A"/>
    <w:lvl w:ilvl="0" w:tplc="33E8C4C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4D199D"/>
    <w:multiLevelType w:val="hybridMultilevel"/>
    <w:tmpl w:val="8CB2019E"/>
    <w:lvl w:ilvl="0" w:tplc="7200DC1E">
      <w:start w:val="1"/>
      <w:numFmt w:val="bullet"/>
      <w:lvlText w:val="•"/>
      <w:lvlJc w:val="left"/>
      <w:pPr>
        <w:tabs>
          <w:tab w:val="num" w:pos="720"/>
        </w:tabs>
        <w:ind w:left="720" w:hanging="360"/>
      </w:pPr>
      <w:rPr>
        <w:rFonts w:ascii="Times New Roman" w:hAnsi="Times New Roman" w:hint="default"/>
      </w:rPr>
    </w:lvl>
    <w:lvl w:ilvl="1" w:tplc="F5E01748" w:tentative="1">
      <w:start w:val="1"/>
      <w:numFmt w:val="bullet"/>
      <w:lvlText w:val="•"/>
      <w:lvlJc w:val="left"/>
      <w:pPr>
        <w:tabs>
          <w:tab w:val="num" w:pos="1440"/>
        </w:tabs>
        <w:ind w:left="1440" w:hanging="360"/>
      </w:pPr>
      <w:rPr>
        <w:rFonts w:ascii="Times New Roman" w:hAnsi="Times New Roman" w:hint="default"/>
      </w:rPr>
    </w:lvl>
    <w:lvl w:ilvl="2" w:tplc="A81E1E60" w:tentative="1">
      <w:start w:val="1"/>
      <w:numFmt w:val="bullet"/>
      <w:lvlText w:val="•"/>
      <w:lvlJc w:val="left"/>
      <w:pPr>
        <w:tabs>
          <w:tab w:val="num" w:pos="2160"/>
        </w:tabs>
        <w:ind w:left="2160" w:hanging="360"/>
      </w:pPr>
      <w:rPr>
        <w:rFonts w:ascii="Times New Roman" w:hAnsi="Times New Roman" w:hint="default"/>
      </w:rPr>
    </w:lvl>
    <w:lvl w:ilvl="3" w:tplc="D1DA4694" w:tentative="1">
      <w:start w:val="1"/>
      <w:numFmt w:val="bullet"/>
      <w:lvlText w:val="•"/>
      <w:lvlJc w:val="left"/>
      <w:pPr>
        <w:tabs>
          <w:tab w:val="num" w:pos="2880"/>
        </w:tabs>
        <w:ind w:left="2880" w:hanging="360"/>
      </w:pPr>
      <w:rPr>
        <w:rFonts w:ascii="Times New Roman" w:hAnsi="Times New Roman" w:hint="default"/>
      </w:rPr>
    </w:lvl>
    <w:lvl w:ilvl="4" w:tplc="E8C8C730" w:tentative="1">
      <w:start w:val="1"/>
      <w:numFmt w:val="bullet"/>
      <w:lvlText w:val="•"/>
      <w:lvlJc w:val="left"/>
      <w:pPr>
        <w:tabs>
          <w:tab w:val="num" w:pos="3600"/>
        </w:tabs>
        <w:ind w:left="3600" w:hanging="360"/>
      </w:pPr>
      <w:rPr>
        <w:rFonts w:ascii="Times New Roman" w:hAnsi="Times New Roman" w:hint="default"/>
      </w:rPr>
    </w:lvl>
    <w:lvl w:ilvl="5" w:tplc="FC1ED776" w:tentative="1">
      <w:start w:val="1"/>
      <w:numFmt w:val="bullet"/>
      <w:lvlText w:val="•"/>
      <w:lvlJc w:val="left"/>
      <w:pPr>
        <w:tabs>
          <w:tab w:val="num" w:pos="4320"/>
        </w:tabs>
        <w:ind w:left="4320" w:hanging="360"/>
      </w:pPr>
      <w:rPr>
        <w:rFonts w:ascii="Times New Roman" w:hAnsi="Times New Roman" w:hint="default"/>
      </w:rPr>
    </w:lvl>
    <w:lvl w:ilvl="6" w:tplc="8A601596" w:tentative="1">
      <w:start w:val="1"/>
      <w:numFmt w:val="bullet"/>
      <w:lvlText w:val="•"/>
      <w:lvlJc w:val="left"/>
      <w:pPr>
        <w:tabs>
          <w:tab w:val="num" w:pos="5040"/>
        </w:tabs>
        <w:ind w:left="5040" w:hanging="360"/>
      </w:pPr>
      <w:rPr>
        <w:rFonts w:ascii="Times New Roman" w:hAnsi="Times New Roman" w:hint="default"/>
      </w:rPr>
    </w:lvl>
    <w:lvl w:ilvl="7" w:tplc="6BD087F4" w:tentative="1">
      <w:start w:val="1"/>
      <w:numFmt w:val="bullet"/>
      <w:lvlText w:val="•"/>
      <w:lvlJc w:val="left"/>
      <w:pPr>
        <w:tabs>
          <w:tab w:val="num" w:pos="5760"/>
        </w:tabs>
        <w:ind w:left="5760" w:hanging="360"/>
      </w:pPr>
      <w:rPr>
        <w:rFonts w:ascii="Times New Roman" w:hAnsi="Times New Roman" w:hint="default"/>
      </w:rPr>
    </w:lvl>
    <w:lvl w:ilvl="8" w:tplc="2D54534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201895"/>
    <w:multiLevelType w:val="hybridMultilevel"/>
    <w:tmpl w:val="24A8CA8A"/>
    <w:lvl w:ilvl="0" w:tplc="A5A05AD6">
      <w:start w:val="1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0" w15:restartNumberingAfterBreak="0">
    <w:nsid w:val="61D91099"/>
    <w:multiLevelType w:val="hybridMultilevel"/>
    <w:tmpl w:val="0408FD86"/>
    <w:lvl w:ilvl="0" w:tplc="C85E6B5E">
      <w:start w:val="1"/>
      <w:numFmt w:val="bullet"/>
      <w:lvlText w:val="-"/>
      <w:lvlJc w:val="left"/>
      <w:pPr>
        <w:tabs>
          <w:tab w:val="num" w:pos="720"/>
        </w:tabs>
        <w:ind w:left="720" w:hanging="360"/>
      </w:pPr>
      <w:rPr>
        <w:rFonts w:ascii="Times New Roman" w:hAnsi="Times New Roman" w:hint="default"/>
      </w:rPr>
    </w:lvl>
    <w:lvl w:ilvl="1" w:tplc="905E02DC" w:tentative="1">
      <w:start w:val="1"/>
      <w:numFmt w:val="bullet"/>
      <w:lvlText w:val="-"/>
      <w:lvlJc w:val="left"/>
      <w:pPr>
        <w:tabs>
          <w:tab w:val="num" w:pos="1440"/>
        </w:tabs>
        <w:ind w:left="1440" w:hanging="360"/>
      </w:pPr>
      <w:rPr>
        <w:rFonts w:ascii="Times New Roman" w:hAnsi="Times New Roman" w:hint="default"/>
      </w:rPr>
    </w:lvl>
    <w:lvl w:ilvl="2" w:tplc="17C2BBDC" w:tentative="1">
      <w:start w:val="1"/>
      <w:numFmt w:val="bullet"/>
      <w:lvlText w:val="-"/>
      <w:lvlJc w:val="left"/>
      <w:pPr>
        <w:tabs>
          <w:tab w:val="num" w:pos="2160"/>
        </w:tabs>
        <w:ind w:left="2160" w:hanging="360"/>
      </w:pPr>
      <w:rPr>
        <w:rFonts w:ascii="Times New Roman" w:hAnsi="Times New Roman" w:hint="default"/>
      </w:rPr>
    </w:lvl>
    <w:lvl w:ilvl="3" w:tplc="5F047B32" w:tentative="1">
      <w:start w:val="1"/>
      <w:numFmt w:val="bullet"/>
      <w:lvlText w:val="-"/>
      <w:lvlJc w:val="left"/>
      <w:pPr>
        <w:tabs>
          <w:tab w:val="num" w:pos="2880"/>
        </w:tabs>
        <w:ind w:left="2880" w:hanging="360"/>
      </w:pPr>
      <w:rPr>
        <w:rFonts w:ascii="Times New Roman" w:hAnsi="Times New Roman" w:hint="default"/>
      </w:rPr>
    </w:lvl>
    <w:lvl w:ilvl="4" w:tplc="A8929622" w:tentative="1">
      <w:start w:val="1"/>
      <w:numFmt w:val="bullet"/>
      <w:lvlText w:val="-"/>
      <w:lvlJc w:val="left"/>
      <w:pPr>
        <w:tabs>
          <w:tab w:val="num" w:pos="3600"/>
        </w:tabs>
        <w:ind w:left="3600" w:hanging="360"/>
      </w:pPr>
      <w:rPr>
        <w:rFonts w:ascii="Times New Roman" w:hAnsi="Times New Roman" w:hint="default"/>
      </w:rPr>
    </w:lvl>
    <w:lvl w:ilvl="5" w:tplc="10166B8A" w:tentative="1">
      <w:start w:val="1"/>
      <w:numFmt w:val="bullet"/>
      <w:lvlText w:val="-"/>
      <w:lvlJc w:val="left"/>
      <w:pPr>
        <w:tabs>
          <w:tab w:val="num" w:pos="4320"/>
        </w:tabs>
        <w:ind w:left="4320" w:hanging="360"/>
      </w:pPr>
      <w:rPr>
        <w:rFonts w:ascii="Times New Roman" w:hAnsi="Times New Roman" w:hint="default"/>
      </w:rPr>
    </w:lvl>
    <w:lvl w:ilvl="6" w:tplc="178A7AA8" w:tentative="1">
      <w:start w:val="1"/>
      <w:numFmt w:val="bullet"/>
      <w:lvlText w:val="-"/>
      <w:lvlJc w:val="left"/>
      <w:pPr>
        <w:tabs>
          <w:tab w:val="num" w:pos="5040"/>
        </w:tabs>
        <w:ind w:left="5040" w:hanging="360"/>
      </w:pPr>
      <w:rPr>
        <w:rFonts w:ascii="Times New Roman" w:hAnsi="Times New Roman" w:hint="default"/>
      </w:rPr>
    </w:lvl>
    <w:lvl w:ilvl="7" w:tplc="F350FA2C" w:tentative="1">
      <w:start w:val="1"/>
      <w:numFmt w:val="bullet"/>
      <w:lvlText w:val="-"/>
      <w:lvlJc w:val="left"/>
      <w:pPr>
        <w:tabs>
          <w:tab w:val="num" w:pos="5760"/>
        </w:tabs>
        <w:ind w:left="5760" w:hanging="360"/>
      </w:pPr>
      <w:rPr>
        <w:rFonts w:ascii="Times New Roman" w:hAnsi="Times New Roman" w:hint="default"/>
      </w:rPr>
    </w:lvl>
    <w:lvl w:ilvl="8" w:tplc="EF9844A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EB142F8"/>
    <w:multiLevelType w:val="hybridMultilevel"/>
    <w:tmpl w:val="F014BB34"/>
    <w:lvl w:ilvl="0" w:tplc="22EE4938">
      <w:numFmt w:val="bullet"/>
      <w:lvlText w:val="-"/>
      <w:lvlJc w:val="left"/>
      <w:pPr>
        <w:ind w:left="420" w:hanging="420"/>
      </w:pPr>
      <w:rPr>
        <w:rFonts w:ascii="Arial" w:eastAsiaTheme="minorHAnsi" w:hAnsi="Arial" w:cs="Arial" w:hint="default"/>
        <w:color w:val="000000"/>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22EE4938">
      <w:numFmt w:val="bullet"/>
      <w:lvlText w:val="-"/>
      <w:lvlJc w:val="left"/>
      <w:pPr>
        <w:ind w:left="1680" w:hanging="420"/>
      </w:pPr>
      <w:rPr>
        <w:rFonts w:ascii="Arial" w:eastAsiaTheme="minorHAnsi" w:hAnsi="Arial" w:cs="Arial" w:hint="default"/>
        <w:color w:val="000000"/>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75092096"/>
    <w:multiLevelType w:val="hybridMultilevel"/>
    <w:tmpl w:val="89A618E4"/>
    <w:lvl w:ilvl="0" w:tplc="49B89F0A">
      <w:start w:val="1"/>
      <w:numFmt w:val="bullet"/>
      <w:lvlText w:val="-"/>
      <w:lvlJc w:val="left"/>
      <w:pPr>
        <w:tabs>
          <w:tab w:val="num" w:pos="720"/>
        </w:tabs>
        <w:ind w:left="720" w:hanging="360"/>
      </w:pPr>
      <w:rPr>
        <w:rFonts w:ascii="Times New Roman" w:hAnsi="Times New Roman" w:hint="default"/>
      </w:rPr>
    </w:lvl>
    <w:lvl w:ilvl="1" w:tplc="D49E6170" w:tentative="1">
      <w:start w:val="1"/>
      <w:numFmt w:val="bullet"/>
      <w:lvlText w:val="-"/>
      <w:lvlJc w:val="left"/>
      <w:pPr>
        <w:tabs>
          <w:tab w:val="num" w:pos="1440"/>
        </w:tabs>
        <w:ind w:left="1440" w:hanging="360"/>
      </w:pPr>
      <w:rPr>
        <w:rFonts w:ascii="Times New Roman" w:hAnsi="Times New Roman" w:hint="default"/>
      </w:rPr>
    </w:lvl>
    <w:lvl w:ilvl="2" w:tplc="5D74B920" w:tentative="1">
      <w:start w:val="1"/>
      <w:numFmt w:val="bullet"/>
      <w:lvlText w:val="-"/>
      <w:lvlJc w:val="left"/>
      <w:pPr>
        <w:tabs>
          <w:tab w:val="num" w:pos="2160"/>
        </w:tabs>
        <w:ind w:left="2160" w:hanging="360"/>
      </w:pPr>
      <w:rPr>
        <w:rFonts w:ascii="Times New Roman" w:hAnsi="Times New Roman" w:hint="default"/>
      </w:rPr>
    </w:lvl>
    <w:lvl w:ilvl="3" w:tplc="88F6E822" w:tentative="1">
      <w:start w:val="1"/>
      <w:numFmt w:val="bullet"/>
      <w:lvlText w:val="-"/>
      <w:lvlJc w:val="left"/>
      <w:pPr>
        <w:tabs>
          <w:tab w:val="num" w:pos="2880"/>
        </w:tabs>
        <w:ind w:left="2880" w:hanging="360"/>
      </w:pPr>
      <w:rPr>
        <w:rFonts w:ascii="Times New Roman" w:hAnsi="Times New Roman" w:hint="default"/>
      </w:rPr>
    </w:lvl>
    <w:lvl w:ilvl="4" w:tplc="23BC4E64" w:tentative="1">
      <w:start w:val="1"/>
      <w:numFmt w:val="bullet"/>
      <w:lvlText w:val="-"/>
      <w:lvlJc w:val="left"/>
      <w:pPr>
        <w:tabs>
          <w:tab w:val="num" w:pos="3600"/>
        </w:tabs>
        <w:ind w:left="3600" w:hanging="360"/>
      </w:pPr>
      <w:rPr>
        <w:rFonts w:ascii="Times New Roman" w:hAnsi="Times New Roman" w:hint="default"/>
      </w:rPr>
    </w:lvl>
    <w:lvl w:ilvl="5" w:tplc="C3A08258" w:tentative="1">
      <w:start w:val="1"/>
      <w:numFmt w:val="bullet"/>
      <w:lvlText w:val="-"/>
      <w:lvlJc w:val="left"/>
      <w:pPr>
        <w:tabs>
          <w:tab w:val="num" w:pos="4320"/>
        </w:tabs>
        <w:ind w:left="4320" w:hanging="360"/>
      </w:pPr>
      <w:rPr>
        <w:rFonts w:ascii="Times New Roman" w:hAnsi="Times New Roman" w:hint="default"/>
      </w:rPr>
    </w:lvl>
    <w:lvl w:ilvl="6" w:tplc="07C45F34" w:tentative="1">
      <w:start w:val="1"/>
      <w:numFmt w:val="bullet"/>
      <w:lvlText w:val="-"/>
      <w:lvlJc w:val="left"/>
      <w:pPr>
        <w:tabs>
          <w:tab w:val="num" w:pos="5040"/>
        </w:tabs>
        <w:ind w:left="5040" w:hanging="360"/>
      </w:pPr>
      <w:rPr>
        <w:rFonts w:ascii="Times New Roman" w:hAnsi="Times New Roman" w:hint="default"/>
      </w:rPr>
    </w:lvl>
    <w:lvl w:ilvl="7" w:tplc="DF0C918E" w:tentative="1">
      <w:start w:val="1"/>
      <w:numFmt w:val="bullet"/>
      <w:lvlText w:val="-"/>
      <w:lvlJc w:val="left"/>
      <w:pPr>
        <w:tabs>
          <w:tab w:val="num" w:pos="5760"/>
        </w:tabs>
        <w:ind w:left="5760" w:hanging="360"/>
      </w:pPr>
      <w:rPr>
        <w:rFonts w:ascii="Times New Roman" w:hAnsi="Times New Roman" w:hint="default"/>
      </w:rPr>
    </w:lvl>
    <w:lvl w:ilvl="8" w:tplc="6CBCCAD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4"/>
  </w:num>
  <w:num w:numId="4">
    <w:abstractNumId w:val="13"/>
  </w:num>
  <w:num w:numId="5">
    <w:abstractNumId w:val="12"/>
  </w:num>
  <w:num w:numId="6">
    <w:abstractNumId w:val="11"/>
  </w:num>
  <w:num w:numId="7">
    <w:abstractNumId w:val="10"/>
  </w:num>
  <w:num w:numId="8">
    <w:abstractNumId w:val="9"/>
  </w:num>
  <w:num w:numId="9">
    <w:abstractNumId w:val="8"/>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17"/>
  </w:num>
  <w:num w:numId="18">
    <w:abstractNumId w:val="23"/>
  </w:num>
  <w:num w:numId="19">
    <w:abstractNumId w:val="0"/>
    <w:lvlOverride w:ilvl="0">
      <w:lvl w:ilvl="0">
        <w:start w:val="1"/>
        <w:numFmt w:val="bullet"/>
        <w:lvlText w:val="Table 12-10—"/>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21"/>
  </w:num>
  <w:num w:numId="2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19"/>
  </w:num>
  <w:num w:numId="23">
    <w:abstractNumId w:val="18"/>
  </w:num>
  <w:num w:numId="24">
    <w:abstractNumId w:val="22"/>
  </w:num>
  <w:num w:numId="25">
    <w:abstractNumId w:val="20"/>
  </w:num>
  <w:num w:numId="26">
    <w:abstractNumId w:val="0"/>
    <w:lvlOverride w:ilvl="0">
      <w:lvl w:ilvl="0">
        <w:start w:val="1"/>
        <w:numFmt w:val="bullet"/>
        <w:lvlText w:val="Table 12-10—"/>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12.7.4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12.7.6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12.7.6.1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12.7.2 "/>
        <w:legacy w:legacy="1" w:legacySpace="0" w:legacyIndent="0"/>
        <w:lvlJc w:val="left"/>
        <w:pPr>
          <w:ind w:left="2552"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 "/>
        <w:legacy w:legacy="1" w:legacySpace="0" w:legacyIndent="0"/>
        <w:lvlJc w:val="left"/>
        <w:pPr>
          <w:ind w:left="126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lvlText w:val="12.7.6.4 "/>
        <w:legacy w:legacy="1" w:legacySpace="0" w:legacyIndent="0"/>
        <w:lvlJc w:val="left"/>
        <w:pPr>
          <w:ind w:left="0" w:firstLine="0"/>
        </w:pPr>
        <w:rPr>
          <w:rFonts w:ascii="Arial" w:hAnsi="Arial" w:cs="Arial" w:hint="default"/>
          <w:b/>
          <w:i w:val="0"/>
          <w:strike w:val="0"/>
          <w:color w:val="000000"/>
          <w:sz w:val="20"/>
          <w:u w:val="none"/>
        </w:rPr>
      </w:lvl>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hijie Yang (NSB)">
    <w15:presenceInfo w15:providerId="AD" w15:userId="S::zhijie.yang@nokia-sbell.com::8bf6a52e-15e5-4913-b1e1-b02a570c3884"/>
  </w15:person>
  <w15:person w15:author="Yang, Zhijie (NSB - CN/Shanghai)">
    <w15:presenceInfo w15:providerId="AD" w15:userId="S::zhijie.yang@nokia-sbell.com::8bf6a52e-15e5-4913-b1e1-b02a570c3884"/>
  </w15:person>
  <w15:person w15:author="Huang, Po-kai">
    <w15:presenceInfo w15:providerId="AD" w15:userId="S::po-kai.huang@intel.com::be743c7d-0ad3-4a01-a6bb-e19e76bd5877"/>
  </w15:person>
  <w15:person w15:author="Okan Mutgan (NSB)">
    <w15:presenceInfo w15:providerId="AD" w15:userId="S::okan.mutgan@nokia-sbell.com::8d67b143-2c4a-447c-81a0-2215689802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DC"/>
    <w:rsid w:val="0000030D"/>
    <w:rsid w:val="00001152"/>
    <w:rsid w:val="000013EC"/>
    <w:rsid w:val="0000230D"/>
    <w:rsid w:val="000026B9"/>
    <w:rsid w:val="000027A5"/>
    <w:rsid w:val="00003124"/>
    <w:rsid w:val="00003800"/>
    <w:rsid w:val="00003FBD"/>
    <w:rsid w:val="000040F8"/>
    <w:rsid w:val="000045FA"/>
    <w:rsid w:val="0000539B"/>
    <w:rsid w:val="00005A0F"/>
    <w:rsid w:val="00006233"/>
    <w:rsid w:val="00006454"/>
    <w:rsid w:val="000067AA"/>
    <w:rsid w:val="00006DBB"/>
    <w:rsid w:val="0000743C"/>
    <w:rsid w:val="000078C9"/>
    <w:rsid w:val="0001027F"/>
    <w:rsid w:val="000114EB"/>
    <w:rsid w:val="00012868"/>
    <w:rsid w:val="00013BE4"/>
    <w:rsid w:val="00013D75"/>
    <w:rsid w:val="00013F87"/>
    <w:rsid w:val="00014031"/>
    <w:rsid w:val="000142B6"/>
    <w:rsid w:val="00014808"/>
    <w:rsid w:val="00014B19"/>
    <w:rsid w:val="000153D0"/>
    <w:rsid w:val="00015678"/>
    <w:rsid w:val="000157CC"/>
    <w:rsid w:val="00015978"/>
    <w:rsid w:val="00016D9C"/>
    <w:rsid w:val="00017D25"/>
    <w:rsid w:val="0002028F"/>
    <w:rsid w:val="000206C2"/>
    <w:rsid w:val="00020D43"/>
    <w:rsid w:val="00021480"/>
    <w:rsid w:val="00021A27"/>
    <w:rsid w:val="00021AC7"/>
    <w:rsid w:val="00021EE4"/>
    <w:rsid w:val="00022086"/>
    <w:rsid w:val="0002251D"/>
    <w:rsid w:val="000226AA"/>
    <w:rsid w:val="00022A63"/>
    <w:rsid w:val="00022D72"/>
    <w:rsid w:val="00023451"/>
    <w:rsid w:val="00023B3E"/>
    <w:rsid w:val="00023CD8"/>
    <w:rsid w:val="00024344"/>
    <w:rsid w:val="00024487"/>
    <w:rsid w:val="000245C4"/>
    <w:rsid w:val="0002513A"/>
    <w:rsid w:val="00025CF0"/>
    <w:rsid w:val="00026540"/>
    <w:rsid w:val="000265AC"/>
    <w:rsid w:val="000268CB"/>
    <w:rsid w:val="00026FEB"/>
    <w:rsid w:val="00027D05"/>
    <w:rsid w:val="00030895"/>
    <w:rsid w:val="00030A39"/>
    <w:rsid w:val="00031E68"/>
    <w:rsid w:val="00032073"/>
    <w:rsid w:val="000325AD"/>
    <w:rsid w:val="00033648"/>
    <w:rsid w:val="00033B0A"/>
    <w:rsid w:val="00034408"/>
    <w:rsid w:val="0003440E"/>
    <w:rsid w:val="00034AA8"/>
    <w:rsid w:val="00034E6F"/>
    <w:rsid w:val="000353B5"/>
    <w:rsid w:val="000358B3"/>
    <w:rsid w:val="00035D08"/>
    <w:rsid w:val="0003795B"/>
    <w:rsid w:val="00037AD9"/>
    <w:rsid w:val="00037B1A"/>
    <w:rsid w:val="00037BE2"/>
    <w:rsid w:val="00037CFB"/>
    <w:rsid w:val="000405C4"/>
    <w:rsid w:val="00040F76"/>
    <w:rsid w:val="000421FE"/>
    <w:rsid w:val="00042375"/>
    <w:rsid w:val="00042959"/>
    <w:rsid w:val="00043894"/>
    <w:rsid w:val="00044DC0"/>
    <w:rsid w:val="00044E56"/>
    <w:rsid w:val="0004514A"/>
    <w:rsid w:val="000457F4"/>
    <w:rsid w:val="000478EE"/>
    <w:rsid w:val="000479A5"/>
    <w:rsid w:val="000500B8"/>
    <w:rsid w:val="00052123"/>
    <w:rsid w:val="00052505"/>
    <w:rsid w:val="00053519"/>
    <w:rsid w:val="00053BEC"/>
    <w:rsid w:val="00054159"/>
    <w:rsid w:val="00054694"/>
    <w:rsid w:val="00056471"/>
    <w:rsid w:val="000567DA"/>
    <w:rsid w:val="0005688B"/>
    <w:rsid w:val="00057EE3"/>
    <w:rsid w:val="00060630"/>
    <w:rsid w:val="00060ED3"/>
    <w:rsid w:val="00061547"/>
    <w:rsid w:val="00061808"/>
    <w:rsid w:val="0006194B"/>
    <w:rsid w:val="000628AC"/>
    <w:rsid w:val="00062E5F"/>
    <w:rsid w:val="00063073"/>
    <w:rsid w:val="0006359F"/>
    <w:rsid w:val="00063AFB"/>
    <w:rsid w:val="00063B37"/>
    <w:rsid w:val="000642FC"/>
    <w:rsid w:val="0006469A"/>
    <w:rsid w:val="00064B71"/>
    <w:rsid w:val="00064CF9"/>
    <w:rsid w:val="000650DA"/>
    <w:rsid w:val="00066421"/>
    <w:rsid w:val="00066D81"/>
    <w:rsid w:val="0006732A"/>
    <w:rsid w:val="00067494"/>
    <w:rsid w:val="00067652"/>
    <w:rsid w:val="000676B1"/>
    <w:rsid w:val="00070097"/>
    <w:rsid w:val="00070448"/>
    <w:rsid w:val="00070ABB"/>
    <w:rsid w:val="00071971"/>
    <w:rsid w:val="00072169"/>
    <w:rsid w:val="00072409"/>
    <w:rsid w:val="00072533"/>
    <w:rsid w:val="00072A20"/>
    <w:rsid w:val="0007318D"/>
    <w:rsid w:val="000737AC"/>
    <w:rsid w:val="00073838"/>
    <w:rsid w:val="00073BAA"/>
    <w:rsid w:val="00073BB4"/>
    <w:rsid w:val="00073EE2"/>
    <w:rsid w:val="000743C4"/>
    <w:rsid w:val="000751BD"/>
    <w:rsid w:val="000755EC"/>
    <w:rsid w:val="000756B9"/>
    <w:rsid w:val="00075C3C"/>
    <w:rsid w:val="00075E1E"/>
    <w:rsid w:val="00076885"/>
    <w:rsid w:val="00076D3E"/>
    <w:rsid w:val="00076F57"/>
    <w:rsid w:val="000771D9"/>
    <w:rsid w:val="0007753E"/>
    <w:rsid w:val="00077C25"/>
    <w:rsid w:val="00077D12"/>
    <w:rsid w:val="00080ACC"/>
    <w:rsid w:val="00080E1A"/>
    <w:rsid w:val="000815C7"/>
    <w:rsid w:val="00081E62"/>
    <w:rsid w:val="0008222D"/>
    <w:rsid w:val="000823A5"/>
    <w:rsid w:val="000823C8"/>
    <w:rsid w:val="00082462"/>
    <w:rsid w:val="000829FF"/>
    <w:rsid w:val="00082B8A"/>
    <w:rsid w:val="00082CAF"/>
    <w:rsid w:val="0008302D"/>
    <w:rsid w:val="0008398F"/>
    <w:rsid w:val="00084297"/>
    <w:rsid w:val="0008479B"/>
    <w:rsid w:val="00084A4B"/>
    <w:rsid w:val="00085164"/>
    <w:rsid w:val="000865AA"/>
    <w:rsid w:val="00086780"/>
    <w:rsid w:val="00087534"/>
    <w:rsid w:val="000877BB"/>
    <w:rsid w:val="00087A5D"/>
    <w:rsid w:val="00087D6B"/>
    <w:rsid w:val="00090640"/>
    <w:rsid w:val="0009098B"/>
    <w:rsid w:val="00091349"/>
    <w:rsid w:val="00092971"/>
    <w:rsid w:val="00092AC6"/>
    <w:rsid w:val="0009324F"/>
    <w:rsid w:val="000939FD"/>
    <w:rsid w:val="00093AD2"/>
    <w:rsid w:val="00093F1F"/>
    <w:rsid w:val="00094743"/>
    <w:rsid w:val="00094FFA"/>
    <w:rsid w:val="00095F61"/>
    <w:rsid w:val="0009661D"/>
    <w:rsid w:val="00096697"/>
    <w:rsid w:val="00096DB3"/>
    <w:rsid w:val="0009713F"/>
    <w:rsid w:val="00097BAC"/>
    <w:rsid w:val="000A09AB"/>
    <w:rsid w:val="000A1C31"/>
    <w:rsid w:val="000A1F25"/>
    <w:rsid w:val="000A2BAE"/>
    <w:rsid w:val="000A37B1"/>
    <w:rsid w:val="000A3CA9"/>
    <w:rsid w:val="000A3FDA"/>
    <w:rsid w:val="000A4CEB"/>
    <w:rsid w:val="000A4D1E"/>
    <w:rsid w:val="000A5517"/>
    <w:rsid w:val="000A61EA"/>
    <w:rsid w:val="000A671D"/>
    <w:rsid w:val="000A73A6"/>
    <w:rsid w:val="000A7680"/>
    <w:rsid w:val="000A79BE"/>
    <w:rsid w:val="000A7CD1"/>
    <w:rsid w:val="000B041A"/>
    <w:rsid w:val="000B083E"/>
    <w:rsid w:val="000B0996"/>
    <w:rsid w:val="000B0DAF"/>
    <w:rsid w:val="000B2612"/>
    <w:rsid w:val="000B2ECD"/>
    <w:rsid w:val="000B3810"/>
    <w:rsid w:val="000B40F8"/>
    <w:rsid w:val="000B46E3"/>
    <w:rsid w:val="000B50F5"/>
    <w:rsid w:val="000B521C"/>
    <w:rsid w:val="000B58CF"/>
    <w:rsid w:val="000B59FE"/>
    <w:rsid w:val="000B7520"/>
    <w:rsid w:val="000B7C6C"/>
    <w:rsid w:val="000C0FED"/>
    <w:rsid w:val="000C15D3"/>
    <w:rsid w:val="000C1B3F"/>
    <w:rsid w:val="000C3186"/>
    <w:rsid w:val="000C3193"/>
    <w:rsid w:val="000C323E"/>
    <w:rsid w:val="000C365A"/>
    <w:rsid w:val="000C54F3"/>
    <w:rsid w:val="000C5EF5"/>
    <w:rsid w:val="000C669A"/>
    <w:rsid w:val="000C6A2F"/>
    <w:rsid w:val="000C7EB2"/>
    <w:rsid w:val="000C7FCA"/>
    <w:rsid w:val="000D174A"/>
    <w:rsid w:val="000D1AD4"/>
    <w:rsid w:val="000D1C7D"/>
    <w:rsid w:val="000D1CE3"/>
    <w:rsid w:val="000D276A"/>
    <w:rsid w:val="000D27F1"/>
    <w:rsid w:val="000D2A5D"/>
    <w:rsid w:val="000D2F1B"/>
    <w:rsid w:val="000D3EB6"/>
    <w:rsid w:val="000D4A8F"/>
    <w:rsid w:val="000D5EBD"/>
    <w:rsid w:val="000D674F"/>
    <w:rsid w:val="000D74CB"/>
    <w:rsid w:val="000D7F38"/>
    <w:rsid w:val="000E0494"/>
    <w:rsid w:val="000E1085"/>
    <w:rsid w:val="000E1C37"/>
    <w:rsid w:val="000E1D7B"/>
    <w:rsid w:val="000E3138"/>
    <w:rsid w:val="000E426E"/>
    <w:rsid w:val="000E4B82"/>
    <w:rsid w:val="000E56F9"/>
    <w:rsid w:val="000E6539"/>
    <w:rsid w:val="000E6771"/>
    <w:rsid w:val="000E70CA"/>
    <w:rsid w:val="000E720C"/>
    <w:rsid w:val="000E731F"/>
    <w:rsid w:val="000E743C"/>
    <w:rsid w:val="000E752D"/>
    <w:rsid w:val="000E78AE"/>
    <w:rsid w:val="000E7BDC"/>
    <w:rsid w:val="000F0021"/>
    <w:rsid w:val="000F12BE"/>
    <w:rsid w:val="000F16A2"/>
    <w:rsid w:val="000F238C"/>
    <w:rsid w:val="000F2F7D"/>
    <w:rsid w:val="000F34A8"/>
    <w:rsid w:val="000F45EE"/>
    <w:rsid w:val="000F4937"/>
    <w:rsid w:val="000F4C5E"/>
    <w:rsid w:val="000F4FB2"/>
    <w:rsid w:val="000F5088"/>
    <w:rsid w:val="000F5864"/>
    <w:rsid w:val="000F685B"/>
    <w:rsid w:val="000F6BB9"/>
    <w:rsid w:val="000F7206"/>
    <w:rsid w:val="000F76F0"/>
    <w:rsid w:val="001002F4"/>
    <w:rsid w:val="001005A8"/>
    <w:rsid w:val="00100937"/>
    <w:rsid w:val="00100E3B"/>
    <w:rsid w:val="001015F8"/>
    <w:rsid w:val="0010169A"/>
    <w:rsid w:val="00101B37"/>
    <w:rsid w:val="00101D8F"/>
    <w:rsid w:val="00101DB5"/>
    <w:rsid w:val="00102003"/>
    <w:rsid w:val="001020F1"/>
    <w:rsid w:val="00103FF5"/>
    <w:rsid w:val="0010469F"/>
    <w:rsid w:val="00104BDB"/>
    <w:rsid w:val="00105918"/>
    <w:rsid w:val="00105CF3"/>
    <w:rsid w:val="00106399"/>
    <w:rsid w:val="001064C9"/>
    <w:rsid w:val="00106B15"/>
    <w:rsid w:val="001072D3"/>
    <w:rsid w:val="00107F70"/>
    <w:rsid w:val="001101C2"/>
    <w:rsid w:val="001109AA"/>
    <w:rsid w:val="00111B7B"/>
    <w:rsid w:val="00111F01"/>
    <w:rsid w:val="0011284A"/>
    <w:rsid w:val="00112C6A"/>
    <w:rsid w:val="001132B2"/>
    <w:rsid w:val="0011363D"/>
    <w:rsid w:val="00113B5F"/>
    <w:rsid w:val="0011406D"/>
    <w:rsid w:val="00114B35"/>
    <w:rsid w:val="00114FCA"/>
    <w:rsid w:val="00115A75"/>
    <w:rsid w:val="00115AE8"/>
    <w:rsid w:val="00115B7B"/>
    <w:rsid w:val="00116D41"/>
    <w:rsid w:val="00117299"/>
    <w:rsid w:val="0011729E"/>
    <w:rsid w:val="001174CF"/>
    <w:rsid w:val="001178B6"/>
    <w:rsid w:val="001179A6"/>
    <w:rsid w:val="00117D5B"/>
    <w:rsid w:val="00120298"/>
    <w:rsid w:val="001206ED"/>
    <w:rsid w:val="00120BD6"/>
    <w:rsid w:val="001215C0"/>
    <w:rsid w:val="00122191"/>
    <w:rsid w:val="0012278E"/>
    <w:rsid w:val="00122D51"/>
    <w:rsid w:val="00123187"/>
    <w:rsid w:val="0012436E"/>
    <w:rsid w:val="0012584E"/>
    <w:rsid w:val="00125C8E"/>
    <w:rsid w:val="00126052"/>
    <w:rsid w:val="00126237"/>
    <w:rsid w:val="00126714"/>
    <w:rsid w:val="001274A8"/>
    <w:rsid w:val="001275D7"/>
    <w:rsid w:val="00127723"/>
    <w:rsid w:val="0012782D"/>
    <w:rsid w:val="00130101"/>
    <w:rsid w:val="0013132D"/>
    <w:rsid w:val="00131893"/>
    <w:rsid w:val="001319E7"/>
    <w:rsid w:val="00131C0B"/>
    <w:rsid w:val="00131FC4"/>
    <w:rsid w:val="0013228B"/>
    <w:rsid w:val="001323DB"/>
    <w:rsid w:val="00132736"/>
    <w:rsid w:val="0013315F"/>
    <w:rsid w:val="001332AF"/>
    <w:rsid w:val="00133BE3"/>
    <w:rsid w:val="00134114"/>
    <w:rsid w:val="00135032"/>
    <w:rsid w:val="0013535C"/>
    <w:rsid w:val="001357D7"/>
    <w:rsid w:val="00135B21"/>
    <w:rsid w:val="00135B4B"/>
    <w:rsid w:val="00135C74"/>
    <w:rsid w:val="00136490"/>
    <w:rsid w:val="0013699E"/>
    <w:rsid w:val="00137000"/>
    <w:rsid w:val="00137E94"/>
    <w:rsid w:val="001408EE"/>
    <w:rsid w:val="001409C8"/>
    <w:rsid w:val="001419AB"/>
    <w:rsid w:val="001420E5"/>
    <w:rsid w:val="00143C25"/>
    <w:rsid w:val="001448D8"/>
    <w:rsid w:val="001449D1"/>
    <w:rsid w:val="001450BB"/>
    <w:rsid w:val="00145668"/>
    <w:rsid w:val="001458AE"/>
    <w:rsid w:val="001459E7"/>
    <w:rsid w:val="00145C98"/>
    <w:rsid w:val="00146102"/>
    <w:rsid w:val="00146206"/>
    <w:rsid w:val="00146400"/>
    <w:rsid w:val="00146B8C"/>
    <w:rsid w:val="00146D19"/>
    <w:rsid w:val="00147106"/>
    <w:rsid w:val="001471B6"/>
    <w:rsid w:val="001471D5"/>
    <w:rsid w:val="001471F9"/>
    <w:rsid w:val="00147904"/>
    <w:rsid w:val="00147D81"/>
    <w:rsid w:val="00147F3C"/>
    <w:rsid w:val="0015056F"/>
    <w:rsid w:val="00150F68"/>
    <w:rsid w:val="00151729"/>
    <w:rsid w:val="00151BBE"/>
    <w:rsid w:val="00151DA7"/>
    <w:rsid w:val="001523EB"/>
    <w:rsid w:val="00152809"/>
    <w:rsid w:val="001531CE"/>
    <w:rsid w:val="0015394F"/>
    <w:rsid w:val="00154791"/>
    <w:rsid w:val="001547B0"/>
    <w:rsid w:val="00154A11"/>
    <w:rsid w:val="00154B26"/>
    <w:rsid w:val="00154DAE"/>
    <w:rsid w:val="0015557C"/>
    <w:rsid w:val="001557CB"/>
    <w:rsid w:val="001559BB"/>
    <w:rsid w:val="00156C4B"/>
    <w:rsid w:val="00161FD4"/>
    <w:rsid w:val="0016428D"/>
    <w:rsid w:val="00164438"/>
    <w:rsid w:val="00164BE1"/>
    <w:rsid w:val="00165372"/>
    <w:rsid w:val="00165491"/>
    <w:rsid w:val="00165830"/>
    <w:rsid w:val="00165BE6"/>
    <w:rsid w:val="00165FB6"/>
    <w:rsid w:val="00166470"/>
    <w:rsid w:val="00166CED"/>
    <w:rsid w:val="00166E9F"/>
    <w:rsid w:val="00166F87"/>
    <w:rsid w:val="00166F91"/>
    <w:rsid w:val="001672B3"/>
    <w:rsid w:val="0016736B"/>
    <w:rsid w:val="00170292"/>
    <w:rsid w:val="001702CA"/>
    <w:rsid w:val="00171650"/>
    <w:rsid w:val="00172489"/>
    <w:rsid w:val="00172DD9"/>
    <w:rsid w:val="00172F1E"/>
    <w:rsid w:val="001738FD"/>
    <w:rsid w:val="00174C0E"/>
    <w:rsid w:val="001755EA"/>
    <w:rsid w:val="00175CDF"/>
    <w:rsid w:val="00176465"/>
    <w:rsid w:val="0017659B"/>
    <w:rsid w:val="00176BC6"/>
    <w:rsid w:val="00176C04"/>
    <w:rsid w:val="001776C7"/>
    <w:rsid w:val="00177787"/>
    <w:rsid w:val="00177BCE"/>
    <w:rsid w:val="00180389"/>
    <w:rsid w:val="0018060F"/>
    <w:rsid w:val="00180ECF"/>
    <w:rsid w:val="00181109"/>
    <w:rsid w:val="001812B0"/>
    <w:rsid w:val="00181423"/>
    <w:rsid w:val="00181B7D"/>
    <w:rsid w:val="001821E0"/>
    <w:rsid w:val="00182E2D"/>
    <w:rsid w:val="00182FF9"/>
    <w:rsid w:val="00183698"/>
    <w:rsid w:val="00183F4C"/>
    <w:rsid w:val="00185350"/>
    <w:rsid w:val="0018577E"/>
    <w:rsid w:val="00185806"/>
    <w:rsid w:val="00185FA2"/>
    <w:rsid w:val="00186166"/>
    <w:rsid w:val="00186951"/>
    <w:rsid w:val="001869E8"/>
    <w:rsid w:val="00187129"/>
    <w:rsid w:val="00187368"/>
    <w:rsid w:val="00190187"/>
    <w:rsid w:val="00190C31"/>
    <w:rsid w:val="00190CE6"/>
    <w:rsid w:val="001913BD"/>
    <w:rsid w:val="0019164F"/>
    <w:rsid w:val="00192070"/>
    <w:rsid w:val="001921C4"/>
    <w:rsid w:val="001925BB"/>
    <w:rsid w:val="00192623"/>
    <w:rsid w:val="00192716"/>
    <w:rsid w:val="00192C6E"/>
    <w:rsid w:val="00193A5B"/>
    <w:rsid w:val="00193C39"/>
    <w:rsid w:val="001943F7"/>
    <w:rsid w:val="00195E17"/>
    <w:rsid w:val="00197132"/>
    <w:rsid w:val="00197B92"/>
    <w:rsid w:val="001A0293"/>
    <w:rsid w:val="001A041B"/>
    <w:rsid w:val="001A0BCF"/>
    <w:rsid w:val="001A0CEC"/>
    <w:rsid w:val="001A0EDB"/>
    <w:rsid w:val="001A100B"/>
    <w:rsid w:val="001A153D"/>
    <w:rsid w:val="001A1650"/>
    <w:rsid w:val="001A1B7C"/>
    <w:rsid w:val="001A1C64"/>
    <w:rsid w:val="001A1F3C"/>
    <w:rsid w:val="001A2240"/>
    <w:rsid w:val="001A2687"/>
    <w:rsid w:val="001A2CDE"/>
    <w:rsid w:val="001A2D8C"/>
    <w:rsid w:val="001A2F2B"/>
    <w:rsid w:val="001A31B6"/>
    <w:rsid w:val="001A3B1F"/>
    <w:rsid w:val="001A4325"/>
    <w:rsid w:val="001A5CD6"/>
    <w:rsid w:val="001A5FEF"/>
    <w:rsid w:val="001A6C1B"/>
    <w:rsid w:val="001A77FD"/>
    <w:rsid w:val="001A783E"/>
    <w:rsid w:val="001A7A8A"/>
    <w:rsid w:val="001B0001"/>
    <w:rsid w:val="001B04D5"/>
    <w:rsid w:val="001B05CC"/>
    <w:rsid w:val="001B24E8"/>
    <w:rsid w:val="001B252D"/>
    <w:rsid w:val="001B2904"/>
    <w:rsid w:val="001B4811"/>
    <w:rsid w:val="001B4BF8"/>
    <w:rsid w:val="001B4D66"/>
    <w:rsid w:val="001B5561"/>
    <w:rsid w:val="001B56E2"/>
    <w:rsid w:val="001B578B"/>
    <w:rsid w:val="001B63BC"/>
    <w:rsid w:val="001B6A23"/>
    <w:rsid w:val="001B7137"/>
    <w:rsid w:val="001B760A"/>
    <w:rsid w:val="001B7628"/>
    <w:rsid w:val="001B79D1"/>
    <w:rsid w:val="001B7B6D"/>
    <w:rsid w:val="001C0327"/>
    <w:rsid w:val="001C07E0"/>
    <w:rsid w:val="001C0B00"/>
    <w:rsid w:val="001C0D85"/>
    <w:rsid w:val="001C0F2F"/>
    <w:rsid w:val="001C0FA3"/>
    <w:rsid w:val="001C1DDF"/>
    <w:rsid w:val="001C1FCC"/>
    <w:rsid w:val="001C2534"/>
    <w:rsid w:val="001C3196"/>
    <w:rsid w:val="001C343F"/>
    <w:rsid w:val="001C3E9B"/>
    <w:rsid w:val="001C4744"/>
    <w:rsid w:val="001C501D"/>
    <w:rsid w:val="001C5181"/>
    <w:rsid w:val="001C5B1E"/>
    <w:rsid w:val="001C5B90"/>
    <w:rsid w:val="001C6CD8"/>
    <w:rsid w:val="001C7358"/>
    <w:rsid w:val="001C78D9"/>
    <w:rsid w:val="001C7C0D"/>
    <w:rsid w:val="001C7CCE"/>
    <w:rsid w:val="001C7F8D"/>
    <w:rsid w:val="001D0344"/>
    <w:rsid w:val="001D059D"/>
    <w:rsid w:val="001D15ED"/>
    <w:rsid w:val="001D2A6C"/>
    <w:rsid w:val="001D2ADC"/>
    <w:rsid w:val="001D328B"/>
    <w:rsid w:val="001D3CA6"/>
    <w:rsid w:val="001D4A93"/>
    <w:rsid w:val="001D5D8C"/>
    <w:rsid w:val="001D5F28"/>
    <w:rsid w:val="001D627F"/>
    <w:rsid w:val="001D6545"/>
    <w:rsid w:val="001D695C"/>
    <w:rsid w:val="001D6E1C"/>
    <w:rsid w:val="001D7529"/>
    <w:rsid w:val="001D7948"/>
    <w:rsid w:val="001D7EDC"/>
    <w:rsid w:val="001E0158"/>
    <w:rsid w:val="001E08A9"/>
    <w:rsid w:val="001E0946"/>
    <w:rsid w:val="001E0AC7"/>
    <w:rsid w:val="001E1001"/>
    <w:rsid w:val="001E15F8"/>
    <w:rsid w:val="001E1C8D"/>
    <w:rsid w:val="001E276D"/>
    <w:rsid w:val="001E2A4F"/>
    <w:rsid w:val="001E2F2D"/>
    <w:rsid w:val="001E2FA5"/>
    <w:rsid w:val="001E32FA"/>
    <w:rsid w:val="001E349E"/>
    <w:rsid w:val="001E3FD2"/>
    <w:rsid w:val="001E4312"/>
    <w:rsid w:val="001E4D85"/>
    <w:rsid w:val="001E4DA5"/>
    <w:rsid w:val="001E4DFC"/>
    <w:rsid w:val="001E6267"/>
    <w:rsid w:val="001E7799"/>
    <w:rsid w:val="001E7C32"/>
    <w:rsid w:val="001E7E20"/>
    <w:rsid w:val="001F0210"/>
    <w:rsid w:val="001F0891"/>
    <w:rsid w:val="001F0C37"/>
    <w:rsid w:val="001F10F7"/>
    <w:rsid w:val="001F130D"/>
    <w:rsid w:val="001F13CA"/>
    <w:rsid w:val="001F1570"/>
    <w:rsid w:val="001F1670"/>
    <w:rsid w:val="001F207A"/>
    <w:rsid w:val="001F270E"/>
    <w:rsid w:val="001F29AD"/>
    <w:rsid w:val="001F3DB9"/>
    <w:rsid w:val="001F45A4"/>
    <w:rsid w:val="001F491C"/>
    <w:rsid w:val="001F50E9"/>
    <w:rsid w:val="001F5AE6"/>
    <w:rsid w:val="001F5C29"/>
    <w:rsid w:val="001F5D16"/>
    <w:rsid w:val="001F60B1"/>
    <w:rsid w:val="001F61C1"/>
    <w:rsid w:val="001F620B"/>
    <w:rsid w:val="001F64CE"/>
    <w:rsid w:val="001F67D2"/>
    <w:rsid w:val="001F69CA"/>
    <w:rsid w:val="001F77AB"/>
    <w:rsid w:val="0020013A"/>
    <w:rsid w:val="002002A6"/>
    <w:rsid w:val="0020058A"/>
    <w:rsid w:val="0020116B"/>
    <w:rsid w:val="002014E6"/>
    <w:rsid w:val="00202CD8"/>
    <w:rsid w:val="002035EE"/>
    <w:rsid w:val="00204465"/>
    <w:rsid w:val="0020462A"/>
    <w:rsid w:val="002046A1"/>
    <w:rsid w:val="00204C14"/>
    <w:rsid w:val="0020501A"/>
    <w:rsid w:val="002063EC"/>
    <w:rsid w:val="00206C7A"/>
    <w:rsid w:val="00206D24"/>
    <w:rsid w:val="00207059"/>
    <w:rsid w:val="00210DDD"/>
    <w:rsid w:val="00210EBB"/>
    <w:rsid w:val="00211763"/>
    <w:rsid w:val="002125D6"/>
    <w:rsid w:val="00212B31"/>
    <w:rsid w:val="00212E2A"/>
    <w:rsid w:val="00213330"/>
    <w:rsid w:val="002137CB"/>
    <w:rsid w:val="00213B10"/>
    <w:rsid w:val="00213C78"/>
    <w:rsid w:val="00213C9F"/>
    <w:rsid w:val="002141B2"/>
    <w:rsid w:val="00214935"/>
    <w:rsid w:val="00214B50"/>
    <w:rsid w:val="0021525B"/>
    <w:rsid w:val="00215A56"/>
    <w:rsid w:val="00215A82"/>
    <w:rsid w:val="00215E32"/>
    <w:rsid w:val="00215F36"/>
    <w:rsid w:val="00216457"/>
    <w:rsid w:val="00216771"/>
    <w:rsid w:val="00217499"/>
    <w:rsid w:val="0022034C"/>
    <w:rsid w:val="00220581"/>
    <w:rsid w:val="002208B9"/>
    <w:rsid w:val="002212DC"/>
    <w:rsid w:val="0022139A"/>
    <w:rsid w:val="00222167"/>
    <w:rsid w:val="00222261"/>
    <w:rsid w:val="00222567"/>
    <w:rsid w:val="00222778"/>
    <w:rsid w:val="002239F2"/>
    <w:rsid w:val="00223B55"/>
    <w:rsid w:val="00224133"/>
    <w:rsid w:val="00224D82"/>
    <w:rsid w:val="002251A9"/>
    <w:rsid w:val="002253C9"/>
    <w:rsid w:val="00225508"/>
    <w:rsid w:val="00225570"/>
    <w:rsid w:val="0022599C"/>
    <w:rsid w:val="00225D7C"/>
    <w:rsid w:val="00226ECD"/>
    <w:rsid w:val="002278A8"/>
    <w:rsid w:val="00230944"/>
    <w:rsid w:val="00231CB7"/>
    <w:rsid w:val="00231F3B"/>
    <w:rsid w:val="002323FE"/>
    <w:rsid w:val="00232C99"/>
    <w:rsid w:val="00232CC6"/>
    <w:rsid w:val="00232FC3"/>
    <w:rsid w:val="00233E60"/>
    <w:rsid w:val="00234B0A"/>
    <w:rsid w:val="00234C13"/>
    <w:rsid w:val="00235AAC"/>
    <w:rsid w:val="00236291"/>
    <w:rsid w:val="00236484"/>
    <w:rsid w:val="002365EF"/>
    <w:rsid w:val="002369FD"/>
    <w:rsid w:val="00236A7E"/>
    <w:rsid w:val="0023760F"/>
    <w:rsid w:val="00237985"/>
    <w:rsid w:val="00240751"/>
    <w:rsid w:val="00240895"/>
    <w:rsid w:val="002410C1"/>
    <w:rsid w:val="00241AD7"/>
    <w:rsid w:val="002421AB"/>
    <w:rsid w:val="00242E01"/>
    <w:rsid w:val="00243ADE"/>
    <w:rsid w:val="002458AD"/>
    <w:rsid w:val="002470AC"/>
    <w:rsid w:val="0024720B"/>
    <w:rsid w:val="00247FAE"/>
    <w:rsid w:val="002505B2"/>
    <w:rsid w:val="002505F8"/>
    <w:rsid w:val="00251863"/>
    <w:rsid w:val="00252D47"/>
    <w:rsid w:val="002531FA"/>
    <w:rsid w:val="0025375C"/>
    <w:rsid w:val="002539AB"/>
    <w:rsid w:val="00253F35"/>
    <w:rsid w:val="002541EF"/>
    <w:rsid w:val="00254324"/>
    <w:rsid w:val="002543E6"/>
    <w:rsid w:val="0025516B"/>
    <w:rsid w:val="00255A8B"/>
    <w:rsid w:val="00255B57"/>
    <w:rsid w:val="00255DDB"/>
    <w:rsid w:val="00256781"/>
    <w:rsid w:val="0025722B"/>
    <w:rsid w:val="00257397"/>
    <w:rsid w:val="00257A38"/>
    <w:rsid w:val="002604C4"/>
    <w:rsid w:val="002618B9"/>
    <w:rsid w:val="00262D56"/>
    <w:rsid w:val="00263092"/>
    <w:rsid w:val="0026342D"/>
    <w:rsid w:val="0026408E"/>
    <w:rsid w:val="00264853"/>
    <w:rsid w:val="00264AC4"/>
    <w:rsid w:val="0026509C"/>
    <w:rsid w:val="00265BEF"/>
    <w:rsid w:val="002662A5"/>
    <w:rsid w:val="00266534"/>
    <w:rsid w:val="002669C5"/>
    <w:rsid w:val="002671DA"/>
    <w:rsid w:val="002674D1"/>
    <w:rsid w:val="00267AF8"/>
    <w:rsid w:val="00270171"/>
    <w:rsid w:val="00270836"/>
    <w:rsid w:val="00270F98"/>
    <w:rsid w:val="00271FF4"/>
    <w:rsid w:val="00272667"/>
    <w:rsid w:val="00272BAD"/>
    <w:rsid w:val="00273257"/>
    <w:rsid w:val="0027384D"/>
    <w:rsid w:val="00273F9F"/>
    <w:rsid w:val="00273FA9"/>
    <w:rsid w:val="00274237"/>
    <w:rsid w:val="00274A4A"/>
    <w:rsid w:val="00275366"/>
    <w:rsid w:val="00275B11"/>
    <w:rsid w:val="002773EF"/>
    <w:rsid w:val="002773F1"/>
    <w:rsid w:val="00277600"/>
    <w:rsid w:val="002805E7"/>
    <w:rsid w:val="00281013"/>
    <w:rsid w:val="0028140E"/>
    <w:rsid w:val="00281A5D"/>
    <w:rsid w:val="00282053"/>
    <w:rsid w:val="00282C4B"/>
    <w:rsid w:val="00282EFB"/>
    <w:rsid w:val="00283202"/>
    <w:rsid w:val="002833D6"/>
    <w:rsid w:val="002833DD"/>
    <w:rsid w:val="00283B7A"/>
    <w:rsid w:val="00283DAF"/>
    <w:rsid w:val="00284088"/>
    <w:rsid w:val="00284569"/>
    <w:rsid w:val="00284C5E"/>
    <w:rsid w:val="0028629A"/>
    <w:rsid w:val="00286435"/>
    <w:rsid w:val="00286DB0"/>
    <w:rsid w:val="00287B9F"/>
    <w:rsid w:val="00291097"/>
    <w:rsid w:val="002919E5"/>
    <w:rsid w:val="00291A10"/>
    <w:rsid w:val="00292B5D"/>
    <w:rsid w:val="00292CFD"/>
    <w:rsid w:val="0029309B"/>
    <w:rsid w:val="002936F0"/>
    <w:rsid w:val="00293880"/>
    <w:rsid w:val="002946D4"/>
    <w:rsid w:val="00294B37"/>
    <w:rsid w:val="00296722"/>
    <w:rsid w:val="00297F3F"/>
    <w:rsid w:val="002A0891"/>
    <w:rsid w:val="002A1159"/>
    <w:rsid w:val="002A12DD"/>
    <w:rsid w:val="002A1500"/>
    <w:rsid w:val="002A195C"/>
    <w:rsid w:val="002A251F"/>
    <w:rsid w:val="002A2718"/>
    <w:rsid w:val="002A2C40"/>
    <w:rsid w:val="002A32F4"/>
    <w:rsid w:val="002A3AAB"/>
    <w:rsid w:val="002A3C83"/>
    <w:rsid w:val="002A3CEC"/>
    <w:rsid w:val="002A41BA"/>
    <w:rsid w:val="002A4498"/>
    <w:rsid w:val="002A4A61"/>
    <w:rsid w:val="002A4C48"/>
    <w:rsid w:val="002A55B1"/>
    <w:rsid w:val="002A678B"/>
    <w:rsid w:val="002A74C6"/>
    <w:rsid w:val="002A795E"/>
    <w:rsid w:val="002B06F5"/>
    <w:rsid w:val="002B0983"/>
    <w:rsid w:val="002B0F18"/>
    <w:rsid w:val="002B221D"/>
    <w:rsid w:val="002B29D3"/>
    <w:rsid w:val="002B2E51"/>
    <w:rsid w:val="002B32E7"/>
    <w:rsid w:val="002B3318"/>
    <w:rsid w:val="002B3534"/>
    <w:rsid w:val="002B3799"/>
    <w:rsid w:val="002B4C4F"/>
    <w:rsid w:val="002B5901"/>
    <w:rsid w:val="002B5973"/>
    <w:rsid w:val="002B5A97"/>
    <w:rsid w:val="002B6CC5"/>
    <w:rsid w:val="002C0A7F"/>
    <w:rsid w:val="002C0C08"/>
    <w:rsid w:val="002C1C39"/>
    <w:rsid w:val="002C271D"/>
    <w:rsid w:val="002C2749"/>
    <w:rsid w:val="002C2A2B"/>
    <w:rsid w:val="002C3B68"/>
    <w:rsid w:val="002C43AA"/>
    <w:rsid w:val="002C45A4"/>
    <w:rsid w:val="002C47EF"/>
    <w:rsid w:val="002C49D8"/>
    <w:rsid w:val="002C50C9"/>
    <w:rsid w:val="002C5BAD"/>
    <w:rsid w:val="002C6B4F"/>
    <w:rsid w:val="002C6CFB"/>
    <w:rsid w:val="002C6EA9"/>
    <w:rsid w:val="002C6F4E"/>
    <w:rsid w:val="002C72E1"/>
    <w:rsid w:val="002C7F2A"/>
    <w:rsid w:val="002D001B"/>
    <w:rsid w:val="002D0B02"/>
    <w:rsid w:val="002D1B22"/>
    <w:rsid w:val="002D1D40"/>
    <w:rsid w:val="002D1F74"/>
    <w:rsid w:val="002D3073"/>
    <w:rsid w:val="002D386B"/>
    <w:rsid w:val="002D3C10"/>
    <w:rsid w:val="002D518F"/>
    <w:rsid w:val="002D5D5C"/>
    <w:rsid w:val="002D5F3F"/>
    <w:rsid w:val="002D6C03"/>
    <w:rsid w:val="002D6F6A"/>
    <w:rsid w:val="002D78EE"/>
    <w:rsid w:val="002D7B33"/>
    <w:rsid w:val="002D7BBB"/>
    <w:rsid w:val="002D7ED5"/>
    <w:rsid w:val="002D7F24"/>
    <w:rsid w:val="002E05F8"/>
    <w:rsid w:val="002E1B18"/>
    <w:rsid w:val="002E2017"/>
    <w:rsid w:val="002E3403"/>
    <w:rsid w:val="002E340A"/>
    <w:rsid w:val="002E3706"/>
    <w:rsid w:val="002E538B"/>
    <w:rsid w:val="002E6FF6"/>
    <w:rsid w:val="002E717D"/>
    <w:rsid w:val="002F0915"/>
    <w:rsid w:val="002F0CA0"/>
    <w:rsid w:val="002F0D0A"/>
    <w:rsid w:val="002F1269"/>
    <w:rsid w:val="002F1872"/>
    <w:rsid w:val="002F25B2"/>
    <w:rsid w:val="002F279E"/>
    <w:rsid w:val="002F2BC5"/>
    <w:rsid w:val="002F376B"/>
    <w:rsid w:val="002F3817"/>
    <w:rsid w:val="002F47F4"/>
    <w:rsid w:val="002F499D"/>
    <w:rsid w:val="002F50E3"/>
    <w:rsid w:val="002F53C6"/>
    <w:rsid w:val="002F5C8C"/>
    <w:rsid w:val="002F5E92"/>
    <w:rsid w:val="002F5F02"/>
    <w:rsid w:val="002F616C"/>
    <w:rsid w:val="002F6331"/>
    <w:rsid w:val="002F66B3"/>
    <w:rsid w:val="002F6829"/>
    <w:rsid w:val="002F6EE5"/>
    <w:rsid w:val="002F7199"/>
    <w:rsid w:val="002F7B9A"/>
    <w:rsid w:val="002F7D11"/>
    <w:rsid w:val="0030034E"/>
    <w:rsid w:val="0030081B"/>
    <w:rsid w:val="00300C6A"/>
    <w:rsid w:val="0030146F"/>
    <w:rsid w:val="00301970"/>
    <w:rsid w:val="003019D5"/>
    <w:rsid w:val="003021B7"/>
    <w:rsid w:val="003021CF"/>
    <w:rsid w:val="003024ED"/>
    <w:rsid w:val="0030268D"/>
    <w:rsid w:val="003027D6"/>
    <w:rsid w:val="00302AB5"/>
    <w:rsid w:val="0030309F"/>
    <w:rsid w:val="00303487"/>
    <w:rsid w:val="003034AC"/>
    <w:rsid w:val="0030382C"/>
    <w:rsid w:val="00303CB0"/>
    <w:rsid w:val="003047B3"/>
    <w:rsid w:val="00304CD2"/>
    <w:rsid w:val="00305D12"/>
    <w:rsid w:val="00305D6E"/>
    <w:rsid w:val="00306D7F"/>
    <w:rsid w:val="0030701B"/>
    <w:rsid w:val="0030782E"/>
    <w:rsid w:val="00307F5F"/>
    <w:rsid w:val="00311DBE"/>
    <w:rsid w:val="00312500"/>
    <w:rsid w:val="00312633"/>
    <w:rsid w:val="00312D75"/>
    <w:rsid w:val="00313CB2"/>
    <w:rsid w:val="003143D6"/>
    <w:rsid w:val="003144D3"/>
    <w:rsid w:val="00314B89"/>
    <w:rsid w:val="00315B52"/>
    <w:rsid w:val="00315DE7"/>
    <w:rsid w:val="00316C84"/>
    <w:rsid w:val="00316FFC"/>
    <w:rsid w:val="003174C8"/>
    <w:rsid w:val="00317691"/>
    <w:rsid w:val="00317848"/>
    <w:rsid w:val="00317A7D"/>
    <w:rsid w:val="0032056D"/>
    <w:rsid w:val="00320A66"/>
    <w:rsid w:val="00320ED2"/>
    <w:rsid w:val="003214E2"/>
    <w:rsid w:val="0032171D"/>
    <w:rsid w:val="00321B90"/>
    <w:rsid w:val="003222DD"/>
    <w:rsid w:val="0032292E"/>
    <w:rsid w:val="003231DA"/>
    <w:rsid w:val="00323548"/>
    <w:rsid w:val="00323B16"/>
    <w:rsid w:val="0032433D"/>
    <w:rsid w:val="00324BB2"/>
    <w:rsid w:val="0032519E"/>
    <w:rsid w:val="00325AB6"/>
    <w:rsid w:val="00326126"/>
    <w:rsid w:val="003267C0"/>
    <w:rsid w:val="00326DCD"/>
    <w:rsid w:val="0032727A"/>
    <w:rsid w:val="00327559"/>
    <w:rsid w:val="00327577"/>
    <w:rsid w:val="0033057A"/>
    <w:rsid w:val="0033057D"/>
    <w:rsid w:val="003308A8"/>
    <w:rsid w:val="00330A3C"/>
    <w:rsid w:val="00330E02"/>
    <w:rsid w:val="00331749"/>
    <w:rsid w:val="00331E0E"/>
    <w:rsid w:val="00332325"/>
    <w:rsid w:val="003328D8"/>
    <w:rsid w:val="00332A81"/>
    <w:rsid w:val="00332D21"/>
    <w:rsid w:val="00334597"/>
    <w:rsid w:val="003345D0"/>
    <w:rsid w:val="00334D70"/>
    <w:rsid w:val="00334DEA"/>
    <w:rsid w:val="00335158"/>
    <w:rsid w:val="003356C2"/>
    <w:rsid w:val="0033610C"/>
    <w:rsid w:val="00336924"/>
    <w:rsid w:val="00336B01"/>
    <w:rsid w:val="00336F5F"/>
    <w:rsid w:val="003370C8"/>
    <w:rsid w:val="00337490"/>
    <w:rsid w:val="00337D04"/>
    <w:rsid w:val="003425BB"/>
    <w:rsid w:val="00343554"/>
    <w:rsid w:val="00344130"/>
    <w:rsid w:val="003449F9"/>
    <w:rsid w:val="00344D31"/>
    <w:rsid w:val="00344DA5"/>
    <w:rsid w:val="003451F9"/>
    <w:rsid w:val="00345650"/>
    <w:rsid w:val="0034581F"/>
    <w:rsid w:val="0034592B"/>
    <w:rsid w:val="0034623F"/>
    <w:rsid w:val="00346854"/>
    <w:rsid w:val="00346E3C"/>
    <w:rsid w:val="003475F3"/>
    <w:rsid w:val="00347750"/>
    <w:rsid w:val="003479E4"/>
    <w:rsid w:val="00347C43"/>
    <w:rsid w:val="00347C73"/>
    <w:rsid w:val="003503C7"/>
    <w:rsid w:val="003504B5"/>
    <w:rsid w:val="00350B26"/>
    <w:rsid w:val="00350CA7"/>
    <w:rsid w:val="00350CFC"/>
    <w:rsid w:val="00351F49"/>
    <w:rsid w:val="0035213C"/>
    <w:rsid w:val="003525B3"/>
    <w:rsid w:val="00352DC1"/>
    <w:rsid w:val="00355254"/>
    <w:rsid w:val="0035591D"/>
    <w:rsid w:val="00356265"/>
    <w:rsid w:val="0035667F"/>
    <w:rsid w:val="00357019"/>
    <w:rsid w:val="0035717E"/>
    <w:rsid w:val="00357A7C"/>
    <w:rsid w:val="00357F36"/>
    <w:rsid w:val="00360AC2"/>
    <w:rsid w:val="00360C87"/>
    <w:rsid w:val="003622ED"/>
    <w:rsid w:val="00362BFB"/>
    <w:rsid w:val="00362C5B"/>
    <w:rsid w:val="00362F07"/>
    <w:rsid w:val="0036336B"/>
    <w:rsid w:val="003634EE"/>
    <w:rsid w:val="00363547"/>
    <w:rsid w:val="003637BD"/>
    <w:rsid w:val="00365A04"/>
    <w:rsid w:val="00366AF0"/>
    <w:rsid w:val="00366D58"/>
    <w:rsid w:val="003678EE"/>
    <w:rsid w:val="003713CA"/>
    <w:rsid w:val="0037154D"/>
    <w:rsid w:val="00371916"/>
    <w:rsid w:val="00371E4A"/>
    <w:rsid w:val="0037201A"/>
    <w:rsid w:val="00372213"/>
    <w:rsid w:val="00372411"/>
    <w:rsid w:val="003724BD"/>
    <w:rsid w:val="003729FC"/>
    <w:rsid w:val="00372FCA"/>
    <w:rsid w:val="00373258"/>
    <w:rsid w:val="00374C87"/>
    <w:rsid w:val="00374CBC"/>
    <w:rsid w:val="00374E5A"/>
    <w:rsid w:val="0037522A"/>
    <w:rsid w:val="003756CB"/>
    <w:rsid w:val="003766B9"/>
    <w:rsid w:val="00376E69"/>
    <w:rsid w:val="003804BA"/>
    <w:rsid w:val="00381801"/>
    <w:rsid w:val="00381F98"/>
    <w:rsid w:val="00382C54"/>
    <w:rsid w:val="00383766"/>
    <w:rsid w:val="00383C03"/>
    <w:rsid w:val="00383D1B"/>
    <w:rsid w:val="00384344"/>
    <w:rsid w:val="00384C65"/>
    <w:rsid w:val="0038516A"/>
    <w:rsid w:val="0038536D"/>
    <w:rsid w:val="00385654"/>
    <w:rsid w:val="00385FD6"/>
    <w:rsid w:val="0038601E"/>
    <w:rsid w:val="00387069"/>
    <w:rsid w:val="00387A77"/>
    <w:rsid w:val="0039005B"/>
    <w:rsid w:val="003906A1"/>
    <w:rsid w:val="003912B7"/>
    <w:rsid w:val="003916EF"/>
    <w:rsid w:val="00391845"/>
    <w:rsid w:val="00392209"/>
    <w:rsid w:val="00392295"/>
    <w:rsid w:val="003924F8"/>
    <w:rsid w:val="00393663"/>
    <w:rsid w:val="003945E3"/>
    <w:rsid w:val="00395A0C"/>
    <w:rsid w:val="00395A50"/>
    <w:rsid w:val="00395E57"/>
    <w:rsid w:val="00396FA4"/>
    <w:rsid w:val="0039787F"/>
    <w:rsid w:val="00397A8C"/>
    <w:rsid w:val="003A161F"/>
    <w:rsid w:val="003A1693"/>
    <w:rsid w:val="003A1CC7"/>
    <w:rsid w:val="003A1CFA"/>
    <w:rsid w:val="003A22E2"/>
    <w:rsid w:val="003A29E6"/>
    <w:rsid w:val="003A3196"/>
    <w:rsid w:val="003A31B6"/>
    <w:rsid w:val="003A36DB"/>
    <w:rsid w:val="003A3998"/>
    <w:rsid w:val="003A3ABC"/>
    <w:rsid w:val="003A43E6"/>
    <w:rsid w:val="003A478D"/>
    <w:rsid w:val="003A595E"/>
    <w:rsid w:val="003A59D8"/>
    <w:rsid w:val="003A5A0C"/>
    <w:rsid w:val="003A5BFF"/>
    <w:rsid w:val="003A6244"/>
    <w:rsid w:val="003A6328"/>
    <w:rsid w:val="003A6AC1"/>
    <w:rsid w:val="003A6FC4"/>
    <w:rsid w:val="003A746D"/>
    <w:rsid w:val="003A74EB"/>
    <w:rsid w:val="003A774A"/>
    <w:rsid w:val="003A7B64"/>
    <w:rsid w:val="003A7ECE"/>
    <w:rsid w:val="003B02F4"/>
    <w:rsid w:val="003B03CE"/>
    <w:rsid w:val="003B09DE"/>
    <w:rsid w:val="003B25AA"/>
    <w:rsid w:val="003B2D05"/>
    <w:rsid w:val="003B3B83"/>
    <w:rsid w:val="003B3C5F"/>
    <w:rsid w:val="003B4DAD"/>
    <w:rsid w:val="003B52F2"/>
    <w:rsid w:val="003B5EEB"/>
    <w:rsid w:val="003B60C3"/>
    <w:rsid w:val="003B6329"/>
    <w:rsid w:val="003B64A5"/>
    <w:rsid w:val="003B677E"/>
    <w:rsid w:val="003B6BDB"/>
    <w:rsid w:val="003B6F60"/>
    <w:rsid w:val="003B712F"/>
    <w:rsid w:val="003B76BD"/>
    <w:rsid w:val="003B783A"/>
    <w:rsid w:val="003C045C"/>
    <w:rsid w:val="003C120C"/>
    <w:rsid w:val="003C2976"/>
    <w:rsid w:val="003C2B82"/>
    <w:rsid w:val="003C315D"/>
    <w:rsid w:val="003C3844"/>
    <w:rsid w:val="003C3A11"/>
    <w:rsid w:val="003C47A5"/>
    <w:rsid w:val="003C47D1"/>
    <w:rsid w:val="003C56B4"/>
    <w:rsid w:val="003C56D8"/>
    <w:rsid w:val="003C58AE"/>
    <w:rsid w:val="003C73A5"/>
    <w:rsid w:val="003C74FF"/>
    <w:rsid w:val="003D0004"/>
    <w:rsid w:val="003D0525"/>
    <w:rsid w:val="003D1D90"/>
    <w:rsid w:val="003D1E65"/>
    <w:rsid w:val="003D236D"/>
    <w:rsid w:val="003D26A5"/>
    <w:rsid w:val="003D2A64"/>
    <w:rsid w:val="003D3618"/>
    <w:rsid w:val="003D3623"/>
    <w:rsid w:val="003D3F93"/>
    <w:rsid w:val="003D4734"/>
    <w:rsid w:val="003D5013"/>
    <w:rsid w:val="003D559C"/>
    <w:rsid w:val="003D57CE"/>
    <w:rsid w:val="003D5F14"/>
    <w:rsid w:val="003D664E"/>
    <w:rsid w:val="003D6680"/>
    <w:rsid w:val="003D6C4E"/>
    <w:rsid w:val="003D72E7"/>
    <w:rsid w:val="003D762E"/>
    <w:rsid w:val="003D7772"/>
    <w:rsid w:val="003D77A3"/>
    <w:rsid w:val="003D78BC"/>
    <w:rsid w:val="003D78F7"/>
    <w:rsid w:val="003D7A56"/>
    <w:rsid w:val="003E047D"/>
    <w:rsid w:val="003E0762"/>
    <w:rsid w:val="003E1872"/>
    <w:rsid w:val="003E1999"/>
    <w:rsid w:val="003E29E2"/>
    <w:rsid w:val="003E2EAF"/>
    <w:rsid w:val="003E32DF"/>
    <w:rsid w:val="003E3FAD"/>
    <w:rsid w:val="003E416D"/>
    <w:rsid w:val="003E4403"/>
    <w:rsid w:val="003E5916"/>
    <w:rsid w:val="003E5957"/>
    <w:rsid w:val="003E5CD9"/>
    <w:rsid w:val="003E5DE7"/>
    <w:rsid w:val="003E6208"/>
    <w:rsid w:val="003E625B"/>
    <w:rsid w:val="003E6619"/>
    <w:rsid w:val="003E667C"/>
    <w:rsid w:val="003E68CC"/>
    <w:rsid w:val="003E7414"/>
    <w:rsid w:val="003E7F99"/>
    <w:rsid w:val="003F1281"/>
    <w:rsid w:val="003F21CD"/>
    <w:rsid w:val="003F2B96"/>
    <w:rsid w:val="003F2D6C"/>
    <w:rsid w:val="003F30A5"/>
    <w:rsid w:val="003F3305"/>
    <w:rsid w:val="003F3C99"/>
    <w:rsid w:val="003F4E60"/>
    <w:rsid w:val="003F511D"/>
    <w:rsid w:val="003F53FF"/>
    <w:rsid w:val="003F6B76"/>
    <w:rsid w:val="003F7312"/>
    <w:rsid w:val="003F77B3"/>
    <w:rsid w:val="003F793B"/>
    <w:rsid w:val="003F7D1D"/>
    <w:rsid w:val="004010D0"/>
    <w:rsid w:val="004014A3"/>
    <w:rsid w:val="004014AE"/>
    <w:rsid w:val="004022D8"/>
    <w:rsid w:val="00402B96"/>
    <w:rsid w:val="00403271"/>
    <w:rsid w:val="00403645"/>
    <w:rsid w:val="00403975"/>
    <w:rsid w:val="00403B13"/>
    <w:rsid w:val="00403E69"/>
    <w:rsid w:val="00403F46"/>
    <w:rsid w:val="00403FB3"/>
    <w:rsid w:val="00404D05"/>
    <w:rsid w:val="004051EE"/>
    <w:rsid w:val="00406B5A"/>
    <w:rsid w:val="004079DE"/>
    <w:rsid w:val="00407C5B"/>
    <w:rsid w:val="004100ED"/>
    <w:rsid w:val="004110BE"/>
    <w:rsid w:val="0041147F"/>
    <w:rsid w:val="00411A99"/>
    <w:rsid w:val="00411C03"/>
    <w:rsid w:val="00411E59"/>
    <w:rsid w:val="00412178"/>
    <w:rsid w:val="004121F0"/>
    <w:rsid w:val="0041303E"/>
    <w:rsid w:val="004138E3"/>
    <w:rsid w:val="00414CC9"/>
    <w:rsid w:val="0041562C"/>
    <w:rsid w:val="00415C55"/>
    <w:rsid w:val="004166F4"/>
    <w:rsid w:val="0041769D"/>
    <w:rsid w:val="00417AAD"/>
    <w:rsid w:val="0042063E"/>
    <w:rsid w:val="004209D5"/>
    <w:rsid w:val="00421159"/>
    <w:rsid w:val="00421A46"/>
    <w:rsid w:val="00421B20"/>
    <w:rsid w:val="00422546"/>
    <w:rsid w:val="00422A0F"/>
    <w:rsid w:val="00422D5C"/>
    <w:rsid w:val="00422E84"/>
    <w:rsid w:val="00423116"/>
    <w:rsid w:val="00423529"/>
    <w:rsid w:val="00423634"/>
    <w:rsid w:val="00423ACE"/>
    <w:rsid w:val="00425B92"/>
    <w:rsid w:val="00425E31"/>
    <w:rsid w:val="004261E8"/>
    <w:rsid w:val="004270C7"/>
    <w:rsid w:val="004278DA"/>
    <w:rsid w:val="00427AB4"/>
    <w:rsid w:val="00427D22"/>
    <w:rsid w:val="004302D8"/>
    <w:rsid w:val="00430648"/>
    <w:rsid w:val="00430E74"/>
    <w:rsid w:val="00432069"/>
    <w:rsid w:val="004322C7"/>
    <w:rsid w:val="00432F5F"/>
    <w:rsid w:val="004332BB"/>
    <w:rsid w:val="004339CB"/>
    <w:rsid w:val="0043407B"/>
    <w:rsid w:val="004342BA"/>
    <w:rsid w:val="00434A02"/>
    <w:rsid w:val="00435208"/>
    <w:rsid w:val="004352E4"/>
    <w:rsid w:val="00435703"/>
    <w:rsid w:val="00435B95"/>
    <w:rsid w:val="00435BE9"/>
    <w:rsid w:val="0043632B"/>
    <w:rsid w:val="004366AD"/>
    <w:rsid w:val="0043681B"/>
    <w:rsid w:val="0043715A"/>
    <w:rsid w:val="00437814"/>
    <w:rsid w:val="00437DA6"/>
    <w:rsid w:val="004402C9"/>
    <w:rsid w:val="004404D2"/>
    <w:rsid w:val="00440D58"/>
    <w:rsid w:val="00440FF1"/>
    <w:rsid w:val="00441432"/>
    <w:rsid w:val="004417F2"/>
    <w:rsid w:val="00441A2A"/>
    <w:rsid w:val="00442521"/>
    <w:rsid w:val="00442799"/>
    <w:rsid w:val="00442D13"/>
    <w:rsid w:val="004433EE"/>
    <w:rsid w:val="00443561"/>
    <w:rsid w:val="00443FBF"/>
    <w:rsid w:val="00444D28"/>
    <w:rsid w:val="00445287"/>
    <w:rsid w:val="004452DF"/>
    <w:rsid w:val="00445761"/>
    <w:rsid w:val="00445CAD"/>
    <w:rsid w:val="00445DC9"/>
    <w:rsid w:val="00446173"/>
    <w:rsid w:val="00446DE1"/>
    <w:rsid w:val="004470C8"/>
    <w:rsid w:val="00447258"/>
    <w:rsid w:val="004475BC"/>
    <w:rsid w:val="00447775"/>
    <w:rsid w:val="00447ECE"/>
    <w:rsid w:val="004507E7"/>
    <w:rsid w:val="0045084E"/>
    <w:rsid w:val="00450CC0"/>
    <w:rsid w:val="0045174B"/>
    <w:rsid w:val="004520F4"/>
    <w:rsid w:val="0045288D"/>
    <w:rsid w:val="00453127"/>
    <w:rsid w:val="004535CB"/>
    <w:rsid w:val="00453A44"/>
    <w:rsid w:val="004548BC"/>
    <w:rsid w:val="00454BDC"/>
    <w:rsid w:val="0045577A"/>
    <w:rsid w:val="00457028"/>
    <w:rsid w:val="00457E32"/>
    <w:rsid w:val="00457E3B"/>
    <w:rsid w:val="00457FA3"/>
    <w:rsid w:val="00460DBF"/>
    <w:rsid w:val="00460ECA"/>
    <w:rsid w:val="00461C2E"/>
    <w:rsid w:val="00462172"/>
    <w:rsid w:val="00462459"/>
    <w:rsid w:val="004625C3"/>
    <w:rsid w:val="00462BC7"/>
    <w:rsid w:val="00462D20"/>
    <w:rsid w:val="00463D61"/>
    <w:rsid w:val="00464EFA"/>
    <w:rsid w:val="00465B2F"/>
    <w:rsid w:val="00466097"/>
    <w:rsid w:val="00466253"/>
    <w:rsid w:val="00466267"/>
    <w:rsid w:val="004662F2"/>
    <w:rsid w:val="00466645"/>
    <w:rsid w:val="0046686B"/>
    <w:rsid w:val="00466AE9"/>
    <w:rsid w:val="00466B33"/>
    <w:rsid w:val="00466EEB"/>
    <w:rsid w:val="00467D7D"/>
    <w:rsid w:val="00467DB2"/>
    <w:rsid w:val="00470294"/>
    <w:rsid w:val="00470BAF"/>
    <w:rsid w:val="00470CA3"/>
    <w:rsid w:val="00470FBC"/>
    <w:rsid w:val="0047162C"/>
    <w:rsid w:val="004719EB"/>
    <w:rsid w:val="00471DD8"/>
    <w:rsid w:val="004721EF"/>
    <w:rsid w:val="0047267B"/>
    <w:rsid w:val="00472EA0"/>
    <w:rsid w:val="004733D2"/>
    <w:rsid w:val="00473DDD"/>
    <w:rsid w:val="00473F91"/>
    <w:rsid w:val="00474E47"/>
    <w:rsid w:val="00475A71"/>
    <w:rsid w:val="00475D9E"/>
    <w:rsid w:val="00476835"/>
    <w:rsid w:val="00476C26"/>
    <w:rsid w:val="00476F40"/>
    <w:rsid w:val="004774A7"/>
    <w:rsid w:val="0047757F"/>
    <w:rsid w:val="004804A4"/>
    <w:rsid w:val="004812F4"/>
    <w:rsid w:val="00481B8F"/>
    <w:rsid w:val="004821A5"/>
    <w:rsid w:val="004828D5"/>
    <w:rsid w:val="00482AD0"/>
    <w:rsid w:val="00482AF6"/>
    <w:rsid w:val="00483716"/>
    <w:rsid w:val="004841EB"/>
    <w:rsid w:val="00484377"/>
    <w:rsid w:val="0048460F"/>
    <w:rsid w:val="00484651"/>
    <w:rsid w:val="004846E0"/>
    <w:rsid w:val="0048670C"/>
    <w:rsid w:val="00486EB3"/>
    <w:rsid w:val="00486EB7"/>
    <w:rsid w:val="00487778"/>
    <w:rsid w:val="00487AC3"/>
    <w:rsid w:val="004909D0"/>
    <w:rsid w:val="00491807"/>
    <w:rsid w:val="00491CAF"/>
    <w:rsid w:val="004921DA"/>
    <w:rsid w:val="00492A82"/>
    <w:rsid w:val="00492CB4"/>
    <w:rsid w:val="00493E6E"/>
    <w:rsid w:val="0049468A"/>
    <w:rsid w:val="00494ECB"/>
    <w:rsid w:val="00494F9B"/>
    <w:rsid w:val="00495442"/>
    <w:rsid w:val="004959DE"/>
    <w:rsid w:val="00495A57"/>
    <w:rsid w:val="00495B8C"/>
    <w:rsid w:val="00495DAB"/>
    <w:rsid w:val="004973CC"/>
    <w:rsid w:val="00497C1D"/>
    <w:rsid w:val="00497E95"/>
    <w:rsid w:val="004A0506"/>
    <w:rsid w:val="004A0AF4"/>
    <w:rsid w:val="004A0B5D"/>
    <w:rsid w:val="004A0ED1"/>
    <w:rsid w:val="004A0FC9"/>
    <w:rsid w:val="004A1D59"/>
    <w:rsid w:val="004A3711"/>
    <w:rsid w:val="004A434E"/>
    <w:rsid w:val="004A470B"/>
    <w:rsid w:val="004A4840"/>
    <w:rsid w:val="004A51D6"/>
    <w:rsid w:val="004A5537"/>
    <w:rsid w:val="004A60F1"/>
    <w:rsid w:val="004A74AB"/>
    <w:rsid w:val="004A7935"/>
    <w:rsid w:val="004A7B3B"/>
    <w:rsid w:val="004A7E06"/>
    <w:rsid w:val="004B1852"/>
    <w:rsid w:val="004B1B76"/>
    <w:rsid w:val="004B2117"/>
    <w:rsid w:val="004B36BB"/>
    <w:rsid w:val="004B493F"/>
    <w:rsid w:val="004B50D6"/>
    <w:rsid w:val="004B7228"/>
    <w:rsid w:val="004B7780"/>
    <w:rsid w:val="004B7ADA"/>
    <w:rsid w:val="004B7EA9"/>
    <w:rsid w:val="004C0BD8"/>
    <w:rsid w:val="004C0D4F"/>
    <w:rsid w:val="004C0E9F"/>
    <w:rsid w:val="004C0F0A"/>
    <w:rsid w:val="004C1155"/>
    <w:rsid w:val="004C11F7"/>
    <w:rsid w:val="004C1249"/>
    <w:rsid w:val="004C209B"/>
    <w:rsid w:val="004C2E3B"/>
    <w:rsid w:val="004C2EF0"/>
    <w:rsid w:val="004C3C2A"/>
    <w:rsid w:val="004C3CCB"/>
    <w:rsid w:val="004C41D1"/>
    <w:rsid w:val="004C4BA8"/>
    <w:rsid w:val="004C5145"/>
    <w:rsid w:val="004C51E2"/>
    <w:rsid w:val="004C58E3"/>
    <w:rsid w:val="004C5F25"/>
    <w:rsid w:val="004C6D0C"/>
    <w:rsid w:val="004C6EF9"/>
    <w:rsid w:val="004C7042"/>
    <w:rsid w:val="004C7824"/>
    <w:rsid w:val="004C79D6"/>
    <w:rsid w:val="004C7CE0"/>
    <w:rsid w:val="004D03A1"/>
    <w:rsid w:val="004D071D"/>
    <w:rsid w:val="004D0C6F"/>
    <w:rsid w:val="004D0CE4"/>
    <w:rsid w:val="004D0DAE"/>
    <w:rsid w:val="004D0F1C"/>
    <w:rsid w:val="004D0F38"/>
    <w:rsid w:val="004D2D75"/>
    <w:rsid w:val="004D3CFE"/>
    <w:rsid w:val="004D3EF1"/>
    <w:rsid w:val="004D49E7"/>
    <w:rsid w:val="004D578B"/>
    <w:rsid w:val="004D5F1F"/>
    <w:rsid w:val="004D6156"/>
    <w:rsid w:val="004D6AB7"/>
    <w:rsid w:val="004D6BE8"/>
    <w:rsid w:val="004D7188"/>
    <w:rsid w:val="004D783A"/>
    <w:rsid w:val="004D7984"/>
    <w:rsid w:val="004D7F25"/>
    <w:rsid w:val="004D7FF0"/>
    <w:rsid w:val="004E0097"/>
    <w:rsid w:val="004E0209"/>
    <w:rsid w:val="004E040B"/>
    <w:rsid w:val="004E0D42"/>
    <w:rsid w:val="004E0DB3"/>
    <w:rsid w:val="004E11A6"/>
    <w:rsid w:val="004E19B8"/>
    <w:rsid w:val="004E1B33"/>
    <w:rsid w:val="004E2959"/>
    <w:rsid w:val="004E2A0B"/>
    <w:rsid w:val="004E3362"/>
    <w:rsid w:val="004E33FE"/>
    <w:rsid w:val="004E407F"/>
    <w:rsid w:val="004E40E9"/>
    <w:rsid w:val="004E434B"/>
    <w:rsid w:val="004E4538"/>
    <w:rsid w:val="004E46DF"/>
    <w:rsid w:val="004E4B5B"/>
    <w:rsid w:val="004E59C1"/>
    <w:rsid w:val="004E5B3A"/>
    <w:rsid w:val="004E660B"/>
    <w:rsid w:val="004E66C3"/>
    <w:rsid w:val="004E7E34"/>
    <w:rsid w:val="004F0AC7"/>
    <w:rsid w:val="004F0CB7"/>
    <w:rsid w:val="004F1733"/>
    <w:rsid w:val="004F22BE"/>
    <w:rsid w:val="004F407D"/>
    <w:rsid w:val="004F4564"/>
    <w:rsid w:val="004F487D"/>
    <w:rsid w:val="004F4BBB"/>
    <w:rsid w:val="004F5211"/>
    <w:rsid w:val="004F54F8"/>
    <w:rsid w:val="004F5A90"/>
    <w:rsid w:val="004F5F6C"/>
    <w:rsid w:val="004F6691"/>
    <w:rsid w:val="004F74F8"/>
    <w:rsid w:val="004F7523"/>
    <w:rsid w:val="0050037E"/>
    <w:rsid w:val="005004BF"/>
    <w:rsid w:val="005004EC"/>
    <w:rsid w:val="0050128F"/>
    <w:rsid w:val="005012F4"/>
    <w:rsid w:val="00501631"/>
    <w:rsid w:val="005016AF"/>
    <w:rsid w:val="00501D5F"/>
    <w:rsid w:val="00501E52"/>
    <w:rsid w:val="005020AC"/>
    <w:rsid w:val="00502193"/>
    <w:rsid w:val="00502264"/>
    <w:rsid w:val="005023E3"/>
    <w:rsid w:val="005024DC"/>
    <w:rsid w:val="00503796"/>
    <w:rsid w:val="0050393C"/>
    <w:rsid w:val="00503A64"/>
    <w:rsid w:val="00503BF1"/>
    <w:rsid w:val="0050419B"/>
    <w:rsid w:val="00504958"/>
    <w:rsid w:val="00504AA2"/>
    <w:rsid w:val="00504BEE"/>
    <w:rsid w:val="00504C2E"/>
    <w:rsid w:val="005052AD"/>
    <w:rsid w:val="005065EB"/>
    <w:rsid w:val="00506863"/>
    <w:rsid w:val="00506A45"/>
    <w:rsid w:val="005072B6"/>
    <w:rsid w:val="00507500"/>
    <w:rsid w:val="0050752C"/>
    <w:rsid w:val="00507813"/>
    <w:rsid w:val="00507A5C"/>
    <w:rsid w:val="00507B1D"/>
    <w:rsid w:val="00507FF6"/>
    <w:rsid w:val="0051035D"/>
    <w:rsid w:val="005105CA"/>
    <w:rsid w:val="005110F1"/>
    <w:rsid w:val="00512F26"/>
    <w:rsid w:val="00513528"/>
    <w:rsid w:val="005137A9"/>
    <w:rsid w:val="00513BBF"/>
    <w:rsid w:val="00513C2F"/>
    <w:rsid w:val="005142F6"/>
    <w:rsid w:val="0051588E"/>
    <w:rsid w:val="005167F8"/>
    <w:rsid w:val="00516D20"/>
    <w:rsid w:val="00517052"/>
    <w:rsid w:val="005175EF"/>
    <w:rsid w:val="00517C38"/>
    <w:rsid w:val="00517ED6"/>
    <w:rsid w:val="00517FE9"/>
    <w:rsid w:val="0052009E"/>
    <w:rsid w:val="00520340"/>
    <w:rsid w:val="0052068C"/>
    <w:rsid w:val="005207E5"/>
    <w:rsid w:val="00520B33"/>
    <w:rsid w:val="00520B8C"/>
    <w:rsid w:val="005213E6"/>
    <w:rsid w:val="0052151C"/>
    <w:rsid w:val="00521547"/>
    <w:rsid w:val="00521A4F"/>
    <w:rsid w:val="00521BBD"/>
    <w:rsid w:val="00521E32"/>
    <w:rsid w:val="005226E0"/>
    <w:rsid w:val="00522A49"/>
    <w:rsid w:val="00522F10"/>
    <w:rsid w:val="005235B6"/>
    <w:rsid w:val="005243A7"/>
    <w:rsid w:val="005243B4"/>
    <w:rsid w:val="005249B8"/>
    <w:rsid w:val="005258AD"/>
    <w:rsid w:val="005260D8"/>
    <w:rsid w:val="005265D4"/>
    <w:rsid w:val="00526970"/>
    <w:rsid w:val="005272A3"/>
    <w:rsid w:val="00527489"/>
    <w:rsid w:val="00527BB3"/>
    <w:rsid w:val="00531734"/>
    <w:rsid w:val="0053254A"/>
    <w:rsid w:val="00532921"/>
    <w:rsid w:val="00533096"/>
    <w:rsid w:val="0053397A"/>
    <w:rsid w:val="00533CE7"/>
    <w:rsid w:val="00534418"/>
    <w:rsid w:val="0053566B"/>
    <w:rsid w:val="0053607F"/>
    <w:rsid w:val="00536495"/>
    <w:rsid w:val="0053691C"/>
    <w:rsid w:val="0053731F"/>
    <w:rsid w:val="00537DB7"/>
    <w:rsid w:val="00540657"/>
    <w:rsid w:val="00540879"/>
    <w:rsid w:val="00540A28"/>
    <w:rsid w:val="0054235E"/>
    <w:rsid w:val="005425CA"/>
    <w:rsid w:val="00542F84"/>
    <w:rsid w:val="0054329B"/>
    <w:rsid w:val="00543CCF"/>
    <w:rsid w:val="00543D35"/>
    <w:rsid w:val="0054425D"/>
    <w:rsid w:val="005442D3"/>
    <w:rsid w:val="00544B61"/>
    <w:rsid w:val="00544FA9"/>
    <w:rsid w:val="0054546B"/>
    <w:rsid w:val="00546DC6"/>
    <w:rsid w:val="00547048"/>
    <w:rsid w:val="005477E7"/>
    <w:rsid w:val="0055022F"/>
    <w:rsid w:val="00550E74"/>
    <w:rsid w:val="005514B9"/>
    <w:rsid w:val="00551543"/>
    <w:rsid w:val="00552699"/>
    <w:rsid w:val="00552979"/>
    <w:rsid w:val="00553C7D"/>
    <w:rsid w:val="0055459B"/>
    <w:rsid w:val="005546A4"/>
    <w:rsid w:val="00554995"/>
    <w:rsid w:val="00554C98"/>
    <w:rsid w:val="00554EEF"/>
    <w:rsid w:val="00555553"/>
    <w:rsid w:val="005555B2"/>
    <w:rsid w:val="0055658B"/>
    <w:rsid w:val="00557153"/>
    <w:rsid w:val="005576C0"/>
    <w:rsid w:val="005605DE"/>
    <w:rsid w:val="00560A60"/>
    <w:rsid w:val="005619B2"/>
    <w:rsid w:val="00561F39"/>
    <w:rsid w:val="00562507"/>
    <w:rsid w:val="00562627"/>
    <w:rsid w:val="00562A2E"/>
    <w:rsid w:val="00563B85"/>
    <w:rsid w:val="00563BBE"/>
    <w:rsid w:val="00563EEA"/>
    <w:rsid w:val="00564032"/>
    <w:rsid w:val="00564FB5"/>
    <w:rsid w:val="0056514A"/>
    <w:rsid w:val="005653A9"/>
    <w:rsid w:val="00565751"/>
    <w:rsid w:val="005670E2"/>
    <w:rsid w:val="00567934"/>
    <w:rsid w:val="00567DED"/>
    <w:rsid w:val="005702B6"/>
    <w:rsid w:val="0057032B"/>
    <w:rsid w:val="005703A1"/>
    <w:rsid w:val="0057046A"/>
    <w:rsid w:val="005712BF"/>
    <w:rsid w:val="00571330"/>
    <w:rsid w:val="00571574"/>
    <w:rsid w:val="00571583"/>
    <w:rsid w:val="005717DD"/>
    <w:rsid w:val="00571875"/>
    <w:rsid w:val="0057298A"/>
    <w:rsid w:val="00572BF3"/>
    <w:rsid w:val="00572E7A"/>
    <w:rsid w:val="005734D1"/>
    <w:rsid w:val="00574189"/>
    <w:rsid w:val="00574757"/>
    <w:rsid w:val="00574B42"/>
    <w:rsid w:val="005755E2"/>
    <w:rsid w:val="005766B9"/>
    <w:rsid w:val="00576723"/>
    <w:rsid w:val="00581A8F"/>
    <w:rsid w:val="00581B8B"/>
    <w:rsid w:val="005821D7"/>
    <w:rsid w:val="00582A1B"/>
    <w:rsid w:val="00582E30"/>
    <w:rsid w:val="00583212"/>
    <w:rsid w:val="00583C7A"/>
    <w:rsid w:val="00583EF2"/>
    <w:rsid w:val="00584A4B"/>
    <w:rsid w:val="00585A99"/>
    <w:rsid w:val="00585AEC"/>
    <w:rsid w:val="00585D8F"/>
    <w:rsid w:val="00586072"/>
    <w:rsid w:val="0058644C"/>
    <w:rsid w:val="005866D2"/>
    <w:rsid w:val="0058797A"/>
    <w:rsid w:val="00587EA8"/>
    <w:rsid w:val="00587F10"/>
    <w:rsid w:val="005902E1"/>
    <w:rsid w:val="00590A58"/>
    <w:rsid w:val="00590A66"/>
    <w:rsid w:val="00591351"/>
    <w:rsid w:val="00592CB5"/>
    <w:rsid w:val="00592D06"/>
    <w:rsid w:val="0059433A"/>
    <w:rsid w:val="00594373"/>
    <w:rsid w:val="005944BE"/>
    <w:rsid w:val="00594A84"/>
    <w:rsid w:val="00596148"/>
    <w:rsid w:val="00596243"/>
    <w:rsid w:val="00596413"/>
    <w:rsid w:val="00596B6A"/>
    <w:rsid w:val="00596DDD"/>
    <w:rsid w:val="00596F4A"/>
    <w:rsid w:val="00597451"/>
    <w:rsid w:val="005A03BC"/>
    <w:rsid w:val="005A05D1"/>
    <w:rsid w:val="005A16CF"/>
    <w:rsid w:val="005A1A3D"/>
    <w:rsid w:val="005A23D6"/>
    <w:rsid w:val="005A23DB"/>
    <w:rsid w:val="005A2789"/>
    <w:rsid w:val="005A2854"/>
    <w:rsid w:val="005A2DA7"/>
    <w:rsid w:val="005A2ECA"/>
    <w:rsid w:val="005A4394"/>
    <w:rsid w:val="005A4504"/>
    <w:rsid w:val="005A4879"/>
    <w:rsid w:val="005A624A"/>
    <w:rsid w:val="005A67A3"/>
    <w:rsid w:val="005A6BC3"/>
    <w:rsid w:val="005A7ED3"/>
    <w:rsid w:val="005B0874"/>
    <w:rsid w:val="005B0957"/>
    <w:rsid w:val="005B151D"/>
    <w:rsid w:val="005B16C0"/>
    <w:rsid w:val="005B2B86"/>
    <w:rsid w:val="005B2BA0"/>
    <w:rsid w:val="005B31EA"/>
    <w:rsid w:val="005B34A6"/>
    <w:rsid w:val="005B47C3"/>
    <w:rsid w:val="005B53A0"/>
    <w:rsid w:val="005B55BC"/>
    <w:rsid w:val="005B55FB"/>
    <w:rsid w:val="005B57F1"/>
    <w:rsid w:val="005B5FB9"/>
    <w:rsid w:val="005B68D2"/>
    <w:rsid w:val="005B6C67"/>
    <w:rsid w:val="005B727A"/>
    <w:rsid w:val="005B7D32"/>
    <w:rsid w:val="005B7F22"/>
    <w:rsid w:val="005C0B66"/>
    <w:rsid w:val="005C0CBC"/>
    <w:rsid w:val="005C1091"/>
    <w:rsid w:val="005C140C"/>
    <w:rsid w:val="005C4204"/>
    <w:rsid w:val="005C45E7"/>
    <w:rsid w:val="005C5C64"/>
    <w:rsid w:val="005C6389"/>
    <w:rsid w:val="005C6554"/>
    <w:rsid w:val="005C6823"/>
    <w:rsid w:val="005C6FA9"/>
    <w:rsid w:val="005D0C43"/>
    <w:rsid w:val="005D1461"/>
    <w:rsid w:val="005D203C"/>
    <w:rsid w:val="005D29D2"/>
    <w:rsid w:val="005D2DE8"/>
    <w:rsid w:val="005D310A"/>
    <w:rsid w:val="005D33B5"/>
    <w:rsid w:val="005D37CB"/>
    <w:rsid w:val="005D397D"/>
    <w:rsid w:val="005D3CA6"/>
    <w:rsid w:val="005D3D5E"/>
    <w:rsid w:val="005D3F28"/>
    <w:rsid w:val="005D42B7"/>
    <w:rsid w:val="005D433E"/>
    <w:rsid w:val="005D4862"/>
    <w:rsid w:val="005D4B01"/>
    <w:rsid w:val="005D4D80"/>
    <w:rsid w:val="005D54C2"/>
    <w:rsid w:val="005D574A"/>
    <w:rsid w:val="005D5C6E"/>
    <w:rsid w:val="005D62DF"/>
    <w:rsid w:val="005D645B"/>
    <w:rsid w:val="005D6910"/>
    <w:rsid w:val="005D74B0"/>
    <w:rsid w:val="005D7951"/>
    <w:rsid w:val="005D7EC3"/>
    <w:rsid w:val="005E0FF8"/>
    <w:rsid w:val="005E197A"/>
    <w:rsid w:val="005E2305"/>
    <w:rsid w:val="005E2949"/>
    <w:rsid w:val="005E32F3"/>
    <w:rsid w:val="005E360F"/>
    <w:rsid w:val="005E3E49"/>
    <w:rsid w:val="005E3FF8"/>
    <w:rsid w:val="005E4D89"/>
    <w:rsid w:val="005E4E9C"/>
    <w:rsid w:val="005E58D3"/>
    <w:rsid w:val="005E716F"/>
    <w:rsid w:val="005E71F1"/>
    <w:rsid w:val="005E768D"/>
    <w:rsid w:val="005E7B13"/>
    <w:rsid w:val="005F00B1"/>
    <w:rsid w:val="005F00E7"/>
    <w:rsid w:val="005F0433"/>
    <w:rsid w:val="005F0BFD"/>
    <w:rsid w:val="005F118D"/>
    <w:rsid w:val="005F1855"/>
    <w:rsid w:val="005F19DD"/>
    <w:rsid w:val="005F2134"/>
    <w:rsid w:val="005F23B2"/>
    <w:rsid w:val="005F23CE"/>
    <w:rsid w:val="005F2D23"/>
    <w:rsid w:val="005F2FD8"/>
    <w:rsid w:val="005F390B"/>
    <w:rsid w:val="005F4195"/>
    <w:rsid w:val="005F4449"/>
    <w:rsid w:val="005F4742"/>
    <w:rsid w:val="005F4AD8"/>
    <w:rsid w:val="005F5845"/>
    <w:rsid w:val="005F5ADA"/>
    <w:rsid w:val="005F6150"/>
    <w:rsid w:val="005F63C4"/>
    <w:rsid w:val="005F6614"/>
    <w:rsid w:val="005F695C"/>
    <w:rsid w:val="005F71B8"/>
    <w:rsid w:val="005F79B7"/>
    <w:rsid w:val="005F7C51"/>
    <w:rsid w:val="00600A10"/>
    <w:rsid w:val="00601006"/>
    <w:rsid w:val="00602E7D"/>
    <w:rsid w:val="00603483"/>
    <w:rsid w:val="00604471"/>
    <w:rsid w:val="006044C8"/>
    <w:rsid w:val="00604B29"/>
    <w:rsid w:val="00605366"/>
    <w:rsid w:val="0060627F"/>
    <w:rsid w:val="0060739E"/>
    <w:rsid w:val="006100F1"/>
    <w:rsid w:val="00610293"/>
    <w:rsid w:val="006104BB"/>
    <w:rsid w:val="00610563"/>
    <w:rsid w:val="00610567"/>
    <w:rsid w:val="006111B6"/>
    <w:rsid w:val="0061120B"/>
    <w:rsid w:val="006117D4"/>
    <w:rsid w:val="00611897"/>
    <w:rsid w:val="00612605"/>
    <w:rsid w:val="00612B54"/>
    <w:rsid w:val="00612F9B"/>
    <w:rsid w:val="00613F53"/>
    <w:rsid w:val="00615AB4"/>
    <w:rsid w:val="00615E8C"/>
    <w:rsid w:val="006161ED"/>
    <w:rsid w:val="00616288"/>
    <w:rsid w:val="00616612"/>
    <w:rsid w:val="006166AA"/>
    <w:rsid w:val="00617057"/>
    <w:rsid w:val="00617745"/>
    <w:rsid w:val="00617F6F"/>
    <w:rsid w:val="00620AE0"/>
    <w:rsid w:val="00620C0C"/>
    <w:rsid w:val="00620F63"/>
    <w:rsid w:val="00621286"/>
    <w:rsid w:val="00622024"/>
    <w:rsid w:val="00622110"/>
    <w:rsid w:val="006221E6"/>
    <w:rsid w:val="0062254C"/>
    <w:rsid w:val="0062298E"/>
    <w:rsid w:val="00622E16"/>
    <w:rsid w:val="0062350A"/>
    <w:rsid w:val="00623D55"/>
    <w:rsid w:val="0062440B"/>
    <w:rsid w:val="00624681"/>
    <w:rsid w:val="0062478D"/>
    <w:rsid w:val="00624F1A"/>
    <w:rsid w:val="006254B0"/>
    <w:rsid w:val="00625C33"/>
    <w:rsid w:val="00626D26"/>
    <w:rsid w:val="00627C25"/>
    <w:rsid w:val="00627D4C"/>
    <w:rsid w:val="006302F7"/>
    <w:rsid w:val="006307EA"/>
    <w:rsid w:val="00631526"/>
    <w:rsid w:val="00631817"/>
    <w:rsid w:val="00631EB7"/>
    <w:rsid w:val="006330CB"/>
    <w:rsid w:val="006337C4"/>
    <w:rsid w:val="00633A8F"/>
    <w:rsid w:val="006346CB"/>
    <w:rsid w:val="00635200"/>
    <w:rsid w:val="00635961"/>
    <w:rsid w:val="006362D2"/>
    <w:rsid w:val="00636633"/>
    <w:rsid w:val="006366CE"/>
    <w:rsid w:val="00636879"/>
    <w:rsid w:val="00637023"/>
    <w:rsid w:val="0063720A"/>
    <w:rsid w:val="006379C1"/>
    <w:rsid w:val="00637D47"/>
    <w:rsid w:val="006405E4"/>
    <w:rsid w:val="006416FF"/>
    <w:rsid w:val="00642B89"/>
    <w:rsid w:val="00643438"/>
    <w:rsid w:val="0064411D"/>
    <w:rsid w:val="00644349"/>
    <w:rsid w:val="00644535"/>
    <w:rsid w:val="006449BB"/>
    <w:rsid w:val="00644E29"/>
    <w:rsid w:val="0064582B"/>
    <w:rsid w:val="006458EA"/>
    <w:rsid w:val="00645F7F"/>
    <w:rsid w:val="0064617E"/>
    <w:rsid w:val="00646871"/>
    <w:rsid w:val="00651442"/>
    <w:rsid w:val="00651ACE"/>
    <w:rsid w:val="00651FCD"/>
    <w:rsid w:val="0065264D"/>
    <w:rsid w:val="006529F8"/>
    <w:rsid w:val="00652D11"/>
    <w:rsid w:val="00653C87"/>
    <w:rsid w:val="006541EE"/>
    <w:rsid w:val="006548B7"/>
    <w:rsid w:val="00654B3B"/>
    <w:rsid w:val="0065619B"/>
    <w:rsid w:val="00656882"/>
    <w:rsid w:val="00657061"/>
    <w:rsid w:val="00657363"/>
    <w:rsid w:val="006575F4"/>
    <w:rsid w:val="00657DBD"/>
    <w:rsid w:val="00657DD3"/>
    <w:rsid w:val="00660084"/>
    <w:rsid w:val="006604B8"/>
    <w:rsid w:val="00660ACE"/>
    <w:rsid w:val="00662343"/>
    <w:rsid w:val="0066236B"/>
    <w:rsid w:val="006634C8"/>
    <w:rsid w:val="0066483B"/>
    <w:rsid w:val="00664CCC"/>
    <w:rsid w:val="006651AA"/>
    <w:rsid w:val="00665313"/>
    <w:rsid w:val="00665A76"/>
    <w:rsid w:val="00666B90"/>
    <w:rsid w:val="006670D8"/>
    <w:rsid w:val="00667D96"/>
    <w:rsid w:val="0067069C"/>
    <w:rsid w:val="00671872"/>
    <w:rsid w:val="00671F29"/>
    <w:rsid w:val="0067305F"/>
    <w:rsid w:val="00673252"/>
    <w:rsid w:val="00673E73"/>
    <w:rsid w:val="0067424E"/>
    <w:rsid w:val="00674D1F"/>
    <w:rsid w:val="00675525"/>
    <w:rsid w:val="00676065"/>
    <w:rsid w:val="00676071"/>
    <w:rsid w:val="006761DB"/>
    <w:rsid w:val="00676725"/>
    <w:rsid w:val="0067737F"/>
    <w:rsid w:val="00677B45"/>
    <w:rsid w:val="00677E48"/>
    <w:rsid w:val="00677FE9"/>
    <w:rsid w:val="0068016B"/>
    <w:rsid w:val="00680308"/>
    <w:rsid w:val="00680634"/>
    <w:rsid w:val="00680B27"/>
    <w:rsid w:val="006813E4"/>
    <w:rsid w:val="006814E5"/>
    <w:rsid w:val="00681B5B"/>
    <w:rsid w:val="00682217"/>
    <w:rsid w:val="00682522"/>
    <w:rsid w:val="0068276E"/>
    <w:rsid w:val="00682D2F"/>
    <w:rsid w:val="00682FA4"/>
    <w:rsid w:val="006830EC"/>
    <w:rsid w:val="00683EEC"/>
    <w:rsid w:val="00684139"/>
    <w:rsid w:val="00684221"/>
    <w:rsid w:val="0068429C"/>
    <w:rsid w:val="0068438F"/>
    <w:rsid w:val="00684463"/>
    <w:rsid w:val="006854AB"/>
    <w:rsid w:val="00685816"/>
    <w:rsid w:val="00685848"/>
    <w:rsid w:val="006858E5"/>
    <w:rsid w:val="006861D2"/>
    <w:rsid w:val="006867A6"/>
    <w:rsid w:val="00686AEB"/>
    <w:rsid w:val="00686D7B"/>
    <w:rsid w:val="006871DE"/>
    <w:rsid w:val="00687476"/>
    <w:rsid w:val="00687A6F"/>
    <w:rsid w:val="0069038E"/>
    <w:rsid w:val="006907D3"/>
    <w:rsid w:val="00690E2E"/>
    <w:rsid w:val="00690EB5"/>
    <w:rsid w:val="0069100E"/>
    <w:rsid w:val="006925B5"/>
    <w:rsid w:val="00692957"/>
    <w:rsid w:val="00693A5F"/>
    <w:rsid w:val="0069501E"/>
    <w:rsid w:val="006976B8"/>
    <w:rsid w:val="00697D9C"/>
    <w:rsid w:val="006A1A0A"/>
    <w:rsid w:val="006A3117"/>
    <w:rsid w:val="006A37CB"/>
    <w:rsid w:val="006A3A0E"/>
    <w:rsid w:val="006A3EB3"/>
    <w:rsid w:val="006A3F32"/>
    <w:rsid w:val="006A41F6"/>
    <w:rsid w:val="006A4276"/>
    <w:rsid w:val="006A4F60"/>
    <w:rsid w:val="006A503E"/>
    <w:rsid w:val="006A56D4"/>
    <w:rsid w:val="006A5735"/>
    <w:rsid w:val="006A59BC"/>
    <w:rsid w:val="006A5C84"/>
    <w:rsid w:val="006A5CA8"/>
    <w:rsid w:val="006A60E8"/>
    <w:rsid w:val="006A67EB"/>
    <w:rsid w:val="006A6A83"/>
    <w:rsid w:val="006A790E"/>
    <w:rsid w:val="006A7F86"/>
    <w:rsid w:val="006B0002"/>
    <w:rsid w:val="006B164D"/>
    <w:rsid w:val="006B1D5A"/>
    <w:rsid w:val="006B1E12"/>
    <w:rsid w:val="006B243E"/>
    <w:rsid w:val="006B43FB"/>
    <w:rsid w:val="006B4CF7"/>
    <w:rsid w:val="006B4F76"/>
    <w:rsid w:val="006B55C1"/>
    <w:rsid w:val="006B58F2"/>
    <w:rsid w:val="006B64A6"/>
    <w:rsid w:val="006C0149"/>
    <w:rsid w:val="006C0178"/>
    <w:rsid w:val="006C063A"/>
    <w:rsid w:val="006C0DA3"/>
    <w:rsid w:val="006C1650"/>
    <w:rsid w:val="006C1785"/>
    <w:rsid w:val="006C1E33"/>
    <w:rsid w:val="006C1FA8"/>
    <w:rsid w:val="006C208E"/>
    <w:rsid w:val="006C2289"/>
    <w:rsid w:val="006C2C97"/>
    <w:rsid w:val="006C3A56"/>
    <w:rsid w:val="006C3C41"/>
    <w:rsid w:val="006C4CE1"/>
    <w:rsid w:val="006C4F98"/>
    <w:rsid w:val="006C4F99"/>
    <w:rsid w:val="006C506A"/>
    <w:rsid w:val="006C5488"/>
    <w:rsid w:val="006C5695"/>
    <w:rsid w:val="006D043B"/>
    <w:rsid w:val="006D271A"/>
    <w:rsid w:val="006D3283"/>
    <w:rsid w:val="006D3377"/>
    <w:rsid w:val="006D3C03"/>
    <w:rsid w:val="006D3E5E"/>
    <w:rsid w:val="006D441F"/>
    <w:rsid w:val="006D4C00"/>
    <w:rsid w:val="006D5362"/>
    <w:rsid w:val="006D585D"/>
    <w:rsid w:val="006D5CDE"/>
    <w:rsid w:val="006D5E86"/>
    <w:rsid w:val="006D6DAF"/>
    <w:rsid w:val="006D6DCA"/>
    <w:rsid w:val="006D79F7"/>
    <w:rsid w:val="006E0B81"/>
    <w:rsid w:val="006E0B9D"/>
    <w:rsid w:val="006E1323"/>
    <w:rsid w:val="006E181A"/>
    <w:rsid w:val="006E21CA"/>
    <w:rsid w:val="006E2D44"/>
    <w:rsid w:val="006E31B8"/>
    <w:rsid w:val="006E350A"/>
    <w:rsid w:val="006E405B"/>
    <w:rsid w:val="006E45A7"/>
    <w:rsid w:val="006E4902"/>
    <w:rsid w:val="006E6E64"/>
    <w:rsid w:val="006E6EBE"/>
    <w:rsid w:val="006E70D2"/>
    <w:rsid w:val="006E753D"/>
    <w:rsid w:val="006F029A"/>
    <w:rsid w:val="006F0875"/>
    <w:rsid w:val="006F137A"/>
    <w:rsid w:val="006F1498"/>
    <w:rsid w:val="006F14CD"/>
    <w:rsid w:val="006F1795"/>
    <w:rsid w:val="006F18B5"/>
    <w:rsid w:val="006F241A"/>
    <w:rsid w:val="006F2BCE"/>
    <w:rsid w:val="006F36A8"/>
    <w:rsid w:val="006F3AAF"/>
    <w:rsid w:val="006F3DD4"/>
    <w:rsid w:val="006F3E9C"/>
    <w:rsid w:val="006F4E04"/>
    <w:rsid w:val="006F5BF7"/>
    <w:rsid w:val="006F6E4C"/>
    <w:rsid w:val="006F73F0"/>
    <w:rsid w:val="006F7A75"/>
    <w:rsid w:val="006F7C0C"/>
    <w:rsid w:val="00700354"/>
    <w:rsid w:val="007005D5"/>
    <w:rsid w:val="00701280"/>
    <w:rsid w:val="00702645"/>
    <w:rsid w:val="00702CA2"/>
    <w:rsid w:val="00702ED0"/>
    <w:rsid w:val="007034C1"/>
    <w:rsid w:val="00703C4E"/>
    <w:rsid w:val="007045BD"/>
    <w:rsid w:val="007046F5"/>
    <w:rsid w:val="00705651"/>
    <w:rsid w:val="007060C9"/>
    <w:rsid w:val="007069D9"/>
    <w:rsid w:val="007076D2"/>
    <w:rsid w:val="007103DC"/>
    <w:rsid w:val="007104CA"/>
    <w:rsid w:val="00710604"/>
    <w:rsid w:val="00711472"/>
    <w:rsid w:val="00711D2F"/>
    <w:rsid w:val="00711E05"/>
    <w:rsid w:val="007121E9"/>
    <w:rsid w:val="00714DE0"/>
    <w:rsid w:val="007164A7"/>
    <w:rsid w:val="00716DFF"/>
    <w:rsid w:val="007179A0"/>
    <w:rsid w:val="00717CB6"/>
    <w:rsid w:val="0072018C"/>
    <w:rsid w:val="00721A60"/>
    <w:rsid w:val="007220CF"/>
    <w:rsid w:val="00722163"/>
    <w:rsid w:val="0072216F"/>
    <w:rsid w:val="007223A2"/>
    <w:rsid w:val="00723821"/>
    <w:rsid w:val="00724942"/>
    <w:rsid w:val="007257AC"/>
    <w:rsid w:val="0072612D"/>
    <w:rsid w:val="0072699A"/>
    <w:rsid w:val="007272BA"/>
    <w:rsid w:val="00727341"/>
    <w:rsid w:val="00727421"/>
    <w:rsid w:val="00727426"/>
    <w:rsid w:val="00727E1D"/>
    <w:rsid w:val="00730334"/>
    <w:rsid w:val="00731081"/>
    <w:rsid w:val="0073154A"/>
    <w:rsid w:val="00731808"/>
    <w:rsid w:val="00731DB2"/>
    <w:rsid w:val="00732626"/>
    <w:rsid w:val="00733310"/>
    <w:rsid w:val="00734387"/>
    <w:rsid w:val="00734AC1"/>
    <w:rsid w:val="00734C35"/>
    <w:rsid w:val="00734F1A"/>
    <w:rsid w:val="0073503E"/>
    <w:rsid w:val="00735247"/>
    <w:rsid w:val="007355B7"/>
    <w:rsid w:val="007356B2"/>
    <w:rsid w:val="00736065"/>
    <w:rsid w:val="00736C8F"/>
    <w:rsid w:val="0074006F"/>
    <w:rsid w:val="00740384"/>
    <w:rsid w:val="00740FEE"/>
    <w:rsid w:val="007413A9"/>
    <w:rsid w:val="0074169F"/>
    <w:rsid w:val="00741D75"/>
    <w:rsid w:val="007420AE"/>
    <w:rsid w:val="007421CA"/>
    <w:rsid w:val="007422B1"/>
    <w:rsid w:val="0074268E"/>
    <w:rsid w:val="0074339D"/>
    <w:rsid w:val="007434BA"/>
    <w:rsid w:val="00745008"/>
    <w:rsid w:val="0074526D"/>
    <w:rsid w:val="00745D18"/>
    <w:rsid w:val="0074621F"/>
    <w:rsid w:val="007463FB"/>
    <w:rsid w:val="00750E16"/>
    <w:rsid w:val="007513CD"/>
    <w:rsid w:val="00751F14"/>
    <w:rsid w:val="00752D80"/>
    <w:rsid w:val="00752D8F"/>
    <w:rsid w:val="00753FBA"/>
    <w:rsid w:val="007540F9"/>
    <w:rsid w:val="007546E8"/>
    <w:rsid w:val="00754C0A"/>
    <w:rsid w:val="00754DD0"/>
    <w:rsid w:val="00755445"/>
    <w:rsid w:val="00755880"/>
    <w:rsid w:val="00755D22"/>
    <w:rsid w:val="00756318"/>
    <w:rsid w:val="007565DF"/>
    <w:rsid w:val="0075671D"/>
    <w:rsid w:val="0075696F"/>
    <w:rsid w:val="007571C4"/>
    <w:rsid w:val="007571F5"/>
    <w:rsid w:val="00757A82"/>
    <w:rsid w:val="00757C2D"/>
    <w:rsid w:val="00757EEC"/>
    <w:rsid w:val="00760099"/>
    <w:rsid w:val="00760685"/>
    <w:rsid w:val="00760920"/>
    <w:rsid w:val="0076096A"/>
    <w:rsid w:val="00760D48"/>
    <w:rsid w:val="00760E8D"/>
    <w:rsid w:val="00761052"/>
    <w:rsid w:val="00761406"/>
    <w:rsid w:val="0076192D"/>
    <w:rsid w:val="0076196C"/>
    <w:rsid w:val="00761D52"/>
    <w:rsid w:val="00762A4B"/>
    <w:rsid w:val="00763239"/>
    <w:rsid w:val="00764096"/>
    <w:rsid w:val="00764507"/>
    <w:rsid w:val="00764F94"/>
    <w:rsid w:val="007652F7"/>
    <w:rsid w:val="00765451"/>
    <w:rsid w:val="00765657"/>
    <w:rsid w:val="00765D34"/>
    <w:rsid w:val="007660A2"/>
    <w:rsid w:val="00766B1A"/>
    <w:rsid w:val="00766CE6"/>
    <w:rsid w:val="00766DFE"/>
    <w:rsid w:val="00767192"/>
    <w:rsid w:val="00770E04"/>
    <w:rsid w:val="00771148"/>
    <w:rsid w:val="00771D9C"/>
    <w:rsid w:val="00772027"/>
    <w:rsid w:val="007724EE"/>
    <w:rsid w:val="007728B7"/>
    <w:rsid w:val="00772DFB"/>
    <w:rsid w:val="007735E6"/>
    <w:rsid w:val="00773CCA"/>
    <w:rsid w:val="0077449D"/>
    <w:rsid w:val="00774802"/>
    <w:rsid w:val="007749D2"/>
    <w:rsid w:val="00774E42"/>
    <w:rsid w:val="007755B1"/>
    <w:rsid w:val="00775687"/>
    <w:rsid w:val="0077583F"/>
    <w:rsid w:val="0077584D"/>
    <w:rsid w:val="007767F3"/>
    <w:rsid w:val="00777246"/>
    <w:rsid w:val="0077797F"/>
    <w:rsid w:val="00777D71"/>
    <w:rsid w:val="00780B1A"/>
    <w:rsid w:val="00780CE7"/>
    <w:rsid w:val="00783B46"/>
    <w:rsid w:val="00784800"/>
    <w:rsid w:val="007862CD"/>
    <w:rsid w:val="00786364"/>
    <w:rsid w:val="0078679C"/>
    <w:rsid w:val="00786A15"/>
    <w:rsid w:val="00787B77"/>
    <w:rsid w:val="007904E0"/>
    <w:rsid w:val="00791266"/>
    <w:rsid w:val="007914E4"/>
    <w:rsid w:val="007914F3"/>
    <w:rsid w:val="00791F2A"/>
    <w:rsid w:val="00792030"/>
    <w:rsid w:val="007926D8"/>
    <w:rsid w:val="00792720"/>
    <w:rsid w:val="0079287B"/>
    <w:rsid w:val="0079364A"/>
    <w:rsid w:val="0079373D"/>
    <w:rsid w:val="00793777"/>
    <w:rsid w:val="00793B26"/>
    <w:rsid w:val="00793E8F"/>
    <w:rsid w:val="00793F86"/>
    <w:rsid w:val="00794BC4"/>
    <w:rsid w:val="00794D01"/>
    <w:rsid w:val="00794D5E"/>
    <w:rsid w:val="00794F1E"/>
    <w:rsid w:val="0079538C"/>
    <w:rsid w:val="00795C50"/>
    <w:rsid w:val="00796144"/>
    <w:rsid w:val="00796735"/>
    <w:rsid w:val="00796762"/>
    <w:rsid w:val="00796869"/>
    <w:rsid w:val="007A0395"/>
    <w:rsid w:val="007A098E"/>
    <w:rsid w:val="007A10A5"/>
    <w:rsid w:val="007A149D"/>
    <w:rsid w:val="007A2251"/>
    <w:rsid w:val="007A3A32"/>
    <w:rsid w:val="007A3FA4"/>
    <w:rsid w:val="007A439D"/>
    <w:rsid w:val="007A4935"/>
    <w:rsid w:val="007A4D99"/>
    <w:rsid w:val="007A4DC0"/>
    <w:rsid w:val="007A5765"/>
    <w:rsid w:val="007A5B89"/>
    <w:rsid w:val="007A71C2"/>
    <w:rsid w:val="007A768E"/>
    <w:rsid w:val="007A76D3"/>
    <w:rsid w:val="007A77FC"/>
    <w:rsid w:val="007B058E"/>
    <w:rsid w:val="007B0864"/>
    <w:rsid w:val="007B0D20"/>
    <w:rsid w:val="007B0E05"/>
    <w:rsid w:val="007B1E3D"/>
    <w:rsid w:val="007B2BDF"/>
    <w:rsid w:val="007B3236"/>
    <w:rsid w:val="007B337B"/>
    <w:rsid w:val="007B360F"/>
    <w:rsid w:val="007B5DB4"/>
    <w:rsid w:val="007B5E50"/>
    <w:rsid w:val="007B71AD"/>
    <w:rsid w:val="007C0213"/>
    <w:rsid w:val="007C0594"/>
    <w:rsid w:val="007C0795"/>
    <w:rsid w:val="007C0B9A"/>
    <w:rsid w:val="007C0DBF"/>
    <w:rsid w:val="007C0F35"/>
    <w:rsid w:val="007C13A2"/>
    <w:rsid w:val="007C13AC"/>
    <w:rsid w:val="007C14AD"/>
    <w:rsid w:val="007C1EB7"/>
    <w:rsid w:val="007C1EE5"/>
    <w:rsid w:val="007C24A4"/>
    <w:rsid w:val="007C3100"/>
    <w:rsid w:val="007C3DF0"/>
    <w:rsid w:val="007C42C1"/>
    <w:rsid w:val="007C4A0F"/>
    <w:rsid w:val="007C4F29"/>
    <w:rsid w:val="007C6C61"/>
    <w:rsid w:val="007C7046"/>
    <w:rsid w:val="007C71EA"/>
    <w:rsid w:val="007C720C"/>
    <w:rsid w:val="007C7398"/>
    <w:rsid w:val="007D08BB"/>
    <w:rsid w:val="007D1085"/>
    <w:rsid w:val="007D1926"/>
    <w:rsid w:val="007D25CF"/>
    <w:rsid w:val="007D36FE"/>
    <w:rsid w:val="007D3C15"/>
    <w:rsid w:val="007D3D6E"/>
    <w:rsid w:val="007D4397"/>
    <w:rsid w:val="007D495A"/>
    <w:rsid w:val="007D4D44"/>
    <w:rsid w:val="007D50FF"/>
    <w:rsid w:val="007D5668"/>
    <w:rsid w:val="007D56FF"/>
    <w:rsid w:val="007D58A9"/>
    <w:rsid w:val="007D597E"/>
    <w:rsid w:val="007D6B5D"/>
    <w:rsid w:val="007D7265"/>
    <w:rsid w:val="007D73E8"/>
    <w:rsid w:val="007D7FFC"/>
    <w:rsid w:val="007E21DF"/>
    <w:rsid w:val="007E3255"/>
    <w:rsid w:val="007E362C"/>
    <w:rsid w:val="007E41CB"/>
    <w:rsid w:val="007E4F8D"/>
    <w:rsid w:val="007E514F"/>
    <w:rsid w:val="007E5267"/>
    <w:rsid w:val="007E5479"/>
    <w:rsid w:val="007E5808"/>
    <w:rsid w:val="007E5F8E"/>
    <w:rsid w:val="007E72BD"/>
    <w:rsid w:val="007E742D"/>
    <w:rsid w:val="007E79A4"/>
    <w:rsid w:val="007E79A6"/>
    <w:rsid w:val="007F01E1"/>
    <w:rsid w:val="007F072E"/>
    <w:rsid w:val="007F2366"/>
    <w:rsid w:val="007F2CC1"/>
    <w:rsid w:val="007F34D5"/>
    <w:rsid w:val="007F3C41"/>
    <w:rsid w:val="007F514A"/>
    <w:rsid w:val="007F54B9"/>
    <w:rsid w:val="007F56CA"/>
    <w:rsid w:val="007F5A81"/>
    <w:rsid w:val="007F645A"/>
    <w:rsid w:val="007F6AB7"/>
    <w:rsid w:val="007F6DC9"/>
    <w:rsid w:val="007F6EC7"/>
    <w:rsid w:val="007F6F23"/>
    <w:rsid w:val="007F7144"/>
    <w:rsid w:val="007F75A8"/>
    <w:rsid w:val="007F7E00"/>
    <w:rsid w:val="007F7EA7"/>
    <w:rsid w:val="00800B72"/>
    <w:rsid w:val="00801BEF"/>
    <w:rsid w:val="00801E62"/>
    <w:rsid w:val="00802184"/>
    <w:rsid w:val="008025E4"/>
    <w:rsid w:val="00802E1D"/>
    <w:rsid w:val="00802FC5"/>
    <w:rsid w:val="00803BD1"/>
    <w:rsid w:val="00803FF1"/>
    <w:rsid w:val="008041E7"/>
    <w:rsid w:val="00804590"/>
    <w:rsid w:val="00805189"/>
    <w:rsid w:val="0080576E"/>
    <w:rsid w:val="00805C3F"/>
    <w:rsid w:val="00806787"/>
    <w:rsid w:val="008077DC"/>
    <w:rsid w:val="00807C9F"/>
    <w:rsid w:val="0081078F"/>
    <w:rsid w:val="008117FD"/>
    <w:rsid w:val="00811E6D"/>
    <w:rsid w:val="00812131"/>
    <w:rsid w:val="008121A6"/>
    <w:rsid w:val="008121E5"/>
    <w:rsid w:val="00812782"/>
    <w:rsid w:val="00812FF3"/>
    <w:rsid w:val="008138C1"/>
    <w:rsid w:val="00813AD5"/>
    <w:rsid w:val="00813F18"/>
    <w:rsid w:val="008143CA"/>
    <w:rsid w:val="00814592"/>
    <w:rsid w:val="00815AF2"/>
    <w:rsid w:val="00815DA5"/>
    <w:rsid w:val="00816255"/>
    <w:rsid w:val="00816483"/>
    <w:rsid w:val="00816A54"/>
    <w:rsid w:val="00816B48"/>
    <w:rsid w:val="008204A2"/>
    <w:rsid w:val="008208CB"/>
    <w:rsid w:val="00820B60"/>
    <w:rsid w:val="008212E8"/>
    <w:rsid w:val="00821363"/>
    <w:rsid w:val="00822070"/>
    <w:rsid w:val="0082207B"/>
    <w:rsid w:val="00822142"/>
    <w:rsid w:val="00822EA3"/>
    <w:rsid w:val="00822F8D"/>
    <w:rsid w:val="0082437A"/>
    <w:rsid w:val="00825403"/>
    <w:rsid w:val="00825A15"/>
    <w:rsid w:val="008260E6"/>
    <w:rsid w:val="00826CE8"/>
    <w:rsid w:val="00826F14"/>
    <w:rsid w:val="00827503"/>
    <w:rsid w:val="00827B1E"/>
    <w:rsid w:val="00830ACB"/>
    <w:rsid w:val="0083127F"/>
    <w:rsid w:val="008312B9"/>
    <w:rsid w:val="00831456"/>
    <w:rsid w:val="00831729"/>
    <w:rsid w:val="00831EDC"/>
    <w:rsid w:val="0083217A"/>
    <w:rsid w:val="00832700"/>
    <w:rsid w:val="00832898"/>
    <w:rsid w:val="00833A52"/>
    <w:rsid w:val="00833AAE"/>
    <w:rsid w:val="00833ADC"/>
    <w:rsid w:val="008347F9"/>
    <w:rsid w:val="00835499"/>
    <w:rsid w:val="00835765"/>
    <w:rsid w:val="00835A0A"/>
    <w:rsid w:val="00835ECD"/>
    <w:rsid w:val="008369E5"/>
    <w:rsid w:val="008377E3"/>
    <w:rsid w:val="008378E7"/>
    <w:rsid w:val="00837F89"/>
    <w:rsid w:val="008401FA"/>
    <w:rsid w:val="00840667"/>
    <w:rsid w:val="00842602"/>
    <w:rsid w:val="00842C5E"/>
    <w:rsid w:val="00844800"/>
    <w:rsid w:val="00844E1A"/>
    <w:rsid w:val="00845846"/>
    <w:rsid w:val="00845B54"/>
    <w:rsid w:val="0084600D"/>
    <w:rsid w:val="008465C0"/>
    <w:rsid w:val="008473D2"/>
    <w:rsid w:val="008475D9"/>
    <w:rsid w:val="00850365"/>
    <w:rsid w:val="00850566"/>
    <w:rsid w:val="008523A2"/>
    <w:rsid w:val="00852625"/>
    <w:rsid w:val="00852B3C"/>
    <w:rsid w:val="00852BD9"/>
    <w:rsid w:val="008532E6"/>
    <w:rsid w:val="00853B91"/>
    <w:rsid w:val="00853FF2"/>
    <w:rsid w:val="008540C2"/>
    <w:rsid w:val="0085417D"/>
    <w:rsid w:val="00855429"/>
    <w:rsid w:val="00855910"/>
    <w:rsid w:val="00856365"/>
    <w:rsid w:val="008570F7"/>
    <w:rsid w:val="0085795D"/>
    <w:rsid w:val="00860543"/>
    <w:rsid w:val="00860602"/>
    <w:rsid w:val="00862936"/>
    <w:rsid w:val="00864B5D"/>
    <w:rsid w:val="008654FB"/>
    <w:rsid w:val="0086641B"/>
    <w:rsid w:val="0086669E"/>
    <w:rsid w:val="0086745D"/>
    <w:rsid w:val="00867E36"/>
    <w:rsid w:val="00867FA2"/>
    <w:rsid w:val="00867FE1"/>
    <w:rsid w:val="00870738"/>
    <w:rsid w:val="00870BF0"/>
    <w:rsid w:val="008716D8"/>
    <w:rsid w:val="008724D9"/>
    <w:rsid w:val="00872EF1"/>
    <w:rsid w:val="00873518"/>
    <w:rsid w:val="00873A5E"/>
    <w:rsid w:val="0087408A"/>
    <w:rsid w:val="00875777"/>
    <w:rsid w:val="00875ABA"/>
    <w:rsid w:val="00875E4F"/>
    <w:rsid w:val="0087624D"/>
    <w:rsid w:val="008771D6"/>
    <w:rsid w:val="00877226"/>
    <w:rsid w:val="008776B0"/>
    <w:rsid w:val="008777BE"/>
    <w:rsid w:val="00877B1D"/>
    <w:rsid w:val="0088012D"/>
    <w:rsid w:val="00881C47"/>
    <w:rsid w:val="00881C51"/>
    <w:rsid w:val="008831D9"/>
    <w:rsid w:val="00883240"/>
    <w:rsid w:val="00883B49"/>
    <w:rsid w:val="00883C52"/>
    <w:rsid w:val="00883D23"/>
    <w:rsid w:val="008840EE"/>
    <w:rsid w:val="00884237"/>
    <w:rsid w:val="008846E8"/>
    <w:rsid w:val="00884C37"/>
    <w:rsid w:val="0088525F"/>
    <w:rsid w:val="008853D6"/>
    <w:rsid w:val="00885425"/>
    <w:rsid w:val="00887009"/>
    <w:rsid w:val="00887583"/>
    <w:rsid w:val="008878E2"/>
    <w:rsid w:val="00891445"/>
    <w:rsid w:val="00891529"/>
    <w:rsid w:val="00891949"/>
    <w:rsid w:val="0089199E"/>
    <w:rsid w:val="00891C55"/>
    <w:rsid w:val="00892639"/>
    <w:rsid w:val="00892781"/>
    <w:rsid w:val="008930FB"/>
    <w:rsid w:val="008931BF"/>
    <w:rsid w:val="008934E0"/>
    <w:rsid w:val="0089369D"/>
    <w:rsid w:val="008939BF"/>
    <w:rsid w:val="00893A7E"/>
    <w:rsid w:val="008944E9"/>
    <w:rsid w:val="00895A01"/>
    <w:rsid w:val="00895A28"/>
    <w:rsid w:val="00895C98"/>
    <w:rsid w:val="0089625C"/>
    <w:rsid w:val="0089656B"/>
    <w:rsid w:val="00897183"/>
    <w:rsid w:val="008A0065"/>
    <w:rsid w:val="008A07CF"/>
    <w:rsid w:val="008A0DCA"/>
    <w:rsid w:val="008A1234"/>
    <w:rsid w:val="008A1EE8"/>
    <w:rsid w:val="008A2042"/>
    <w:rsid w:val="008A2992"/>
    <w:rsid w:val="008A2A25"/>
    <w:rsid w:val="008A39D5"/>
    <w:rsid w:val="008A3A60"/>
    <w:rsid w:val="008A4052"/>
    <w:rsid w:val="008A4593"/>
    <w:rsid w:val="008A46D9"/>
    <w:rsid w:val="008A4D5A"/>
    <w:rsid w:val="008A5AFD"/>
    <w:rsid w:val="008A5B19"/>
    <w:rsid w:val="008A6642"/>
    <w:rsid w:val="008A6CD4"/>
    <w:rsid w:val="008A788A"/>
    <w:rsid w:val="008A7899"/>
    <w:rsid w:val="008A7EB0"/>
    <w:rsid w:val="008A7F17"/>
    <w:rsid w:val="008B009B"/>
    <w:rsid w:val="008B0137"/>
    <w:rsid w:val="008B20AD"/>
    <w:rsid w:val="008B21A2"/>
    <w:rsid w:val="008B2344"/>
    <w:rsid w:val="008B28CE"/>
    <w:rsid w:val="008B2C51"/>
    <w:rsid w:val="008B316B"/>
    <w:rsid w:val="008B3508"/>
    <w:rsid w:val="008B3E8E"/>
    <w:rsid w:val="008B3EFA"/>
    <w:rsid w:val="008B47B4"/>
    <w:rsid w:val="008B5396"/>
    <w:rsid w:val="008B54BF"/>
    <w:rsid w:val="008B581F"/>
    <w:rsid w:val="008B5A1E"/>
    <w:rsid w:val="008B6B21"/>
    <w:rsid w:val="008B72A0"/>
    <w:rsid w:val="008B7E0A"/>
    <w:rsid w:val="008B7FBA"/>
    <w:rsid w:val="008C054A"/>
    <w:rsid w:val="008C09D7"/>
    <w:rsid w:val="008C0FD0"/>
    <w:rsid w:val="008C25FF"/>
    <w:rsid w:val="008C3418"/>
    <w:rsid w:val="008C3D85"/>
    <w:rsid w:val="008C4913"/>
    <w:rsid w:val="008C4989"/>
    <w:rsid w:val="008C4AB5"/>
    <w:rsid w:val="008C4B46"/>
    <w:rsid w:val="008C5478"/>
    <w:rsid w:val="008C54F6"/>
    <w:rsid w:val="008C57E5"/>
    <w:rsid w:val="008C5A4B"/>
    <w:rsid w:val="008C5AD6"/>
    <w:rsid w:val="008C5D4E"/>
    <w:rsid w:val="008C607E"/>
    <w:rsid w:val="008C60A9"/>
    <w:rsid w:val="008C65B8"/>
    <w:rsid w:val="008C6D0D"/>
    <w:rsid w:val="008C6F09"/>
    <w:rsid w:val="008C728E"/>
    <w:rsid w:val="008C7A4B"/>
    <w:rsid w:val="008C7B5D"/>
    <w:rsid w:val="008D07C8"/>
    <w:rsid w:val="008D0C05"/>
    <w:rsid w:val="008D2A77"/>
    <w:rsid w:val="008D3C71"/>
    <w:rsid w:val="008D4388"/>
    <w:rsid w:val="008D48B8"/>
    <w:rsid w:val="008D4B57"/>
    <w:rsid w:val="008D4D1C"/>
    <w:rsid w:val="008D4D5B"/>
    <w:rsid w:val="008D5593"/>
    <w:rsid w:val="008D565C"/>
    <w:rsid w:val="008D668D"/>
    <w:rsid w:val="008D69F1"/>
    <w:rsid w:val="008D71CE"/>
    <w:rsid w:val="008E02F6"/>
    <w:rsid w:val="008E049C"/>
    <w:rsid w:val="008E0651"/>
    <w:rsid w:val="008E0E94"/>
    <w:rsid w:val="008E1234"/>
    <w:rsid w:val="008E197A"/>
    <w:rsid w:val="008E1A68"/>
    <w:rsid w:val="008E2110"/>
    <w:rsid w:val="008E2899"/>
    <w:rsid w:val="008E4351"/>
    <w:rsid w:val="008E444B"/>
    <w:rsid w:val="008E4981"/>
    <w:rsid w:val="008E4C33"/>
    <w:rsid w:val="008E510B"/>
    <w:rsid w:val="008E5787"/>
    <w:rsid w:val="008E5BF1"/>
    <w:rsid w:val="008E6914"/>
    <w:rsid w:val="008F039B"/>
    <w:rsid w:val="008F1AD9"/>
    <w:rsid w:val="008F1C67"/>
    <w:rsid w:val="008F20ED"/>
    <w:rsid w:val="008F2259"/>
    <w:rsid w:val="008F238D"/>
    <w:rsid w:val="008F2611"/>
    <w:rsid w:val="008F3345"/>
    <w:rsid w:val="008F4312"/>
    <w:rsid w:val="008F4708"/>
    <w:rsid w:val="008F4CC8"/>
    <w:rsid w:val="008F4CE5"/>
    <w:rsid w:val="008F587F"/>
    <w:rsid w:val="008F5AEA"/>
    <w:rsid w:val="008F6673"/>
    <w:rsid w:val="008F6A6F"/>
    <w:rsid w:val="008F6E95"/>
    <w:rsid w:val="008F705F"/>
    <w:rsid w:val="008F79EA"/>
    <w:rsid w:val="0090155E"/>
    <w:rsid w:val="00901D7E"/>
    <w:rsid w:val="00902E09"/>
    <w:rsid w:val="0090328C"/>
    <w:rsid w:val="009043B4"/>
    <w:rsid w:val="009044AE"/>
    <w:rsid w:val="00904ACE"/>
    <w:rsid w:val="00905662"/>
    <w:rsid w:val="009057D2"/>
    <w:rsid w:val="009057F4"/>
    <w:rsid w:val="009058D7"/>
    <w:rsid w:val="00905A7F"/>
    <w:rsid w:val="00905EB6"/>
    <w:rsid w:val="0090612C"/>
    <w:rsid w:val="00906247"/>
    <w:rsid w:val="009064A2"/>
    <w:rsid w:val="0090694C"/>
    <w:rsid w:val="00906DEE"/>
    <w:rsid w:val="009100D5"/>
    <w:rsid w:val="00910F8F"/>
    <w:rsid w:val="00910FE1"/>
    <w:rsid w:val="0091118D"/>
    <w:rsid w:val="009124F6"/>
    <w:rsid w:val="0091261A"/>
    <w:rsid w:val="00912952"/>
    <w:rsid w:val="00913028"/>
    <w:rsid w:val="00913035"/>
    <w:rsid w:val="009130B5"/>
    <w:rsid w:val="00913568"/>
    <w:rsid w:val="0091399B"/>
    <w:rsid w:val="009140F0"/>
    <w:rsid w:val="0091440C"/>
    <w:rsid w:val="00914B92"/>
    <w:rsid w:val="00915000"/>
    <w:rsid w:val="0091500C"/>
    <w:rsid w:val="00915758"/>
    <w:rsid w:val="00915786"/>
    <w:rsid w:val="009161B7"/>
    <w:rsid w:val="00917161"/>
    <w:rsid w:val="00917A72"/>
    <w:rsid w:val="00917AD9"/>
    <w:rsid w:val="00920771"/>
    <w:rsid w:val="00920ABB"/>
    <w:rsid w:val="00920BF0"/>
    <w:rsid w:val="00920C8A"/>
    <w:rsid w:val="00921106"/>
    <w:rsid w:val="0092173D"/>
    <w:rsid w:val="009225A7"/>
    <w:rsid w:val="009233D5"/>
    <w:rsid w:val="00923AD6"/>
    <w:rsid w:val="009256A7"/>
    <w:rsid w:val="00927571"/>
    <w:rsid w:val="009278D5"/>
    <w:rsid w:val="009278F9"/>
    <w:rsid w:val="00927FEB"/>
    <w:rsid w:val="00930BFA"/>
    <w:rsid w:val="0093241B"/>
    <w:rsid w:val="00932CB9"/>
    <w:rsid w:val="00932F94"/>
    <w:rsid w:val="009339D3"/>
    <w:rsid w:val="009342F2"/>
    <w:rsid w:val="00934416"/>
    <w:rsid w:val="00934824"/>
    <w:rsid w:val="00934960"/>
    <w:rsid w:val="00934BB2"/>
    <w:rsid w:val="00935963"/>
    <w:rsid w:val="00935F71"/>
    <w:rsid w:val="00936D66"/>
    <w:rsid w:val="009376AB"/>
    <w:rsid w:val="0094033A"/>
    <w:rsid w:val="009407E3"/>
    <w:rsid w:val="00940902"/>
    <w:rsid w:val="0094091B"/>
    <w:rsid w:val="009409F4"/>
    <w:rsid w:val="00940EA4"/>
    <w:rsid w:val="00941581"/>
    <w:rsid w:val="0094263B"/>
    <w:rsid w:val="00942B28"/>
    <w:rsid w:val="00943027"/>
    <w:rsid w:val="009432DD"/>
    <w:rsid w:val="00943DB6"/>
    <w:rsid w:val="009441DB"/>
    <w:rsid w:val="00944591"/>
    <w:rsid w:val="00944734"/>
    <w:rsid w:val="00944CAA"/>
    <w:rsid w:val="00944EF3"/>
    <w:rsid w:val="009454CF"/>
    <w:rsid w:val="009459D6"/>
    <w:rsid w:val="00945D55"/>
    <w:rsid w:val="009460BB"/>
    <w:rsid w:val="00946444"/>
    <w:rsid w:val="009469C0"/>
    <w:rsid w:val="00947FF8"/>
    <w:rsid w:val="009506B0"/>
    <w:rsid w:val="009512E1"/>
    <w:rsid w:val="0095165A"/>
    <w:rsid w:val="009518CA"/>
    <w:rsid w:val="00951CE8"/>
    <w:rsid w:val="0095203C"/>
    <w:rsid w:val="0095218B"/>
    <w:rsid w:val="00952D70"/>
    <w:rsid w:val="00953306"/>
    <w:rsid w:val="00953331"/>
    <w:rsid w:val="00953565"/>
    <w:rsid w:val="0095363A"/>
    <w:rsid w:val="00953D56"/>
    <w:rsid w:val="009541FA"/>
    <w:rsid w:val="00954C90"/>
    <w:rsid w:val="00954FEA"/>
    <w:rsid w:val="009554CA"/>
    <w:rsid w:val="00955A8E"/>
    <w:rsid w:val="00955B9E"/>
    <w:rsid w:val="00956469"/>
    <w:rsid w:val="009566F0"/>
    <w:rsid w:val="0095758E"/>
    <w:rsid w:val="00957EA5"/>
    <w:rsid w:val="0096099C"/>
    <w:rsid w:val="00960FA3"/>
    <w:rsid w:val="00961347"/>
    <w:rsid w:val="009617A6"/>
    <w:rsid w:val="009621AD"/>
    <w:rsid w:val="00962377"/>
    <w:rsid w:val="0096254E"/>
    <w:rsid w:val="00962886"/>
    <w:rsid w:val="009628BB"/>
    <w:rsid w:val="009631B0"/>
    <w:rsid w:val="00963EBF"/>
    <w:rsid w:val="00963FF1"/>
    <w:rsid w:val="009644A8"/>
    <w:rsid w:val="00964681"/>
    <w:rsid w:val="009653FB"/>
    <w:rsid w:val="00965BE1"/>
    <w:rsid w:val="00966514"/>
    <w:rsid w:val="00966722"/>
    <w:rsid w:val="0096796E"/>
    <w:rsid w:val="00967FC7"/>
    <w:rsid w:val="00970A4D"/>
    <w:rsid w:val="00970F8E"/>
    <w:rsid w:val="00970F93"/>
    <w:rsid w:val="00971945"/>
    <w:rsid w:val="009723A1"/>
    <w:rsid w:val="009725AC"/>
    <w:rsid w:val="00972BAA"/>
    <w:rsid w:val="00972DD0"/>
    <w:rsid w:val="00972E97"/>
    <w:rsid w:val="00973448"/>
    <w:rsid w:val="00973614"/>
    <w:rsid w:val="009736EC"/>
    <w:rsid w:val="00973CC2"/>
    <w:rsid w:val="009742AB"/>
    <w:rsid w:val="00974841"/>
    <w:rsid w:val="009749B1"/>
    <w:rsid w:val="00974C23"/>
    <w:rsid w:val="00975683"/>
    <w:rsid w:val="00975843"/>
    <w:rsid w:val="00975A6A"/>
    <w:rsid w:val="00975DDB"/>
    <w:rsid w:val="00976F10"/>
    <w:rsid w:val="0097724C"/>
    <w:rsid w:val="0098048C"/>
    <w:rsid w:val="00980866"/>
    <w:rsid w:val="00980D24"/>
    <w:rsid w:val="0098119C"/>
    <w:rsid w:val="00981DA9"/>
    <w:rsid w:val="00982037"/>
    <w:rsid w:val="00982071"/>
    <w:rsid w:val="00982144"/>
    <w:rsid w:val="009824DF"/>
    <w:rsid w:val="00982BC8"/>
    <w:rsid w:val="009833FC"/>
    <w:rsid w:val="0098358E"/>
    <w:rsid w:val="0098405A"/>
    <w:rsid w:val="0098426F"/>
    <w:rsid w:val="00985460"/>
    <w:rsid w:val="00985B8C"/>
    <w:rsid w:val="00986198"/>
    <w:rsid w:val="00986A5B"/>
    <w:rsid w:val="009877D2"/>
    <w:rsid w:val="0098781A"/>
    <w:rsid w:val="00987845"/>
    <w:rsid w:val="0098792F"/>
    <w:rsid w:val="00991A93"/>
    <w:rsid w:val="00992B9C"/>
    <w:rsid w:val="009930FE"/>
    <w:rsid w:val="00993797"/>
    <w:rsid w:val="0099396E"/>
    <w:rsid w:val="009948C1"/>
    <w:rsid w:val="00994A2A"/>
    <w:rsid w:val="0099515C"/>
    <w:rsid w:val="00995894"/>
    <w:rsid w:val="009960D3"/>
    <w:rsid w:val="009965EE"/>
    <w:rsid w:val="00996772"/>
    <w:rsid w:val="00996F7F"/>
    <w:rsid w:val="0099701A"/>
    <w:rsid w:val="009970BC"/>
    <w:rsid w:val="00997A7D"/>
    <w:rsid w:val="009A03F7"/>
    <w:rsid w:val="009A0E5E"/>
    <w:rsid w:val="009A0F09"/>
    <w:rsid w:val="009A12F2"/>
    <w:rsid w:val="009A25A6"/>
    <w:rsid w:val="009A261C"/>
    <w:rsid w:val="009A3729"/>
    <w:rsid w:val="009A3C9F"/>
    <w:rsid w:val="009A44FA"/>
    <w:rsid w:val="009A4689"/>
    <w:rsid w:val="009A477D"/>
    <w:rsid w:val="009A4CBF"/>
    <w:rsid w:val="009A4F54"/>
    <w:rsid w:val="009A56D6"/>
    <w:rsid w:val="009A57C2"/>
    <w:rsid w:val="009A5A05"/>
    <w:rsid w:val="009A6621"/>
    <w:rsid w:val="009A6800"/>
    <w:rsid w:val="009A69C6"/>
    <w:rsid w:val="009A6AF7"/>
    <w:rsid w:val="009A6B17"/>
    <w:rsid w:val="009A750D"/>
    <w:rsid w:val="009A7674"/>
    <w:rsid w:val="009A7718"/>
    <w:rsid w:val="009A7A8C"/>
    <w:rsid w:val="009A7DBA"/>
    <w:rsid w:val="009B0370"/>
    <w:rsid w:val="009B09CD"/>
    <w:rsid w:val="009B2148"/>
    <w:rsid w:val="009B21D8"/>
    <w:rsid w:val="009B2383"/>
    <w:rsid w:val="009B2AEC"/>
    <w:rsid w:val="009B2F61"/>
    <w:rsid w:val="009B360C"/>
    <w:rsid w:val="009B4356"/>
    <w:rsid w:val="009B5358"/>
    <w:rsid w:val="009B5CC0"/>
    <w:rsid w:val="009B6D26"/>
    <w:rsid w:val="009B7B13"/>
    <w:rsid w:val="009B7FC8"/>
    <w:rsid w:val="009C03CF"/>
    <w:rsid w:val="009C0566"/>
    <w:rsid w:val="009C2364"/>
    <w:rsid w:val="009C23A8"/>
    <w:rsid w:val="009C28AA"/>
    <w:rsid w:val="009C2AC9"/>
    <w:rsid w:val="009C2FEB"/>
    <w:rsid w:val="009C30AA"/>
    <w:rsid w:val="009C31BF"/>
    <w:rsid w:val="009C3F3D"/>
    <w:rsid w:val="009C43D1"/>
    <w:rsid w:val="009C4594"/>
    <w:rsid w:val="009C4B02"/>
    <w:rsid w:val="009C4E0F"/>
    <w:rsid w:val="009C527C"/>
    <w:rsid w:val="009C5608"/>
    <w:rsid w:val="009C5718"/>
    <w:rsid w:val="009C59A6"/>
    <w:rsid w:val="009C6213"/>
    <w:rsid w:val="009C6A52"/>
    <w:rsid w:val="009C757E"/>
    <w:rsid w:val="009C7BDE"/>
    <w:rsid w:val="009D0980"/>
    <w:rsid w:val="009D0A30"/>
    <w:rsid w:val="009D0AAF"/>
    <w:rsid w:val="009D0AB2"/>
    <w:rsid w:val="009D0C37"/>
    <w:rsid w:val="009D0CAF"/>
    <w:rsid w:val="009D196B"/>
    <w:rsid w:val="009D26A6"/>
    <w:rsid w:val="009D2D0D"/>
    <w:rsid w:val="009D2F03"/>
    <w:rsid w:val="009D3276"/>
    <w:rsid w:val="009D40FB"/>
    <w:rsid w:val="009D444C"/>
    <w:rsid w:val="009D4525"/>
    <w:rsid w:val="009D473A"/>
    <w:rsid w:val="009D4B14"/>
    <w:rsid w:val="009D4C96"/>
    <w:rsid w:val="009D532C"/>
    <w:rsid w:val="009D5583"/>
    <w:rsid w:val="009D5710"/>
    <w:rsid w:val="009D74B2"/>
    <w:rsid w:val="009D7EED"/>
    <w:rsid w:val="009D7FDF"/>
    <w:rsid w:val="009E0275"/>
    <w:rsid w:val="009E1533"/>
    <w:rsid w:val="009E2273"/>
    <w:rsid w:val="009E2715"/>
    <w:rsid w:val="009E2785"/>
    <w:rsid w:val="009E50CB"/>
    <w:rsid w:val="009E5870"/>
    <w:rsid w:val="009E6E02"/>
    <w:rsid w:val="009E6E4A"/>
    <w:rsid w:val="009E7EA4"/>
    <w:rsid w:val="009F03E9"/>
    <w:rsid w:val="009F08F6"/>
    <w:rsid w:val="009F0CDB"/>
    <w:rsid w:val="009F12F2"/>
    <w:rsid w:val="009F14BE"/>
    <w:rsid w:val="009F1566"/>
    <w:rsid w:val="009F15C0"/>
    <w:rsid w:val="009F2370"/>
    <w:rsid w:val="009F317B"/>
    <w:rsid w:val="009F39CB"/>
    <w:rsid w:val="009F3F07"/>
    <w:rsid w:val="009F528F"/>
    <w:rsid w:val="009F59A1"/>
    <w:rsid w:val="009F6A31"/>
    <w:rsid w:val="009F6CC1"/>
    <w:rsid w:val="009F6DF1"/>
    <w:rsid w:val="009F75FA"/>
    <w:rsid w:val="009F7928"/>
    <w:rsid w:val="009F7B60"/>
    <w:rsid w:val="00A004D5"/>
    <w:rsid w:val="00A00EE5"/>
    <w:rsid w:val="00A02217"/>
    <w:rsid w:val="00A02E50"/>
    <w:rsid w:val="00A0397B"/>
    <w:rsid w:val="00A03CA6"/>
    <w:rsid w:val="00A04242"/>
    <w:rsid w:val="00A0465D"/>
    <w:rsid w:val="00A049E2"/>
    <w:rsid w:val="00A0517E"/>
    <w:rsid w:val="00A05ED8"/>
    <w:rsid w:val="00A061D2"/>
    <w:rsid w:val="00A06341"/>
    <w:rsid w:val="00A06AE1"/>
    <w:rsid w:val="00A070C0"/>
    <w:rsid w:val="00A0725B"/>
    <w:rsid w:val="00A077D4"/>
    <w:rsid w:val="00A07854"/>
    <w:rsid w:val="00A10098"/>
    <w:rsid w:val="00A105A1"/>
    <w:rsid w:val="00A10FC1"/>
    <w:rsid w:val="00A11596"/>
    <w:rsid w:val="00A11CAD"/>
    <w:rsid w:val="00A12243"/>
    <w:rsid w:val="00A12D28"/>
    <w:rsid w:val="00A1344B"/>
    <w:rsid w:val="00A135FE"/>
    <w:rsid w:val="00A13854"/>
    <w:rsid w:val="00A13908"/>
    <w:rsid w:val="00A13C3E"/>
    <w:rsid w:val="00A146E0"/>
    <w:rsid w:val="00A14B90"/>
    <w:rsid w:val="00A1531C"/>
    <w:rsid w:val="00A154E5"/>
    <w:rsid w:val="00A15956"/>
    <w:rsid w:val="00A16048"/>
    <w:rsid w:val="00A17B98"/>
    <w:rsid w:val="00A20076"/>
    <w:rsid w:val="00A209B0"/>
    <w:rsid w:val="00A20E13"/>
    <w:rsid w:val="00A219E7"/>
    <w:rsid w:val="00A21C71"/>
    <w:rsid w:val="00A21EDB"/>
    <w:rsid w:val="00A22104"/>
    <w:rsid w:val="00A2290B"/>
    <w:rsid w:val="00A229E4"/>
    <w:rsid w:val="00A22AD9"/>
    <w:rsid w:val="00A23869"/>
    <w:rsid w:val="00A24143"/>
    <w:rsid w:val="00A2417A"/>
    <w:rsid w:val="00A246C2"/>
    <w:rsid w:val="00A24F21"/>
    <w:rsid w:val="00A26D8D"/>
    <w:rsid w:val="00A27692"/>
    <w:rsid w:val="00A277E8"/>
    <w:rsid w:val="00A302F3"/>
    <w:rsid w:val="00A303AD"/>
    <w:rsid w:val="00A31F74"/>
    <w:rsid w:val="00A32950"/>
    <w:rsid w:val="00A32A9C"/>
    <w:rsid w:val="00A32B38"/>
    <w:rsid w:val="00A346F9"/>
    <w:rsid w:val="00A3515E"/>
    <w:rsid w:val="00A35605"/>
    <w:rsid w:val="00A3560F"/>
    <w:rsid w:val="00A358FF"/>
    <w:rsid w:val="00A35BB2"/>
    <w:rsid w:val="00A35D4E"/>
    <w:rsid w:val="00A35DD1"/>
    <w:rsid w:val="00A36AF1"/>
    <w:rsid w:val="00A36DC1"/>
    <w:rsid w:val="00A37916"/>
    <w:rsid w:val="00A37EBF"/>
    <w:rsid w:val="00A4016C"/>
    <w:rsid w:val="00A4041F"/>
    <w:rsid w:val="00A40588"/>
    <w:rsid w:val="00A40884"/>
    <w:rsid w:val="00A41301"/>
    <w:rsid w:val="00A41CAE"/>
    <w:rsid w:val="00A422FF"/>
    <w:rsid w:val="00A42C28"/>
    <w:rsid w:val="00A438C0"/>
    <w:rsid w:val="00A43B6B"/>
    <w:rsid w:val="00A443DC"/>
    <w:rsid w:val="00A44A95"/>
    <w:rsid w:val="00A45100"/>
    <w:rsid w:val="00A45C7E"/>
    <w:rsid w:val="00A46736"/>
    <w:rsid w:val="00A46AF0"/>
    <w:rsid w:val="00A472F9"/>
    <w:rsid w:val="00A477E6"/>
    <w:rsid w:val="00A4790E"/>
    <w:rsid w:val="00A47B65"/>
    <w:rsid w:val="00A47C1B"/>
    <w:rsid w:val="00A47CBA"/>
    <w:rsid w:val="00A50E36"/>
    <w:rsid w:val="00A518DF"/>
    <w:rsid w:val="00A51BD6"/>
    <w:rsid w:val="00A52632"/>
    <w:rsid w:val="00A530FD"/>
    <w:rsid w:val="00A5337D"/>
    <w:rsid w:val="00A53922"/>
    <w:rsid w:val="00A54A86"/>
    <w:rsid w:val="00A55079"/>
    <w:rsid w:val="00A5564B"/>
    <w:rsid w:val="00A564B6"/>
    <w:rsid w:val="00A56DEA"/>
    <w:rsid w:val="00A57C11"/>
    <w:rsid w:val="00A57C2D"/>
    <w:rsid w:val="00A57CE8"/>
    <w:rsid w:val="00A61C2D"/>
    <w:rsid w:val="00A61CC3"/>
    <w:rsid w:val="00A61F48"/>
    <w:rsid w:val="00A6201F"/>
    <w:rsid w:val="00A62582"/>
    <w:rsid w:val="00A628B9"/>
    <w:rsid w:val="00A62C52"/>
    <w:rsid w:val="00A62DE2"/>
    <w:rsid w:val="00A630E9"/>
    <w:rsid w:val="00A6389A"/>
    <w:rsid w:val="00A63DC8"/>
    <w:rsid w:val="00A6465F"/>
    <w:rsid w:val="00A64986"/>
    <w:rsid w:val="00A66CBC"/>
    <w:rsid w:val="00A6751C"/>
    <w:rsid w:val="00A702A7"/>
    <w:rsid w:val="00A70407"/>
    <w:rsid w:val="00A70990"/>
    <w:rsid w:val="00A71A88"/>
    <w:rsid w:val="00A73672"/>
    <w:rsid w:val="00A73BE7"/>
    <w:rsid w:val="00A73DB3"/>
    <w:rsid w:val="00A73E87"/>
    <w:rsid w:val="00A74422"/>
    <w:rsid w:val="00A75B8C"/>
    <w:rsid w:val="00A76F88"/>
    <w:rsid w:val="00A8091F"/>
    <w:rsid w:val="00A809AC"/>
    <w:rsid w:val="00A80E2F"/>
    <w:rsid w:val="00A81018"/>
    <w:rsid w:val="00A823F1"/>
    <w:rsid w:val="00A82942"/>
    <w:rsid w:val="00A82C05"/>
    <w:rsid w:val="00A841CC"/>
    <w:rsid w:val="00A844CE"/>
    <w:rsid w:val="00A84FE2"/>
    <w:rsid w:val="00A852DA"/>
    <w:rsid w:val="00A869D2"/>
    <w:rsid w:val="00A878E8"/>
    <w:rsid w:val="00A87B55"/>
    <w:rsid w:val="00A87D23"/>
    <w:rsid w:val="00A87E32"/>
    <w:rsid w:val="00A90385"/>
    <w:rsid w:val="00A908D5"/>
    <w:rsid w:val="00A913D6"/>
    <w:rsid w:val="00A91EAA"/>
    <w:rsid w:val="00A9264B"/>
    <w:rsid w:val="00A928A0"/>
    <w:rsid w:val="00A95124"/>
    <w:rsid w:val="00A95D2C"/>
    <w:rsid w:val="00A95E21"/>
    <w:rsid w:val="00A963A4"/>
    <w:rsid w:val="00A96569"/>
    <w:rsid w:val="00A96DCC"/>
    <w:rsid w:val="00A970B0"/>
    <w:rsid w:val="00A9764A"/>
    <w:rsid w:val="00A97FBA"/>
    <w:rsid w:val="00AA0C5A"/>
    <w:rsid w:val="00AA11F8"/>
    <w:rsid w:val="00AA188F"/>
    <w:rsid w:val="00AA28A2"/>
    <w:rsid w:val="00AA2B9C"/>
    <w:rsid w:val="00AA30B7"/>
    <w:rsid w:val="00AA34FA"/>
    <w:rsid w:val="00AA3C3D"/>
    <w:rsid w:val="00AA47C3"/>
    <w:rsid w:val="00AA4B61"/>
    <w:rsid w:val="00AA50FC"/>
    <w:rsid w:val="00AA53B0"/>
    <w:rsid w:val="00AA581D"/>
    <w:rsid w:val="00AA63A9"/>
    <w:rsid w:val="00AA6C18"/>
    <w:rsid w:val="00AA6F19"/>
    <w:rsid w:val="00AA71B8"/>
    <w:rsid w:val="00AA7E07"/>
    <w:rsid w:val="00AB04A7"/>
    <w:rsid w:val="00AB0B3D"/>
    <w:rsid w:val="00AB1112"/>
    <w:rsid w:val="00AB1607"/>
    <w:rsid w:val="00AB1655"/>
    <w:rsid w:val="00AB1762"/>
    <w:rsid w:val="00AB17F6"/>
    <w:rsid w:val="00AB1BE8"/>
    <w:rsid w:val="00AB2A7A"/>
    <w:rsid w:val="00AB31BE"/>
    <w:rsid w:val="00AB3326"/>
    <w:rsid w:val="00AB3E32"/>
    <w:rsid w:val="00AB4292"/>
    <w:rsid w:val="00AB4E03"/>
    <w:rsid w:val="00AB5422"/>
    <w:rsid w:val="00AB5C12"/>
    <w:rsid w:val="00AB7AD0"/>
    <w:rsid w:val="00AB7D12"/>
    <w:rsid w:val="00AC15C8"/>
    <w:rsid w:val="00AC1A05"/>
    <w:rsid w:val="00AC1B7C"/>
    <w:rsid w:val="00AC2612"/>
    <w:rsid w:val="00AC31EB"/>
    <w:rsid w:val="00AC36D9"/>
    <w:rsid w:val="00AC4811"/>
    <w:rsid w:val="00AC49A9"/>
    <w:rsid w:val="00AC4CFE"/>
    <w:rsid w:val="00AC5D4E"/>
    <w:rsid w:val="00AC60C2"/>
    <w:rsid w:val="00AC7467"/>
    <w:rsid w:val="00AC76C6"/>
    <w:rsid w:val="00AC76D2"/>
    <w:rsid w:val="00AC7EE9"/>
    <w:rsid w:val="00AD0380"/>
    <w:rsid w:val="00AD268D"/>
    <w:rsid w:val="00AD26D0"/>
    <w:rsid w:val="00AD2E47"/>
    <w:rsid w:val="00AD3749"/>
    <w:rsid w:val="00AD3F85"/>
    <w:rsid w:val="00AD4469"/>
    <w:rsid w:val="00AD4D8D"/>
    <w:rsid w:val="00AD5675"/>
    <w:rsid w:val="00AD584D"/>
    <w:rsid w:val="00AD6723"/>
    <w:rsid w:val="00AD6AE6"/>
    <w:rsid w:val="00AD7502"/>
    <w:rsid w:val="00AD7B8B"/>
    <w:rsid w:val="00AE024A"/>
    <w:rsid w:val="00AE2C1F"/>
    <w:rsid w:val="00AE2FA3"/>
    <w:rsid w:val="00AE5977"/>
    <w:rsid w:val="00AE59E9"/>
    <w:rsid w:val="00AE5A1E"/>
    <w:rsid w:val="00AE5F66"/>
    <w:rsid w:val="00AE6398"/>
    <w:rsid w:val="00AE63FE"/>
    <w:rsid w:val="00AE65D2"/>
    <w:rsid w:val="00AE65F2"/>
    <w:rsid w:val="00AE6BF5"/>
    <w:rsid w:val="00AE7753"/>
    <w:rsid w:val="00AE7BCF"/>
    <w:rsid w:val="00AE7D6D"/>
    <w:rsid w:val="00AF041A"/>
    <w:rsid w:val="00AF081C"/>
    <w:rsid w:val="00AF095D"/>
    <w:rsid w:val="00AF1B15"/>
    <w:rsid w:val="00AF1C91"/>
    <w:rsid w:val="00AF1D18"/>
    <w:rsid w:val="00AF3580"/>
    <w:rsid w:val="00AF364E"/>
    <w:rsid w:val="00AF3A91"/>
    <w:rsid w:val="00AF3B4A"/>
    <w:rsid w:val="00AF402C"/>
    <w:rsid w:val="00AF4151"/>
    <w:rsid w:val="00AF476B"/>
    <w:rsid w:val="00AF4B4C"/>
    <w:rsid w:val="00AF55EA"/>
    <w:rsid w:val="00AF5E74"/>
    <w:rsid w:val="00AF60E4"/>
    <w:rsid w:val="00AF69AD"/>
    <w:rsid w:val="00AF794B"/>
    <w:rsid w:val="00B0051A"/>
    <w:rsid w:val="00B01911"/>
    <w:rsid w:val="00B01D3C"/>
    <w:rsid w:val="00B01E9B"/>
    <w:rsid w:val="00B0265C"/>
    <w:rsid w:val="00B02952"/>
    <w:rsid w:val="00B02E40"/>
    <w:rsid w:val="00B03DB7"/>
    <w:rsid w:val="00B047A2"/>
    <w:rsid w:val="00B04957"/>
    <w:rsid w:val="00B04CB8"/>
    <w:rsid w:val="00B04EF6"/>
    <w:rsid w:val="00B05435"/>
    <w:rsid w:val="00B06E96"/>
    <w:rsid w:val="00B07A84"/>
    <w:rsid w:val="00B07F24"/>
    <w:rsid w:val="00B100FB"/>
    <w:rsid w:val="00B10303"/>
    <w:rsid w:val="00B10B09"/>
    <w:rsid w:val="00B116A0"/>
    <w:rsid w:val="00B11981"/>
    <w:rsid w:val="00B12912"/>
    <w:rsid w:val="00B133DE"/>
    <w:rsid w:val="00B13FF5"/>
    <w:rsid w:val="00B15372"/>
    <w:rsid w:val="00B1624F"/>
    <w:rsid w:val="00B1643F"/>
    <w:rsid w:val="00B16515"/>
    <w:rsid w:val="00B168C6"/>
    <w:rsid w:val="00B17691"/>
    <w:rsid w:val="00B176B6"/>
    <w:rsid w:val="00B17F46"/>
    <w:rsid w:val="00B200BF"/>
    <w:rsid w:val="00B20519"/>
    <w:rsid w:val="00B21293"/>
    <w:rsid w:val="00B21DD4"/>
    <w:rsid w:val="00B22C00"/>
    <w:rsid w:val="00B230DA"/>
    <w:rsid w:val="00B2361F"/>
    <w:rsid w:val="00B24070"/>
    <w:rsid w:val="00B243B3"/>
    <w:rsid w:val="00B25B92"/>
    <w:rsid w:val="00B260CC"/>
    <w:rsid w:val="00B261F0"/>
    <w:rsid w:val="00B2692B"/>
    <w:rsid w:val="00B26ECE"/>
    <w:rsid w:val="00B2717E"/>
    <w:rsid w:val="00B2718B"/>
    <w:rsid w:val="00B274D6"/>
    <w:rsid w:val="00B302FA"/>
    <w:rsid w:val="00B30326"/>
    <w:rsid w:val="00B3040A"/>
    <w:rsid w:val="00B31EDD"/>
    <w:rsid w:val="00B338B2"/>
    <w:rsid w:val="00B33A2E"/>
    <w:rsid w:val="00B34539"/>
    <w:rsid w:val="00B348D8"/>
    <w:rsid w:val="00B34DBE"/>
    <w:rsid w:val="00B34DC9"/>
    <w:rsid w:val="00B34E72"/>
    <w:rsid w:val="00B34F00"/>
    <w:rsid w:val="00B350FD"/>
    <w:rsid w:val="00B35ECD"/>
    <w:rsid w:val="00B36A46"/>
    <w:rsid w:val="00B36A59"/>
    <w:rsid w:val="00B36E25"/>
    <w:rsid w:val="00B371B1"/>
    <w:rsid w:val="00B371F4"/>
    <w:rsid w:val="00B3734C"/>
    <w:rsid w:val="00B37559"/>
    <w:rsid w:val="00B37680"/>
    <w:rsid w:val="00B37E68"/>
    <w:rsid w:val="00B40168"/>
    <w:rsid w:val="00B40221"/>
    <w:rsid w:val="00B41FC5"/>
    <w:rsid w:val="00B4215E"/>
    <w:rsid w:val="00B422A1"/>
    <w:rsid w:val="00B42488"/>
    <w:rsid w:val="00B429D9"/>
    <w:rsid w:val="00B43265"/>
    <w:rsid w:val="00B43990"/>
    <w:rsid w:val="00B43E6E"/>
    <w:rsid w:val="00B4420C"/>
    <w:rsid w:val="00B4460A"/>
    <w:rsid w:val="00B447D8"/>
    <w:rsid w:val="00B45A5E"/>
    <w:rsid w:val="00B45F03"/>
    <w:rsid w:val="00B460B7"/>
    <w:rsid w:val="00B4720B"/>
    <w:rsid w:val="00B47A57"/>
    <w:rsid w:val="00B51003"/>
    <w:rsid w:val="00B51194"/>
    <w:rsid w:val="00B51A40"/>
    <w:rsid w:val="00B51E05"/>
    <w:rsid w:val="00B52374"/>
    <w:rsid w:val="00B526FD"/>
    <w:rsid w:val="00B5292B"/>
    <w:rsid w:val="00B52A21"/>
    <w:rsid w:val="00B52F94"/>
    <w:rsid w:val="00B53CC9"/>
    <w:rsid w:val="00B53F6C"/>
    <w:rsid w:val="00B5419B"/>
    <w:rsid w:val="00B5499F"/>
    <w:rsid w:val="00B54BCB"/>
    <w:rsid w:val="00B559AE"/>
    <w:rsid w:val="00B5616C"/>
    <w:rsid w:val="00B56B13"/>
    <w:rsid w:val="00B56BC0"/>
    <w:rsid w:val="00B56EA5"/>
    <w:rsid w:val="00B572F9"/>
    <w:rsid w:val="00B57490"/>
    <w:rsid w:val="00B5776D"/>
    <w:rsid w:val="00B57B3C"/>
    <w:rsid w:val="00B60DD2"/>
    <w:rsid w:val="00B60FD8"/>
    <w:rsid w:val="00B6166F"/>
    <w:rsid w:val="00B626F0"/>
    <w:rsid w:val="00B62710"/>
    <w:rsid w:val="00B6339C"/>
    <w:rsid w:val="00B636A7"/>
    <w:rsid w:val="00B63974"/>
    <w:rsid w:val="00B63977"/>
    <w:rsid w:val="00B63F1C"/>
    <w:rsid w:val="00B644AF"/>
    <w:rsid w:val="00B64A1C"/>
    <w:rsid w:val="00B64DEF"/>
    <w:rsid w:val="00B64ECD"/>
    <w:rsid w:val="00B64F9C"/>
    <w:rsid w:val="00B6558C"/>
    <w:rsid w:val="00B65B7F"/>
    <w:rsid w:val="00B65F8D"/>
    <w:rsid w:val="00B661D7"/>
    <w:rsid w:val="00B7006B"/>
    <w:rsid w:val="00B70327"/>
    <w:rsid w:val="00B705E1"/>
    <w:rsid w:val="00B70D21"/>
    <w:rsid w:val="00B714BA"/>
    <w:rsid w:val="00B71596"/>
    <w:rsid w:val="00B71D5E"/>
    <w:rsid w:val="00B739CA"/>
    <w:rsid w:val="00B73C63"/>
    <w:rsid w:val="00B747AE"/>
    <w:rsid w:val="00B7494E"/>
    <w:rsid w:val="00B74E3D"/>
    <w:rsid w:val="00B7522E"/>
    <w:rsid w:val="00B752A5"/>
    <w:rsid w:val="00B753D1"/>
    <w:rsid w:val="00B768A7"/>
    <w:rsid w:val="00B77046"/>
    <w:rsid w:val="00B776D2"/>
    <w:rsid w:val="00B77760"/>
    <w:rsid w:val="00B77BB8"/>
    <w:rsid w:val="00B803A1"/>
    <w:rsid w:val="00B80451"/>
    <w:rsid w:val="00B80DB2"/>
    <w:rsid w:val="00B814A5"/>
    <w:rsid w:val="00B81D1D"/>
    <w:rsid w:val="00B8242B"/>
    <w:rsid w:val="00B83455"/>
    <w:rsid w:val="00B844E8"/>
    <w:rsid w:val="00B850E9"/>
    <w:rsid w:val="00B85600"/>
    <w:rsid w:val="00B8630A"/>
    <w:rsid w:val="00B86687"/>
    <w:rsid w:val="00B87BF7"/>
    <w:rsid w:val="00B909A3"/>
    <w:rsid w:val="00B909F8"/>
    <w:rsid w:val="00B916E9"/>
    <w:rsid w:val="00B92315"/>
    <w:rsid w:val="00B9236F"/>
    <w:rsid w:val="00B9272C"/>
    <w:rsid w:val="00B936F0"/>
    <w:rsid w:val="00B941CC"/>
    <w:rsid w:val="00B943EB"/>
    <w:rsid w:val="00B94808"/>
    <w:rsid w:val="00B94B98"/>
    <w:rsid w:val="00B94CAC"/>
    <w:rsid w:val="00B965A4"/>
    <w:rsid w:val="00B96B5D"/>
    <w:rsid w:val="00B96C04"/>
    <w:rsid w:val="00BA06B3"/>
    <w:rsid w:val="00BA0D24"/>
    <w:rsid w:val="00BA0EAB"/>
    <w:rsid w:val="00BA1842"/>
    <w:rsid w:val="00BA1AB5"/>
    <w:rsid w:val="00BA1BEC"/>
    <w:rsid w:val="00BA2F38"/>
    <w:rsid w:val="00BA2FF2"/>
    <w:rsid w:val="00BA32BA"/>
    <w:rsid w:val="00BA32CA"/>
    <w:rsid w:val="00BA33E5"/>
    <w:rsid w:val="00BA3E09"/>
    <w:rsid w:val="00BA407F"/>
    <w:rsid w:val="00BA477A"/>
    <w:rsid w:val="00BA4FE3"/>
    <w:rsid w:val="00BA5FD0"/>
    <w:rsid w:val="00BA6367"/>
    <w:rsid w:val="00BA68C8"/>
    <w:rsid w:val="00BA6B8F"/>
    <w:rsid w:val="00BA6C7C"/>
    <w:rsid w:val="00BA6E17"/>
    <w:rsid w:val="00BA7016"/>
    <w:rsid w:val="00BA742B"/>
    <w:rsid w:val="00BA787B"/>
    <w:rsid w:val="00BA7A66"/>
    <w:rsid w:val="00BB0155"/>
    <w:rsid w:val="00BB0191"/>
    <w:rsid w:val="00BB059A"/>
    <w:rsid w:val="00BB069B"/>
    <w:rsid w:val="00BB0CDB"/>
    <w:rsid w:val="00BB0FB9"/>
    <w:rsid w:val="00BB20F2"/>
    <w:rsid w:val="00BB399D"/>
    <w:rsid w:val="00BB3FB7"/>
    <w:rsid w:val="00BB4079"/>
    <w:rsid w:val="00BB444A"/>
    <w:rsid w:val="00BB46C0"/>
    <w:rsid w:val="00BB5178"/>
    <w:rsid w:val="00BB67AE"/>
    <w:rsid w:val="00BB6DFA"/>
    <w:rsid w:val="00BB728B"/>
    <w:rsid w:val="00BB7702"/>
    <w:rsid w:val="00BB7718"/>
    <w:rsid w:val="00BB7DD7"/>
    <w:rsid w:val="00BB7DF8"/>
    <w:rsid w:val="00BC00AF"/>
    <w:rsid w:val="00BC049F"/>
    <w:rsid w:val="00BC0710"/>
    <w:rsid w:val="00BC0F26"/>
    <w:rsid w:val="00BC18E0"/>
    <w:rsid w:val="00BC1BDB"/>
    <w:rsid w:val="00BC2430"/>
    <w:rsid w:val="00BC2C56"/>
    <w:rsid w:val="00BC2F8B"/>
    <w:rsid w:val="00BC3609"/>
    <w:rsid w:val="00BC3917"/>
    <w:rsid w:val="00BC465F"/>
    <w:rsid w:val="00BC5869"/>
    <w:rsid w:val="00BC5A14"/>
    <w:rsid w:val="00BC5B82"/>
    <w:rsid w:val="00BC62F7"/>
    <w:rsid w:val="00BC6A99"/>
    <w:rsid w:val="00BC6B01"/>
    <w:rsid w:val="00BC757F"/>
    <w:rsid w:val="00BC7732"/>
    <w:rsid w:val="00BC78A9"/>
    <w:rsid w:val="00BD0015"/>
    <w:rsid w:val="00BD003A"/>
    <w:rsid w:val="00BD0AD1"/>
    <w:rsid w:val="00BD0B59"/>
    <w:rsid w:val="00BD0FAD"/>
    <w:rsid w:val="00BD1243"/>
    <w:rsid w:val="00BD13B4"/>
    <w:rsid w:val="00BD18DE"/>
    <w:rsid w:val="00BD1D45"/>
    <w:rsid w:val="00BD3099"/>
    <w:rsid w:val="00BD31E0"/>
    <w:rsid w:val="00BD3A9F"/>
    <w:rsid w:val="00BD3BD7"/>
    <w:rsid w:val="00BD3C33"/>
    <w:rsid w:val="00BD3E62"/>
    <w:rsid w:val="00BD3E76"/>
    <w:rsid w:val="00BD3FC9"/>
    <w:rsid w:val="00BD686B"/>
    <w:rsid w:val="00BD73E6"/>
    <w:rsid w:val="00BD77EC"/>
    <w:rsid w:val="00BE015C"/>
    <w:rsid w:val="00BE16DE"/>
    <w:rsid w:val="00BE21A9"/>
    <w:rsid w:val="00BE2399"/>
    <w:rsid w:val="00BE263E"/>
    <w:rsid w:val="00BE28AE"/>
    <w:rsid w:val="00BE3F11"/>
    <w:rsid w:val="00BE438D"/>
    <w:rsid w:val="00BE51D6"/>
    <w:rsid w:val="00BE603A"/>
    <w:rsid w:val="00BE61CC"/>
    <w:rsid w:val="00BE6CAD"/>
    <w:rsid w:val="00BE6CB3"/>
    <w:rsid w:val="00BE7626"/>
    <w:rsid w:val="00BF09ED"/>
    <w:rsid w:val="00BF0A22"/>
    <w:rsid w:val="00BF0F3E"/>
    <w:rsid w:val="00BF10CC"/>
    <w:rsid w:val="00BF1507"/>
    <w:rsid w:val="00BF18A2"/>
    <w:rsid w:val="00BF23F6"/>
    <w:rsid w:val="00BF2436"/>
    <w:rsid w:val="00BF321B"/>
    <w:rsid w:val="00BF36A4"/>
    <w:rsid w:val="00BF3773"/>
    <w:rsid w:val="00BF3783"/>
    <w:rsid w:val="00BF3E14"/>
    <w:rsid w:val="00BF4644"/>
    <w:rsid w:val="00BF5689"/>
    <w:rsid w:val="00BF6269"/>
    <w:rsid w:val="00BF63AA"/>
    <w:rsid w:val="00BF63EF"/>
    <w:rsid w:val="00BF66A2"/>
    <w:rsid w:val="00BF6C40"/>
    <w:rsid w:val="00C00970"/>
    <w:rsid w:val="00C00AE2"/>
    <w:rsid w:val="00C00D18"/>
    <w:rsid w:val="00C02CEB"/>
    <w:rsid w:val="00C03722"/>
    <w:rsid w:val="00C03B8D"/>
    <w:rsid w:val="00C03FB5"/>
    <w:rsid w:val="00C0428C"/>
    <w:rsid w:val="00C04532"/>
    <w:rsid w:val="00C04B19"/>
    <w:rsid w:val="00C05C59"/>
    <w:rsid w:val="00C061EF"/>
    <w:rsid w:val="00C06312"/>
    <w:rsid w:val="00C065CC"/>
    <w:rsid w:val="00C06D1A"/>
    <w:rsid w:val="00C078F3"/>
    <w:rsid w:val="00C078F6"/>
    <w:rsid w:val="00C07AAB"/>
    <w:rsid w:val="00C109C9"/>
    <w:rsid w:val="00C10A71"/>
    <w:rsid w:val="00C11262"/>
    <w:rsid w:val="00C114B4"/>
    <w:rsid w:val="00C11881"/>
    <w:rsid w:val="00C11CDA"/>
    <w:rsid w:val="00C128D7"/>
    <w:rsid w:val="00C12A01"/>
    <w:rsid w:val="00C12AEB"/>
    <w:rsid w:val="00C1356B"/>
    <w:rsid w:val="00C13C75"/>
    <w:rsid w:val="00C14E79"/>
    <w:rsid w:val="00C14E80"/>
    <w:rsid w:val="00C151D0"/>
    <w:rsid w:val="00C15E0C"/>
    <w:rsid w:val="00C16586"/>
    <w:rsid w:val="00C165AE"/>
    <w:rsid w:val="00C16F9B"/>
    <w:rsid w:val="00C17078"/>
    <w:rsid w:val="00C17C1B"/>
    <w:rsid w:val="00C17E3A"/>
    <w:rsid w:val="00C201AC"/>
    <w:rsid w:val="00C20366"/>
    <w:rsid w:val="00C20BF9"/>
    <w:rsid w:val="00C20DDC"/>
    <w:rsid w:val="00C21602"/>
    <w:rsid w:val="00C21AF1"/>
    <w:rsid w:val="00C22E44"/>
    <w:rsid w:val="00C236CB"/>
    <w:rsid w:val="00C237F5"/>
    <w:rsid w:val="00C24241"/>
    <w:rsid w:val="00C242C1"/>
    <w:rsid w:val="00C247D2"/>
    <w:rsid w:val="00C24968"/>
    <w:rsid w:val="00C24A70"/>
    <w:rsid w:val="00C2685F"/>
    <w:rsid w:val="00C2781D"/>
    <w:rsid w:val="00C27DFA"/>
    <w:rsid w:val="00C30721"/>
    <w:rsid w:val="00C30770"/>
    <w:rsid w:val="00C31173"/>
    <w:rsid w:val="00C317AA"/>
    <w:rsid w:val="00C3195F"/>
    <w:rsid w:val="00C31A14"/>
    <w:rsid w:val="00C31D95"/>
    <w:rsid w:val="00C32278"/>
    <w:rsid w:val="00C325C5"/>
    <w:rsid w:val="00C328F2"/>
    <w:rsid w:val="00C3330E"/>
    <w:rsid w:val="00C33669"/>
    <w:rsid w:val="00C33941"/>
    <w:rsid w:val="00C33F57"/>
    <w:rsid w:val="00C344D5"/>
    <w:rsid w:val="00C346BE"/>
    <w:rsid w:val="00C34A7D"/>
    <w:rsid w:val="00C34B1A"/>
    <w:rsid w:val="00C34EA3"/>
    <w:rsid w:val="00C356D7"/>
    <w:rsid w:val="00C3596F"/>
    <w:rsid w:val="00C36247"/>
    <w:rsid w:val="00C3671A"/>
    <w:rsid w:val="00C36E44"/>
    <w:rsid w:val="00C372F6"/>
    <w:rsid w:val="00C373F2"/>
    <w:rsid w:val="00C37442"/>
    <w:rsid w:val="00C40232"/>
    <w:rsid w:val="00C40424"/>
    <w:rsid w:val="00C40784"/>
    <w:rsid w:val="00C4111B"/>
    <w:rsid w:val="00C41371"/>
    <w:rsid w:val="00C4213D"/>
    <w:rsid w:val="00C4276C"/>
    <w:rsid w:val="00C42B81"/>
    <w:rsid w:val="00C4329D"/>
    <w:rsid w:val="00C43374"/>
    <w:rsid w:val="00C4431D"/>
    <w:rsid w:val="00C45A69"/>
    <w:rsid w:val="00C46171"/>
    <w:rsid w:val="00C46890"/>
    <w:rsid w:val="00C469EF"/>
    <w:rsid w:val="00C46AA2"/>
    <w:rsid w:val="00C46C48"/>
    <w:rsid w:val="00C475AA"/>
    <w:rsid w:val="00C5018F"/>
    <w:rsid w:val="00C50BCF"/>
    <w:rsid w:val="00C5217A"/>
    <w:rsid w:val="00C527F2"/>
    <w:rsid w:val="00C52A02"/>
    <w:rsid w:val="00C542F0"/>
    <w:rsid w:val="00C54AE0"/>
    <w:rsid w:val="00C55F0E"/>
    <w:rsid w:val="00C5607C"/>
    <w:rsid w:val="00C56BDB"/>
    <w:rsid w:val="00C56FCD"/>
    <w:rsid w:val="00C5709A"/>
    <w:rsid w:val="00C57CDB"/>
    <w:rsid w:val="00C60A9B"/>
    <w:rsid w:val="00C60F8E"/>
    <w:rsid w:val="00C6108B"/>
    <w:rsid w:val="00C6152A"/>
    <w:rsid w:val="00C61D08"/>
    <w:rsid w:val="00C62651"/>
    <w:rsid w:val="00C62A1D"/>
    <w:rsid w:val="00C62C40"/>
    <w:rsid w:val="00C62DDD"/>
    <w:rsid w:val="00C630CD"/>
    <w:rsid w:val="00C63E53"/>
    <w:rsid w:val="00C63F04"/>
    <w:rsid w:val="00C64441"/>
    <w:rsid w:val="00C645CD"/>
    <w:rsid w:val="00C66809"/>
    <w:rsid w:val="00C66B2F"/>
    <w:rsid w:val="00C6702C"/>
    <w:rsid w:val="00C671C5"/>
    <w:rsid w:val="00C672F4"/>
    <w:rsid w:val="00C701A0"/>
    <w:rsid w:val="00C71196"/>
    <w:rsid w:val="00C71E2E"/>
    <w:rsid w:val="00C71EF4"/>
    <w:rsid w:val="00C71F22"/>
    <w:rsid w:val="00C7233D"/>
    <w:rsid w:val="00C723BC"/>
    <w:rsid w:val="00C73311"/>
    <w:rsid w:val="00C73810"/>
    <w:rsid w:val="00C73F85"/>
    <w:rsid w:val="00C7480A"/>
    <w:rsid w:val="00C75E3B"/>
    <w:rsid w:val="00C76888"/>
    <w:rsid w:val="00C808D8"/>
    <w:rsid w:val="00C80C9F"/>
    <w:rsid w:val="00C80CFE"/>
    <w:rsid w:val="00C80D03"/>
    <w:rsid w:val="00C80D37"/>
    <w:rsid w:val="00C812F8"/>
    <w:rsid w:val="00C8139C"/>
    <w:rsid w:val="00C8151A"/>
    <w:rsid w:val="00C81770"/>
    <w:rsid w:val="00C8182F"/>
    <w:rsid w:val="00C81C99"/>
    <w:rsid w:val="00C81DA7"/>
    <w:rsid w:val="00C82355"/>
    <w:rsid w:val="00C824CE"/>
    <w:rsid w:val="00C82609"/>
    <w:rsid w:val="00C82804"/>
    <w:rsid w:val="00C82BFA"/>
    <w:rsid w:val="00C82EF4"/>
    <w:rsid w:val="00C83575"/>
    <w:rsid w:val="00C83DCF"/>
    <w:rsid w:val="00C84215"/>
    <w:rsid w:val="00C845AD"/>
    <w:rsid w:val="00C84A43"/>
    <w:rsid w:val="00C84CE6"/>
    <w:rsid w:val="00C85C0F"/>
    <w:rsid w:val="00C86959"/>
    <w:rsid w:val="00C86BC3"/>
    <w:rsid w:val="00C86D0B"/>
    <w:rsid w:val="00C875CF"/>
    <w:rsid w:val="00C87821"/>
    <w:rsid w:val="00C8795F"/>
    <w:rsid w:val="00C87E57"/>
    <w:rsid w:val="00C905FC"/>
    <w:rsid w:val="00C90D94"/>
    <w:rsid w:val="00C91B62"/>
    <w:rsid w:val="00C91CAD"/>
    <w:rsid w:val="00C92215"/>
    <w:rsid w:val="00C92256"/>
    <w:rsid w:val="00C925C3"/>
    <w:rsid w:val="00C92686"/>
    <w:rsid w:val="00C92726"/>
    <w:rsid w:val="00C928B9"/>
    <w:rsid w:val="00C9365B"/>
    <w:rsid w:val="00C93F74"/>
    <w:rsid w:val="00C94642"/>
    <w:rsid w:val="00C94AEE"/>
    <w:rsid w:val="00C94F95"/>
    <w:rsid w:val="00C9591C"/>
    <w:rsid w:val="00C95C4D"/>
    <w:rsid w:val="00C95C75"/>
    <w:rsid w:val="00C95FF7"/>
    <w:rsid w:val="00C96AF0"/>
    <w:rsid w:val="00C975ED"/>
    <w:rsid w:val="00C9773F"/>
    <w:rsid w:val="00C979F1"/>
    <w:rsid w:val="00C97D64"/>
    <w:rsid w:val="00C97FD6"/>
    <w:rsid w:val="00CA022E"/>
    <w:rsid w:val="00CA059E"/>
    <w:rsid w:val="00CA06C3"/>
    <w:rsid w:val="00CA07F0"/>
    <w:rsid w:val="00CA0E51"/>
    <w:rsid w:val="00CA1130"/>
    <w:rsid w:val="00CA13F5"/>
    <w:rsid w:val="00CA1503"/>
    <w:rsid w:val="00CA19C2"/>
    <w:rsid w:val="00CA1C22"/>
    <w:rsid w:val="00CA1F8F"/>
    <w:rsid w:val="00CA2591"/>
    <w:rsid w:val="00CA2617"/>
    <w:rsid w:val="00CA2A15"/>
    <w:rsid w:val="00CA379D"/>
    <w:rsid w:val="00CA408B"/>
    <w:rsid w:val="00CA51BB"/>
    <w:rsid w:val="00CA5B86"/>
    <w:rsid w:val="00CA601D"/>
    <w:rsid w:val="00CA6389"/>
    <w:rsid w:val="00CA6689"/>
    <w:rsid w:val="00CA68C3"/>
    <w:rsid w:val="00CA695E"/>
    <w:rsid w:val="00CA6B26"/>
    <w:rsid w:val="00CA6C42"/>
    <w:rsid w:val="00CA6EA5"/>
    <w:rsid w:val="00CA7041"/>
    <w:rsid w:val="00CA7B15"/>
    <w:rsid w:val="00CB00AD"/>
    <w:rsid w:val="00CB0106"/>
    <w:rsid w:val="00CB01A5"/>
    <w:rsid w:val="00CB147A"/>
    <w:rsid w:val="00CB285C"/>
    <w:rsid w:val="00CB4297"/>
    <w:rsid w:val="00CB4BD0"/>
    <w:rsid w:val="00CB5D6A"/>
    <w:rsid w:val="00CB6234"/>
    <w:rsid w:val="00CB62CB"/>
    <w:rsid w:val="00CB6953"/>
    <w:rsid w:val="00CB6EB0"/>
    <w:rsid w:val="00CB713D"/>
    <w:rsid w:val="00CB731C"/>
    <w:rsid w:val="00CB7A46"/>
    <w:rsid w:val="00CB7DD6"/>
    <w:rsid w:val="00CC0F15"/>
    <w:rsid w:val="00CC1ED4"/>
    <w:rsid w:val="00CC224A"/>
    <w:rsid w:val="00CC2FBC"/>
    <w:rsid w:val="00CC33D2"/>
    <w:rsid w:val="00CC3487"/>
    <w:rsid w:val="00CC3806"/>
    <w:rsid w:val="00CC424A"/>
    <w:rsid w:val="00CC459D"/>
    <w:rsid w:val="00CC4629"/>
    <w:rsid w:val="00CC5358"/>
    <w:rsid w:val="00CC56FA"/>
    <w:rsid w:val="00CC648A"/>
    <w:rsid w:val="00CC66CD"/>
    <w:rsid w:val="00CC6871"/>
    <w:rsid w:val="00CC73CB"/>
    <w:rsid w:val="00CC76CE"/>
    <w:rsid w:val="00CC77D2"/>
    <w:rsid w:val="00CD0857"/>
    <w:rsid w:val="00CD0ABD"/>
    <w:rsid w:val="00CD0DDC"/>
    <w:rsid w:val="00CD259C"/>
    <w:rsid w:val="00CD26B2"/>
    <w:rsid w:val="00CD3373"/>
    <w:rsid w:val="00CD3F00"/>
    <w:rsid w:val="00CD43D1"/>
    <w:rsid w:val="00CD46AB"/>
    <w:rsid w:val="00CD561F"/>
    <w:rsid w:val="00CD5B51"/>
    <w:rsid w:val="00CD6674"/>
    <w:rsid w:val="00CD7395"/>
    <w:rsid w:val="00CD7A58"/>
    <w:rsid w:val="00CE01E4"/>
    <w:rsid w:val="00CE0417"/>
    <w:rsid w:val="00CE050C"/>
    <w:rsid w:val="00CE09AE"/>
    <w:rsid w:val="00CE0D70"/>
    <w:rsid w:val="00CE1502"/>
    <w:rsid w:val="00CE2728"/>
    <w:rsid w:val="00CE2787"/>
    <w:rsid w:val="00CE3B09"/>
    <w:rsid w:val="00CE3BEF"/>
    <w:rsid w:val="00CE3DDC"/>
    <w:rsid w:val="00CE3F65"/>
    <w:rsid w:val="00CE3FFA"/>
    <w:rsid w:val="00CE4734"/>
    <w:rsid w:val="00CE4BAA"/>
    <w:rsid w:val="00CE5821"/>
    <w:rsid w:val="00CE63EE"/>
    <w:rsid w:val="00CE6E8B"/>
    <w:rsid w:val="00CE7EE1"/>
    <w:rsid w:val="00CE7FE0"/>
    <w:rsid w:val="00CF05C8"/>
    <w:rsid w:val="00CF101E"/>
    <w:rsid w:val="00CF16FB"/>
    <w:rsid w:val="00CF1E0C"/>
    <w:rsid w:val="00CF2295"/>
    <w:rsid w:val="00CF3BB2"/>
    <w:rsid w:val="00CF3BDE"/>
    <w:rsid w:val="00CF4205"/>
    <w:rsid w:val="00CF44A0"/>
    <w:rsid w:val="00CF4E43"/>
    <w:rsid w:val="00CF6654"/>
    <w:rsid w:val="00CF68C9"/>
    <w:rsid w:val="00CF6F66"/>
    <w:rsid w:val="00CF7425"/>
    <w:rsid w:val="00CF7E12"/>
    <w:rsid w:val="00CF7FBD"/>
    <w:rsid w:val="00D00B44"/>
    <w:rsid w:val="00D01D0E"/>
    <w:rsid w:val="00D020F4"/>
    <w:rsid w:val="00D021EE"/>
    <w:rsid w:val="00D024C8"/>
    <w:rsid w:val="00D02A3A"/>
    <w:rsid w:val="00D04391"/>
    <w:rsid w:val="00D0546F"/>
    <w:rsid w:val="00D05769"/>
    <w:rsid w:val="00D05F32"/>
    <w:rsid w:val="00D073C7"/>
    <w:rsid w:val="00D07ABE"/>
    <w:rsid w:val="00D10189"/>
    <w:rsid w:val="00D10338"/>
    <w:rsid w:val="00D105AA"/>
    <w:rsid w:val="00D10810"/>
    <w:rsid w:val="00D10F21"/>
    <w:rsid w:val="00D119F7"/>
    <w:rsid w:val="00D11FC4"/>
    <w:rsid w:val="00D12F84"/>
    <w:rsid w:val="00D13972"/>
    <w:rsid w:val="00D13E39"/>
    <w:rsid w:val="00D141D5"/>
    <w:rsid w:val="00D1434A"/>
    <w:rsid w:val="00D152E1"/>
    <w:rsid w:val="00D15402"/>
    <w:rsid w:val="00D15DEC"/>
    <w:rsid w:val="00D160FB"/>
    <w:rsid w:val="00D16788"/>
    <w:rsid w:val="00D17833"/>
    <w:rsid w:val="00D1791D"/>
    <w:rsid w:val="00D202C0"/>
    <w:rsid w:val="00D207E6"/>
    <w:rsid w:val="00D20A8D"/>
    <w:rsid w:val="00D20E4C"/>
    <w:rsid w:val="00D21470"/>
    <w:rsid w:val="00D21EE0"/>
    <w:rsid w:val="00D22352"/>
    <w:rsid w:val="00D2448C"/>
    <w:rsid w:val="00D247ED"/>
    <w:rsid w:val="00D24EB9"/>
    <w:rsid w:val="00D25AE8"/>
    <w:rsid w:val="00D2670B"/>
    <w:rsid w:val="00D2694A"/>
    <w:rsid w:val="00D2745A"/>
    <w:rsid w:val="00D277CF"/>
    <w:rsid w:val="00D279B0"/>
    <w:rsid w:val="00D304B0"/>
    <w:rsid w:val="00D30761"/>
    <w:rsid w:val="00D307A6"/>
    <w:rsid w:val="00D312F2"/>
    <w:rsid w:val="00D31B27"/>
    <w:rsid w:val="00D31DEC"/>
    <w:rsid w:val="00D32745"/>
    <w:rsid w:val="00D33C85"/>
    <w:rsid w:val="00D33D07"/>
    <w:rsid w:val="00D342EB"/>
    <w:rsid w:val="00D35026"/>
    <w:rsid w:val="00D352E3"/>
    <w:rsid w:val="00D3676C"/>
    <w:rsid w:val="00D36A3C"/>
    <w:rsid w:val="00D36C35"/>
    <w:rsid w:val="00D36EC1"/>
    <w:rsid w:val="00D370DB"/>
    <w:rsid w:val="00D375EB"/>
    <w:rsid w:val="00D37764"/>
    <w:rsid w:val="00D37851"/>
    <w:rsid w:val="00D37C44"/>
    <w:rsid w:val="00D37C76"/>
    <w:rsid w:val="00D37F72"/>
    <w:rsid w:val="00D415A4"/>
    <w:rsid w:val="00D41C47"/>
    <w:rsid w:val="00D42073"/>
    <w:rsid w:val="00D423A4"/>
    <w:rsid w:val="00D42C1B"/>
    <w:rsid w:val="00D42F49"/>
    <w:rsid w:val="00D44CC7"/>
    <w:rsid w:val="00D4539D"/>
    <w:rsid w:val="00D453AE"/>
    <w:rsid w:val="00D45B7E"/>
    <w:rsid w:val="00D465FA"/>
    <w:rsid w:val="00D467E8"/>
    <w:rsid w:val="00D46843"/>
    <w:rsid w:val="00D46FCE"/>
    <w:rsid w:val="00D472B8"/>
    <w:rsid w:val="00D47344"/>
    <w:rsid w:val="00D50050"/>
    <w:rsid w:val="00D5093F"/>
    <w:rsid w:val="00D50DB2"/>
    <w:rsid w:val="00D50F79"/>
    <w:rsid w:val="00D5175D"/>
    <w:rsid w:val="00D51900"/>
    <w:rsid w:val="00D51DBA"/>
    <w:rsid w:val="00D52AAA"/>
    <w:rsid w:val="00D53033"/>
    <w:rsid w:val="00D53161"/>
    <w:rsid w:val="00D53996"/>
    <w:rsid w:val="00D5431D"/>
    <w:rsid w:val="00D5432B"/>
    <w:rsid w:val="00D5494D"/>
    <w:rsid w:val="00D54F59"/>
    <w:rsid w:val="00D5508D"/>
    <w:rsid w:val="00D55664"/>
    <w:rsid w:val="00D55BBC"/>
    <w:rsid w:val="00D55F65"/>
    <w:rsid w:val="00D56977"/>
    <w:rsid w:val="00D574CA"/>
    <w:rsid w:val="00D576CC"/>
    <w:rsid w:val="00D57819"/>
    <w:rsid w:val="00D6072C"/>
    <w:rsid w:val="00D60767"/>
    <w:rsid w:val="00D60DA1"/>
    <w:rsid w:val="00D618A3"/>
    <w:rsid w:val="00D62195"/>
    <w:rsid w:val="00D6248E"/>
    <w:rsid w:val="00D624CD"/>
    <w:rsid w:val="00D62544"/>
    <w:rsid w:val="00D62635"/>
    <w:rsid w:val="00D627E3"/>
    <w:rsid w:val="00D628E3"/>
    <w:rsid w:val="00D629F7"/>
    <w:rsid w:val="00D62BAD"/>
    <w:rsid w:val="00D6384D"/>
    <w:rsid w:val="00D64548"/>
    <w:rsid w:val="00D65014"/>
    <w:rsid w:val="00D65117"/>
    <w:rsid w:val="00D654DB"/>
    <w:rsid w:val="00D65620"/>
    <w:rsid w:val="00D6566B"/>
    <w:rsid w:val="00D65FF8"/>
    <w:rsid w:val="00D65FFD"/>
    <w:rsid w:val="00D66312"/>
    <w:rsid w:val="00D66B7D"/>
    <w:rsid w:val="00D6710D"/>
    <w:rsid w:val="00D675C4"/>
    <w:rsid w:val="00D677EE"/>
    <w:rsid w:val="00D67F31"/>
    <w:rsid w:val="00D700F7"/>
    <w:rsid w:val="00D70968"/>
    <w:rsid w:val="00D7143D"/>
    <w:rsid w:val="00D7242A"/>
    <w:rsid w:val="00D72906"/>
    <w:rsid w:val="00D72BC2"/>
    <w:rsid w:val="00D72BC8"/>
    <w:rsid w:val="00D72BCE"/>
    <w:rsid w:val="00D73E07"/>
    <w:rsid w:val="00D74654"/>
    <w:rsid w:val="00D74A52"/>
    <w:rsid w:val="00D74DE9"/>
    <w:rsid w:val="00D7707D"/>
    <w:rsid w:val="00D777D3"/>
    <w:rsid w:val="00D77E65"/>
    <w:rsid w:val="00D80380"/>
    <w:rsid w:val="00D813A9"/>
    <w:rsid w:val="00D81A7B"/>
    <w:rsid w:val="00D81E3A"/>
    <w:rsid w:val="00D8211B"/>
    <w:rsid w:val="00D825E6"/>
    <w:rsid w:val="00D826B4"/>
    <w:rsid w:val="00D838B0"/>
    <w:rsid w:val="00D84566"/>
    <w:rsid w:val="00D8531D"/>
    <w:rsid w:val="00D858AE"/>
    <w:rsid w:val="00D8625A"/>
    <w:rsid w:val="00D8639D"/>
    <w:rsid w:val="00D87FBF"/>
    <w:rsid w:val="00D91204"/>
    <w:rsid w:val="00D91C46"/>
    <w:rsid w:val="00D923F3"/>
    <w:rsid w:val="00D92951"/>
    <w:rsid w:val="00D9485C"/>
    <w:rsid w:val="00D94B05"/>
    <w:rsid w:val="00D94E4E"/>
    <w:rsid w:val="00D94F34"/>
    <w:rsid w:val="00D95126"/>
    <w:rsid w:val="00D957F0"/>
    <w:rsid w:val="00D95A42"/>
    <w:rsid w:val="00D9667F"/>
    <w:rsid w:val="00D971E1"/>
    <w:rsid w:val="00D97A1F"/>
    <w:rsid w:val="00D97A71"/>
    <w:rsid w:val="00D97C52"/>
    <w:rsid w:val="00D97EEE"/>
    <w:rsid w:val="00DA0398"/>
    <w:rsid w:val="00DA0A93"/>
    <w:rsid w:val="00DA122F"/>
    <w:rsid w:val="00DA2D82"/>
    <w:rsid w:val="00DA2F74"/>
    <w:rsid w:val="00DA3576"/>
    <w:rsid w:val="00DA376D"/>
    <w:rsid w:val="00DA3D06"/>
    <w:rsid w:val="00DA3D0C"/>
    <w:rsid w:val="00DA3E36"/>
    <w:rsid w:val="00DA3EDB"/>
    <w:rsid w:val="00DA6202"/>
    <w:rsid w:val="00DA6360"/>
    <w:rsid w:val="00DA63CC"/>
    <w:rsid w:val="00DA7631"/>
    <w:rsid w:val="00DA7CD8"/>
    <w:rsid w:val="00DA7F0D"/>
    <w:rsid w:val="00DB0EEE"/>
    <w:rsid w:val="00DB222D"/>
    <w:rsid w:val="00DB27D6"/>
    <w:rsid w:val="00DB3092"/>
    <w:rsid w:val="00DB3652"/>
    <w:rsid w:val="00DB3A8A"/>
    <w:rsid w:val="00DB4C96"/>
    <w:rsid w:val="00DB4DB4"/>
    <w:rsid w:val="00DB5542"/>
    <w:rsid w:val="00DB5AD9"/>
    <w:rsid w:val="00DB5DF0"/>
    <w:rsid w:val="00DB6B0C"/>
    <w:rsid w:val="00DB705A"/>
    <w:rsid w:val="00DB7395"/>
    <w:rsid w:val="00DB7479"/>
    <w:rsid w:val="00DB7D1B"/>
    <w:rsid w:val="00DC0CA2"/>
    <w:rsid w:val="00DC104C"/>
    <w:rsid w:val="00DC15F0"/>
    <w:rsid w:val="00DC176F"/>
    <w:rsid w:val="00DC1C04"/>
    <w:rsid w:val="00DC1D74"/>
    <w:rsid w:val="00DC2149"/>
    <w:rsid w:val="00DC2A82"/>
    <w:rsid w:val="00DC2B1D"/>
    <w:rsid w:val="00DC3B7F"/>
    <w:rsid w:val="00DC3DAB"/>
    <w:rsid w:val="00DC40E8"/>
    <w:rsid w:val="00DC6DA0"/>
    <w:rsid w:val="00DC6E9D"/>
    <w:rsid w:val="00DC77AA"/>
    <w:rsid w:val="00DD0981"/>
    <w:rsid w:val="00DD09A9"/>
    <w:rsid w:val="00DD3196"/>
    <w:rsid w:val="00DD369B"/>
    <w:rsid w:val="00DD3BD5"/>
    <w:rsid w:val="00DD4535"/>
    <w:rsid w:val="00DD50E1"/>
    <w:rsid w:val="00DD5C26"/>
    <w:rsid w:val="00DD5FED"/>
    <w:rsid w:val="00DD6EB7"/>
    <w:rsid w:val="00DD70FA"/>
    <w:rsid w:val="00DD7181"/>
    <w:rsid w:val="00DD7222"/>
    <w:rsid w:val="00DD749F"/>
    <w:rsid w:val="00DE01FF"/>
    <w:rsid w:val="00DE0354"/>
    <w:rsid w:val="00DE0724"/>
    <w:rsid w:val="00DE2E19"/>
    <w:rsid w:val="00DE3143"/>
    <w:rsid w:val="00DE3295"/>
    <w:rsid w:val="00DE35F8"/>
    <w:rsid w:val="00DE36F0"/>
    <w:rsid w:val="00DE385C"/>
    <w:rsid w:val="00DE3AF4"/>
    <w:rsid w:val="00DE5B01"/>
    <w:rsid w:val="00DE6B23"/>
    <w:rsid w:val="00DE6B30"/>
    <w:rsid w:val="00DE710B"/>
    <w:rsid w:val="00DE7117"/>
    <w:rsid w:val="00DE7301"/>
    <w:rsid w:val="00DE780F"/>
    <w:rsid w:val="00DE7A7A"/>
    <w:rsid w:val="00DF04FD"/>
    <w:rsid w:val="00DF0B03"/>
    <w:rsid w:val="00DF15D7"/>
    <w:rsid w:val="00DF2B52"/>
    <w:rsid w:val="00DF3527"/>
    <w:rsid w:val="00DF3E12"/>
    <w:rsid w:val="00DF4FD0"/>
    <w:rsid w:val="00DF564D"/>
    <w:rsid w:val="00DF601C"/>
    <w:rsid w:val="00DF69A3"/>
    <w:rsid w:val="00DF6CC2"/>
    <w:rsid w:val="00DF6F4F"/>
    <w:rsid w:val="00DF77CA"/>
    <w:rsid w:val="00DF7A88"/>
    <w:rsid w:val="00E006E4"/>
    <w:rsid w:val="00E00C8E"/>
    <w:rsid w:val="00E01291"/>
    <w:rsid w:val="00E017AE"/>
    <w:rsid w:val="00E01AA0"/>
    <w:rsid w:val="00E02800"/>
    <w:rsid w:val="00E0294D"/>
    <w:rsid w:val="00E02A07"/>
    <w:rsid w:val="00E02AAD"/>
    <w:rsid w:val="00E02D4E"/>
    <w:rsid w:val="00E02E1A"/>
    <w:rsid w:val="00E03A21"/>
    <w:rsid w:val="00E03A4B"/>
    <w:rsid w:val="00E03C85"/>
    <w:rsid w:val="00E04621"/>
    <w:rsid w:val="00E051FD"/>
    <w:rsid w:val="00E0682E"/>
    <w:rsid w:val="00E068F6"/>
    <w:rsid w:val="00E0769B"/>
    <w:rsid w:val="00E07E4A"/>
    <w:rsid w:val="00E10854"/>
    <w:rsid w:val="00E10A27"/>
    <w:rsid w:val="00E10E3C"/>
    <w:rsid w:val="00E11083"/>
    <w:rsid w:val="00E111BB"/>
    <w:rsid w:val="00E11C34"/>
    <w:rsid w:val="00E11D01"/>
    <w:rsid w:val="00E1224E"/>
    <w:rsid w:val="00E12E9D"/>
    <w:rsid w:val="00E1310E"/>
    <w:rsid w:val="00E14142"/>
    <w:rsid w:val="00E14AFB"/>
    <w:rsid w:val="00E14DFE"/>
    <w:rsid w:val="00E15A88"/>
    <w:rsid w:val="00E163E8"/>
    <w:rsid w:val="00E16539"/>
    <w:rsid w:val="00E16650"/>
    <w:rsid w:val="00E20737"/>
    <w:rsid w:val="00E20BEE"/>
    <w:rsid w:val="00E20D73"/>
    <w:rsid w:val="00E229B6"/>
    <w:rsid w:val="00E2434C"/>
    <w:rsid w:val="00E245D5"/>
    <w:rsid w:val="00E313F0"/>
    <w:rsid w:val="00E31943"/>
    <w:rsid w:val="00E31BE3"/>
    <w:rsid w:val="00E31C35"/>
    <w:rsid w:val="00E32E38"/>
    <w:rsid w:val="00E332E8"/>
    <w:rsid w:val="00E335C9"/>
    <w:rsid w:val="00E33B8F"/>
    <w:rsid w:val="00E35F65"/>
    <w:rsid w:val="00E36972"/>
    <w:rsid w:val="00E36A99"/>
    <w:rsid w:val="00E36EE5"/>
    <w:rsid w:val="00E37621"/>
    <w:rsid w:val="00E37B7B"/>
    <w:rsid w:val="00E37F13"/>
    <w:rsid w:val="00E40624"/>
    <w:rsid w:val="00E408BF"/>
    <w:rsid w:val="00E40D94"/>
    <w:rsid w:val="00E40E99"/>
    <w:rsid w:val="00E418C1"/>
    <w:rsid w:val="00E41D30"/>
    <w:rsid w:val="00E426C2"/>
    <w:rsid w:val="00E42B6A"/>
    <w:rsid w:val="00E4329F"/>
    <w:rsid w:val="00E43325"/>
    <w:rsid w:val="00E43C9C"/>
    <w:rsid w:val="00E45568"/>
    <w:rsid w:val="00E4578D"/>
    <w:rsid w:val="00E46177"/>
    <w:rsid w:val="00E46262"/>
    <w:rsid w:val="00E46D15"/>
    <w:rsid w:val="00E46FD2"/>
    <w:rsid w:val="00E477D6"/>
    <w:rsid w:val="00E5003A"/>
    <w:rsid w:val="00E50086"/>
    <w:rsid w:val="00E50330"/>
    <w:rsid w:val="00E51263"/>
    <w:rsid w:val="00E51300"/>
    <w:rsid w:val="00E519BA"/>
    <w:rsid w:val="00E51B22"/>
    <w:rsid w:val="00E53C1B"/>
    <w:rsid w:val="00E53EDE"/>
    <w:rsid w:val="00E540FD"/>
    <w:rsid w:val="00E544C1"/>
    <w:rsid w:val="00E54814"/>
    <w:rsid w:val="00E54D26"/>
    <w:rsid w:val="00E553E6"/>
    <w:rsid w:val="00E55B12"/>
    <w:rsid w:val="00E55DFC"/>
    <w:rsid w:val="00E56930"/>
    <w:rsid w:val="00E56B81"/>
    <w:rsid w:val="00E56D40"/>
    <w:rsid w:val="00E56FAF"/>
    <w:rsid w:val="00E5708C"/>
    <w:rsid w:val="00E57DB2"/>
    <w:rsid w:val="00E57F35"/>
    <w:rsid w:val="00E602F8"/>
    <w:rsid w:val="00E60D68"/>
    <w:rsid w:val="00E60DE2"/>
    <w:rsid w:val="00E610D6"/>
    <w:rsid w:val="00E61DCC"/>
    <w:rsid w:val="00E62019"/>
    <w:rsid w:val="00E62310"/>
    <w:rsid w:val="00E62A4F"/>
    <w:rsid w:val="00E64237"/>
    <w:rsid w:val="00E64F24"/>
    <w:rsid w:val="00E65013"/>
    <w:rsid w:val="00E65089"/>
    <w:rsid w:val="00E651DE"/>
    <w:rsid w:val="00E65202"/>
    <w:rsid w:val="00E654B6"/>
    <w:rsid w:val="00E65B22"/>
    <w:rsid w:val="00E65F30"/>
    <w:rsid w:val="00E663B8"/>
    <w:rsid w:val="00E663E4"/>
    <w:rsid w:val="00E673CF"/>
    <w:rsid w:val="00E676F6"/>
    <w:rsid w:val="00E677E9"/>
    <w:rsid w:val="00E7081C"/>
    <w:rsid w:val="00E71C91"/>
    <w:rsid w:val="00E72742"/>
    <w:rsid w:val="00E72D22"/>
    <w:rsid w:val="00E7453E"/>
    <w:rsid w:val="00E74E87"/>
    <w:rsid w:val="00E75BA4"/>
    <w:rsid w:val="00E75CBD"/>
    <w:rsid w:val="00E75D17"/>
    <w:rsid w:val="00E76E3E"/>
    <w:rsid w:val="00E773B6"/>
    <w:rsid w:val="00E77A78"/>
    <w:rsid w:val="00E77FE0"/>
    <w:rsid w:val="00E80182"/>
    <w:rsid w:val="00E801A9"/>
    <w:rsid w:val="00E8027B"/>
    <w:rsid w:val="00E803E8"/>
    <w:rsid w:val="00E804BC"/>
    <w:rsid w:val="00E80680"/>
    <w:rsid w:val="00E806D2"/>
    <w:rsid w:val="00E8072E"/>
    <w:rsid w:val="00E80962"/>
    <w:rsid w:val="00E80CE4"/>
    <w:rsid w:val="00E80D29"/>
    <w:rsid w:val="00E8132C"/>
    <w:rsid w:val="00E81437"/>
    <w:rsid w:val="00E81ECC"/>
    <w:rsid w:val="00E823F0"/>
    <w:rsid w:val="00E827FE"/>
    <w:rsid w:val="00E82DB2"/>
    <w:rsid w:val="00E83067"/>
    <w:rsid w:val="00E840E7"/>
    <w:rsid w:val="00E84185"/>
    <w:rsid w:val="00E84947"/>
    <w:rsid w:val="00E84AF1"/>
    <w:rsid w:val="00E85BDE"/>
    <w:rsid w:val="00E85C8F"/>
    <w:rsid w:val="00E86234"/>
    <w:rsid w:val="00E869F6"/>
    <w:rsid w:val="00E86A5A"/>
    <w:rsid w:val="00E86B0A"/>
    <w:rsid w:val="00E86D65"/>
    <w:rsid w:val="00E87072"/>
    <w:rsid w:val="00E873C2"/>
    <w:rsid w:val="00E915A1"/>
    <w:rsid w:val="00E92184"/>
    <w:rsid w:val="00E92921"/>
    <w:rsid w:val="00E94720"/>
    <w:rsid w:val="00E94787"/>
    <w:rsid w:val="00E94A6B"/>
    <w:rsid w:val="00E94D47"/>
    <w:rsid w:val="00E9528E"/>
    <w:rsid w:val="00E9535F"/>
    <w:rsid w:val="00E958DF"/>
    <w:rsid w:val="00E95B0F"/>
    <w:rsid w:val="00E95CC4"/>
    <w:rsid w:val="00E95D4F"/>
    <w:rsid w:val="00E961D9"/>
    <w:rsid w:val="00E9676E"/>
    <w:rsid w:val="00E96A66"/>
    <w:rsid w:val="00E96E8E"/>
    <w:rsid w:val="00E9732D"/>
    <w:rsid w:val="00E974EC"/>
    <w:rsid w:val="00E978D5"/>
    <w:rsid w:val="00EA0BB5"/>
    <w:rsid w:val="00EA0E12"/>
    <w:rsid w:val="00EA2CE4"/>
    <w:rsid w:val="00EA2E31"/>
    <w:rsid w:val="00EA3202"/>
    <w:rsid w:val="00EA33A9"/>
    <w:rsid w:val="00EA33FD"/>
    <w:rsid w:val="00EA3544"/>
    <w:rsid w:val="00EA43B9"/>
    <w:rsid w:val="00EA44B5"/>
    <w:rsid w:val="00EA48D0"/>
    <w:rsid w:val="00EA4DFE"/>
    <w:rsid w:val="00EA581A"/>
    <w:rsid w:val="00EA5F8E"/>
    <w:rsid w:val="00EA60ED"/>
    <w:rsid w:val="00EA692B"/>
    <w:rsid w:val="00EA6A6E"/>
    <w:rsid w:val="00EA6DCB"/>
    <w:rsid w:val="00EA6FB1"/>
    <w:rsid w:val="00EA74FB"/>
    <w:rsid w:val="00EA7937"/>
    <w:rsid w:val="00EA7E1C"/>
    <w:rsid w:val="00EB0743"/>
    <w:rsid w:val="00EB197C"/>
    <w:rsid w:val="00EB1CEF"/>
    <w:rsid w:val="00EB1FB6"/>
    <w:rsid w:val="00EB3FDC"/>
    <w:rsid w:val="00EB4BA5"/>
    <w:rsid w:val="00EB523E"/>
    <w:rsid w:val="00EB5645"/>
    <w:rsid w:val="00EB59CB"/>
    <w:rsid w:val="00EB5AA5"/>
    <w:rsid w:val="00EB5ADB"/>
    <w:rsid w:val="00EB5D4B"/>
    <w:rsid w:val="00EB6218"/>
    <w:rsid w:val="00EB69EF"/>
    <w:rsid w:val="00EB711B"/>
    <w:rsid w:val="00EB7706"/>
    <w:rsid w:val="00EC0C98"/>
    <w:rsid w:val="00EC1567"/>
    <w:rsid w:val="00EC17D1"/>
    <w:rsid w:val="00EC18BF"/>
    <w:rsid w:val="00EC1DF0"/>
    <w:rsid w:val="00EC1EE5"/>
    <w:rsid w:val="00EC26CF"/>
    <w:rsid w:val="00EC352D"/>
    <w:rsid w:val="00EC4F2E"/>
    <w:rsid w:val="00EC4F39"/>
    <w:rsid w:val="00EC5079"/>
    <w:rsid w:val="00EC55ED"/>
    <w:rsid w:val="00EC5FED"/>
    <w:rsid w:val="00EC6022"/>
    <w:rsid w:val="00EC6711"/>
    <w:rsid w:val="00EC693C"/>
    <w:rsid w:val="00EC70E0"/>
    <w:rsid w:val="00EC7772"/>
    <w:rsid w:val="00EC79C5"/>
    <w:rsid w:val="00ED0D3B"/>
    <w:rsid w:val="00ED10C5"/>
    <w:rsid w:val="00ED15B6"/>
    <w:rsid w:val="00ED169A"/>
    <w:rsid w:val="00ED238F"/>
    <w:rsid w:val="00ED3E1B"/>
    <w:rsid w:val="00ED43FE"/>
    <w:rsid w:val="00ED4AC5"/>
    <w:rsid w:val="00ED4C68"/>
    <w:rsid w:val="00ED4CF5"/>
    <w:rsid w:val="00ED5110"/>
    <w:rsid w:val="00ED5514"/>
    <w:rsid w:val="00ED5A55"/>
    <w:rsid w:val="00ED5ADD"/>
    <w:rsid w:val="00ED5C69"/>
    <w:rsid w:val="00ED5CE0"/>
    <w:rsid w:val="00ED5F52"/>
    <w:rsid w:val="00ED62A7"/>
    <w:rsid w:val="00ED6892"/>
    <w:rsid w:val="00ED6FC5"/>
    <w:rsid w:val="00ED7902"/>
    <w:rsid w:val="00ED7FC9"/>
    <w:rsid w:val="00EE12BF"/>
    <w:rsid w:val="00EE13AE"/>
    <w:rsid w:val="00EE1511"/>
    <w:rsid w:val="00EE1AEC"/>
    <w:rsid w:val="00EE2555"/>
    <w:rsid w:val="00EE25EA"/>
    <w:rsid w:val="00EE2697"/>
    <w:rsid w:val="00EE276D"/>
    <w:rsid w:val="00EE2AF3"/>
    <w:rsid w:val="00EE34B6"/>
    <w:rsid w:val="00EE36E1"/>
    <w:rsid w:val="00EE498D"/>
    <w:rsid w:val="00EE4AE2"/>
    <w:rsid w:val="00EE4DF4"/>
    <w:rsid w:val="00EE5016"/>
    <w:rsid w:val="00EE553E"/>
    <w:rsid w:val="00EE55B2"/>
    <w:rsid w:val="00EE641B"/>
    <w:rsid w:val="00EE682B"/>
    <w:rsid w:val="00EE6E66"/>
    <w:rsid w:val="00EE7CAE"/>
    <w:rsid w:val="00EE7DA9"/>
    <w:rsid w:val="00EF0DC3"/>
    <w:rsid w:val="00EF20C7"/>
    <w:rsid w:val="00EF214A"/>
    <w:rsid w:val="00EF235A"/>
    <w:rsid w:val="00EF2C57"/>
    <w:rsid w:val="00EF2DD3"/>
    <w:rsid w:val="00EF34D3"/>
    <w:rsid w:val="00EF38CF"/>
    <w:rsid w:val="00EF3942"/>
    <w:rsid w:val="00EF3C89"/>
    <w:rsid w:val="00EF40FC"/>
    <w:rsid w:val="00EF5B12"/>
    <w:rsid w:val="00EF6243"/>
    <w:rsid w:val="00EF6B9E"/>
    <w:rsid w:val="00EF72DE"/>
    <w:rsid w:val="00EF7732"/>
    <w:rsid w:val="00F003B4"/>
    <w:rsid w:val="00F00475"/>
    <w:rsid w:val="00F00EFF"/>
    <w:rsid w:val="00F01422"/>
    <w:rsid w:val="00F020D9"/>
    <w:rsid w:val="00F022CF"/>
    <w:rsid w:val="00F02F18"/>
    <w:rsid w:val="00F0304F"/>
    <w:rsid w:val="00F032E2"/>
    <w:rsid w:val="00F040BE"/>
    <w:rsid w:val="00F0415A"/>
    <w:rsid w:val="00F047A1"/>
    <w:rsid w:val="00F04926"/>
    <w:rsid w:val="00F04FF6"/>
    <w:rsid w:val="00F0504C"/>
    <w:rsid w:val="00F055BE"/>
    <w:rsid w:val="00F05E6C"/>
    <w:rsid w:val="00F065CD"/>
    <w:rsid w:val="00F0745B"/>
    <w:rsid w:val="00F100D0"/>
    <w:rsid w:val="00F109FC"/>
    <w:rsid w:val="00F116F7"/>
    <w:rsid w:val="00F121BF"/>
    <w:rsid w:val="00F128F5"/>
    <w:rsid w:val="00F13629"/>
    <w:rsid w:val="00F13637"/>
    <w:rsid w:val="00F13D95"/>
    <w:rsid w:val="00F16057"/>
    <w:rsid w:val="00F16324"/>
    <w:rsid w:val="00F175A1"/>
    <w:rsid w:val="00F17615"/>
    <w:rsid w:val="00F17841"/>
    <w:rsid w:val="00F17DB7"/>
    <w:rsid w:val="00F2022C"/>
    <w:rsid w:val="00F20FE5"/>
    <w:rsid w:val="00F21920"/>
    <w:rsid w:val="00F21A19"/>
    <w:rsid w:val="00F21A8C"/>
    <w:rsid w:val="00F228D0"/>
    <w:rsid w:val="00F22D7F"/>
    <w:rsid w:val="00F233C0"/>
    <w:rsid w:val="00F233E8"/>
    <w:rsid w:val="00F233E9"/>
    <w:rsid w:val="00F235F2"/>
    <w:rsid w:val="00F2375B"/>
    <w:rsid w:val="00F238EA"/>
    <w:rsid w:val="00F23B94"/>
    <w:rsid w:val="00F24017"/>
    <w:rsid w:val="00F2488F"/>
    <w:rsid w:val="00F24E0D"/>
    <w:rsid w:val="00F24F93"/>
    <w:rsid w:val="00F2540A"/>
    <w:rsid w:val="00F2561F"/>
    <w:rsid w:val="00F25694"/>
    <w:rsid w:val="00F2637D"/>
    <w:rsid w:val="00F30917"/>
    <w:rsid w:val="00F31334"/>
    <w:rsid w:val="00F31D7D"/>
    <w:rsid w:val="00F321D0"/>
    <w:rsid w:val="00F32389"/>
    <w:rsid w:val="00F3295C"/>
    <w:rsid w:val="00F338FD"/>
    <w:rsid w:val="00F33998"/>
    <w:rsid w:val="00F33C21"/>
    <w:rsid w:val="00F33DA4"/>
    <w:rsid w:val="00F342FD"/>
    <w:rsid w:val="00F34E9E"/>
    <w:rsid w:val="00F3576D"/>
    <w:rsid w:val="00F35B1E"/>
    <w:rsid w:val="00F36524"/>
    <w:rsid w:val="00F36DC0"/>
    <w:rsid w:val="00F36FC4"/>
    <w:rsid w:val="00F400A1"/>
    <w:rsid w:val="00F40B73"/>
    <w:rsid w:val="00F40C74"/>
    <w:rsid w:val="00F4140F"/>
    <w:rsid w:val="00F41684"/>
    <w:rsid w:val="00F4179D"/>
    <w:rsid w:val="00F418ED"/>
    <w:rsid w:val="00F42D3C"/>
    <w:rsid w:val="00F42E9A"/>
    <w:rsid w:val="00F42EFD"/>
    <w:rsid w:val="00F43D7E"/>
    <w:rsid w:val="00F44755"/>
    <w:rsid w:val="00F44BDB"/>
    <w:rsid w:val="00F4500B"/>
    <w:rsid w:val="00F451CD"/>
    <w:rsid w:val="00F455E0"/>
    <w:rsid w:val="00F45E7C"/>
    <w:rsid w:val="00F46609"/>
    <w:rsid w:val="00F4718D"/>
    <w:rsid w:val="00F476FE"/>
    <w:rsid w:val="00F47DD9"/>
    <w:rsid w:val="00F5058F"/>
    <w:rsid w:val="00F51367"/>
    <w:rsid w:val="00F5144F"/>
    <w:rsid w:val="00F51561"/>
    <w:rsid w:val="00F525A9"/>
    <w:rsid w:val="00F53570"/>
    <w:rsid w:val="00F539A4"/>
    <w:rsid w:val="00F540BD"/>
    <w:rsid w:val="00F544A4"/>
    <w:rsid w:val="00F5458D"/>
    <w:rsid w:val="00F5471D"/>
    <w:rsid w:val="00F5478C"/>
    <w:rsid w:val="00F547C3"/>
    <w:rsid w:val="00F54F3A"/>
    <w:rsid w:val="00F55028"/>
    <w:rsid w:val="00F5564B"/>
    <w:rsid w:val="00F56074"/>
    <w:rsid w:val="00F566A5"/>
    <w:rsid w:val="00F5670E"/>
    <w:rsid w:val="00F56BB3"/>
    <w:rsid w:val="00F574CF"/>
    <w:rsid w:val="00F5758E"/>
    <w:rsid w:val="00F57699"/>
    <w:rsid w:val="00F60892"/>
    <w:rsid w:val="00F61E6F"/>
    <w:rsid w:val="00F62AFF"/>
    <w:rsid w:val="00F62BD0"/>
    <w:rsid w:val="00F62F51"/>
    <w:rsid w:val="00F631FE"/>
    <w:rsid w:val="00F64437"/>
    <w:rsid w:val="00F653A1"/>
    <w:rsid w:val="00F659E1"/>
    <w:rsid w:val="00F66152"/>
    <w:rsid w:val="00F6672B"/>
    <w:rsid w:val="00F668FF"/>
    <w:rsid w:val="00F66937"/>
    <w:rsid w:val="00F670F7"/>
    <w:rsid w:val="00F6717A"/>
    <w:rsid w:val="00F6776B"/>
    <w:rsid w:val="00F701C0"/>
    <w:rsid w:val="00F71C56"/>
    <w:rsid w:val="00F71FAA"/>
    <w:rsid w:val="00F728FD"/>
    <w:rsid w:val="00F72B02"/>
    <w:rsid w:val="00F72DA6"/>
    <w:rsid w:val="00F73385"/>
    <w:rsid w:val="00F7375F"/>
    <w:rsid w:val="00F73928"/>
    <w:rsid w:val="00F746C0"/>
    <w:rsid w:val="00F748E7"/>
    <w:rsid w:val="00F76418"/>
    <w:rsid w:val="00F7677E"/>
    <w:rsid w:val="00F76A3D"/>
    <w:rsid w:val="00F76F3C"/>
    <w:rsid w:val="00F77A06"/>
    <w:rsid w:val="00F803EA"/>
    <w:rsid w:val="00F808C5"/>
    <w:rsid w:val="00F81A87"/>
    <w:rsid w:val="00F81D0E"/>
    <w:rsid w:val="00F82F45"/>
    <w:rsid w:val="00F832E1"/>
    <w:rsid w:val="00F83965"/>
    <w:rsid w:val="00F84407"/>
    <w:rsid w:val="00F8484D"/>
    <w:rsid w:val="00F85369"/>
    <w:rsid w:val="00F857AE"/>
    <w:rsid w:val="00F858DD"/>
    <w:rsid w:val="00F859AC"/>
    <w:rsid w:val="00F867AA"/>
    <w:rsid w:val="00F869A2"/>
    <w:rsid w:val="00F87037"/>
    <w:rsid w:val="00F87080"/>
    <w:rsid w:val="00F87308"/>
    <w:rsid w:val="00F87646"/>
    <w:rsid w:val="00F905EF"/>
    <w:rsid w:val="00F9088B"/>
    <w:rsid w:val="00F931B4"/>
    <w:rsid w:val="00F9358D"/>
    <w:rsid w:val="00F93870"/>
    <w:rsid w:val="00F93BDF"/>
    <w:rsid w:val="00F93CC6"/>
    <w:rsid w:val="00F93DC9"/>
    <w:rsid w:val="00F94872"/>
    <w:rsid w:val="00F9547F"/>
    <w:rsid w:val="00F95BD2"/>
    <w:rsid w:val="00F96412"/>
    <w:rsid w:val="00F967E0"/>
    <w:rsid w:val="00F96A6A"/>
    <w:rsid w:val="00F96F78"/>
    <w:rsid w:val="00F97C20"/>
    <w:rsid w:val="00F97FDF"/>
    <w:rsid w:val="00FA08AC"/>
    <w:rsid w:val="00FA12A3"/>
    <w:rsid w:val="00FA156D"/>
    <w:rsid w:val="00FA1E6F"/>
    <w:rsid w:val="00FA43B6"/>
    <w:rsid w:val="00FA4C14"/>
    <w:rsid w:val="00FA5D88"/>
    <w:rsid w:val="00FA6D0A"/>
    <w:rsid w:val="00FA6F49"/>
    <w:rsid w:val="00FA751A"/>
    <w:rsid w:val="00FA77DA"/>
    <w:rsid w:val="00FA7AEE"/>
    <w:rsid w:val="00FB0152"/>
    <w:rsid w:val="00FB0ABB"/>
    <w:rsid w:val="00FB1482"/>
    <w:rsid w:val="00FB1A63"/>
    <w:rsid w:val="00FB1E48"/>
    <w:rsid w:val="00FB2188"/>
    <w:rsid w:val="00FB24EA"/>
    <w:rsid w:val="00FB264B"/>
    <w:rsid w:val="00FB29A4"/>
    <w:rsid w:val="00FB2B9C"/>
    <w:rsid w:val="00FB33E4"/>
    <w:rsid w:val="00FB3676"/>
    <w:rsid w:val="00FB3858"/>
    <w:rsid w:val="00FB3889"/>
    <w:rsid w:val="00FB3BA6"/>
    <w:rsid w:val="00FB4303"/>
    <w:rsid w:val="00FB47EB"/>
    <w:rsid w:val="00FB492D"/>
    <w:rsid w:val="00FB4C2B"/>
    <w:rsid w:val="00FB5641"/>
    <w:rsid w:val="00FB6C2B"/>
    <w:rsid w:val="00FB703D"/>
    <w:rsid w:val="00FB78F1"/>
    <w:rsid w:val="00FB79EB"/>
    <w:rsid w:val="00FB7B3A"/>
    <w:rsid w:val="00FC08D2"/>
    <w:rsid w:val="00FC0EB0"/>
    <w:rsid w:val="00FC11DF"/>
    <w:rsid w:val="00FC11FE"/>
    <w:rsid w:val="00FC18E0"/>
    <w:rsid w:val="00FC19AE"/>
    <w:rsid w:val="00FC1B41"/>
    <w:rsid w:val="00FC20C3"/>
    <w:rsid w:val="00FC29BA"/>
    <w:rsid w:val="00FC3A8C"/>
    <w:rsid w:val="00FC3B63"/>
    <w:rsid w:val="00FC3E02"/>
    <w:rsid w:val="00FC41CF"/>
    <w:rsid w:val="00FC4E65"/>
    <w:rsid w:val="00FC58EE"/>
    <w:rsid w:val="00FC5CFA"/>
    <w:rsid w:val="00FC64E4"/>
    <w:rsid w:val="00FC6817"/>
    <w:rsid w:val="00FC6881"/>
    <w:rsid w:val="00FD0D34"/>
    <w:rsid w:val="00FD147A"/>
    <w:rsid w:val="00FD24F1"/>
    <w:rsid w:val="00FD3028"/>
    <w:rsid w:val="00FD33DE"/>
    <w:rsid w:val="00FD4020"/>
    <w:rsid w:val="00FD554D"/>
    <w:rsid w:val="00FD5B24"/>
    <w:rsid w:val="00FD682F"/>
    <w:rsid w:val="00FD715E"/>
    <w:rsid w:val="00FD79C2"/>
    <w:rsid w:val="00FD7E66"/>
    <w:rsid w:val="00FE0A53"/>
    <w:rsid w:val="00FE1231"/>
    <w:rsid w:val="00FE1734"/>
    <w:rsid w:val="00FE1F1A"/>
    <w:rsid w:val="00FE23AB"/>
    <w:rsid w:val="00FE28A6"/>
    <w:rsid w:val="00FE300E"/>
    <w:rsid w:val="00FE30C5"/>
    <w:rsid w:val="00FE31E9"/>
    <w:rsid w:val="00FE362B"/>
    <w:rsid w:val="00FE37EF"/>
    <w:rsid w:val="00FE42B4"/>
    <w:rsid w:val="00FE4576"/>
    <w:rsid w:val="00FE4D38"/>
    <w:rsid w:val="00FE4DA6"/>
    <w:rsid w:val="00FE57BA"/>
    <w:rsid w:val="00FE5833"/>
    <w:rsid w:val="00FE5891"/>
    <w:rsid w:val="00FE5C16"/>
    <w:rsid w:val="00FE61FB"/>
    <w:rsid w:val="00FE6B9D"/>
    <w:rsid w:val="00FE7ED3"/>
    <w:rsid w:val="00FF0609"/>
    <w:rsid w:val="00FF0D93"/>
    <w:rsid w:val="00FF291B"/>
    <w:rsid w:val="00FF2A24"/>
    <w:rsid w:val="00FF2D13"/>
    <w:rsid w:val="00FF322C"/>
    <w:rsid w:val="00FF323D"/>
    <w:rsid w:val="00FF32B1"/>
    <w:rsid w:val="00FF373C"/>
    <w:rsid w:val="00FF389E"/>
    <w:rsid w:val="00FF3A81"/>
    <w:rsid w:val="00FF4127"/>
    <w:rsid w:val="00FF42CB"/>
    <w:rsid w:val="00FF5499"/>
    <w:rsid w:val="00FF54D1"/>
    <w:rsid w:val="00FF5608"/>
    <w:rsid w:val="00FF56FD"/>
    <w:rsid w:val="00FF5930"/>
    <w:rsid w:val="00FF5CBA"/>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EE2189AA-AC32-4C7C-9D44-69AC4F82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3"/>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P13118831">
    <w:name w:val="SP.13.118831"/>
    <w:basedOn w:val="Default"/>
    <w:next w:val="Default"/>
    <w:uiPriority w:val="99"/>
    <w:rsid w:val="00107F70"/>
    <w:rPr>
      <w:color w:val="auto"/>
    </w:rPr>
  </w:style>
  <w:style w:type="paragraph" w:customStyle="1" w:styleId="SP13118791">
    <w:name w:val="SP.13.118791"/>
    <w:basedOn w:val="Default"/>
    <w:next w:val="Default"/>
    <w:uiPriority w:val="99"/>
    <w:rsid w:val="00107F70"/>
    <w:rPr>
      <w:color w:val="auto"/>
    </w:rPr>
  </w:style>
  <w:style w:type="paragraph" w:customStyle="1" w:styleId="SP13118806">
    <w:name w:val="SP.13.118806"/>
    <w:basedOn w:val="Default"/>
    <w:next w:val="Default"/>
    <w:uiPriority w:val="99"/>
    <w:rsid w:val="00107F70"/>
    <w:rPr>
      <w:color w:val="auto"/>
    </w:rPr>
  </w:style>
  <w:style w:type="character" w:customStyle="1" w:styleId="SC13303120">
    <w:name w:val="SC.13.303120"/>
    <w:uiPriority w:val="99"/>
    <w:rsid w:val="00107F70"/>
    <w:rPr>
      <w:color w:val="000000"/>
      <w:sz w:val="20"/>
      <w:szCs w:val="20"/>
    </w:rPr>
  </w:style>
  <w:style w:type="paragraph" w:customStyle="1" w:styleId="SP13118832">
    <w:name w:val="SP.13.118832"/>
    <w:basedOn w:val="Default"/>
    <w:next w:val="Default"/>
    <w:uiPriority w:val="99"/>
    <w:rsid w:val="007728B7"/>
    <w:rPr>
      <w:color w:val="auto"/>
    </w:rPr>
  </w:style>
  <w:style w:type="character" w:customStyle="1" w:styleId="SC13303177">
    <w:name w:val="SC.13.303177"/>
    <w:uiPriority w:val="99"/>
    <w:rsid w:val="00A13854"/>
    <w:rPr>
      <w:i/>
      <w:iCs/>
      <w:color w:val="000000"/>
      <w:sz w:val="16"/>
      <w:szCs w:val="16"/>
    </w:rPr>
  </w:style>
  <w:style w:type="paragraph" w:customStyle="1" w:styleId="MTDisplayEquation">
    <w:name w:val="MTDisplayEquation"/>
    <w:basedOn w:val="Normal"/>
    <w:next w:val="Normal"/>
    <w:link w:val="MTDisplayEquationChar"/>
    <w:rsid w:val="00E02A07"/>
    <w:pPr>
      <w:tabs>
        <w:tab w:val="center" w:pos="5280"/>
        <w:tab w:val="right" w:pos="10580"/>
      </w:tabs>
      <w:spacing w:after="160" w:line="259" w:lineRule="auto"/>
    </w:pPr>
    <w:rPr>
      <w:rFonts w:ascii="Arial" w:hAnsi="Arial" w:cs="Arial"/>
      <w:iCs/>
    </w:rPr>
  </w:style>
  <w:style w:type="character" w:customStyle="1" w:styleId="MTDisplayEquationChar">
    <w:name w:val="MTDisplayEquation Char"/>
    <w:basedOn w:val="DefaultParagraphFont"/>
    <w:link w:val="MTDisplayEquation"/>
    <w:rsid w:val="00E02A07"/>
    <w:rPr>
      <w:rFonts w:ascii="Arial" w:hAnsi="Arial" w:cs="Arial"/>
      <w:iCs/>
      <w:sz w:val="18"/>
      <w:lang w:val="en-GB" w:eastAsia="en-US"/>
    </w:rPr>
  </w:style>
  <w:style w:type="paragraph" w:customStyle="1" w:styleId="SP1386063">
    <w:name w:val="SP.13.86063"/>
    <w:basedOn w:val="Default"/>
    <w:next w:val="Default"/>
    <w:uiPriority w:val="99"/>
    <w:rsid w:val="008F6E95"/>
    <w:rPr>
      <w:color w:val="auto"/>
    </w:rPr>
  </w:style>
  <w:style w:type="paragraph" w:customStyle="1" w:styleId="SP1386023">
    <w:name w:val="SP.13.86023"/>
    <w:basedOn w:val="Default"/>
    <w:next w:val="Default"/>
    <w:uiPriority w:val="99"/>
    <w:rsid w:val="008F6E95"/>
    <w:rPr>
      <w:color w:val="auto"/>
    </w:rPr>
  </w:style>
  <w:style w:type="paragraph" w:customStyle="1" w:styleId="SP1386038">
    <w:name w:val="SP.13.86038"/>
    <w:basedOn w:val="Default"/>
    <w:next w:val="Default"/>
    <w:uiPriority w:val="99"/>
    <w:rsid w:val="008F6E95"/>
    <w:rPr>
      <w:color w:val="auto"/>
    </w:rPr>
  </w:style>
  <w:style w:type="character" w:customStyle="1" w:styleId="SC13303240">
    <w:name w:val="SC.13.303240"/>
    <w:uiPriority w:val="99"/>
    <w:rsid w:val="00BA68C8"/>
    <w:rPr>
      <w:i/>
      <w:iCs/>
      <w:color w:val="000000"/>
      <w:sz w:val="16"/>
      <w:szCs w:val="16"/>
    </w:rPr>
  </w:style>
  <w:style w:type="character" w:customStyle="1" w:styleId="fontstyle01">
    <w:name w:val="fontstyle01"/>
    <w:basedOn w:val="DefaultParagraphFont"/>
    <w:rsid w:val="00E75D17"/>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D858AE"/>
    <w:rPr>
      <w:rFonts w:ascii="TimesNewRoman" w:hAnsi="TimesNewRoman" w:hint="default"/>
      <w:b/>
      <w:bCs/>
      <w:i w:val="0"/>
      <w:iCs w:val="0"/>
      <w:color w:val="000000"/>
      <w:sz w:val="18"/>
      <w:szCs w:val="18"/>
    </w:rPr>
  </w:style>
  <w:style w:type="character" w:customStyle="1" w:styleId="fontstyle31">
    <w:name w:val="fontstyle31"/>
    <w:basedOn w:val="DefaultParagraphFont"/>
    <w:rsid w:val="00D858AE"/>
    <w:rPr>
      <w:rFonts w:ascii="TimesNewRoman" w:hAnsi="TimesNewRoman" w:hint="default"/>
      <w:b w:val="0"/>
      <w:bCs w:val="0"/>
      <w:i w:val="0"/>
      <w:iCs w:val="0"/>
      <w:color w:val="000000"/>
      <w:sz w:val="18"/>
      <w:szCs w:val="18"/>
    </w:rPr>
  </w:style>
  <w:style w:type="paragraph" w:styleId="Caption">
    <w:name w:val="caption"/>
    <w:basedOn w:val="Normal"/>
    <w:next w:val="Normal"/>
    <w:unhideWhenUsed/>
    <w:qFormat/>
    <w:rsid w:val="009A6621"/>
    <w:pPr>
      <w:spacing w:after="200"/>
    </w:pPr>
    <w:rPr>
      <w:i/>
      <w:iCs/>
      <w:color w:val="1F497D" w:themeColor="text2"/>
      <w:szCs w:val="18"/>
    </w:rPr>
  </w:style>
  <w:style w:type="paragraph" w:customStyle="1" w:styleId="A1FigTitle">
    <w:name w:val="A1FigTitle"/>
    <w:next w:val="T"/>
    <w:rsid w:val="000C0FED"/>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character" w:customStyle="1" w:styleId="fontstyle11">
    <w:name w:val="fontstyle11"/>
    <w:basedOn w:val="DefaultParagraphFont"/>
    <w:rsid w:val="00F5471D"/>
    <w:rPr>
      <w:rFonts w:ascii="TimesNewRomanPSMT" w:eastAsia="TimesNewRomanPSMT" w:hAnsi="TimesNewRomanPSMT" w:hint="eastAsia"/>
      <w:b w:val="0"/>
      <w:bCs w:val="0"/>
      <w:i w:val="0"/>
      <w:iCs w:val="0"/>
      <w:color w:val="000000"/>
      <w:sz w:val="14"/>
      <w:szCs w:val="14"/>
    </w:rPr>
  </w:style>
  <w:style w:type="character" w:styleId="UnresolvedMention">
    <w:name w:val="Unresolved Mention"/>
    <w:basedOn w:val="DefaultParagraphFont"/>
    <w:uiPriority w:val="99"/>
    <w:semiHidden/>
    <w:unhideWhenUsed/>
    <w:rsid w:val="003F3C99"/>
    <w:rPr>
      <w:color w:val="605E5C"/>
      <w:shd w:val="clear" w:color="auto" w:fill="E1DFDD"/>
    </w:rPr>
  </w:style>
  <w:style w:type="character" w:styleId="FollowedHyperlink">
    <w:name w:val="FollowedHyperlink"/>
    <w:basedOn w:val="DefaultParagraphFont"/>
    <w:uiPriority w:val="99"/>
    <w:semiHidden/>
    <w:unhideWhenUsed/>
    <w:rsid w:val="00BA5FD0"/>
    <w:rPr>
      <w:color w:val="800080"/>
      <w:u w:val="single"/>
    </w:rPr>
  </w:style>
  <w:style w:type="paragraph" w:customStyle="1" w:styleId="msonormal0">
    <w:name w:val="msonormal"/>
    <w:basedOn w:val="Normal"/>
    <w:rsid w:val="00BA5FD0"/>
    <w:pPr>
      <w:spacing w:before="100" w:beforeAutospacing="1" w:after="100" w:afterAutospacing="1"/>
    </w:pPr>
    <w:rPr>
      <w:rFonts w:eastAsia="Times New Roman"/>
      <w:sz w:val="24"/>
      <w:szCs w:val="24"/>
      <w:lang w:val="en-US" w:eastAsia="zh-CN"/>
    </w:rPr>
  </w:style>
  <w:style w:type="paragraph" w:customStyle="1" w:styleId="xl65">
    <w:name w:val="xl65"/>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6">
    <w:name w:val="xl66"/>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7">
    <w:name w:val="xl67"/>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8">
    <w:name w:val="xl68"/>
    <w:basedOn w:val="Normal"/>
    <w:rsid w:val="0018535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styleId="BodyText">
    <w:name w:val="Body Text"/>
    <w:basedOn w:val="Normal"/>
    <w:link w:val="BodyTextChar"/>
    <w:uiPriority w:val="1"/>
    <w:unhideWhenUsed/>
    <w:qFormat/>
    <w:rsid w:val="009C6213"/>
    <w:pPr>
      <w:spacing w:after="120"/>
    </w:pPr>
  </w:style>
  <w:style w:type="character" w:customStyle="1" w:styleId="BodyTextChar">
    <w:name w:val="Body Text Char"/>
    <w:basedOn w:val="DefaultParagraphFont"/>
    <w:link w:val="BodyText"/>
    <w:uiPriority w:val="99"/>
    <w:semiHidden/>
    <w:rsid w:val="009C6213"/>
    <w:rPr>
      <w:sz w:val="18"/>
      <w:lang w:val="en-GB" w:eastAsia="en-US"/>
    </w:rPr>
  </w:style>
  <w:style w:type="paragraph" w:customStyle="1" w:styleId="TableParagraph">
    <w:name w:val="Table Paragraph"/>
    <w:basedOn w:val="Normal"/>
    <w:uiPriority w:val="1"/>
    <w:qFormat/>
    <w:rsid w:val="009C6213"/>
    <w:pPr>
      <w:widowControl w:val="0"/>
      <w:autoSpaceDE w:val="0"/>
      <w:autoSpaceDN w:val="0"/>
      <w:adjustRightInd w:val="0"/>
    </w:pPr>
    <w:rPr>
      <w:rFonts w:eastAsiaTheme="minorEastAsia"/>
      <w:sz w:val="24"/>
      <w:szCs w:val="24"/>
      <w:lang w:val="en-US" w:eastAsia="zh-CN"/>
    </w:rPr>
  </w:style>
  <w:style w:type="character" w:customStyle="1" w:styleId="cf01">
    <w:name w:val="cf01"/>
    <w:basedOn w:val="DefaultParagraphFont"/>
    <w:rsid w:val="00D25AE8"/>
    <w:rPr>
      <w:rFonts w:ascii="Segoe UI" w:hAnsi="Segoe UI" w:cs="Segoe UI" w:hint="default"/>
      <w:b/>
      <w:bCs/>
      <w:color w:val="262626"/>
      <w:sz w:val="28"/>
      <w:szCs w:val="28"/>
    </w:rPr>
  </w:style>
  <w:style w:type="character" w:customStyle="1" w:styleId="Heading1Char">
    <w:name w:val="Heading 1 Char"/>
    <w:basedOn w:val="DefaultParagraphFont"/>
    <w:link w:val="Heading1"/>
    <w:uiPriority w:val="1"/>
    <w:rsid w:val="00D80380"/>
    <w:rPr>
      <w:rFonts w:ascii="Arial" w:hAnsi="Arial"/>
      <w:b/>
      <w:sz w:val="32"/>
      <w:u w:val="single"/>
      <w:lang w:val="en-GB" w:eastAsia="en-US"/>
    </w:rPr>
  </w:style>
  <w:style w:type="character" w:customStyle="1" w:styleId="Heading2Char">
    <w:name w:val="Heading 2 Char"/>
    <w:basedOn w:val="DefaultParagraphFont"/>
    <w:link w:val="Heading2"/>
    <w:uiPriority w:val="1"/>
    <w:rsid w:val="00D80380"/>
    <w:rPr>
      <w:rFonts w:ascii="Arial" w:hAnsi="Arial"/>
      <w:b/>
      <w:sz w:val="28"/>
      <w:u w:val="single"/>
      <w:lang w:val="en-GB" w:eastAsia="en-US"/>
    </w:rPr>
  </w:style>
  <w:style w:type="character" w:customStyle="1" w:styleId="Heading3Char">
    <w:name w:val="Heading 3 Char"/>
    <w:basedOn w:val="DefaultParagraphFont"/>
    <w:link w:val="Heading3"/>
    <w:uiPriority w:val="1"/>
    <w:rsid w:val="00D80380"/>
    <w:rPr>
      <w:rFonts w:ascii="Arial" w:hAnsi="Arial"/>
      <w:b/>
      <w:sz w:val="24"/>
      <w:lang w:val="en-GB" w:eastAsia="en-US"/>
    </w:rPr>
  </w:style>
  <w:style w:type="paragraph" w:customStyle="1" w:styleId="Title1">
    <w:name w:val="Title1"/>
    <w:basedOn w:val="Normal"/>
    <w:next w:val="Normal"/>
    <w:uiPriority w:val="1"/>
    <w:qFormat/>
    <w:rsid w:val="00D80380"/>
    <w:pPr>
      <w:widowControl w:val="0"/>
      <w:autoSpaceDE w:val="0"/>
      <w:autoSpaceDN w:val="0"/>
      <w:adjustRightInd w:val="0"/>
      <w:spacing w:before="87" w:line="246" w:lineRule="exact"/>
      <w:ind w:left="196"/>
    </w:pPr>
    <w:rPr>
      <w:rFonts w:ascii="Arial" w:eastAsia="PMingLiU" w:hAnsi="Arial" w:cs="Arial"/>
      <w:b/>
      <w:bCs/>
      <w:sz w:val="24"/>
      <w:szCs w:val="24"/>
      <w:lang w:val="en-US" w:eastAsia="zh-TW"/>
    </w:rPr>
  </w:style>
  <w:style w:type="character" w:customStyle="1" w:styleId="TitleChar">
    <w:name w:val="Title Char"/>
    <w:basedOn w:val="DefaultParagraphFont"/>
    <w:link w:val="Title"/>
    <w:uiPriority w:val="10"/>
    <w:rsid w:val="00D80380"/>
    <w:rPr>
      <w:rFonts w:ascii="Calibri Light" w:eastAsia="PMingLiU" w:hAnsi="Calibri Light" w:cs="Times New Roman"/>
      <w:b/>
      <w:bCs/>
      <w:kern w:val="28"/>
      <w:sz w:val="32"/>
      <w:szCs w:val="32"/>
    </w:rPr>
  </w:style>
  <w:style w:type="paragraph" w:styleId="Title">
    <w:name w:val="Title"/>
    <w:basedOn w:val="Normal"/>
    <w:next w:val="Normal"/>
    <w:link w:val="TitleChar"/>
    <w:uiPriority w:val="10"/>
    <w:qFormat/>
    <w:rsid w:val="00D80380"/>
    <w:pPr>
      <w:contextualSpacing/>
    </w:pPr>
    <w:rPr>
      <w:rFonts w:ascii="Calibri Light" w:eastAsia="PMingLiU" w:hAnsi="Calibri Light"/>
      <w:b/>
      <w:bCs/>
      <w:kern w:val="28"/>
      <w:sz w:val="32"/>
      <w:szCs w:val="32"/>
      <w:lang w:val="en-US" w:eastAsia="ko-KR"/>
    </w:rPr>
  </w:style>
  <w:style w:type="character" w:customStyle="1" w:styleId="TitleChar1">
    <w:name w:val="Title Char1"/>
    <w:basedOn w:val="DefaultParagraphFont"/>
    <w:rsid w:val="00D80380"/>
    <w:rPr>
      <w:rFonts w:asciiTheme="majorHAnsi" w:eastAsiaTheme="majorEastAsia" w:hAnsiTheme="majorHAnsi" w:cstheme="majorBidi"/>
      <w:spacing w:val="-10"/>
      <w:kern w:val="28"/>
      <w:sz w:val="56"/>
      <w:szCs w:val="56"/>
      <w:lang w:val="en-GB" w:eastAsia="en-US"/>
    </w:rPr>
  </w:style>
  <w:style w:type="paragraph" w:customStyle="1" w:styleId="VariableList">
    <w:name w:val="VariableList"/>
    <w:uiPriority w:val="99"/>
    <w:rsid w:val="00AA71B8"/>
    <w:pPr>
      <w:tabs>
        <w:tab w:val="left" w:pos="760"/>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2140" w:hanging="1940"/>
      <w:jc w:val="both"/>
    </w:pPr>
    <w:rPr>
      <w:rFonts w:eastAsiaTheme="minorEastAsia"/>
      <w:color w:val="000000"/>
      <w:w w:val="0"/>
      <w:lang w:eastAsia="en-GB"/>
    </w:rPr>
  </w:style>
  <w:style w:type="paragraph" w:customStyle="1" w:styleId="L1">
    <w:name w:val="L1"/>
    <w:aliases w:val="LetteredList1"/>
    <w:next w:val="Normal"/>
    <w:uiPriority w:val="99"/>
    <w:rsid w:val="00AA71B8"/>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GB"/>
    </w:rPr>
  </w:style>
  <w:style w:type="paragraph" w:customStyle="1" w:styleId="LP">
    <w:name w:val="LP"/>
    <w:aliases w:val="ListParagraph"/>
    <w:next w:val="Normal"/>
    <w:uiPriority w:val="99"/>
    <w:rsid w:val="00AA71B8"/>
    <w:pPr>
      <w:tabs>
        <w:tab w:val="left" w:pos="640"/>
      </w:tabs>
      <w:autoSpaceDE w:val="0"/>
      <w:autoSpaceDN w:val="0"/>
      <w:adjustRightInd w:val="0"/>
      <w:spacing w:before="60" w:after="60" w:line="240" w:lineRule="atLeast"/>
      <w:ind w:left="640"/>
      <w:jc w:val="both"/>
    </w:pPr>
    <w:rPr>
      <w:rFonts w:eastAsiaTheme="minorEastAsia"/>
      <w:color w:val="000000"/>
      <w:w w:val="0"/>
      <w:lang w:eastAsia="en-GB"/>
    </w:rPr>
  </w:style>
  <w:style w:type="paragraph" w:customStyle="1" w:styleId="LP2">
    <w:name w:val="LP2"/>
    <w:aliases w:val="ListParagraph2"/>
    <w:next w:val="Normal"/>
    <w:uiPriority w:val="99"/>
    <w:rsid w:val="00AA71B8"/>
    <w:pPr>
      <w:tabs>
        <w:tab w:val="left" w:pos="640"/>
      </w:tabs>
      <w:autoSpaceDE w:val="0"/>
      <w:autoSpaceDN w:val="0"/>
      <w:adjustRightInd w:val="0"/>
      <w:spacing w:before="60" w:after="60" w:line="240" w:lineRule="atLeast"/>
      <w:ind w:left="1040"/>
      <w:jc w:val="both"/>
    </w:pPr>
    <w:rPr>
      <w:rFonts w:eastAsiaTheme="minorEastAsia"/>
      <w:color w:val="000000"/>
      <w:w w:val="0"/>
      <w:lang w:eastAsia="en-GB"/>
    </w:rPr>
  </w:style>
  <w:style w:type="paragraph" w:customStyle="1" w:styleId="Bulleted">
    <w:name w:val="Bulleted"/>
    <w:rsid w:val="00AA71B8"/>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819">
      <w:bodyDiv w:val="1"/>
      <w:marLeft w:val="0"/>
      <w:marRight w:val="0"/>
      <w:marTop w:val="0"/>
      <w:marBottom w:val="0"/>
      <w:divBdr>
        <w:top w:val="none" w:sz="0" w:space="0" w:color="auto"/>
        <w:left w:val="none" w:sz="0" w:space="0" w:color="auto"/>
        <w:bottom w:val="none" w:sz="0" w:space="0" w:color="auto"/>
        <w:right w:val="none" w:sz="0" w:space="0" w:color="auto"/>
      </w:divBdr>
    </w:div>
    <w:div w:id="460346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8676373">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8435760">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260721">
      <w:bodyDiv w:val="1"/>
      <w:marLeft w:val="0"/>
      <w:marRight w:val="0"/>
      <w:marTop w:val="0"/>
      <w:marBottom w:val="0"/>
      <w:divBdr>
        <w:top w:val="none" w:sz="0" w:space="0" w:color="auto"/>
        <w:left w:val="none" w:sz="0" w:space="0" w:color="auto"/>
        <w:bottom w:val="none" w:sz="0" w:space="0" w:color="auto"/>
        <w:right w:val="none" w:sz="0" w:space="0" w:color="auto"/>
      </w:divBdr>
    </w:div>
    <w:div w:id="86393869">
      <w:bodyDiv w:val="1"/>
      <w:marLeft w:val="0"/>
      <w:marRight w:val="0"/>
      <w:marTop w:val="0"/>
      <w:marBottom w:val="0"/>
      <w:divBdr>
        <w:top w:val="none" w:sz="0" w:space="0" w:color="auto"/>
        <w:left w:val="none" w:sz="0" w:space="0" w:color="auto"/>
        <w:bottom w:val="none" w:sz="0" w:space="0" w:color="auto"/>
        <w:right w:val="none" w:sz="0" w:space="0" w:color="auto"/>
      </w:divBdr>
    </w:div>
    <w:div w:id="92941951">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0154678">
      <w:bodyDiv w:val="1"/>
      <w:marLeft w:val="0"/>
      <w:marRight w:val="0"/>
      <w:marTop w:val="0"/>
      <w:marBottom w:val="0"/>
      <w:divBdr>
        <w:top w:val="none" w:sz="0" w:space="0" w:color="auto"/>
        <w:left w:val="none" w:sz="0" w:space="0" w:color="auto"/>
        <w:bottom w:val="none" w:sz="0" w:space="0" w:color="auto"/>
        <w:right w:val="none" w:sz="0" w:space="0" w:color="auto"/>
      </w:divBdr>
    </w:div>
    <w:div w:id="101727666">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4394813">
      <w:bodyDiv w:val="1"/>
      <w:marLeft w:val="0"/>
      <w:marRight w:val="0"/>
      <w:marTop w:val="0"/>
      <w:marBottom w:val="0"/>
      <w:divBdr>
        <w:top w:val="none" w:sz="0" w:space="0" w:color="auto"/>
        <w:left w:val="none" w:sz="0" w:space="0" w:color="auto"/>
        <w:bottom w:val="none" w:sz="0" w:space="0" w:color="auto"/>
        <w:right w:val="none" w:sz="0" w:space="0" w:color="auto"/>
      </w:divBdr>
    </w:div>
    <w:div w:id="127205998">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1869342">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39467801">
      <w:bodyDiv w:val="1"/>
      <w:marLeft w:val="0"/>
      <w:marRight w:val="0"/>
      <w:marTop w:val="0"/>
      <w:marBottom w:val="0"/>
      <w:divBdr>
        <w:top w:val="none" w:sz="0" w:space="0" w:color="auto"/>
        <w:left w:val="none" w:sz="0" w:space="0" w:color="auto"/>
        <w:bottom w:val="none" w:sz="0" w:space="0" w:color="auto"/>
        <w:right w:val="none" w:sz="0" w:space="0" w:color="auto"/>
      </w:divBdr>
    </w:div>
    <w:div w:id="141000354">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111578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78548990">
      <w:bodyDiv w:val="1"/>
      <w:marLeft w:val="0"/>
      <w:marRight w:val="0"/>
      <w:marTop w:val="0"/>
      <w:marBottom w:val="0"/>
      <w:divBdr>
        <w:top w:val="none" w:sz="0" w:space="0" w:color="auto"/>
        <w:left w:val="none" w:sz="0" w:space="0" w:color="auto"/>
        <w:bottom w:val="none" w:sz="0" w:space="0" w:color="auto"/>
        <w:right w:val="none" w:sz="0" w:space="0" w:color="auto"/>
      </w:divBdr>
    </w:div>
    <w:div w:id="179512101">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465814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586703">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4506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5316427">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7786074">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5655053">
      <w:bodyDiv w:val="1"/>
      <w:marLeft w:val="0"/>
      <w:marRight w:val="0"/>
      <w:marTop w:val="0"/>
      <w:marBottom w:val="0"/>
      <w:divBdr>
        <w:top w:val="none" w:sz="0" w:space="0" w:color="auto"/>
        <w:left w:val="none" w:sz="0" w:space="0" w:color="auto"/>
        <w:bottom w:val="none" w:sz="0" w:space="0" w:color="auto"/>
        <w:right w:val="none" w:sz="0" w:space="0" w:color="auto"/>
      </w:divBdr>
    </w:div>
    <w:div w:id="250897440">
      <w:bodyDiv w:val="1"/>
      <w:marLeft w:val="0"/>
      <w:marRight w:val="0"/>
      <w:marTop w:val="0"/>
      <w:marBottom w:val="0"/>
      <w:divBdr>
        <w:top w:val="none" w:sz="0" w:space="0" w:color="auto"/>
        <w:left w:val="none" w:sz="0" w:space="0" w:color="auto"/>
        <w:bottom w:val="none" w:sz="0" w:space="0" w:color="auto"/>
        <w:right w:val="none" w:sz="0" w:space="0" w:color="auto"/>
      </w:divBdr>
    </w:div>
    <w:div w:id="256181770">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87900666">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422371">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9191488">
      <w:bodyDiv w:val="1"/>
      <w:marLeft w:val="0"/>
      <w:marRight w:val="0"/>
      <w:marTop w:val="0"/>
      <w:marBottom w:val="0"/>
      <w:divBdr>
        <w:top w:val="none" w:sz="0" w:space="0" w:color="auto"/>
        <w:left w:val="none" w:sz="0" w:space="0" w:color="auto"/>
        <w:bottom w:val="none" w:sz="0" w:space="0" w:color="auto"/>
        <w:right w:val="none" w:sz="0" w:space="0" w:color="auto"/>
      </w:divBdr>
    </w:div>
    <w:div w:id="323628025">
      <w:bodyDiv w:val="1"/>
      <w:marLeft w:val="0"/>
      <w:marRight w:val="0"/>
      <w:marTop w:val="0"/>
      <w:marBottom w:val="0"/>
      <w:divBdr>
        <w:top w:val="none" w:sz="0" w:space="0" w:color="auto"/>
        <w:left w:val="none" w:sz="0" w:space="0" w:color="auto"/>
        <w:bottom w:val="none" w:sz="0" w:space="0" w:color="auto"/>
        <w:right w:val="none" w:sz="0" w:space="0" w:color="auto"/>
      </w:divBdr>
    </w:div>
    <w:div w:id="324405748">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7487390">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379858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64010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306553">
      <w:bodyDiv w:val="1"/>
      <w:marLeft w:val="0"/>
      <w:marRight w:val="0"/>
      <w:marTop w:val="0"/>
      <w:marBottom w:val="0"/>
      <w:divBdr>
        <w:top w:val="none" w:sz="0" w:space="0" w:color="auto"/>
        <w:left w:val="none" w:sz="0" w:space="0" w:color="auto"/>
        <w:bottom w:val="none" w:sz="0" w:space="0" w:color="auto"/>
        <w:right w:val="none" w:sz="0" w:space="0" w:color="auto"/>
      </w:divBdr>
    </w:div>
    <w:div w:id="370306658">
      <w:bodyDiv w:val="1"/>
      <w:marLeft w:val="0"/>
      <w:marRight w:val="0"/>
      <w:marTop w:val="0"/>
      <w:marBottom w:val="0"/>
      <w:divBdr>
        <w:top w:val="none" w:sz="0" w:space="0" w:color="auto"/>
        <w:left w:val="none" w:sz="0" w:space="0" w:color="auto"/>
        <w:bottom w:val="none" w:sz="0" w:space="0" w:color="auto"/>
        <w:right w:val="none" w:sz="0" w:space="0" w:color="auto"/>
      </w:divBdr>
    </w:div>
    <w:div w:id="37173560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26682">
      <w:bodyDiv w:val="1"/>
      <w:marLeft w:val="0"/>
      <w:marRight w:val="0"/>
      <w:marTop w:val="0"/>
      <w:marBottom w:val="0"/>
      <w:divBdr>
        <w:top w:val="none" w:sz="0" w:space="0" w:color="auto"/>
        <w:left w:val="none" w:sz="0" w:space="0" w:color="auto"/>
        <w:bottom w:val="none" w:sz="0" w:space="0" w:color="auto"/>
        <w:right w:val="none" w:sz="0" w:space="0" w:color="auto"/>
      </w:divBdr>
    </w:div>
    <w:div w:id="382680568">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355316">
      <w:bodyDiv w:val="1"/>
      <w:marLeft w:val="0"/>
      <w:marRight w:val="0"/>
      <w:marTop w:val="0"/>
      <w:marBottom w:val="0"/>
      <w:divBdr>
        <w:top w:val="none" w:sz="0" w:space="0" w:color="auto"/>
        <w:left w:val="none" w:sz="0" w:space="0" w:color="auto"/>
        <w:bottom w:val="none" w:sz="0" w:space="0" w:color="auto"/>
        <w:right w:val="none" w:sz="0" w:space="0" w:color="auto"/>
      </w:divBdr>
    </w:div>
    <w:div w:id="394624027">
      <w:bodyDiv w:val="1"/>
      <w:marLeft w:val="0"/>
      <w:marRight w:val="0"/>
      <w:marTop w:val="0"/>
      <w:marBottom w:val="0"/>
      <w:divBdr>
        <w:top w:val="none" w:sz="0" w:space="0" w:color="auto"/>
        <w:left w:val="none" w:sz="0" w:space="0" w:color="auto"/>
        <w:bottom w:val="none" w:sz="0" w:space="0" w:color="auto"/>
        <w:right w:val="none" w:sz="0" w:space="0" w:color="auto"/>
      </w:divBdr>
    </w:div>
    <w:div w:id="394817048">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222093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648694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1410528">
      <w:bodyDiv w:val="1"/>
      <w:marLeft w:val="0"/>
      <w:marRight w:val="0"/>
      <w:marTop w:val="0"/>
      <w:marBottom w:val="0"/>
      <w:divBdr>
        <w:top w:val="none" w:sz="0" w:space="0" w:color="auto"/>
        <w:left w:val="none" w:sz="0" w:space="0" w:color="auto"/>
        <w:bottom w:val="none" w:sz="0" w:space="0" w:color="auto"/>
        <w:right w:val="none" w:sz="0" w:space="0" w:color="auto"/>
      </w:divBdr>
    </w:div>
    <w:div w:id="422072228">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214528">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5084694">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2021128">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65777867">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6266120">
      <w:bodyDiv w:val="1"/>
      <w:marLeft w:val="0"/>
      <w:marRight w:val="0"/>
      <w:marTop w:val="0"/>
      <w:marBottom w:val="0"/>
      <w:divBdr>
        <w:top w:val="none" w:sz="0" w:space="0" w:color="auto"/>
        <w:left w:val="none" w:sz="0" w:space="0" w:color="auto"/>
        <w:bottom w:val="none" w:sz="0" w:space="0" w:color="auto"/>
        <w:right w:val="none" w:sz="0" w:space="0" w:color="auto"/>
      </w:divBdr>
    </w:div>
    <w:div w:id="479540121">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3545350">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1801172">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5928609">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18201920">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26023946">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43774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161534">
      <w:bodyDiv w:val="1"/>
      <w:marLeft w:val="0"/>
      <w:marRight w:val="0"/>
      <w:marTop w:val="0"/>
      <w:marBottom w:val="0"/>
      <w:divBdr>
        <w:top w:val="none" w:sz="0" w:space="0" w:color="auto"/>
        <w:left w:val="none" w:sz="0" w:space="0" w:color="auto"/>
        <w:bottom w:val="none" w:sz="0" w:space="0" w:color="auto"/>
        <w:right w:val="none" w:sz="0" w:space="0" w:color="auto"/>
      </w:divBdr>
    </w:div>
    <w:div w:id="552429737">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379910">
      <w:bodyDiv w:val="1"/>
      <w:marLeft w:val="0"/>
      <w:marRight w:val="0"/>
      <w:marTop w:val="0"/>
      <w:marBottom w:val="0"/>
      <w:divBdr>
        <w:top w:val="none" w:sz="0" w:space="0" w:color="auto"/>
        <w:left w:val="none" w:sz="0" w:space="0" w:color="auto"/>
        <w:bottom w:val="none" w:sz="0" w:space="0" w:color="auto"/>
        <w:right w:val="none" w:sz="0" w:space="0" w:color="auto"/>
      </w:divBdr>
    </w:div>
    <w:div w:id="582881960">
      <w:bodyDiv w:val="1"/>
      <w:marLeft w:val="0"/>
      <w:marRight w:val="0"/>
      <w:marTop w:val="0"/>
      <w:marBottom w:val="0"/>
      <w:divBdr>
        <w:top w:val="none" w:sz="0" w:space="0" w:color="auto"/>
        <w:left w:val="none" w:sz="0" w:space="0" w:color="auto"/>
        <w:bottom w:val="none" w:sz="0" w:space="0" w:color="auto"/>
        <w:right w:val="none" w:sz="0" w:space="0" w:color="auto"/>
      </w:divBdr>
    </w:div>
    <w:div w:id="584803568">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1707">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4651355">
      <w:bodyDiv w:val="1"/>
      <w:marLeft w:val="0"/>
      <w:marRight w:val="0"/>
      <w:marTop w:val="0"/>
      <w:marBottom w:val="0"/>
      <w:divBdr>
        <w:top w:val="none" w:sz="0" w:space="0" w:color="auto"/>
        <w:left w:val="none" w:sz="0" w:space="0" w:color="auto"/>
        <w:bottom w:val="none" w:sz="0" w:space="0" w:color="auto"/>
        <w:right w:val="none" w:sz="0" w:space="0" w:color="auto"/>
      </w:divBdr>
    </w:div>
    <w:div w:id="604726511">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997189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3099535">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5543356">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8127688">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6227307">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38653869">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1737784">
      <w:bodyDiv w:val="1"/>
      <w:marLeft w:val="0"/>
      <w:marRight w:val="0"/>
      <w:marTop w:val="0"/>
      <w:marBottom w:val="0"/>
      <w:divBdr>
        <w:top w:val="none" w:sz="0" w:space="0" w:color="auto"/>
        <w:left w:val="none" w:sz="0" w:space="0" w:color="auto"/>
        <w:bottom w:val="none" w:sz="0" w:space="0" w:color="auto"/>
        <w:right w:val="none" w:sz="0" w:space="0" w:color="auto"/>
      </w:divBdr>
    </w:div>
    <w:div w:id="643001441">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696663829">
      <w:bodyDiv w:val="1"/>
      <w:marLeft w:val="0"/>
      <w:marRight w:val="0"/>
      <w:marTop w:val="0"/>
      <w:marBottom w:val="0"/>
      <w:divBdr>
        <w:top w:val="none" w:sz="0" w:space="0" w:color="auto"/>
        <w:left w:val="none" w:sz="0" w:space="0" w:color="auto"/>
        <w:bottom w:val="none" w:sz="0" w:space="0" w:color="auto"/>
        <w:right w:val="none" w:sz="0" w:space="0" w:color="auto"/>
      </w:divBdr>
    </w:div>
    <w:div w:id="701169744">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865289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7649002">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4259467">
      <w:bodyDiv w:val="1"/>
      <w:marLeft w:val="0"/>
      <w:marRight w:val="0"/>
      <w:marTop w:val="0"/>
      <w:marBottom w:val="0"/>
      <w:divBdr>
        <w:top w:val="none" w:sz="0" w:space="0" w:color="auto"/>
        <w:left w:val="none" w:sz="0" w:space="0" w:color="auto"/>
        <w:bottom w:val="none" w:sz="0" w:space="0" w:color="auto"/>
        <w:right w:val="none" w:sz="0" w:space="0" w:color="auto"/>
      </w:divBdr>
    </w:div>
    <w:div w:id="750003403">
      <w:bodyDiv w:val="1"/>
      <w:marLeft w:val="0"/>
      <w:marRight w:val="0"/>
      <w:marTop w:val="0"/>
      <w:marBottom w:val="0"/>
      <w:divBdr>
        <w:top w:val="none" w:sz="0" w:space="0" w:color="auto"/>
        <w:left w:val="none" w:sz="0" w:space="0" w:color="auto"/>
        <w:bottom w:val="none" w:sz="0" w:space="0" w:color="auto"/>
        <w:right w:val="none" w:sz="0" w:space="0" w:color="auto"/>
      </w:divBdr>
    </w:div>
    <w:div w:id="752899835">
      <w:bodyDiv w:val="1"/>
      <w:marLeft w:val="0"/>
      <w:marRight w:val="0"/>
      <w:marTop w:val="0"/>
      <w:marBottom w:val="0"/>
      <w:divBdr>
        <w:top w:val="none" w:sz="0" w:space="0" w:color="auto"/>
        <w:left w:val="none" w:sz="0" w:space="0" w:color="auto"/>
        <w:bottom w:val="none" w:sz="0" w:space="0" w:color="auto"/>
        <w:right w:val="none" w:sz="0" w:space="0" w:color="auto"/>
      </w:divBdr>
    </w:div>
    <w:div w:id="75393825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2069738">
      <w:bodyDiv w:val="1"/>
      <w:marLeft w:val="0"/>
      <w:marRight w:val="0"/>
      <w:marTop w:val="0"/>
      <w:marBottom w:val="0"/>
      <w:divBdr>
        <w:top w:val="none" w:sz="0" w:space="0" w:color="auto"/>
        <w:left w:val="none" w:sz="0" w:space="0" w:color="auto"/>
        <w:bottom w:val="none" w:sz="0" w:space="0" w:color="auto"/>
        <w:right w:val="none" w:sz="0" w:space="0" w:color="auto"/>
      </w:divBdr>
      <w:divsChild>
        <w:div w:id="2044790676">
          <w:marLeft w:val="547"/>
          <w:marRight w:val="0"/>
          <w:marTop w:val="115"/>
          <w:marBottom w:val="0"/>
          <w:divBdr>
            <w:top w:val="none" w:sz="0" w:space="0" w:color="auto"/>
            <w:left w:val="none" w:sz="0" w:space="0" w:color="auto"/>
            <w:bottom w:val="none" w:sz="0" w:space="0" w:color="auto"/>
            <w:right w:val="none" w:sz="0" w:space="0" w:color="auto"/>
          </w:divBdr>
        </w:div>
        <w:div w:id="903369296">
          <w:marLeft w:val="1166"/>
          <w:marRight w:val="0"/>
          <w:marTop w:val="96"/>
          <w:marBottom w:val="0"/>
          <w:divBdr>
            <w:top w:val="none" w:sz="0" w:space="0" w:color="auto"/>
            <w:left w:val="none" w:sz="0" w:space="0" w:color="auto"/>
            <w:bottom w:val="none" w:sz="0" w:space="0" w:color="auto"/>
            <w:right w:val="none" w:sz="0" w:space="0" w:color="auto"/>
          </w:divBdr>
        </w:div>
        <w:div w:id="991451261">
          <w:marLeft w:val="1714"/>
          <w:marRight w:val="0"/>
          <w:marTop w:val="86"/>
          <w:marBottom w:val="0"/>
          <w:divBdr>
            <w:top w:val="none" w:sz="0" w:space="0" w:color="auto"/>
            <w:left w:val="none" w:sz="0" w:space="0" w:color="auto"/>
            <w:bottom w:val="none" w:sz="0" w:space="0" w:color="auto"/>
            <w:right w:val="none" w:sz="0" w:space="0" w:color="auto"/>
          </w:divBdr>
        </w:div>
        <w:div w:id="313411972">
          <w:marLeft w:val="1166"/>
          <w:marRight w:val="0"/>
          <w:marTop w:val="96"/>
          <w:marBottom w:val="0"/>
          <w:divBdr>
            <w:top w:val="none" w:sz="0" w:space="0" w:color="auto"/>
            <w:left w:val="none" w:sz="0" w:space="0" w:color="auto"/>
            <w:bottom w:val="none" w:sz="0" w:space="0" w:color="auto"/>
            <w:right w:val="none" w:sz="0" w:space="0" w:color="auto"/>
          </w:divBdr>
        </w:div>
        <w:div w:id="1403331054">
          <w:marLeft w:val="1714"/>
          <w:marRight w:val="0"/>
          <w:marTop w:val="86"/>
          <w:marBottom w:val="0"/>
          <w:divBdr>
            <w:top w:val="none" w:sz="0" w:space="0" w:color="auto"/>
            <w:left w:val="none" w:sz="0" w:space="0" w:color="auto"/>
            <w:bottom w:val="none" w:sz="0" w:space="0" w:color="auto"/>
            <w:right w:val="none" w:sz="0" w:space="0" w:color="auto"/>
          </w:divBdr>
        </w:div>
        <w:div w:id="177891256">
          <w:marLeft w:val="1714"/>
          <w:marRight w:val="0"/>
          <w:marTop w:val="86"/>
          <w:marBottom w:val="0"/>
          <w:divBdr>
            <w:top w:val="none" w:sz="0" w:space="0" w:color="auto"/>
            <w:left w:val="none" w:sz="0" w:space="0" w:color="auto"/>
            <w:bottom w:val="none" w:sz="0" w:space="0" w:color="auto"/>
            <w:right w:val="none" w:sz="0" w:space="0" w:color="auto"/>
          </w:divBdr>
        </w:div>
      </w:divsChild>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1534499">
      <w:bodyDiv w:val="1"/>
      <w:marLeft w:val="0"/>
      <w:marRight w:val="0"/>
      <w:marTop w:val="0"/>
      <w:marBottom w:val="0"/>
      <w:divBdr>
        <w:top w:val="none" w:sz="0" w:space="0" w:color="auto"/>
        <w:left w:val="none" w:sz="0" w:space="0" w:color="auto"/>
        <w:bottom w:val="none" w:sz="0" w:space="0" w:color="auto"/>
        <w:right w:val="none" w:sz="0" w:space="0" w:color="auto"/>
      </w:divBdr>
    </w:div>
    <w:div w:id="790055888">
      <w:bodyDiv w:val="1"/>
      <w:marLeft w:val="0"/>
      <w:marRight w:val="0"/>
      <w:marTop w:val="0"/>
      <w:marBottom w:val="0"/>
      <w:divBdr>
        <w:top w:val="none" w:sz="0" w:space="0" w:color="auto"/>
        <w:left w:val="none" w:sz="0" w:space="0" w:color="auto"/>
        <w:bottom w:val="none" w:sz="0" w:space="0" w:color="auto"/>
        <w:right w:val="none" w:sz="0" w:space="0" w:color="auto"/>
      </w:divBdr>
    </w:div>
    <w:div w:id="800463672">
      <w:bodyDiv w:val="1"/>
      <w:marLeft w:val="0"/>
      <w:marRight w:val="0"/>
      <w:marTop w:val="0"/>
      <w:marBottom w:val="0"/>
      <w:divBdr>
        <w:top w:val="none" w:sz="0" w:space="0" w:color="auto"/>
        <w:left w:val="none" w:sz="0" w:space="0" w:color="auto"/>
        <w:bottom w:val="none" w:sz="0" w:space="0" w:color="auto"/>
        <w:right w:val="none" w:sz="0" w:space="0" w:color="auto"/>
      </w:divBdr>
    </w:div>
    <w:div w:id="801505425">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2622973">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6356251">
      <w:bodyDiv w:val="1"/>
      <w:marLeft w:val="0"/>
      <w:marRight w:val="0"/>
      <w:marTop w:val="0"/>
      <w:marBottom w:val="0"/>
      <w:divBdr>
        <w:top w:val="none" w:sz="0" w:space="0" w:color="auto"/>
        <w:left w:val="none" w:sz="0" w:space="0" w:color="auto"/>
        <w:bottom w:val="none" w:sz="0" w:space="0" w:color="auto"/>
        <w:right w:val="none" w:sz="0" w:space="0" w:color="auto"/>
      </w:divBdr>
    </w:div>
    <w:div w:id="807479133">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09711996">
      <w:bodyDiv w:val="1"/>
      <w:marLeft w:val="0"/>
      <w:marRight w:val="0"/>
      <w:marTop w:val="0"/>
      <w:marBottom w:val="0"/>
      <w:divBdr>
        <w:top w:val="none" w:sz="0" w:space="0" w:color="auto"/>
        <w:left w:val="none" w:sz="0" w:space="0" w:color="auto"/>
        <w:bottom w:val="none" w:sz="0" w:space="0" w:color="auto"/>
        <w:right w:val="none" w:sz="0" w:space="0" w:color="auto"/>
      </w:divBdr>
    </w:div>
    <w:div w:id="811020104">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4585764">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0215753">
      <w:bodyDiv w:val="1"/>
      <w:marLeft w:val="0"/>
      <w:marRight w:val="0"/>
      <w:marTop w:val="0"/>
      <w:marBottom w:val="0"/>
      <w:divBdr>
        <w:top w:val="none" w:sz="0" w:space="0" w:color="auto"/>
        <w:left w:val="none" w:sz="0" w:space="0" w:color="auto"/>
        <w:bottom w:val="none" w:sz="0" w:space="0" w:color="auto"/>
        <w:right w:val="none" w:sz="0" w:space="0" w:color="auto"/>
      </w:divBdr>
    </w:div>
    <w:div w:id="834227388">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9706121">
      <w:bodyDiv w:val="1"/>
      <w:marLeft w:val="0"/>
      <w:marRight w:val="0"/>
      <w:marTop w:val="0"/>
      <w:marBottom w:val="0"/>
      <w:divBdr>
        <w:top w:val="none" w:sz="0" w:space="0" w:color="auto"/>
        <w:left w:val="none" w:sz="0" w:space="0" w:color="auto"/>
        <w:bottom w:val="none" w:sz="0" w:space="0" w:color="auto"/>
        <w:right w:val="none" w:sz="0" w:space="0" w:color="auto"/>
      </w:divBdr>
    </w:div>
    <w:div w:id="862015676">
      <w:bodyDiv w:val="1"/>
      <w:marLeft w:val="0"/>
      <w:marRight w:val="0"/>
      <w:marTop w:val="0"/>
      <w:marBottom w:val="0"/>
      <w:divBdr>
        <w:top w:val="none" w:sz="0" w:space="0" w:color="auto"/>
        <w:left w:val="none" w:sz="0" w:space="0" w:color="auto"/>
        <w:bottom w:val="none" w:sz="0" w:space="0" w:color="auto"/>
        <w:right w:val="none" w:sz="0" w:space="0" w:color="auto"/>
      </w:divBdr>
    </w:div>
    <w:div w:id="870261894">
      <w:bodyDiv w:val="1"/>
      <w:marLeft w:val="0"/>
      <w:marRight w:val="0"/>
      <w:marTop w:val="0"/>
      <w:marBottom w:val="0"/>
      <w:divBdr>
        <w:top w:val="none" w:sz="0" w:space="0" w:color="auto"/>
        <w:left w:val="none" w:sz="0" w:space="0" w:color="auto"/>
        <w:bottom w:val="none" w:sz="0" w:space="0" w:color="auto"/>
        <w:right w:val="none" w:sz="0" w:space="0" w:color="auto"/>
      </w:divBdr>
    </w:div>
    <w:div w:id="885750603">
      <w:bodyDiv w:val="1"/>
      <w:marLeft w:val="0"/>
      <w:marRight w:val="0"/>
      <w:marTop w:val="0"/>
      <w:marBottom w:val="0"/>
      <w:divBdr>
        <w:top w:val="none" w:sz="0" w:space="0" w:color="auto"/>
        <w:left w:val="none" w:sz="0" w:space="0" w:color="auto"/>
        <w:bottom w:val="none" w:sz="0" w:space="0" w:color="auto"/>
        <w:right w:val="none" w:sz="0" w:space="0" w:color="auto"/>
      </w:divBdr>
    </w:div>
    <w:div w:id="886256316">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8822792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759309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3026407">
      <w:bodyDiv w:val="1"/>
      <w:marLeft w:val="0"/>
      <w:marRight w:val="0"/>
      <w:marTop w:val="0"/>
      <w:marBottom w:val="0"/>
      <w:divBdr>
        <w:top w:val="none" w:sz="0" w:space="0" w:color="auto"/>
        <w:left w:val="none" w:sz="0" w:space="0" w:color="auto"/>
        <w:bottom w:val="none" w:sz="0" w:space="0" w:color="auto"/>
        <w:right w:val="none" w:sz="0" w:space="0" w:color="auto"/>
      </w:divBdr>
    </w:div>
    <w:div w:id="929267067">
      <w:bodyDiv w:val="1"/>
      <w:marLeft w:val="0"/>
      <w:marRight w:val="0"/>
      <w:marTop w:val="0"/>
      <w:marBottom w:val="0"/>
      <w:divBdr>
        <w:top w:val="none" w:sz="0" w:space="0" w:color="auto"/>
        <w:left w:val="none" w:sz="0" w:space="0" w:color="auto"/>
        <w:bottom w:val="none" w:sz="0" w:space="0" w:color="auto"/>
        <w:right w:val="none" w:sz="0" w:space="0" w:color="auto"/>
      </w:divBdr>
    </w:div>
    <w:div w:id="931470170">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936930">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061079">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1620627">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8121581">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9258669">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16805001">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5331738">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28485872">
      <w:bodyDiv w:val="1"/>
      <w:marLeft w:val="0"/>
      <w:marRight w:val="0"/>
      <w:marTop w:val="0"/>
      <w:marBottom w:val="0"/>
      <w:divBdr>
        <w:top w:val="none" w:sz="0" w:space="0" w:color="auto"/>
        <w:left w:val="none" w:sz="0" w:space="0" w:color="auto"/>
        <w:bottom w:val="none" w:sz="0" w:space="0" w:color="auto"/>
        <w:right w:val="none" w:sz="0" w:space="0" w:color="auto"/>
      </w:divBdr>
    </w:div>
    <w:div w:id="1030492660">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49262484">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9396782">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0977214">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6076574">
      <w:bodyDiv w:val="1"/>
      <w:marLeft w:val="0"/>
      <w:marRight w:val="0"/>
      <w:marTop w:val="0"/>
      <w:marBottom w:val="0"/>
      <w:divBdr>
        <w:top w:val="none" w:sz="0" w:space="0" w:color="auto"/>
        <w:left w:val="none" w:sz="0" w:space="0" w:color="auto"/>
        <w:bottom w:val="none" w:sz="0" w:space="0" w:color="auto"/>
        <w:right w:val="none" w:sz="0" w:space="0" w:color="auto"/>
      </w:divBdr>
    </w:div>
    <w:div w:id="1067337946">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4280695">
      <w:bodyDiv w:val="1"/>
      <w:marLeft w:val="0"/>
      <w:marRight w:val="0"/>
      <w:marTop w:val="0"/>
      <w:marBottom w:val="0"/>
      <w:divBdr>
        <w:top w:val="none" w:sz="0" w:space="0" w:color="auto"/>
        <w:left w:val="none" w:sz="0" w:space="0" w:color="auto"/>
        <w:bottom w:val="none" w:sz="0" w:space="0" w:color="auto"/>
        <w:right w:val="none" w:sz="0" w:space="0" w:color="auto"/>
      </w:divBdr>
    </w:div>
    <w:div w:id="1085885179">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7895245">
      <w:bodyDiv w:val="1"/>
      <w:marLeft w:val="0"/>
      <w:marRight w:val="0"/>
      <w:marTop w:val="0"/>
      <w:marBottom w:val="0"/>
      <w:divBdr>
        <w:top w:val="none" w:sz="0" w:space="0" w:color="auto"/>
        <w:left w:val="none" w:sz="0" w:space="0" w:color="auto"/>
        <w:bottom w:val="none" w:sz="0" w:space="0" w:color="auto"/>
        <w:right w:val="none" w:sz="0" w:space="0" w:color="auto"/>
      </w:divBdr>
    </w:div>
    <w:div w:id="1110855501">
      <w:bodyDiv w:val="1"/>
      <w:marLeft w:val="0"/>
      <w:marRight w:val="0"/>
      <w:marTop w:val="0"/>
      <w:marBottom w:val="0"/>
      <w:divBdr>
        <w:top w:val="none" w:sz="0" w:space="0" w:color="auto"/>
        <w:left w:val="none" w:sz="0" w:space="0" w:color="auto"/>
        <w:bottom w:val="none" w:sz="0" w:space="0" w:color="auto"/>
        <w:right w:val="none" w:sz="0" w:space="0" w:color="auto"/>
      </w:divBdr>
      <w:divsChild>
        <w:div w:id="1099912727">
          <w:marLeft w:val="547"/>
          <w:marRight w:val="0"/>
          <w:marTop w:val="96"/>
          <w:marBottom w:val="0"/>
          <w:divBdr>
            <w:top w:val="none" w:sz="0" w:space="0" w:color="auto"/>
            <w:left w:val="none" w:sz="0" w:space="0" w:color="auto"/>
            <w:bottom w:val="none" w:sz="0" w:space="0" w:color="auto"/>
            <w:right w:val="none" w:sz="0" w:space="0" w:color="auto"/>
          </w:divBdr>
        </w:div>
        <w:div w:id="1572502250">
          <w:marLeft w:val="1166"/>
          <w:marRight w:val="0"/>
          <w:marTop w:val="86"/>
          <w:marBottom w:val="0"/>
          <w:divBdr>
            <w:top w:val="none" w:sz="0" w:space="0" w:color="auto"/>
            <w:left w:val="none" w:sz="0" w:space="0" w:color="auto"/>
            <w:bottom w:val="none" w:sz="0" w:space="0" w:color="auto"/>
            <w:right w:val="none" w:sz="0" w:space="0" w:color="auto"/>
          </w:divBdr>
        </w:div>
        <w:div w:id="1921258275">
          <w:marLeft w:val="547"/>
          <w:marRight w:val="0"/>
          <w:marTop w:val="96"/>
          <w:marBottom w:val="0"/>
          <w:divBdr>
            <w:top w:val="none" w:sz="0" w:space="0" w:color="auto"/>
            <w:left w:val="none" w:sz="0" w:space="0" w:color="auto"/>
            <w:bottom w:val="none" w:sz="0" w:space="0" w:color="auto"/>
            <w:right w:val="none" w:sz="0" w:space="0" w:color="auto"/>
          </w:divBdr>
        </w:div>
      </w:divsChild>
    </w:div>
    <w:div w:id="1116368748">
      <w:bodyDiv w:val="1"/>
      <w:marLeft w:val="0"/>
      <w:marRight w:val="0"/>
      <w:marTop w:val="0"/>
      <w:marBottom w:val="0"/>
      <w:divBdr>
        <w:top w:val="none" w:sz="0" w:space="0" w:color="auto"/>
        <w:left w:val="none" w:sz="0" w:space="0" w:color="auto"/>
        <w:bottom w:val="none" w:sz="0" w:space="0" w:color="auto"/>
        <w:right w:val="none" w:sz="0" w:space="0" w:color="auto"/>
      </w:divBdr>
    </w:div>
    <w:div w:id="1120487704">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41673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3498826">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148039">
      <w:bodyDiv w:val="1"/>
      <w:marLeft w:val="0"/>
      <w:marRight w:val="0"/>
      <w:marTop w:val="0"/>
      <w:marBottom w:val="0"/>
      <w:divBdr>
        <w:top w:val="none" w:sz="0" w:space="0" w:color="auto"/>
        <w:left w:val="none" w:sz="0" w:space="0" w:color="auto"/>
        <w:bottom w:val="none" w:sz="0" w:space="0" w:color="auto"/>
        <w:right w:val="none" w:sz="0" w:space="0" w:color="auto"/>
      </w:divBdr>
    </w:div>
    <w:div w:id="115927077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5972623">
      <w:bodyDiv w:val="1"/>
      <w:marLeft w:val="0"/>
      <w:marRight w:val="0"/>
      <w:marTop w:val="0"/>
      <w:marBottom w:val="0"/>
      <w:divBdr>
        <w:top w:val="none" w:sz="0" w:space="0" w:color="auto"/>
        <w:left w:val="none" w:sz="0" w:space="0" w:color="auto"/>
        <w:bottom w:val="none" w:sz="0" w:space="0" w:color="auto"/>
        <w:right w:val="none" w:sz="0" w:space="0" w:color="auto"/>
      </w:divBdr>
    </w:div>
    <w:div w:id="1166168089">
      <w:bodyDiv w:val="1"/>
      <w:marLeft w:val="0"/>
      <w:marRight w:val="0"/>
      <w:marTop w:val="0"/>
      <w:marBottom w:val="0"/>
      <w:divBdr>
        <w:top w:val="none" w:sz="0" w:space="0" w:color="auto"/>
        <w:left w:val="none" w:sz="0" w:space="0" w:color="auto"/>
        <w:bottom w:val="none" w:sz="0" w:space="0" w:color="auto"/>
        <w:right w:val="none" w:sz="0" w:space="0" w:color="auto"/>
      </w:divBdr>
    </w:div>
    <w:div w:id="1175656311">
      <w:bodyDiv w:val="1"/>
      <w:marLeft w:val="0"/>
      <w:marRight w:val="0"/>
      <w:marTop w:val="0"/>
      <w:marBottom w:val="0"/>
      <w:divBdr>
        <w:top w:val="none" w:sz="0" w:space="0" w:color="auto"/>
        <w:left w:val="none" w:sz="0" w:space="0" w:color="auto"/>
        <w:bottom w:val="none" w:sz="0" w:space="0" w:color="auto"/>
        <w:right w:val="none" w:sz="0" w:space="0" w:color="auto"/>
      </w:divBdr>
    </w:div>
    <w:div w:id="1178429109">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333238">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1188765">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4466347">
      <w:bodyDiv w:val="1"/>
      <w:marLeft w:val="0"/>
      <w:marRight w:val="0"/>
      <w:marTop w:val="0"/>
      <w:marBottom w:val="0"/>
      <w:divBdr>
        <w:top w:val="none" w:sz="0" w:space="0" w:color="auto"/>
        <w:left w:val="none" w:sz="0" w:space="0" w:color="auto"/>
        <w:bottom w:val="none" w:sz="0" w:space="0" w:color="auto"/>
        <w:right w:val="none" w:sz="0" w:space="0" w:color="auto"/>
      </w:divBdr>
    </w:div>
    <w:div w:id="119696315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5002985">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03826">
      <w:bodyDiv w:val="1"/>
      <w:marLeft w:val="0"/>
      <w:marRight w:val="0"/>
      <w:marTop w:val="0"/>
      <w:marBottom w:val="0"/>
      <w:divBdr>
        <w:top w:val="none" w:sz="0" w:space="0" w:color="auto"/>
        <w:left w:val="none" w:sz="0" w:space="0" w:color="auto"/>
        <w:bottom w:val="none" w:sz="0" w:space="0" w:color="auto"/>
        <w:right w:val="none" w:sz="0" w:space="0" w:color="auto"/>
      </w:divBdr>
    </w:div>
    <w:div w:id="1221287680">
      <w:bodyDiv w:val="1"/>
      <w:marLeft w:val="0"/>
      <w:marRight w:val="0"/>
      <w:marTop w:val="0"/>
      <w:marBottom w:val="0"/>
      <w:divBdr>
        <w:top w:val="none" w:sz="0" w:space="0" w:color="auto"/>
        <w:left w:val="none" w:sz="0" w:space="0" w:color="auto"/>
        <w:bottom w:val="none" w:sz="0" w:space="0" w:color="auto"/>
        <w:right w:val="none" w:sz="0" w:space="0" w:color="auto"/>
      </w:divBdr>
    </w:div>
    <w:div w:id="1221550304">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361337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3890275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302602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2571308">
      <w:bodyDiv w:val="1"/>
      <w:marLeft w:val="0"/>
      <w:marRight w:val="0"/>
      <w:marTop w:val="0"/>
      <w:marBottom w:val="0"/>
      <w:divBdr>
        <w:top w:val="none" w:sz="0" w:space="0" w:color="auto"/>
        <w:left w:val="none" w:sz="0" w:space="0" w:color="auto"/>
        <w:bottom w:val="none" w:sz="0" w:space="0" w:color="auto"/>
        <w:right w:val="none" w:sz="0" w:space="0" w:color="auto"/>
      </w:divBdr>
    </w:div>
    <w:div w:id="1266114473">
      <w:bodyDiv w:val="1"/>
      <w:marLeft w:val="0"/>
      <w:marRight w:val="0"/>
      <w:marTop w:val="0"/>
      <w:marBottom w:val="0"/>
      <w:divBdr>
        <w:top w:val="none" w:sz="0" w:space="0" w:color="auto"/>
        <w:left w:val="none" w:sz="0" w:space="0" w:color="auto"/>
        <w:bottom w:val="none" w:sz="0" w:space="0" w:color="auto"/>
        <w:right w:val="none" w:sz="0" w:space="0" w:color="auto"/>
      </w:divBdr>
    </w:div>
    <w:div w:id="1266958973">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6213074">
      <w:bodyDiv w:val="1"/>
      <w:marLeft w:val="0"/>
      <w:marRight w:val="0"/>
      <w:marTop w:val="0"/>
      <w:marBottom w:val="0"/>
      <w:divBdr>
        <w:top w:val="none" w:sz="0" w:space="0" w:color="auto"/>
        <w:left w:val="none" w:sz="0" w:space="0" w:color="auto"/>
        <w:bottom w:val="none" w:sz="0" w:space="0" w:color="auto"/>
        <w:right w:val="none" w:sz="0" w:space="0" w:color="auto"/>
      </w:divBdr>
    </w:div>
    <w:div w:id="1278028849">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86933193">
      <w:bodyDiv w:val="1"/>
      <w:marLeft w:val="0"/>
      <w:marRight w:val="0"/>
      <w:marTop w:val="0"/>
      <w:marBottom w:val="0"/>
      <w:divBdr>
        <w:top w:val="none" w:sz="0" w:space="0" w:color="auto"/>
        <w:left w:val="none" w:sz="0" w:space="0" w:color="auto"/>
        <w:bottom w:val="none" w:sz="0" w:space="0" w:color="auto"/>
        <w:right w:val="none" w:sz="0" w:space="0" w:color="auto"/>
      </w:divBdr>
    </w:div>
    <w:div w:id="1287389571">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0327380">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1697220">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462046">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0041479">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1159917">
      <w:bodyDiv w:val="1"/>
      <w:marLeft w:val="0"/>
      <w:marRight w:val="0"/>
      <w:marTop w:val="0"/>
      <w:marBottom w:val="0"/>
      <w:divBdr>
        <w:top w:val="none" w:sz="0" w:space="0" w:color="auto"/>
        <w:left w:val="none" w:sz="0" w:space="0" w:color="auto"/>
        <w:bottom w:val="none" w:sz="0" w:space="0" w:color="auto"/>
        <w:right w:val="none" w:sz="0" w:space="0" w:color="auto"/>
      </w:divBdr>
    </w:div>
    <w:div w:id="1341928627">
      <w:bodyDiv w:val="1"/>
      <w:marLeft w:val="0"/>
      <w:marRight w:val="0"/>
      <w:marTop w:val="0"/>
      <w:marBottom w:val="0"/>
      <w:divBdr>
        <w:top w:val="none" w:sz="0" w:space="0" w:color="auto"/>
        <w:left w:val="none" w:sz="0" w:space="0" w:color="auto"/>
        <w:bottom w:val="none" w:sz="0" w:space="0" w:color="auto"/>
        <w:right w:val="none" w:sz="0" w:space="0" w:color="auto"/>
      </w:divBdr>
    </w:div>
    <w:div w:id="1343821870">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9138518">
      <w:bodyDiv w:val="1"/>
      <w:marLeft w:val="0"/>
      <w:marRight w:val="0"/>
      <w:marTop w:val="0"/>
      <w:marBottom w:val="0"/>
      <w:divBdr>
        <w:top w:val="none" w:sz="0" w:space="0" w:color="auto"/>
        <w:left w:val="none" w:sz="0" w:space="0" w:color="auto"/>
        <w:bottom w:val="none" w:sz="0" w:space="0" w:color="auto"/>
        <w:right w:val="none" w:sz="0" w:space="0" w:color="auto"/>
      </w:divBdr>
    </w:div>
    <w:div w:id="1349796912">
      <w:bodyDiv w:val="1"/>
      <w:marLeft w:val="0"/>
      <w:marRight w:val="0"/>
      <w:marTop w:val="0"/>
      <w:marBottom w:val="0"/>
      <w:divBdr>
        <w:top w:val="none" w:sz="0" w:space="0" w:color="auto"/>
        <w:left w:val="none" w:sz="0" w:space="0" w:color="auto"/>
        <w:bottom w:val="none" w:sz="0" w:space="0" w:color="auto"/>
        <w:right w:val="none" w:sz="0" w:space="0" w:color="auto"/>
      </w:divBdr>
    </w:div>
    <w:div w:id="135183942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76926018">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477559">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88264684">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6660747">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0326167">
      <w:bodyDiv w:val="1"/>
      <w:marLeft w:val="0"/>
      <w:marRight w:val="0"/>
      <w:marTop w:val="0"/>
      <w:marBottom w:val="0"/>
      <w:divBdr>
        <w:top w:val="none" w:sz="0" w:space="0" w:color="auto"/>
        <w:left w:val="none" w:sz="0" w:space="0" w:color="auto"/>
        <w:bottom w:val="none" w:sz="0" w:space="0" w:color="auto"/>
        <w:right w:val="none" w:sz="0" w:space="0" w:color="auto"/>
      </w:divBdr>
    </w:div>
    <w:div w:id="1420564335">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6263903">
      <w:bodyDiv w:val="1"/>
      <w:marLeft w:val="0"/>
      <w:marRight w:val="0"/>
      <w:marTop w:val="0"/>
      <w:marBottom w:val="0"/>
      <w:divBdr>
        <w:top w:val="none" w:sz="0" w:space="0" w:color="auto"/>
        <w:left w:val="none" w:sz="0" w:space="0" w:color="auto"/>
        <w:bottom w:val="none" w:sz="0" w:space="0" w:color="auto"/>
        <w:right w:val="none" w:sz="0" w:space="0" w:color="auto"/>
      </w:divBdr>
    </w:div>
    <w:div w:id="1441030891">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457639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5825301">
      <w:bodyDiv w:val="1"/>
      <w:marLeft w:val="0"/>
      <w:marRight w:val="0"/>
      <w:marTop w:val="0"/>
      <w:marBottom w:val="0"/>
      <w:divBdr>
        <w:top w:val="none" w:sz="0" w:space="0" w:color="auto"/>
        <w:left w:val="none" w:sz="0" w:space="0" w:color="auto"/>
        <w:bottom w:val="none" w:sz="0" w:space="0" w:color="auto"/>
        <w:right w:val="none" w:sz="0" w:space="0" w:color="auto"/>
      </w:divBdr>
    </w:div>
    <w:div w:id="1457019499">
      <w:bodyDiv w:val="1"/>
      <w:marLeft w:val="0"/>
      <w:marRight w:val="0"/>
      <w:marTop w:val="0"/>
      <w:marBottom w:val="0"/>
      <w:divBdr>
        <w:top w:val="none" w:sz="0" w:space="0" w:color="auto"/>
        <w:left w:val="none" w:sz="0" w:space="0" w:color="auto"/>
        <w:bottom w:val="none" w:sz="0" w:space="0" w:color="auto"/>
        <w:right w:val="none" w:sz="0" w:space="0" w:color="auto"/>
      </w:divBdr>
    </w:div>
    <w:div w:id="1460101456">
      <w:bodyDiv w:val="1"/>
      <w:marLeft w:val="0"/>
      <w:marRight w:val="0"/>
      <w:marTop w:val="0"/>
      <w:marBottom w:val="0"/>
      <w:divBdr>
        <w:top w:val="none" w:sz="0" w:space="0" w:color="auto"/>
        <w:left w:val="none" w:sz="0" w:space="0" w:color="auto"/>
        <w:bottom w:val="none" w:sz="0" w:space="0" w:color="auto"/>
        <w:right w:val="none" w:sz="0" w:space="0" w:color="auto"/>
      </w:divBdr>
    </w:div>
    <w:div w:id="1460105276">
      <w:bodyDiv w:val="1"/>
      <w:marLeft w:val="0"/>
      <w:marRight w:val="0"/>
      <w:marTop w:val="0"/>
      <w:marBottom w:val="0"/>
      <w:divBdr>
        <w:top w:val="none" w:sz="0" w:space="0" w:color="auto"/>
        <w:left w:val="none" w:sz="0" w:space="0" w:color="auto"/>
        <w:bottom w:val="none" w:sz="0" w:space="0" w:color="auto"/>
        <w:right w:val="none" w:sz="0" w:space="0" w:color="auto"/>
      </w:divBdr>
    </w:div>
    <w:div w:id="1467356091">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1753230">
      <w:bodyDiv w:val="1"/>
      <w:marLeft w:val="0"/>
      <w:marRight w:val="0"/>
      <w:marTop w:val="0"/>
      <w:marBottom w:val="0"/>
      <w:divBdr>
        <w:top w:val="none" w:sz="0" w:space="0" w:color="auto"/>
        <w:left w:val="none" w:sz="0" w:space="0" w:color="auto"/>
        <w:bottom w:val="none" w:sz="0" w:space="0" w:color="auto"/>
        <w:right w:val="none" w:sz="0" w:space="0" w:color="auto"/>
      </w:divBdr>
    </w:div>
    <w:div w:id="147548793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5127152">
      <w:bodyDiv w:val="1"/>
      <w:marLeft w:val="0"/>
      <w:marRight w:val="0"/>
      <w:marTop w:val="0"/>
      <w:marBottom w:val="0"/>
      <w:divBdr>
        <w:top w:val="none" w:sz="0" w:space="0" w:color="auto"/>
        <w:left w:val="none" w:sz="0" w:space="0" w:color="auto"/>
        <w:bottom w:val="none" w:sz="0" w:space="0" w:color="auto"/>
        <w:right w:val="none" w:sz="0" w:space="0" w:color="auto"/>
      </w:divBdr>
    </w:div>
    <w:div w:id="1485975017">
      <w:bodyDiv w:val="1"/>
      <w:marLeft w:val="0"/>
      <w:marRight w:val="0"/>
      <w:marTop w:val="0"/>
      <w:marBottom w:val="0"/>
      <w:divBdr>
        <w:top w:val="none" w:sz="0" w:space="0" w:color="auto"/>
        <w:left w:val="none" w:sz="0" w:space="0" w:color="auto"/>
        <w:bottom w:val="none" w:sz="0" w:space="0" w:color="auto"/>
        <w:right w:val="none" w:sz="0" w:space="0" w:color="auto"/>
      </w:divBdr>
    </w:div>
    <w:div w:id="1486894120">
      <w:bodyDiv w:val="1"/>
      <w:marLeft w:val="0"/>
      <w:marRight w:val="0"/>
      <w:marTop w:val="0"/>
      <w:marBottom w:val="0"/>
      <w:divBdr>
        <w:top w:val="none" w:sz="0" w:space="0" w:color="auto"/>
        <w:left w:val="none" w:sz="0" w:space="0" w:color="auto"/>
        <w:bottom w:val="none" w:sz="0" w:space="0" w:color="auto"/>
        <w:right w:val="none" w:sz="0" w:space="0" w:color="auto"/>
      </w:divBdr>
    </w:div>
    <w:div w:id="1493255315">
      <w:bodyDiv w:val="1"/>
      <w:marLeft w:val="0"/>
      <w:marRight w:val="0"/>
      <w:marTop w:val="0"/>
      <w:marBottom w:val="0"/>
      <w:divBdr>
        <w:top w:val="none" w:sz="0" w:space="0" w:color="auto"/>
        <w:left w:val="none" w:sz="0" w:space="0" w:color="auto"/>
        <w:bottom w:val="none" w:sz="0" w:space="0" w:color="auto"/>
        <w:right w:val="none" w:sz="0" w:space="0" w:color="auto"/>
      </w:divBdr>
    </w:div>
    <w:div w:id="1494949610">
      <w:bodyDiv w:val="1"/>
      <w:marLeft w:val="0"/>
      <w:marRight w:val="0"/>
      <w:marTop w:val="0"/>
      <w:marBottom w:val="0"/>
      <w:divBdr>
        <w:top w:val="none" w:sz="0" w:space="0" w:color="auto"/>
        <w:left w:val="none" w:sz="0" w:space="0" w:color="auto"/>
        <w:bottom w:val="none" w:sz="0" w:space="0" w:color="auto"/>
        <w:right w:val="none" w:sz="0" w:space="0" w:color="auto"/>
      </w:divBdr>
    </w:div>
    <w:div w:id="1500846626">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06818063">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6923012">
      <w:bodyDiv w:val="1"/>
      <w:marLeft w:val="0"/>
      <w:marRight w:val="0"/>
      <w:marTop w:val="0"/>
      <w:marBottom w:val="0"/>
      <w:divBdr>
        <w:top w:val="none" w:sz="0" w:space="0" w:color="auto"/>
        <w:left w:val="none" w:sz="0" w:space="0" w:color="auto"/>
        <w:bottom w:val="none" w:sz="0" w:space="0" w:color="auto"/>
        <w:right w:val="none" w:sz="0" w:space="0" w:color="auto"/>
      </w:divBdr>
    </w:div>
    <w:div w:id="1521117019">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141109">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2233399">
      <w:bodyDiv w:val="1"/>
      <w:marLeft w:val="0"/>
      <w:marRight w:val="0"/>
      <w:marTop w:val="0"/>
      <w:marBottom w:val="0"/>
      <w:divBdr>
        <w:top w:val="none" w:sz="0" w:space="0" w:color="auto"/>
        <w:left w:val="none" w:sz="0" w:space="0" w:color="auto"/>
        <w:bottom w:val="none" w:sz="0" w:space="0" w:color="auto"/>
        <w:right w:val="none" w:sz="0" w:space="0" w:color="auto"/>
      </w:divBdr>
    </w:div>
    <w:div w:id="156028896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6137285">
      <w:bodyDiv w:val="1"/>
      <w:marLeft w:val="0"/>
      <w:marRight w:val="0"/>
      <w:marTop w:val="0"/>
      <w:marBottom w:val="0"/>
      <w:divBdr>
        <w:top w:val="none" w:sz="0" w:space="0" w:color="auto"/>
        <w:left w:val="none" w:sz="0" w:space="0" w:color="auto"/>
        <w:bottom w:val="none" w:sz="0" w:space="0" w:color="auto"/>
        <w:right w:val="none" w:sz="0" w:space="0" w:color="auto"/>
      </w:divBdr>
      <w:divsChild>
        <w:div w:id="873889676">
          <w:marLeft w:val="1714"/>
          <w:marRight w:val="0"/>
          <w:marTop w:val="77"/>
          <w:marBottom w:val="0"/>
          <w:divBdr>
            <w:top w:val="none" w:sz="0" w:space="0" w:color="auto"/>
            <w:left w:val="none" w:sz="0" w:space="0" w:color="auto"/>
            <w:bottom w:val="none" w:sz="0" w:space="0" w:color="auto"/>
            <w:right w:val="none" w:sz="0" w:space="0" w:color="auto"/>
          </w:divBdr>
        </w:div>
      </w:divsChild>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696120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7351372">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143087">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2817934">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0874390">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4245617">
      <w:bodyDiv w:val="1"/>
      <w:marLeft w:val="0"/>
      <w:marRight w:val="0"/>
      <w:marTop w:val="0"/>
      <w:marBottom w:val="0"/>
      <w:divBdr>
        <w:top w:val="none" w:sz="0" w:space="0" w:color="auto"/>
        <w:left w:val="none" w:sz="0" w:space="0" w:color="auto"/>
        <w:bottom w:val="none" w:sz="0" w:space="0" w:color="auto"/>
        <w:right w:val="none" w:sz="0" w:space="0" w:color="auto"/>
      </w:divBdr>
    </w:div>
    <w:div w:id="1616717735">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84431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0723252">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7472915">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992333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2103355">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78069840">
      <w:bodyDiv w:val="1"/>
      <w:marLeft w:val="0"/>
      <w:marRight w:val="0"/>
      <w:marTop w:val="0"/>
      <w:marBottom w:val="0"/>
      <w:divBdr>
        <w:top w:val="none" w:sz="0" w:space="0" w:color="auto"/>
        <w:left w:val="none" w:sz="0" w:space="0" w:color="auto"/>
        <w:bottom w:val="none" w:sz="0" w:space="0" w:color="auto"/>
        <w:right w:val="none" w:sz="0" w:space="0" w:color="auto"/>
      </w:divBdr>
      <w:divsChild>
        <w:div w:id="1045447550">
          <w:marLeft w:val="547"/>
          <w:marRight w:val="0"/>
          <w:marTop w:val="96"/>
          <w:marBottom w:val="0"/>
          <w:divBdr>
            <w:top w:val="none" w:sz="0" w:space="0" w:color="auto"/>
            <w:left w:val="none" w:sz="0" w:space="0" w:color="auto"/>
            <w:bottom w:val="none" w:sz="0" w:space="0" w:color="auto"/>
            <w:right w:val="none" w:sz="0" w:space="0" w:color="auto"/>
          </w:divBdr>
        </w:div>
        <w:div w:id="106975884">
          <w:marLeft w:val="1166"/>
          <w:marRight w:val="0"/>
          <w:marTop w:val="86"/>
          <w:marBottom w:val="0"/>
          <w:divBdr>
            <w:top w:val="none" w:sz="0" w:space="0" w:color="auto"/>
            <w:left w:val="none" w:sz="0" w:space="0" w:color="auto"/>
            <w:bottom w:val="none" w:sz="0" w:space="0" w:color="auto"/>
            <w:right w:val="none" w:sz="0" w:space="0" w:color="auto"/>
          </w:divBdr>
        </w:div>
        <w:div w:id="409692675">
          <w:marLeft w:val="1166"/>
          <w:marRight w:val="0"/>
          <w:marTop w:val="86"/>
          <w:marBottom w:val="0"/>
          <w:divBdr>
            <w:top w:val="none" w:sz="0" w:space="0" w:color="auto"/>
            <w:left w:val="none" w:sz="0" w:space="0" w:color="auto"/>
            <w:bottom w:val="none" w:sz="0" w:space="0" w:color="auto"/>
            <w:right w:val="none" w:sz="0" w:space="0" w:color="auto"/>
          </w:divBdr>
        </w:div>
        <w:div w:id="100498662">
          <w:marLeft w:val="1166"/>
          <w:marRight w:val="0"/>
          <w:marTop w:val="86"/>
          <w:marBottom w:val="0"/>
          <w:divBdr>
            <w:top w:val="none" w:sz="0" w:space="0" w:color="auto"/>
            <w:left w:val="none" w:sz="0" w:space="0" w:color="auto"/>
            <w:bottom w:val="none" w:sz="0" w:space="0" w:color="auto"/>
            <w:right w:val="none" w:sz="0" w:space="0" w:color="auto"/>
          </w:divBdr>
        </w:div>
        <w:div w:id="731151206">
          <w:marLeft w:val="1714"/>
          <w:marRight w:val="0"/>
          <w:marTop w:val="77"/>
          <w:marBottom w:val="0"/>
          <w:divBdr>
            <w:top w:val="none" w:sz="0" w:space="0" w:color="auto"/>
            <w:left w:val="none" w:sz="0" w:space="0" w:color="auto"/>
            <w:bottom w:val="none" w:sz="0" w:space="0" w:color="auto"/>
            <w:right w:val="none" w:sz="0" w:space="0" w:color="auto"/>
          </w:divBdr>
        </w:div>
        <w:div w:id="1430009045">
          <w:marLeft w:val="1714"/>
          <w:marRight w:val="0"/>
          <w:marTop w:val="77"/>
          <w:marBottom w:val="0"/>
          <w:divBdr>
            <w:top w:val="none" w:sz="0" w:space="0" w:color="auto"/>
            <w:left w:val="none" w:sz="0" w:space="0" w:color="auto"/>
            <w:bottom w:val="none" w:sz="0" w:space="0" w:color="auto"/>
            <w:right w:val="none" w:sz="0" w:space="0" w:color="auto"/>
          </w:divBdr>
        </w:div>
      </w:divsChild>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532536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5036955">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3747489">
      <w:bodyDiv w:val="1"/>
      <w:marLeft w:val="0"/>
      <w:marRight w:val="0"/>
      <w:marTop w:val="0"/>
      <w:marBottom w:val="0"/>
      <w:divBdr>
        <w:top w:val="none" w:sz="0" w:space="0" w:color="auto"/>
        <w:left w:val="none" w:sz="0" w:space="0" w:color="auto"/>
        <w:bottom w:val="none" w:sz="0" w:space="0" w:color="auto"/>
        <w:right w:val="none" w:sz="0" w:space="0" w:color="auto"/>
      </w:divBdr>
      <w:divsChild>
        <w:div w:id="677729431">
          <w:marLeft w:val="547"/>
          <w:marRight w:val="0"/>
          <w:marTop w:val="120"/>
          <w:marBottom w:val="0"/>
          <w:divBdr>
            <w:top w:val="none" w:sz="0" w:space="0" w:color="auto"/>
            <w:left w:val="none" w:sz="0" w:space="0" w:color="auto"/>
            <w:bottom w:val="none" w:sz="0" w:space="0" w:color="auto"/>
            <w:right w:val="none" w:sz="0" w:space="0" w:color="auto"/>
          </w:divBdr>
        </w:div>
        <w:div w:id="1743134503">
          <w:marLeft w:val="547"/>
          <w:marRight w:val="0"/>
          <w:marTop w:val="120"/>
          <w:marBottom w:val="0"/>
          <w:divBdr>
            <w:top w:val="none" w:sz="0" w:space="0" w:color="auto"/>
            <w:left w:val="none" w:sz="0" w:space="0" w:color="auto"/>
            <w:bottom w:val="none" w:sz="0" w:space="0" w:color="auto"/>
            <w:right w:val="none" w:sz="0" w:space="0" w:color="auto"/>
          </w:divBdr>
        </w:div>
        <w:div w:id="1099371187">
          <w:marLeft w:val="547"/>
          <w:marRight w:val="0"/>
          <w:marTop w:val="120"/>
          <w:marBottom w:val="0"/>
          <w:divBdr>
            <w:top w:val="none" w:sz="0" w:space="0" w:color="auto"/>
            <w:left w:val="none" w:sz="0" w:space="0" w:color="auto"/>
            <w:bottom w:val="none" w:sz="0" w:space="0" w:color="auto"/>
            <w:right w:val="none" w:sz="0" w:space="0" w:color="auto"/>
          </w:divBdr>
        </w:div>
        <w:div w:id="931937200">
          <w:marLeft w:val="547"/>
          <w:marRight w:val="0"/>
          <w:marTop w:val="120"/>
          <w:marBottom w:val="0"/>
          <w:divBdr>
            <w:top w:val="none" w:sz="0" w:space="0" w:color="auto"/>
            <w:left w:val="none" w:sz="0" w:space="0" w:color="auto"/>
            <w:bottom w:val="none" w:sz="0" w:space="0" w:color="auto"/>
            <w:right w:val="none" w:sz="0" w:space="0" w:color="auto"/>
          </w:divBdr>
        </w:div>
      </w:divsChild>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0839125">
      <w:bodyDiv w:val="1"/>
      <w:marLeft w:val="0"/>
      <w:marRight w:val="0"/>
      <w:marTop w:val="0"/>
      <w:marBottom w:val="0"/>
      <w:divBdr>
        <w:top w:val="none" w:sz="0" w:space="0" w:color="auto"/>
        <w:left w:val="none" w:sz="0" w:space="0" w:color="auto"/>
        <w:bottom w:val="none" w:sz="0" w:space="0" w:color="auto"/>
        <w:right w:val="none" w:sz="0" w:space="0" w:color="auto"/>
      </w:divBdr>
      <w:divsChild>
        <w:div w:id="1759060603">
          <w:marLeft w:val="547"/>
          <w:marRight w:val="0"/>
          <w:marTop w:val="96"/>
          <w:marBottom w:val="0"/>
          <w:divBdr>
            <w:top w:val="none" w:sz="0" w:space="0" w:color="auto"/>
            <w:left w:val="none" w:sz="0" w:space="0" w:color="auto"/>
            <w:bottom w:val="none" w:sz="0" w:space="0" w:color="auto"/>
            <w:right w:val="none" w:sz="0" w:space="0" w:color="auto"/>
          </w:divBdr>
        </w:div>
      </w:divsChild>
    </w:div>
    <w:div w:id="1718967559">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5170">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62718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2919424">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0542338">
      <w:bodyDiv w:val="1"/>
      <w:marLeft w:val="0"/>
      <w:marRight w:val="0"/>
      <w:marTop w:val="0"/>
      <w:marBottom w:val="0"/>
      <w:divBdr>
        <w:top w:val="none" w:sz="0" w:space="0" w:color="auto"/>
        <w:left w:val="none" w:sz="0" w:space="0" w:color="auto"/>
        <w:bottom w:val="none" w:sz="0" w:space="0" w:color="auto"/>
        <w:right w:val="none" w:sz="0" w:space="0" w:color="auto"/>
      </w:divBdr>
      <w:divsChild>
        <w:div w:id="907568051">
          <w:marLeft w:val="1166"/>
          <w:marRight w:val="0"/>
          <w:marTop w:val="86"/>
          <w:marBottom w:val="0"/>
          <w:divBdr>
            <w:top w:val="none" w:sz="0" w:space="0" w:color="auto"/>
            <w:left w:val="none" w:sz="0" w:space="0" w:color="auto"/>
            <w:bottom w:val="none" w:sz="0" w:space="0" w:color="auto"/>
            <w:right w:val="none" w:sz="0" w:space="0" w:color="auto"/>
          </w:divBdr>
        </w:div>
      </w:divsChild>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5974819">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6286905">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349746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09930950">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7068864">
      <w:bodyDiv w:val="1"/>
      <w:marLeft w:val="0"/>
      <w:marRight w:val="0"/>
      <w:marTop w:val="0"/>
      <w:marBottom w:val="0"/>
      <w:divBdr>
        <w:top w:val="none" w:sz="0" w:space="0" w:color="auto"/>
        <w:left w:val="none" w:sz="0" w:space="0" w:color="auto"/>
        <w:bottom w:val="none" w:sz="0" w:space="0" w:color="auto"/>
        <w:right w:val="none" w:sz="0" w:space="0" w:color="auto"/>
      </w:divBdr>
    </w:div>
    <w:div w:id="181956743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2190366">
      <w:bodyDiv w:val="1"/>
      <w:marLeft w:val="0"/>
      <w:marRight w:val="0"/>
      <w:marTop w:val="0"/>
      <w:marBottom w:val="0"/>
      <w:divBdr>
        <w:top w:val="none" w:sz="0" w:space="0" w:color="auto"/>
        <w:left w:val="none" w:sz="0" w:space="0" w:color="auto"/>
        <w:bottom w:val="none" w:sz="0" w:space="0" w:color="auto"/>
        <w:right w:val="none" w:sz="0" w:space="0" w:color="auto"/>
      </w:divBdr>
    </w:div>
    <w:div w:id="1824078458">
      <w:bodyDiv w:val="1"/>
      <w:marLeft w:val="0"/>
      <w:marRight w:val="0"/>
      <w:marTop w:val="0"/>
      <w:marBottom w:val="0"/>
      <w:divBdr>
        <w:top w:val="none" w:sz="0" w:space="0" w:color="auto"/>
        <w:left w:val="none" w:sz="0" w:space="0" w:color="auto"/>
        <w:bottom w:val="none" w:sz="0" w:space="0" w:color="auto"/>
        <w:right w:val="none" w:sz="0" w:space="0" w:color="auto"/>
      </w:divBdr>
      <w:divsChild>
        <w:div w:id="426729362">
          <w:marLeft w:val="547"/>
          <w:marRight w:val="0"/>
          <w:marTop w:val="120"/>
          <w:marBottom w:val="0"/>
          <w:divBdr>
            <w:top w:val="none" w:sz="0" w:space="0" w:color="auto"/>
            <w:left w:val="none" w:sz="0" w:space="0" w:color="auto"/>
            <w:bottom w:val="none" w:sz="0" w:space="0" w:color="auto"/>
            <w:right w:val="none" w:sz="0" w:space="0" w:color="auto"/>
          </w:divBdr>
        </w:div>
        <w:div w:id="1804999082">
          <w:marLeft w:val="547"/>
          <w:marRight w:val="0"/>
          <w:marTop w:val="120"/>
          <w:marBottom w:val="0"/>
          <w:divBdr>
            <w:top w:val="none" w:sz="0" w:space="0" w:color="auto"/>
            <w:left w:val="none" w:sz="0" w:space="0" w:color="auto"/>
            <w:bottom w:val="none" w:sz="0" w:space="0" w:color="auto"/>
            <w:right w:val="none" w:sz="0" w:space="0" w:color="auto"/>
          </w:divBdr>
        </w:div>
        <w:div w:id="2070227167">
          <w:marLeft w:val="547"/>
          <w:marRight w:val="0"/>
          <w:marTop w:val="120"/>
          <w:marBottom w:val="0"/>
          <w:divBdr>
            <w:top w:val="none" w:sz="0" w:space="0" w:color="auto"/>
            <w:left w:val="none" w:sz="0" w:space="0" w:color="auto"/>
            <w:bottom w:val="none" w:sz="0" w:space="0" w:color="auto"/>
            <w:right w:val="none" w:sz="0" w:space="0" w:color="auto"/>
          </w:divBdr>
        </w:div>
        <w:div w:id="29308701">
          <w:marLeft w:val="547"/>
          <w:marRight w:val="0"/>
          <w:marTop w:val="120"/>
          <w:marBottom w:val="0"/>
          <w:divBdr>
            <w:top w:val="none" w:sz="0" w:space="0" w:color="auto"/>
            <w:left w:val="none" w:sz="0" w:space="0" w:color="auto"/>
            <w:bottom w:val="none" w:sz="0" w:space="0" w:color="auto"/>
            <w:right w:val="none" w:sz="0" w:space="0" w:color="auto"/>
          </w:divBdr>
        </w:div>
      </w:divsChild>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4471368">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4949363">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60141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711471">
      <w:bodyDiv w:val="1"/>
      <w:marLeft w:val="0"/>
      <w:marRight w:val="0"/>
      <w:marTop w:val="0"/>
      <w:marBottom w:val="0"/>
      <w:divBdr>
        <w:top w:val="none" w:sz="0" w:space="0" w:color="auto"/>
        <w:left w:val="none" w:sz="0" w:space="0" w:color="auto"/>
        <w:bottom w:val="none" w:sz="0" w:space="0" w:color="auto"/>
        <w:right w:val="none" w:sz="0" w:space="0" w:color="auto"/>
      </w:divBdr>
    </w:div>
    <w:div w:id="1866209650">
      <w:bodyDiv w:val="1"/>
      <w:marLeft w:val="0"/>
      <w:marRight w:val="0"/>
      <w:marTop w:val="0"/>
      <w:marBottom w:val="0"/>
      <w:divBdr>
        <w:top w:val="none" w:sz="0" w:space="0" w:color="auto"/>
        <w:left w:val="none" w:sz="0" w:space="0" w:color="auto"/>
        <w:bottom w:val="none" w:sz="0" w:space="0" w:color="auto"/>
        <w:right w:val="none" w:sz="0" w:space="0" w:color="auto"/>
      </w:divBdr>
    </w:div>
    <w:div w:id="1866362398">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4919779">
      <w:bodyDiv w:val="1"/>
      <w:marLeft w:val="0"/>
      <w:marRight w:val="0"/>
      <w:marTop w:val="0"/>
      <w:marBottom w:val="0"/>
      <w:divBdr>
        <w:top w:val="none" w:sz="0" w:space="0" w:color="auto"/>
        <w:left w:val="none" w:sz="0" w:space="0" w:color="auto"/>
        <w:bottom w:val="none" w:sz="0" w:space="0" w:color="auto"/>
        <w:right w:val="none" w:sz="0" w:space="0" w:color="auto"/>
      </w:divBdr>
    </w:div>
    <w:div w:id="1876190334">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089509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8028082">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4585032">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7939904">
      <w:bodyDiv w:val="1"/>
      <w:marLeft w:val="0"/>
      <w:marRight w:val="0"/>
      <w:marTop w:val="0"/>
      <w:marBottom w:val="0"/>
      <w:divBdr>
        <w:top w:val="none" w:sz="0" w:space="0" w:color="auto"/>
        <w:left w:val="none" w:sz="0" w:space="0" w:color="auto"/>
        <w:bottom w:val="none" w:sz="0" w:space="0" w:color="auto"/>
        <w:right w:val="none" w:sz="0" w:space="0" w:color="auto"/>
      </w:divBdr>
    </w:div>
    <w:div w:id="1918316814">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1544960">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2153090">
      <w:bodyDiv w:val="1"/>
      <w:marLeft w:val="0"/>
      <w:marRight w:val="0"/>
      <w:marTop w:val="0"/>
      <w:marBottom w:val="0"/>
      <w:divBdr>
        <w:top w:val="none" w:sz="0" w:space="0" w:color="auto"/>
        <w:left w:val="none" w:sz="0" w:space="0" w:color="auto"/>
        <w:bottom w:val="none" w:sz="0" w:space="0" w:color="auto"/>
        <w:right w:val="none" w:sz="0" w:space="0" w:color="auto"/>
      </w:divBdr>
    </w:div>
    <w:div w:id="1964143946">
      <w:bodyDiv w:val="1"/>
      <w:marLeft w:val="0"/>
      <w:marRight w:val="0"/>
      <w:marTop w:val="0"/>
      <w:marBottom w:val="0"/>
      <w:divBdr>
        <w:top w:val="none" w:sz="0" w:space="0" w:color="auto"/>
        <w:left w:val="none" w:sz="0" w:space="0" w:color="auto"/>
        <w:bottom w:val="none" w:sz="0" w:space="0" w:color="auto"/>
        <w:right w:val="none" w:sz="0" w:space="0" w:color="auto"/>
      </w:divBdr>
    </w:div>
    <w:div w:id="1967421316">
      <w:bodyDiv w:val="1"/>
      <w:marLeft w:val="0"/>
      <w:marRight w:val="0"/>
      <w:marTop w:val="0"/>
      <w:marBottom w:val="0"/>
      <w:divBdr>
        <w:top w:val="none" w:sz="0" w:space="0" w:color="auto"/>
        <w:left w:val="none" w:sz="0" w:space="0" w:color="auto"/>
        <w:bottom w:val="none" w:sz="0" w:space="0" w:color="auto"/>
        <w:right w:val="none" w:sz="0" w:space="0" w:color="auto"/>
      </w:divBdr>
    </w:div>
    <w:div w:id="1971746170">
      <w:bodyDiv w:val="1"/>
      <w:marLeft w:val="0"/>
      <w:marRight w:val="0"/>
      <w:marTop w:val="0"/>
      <w:marBottom w:val="0"/>
      <w:divBdr>
        <w:top w:val="none" w:sz="0" w:space="0" w:color="auto"/>
        <w:left w:val="none" w:sz="0" w:space="0" w:color="auto"/>
        <w:bottom w:val="none" w:sz="0" w:space="0" w:color="auto"/>
        <w:right w:val="none" w:sz="0" w:space="0" w:color="auto"/>
      </w:divBdr>
    </w:div>
    <w:div w:id="197251467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212197">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6816211">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3944339">
      <w:bodyDiv w:val="1"/>
      <w:marLeft w:val="0"/>
      <w:marRight w:val="0"/>
      <w:marTop w:val="0"/>
      <w:marBottom w:val="0"/>
      <w:divBdr>
        <w:top w:val="none" w:sz="0" w:space="0" w:color="auto"/>
        <w:left w:val="none" w:sz="0" w:space="0" w:color="auto"/>
        <w:bottom w:val="none" w:sz="0" w:space="0" w:color="auto"/>
        <w:right w:val="none" w:sz="0" w:space="0" w:color="auto"/>
      </w:divBdr>
    </w:div>
    <w:div w:id="1994262086">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089123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27904294">
      <w:bodyDiv w:val="1"/>
      <w:marLeft w:val="0"/>
      <w:marRight w:val="0"/>
      <w:marTop w:val="0"/>
      <w:marBottom w:val="0"/>
      <w:divBdr>
        <w:top w:val="none" w:sz="0" w:space="0" w:color="auto"/>
        <w:left w:val="none" w:sz="0" w:space="0" w:color="auto"/>
        <w:bottom w:val="none" w:sz="0" w:space="0" w:color="auto"/>
        <w:right w:val="none" w:sz="0" w:space="0" w:color="auto"/>
      </w:divBdr>
    </w:div>
    <w:div w:id="2032485495">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6978509">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724675">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1612965">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186711">
      <w:bodyDiv w:val="1"/>
      <w:marLeft w:val="0"/>
      <w:marRight w:val="0"/>
      <w:marTop w:val="0"/>
      <w:marBottom w:val="0"/>
      <w:divBdr>
        <w:top w:val="none" w:sz="0" w:space="0" w:color="auto"/>
        <w:left w:val="none" w:sz="0" w:space="0" w:color="auto"/>
        <w:bottom w:val="none" w:sz="0" w:space="0" w:color="auto"/>
        <w:right w:val="none" w:sz="0" w:space="0" w:color="auto"/>
      </w:divBdr>
    </w:div>
    <w:div w:id="2074810433">
      <w:bodyDiv w:val="1"/>
      <w:marLeft w:val="0"/>
      <w:marRight w:val="0"/>
      <w:marTop w:val="0"/>
      <w:marBottom w:val="0"/>
      <w:divBdr>
        <w:top w:val="none" w:sz="0" w:space="0" w:color="auto"/>
        <w:left w:val="none" w:sz="0" w:space="0" w:color="auto"/>
        <w:bottom w:val="none" w:sz="0" w:space="0" w:color="auto"/>
        <w:right w:val="none" w:sz="0" w:space="0" w:color="auto"/>
      </w:divBdr>
    </w:div>
    <w:div w:id="2086685907">
      <w:bodyDiv w:val="1"/>
      <w:marLeft w:val="0"/>
      <w:marRight w:val="0"/>
      <w:marTop w:val="0"/>
      <w:marBottom w:val="0"/>
      <w:divBdr>
        <w:top w:val="none" w:sz="0" w:space="0" w:color="auto"/>
        <w:left w:val="none" w:sz="0" w:space="0" w:color="auto"/>
        <w:bottom w:val="none" w:sz="0" w:space="0" w:color="auto"/>
        <w:right w:val="none" w:sz="0" w:space="0" w:color="auto"/>
      </w:divBdr>
    </w:div>
    <w:div w:id="209735662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18720360">
      <w:bodyDiv w:val="1"/>
      <w:marLeft w:val="0"/>
      <w:marRight w:val="0"/>
      <w:marTop w:val="0"/>
      <w:marBottom w:val="0"/>
      <w:divBdr>
        <w:top w:val="none" w:sz="0" w:space="0" w:color="auto"/>
        <w:left w:val="none" w:sz="0" w:space="0" w:color="auto"/>
        <w:bottom w:val="none" w:sz="0" w:space="0" w:color="auto"/>
        <w:right w:val="none" w:sz="0" w:space="0" w:color="auto"/>
      </w:divBdr>
    </w:div>
    <w:div w:id="2120683444">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245100">
      <w:bodyDiv w:val="1"/>
      <w:marLeft w:val="0"/>
      <w:marRight w:val="0"/>
      <w:marTop w:val="0"/>
      <w:marBottom w:val="0"/>
      <w:divBdr>
        <w:top w:val="none" w:sz="0" w:space="0" w:color="auto"/>
        <w:left w:val="none" w:sz="0" w:space="0" w:color="auto"/>
        <w:bottom w:val="none" w:sz="0" w:space="0" w:color="auto"/>
        <w:right w:val="none" w:sz="0" w:space="0" w:color="auto"/>
      </w:divBdr>
    </w:div>
    <w:div w:id="2133598158">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420980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6831059">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46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39D4F-8BF4-4616-98D3-A23260A99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35</Pages>
  <Words>10952</Words>
  <Characters>62429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73235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lverma@qti.qualcomm.com</dc:creator>
  <cp:keywords>June 2016, CTPClassification=CTP_PUBLIC:VisualMarkings=, CTPClassification=CTP_NT</cp:keywords>
  <dc:description/>
  <cp:lastModifiedBy>Zhijie Yang (NSB)</cp:lastModifiedBy>
  <cp:revision>6</cp:revision>
  <cp:lastPrinted>2010-05-04T20:47:00Z</cp:lastPrinted>
  <dcterms:created xsi:type="dcterms:W3CDTF">2022-12-12T01:36:00Z</dcterms:created>
  <dcterms:modified xsi:type="dcterms:W3CDTF">2022-12-12T02:37:00Z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TWinEqns">
    <vt:bool>true</vt:bool>
  </property>
  <property fmtid="{D5CDD505-2E9C-101B-9397-08002B2CF9AE}" pid="4" name="TitusGUID">
    <vt:lpwstr>0434f855-2d16-4055-adde-1c5a863e87e3</vt:lpwstr>
  </property>
  <property fmtid="{D5CDD505-2E9C-101B-9397-08002B2CF9AE}" pid="5" name="CTP_TimeStamp">
    <vt:lpwstr>2020-08-13 05:09:29Z</vt:lpwstr>
  </property>
  <property fmtid="{D5CDD505-2E9C-101B-9397-08002B2CF9AE}" pid="6" name="CTP_BU">
    <vt:lpwstr>NA</vt:lpwstr>
  </property>
  <property fmtid="{D5CDD505-2E9C-101B-9397-08002B2CF9AE}" pid="7" name="CTP_IDSID">
    <vt:lpwstr>NA</vt:lpwstr>
  </property>
  <property fmtid="{D5CDD505-2E9C-101B-9397-08002B2CF9AE}" pid="8" name="CTP_WWID">
    <vt:lpwstr>NA</vt:lpwstr>
  </property>
  <property fmtid="{D5CDD505-2E9C-101B-9397-08002B2CF9AE}" pid="9" name="NSCPROP_SA">
    <vt:lpwstr>C:\Users\mrison\AppData\Local\Temp\11-20-0717-00-00ax-cr-misc-phy.docx</vt:lpwstr>
  </property>
  <property fmtid="{D5CDD505-2E9C-101B-9397-08002B2CF9AE}" pid="10" name="CTPClassification">
    <vt:lpwstr>CTP_NT</vt:lpwstr>
  </property>
</Properties>
</file>