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2C5599EB" w:rsidR="005731EF" w:rsidRPr="005731EF" w:rsidRDefault="001950ED" w:rsidP="005731EF">
      <w:pPr>
        <w:pStyle w:val="Heading3"/>
        <w:spacing w:after="40"/>
        <w:jc w:val="center"/>
        <w:rPr>
          <w:rFonts w:asciiTheme="minorHAnsi" w:hAnsiTheme="minorHAnsi" w:cstheme="minorHAnsi"/>
          <w:b/>
          <w:color w:val="auto"/>
          <w:sz w:val="28"/>
        </w:rPr>
      </w:pPr>
      <w:r>
        <w:rPr>
          <w:rFonts w:asciiTheme="minorHAnsi" w:hAnsiTheme="minorHAnsi" w:cstheme="minorHAnsi"/>
          <w:b/>
          <w:color w:val="auto"/>
          <w:sz w:val="28"/>
        </w:rPr>
        <w:t xml:space="preserve"> </w:t>
      </w:r>
      <w:r w:rsidR="005731EF" w:rsidRPr="005731EF">
        <w:rPr>
          <w:rFonts w:asciiTheme="minorHAnsi" w:hAnsiTheme="minorHAnsi" w:cstheme="minorHAnsi"/>
          <w:b/>
          <w:color w:val="auto"/>
          <w:sz w:val="28"/>
        </w:rPr>
        <w:t>IEEE P802.11</w:t>
      </w:r>
      <w:r w:rsidR="005731EF"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0C2285" w14:paraId="28BCD74A" w14:textId="77777777" w:rsidTr="00FB5A3F">
        <w:trPr>
          <w:trHeight w:val="485"/>
          <w:jc w:val="center"/>
        </w:trPr>
        <w:tc>
          <w:tcPr>
            <w:tcW w:w="9576" w:type="dxa"/>
            <w:gridSpan w:val="5"/>
            <w:vAlign w:val="center"/>
          </w:tcPr>
          <w:p w14:paraId="765EAA6C" w14:textId="75DC1728" w:rsidR="005731EF" w:rsidRPr="005731EF" w:rsidRDefault="00DB2EEF" w:rsidP="00FB5A3F">
            <w:pPr>
              <w:pStyle w:val="T2"/>
              <w:rPr>
                <w:rFonts w:asciiTheme="minorHAnsi" w:hAnsiTheme="minorHAnsi" w:cstheme="minorHAnsi"/>
                <w:sz w:val="22"/>
                <w:szCs w:val="22"/>
              </w:rPr>
            </w:pPr>
            <w:r>
              <w:rPr>
                <w:rFonts w:asciiTheme="minorHAnsi" w:hAnsiTheme="minorHAnsi" w:cstheme="minorHAnsi"/>
                <w:sz w:val="22"/>
                <w:szCs w:val="22"/>
                <w:lang w:eastAsia="ko-KR"/>
              </w:rPr>
              <w:t>LB266</w:t>
            </w:r>
            <w:r w:rsidR="00864FA1" w:rsidRPr="00864FA1">
              <w:rPr>
                <w:rFonts w:asciiTheme="minorHAnsi" w:hAnsiTheme="minorHAnsi" w:cstheme="minorHAnsi"/>
                <w:sz w:val="22"/>
                <w:szCs w:val="22"/>
                <w:lang w:eastAsia="ko-KR"/>
              </w:rPr>
              <w:t xml:space="preserve"> </w:t>
            </w:r>
            <w:r>
              <w:rPr>
                <w:rFonts w:asciiTheme="minorHAnsi" w:hAnsiTheme="minorHAnsi" w:cstheme="minorHAnsi"/>
                <w:sz w:val="22"/>
                <w:szCs w:val="22"/>
                <w:lang w:eastAsia="ko-KR"/>
              </w:rPr>
              <w:t>CR for 9.3.1.</w:t>
            </w:r>
            <w:r w:rsidR="009D5F45">
              <w:rPr>
                <w:rFonts w:asciiTheme="minorHAnsi" w:hAnsiTheme="minorHAnsi" w:cstheme="minorHAnsi"/>
                <w:sz w:val="22"/>
                <w:szCs w:val="22"/>
                <w:lang w:eastAsia="ko-KR"/>
              </w:rPr>
              <w:t>22.</w:t>
            </w:r>
            <w:r w:rsidR="00EC0ED5">
              <w:rPr>
                <w:rFonts w:asciiTheme="minorHAnsi" w:hAnsiTheme="minorHAnsi" w:cstheme="minorHAnsi"/>
                <w:sz w:val="22"/>
                <w:szCs w:val="22"/>
                <w:lang w:eastAsia="ko-KR"/>
              </w:rPr>
              <w:t>9</w:t>
            </w:r>
          </w:p>
        </w:tc>
      </w:tr>
      <w:tr w:rsidR="005731EF" w:rsidRPr="005731EF" w14:paraId="4D0531B6" w14:textId="77777777" w:rsidTr="00FB5A3F">
        <w:trPr>
          <w:trHeight w:val="359"/>
          <w:jc w:val="center"/>
        </w:trPr>
        <w:tc>
          <w:tcPr>
            <w:tcW w:w="9576" w:type="dxa"/>
            <w:gridSpan w:val="5"/>
            <w:vAlign w:val="center"/>
          </w:tcPr>
          <w:p w14:paraId="6F9BF4A4" w14:textId="110F2BA5"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3B42FD">
              <w:rPr>
                <w:rFonts w:asciiTheme="minorHAnsi" w:hAnsiTheme="minorHAnsi" w:cstheme="minorHAnsi"/>
                <w:b w:val="0"/>
                <w:sz w:val="22"/>
                <w:szCs w:val="22"/>
              </w:rPr>
              <w:t>2</w:t>
            </w:r>
            <w:r w:rsidRPr="005731EF">
              <w:rPr>
                <w:rFonts w:asciiTheme="minorHAnsi" w:hAnsiTheme="minorHAnsi" w:cstheme="minorHAnsi"/>
                <w:b w:val="0"/>
                <w:sz w:val="22"/>
                <w:szCs w:val="22"/>
              </w:rPr>
              <w:t>-</w:t>
            </w:r>
            <w:r w:rsidR="009D5F45">
              <w:rPr>
                <w:rFonts w:asciiTheme="minorHAnsi" w:hAnsiTheme="minorHAnsi" w:cstheme="minorHAnsi"/>
                <w:b w:val="0"/>
                <w:sz w:val="22"/>
                <w:szCs w:val="22"/>
                <w:lang w:eastAsia="ko-KR"/>
              </w:rPr>
              <w:t>07-07</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9C7273" w:rsidR="008A2E30" w:rsidRPr="00BD7427" w:rsidRDefault="007866CA" w:rsidP="008A2E30">
            <w:pPr>
              <w:pStyle w:val="T2"/>
              <w:spacing w:after="0"/>
              <w:ind w:left="0" w:right="0"/>
              <w:jc w:val="left"/>
              <w:rPr>
                <w:rFonts w:asciiTheme="minorHAnsi" w:hAnsiTheme="minorHAnsi" w:cstheme="minorHAnsi"/>
                <w:b w:val="0"/>
                <w:sz w:val="22"/>
                <w:szCs w:val="22"/>
                <w:lang w:eastAsia="ko-KR"/>
              </w:rPr>
            </w:pPr>
            <w:r w:rsidRPr="007866CA">
              <w:rPr>
                <w:rFonts w:asciiTheme="minorHAnsi" w:hAnsiTheme="minorHAnsi" w:cstheme="minorHAnsi"/>
                <w:b w:val="0"/>
                <w:noProof/>
                <w:sz w:val="22"/>
                <w:szCs w:val="22"/>
                <w:lang w:eastAsia="ko-KR"/>
              </w:rPr>
              <w:drawing>
                <wp:inline distT="0" distB="0" distL="0" distR="0" wp14:anchorId="39DF6EAF" wp14:editId="41DA8E15">
                  <wp:extent cx="1554480" cy="147408"/>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594925" cy="151243"/>
                          </a:xfrm>
                          <a:prstGeom prst="rect">
                            <a:avLst/>
                          </a:prstGeom>
                        </pic:spPr>
                      </pic:pic>
                    </a:graphicData>
                  </a:graphic>
                </wp:inline>
              </w:drawing>
            </w:r>
          </w:p>
        </w:tc>
      </w:tr>
      <w:tr w:rsidR="008A2E30" w:rsidRPr="005731EF" w14:paraId="1AE0F2EF" w14:textId="77777777" w:rsidTr="00965B17">
        <w:trPr>
          <w:trHeight w:val="359"/>
          <w:jc w:val="center"/>
        </w:trPr>
        <w:tc>
          <w:tcPr>
            <w:tcW w:w="1975" w:type="dxa"/>
            <w:vAlign w:val="center"/>
          </w:tcPr>
          <w:p w14:paraId="133D683F" w14:textId="42D46A2E" w:rsidR="008A2E30"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Steve Shellhammer</w:t>
            </w:r>
          </w:p>
        </w:tc>
        <w:tc>
          <w:tcPr>
            <w:tcW w:w="1890" w:type="dxa"/>
            <w:vAlign w:val="center"/>
          </w:tcPr>
          <w:p w14:paraId="35D4F1E8"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455133E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74066CD"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CB4B06B" w14:textId="77777777" w:rsidR="008A2E30" w:rsidRDefault="008A2E30" w:rsidP="008A2E30">
            <w:pPr>
              <w:pStyle w:val="T2"/>
              <w:spacing w:after="0"/>
              <w:ind w:left="0" w:right="0"/>
              <w:jc w:val="left"/>
              <w:rPr>
                <w:noProof/>
                <w:lang w:val="en-US" w:eastAsia="zh-CN"/>
              </w:rPr>
            </w:pP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61DB7CCB" w14:textId="77777777" w:rsidTr="00965B17">
        <w:trPr>
          <w:trHeight w:val="359"/>
          <w:jc w:val="center"/>
        </w:trPr>
        <w:tc>
          <w:tcPr>
            <w:tcW w:w="1975" w:type="dxa"/>
            <w:vAlign w:val="center"/>
          </w:tcPr>
          <w:p w14:paraId="5942E737" w14:textId="3C4F6D62"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76AD13D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8DE869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BDEB303"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865799" w14:textId="77777777" w:rsidR="008A2E30" w:rsidRDefault="008A2E30" w:rsidP="008A2E30">
            <w:pPr>
              <w:pStyle w:val="T2"/>
              <w:spacing w:after="0"/>
              <w:ind w:left="0" w:right="0"/>
              <w:jc w:val="left"/>
              <w:rPr>
                <w:noProof/>
                <w:lang w:val="en-US" w:eastAsia="zh-CN"/>
              </w:rPr>
            </w:pPr>
          </w:p>
        </w:tc>
      </w:tr>
      <w:tr w:rsidR="008A2E30" w:rsidRPr="005731EF" w14:paraId="00B23BA6" w14:textId="77777777" w:rsidTr="00965B17">
        <w:trPr>
          <w:trHeight w:val="359"/>
          <w:jc w:val="center"/>
        </w:trPr>
        <w:tc>
          <w:tcPr>
            <w:tcW w:w="1975" w:type="dxa"/>
            <w:vAlign w:val="center"/>
          </w:tcPr>
          <w:p w14:paraId="4BDC5946" w14:textId="50A6F764" w:rsidR="008A2E30" w:rsidRPr="00C62A3B" w:rsidRDefault="008A2E30" w:rsidP="008A2E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5F59A30D"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A2E30" w:rsidRDefault="008A2E30" w:rsidP="008A2E30">
            <w:pPr>
              <w:pStyle w:val="T2"/>
              <w:spacing w:after="0"/>
              <w:ind w:left="0" w:right="0"/>
              <w:jc w:val="left"/>
              <w:rPr>
                <w:noProof/>
                <w:lang w:val="en-US" w:eastAsia="zh-CN"/>
              </w:rPr>
            </w:pPr>
          </w:p>
        </w:tc>
      </w:tr>
      <w:tr w:rsidR="008A2E30" w:rsidRPr="005731EF" w14:paraId="51952BB1" w14:textId="77777777" w:rsidTr="00965B17">
        <w:trPr>
          <w:trHeight w:val="359"/>
          <w:jc w:val="center"/>
        </w:trPr>
        <w:tc>
          <w:tcPr>
            <w:tcW w:w="1975" w:type="dxa"/>
            <w:vAlign w:val="center"/>
          </w:tcPr>
          <w:p w14:paraId="6061D7A5" w14:textId="62BA0F2C" w:rsidR="008A2E30" w:rsidRPr="006248C7"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249AC06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A2E30" w:rsidRDefault="008A2E30" w:rsidP="008A2E30">
            <w:pPr>
              <w:pStyle w:val="T2"/>
              <w:spacing w:after="0"/>
              <w:ind w:left="0" w:right="0"/>
              <w:jc w:val="left"/>
              <w:rPr>
                <w:noProof/>
                <w:lang w:val="en-US" w:eastAsia="zh-CN"/>
              </w:rPr>
            </w:pPr>
          </w:p>
        </w:tc>
      </w:tr>
      <w:tr w:rsidR="008A2E30" w:rsidRPr="005731EF" w14:paraId="35C7449A" w14:textId="77777777" w:rsidTr="00965B17">
        <w:trPr>
          <w:trHeight w:val="359"/>
          <w:jc w:val="center"/>
        </w:trPr>
        <w:tc>
          <w:tcPr>
            <w:tcW w:w="1975" w:type="dxa"/>
            <w:vAlign w:val="center"/>
          </w:tcPr>
          <w:p w14:paraId="1056D3D1" w14:textId="389F8E14" w:rsidR="008A2E30" w:rsidRDefault="008A2E30" w:rsidP="008A2E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6E08C4FA"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A2E30" w:rsidRDefault="008A2E30" w:rsidP="008A2E30">
            <w:pPr>
              <w:pStyle w:val="T2"/>
              <w:spacing w:after="0"/>
              <w:ind w:left="0" w:right="0"/>
              <w:jc w:val="left"/>
              <w:rPr>
                <w:noProof/>
                <w:lang w:val="en-US" w:eastAsia="zh-CN"/>
              </w:rPr>
            </w:pPr>
          </w:p>
        </w:tc>
      </w:tr>
      <w:tr w:rsidR="008A2E30" w:rsidRPr="005731EF" w14:paraId="04A3F2E3" w14:textId="77777777" w:rsidTr="00965B17">
        <w:trPr>
          <w:trHeight w:val="359"/>
          <w:jc w:val="center"/>
        </w:trPr>
        <w:tc>
          <w:tcPr>
            <w:tcW w:w="1975" w:type="dxa"/>
            <w:vAlign w:val="center"/>
          </w:tcPr>
          <w:p w14:paraId="1C3F2625" w14:textId="20A9A397" w:rsidR="008A2E30" w:rsidRPr="002D0CEE" w:rsidRDefault="008A2E30" w:rsidP="008A2E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3DA72352"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A2E30" w:rsidRDefault="008A2E30" w:rsidP="008A2E30">
            <w:pPr>
              <w:pStyle w:val="T2"/>
              <w:spacing w:after="0"/>
              <w:ind w:left="0" w:right="0"/>
              <w:jc w:val="left"/>
              <w:rPr>
                <w:noProof/>
                <w:lang w:val="en-US" w:eastAsia="zh-CN"/>
              </w:rPr>
            </w:pPr>
          </w:p>
        </w:tc>
      </w:tr>
      <w:tr w:rsidR="00B276A8" w:rsidRPr="005731EF" w14:paraId="5209FBD1" w14:textId="77777777" w:rsidTr="00965B17">
        <w:trPr>
          <w:trHeight w:val="359"/>
          <w:jc w:val="center"/>
        </w:trPr>
        <w:tc>
          <w:tcPr>
            <w:tcW w:w="1975" w:type="dxa"/>
            <w:vAlign w:val="center"/>
          </w:tcPr>
          <w:p w14:paraId="6A9AD3E1" w14:textId="4813D098" w:rsidR="00B276A8" w:rsidRDefault="002902CE" w:rsidP="008C156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 xml:space="preserve">Abdel Karim </w:t>
            </w:r>
            <w:r w:rsidR="00DB2EEF">
              <w:rPr>
                <w:rFonts w:asciiTheme="minorHAnsi" w:hAnsiTheme="minorHAnsi" w:cstheme="minorHAnsi"/>
                <w:b w:val="0"/>
                <w:sz w:val="22"/>
                <w:szCs w:val="22"/>
                <w:lang w:eastAsia="ko-KR"/>
              </w:rPr>
              <w:t>Ajami</w:t>
            </w:r>
          </w:p>
        </w:tc>
        <w:tc>
          <w:tcPr>
            <w:tcW w:w="1890" w:type="dxa"/>
            <w:vAlign w:val="center"/>
          </w:tcPr>
          <w:p w14:paraId="50BF42FE" w14:textId="7129FF8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5479E57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364BBE1"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A8882AD" w14:textId="77777777" w:rsidR="00B276A8" w:rsidRDefault="00B276A8" w:rsidP="008C1560">
            <w:pPr>
              <w:pStyle w:val="T2"/>
              <w:spacing w:after="0"/>
              <w:ind w:left="0" w:right="0"/>
              <w:jc w:val="left"/>
              <w:rPr>
                <w:noProof/>
                <w:lang w:val="en-US" w:eastAsia="zh-CN"/>
              </w:rPr>
            </w:pPr>
          </w:p>
        </w:tc>
      </w:tr>
      <w:tr w:rsidR="00B276A8" w:rsidRPr="005731EF" w14:paraId="41090E91" w14:textId="77777777" w:rsidTr="00965B17">
        <w:trPr>
          <w:trHeight w:val="359"/>
          <w:jc w:val="center"/>
        </w:trPr>
        <w:tc>
          <w:tcPr>
            <w:tcW w:w="1975" w:type="dxa"/>
            <w:vAlign w:val="center"/>
          </w:tcPr>
          <w:p w14:paraId="1FB1B100" w14:textId="5BF748D6" w:rsidR="00B276A8" w:rsidRDefault="00F97450" w:rsidP="008C156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Dibakar Das</w:t>
            </w:r>
          </w:p>
        </w:tc>
        <w:tc>
          <w:tcPr>
            <w:tcW w:w="1890" w:type="dxa"/>
            <w:vAlign w:val="center"/>
          </w:tcPr>
          <w:p w14:paraId="7EE00B56" w14:textId="14654BCB" w:rsidR="00B276A8" w:rsidRDefault="00F97450" w:rsidP="008C156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Intel</w:t>
            </w:r>
          </w:p>
        </w:tc>
        <w:tc>
          <w:tcPr>
            <w:tcW w:w="1260" w:type="dxa"/>
            <w:vAlign w:val="center"/>
          </w:tcPr>
          <w:p w14:paraId="741FE73D"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6F6F8E3"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BB6DB54" w14:textId="77777777" w:rsidR="00B276A8" w:rsidRDefault="00B276A8" w:rsidP="008C1560">
            <w:pPr>
              <w:pStyle w:val="T2"/>
              <w:spacing w:after="0"/>
              <w:ind w:left="0" w:right="0"/>
              <w:jc w:val="left"/>
              <w:rPr>
                <w:noProof/>
                <w:lang w:val="en-US" w:eastAsia="zh-CN"/>
              </w:rPr>
            </w:pPr>
          </w:p>
        </w:tc>
      </w:tr>
      <w:tr w:rsidR="00B276A8" w:rsidRPr="005731EF" w14:paraId="69E78837" w14:textId="77777777" w:rsidTr="00965B17">
        <w:trPr>
          <w:trHeight w:val="359"/>
          <w:jc w:val="center"/>
        </w:trPr>
        <w:tc>
          <w:tcPr>
            <w:tcW w:w="1975" w:type="dxa"/>
            <w:vAlign w:val="center"/>
          </w:tcPr>
          <w:p w14:paraId="1CEF073B" w14:textId="4C6B2DD3"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18F5280B" w14:textId="0DBDFBA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100DFE0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B276A8" w:rsidRDefault="00B276A8" w:rsidP="008C1560">
            <w:pPr>
              <w:pStyle w:val="T2"/>
              <w:spacing w:after="0"/>
              <w:ind w:left="0" w:right="0"/>
              <w:jc w:val="left"/>
              <w:rPr>
                <w:noProof/>
                <w:lang w:val="en-US" w:eastAsia="zh-CN"/>
              </w:rPr>
            </w:pPr>
          </w:p>
        </w:tc>
      </w:tr>
      <w:tr w:rsidR="00B276A8" w:rsidRPr="005731EF" w14:paraId="16418602" w14:textId="77777777" w:rsidTr="00965B17">
        <w:trPr>
          <w:trHeight w:val="359"/>
          <w:jc w:val="center"/>
        </w:trPr>
        <w:tc>
          <w:tcPr>
            <w:tcW w:w="1975" w:type="dxa"/>
            <w:vAlign w:val="center"/>
          </w:tcPr>
          <w:p w14:paraId="54233F57" w14:textId="45A7D544"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6741D7C0" w14:textId="46C9C56E"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63FED73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B276A8" w:rsidRDefault="00B276A8"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2D23D157" w14:textId="1C699619" w:rsidR="001146DD" w:rsidRDefault="001146DD" w:rsidP="001146DD">
      <w:pPr>
        <w:spacing w:after="0" w:line="240" w:lineRule="auto"/>
        <w:rPr>
          <w:rFonts w:cstheme="minorHAnsi"/>
          <w:sz w:val="24"/>
        </w:rPr>
      </w:pPr>
      <w:r w:rsidRPr="001146DD">
        <w:rPr>
          <w:rFonts w:cstheme="minorHAnsi"/>
          <w:sz w:val="24"/>
        </w:rPr>
        <w:t>This submission proposes resolutions for</w:t>
      </w:r>
      <w:r w:rsidR="007D478C">
        <w:rPr>
          <w:rFonts w:cstheme="minorHAnsi"/>
          <w:sz w:val="24"/>
        </w:rPr>
        <w:t xml:space="preserve"> </w:t>
      </w:r>
      <w:r w:rsidR="004653ED">
        <w:rPr>
          <w:rFonts w:cstheme="minorHAnsi"/>
          <w:sz w:val="24"/>
        </w:rPr>
        <w:t>the</w:t>
      </w:r>
      <w:r w:rsidR="00DB2EEF">
        <w:rPr>
          <w:rFonts w:cstheme="minorHAnsi"/>
          <w:sz w:val="24"/>
        </w:rPr>
        <w:t xml:space="preserve"> following CIDs</w:t>
      </w:r>
      <w:r w:rsidR="007D478C">
        <w:rPr>
          <w:rFonts w:cstheme="minorHAnsi"/>
          <w:sz w:val="24"/>
        </w:rPr>
        <w:t xml:space="preserve"> </w:t>
      </w:r>
      <w:r w:rsidRPr="001146DD">
        <w:rPr>
          <w:rFonts w:cstheme="minorHAnsi"/>
          <w:sz w:val="24"/>
        </w:rPr>
        <w:t xml:space="preserve">for TGbe </w:t>
      </w:r>
      <w:r w:rsidR="00DB2EEF">
        <w:rPr>
          <w:rFonts w:cstheme="minorHAnsi"/>
          <w:sz w:val="24"/>
        </w:rPr>
        <w:t>LB266</w:t>
      </w:r>
      <w:r w:rsidRPr="001146DD">
        <w:rPr>
          <w:rFonts w:cstheme="minorHAnsi"/>
          <w:sz w:val="24"/>
        </w:rPr>
        <w:t>:</w:t>
      </w:r>
    </w:p>
    <w:p w14:paraId="19AFFE0C" w14:textId="1F7AE7D2" w:rsidR="00E616BE" w:rsidRPr="00E616BE" w:rsidRDefault="00005767" w:rsidP="00E616BE">
      <w:pPr>
        <w:pStyle w:val="ListParagraph"/>
        <w:numPr>
          <w:ilvl w:val="0"/>
          <w:numId w:val="19"/>
        </w:numPr>
        <w:spacing w:after="0" w:line="240" w:lineRule="auto"/>
        <w:rPr>
          <w:rFonts w:cstheme="minorHAnsi"/>
          <w:sz w:val="24"/>
        </w:rPr>
      </w:pPr>
      <w:r w:rsidRPr="00005767">
        <w:rPr>
          <w:rFonts w:cstheme="minorHAnsi"/>
          <w:sz w:val="24"/>
        </w:rPr>
        <w:t>12493,10982,</w:t>
      </w:r>
      <w:r w:rsidR="00031146" w:rsidRPr="00005767">
        <w:rPr>
          <w:rFonts w:cstheme="minorHAnsi"/>
          <w:sz w:val="24"/>
        </w:rPr>
        <w:t>13865</w:t>
      </w:r>
      <w:r w:rsidR="00031146">
        <w:rPr>
          <w:rFonts w:cstheme="minorHAnsi"/>
          <w:sz w:val="24"/>
        </w:rPr>
        <w:t>,</w:t>
      </w:r>
      <w:r w:rsidRPr="00005767">
        <w:rPr>
          <w:rFonts w:cstheme="minorHAnsi"/>
          <w:sz w:val="24"/>
        </w:rPr>
        <w:t>12757,12758,11500,11502,11501,11503,11999</w:t>
      </w:r>
      <w:r w:rsidR="00622347">
        <w:rPr>
          <w:rFonts w:cstheme="minorHAnsi"/>
          <w:sz w:val="24"/>
        </w:rPr>
        <w:t>,</w:t>
      </w:r>
      <w:r w:rsidR="00622347" w:rsidRPr="00005767">
        <w:rPr>
          <w:rFonts w:cstheme="minorHAnsi"/>
          <w:sz w:val="24"/>
        </w:rPr>
        <w:t>11499</w:t>
      </w:r>
    </w:p>
    <w:p w14:paraId="24DCE740" w14:textId="77777777" w:rsidR="00864FA1" w:rsidRDefault="00864FA1" w:rsidP="002A4C8E">
      <w:pPr>
        <w:spacing w:after="0" w:line="240" w:lineRule="auto"/>
        <w:rPr>
          <w:rFonts w:cstheme="minorHAnsi"/>
          <w:b/>
          <w:bCs/>
          <w:sz w:val="24"/>
        </w:rPr>
      </w:pPr>
    </w:p>
    <w:p w14:paraId="21C5368A" w14:textId="2E022F4A"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23F1A336" w14:textId="1E7A36BF" w:rsidR="00B6680C" w:rsidRDefault="00083AF7" w:rsidP="00FB5EBF">
      <w:pPr>
        <w:pStyle w:val="ListParagraph"/>
        <w:numPr>
          <w:ilvl w:val="0"/>
          <w:numId w:val="1"/>
        </w:numPr>
        <w:spacing w:after="0" w:line="240" w:lineRule="auto"/>
        <w:rPr>
          <w:rFonts w:cstheme="minorHAnsi"/>
          <w:sz w:val="24"/>
        </w:rPr>
      </w:pPr>
      <w:r>
        <w:rPr>
          <w:rFonts w:cstheme="minorHAnsi"/>
          <w:sz w:val="24"/>
        </w:rPr>
        <w:t>Rev 0: Initial version of the document.</w:t>
      </w:r>
    </w:p>
    <w:p w14:paraId="0AF02850" w14:textId="77777777" w:rsidR="00FB052E" w:rsidRDefault="00FB052E" w:rsidP="00FB052E">
      <w:pPr>
        <w:pStyle w:val="ListParagraph"/>
        <w:spacing w:after="0" w:line="240" w:lineRule="auto"/>
        <w:rPr>
          <w:rFonts w:cstheme="minorHAnsi"/>
          <w:sz w:val="24"/>
        </w:rPr>
      </w:pPr>
    </w:p>
    <w:p w14:paraId="62E12D62" w14:textId="7396F672" w:rsidR="005D073A" w:rsidRDefault="005D073A" w:rsidP="008E25C3">
      <w:pPr>
        <w:spacing w:after="0" w:line="240" w:lineRule="auto"/>
        <w:rPr>
          <w:rFonts w:cstheme="minorHAnsi"/>
          <w:b/>
          <w:bCs/>
          <w:sz w:val="24"/>
        </w:rPr>
      </w:pPr>
    </w:p>
    <w:p w14:paraId="46D70253" w14:textId="314C409C" w:rsidR="005D073A" w:rsidRDefault="005D073A" w:rsidP="005D073A">
      <w:pPr>
        <w:spacing w:after="0" w:line="240" w:lineRule="auto"/>
        <w:rPr>
          <w:rFonts w:cstheme="minorHAnsi"/>
          <w:b/>
          <w:bCs/>
          <w:sz w:val="24"/>
        </w:rPr>
      </w:pPr>
    </w:p>
    <w:p w14:paraId="55577FE8" w14:textId="18D2BBF4" w:rsidR="00A31531" w:rsidRDefault="00A31531" w:rsidP="005D073A">
      <w:pPr>
        <w:spacing w:after="0" w:line="240" w:lineRule="auto"/>
        <w:rPr>
          <w:rFonts w:cstheme="minorHAnsi"/>
          <w:b/>
          <w:bCs/>
          <w:sz w:val="24"/>
        </w:rPr>
      </w:pPr>
    </w:p>
    <w:p w14:paraId="67813CDB" w14:textId="640886C2" w:rsidR="00A31531" w:rsidRDefault="00A31531" w:rsidP="005D073A">
      <w:pPr>
        <w:spacing w:after="0" w:line="240" w:lineRule="auto"/>
        <w:rPr>
          <w:rFonts w:cstheme="minorHAnsi"/>
          <w:b/>
          <w:bCs/>
          <w:sz w:val="24"/>
        </w:rPr>
      </w:pPr>
    </w:p>
    <w:p w14:paraId="36269B37" w14:textId="021D658D" w:rsidR="00A31531" w:rsidRDefault="00A31531" w:rsidP="005D073A">
      <w:pPr>
        <w:spacing w:after="0" w:line="240" w:lineRule="auto"/>
        <w:rPr>
          <w:rFonts w:cstheme="minorHAnsi"/>
          <w:b/>
          <w:bCs/>
          <w:sz w:val="24"/>
        </w:rPr>
      </w:pPr>
    </w:p>
    <w:p w14:paraId="3CCD7A29" w14:textId="4334A0CC" w:rsidR="00A31531" w:rsidRDefault="00A31531" w:rsidP="005D073A">
      <w:pPr>
        <w:spacing w:after="0" w:line="240" w:lineRule="auto"/>
        <w:rPr>
          <w:rFonts w:cstheme="minorHAnsi"/>
          <w:b/>
          <w:bCs/>
          <w:sz w:val="24"/>
        </w:rPr>
      </w:pPr>
    </w:p>
    <w:p w14:paraId="550984FB" w14:textId="77777777" w:rsidR="00DA43C6" w:rsidRDefault="00DA43C6" w:rsidP="005D073A">
      <w:pPr>
        <w:spacing w:after="0" w:line="240" w:lineRule="auto"/>
        <w:rPr>
          <w:rFonts w:cstheme="minorHAnsi"/>
          <w:b/>
          <w:bCs/>
          <w:sz w:val="24"/>
        </w:rPr>
      </w:pPr>
    </w:p>
    <w:p w14:paraId="38191142" w14:textId="34B7E92B" w:rsidR="00A31531" w:rsidRDefault="00A31531" w:rsidP="005D073A">
      <w:pPr>
        <w:spacing w:after="0" w:line="240" w:lineRule="auto"/>
        <w:rPr>
          <w:rFonts w:cstheme="minorHAnsi"/>
          <w:b/>
          <w:bCs/>
          <w:sz w:val="24"/>
        </w:rPr>
      </w:pPr>
    </w:p>
    <w:p w14:paraId="0E78E872" w14:textId="4F7A1E60" w:rsidR="00A31531" w:rsidRDefault="00A31531" w:rsidP="005D073A">
      <w:pPr>
        <w:spacing w:after="0" w:line="240" w:lineRule="auto"/>
        <w:rPr>
          <w:rFonts w:cstheme="minorHAnsi"/>
          <w:b/>
          <w:bCs/>
          <w:sz w:val="24"/>
        </w:rPr>
      </w:pPr>
    </w:p>
    <w:p w14:paraId="1AEC3539" w14:textId="70A44D91" w:rsidR="00A31531" w:rsidRDefault="00A31531" w:rsidP="005D073A">
      <w:pPr>
        <w:spacing w:after="0" w:line="240" w:lineRule="auto"/>
        <w:rPr>
          <w:rFonts w:cstheme="minorHAnsi"/>
          <w:b/>
          <w:bCs/>
          <w:sz w:val="24"/>
        </w:rPr>
      </w:pPr>
    </w:p>
    <w:p w14:paraId="6A40B66C" w14:textId="77777777" w:rsidR="007F3000" w:rsidRDefault="007F3000" w:rsidP="005D073A">
      <w:pPr>
        <w:spacing w:after="0" w:line="240" w:lineRule="auto"/>
        <w:rPr>
          <w:rFonts w:cstheme="minorHAnsi"/>
          <w:b/>
          <w:bCs/>
          <w:sz w:val="24"/>
        </w:rPr>
      </w:pPr>
    </w:p>
    <w:p w14:paraId="2E56148D" w14:textId="77777777" w:rsidR="00A31531" w:rsidRDefault="00A31531" w:rsidP="005D073A">
      <w:pPr>
        <w:spacing w:after="0" w:line="240" w:lineRule="auto"/>
        <w:rPr>
          <w:rFonts w:cstheme="minorHAnsi"/>
          <w:b/>
          <w:bCs/>
          <w:sz w:val="24"/>
        </w:rPr>
      </w:pPr>
    </w:p>
    <w:p w14:paraId="3204AB7E" w14:textId="3C75A50C" w:rsidR="00F07CBB" w:rsidRDefault="00F07CBB" w:rsidP="00F07CBB">
      <w:pPr>
        <w:pStyle w:val="T"/>
        <w:spacing w:line="240" w:lineRule="auto"/>
        <w:rPr>
          <w:b/>
          <w:i/>
          <w:iCs/>
          <w:highlight w:val="yellow"/>
        </w:rPr>
      </w:pPr>
      <w:r>
        <w:rPr>
          <w:b/>
          <w:i/>
          <w:iCs/>
          <w:highlight w:val="yellow"/>
        </w:rPr>
        <w:t xml:space="preserve">TGbe editor: Please note Baseline is </w:t>
      </w:r>
      <w:r w:rsidR="00CD018D" w:rsidRPr="00092E67">
        <w:rPr>
          <w:b/>
          <w:i/>
          <w:iCs/>
          <w:highlight w:val="yellow"/>
        </w:rPr>
        <w:t>IEEE 802.11-2020</w:t>
      </w:r>
      <w:r>
        <w:rPr>
          <w:b/>
          <w:i/>
          <w:iCs/>
          <w:highlight w:val="yellow"/>
        </w:rPr>
        <w:t>, 11ax D8.0, and 11be D</w:t>
      </w:r>
      <w:r w:rsidR="00315B32">
        <w:rPr>
          <w:b/>
          <w:i/>
          <w:iCs/>
          <w:highlight w:val="yellow"/>
        </w:rPr>
        <w:t>2</w:t>
      </w:r>
      <w:r>
        <w:rPr>
          <w:b/>
          <w:i/>
          <w:iCs/>
          <w:highlight w:val="yellow"/>
        </w:rPr>
        <w:t>.</w:t>
      </w:r>
      <w:r w:rsidR="00315B32">
        <w:rPr>
          <w:b/>
          <w:i/>
          <w:iCs/>
          <w:highlight w:val="yellow"/>
        </w:rPr>
        <w:t>0</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719" w:type="dxa"/>
        <w:tblLayout w:type="fixed"/>
        <w:tblLook w:val="04A0" w:firstRow="1" w:lastRow="0" w:firstColumn="1" w:lastColumn="0" w:noHBand="0" w:noVBand="1"/>
      </w:tblPr>
      <w:tblGrid>
        <w:gridCol w:w="587"/>
        <w:gridCol w:w="1034"/>
        <w:gridCol w:w="976"/>
        <w:gridCol w:w="635"/>
        <w:gridCol w:w="2509"/>
        <w:gridCol w:w="2179"/>
        <w:gridCol w:w="2790"/>
      </w:tblGrid>
      <w:tr w:rsidR="00633FBF" w:rsidRPr="00955C14" w14:paraId="0F42626A" w14:textId="77777777" w:rsidTr="00633FBF">
        <w:trPr>
          <w:trHeight w:val="449"/>
        </w:trPr>
        <w:tc>
          <w:tcPr>
            <w:tcW w:w="587" w:type="dxa"/>
            <w:shd w:val="clear" w:color="auto" w:fill="A5A5A5" w:themeFill="accent3"/>
            <w:hideMark/>
          </w:tcPr>
          <w:p w14:paraId="35174F5E"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5A4C9353"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46BCD09C" w14:textId="77777777" w:rsidR="00633FBF" w:rsidRPr="00955C14" w:rsidRDefault="00633FBF" w:rsidP="000E1116">
            <w:pPr>
              <w:pStyle w:val="T1"/>
              <w:suppressAutoHyphens/>
              <w:spacing w:after="120"/>
              <w:rPr>
                <w:bCs/>
                <w:iCs/>
                <w:color w:val="000000"/>
                <w:sz w:val="16"/>
                <w:szCs w:val="16"/>
              </w:rPr>
            </w:pPr>
            <w:r>
              <w:rPr>
                <w:bCs/>
                <w:iCs/>
                <w:color w:val="000000"/>
                <w:sz w:val="16"/>
                <w:szCs w:val="16"/>
              </w:rPr>
              <w:t>Clause</w:t>
            </w:r>
          </w:p>
        </w:tc>
        <w:tc>
          <w:tcPr>
            <w:tcW w:w="635" w:type="dxa"/>
            <w:shd w:val="clear" w:color="auto" w:fill="A5A5A5" w:themeFill="accent3"/>
            <w:hideMark/>
          </w:tcPr>
          <w:p w14:paraId="549BDB5E" w14:textId="77777777" w:rsidR="00633FBF" w:rsidRPr="00955C14" w:rsidRDefault="00633FBF" w:rsidP="000E1116">
            <w:pPr>
              <w:pStyle w:val="T1"/>
              <w:suppressAutoHyphens/>
              <w:spacing w:after="120"/>
              <w:rPr>
                <w:bCs/>
                <w:iCs/>
                <w:color w:val="000000"/>
                <w:sz w:val="16"/>
                <w:szCs w:val="16"/>
              </w:rPr>
            </w:pPr>
            <w:r>
              <w:rPr>
                <w:bCs/>
                <w:iCs/>
                <w:color w:val="000000"/>
                <w:sz w:val="16"/>
                <w:szCs w:val="16"/>
              </w:rPr>
              <w:t>Page</w:t>
            </w:r>
          </w:p>
        </w:tc>
        <w:tc>
          <w:tcPr>
            <w:tcW w:w="2509" w:type="dxa"/>
            <w:shd w:val="clear" w:color="auto" w:fill="A5A5A5" w:themeFill="accent3"/>
            <w:hideMark/>
          </w:tcPr>
          <w:p w14:paraId="7A3B9829"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Comment</w:t>
            </w:r>
          </w:p>
        </w:tc>
        <w:tc>
          <w:tcPr>
            <w:tcW w:w="2179" w:type="dxa"/>
            <w:shd w:val="clear" w:color="auto" w:fill="A5A5A5" w:themeFill="accent3"/>
            <w:hideMark/>
          </w:tcPr>
          <w:p w14:paraId="5B495621"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Proposed Change</w:t>
            </w:r>
          </w:p>
        </w:tc>
        <w:tc>
          <w:tcPr>
            <w:tcW w:w="2790" w:type="dxa"/>
            <w:shd w:val="clear" w:color="auto" w:fill="A5A5A5" w:themeFill="accent3"/>
            <w:hideMark/>
          </w:tcPr>
          <w:p w14:paraId="277A05EF"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Resolution</w:t>
            </w:r>
          </w:p>
        </w:tc>
      </w:tr>
      <w:tr w:rsidR="00515D89" w:rsidRPr="00955C14" w14:paraId="720B0966" w14:textId="77777777" w:rsidTr="00633FBF">
        <w:trPr>
          <w:trHeight w:val="449"/>
        </w:trPr>
        <w:tc>
          <w:tcPr>
            <w:tcW w:w="587" w:type="dxa"/>
            <w:shd w:val="clear" w:color="auto" w:fill="auto"/>
          </w:tcPr>
          <w:p w14:paraId="1A1EC069" w14:textId="6EE2D32E" w:rsidR="00515D89" w:rsidRPr="00515D89" w:rsidRDefault="00515D89" w:rsidP="00515D89">
            <w:pPr>
              <w:pStyle w:val="T1"/>
              <w:suppressAutoHyphens/>
              <w:spacing w:after="120"/>
              <w:rPr>
                <w:b w:val="0"/>
                <w:sz w:val="16"/>
              </w:rPr>
            </w:pPr>
            <w:r w:rsidRPr="00515D89">
              <w:rPr>
                <w:b w:val="0"/>
                <w:sz w:val="16"/>
              </w:rPr>
              <w:t>12493</w:t>
            </w:r>
          </w:p>
        </w:tc>
        <w:tc>
          <w:tcPr>
            <w:tcW w:w="1034" w:type="dxa"/>
            <w:shd w:val="clear" w:color="auto" w:fill="auto"/>
          </w:tcPr>
          <w:p w14:paraId="28C8444D" w14:textId="0ECC8938" w:rsidR="00515D89" w:rsidRPr="00515D89" w:rsidRDefault="00515D89" w:rsidP="00515D89">
            <w:pPr>
              <w:pStyle w:val="T1"/>
              <w:suppressAutoHyphens/>
              <w:spacing w:after="120"/>
              <w:rPr>
                <w:b w:val="0"/>
                <w:sz w:val="16"/>
              </w:rPr>
            </w:pPr>
            <w:r w:rsidRPr="00515D89">
              <w:rPr>
                <w:b w:val="0"/>
                <w:sz w:val="16"/>
              </w:rPr>
              <w:t>Jeongki Kim</w:t>
            </w:r>
          </w:p>
        </w:tc>
        <w:tc>
          <w:tcPr>
            <w:tcW w:w="976" w:type="dxa"/>
            <w:shd w:val="clear" w:color="auto" w:fill="auto"/>
          </w:tcPr>
          <w:p w14:paraId="25F114BE" w14:textId="57B8E669" w:rsidR="00515D89" w:rsidRPr="00515D89" w:rsidRDefault="00515D89" w:rsidP="00515D89">
            <w:pPr>
              <w:pStyle w:val="T1"/>
              <w:suppressAutoHyphens/>
              <w:spacing w:after="120"/>
              <w:rPr>
                <w:b w:val="0"/>
                <w:sz w:val="16"/>
              </w:rPr>
            </w:pPr>
            <w:r w:rsidRPr="00515D89">
              <w:rPr>
                <w:b w:val="0"/>
                <w:sz w:val="16"/>
              </w:rPr>
              <w:t>9.3.1.22.9</w:t>
            </w:r>
          </w:p>
        </w:tc>
        <w:tc>
          <w:tcPr>
            <w:tcW w:w="635" w:type="dxa"/>
            <w:shd w:val="clear" w:color="auto" w:fill="auto"/>
          </w:tcPr>
          <w:p w14:paraId="2CB57D8A" w14:textId="6B6C2568" w:rsidR="00515D89" w:rsidRPr="00515D89" w:rsidRDefault="00515D89" w:rsidP="00515D89">
            <w:pPr>
              <w:pStyle w:val="T1"/>
              <w:suppressAutoHyphens/>
              <w:spacing w:after="120"/>
              <w:rPr>
                <w:b w:val="0"/>
                <w:sz w:val="16"/>
              </w:rPr>
            </w:pPr>
            <w:r w:rsidRPr="00515D89">
              <w:rPr>
                <w:b w:val="0"/>
                <w:sz w:val="16"/>
              </w:rPr>
              <w:t>169.13</w:t>
            </w:r>
          </w:p>
        </w:tc>
        <w:tc>
          <w:tcPr>
            <w:tcW w:w="2509" w:type="dxa"/>
            <w:shd w:val="clear" w:color="auto" w:fill="auto"/>
          </w:tcPr>
          <w:p w14:paraId="499DD9AB" w14:textId="2EE3E9C3" w:rsidR="00515D89" w:rsidRPr="00515D89" w:rsidRDefault="00515D89" w:rsidP="00515D89">
            <w:pPr>
              <w:pStyle w:val="T1"/>
              <w:suppressAutoHyphens/>
              <w:spacing w:after="120"/>
              <w:jc w:val="left"/>
              <w:rPr>
                <w:b w:val="0"/>
                <w:sz w:val="16"/>
              </w:rPr>
            </w:pPr>
            <w:r w:rsidRPr="00515D89">
              <w:rPr>
                <w:b w:val="0"/>
                <w:sz w:val="16"/>
              </w:rPr>
              <w:t>In Tgbe D2.0, the "TXOP Sharing Mode subfield" is changed to "Triggered TXOP Sharing Mode subfield". Change "TXOP Sharing Mode subfield" to " Triggered TXOP Sharing Mode subfield" in the following parts.</w:t>
            </w:r>
            <w:r w:rsidRPr="00515D89">
              <w:rPr>
                <w:b w:val="0"/>
                <w:sz w:val="16"/>
              </w:rPr>
              <w:br/>
              <w:t>- line 26, 29 on page 31</w:t>
            </w:r>
            <w:r w:rsidRPr="00515D89">
              <w:rPr>
                <w:b w:val="0"/>
                <w:sz w:val="16"/>
              </w:rPr>
              <w:br/>
              <w:t>- line 49 on page 35</w:t>
            </w:r>
            <w:r w:rsidRPr="00515D89">
              <w:rPr>
                <w:b w:val="0"/>
                <w:sz w:val="16"/>
              </w:rPr>
              <w:br/>
              <w:t>- line 43 on page 148</w:t>
            </w:r>
            <w:r w:rsidRPr="00515D89">
              <w:rPr>
                <w:b w:val="0"/>
                <w:sz w:val="16"/>
              </w:rPr>
              <w:br/>
              <w:t>- line 13, 17, 18, 22, 24, 40, on page 169</w:t>
            </w:r>
            <w:r w:rsidRPr="00515D89">
              <w:rPr>
                <w:b w:val="0"/>
                <w:sz w:val="16"/>
              </w:rPr>
              <w:br/>
              <w:t>- line 34, 39, 45, 56 on page 400</w:t>
            </w:r>
            <w:r w:rsidRPr="00515D89">
              <w:rPr>
                <w:b w:val="0"/>
                <w:sz w:val="16"/>
              </w:rPr>
              <w:br/>
              <w:t>- line 18, 20, 28, 45 on page 401</w:t>
            </w:r>
            <w:r w:rsidRPr="00515D89">
              <w:rPr>
                <w:b w:val="0"/>
                <w:sz w:val="16"/>
              </w:rPr>
              <w:br/>
              <w:t>- line 1, 2, 9, 25, 41, 49 on page 402</w:t>
            </w:r>
            <w:r w:rsidRPr="00515D89">
              <w:rPr>
                <w:b w:val="0"/>
                <w:sz w:val="16"/>
              </w:rPr>
              <w:br/>
              <w:t>- line 17 on page 403</w:t>
            </w:r>
          </w:p>
        </w:tc>
        <w:tc>
          <w:tcPr>
            <w:tcW w:w="2179" w:type="dxa"/>
            <w:shd w:val="clear" w:color="auto" w:fill="auto"/>
          </w:tcPr>
          <w:p w14:paraId="47B45A59" w14:textId="788BB5BA" w:rsidR="00515D89" w:rsidRPr="00515D89" w:rsidRDefault="00515D89" w:rsidP="00515D89">
            <w:pPr>
              <w:pStyle w:val="T1"/>
              <w:suppressAutoHyphens/>
              <w:spacing w:after="120"/>
              <w:jc w:val="left"/>
              <w:rPr>
                <w:b w:val="0"/>
                <w:sz w:val="16"/>
              </w:rPr>
            </w:pPr>
            <w:r w:rsidRPr="00515D89">
              <w:rPr>
                <w:b w:val="0"/>
                <w:sz w:val="16"/>
              </w:rPr>
              <w:t>As in comment</w:t>
            </w:r>
          </w:p>
        </w:tc>
        <w:tc>
          <w:tcPr>
            <w:tcW w:w="2790" w:type="dxa"/>
            <w:shd w:val="clear" w:color="auto" w:fill="auto"/>
          </w:tcPr>
          <w:p w14:paraId="6CFAF161" w14:textId="20D6BB99" w:rsidR="00515D89" w:rsidRPr="000D234F" w:rsidRDefault="007755C7" w:rsidP="007755C7">
            <w:pPr>
              <w:pStyle w:val="T1"/>
              <w:suppressAutoHyphens/>
              <w:spacing w:after="120"/>
              <w:jc w:val="left"/>
              <w:rPr>
                <w:bCs/>
                <w:iCs/>
                <w:color w:val="000000"/>
                <w:sz w:val="16"/>
                <w:szCs w:val="16"/>
              </w:rPr>
            </w:pPr>
            <w:r w:rsidRPr="000D234F">
              <w:rPr>
                <w:bCs/>
                <w:iCs/>
                <w:color w:val="000000"/>
                <w:sz w:val="16"/>
                <w:szCs w:val="16"/>
              </w:rPr>
              <w:t>Accepted</w:t>
            </w:r>
          </w:p>
        </w:tc>
      </w:tr>
      <w:tr w:rsidR="003A0D16" w:rsidRPr="00955C14" w14:paraId="38DF2F92" w14:textId="77777777" w:rsidTr="00633FBF">
        <w:trPr>
          <w:trHeight w:val="449"/>
        </w:trPr>
        <w:tc>
          <w:tcPr>
            <w:tcW w:w="587" w:type="dxa"/>
            <w:shd w:val="clear" w:color="auto" w:fill="auto"/>
          </w:tcPr>
          <w:p w14:paraId="15A855FC" w14:textId="58329DE4" w:rsidR="003A0D16" w:rsidRPr="003A0D16" w:rsidRDefault="003A0D16" w:rsidP="003A0D16">
            <w:pPr>
              <w:pStyle w:val="T1"/>
              <w:suppressAutoHyphens/>
              <w:spacing w:after="120"/>
              <w:rPr>
                <w:b w:val="0"/>
                <w:sz w:val="16"/>
              </w:rPr>
            </w:pPr>
            <w:r w:rsidRPr="003A0D16">
              <w:rPr>
                <w:b w:val="0"/>
                <w:sz w:val="16"/>
              </w:rPr>
              <w:t>10982</w:t>
            </w:r>
          </w:p>
        </w:tc>
        <w:tc>
          <w:tcPr>
            <w:tcW w:w="1034" w:type="dxa"/>
            <w:shd w:val="clear" w:color="auto" w:fill="auto"/>
          </w:tcPr>
          <w:p w14:paraId="75F75805" w14:textId="28E00AAC" w:rsidR="003A0D16" w:rsidRPr="003A0D16" w:rsidRDefault="003A0D16" w:rsidP="003A0D16">
            <w:pPr>
              <w:pStyle w:val="T1"/>
              <w:suppressAutoHyphens/>
              <w:spacing w:after="120"/>
              <w:rPr>
                <w:b w:val="0"/>
                <w:sz w:val="16"/>
              </w:rPr>
            </w:pPr>
            <w:r w:rsidRPr="003A0D16">
              <w:rPr>
                <w:b w:val="0"/>
                <w:sz w:val="16"/>
              </w:rPr>
              <w:t>Yanjun Sun</w:t>
            </w:r>
          </w:p>
        </w:tc>
        <w:tc>
          <w:tcPr>
            <w:tcW w:w="976" w:type="dxa"/>
            <w:shd w:val="clear" w:color="auto" w:fill="auto"/>
          </w:tcPr>
          <w:p w14:paraId="2CF8AFDA" w14:textId="36062FF8" w:rsidR="003A0D16" w:rsidRPr="003A0D16" w:rsidRDefault="003A0D16" w:rsidP="003A0D16">
            <w:pPr>
              <w:pStyle w:val="T1"/>
              <w:suppressAutoHyphens/>
              <w:spacing w:after="120"/>
              <w:rPr>
                <w:b w:val="0"/>
                <w:sz w:val="16"/>
              </w:rPr>
            </w:pPr>
            <w:r w:rsidRPr="003A0D16">
              <w:rPr>
                <w:b w:val="0"/>
                <w:sz w:val="16"/>
              </w:rPr>
              <w:t>9.3.1.22.9</w:t>
            </w:r>
          </w:p>
        </w:tc>
        <w:tc>
          <w:tcPr>
            <w:tcW w:w="635" w:type="dxa"/>
            <w:shd w:val="clear" w:color="auto" w:fill="auto"/>
          </w:tcPr>
          <w:p w14:paraId="5B7F17BC" w14:textId="266AFB83" w:rsidR="003A0D16" w:rsidRPr="003A0D16" w:rsidRDefault="003A0D16" w:rsidP="003A0D16">
            <w:pPr>
              <w:pStyle w:val="T1"/>
              <w:suppressAutoHyphens/>
              <w:spacing w:after="120"/>
              <w:rPr>
                <w:b w:val="0"/>
                <w:sz w:val="16"/>
              </w:rPr>
            </w:pPr>
            <w:r w:rsidRPr="003A0D16">
              <w:rPr>
                <w:b w:val="0"/>
                <w:sz w:val="16"/>
              </w:rPr>
              <w:t>169.21</w:t>
            </w:r>
          </w:p>
        </w:tc>
        <w:tc>
          <w:tcPr>
            <w:tcW w:w="2509" w:type="dxa"/>
            <w:shd w:val="clear" w:color="auto" w:fill="auto"/>
          </w:tcPr>
          <w:p w14:paraId="35BE6376" w14:textId="713F8FD4" w:rsidR="003A0D16" w:rsidRPr="003A0D16" w:rsidRDefault="003A0D16" w:rsidP="003A0D16">
            <w:pPr>
              <w:pStyle w:val="T1"/>
              <w:suppressAutoHyphens/>
              <w:spacing w:after="120"/>
              <w:jc w:val="left"/>
              <w:rPr>
                <w:b w:val="0"/>
                <w:sz w:val="16"/>
              </w:rPr>
            </w:pPr>
            <w:r w:rsidRPr="003A0D16">
              <w:rPr>
                <w:b w:val="0"/>
                <w:sz w:val="16"/>
              </w:rPr>
              <w:t>The title of Table-953e needs to be revised by replacing "Triggered TXOP Sharing Mode subfield" with "TXOP Sharing Mode subfield". Please propagate the changes to the related text as well.</w:t>
            </w:r>
          </w:p>
        </w:tc>
        <w:tc>
          <w:tcPr>
            <w:tcW w:w="2179" w:type="dxa"/>
            <w:shd w:val="clear" w:color="auto" w:fill="auto"/>
          </w:tcPr>
          <w:p w14:paraId="63FA6960" w14:textId="2E7D9D8B" w:rsidR="003A0D16" w:rsidRPr="003A0D16" w:rsidRDefault="003A0D16" w:rsidP="003A0D16">
            <w:pPr>
              <w:pStyle w:val="T1"/>
              <w:suppressAutoHyphens/>
              <w:spacing w:after="120"/>
              <w:jc w:val="left"/>
              <w:rPr>
                <w:b w:val="0"/>
                <w:sz w:val="16"/>
              </w:rPr>
            </w:pPr>
            <w:r w:rsidRPr="003A0D16">
              <w:rPr>
                <w:b w:val="0"/>
                <w:sz w:val="16"/>
              </w:rPr>
              <w:t>As in comment</w:t>
            </w:r>
          </w:p>
        </w:tc>
        <w:tc>
          <w:tcPr>
            <w:tcW w:w="2790" w:type="dxa"/>
            <w:shd w:val="clear" w:color="auto" w:fill="auto"/>
          </w:tcPr>
          <w:p w14:paraId="225ED259" w14:textId="572824D2" w:rsidR="003A0D16" w:rsidRPr="000D234F" w:rsidRDefault="00DC6D12" w:rsidP="003A0D16">
            <w:pPr>
              <w:pStyle w:val="T1"/>
              <w:suppressAutoHyphens/>
              <w:spacing w:after="120"/>
              <w:jc w:val="left"/>
              <w:rPr>
                <w:bCs/>
                <w:iCs/>
                <w:color w:val="000000"/>
                <w:sz w:val="16"/>
                <w:szCs w:val="16"/>
              </w:rPr>
            </w:pPr>
            <w:r>
              <w:rPr>
                <w:bCs/>
                <w:iCs/>
                <w:color w:val="000000"/>
                <w:sz w:val="16"/>
                <w:szCs w:val="16"/>
              </w:rPr>
              <w:t>Revised</w:t>
            </w:r>
          </w:p>
          <w:p w14:paraId="7FC41487" w14:textId="7F1327C1" w:rsidR="003A0D16" w:rsidRDefault="003A0D16" w:rsidP="003A0D16">
            <w:pPr>
              <w:pStyle w:val="T1"/>
              <w:suppressAutoHyphens/>
              <w:spacing w:after="120"/>
              <w:jc w:val="left"/>
              <w:rPr>
                <w:b w:val="0"/>
                <w:iCs/>
                <w:color w:val="000000"/>
                <w:sz w:val="16"/>
                <w:szCs w:val="16"/>
              </w:rPr>
            </w:pPr>
          </w:p>
          <w:p w14:paraId="363E8404" w14:textId="77777777" w:rsidR="00DC6D12" w:rsidRDefault="00DC6D12" w:rsidP="00DC6D12">
            <w:pPr>
              <w:pStyle w:val="T1"/>
              <w:suppressAutoHyphens/>
              <w:spacing w:after="120"/>
              <w:jc w:val="left"/>
              <w:rPr>
                <w:b w:val="0"/>
                <w:iCs/>
                <w:color w:val="000000"/>
                <w:sz w:val="16"/>
                <w:szCs w:val="16"/>
              </w:rPr>
            </w:pPr>
            <w:r>
              <w:rPr>
                <w:b w:val="0"/>
                <w:iCs/>
                <w:color w:val="000000"/>
                <w:sz w:val="16"/>
                <w:szCs w:val="16"/>
              </w:rPr>
              <w:t>Agree with the commenter in principle</w:t>
            </w:r>
          </w:p>
          <w:p w14:paraId="1CE91E5C" w14:textId="77777777" w:rsidR="00DC6D12" w:rsidRPr="007755C7" w:rsidRDefault="00DC6D12" w:rsidP="003A0D16">
            <w:pPr>
              <w:pStyle w:val="T1"/>
              <w:suppressAutoHyphens/>
              <w:spacing w:after="120"/>
              <w:jc w:val="left"/>
              <w:rPr>
                <w:b w:val="0"/>
                <w:iCs/>
                <w:color w:val="000000"/>
                <w:sz w:val="16"/>
                <w:szCs w:val="16"/>
              </w:rPr>
            </w:pPr>
          </w:p>
          <w:p w14:paraId="18A97AF8" w14:textId="474DC549" w:rsidR="003A0D16" w:rsidRPr="007755C7" w:rsidRDefault="000D234F" w:rsidP="003A0D16">
            <w:pPr>
              <w:pStyle w:val="T1"/>
              <w:suppressAutoHyphens/>
              <w:spacing w:after="120"/>
              <w:jc w:val="left"/>
              <w:rPr>
                <w:b w:val="0"/>
                <w:iCs/>
                <w:color w:val="000000"/>
                <w:sz w:val="16"/>
                <w:szCs w:val="16"/>
              </w:rPr>
            </w:pPr>
            <w:r>
              <w:rPr>
                <w:b w:val="0"/>
                <w:iCs/>
                <w:color w:val="000000"/>
                <w:sz w:val="16"/>
                <w:szCs w:val="16"/>
              </w:rPr>
              <w:t xml:space="preserve">NOTE for </w:t>
            </w:r>
            <w:r w:rsidR="003A0D16" w:rsidRPr="007755C7">
              <w:rPr>
                <w:b w:val="0"/>
                <w:iCs/>
                <w:color w:val="000000"/>
                <w:sz w:val="16"/>
                <w:szCs w:val="16"/>
              </w:rPr>
              <w:t>Tgbe editor</w:t>
            </w:r>
            <w:r w:rsidR="00F40B2B">
              <w:rPr>
                <w:b w:val="0"/>
                <w:iCs/>
                <w:color w:val="000000"/>
                <w:sz w:val="16"/>
                <w:szCs w:val="16"/>
              </w:rPr>
              <w:t>:</w:t>
            </w:r>
            <w:r w:rsidR="003A0D16" w:rsidRPr="007755C7">
              <w:rPr>
                <w:b w:val="0"/>
                <w:iCs/>
                <w:color w:val="000000"/>
                <w:sz w:val="16"/>
                <w:szCs w:val="16"/>
              </w:rPr>
              <w:t xml:space="preserve"> </w:t>
            </w:r>
            <w:r w:rsidR="00F46F8D">
              <w:rPr>
                <w:b w:val="0"/>
                <w:iCs/>
                <w:color w:val="000000"/>
                <w:sz w:val="16"/>
                <w:szCs w:val="16"/>
              </w:rPr>
              <w:t xml:space="preserve">please implement the </w:t>
            </w:r>
            <w:r w:rsidR="00F40B2B">
              <w:rPr>
                <w:b w:val="0"/>
                <w:iCs/>
                <w:color w:val="000000"/>
                <w:sz w:val="16"/>
                <w:szCs w:val="16"/>
              </w:rPr>
              <w:t xml:space="preserve">same changes as those for </w:t>
            </w:r>
            <w:r w:rsidR="002947A6" w:rsidRPr="002947A6">
              <w:rPr>
                <w:bCs/>
                <w:iCs/>
                <w:color w:val="000000"/>
                <w:sz w:val="16"/>
                <w:szCs w:val="16"/>
              </w:rPr>
              <w:t>CID 12493</w:t>
            </w:r>
          </w:p>
        </w:tc>
      </w:tr>
      <w:tr w:rsidR="00DC6D12" w:rsidRPr="00955C14" w14:paraId="71163743" w14:textId="77777777" w:rsidTr="00633FBF">
        <w:trPr>
          <w:trHeight w:val="449"/>
        </w:trPr>
        <w:tc>
          <w:tcPr>
            <w:tcW w:w="587" w:type="dxa"/>
            <w:shd w:val="clear" w:color="auto" w:fill="auto"/>
          </w:tcPr>
          <w:p w14:paraId="22D17B29" w14:textId="60EE0640" w:rsidR="00DC6D12" w:rsidRPr="003A0D16" w:rsidRDefault="00DC6D12" w:rsidP="00DC6D12">
            <w:pPr>
              <w:pStyle w:val="T1"/>
              <w:suppressAutoHyphens/>
              <w:spacing w:after="120"/>
              <w:rPr>
                <w:b w:val="0"/>
                <w:sz w:val="16"/>
              </w:rPr>
            </w:pPr>
            <w:r w:rsidRPr="00DE1A16">
              <w:rPr>
                <w:b w:val="0"/>
                <w:sz w:val="16"/>
              </w:rPr>
              <w:t>13865</w:t>
            </w:r>
          </w:p>
        </w:tc>
        <w:tc>
          <w:tcPr>
            <w:tcW w:w="1034" w:type="dxa"/>
            <w:shd w:val="clear" w:color="auto" w:fill="auto"/>
          </w:tcPr>
          <w:p w14:paraId="596EA9B0" w14:textId="2672BBF0" w:rsidR="00DC6D12" w:rsidRPr="003A0D16" w:rsidRDefault="00DC6D12" w:rsidP="00DC6D12">
            <w:pPr>
              <w:pStyle w:val="T1"/>
              <w:suppressAutoHyphens/>
              <w:spacing w:after="120"/>
              <w:rPr>
                <w:b w:val="0"/>
                <w:sz w:val="16"/>
              </w:rPr>
            </w:pPr>
            <w:r w:rsidRPr="00DE1A16">
              <w:rPr>
                <w:b w:val="0"/>
                <w:sz w:val="16"/>
              </w:rPr>
              <w:t>yujin noh</w:t>
            </w:r>
          </w:p>
        </w:tc>
        <w:tc>
          <w:tcPr>
            <w:tcW w:w="976" w:type="dxa"/>
            <w:shd w:val="clear" w:color="auto" w:fill="auto"/>
          </w:tcPr>
          <w:p w14:paraId="05709DF5" w14:textId="1AA0B53D" w:rsidR="00DC6D12" w:rsidRPr="003A0D16" w:rsidRDefault="00DC6D12" w:rsidP="00DC6D12">
            <w:pPr>
              <w:pStyle w:val="T1"/>
              <w:suppressAutoHyphens/>
              <w:spacing w:after="120"/>
              <w:rPr>
                <w:b w:val="0"/>
                <w:sz w:val="16"/>
              </w:rPr>
            </w:pPr>
            <w:r w:rsidRPr="00DE1A16">
              <w:rPr>
                <w:b w:val="0"/>
                <w:sz w:val="16"/>
              </w:rPr>
              <w:t>9.3.1.22.9</w:t>
            </w:r>
          </w:p>
        </w:tc>
        <w:tc>
          <w:tcPr>
            <w:tcW w:w="635" w:type="dxa"/>
            <w:shd w:val="clear" w:color="auto" w:fill="auto"/>
          </w:tcPr>
          <w:p w14:paraId="4C686B63" w14:textId="2255B0D7" w:rsidR="00DC6D12" w:rsidRPr="003A0D16" w:rsidRDefault="00DC6D12" w:rsidP="00DC6D12">
            <w:pPr>
              <w:pStyle w:val="T1"/>
              <w:suppressAutoHyphens/>
              <w:spacing w:after="120"/>
              <w:rPr>
                <w:b w:val="0"/>
                <w:sz w:val="16"/>
              </w:rPr>
            </w:pPr>
            <w:r w:rsidRPr="00DE1A16">
              <w:rPr>
                <w:b w:val="0"/>
                <w:sz w:val="16"/>
              </w:rPr>
              <w:t>169.13</w:t>
            </w:r>
          </w:p>
        </w:tc>
        <w:tc>
          <w:tcPr>
            <w:tcW w:w="2509" w:type="dxa"/>
            <w:shd w:val="clear" w:color="auto" w:fill="auto"/>
          </w:tcPr>
          <w:p w14:paraId="5CEC9552" w14:textId="4C6DED1D" w:rsidR="00DC6D12" w:rsidRPr="003A0D16" w:rsidRDefault="00DC6D12" w:rsidP="00DC6D12">
            <w:pPr>
              <w:pStyle w:val="T1"/>
              <w:suppressAutoHyphens/>
              <w:spacing w:after="120"/>
              <w:jc w:val="left"/>
              <w:rPr>
                <w:b w:val="0"/>
                <w:sz w:val="16"/>
              </w:rPr>
            </w:pPr>
            <w:r w:rsidRPr="00DE1A16">
              <w:rPr>
                <w:b w:val="0"/>
                <w:sz w:val="16"/>
              </w:rPr>
              <w:t>There is no MU-RTS Trigger frame format including TXOP Sharing Mode subfield in Common Info field.</w:t>
            </w:r>
          </w:p>
        </w:tc>
        <w:tc>
          <w:tcPr>
            <w:tcW w:w="2179" w:type="dxa"/>
            <w:shd w:val="clear" w:color="auto" w:fill="auto"/>
          </w:tcPr>
          <w:p w14:paraId="7B295B41" w14:textId="302E568A" w:rsidR="00DC6D12" w:rsidRPr="003A0D16" w:rsidRDefault="00DC6D12" w:rsidP="00DC6D12">
            <w:pPr>
              <w:pStyle w:val="T1"/>
              <w:suppressAutoHyphens/>
              <w:spacing w:after="120"/>
              <w:jc w:val="left"/>
              <w:rPr>
                <w:b w:val="0"/>
                <w:sz w:val="16"/>
              </w:rPr>
            </w:pPr>
            <w:r w:rsidRPr="00DE1A16">
              <w:rPr>
                <w:b w:val="0"/>
                <w:sz w:val="16"/>
              </w:rPr>
              <w:t>Need to define how TXOP Sharing Mode subfield is configured in MU-RTS Trigger frame.</w:t>
            </w:r>
          </w:p>
        </w:tc>
        <w:tc>
          <w:tcPr>
            <w:tcW w:w="2790" w:type="dxa"/>
            <w:shd w:val="clear" w:color="auto" w:fill="auto"/>
          </w:tcPr>
          <w:p w14:paraId="51C46EBD" w14:textId="77777777" w:rsidR="00F46F8D" w:rsidRPr="000D234F" w:rsidRDefault="00F46F8D" w:rsidP="00F46F8D">
            <w:pPr>
              <w:pStyle w:val="T1"/>
              <w:suppressAutoHyphens/>
              <w:spacing w:after="120"/>
              <w:jc w:val="left"/>
              <w:rPr>
                <w:bCs/>
                <w:iCs/>
                <w:color w:val="000000"/>
                <w:sz w:val="16"/>
                <w:szCs w:val="16"/>
              </w:rPr>
            </w:pPr>
            <w:r>
              <w:rPr>
                <w:bCs/>
                <w:iCs/>
                <w:color w:val="000000"/>
                <w:sz w:val="16"/>
                <w:szCs w:val="16"/>
              </w:rPr>
              <w:t>Revised</w:t>
            </w:r>
          </w:p>
          <w:p w14:paraId="77D92006" w14:textId="77777777" w:rsidR="00F46F8D" w:rsidRDefault="00F46F8D" w:rsidP="00F46F8D">
            <w:pPr>
              <w:pStyle w:val="T1"/>
              <w:suppressAutoHyphens/>
              <w:spacing w:after="120"/>
              <w:jc w:val="left"/>
              <w:rPr>
                <w:b w:val="0"/>
                <w:iCs/>
                <w:color w:val="000000"/>
                <w:sz w:val="16"/>
                <w:szCs w:val="16"/>
              </w:rPr>
            </w:pPr>
          </w:p>
          <w:p w14:paraId="5FAE7E70" w14:textId="63BE3A9C" w:rsidR="00F46F8D" w:rsidRDefault="00F46F8D" w:rsidP="00F46F8D">
            <w:pPr>
              <w:pStyle w:val="T1"/>
              <w:suppressAutoHyphens/>
              <w:spacing w:after="120"/>
              <w:jc w:val="left"/>
              <w:rPr>
                <w:b w:val="0"/>
                <w:iCs/>
                <w:color w:val="000000"/>
                <w:sz w:val="16"/>
                <w:szCs w:val="16"/>
              </w:rPr>
            </w:pPr>
            <w:r>
              <w:rPr>
                <w:b w:val="0"/>
                <w:iCs/>
                <w:color w:val="000000"/>
                <w:sz w:val="16"/>
                <w:szCs w:val="16"/>
              </w:rPr>
              <w:t xml:space="preserve">Agree with the commenter that </w:t>
            </w:r>
            <w:r w:rsidR="00016993">
              <w:rPr>
                <w:b w:val="0"/>
                <w:iCs/>
                <w:color w:val="000000"/>
                <w:sz w:val="16"/>
                <w:szCs w:val="16"/>
              </w:rPr>
              <w:t>there is a typo in the</w:t>
            </w:r>
            <w:r w:rsidR="00ED6DEB">
              <w:rPr>
                <w:b w:val="0"/>
                <w:iCs/>
                <w:color w:val="000000"/>
                <w:sz w:val="16"/>
                <w:szCs w:val="16"/>
              </w:rPr>
              <w:t xml:space="preserve"> </w:t>
            </w:r>
            <w:r w:rsidR="00016993">
              <w:rPr>
                <w:b w:val="0"/>
                <w:iCs/>
                <w:color w:val="000000"/>
                <w:sz w:val="16"/>
                <w:szCs w:val="16"/>
              </w:rPr>
              <w:t xml:space="preserve">name for the </w:t>
            </w:r>
            <w:r w:rsidR="00ED6DEB">
              <w:rPr>
                <w:b w:val="0"/>
                <w:iCs/>
                <w:color w:val="000000"/>
                <w:sz w:val="16"/>
                <w:szCs w:val="16"/>
              </w:rPr>
              <w:t xml:space="preserve">‘TXOP Sharing Mode’ subfield in the sentence and the name for the subfield </w:t>
            </w:r>
            <w:r w:rsidR="008A0AE6">
              <w:rPr>
                <w:b w:val="0"/>
                <w:iCs/>
                <w:color w:val="000000"/>
                <w:sz w:val="16"/>
                <w:szCs w:val="16"/>
              </w:rPr>
              <w:t>needs to be updated to</w:t>
            </w:r>
            <w:r w:rsidR="00ED6DEB">
              <w:rPr>
                <w:b w:val="0"/>
                <w:iCs/>
                <w:color w:val="000000"/>
                <w:sz w:val="16"/>
                <w:szCs w:val="16"/>
              </w:rPr>
              <w:t xml:space="preserve"> the </w:t>
            </w:r>
            <w:r w:rsidR="008A0AE6">
              <w:rPr>
                <w:b w:val="0"/>
                <w:iCs/>
                <w:color w:val="000000"/>
                <w:sz w:val="16"/>
                <w:szCs w:val="16"/>
              </w:rPr>
              <w:t xml:space="preserve">latest </w:t>
            </w:r>
            <w:r w:rsidR="00ED6DEB">
              <w:rPr>
                <w:b w:val="0"/>
                <w:iCs/>
                <w:color w:val="000000"/>
                <w:sz w:val="16"/>
                <w:szCs w:val="16"/>
              </w:rPr>
              <w:t>‘Triggered</w:t>
            </w:r>
            <w:r w:rsidR="00016993">
              <w:rPr>
                <w:b w:val="0"/>
                <w:iCs/>
                <w:color w:val="000000"/>
                <w:sz w:val="16"/>
                <w:szCs w:val="16"/>
              </w:rPr>
              <w:t xml:space="preserve"> </w:t>
            </w:r>
            <w:r w:rsidR="00ED6DEB">
              <w:rPr>
                <w:b w:val="0"/>
                <w:iCs/>
                <w:color w:val="000000"/>
                <w:sz w:val="16"/>
                <w:szCs w:val="16"/>
              </w:rPr>
              <w:t>TXOP Sharing Mode’</w:t>
            </w:r>
            <w:r w:rsidR="00016993">
              <w:rPr>
                <w:b w:val="0"/>
                <w:iCs/>
                <w:color w:val="000000"/>
                <w:sz w:val="16"/>
                <w:szCs w:val="16"/>
              </w:rPr>
              <w:t>.</w:t>
            </w:r>
          </w:p>
          <w:p w14:paraId="44357D0F" w14:textId="77777777" w:rsidR="00F46F8D" w:rsidRPr="007755C7" w:rsidRDefault="00F46F8D" w:rsidP="00F46F8D">
            <w:pPr>
              <w:pStyle w:val="T1"/>
              <w:suppressAutoHyphens/>
              <w:spacing w:after="120"/>
              <w:jc w:val="left"/>
              <w:rPr>
                <w:b w:val="0"/>
                <w:iCs/>
                <w:color w:val="000000"/>
                <w:sz w:val="16"/>
                <w:szCs w:val="16"/>
              </w:rPr>
            </w:pPr>
          </w:p>
          <w:p w14:paraId="7C9EBF1A" w14:textId="530B7147" w:rsidR="00DC6D12" w:rsidRPr="000D234F" w:rsidRDefault="00F46F8D" w:rsidP="00F46F8D">
            <w:pPr>
              <w:pStyle w:val="T1"/>
              <w:suppressAutoHyphens/>
              <w:spacing w:after="120"/>
              <w:jc w:val="left"/>
              <w:rPr>
                <w:bCs/>
                <w:iCs/>
                <w:color w:val="000000"/>
                <w:sz w:val="16"/>
                <w:szCs w:val="16"/>
              </w:rPr>
            </w:pPr>
            <w:r>
              <w:rPr>
                <w:b w:val="0"/>
                <w:iCs/>
                <w:color w:val="000000"/>
                <w:sz w:val="16"/>
                <w:szCs w:val="16"/>
              </w:rPr>
              <w:t xml:space="preserve">NOTE for </w:t>
            </w:r>
            <w:r w:rsidRPr="007755C7">
              <w:rPr>
                <w:b w:val="0"/>
                <w:iCs/>
                <w:color w:val="000000"/>
                <w:sz w:val="16"/>
                <w:szCs w:val="16"/>
              </w:rPr>
              <w:t>Tgbe editor</w:t>
            </w:r>
            <w:r>
              <w:rPr>
                <w:b w:val="0"/>
                <w:iCs/>
                <w:color w:val="000000"/>
                <w:sz w:val="16"/>
                <w:szCs w:val="16"/>
              </w:rPr>
              <w:t>:</w:t>
            </w:r>
            <w:r w:rsidRPr="007755C7">
              <w:rPr>
                <w:b w:val="0"/>
                <w:iCs/>
                <w:color w:val="000000"/>
                <w:sz w:val="16"/>
                <w:szCs w:val="16"/>
              </w:rPr>
              <w:t xml:space="preserve"> </w:t>
            </w:r>
            <w:r>
              <w:rPr>
                <w:b w:val="0"/>
                <w:iCs/>
                <w:color w:val="000000"/>
                <w:sz w:val="16"/>
                <w:szCs w:val="16"/>
              </w:rPr>
              <w:t xml:space="preserve">please implement the same changes as those for </w:t>
            </w:r>
            <w:r w:rsidRPr="002947A6">
              <w:rPr>
                <w:bCs/>
                <w:iCs/>
                <w:color w:val="000000"/>
                <w:sz w:val="16"/>
                <w:szCs w:val="16"/>
              </w:rPr>
              <w:t>CID 12493</w:t>
            </w:r>
          </w:p>
        </w:tc>
      </w:tr>
      <w:tr w:rsidR="00DC6D12" w:rsidRPr="00955C14" w14:paraId="0454767E" w14:textId="77777777" w:rsidTr="00633FBF">
        <w:trPr>
          <w:trHeight w:val="449"/>
        </w:trPr>
        <w:tc>
          <w:tcPr>
            <w:tcW w:w="587" w:type="dxa"/>
            <w:shd w:val="clear" w:color="auto" w:fill="auto"/>
          </w:tcPr>
          <w:p w14:paraId="33E85224" w14:textId="26E3FB53" w:rsidR="00DC6D12" w:rsidRPr="00454D20" w:rsidRDefault="00DC6D12" w:rsidP="00DC6D12">
            <w:pPr>
              <w:pStyle w:val="T1"/>
              <w:suppressAutoHyphens/>
              <w:spacing w:after="120"/>
              <w:rPr>
                <w:b w:val="0"/>
                <w:sz w:val="16"/>
              </w:rPr>
            </w:pPr>
            <w:r w:rsidRPr="00454D20">
              <w:rPr>
                <w:b w:val="0"/>
                <w:sz w:val="16"/>
              </w:rPr>
              <w:t>12757</w:t>
            </w:r>
          </w:p>
        </w:tc>
        <w:tc>
          <w:tcPr>
            <w:tcW w:w="1034" w:type="dxa"/>
            <w:shd w:val="clear" w:color="auto" w:fill="auto"/>
          </w:tcPr>
          <w:p w14:paraId="72A4016C" w14:textId="132D606B" w:rsidR="00DC6D12" w:rsidRPr="00454D20" w:rsidRDefault="00DC6D12" w:rsidP="00DC6D12">
            <w:pPr>
              <w:pStyle w:val="T1"/>
              <w:suppressAutoHyphens/>
              <w:spacing w:after="120"/>
              <w:rPr>
                <w:b w:val="0"/>
                <w:sz w:val="16"/>
              </w:rPr>
            </w:pPr>
            <w:r w:rsidRPr="00454D20">
              <w:rPr>
                <w:b w:val="0"/>
                <w:sz w:val="16"/>
              </w:rPr>
              <w:t>Patrice Nezou</w:t>
            </w:r>
          </w:p>
        </w:tc>
        <w:tc>
          <w:tcPr>
            <w:tcW w:w="976" w:type="dxa"/>
            <w:shd w:val="clear" w:color="auto" w:fill="auto"/>
          </w:tcPr>
          <w:p w14:paraId="18D77DFA" w14:textId="4ED8A45D" w:rsidR="00DC6D12" w:rsidRPr="00454D20" w:rsidRDefault="00DC6D12" w:rsidP="00DC6D12">
            <w:pPr>
              <w:pStyle w:val="T1"/>
              <w:suppressAutoHyphens/>
              <w:spacing w:after="120"/>
              <w:rPr>
                <w:b w:val="0"/>
                <w:sz w:val="16"/>
              </w:rPr>
            </w:pPr>
            <w:r w:rsidRPr="00454D20">
              <w:rPr>
                <w:b w:val="0"/>
                <w:sz w:val="16"/>
              </w:rPr>
              <w:t>9.3.1.22.9</w:t>
            </w:r>
          </w:p>
        </w:tc>
        <w:tc>
          <w:tcPr>
            <w:tcW w:w="635" w:type="dxa"/>
            <w:shd w:val="clear" w:color="auto" w:fill="auto"/>
          </w:tcPr>
          <w:p w14:paraId="1E08AF79" w14:textId="6826662A" w:rsidR="00DC6D12" w:rsidRPr="00454D20" w:rsidRDefault="00DC6D12" w:rsidP="00DC6D12">
            <w:pPr>
              <w:pStyle w:val="T1"/>
              <w:suppressAutoHyphens/>
              <w:spacing w:after="120"/>
              <w:rPr>
                <w:b w:val="0"/>
                <w:sz w:val="16"/>
              </w:rPr>
            </w:pPr>
            <w:r w:rsidRPr="00454D20">
              <w:rPr>
                <w:b w:val="0"/>
                <w:sz w:val="16"/>
              </w:rPr>
              <w:t>169.13</w:t>
            </w:r>
          </w:p>
        </w:tc>
        <w:tc>
          <w:tcPr>
            <w:tcW w:w="2509" w:type="dxa"/>
            <w:shd w:val="clear" w:color="auto" w:fill="auto"/>
          </w:tcPr>
          <w:p w14:paraId="4E406BA7" w14:textId="242A460E" w:rsidR="00DC6D12" w:rsidRPr="00454D20" w:rsidRDefault="00DC6D12" w:rsidP="00DC6D12">
            <w:pPr>
              <w:pStyle w:val="T1"/>
              <w:suppressAutoHyphens/>
              <w:spacing w:after="120"/>
              <w:jc w:val="left"/>
              <w:rPr>
                <w:b w:val="0"/>
                <w:sz w:val="16"/>
              </w:rPr>
            </w:pPr>
            <w:r w:rsidRPr="00454D20">
              <w:rPr>
                <w:b w:val="0"/>
                <w:sz w:val="16"/>
              </w:rPr>
              <w:t>The TXOP sharing Mode subfield is located in the Common Info field. The Duration of the transmission was moved to the User Info field. Why not for the TXOP sharing mode field ? Moreover, in case of multiple RUs, it reduces the possible configuration and the possible allocation.</w:t>
            </w:r>
          </w:p>
        </w:tc>
        <w:tc>
          <w:tcPr>
            <w:tcW w:w="2179" w:type="dxa"/>
            <w:shd w:val="clear" w:color="auto" w:fill="auto"/>
          </w:tcPr>
          <w:p w14:paraId="186ED670" w14:textId="04CE570A" w:rsidR="00DC6D12" w:rsidRPr="00454D20" w:rsidRDefault="00DC6D12" w:rsidP="00DC6D12">
            <w:pPr>
              <w:pStyle w:val="T1"/>
              <w:suppressAutoHyphens/>
              <w:spacing w:after="120"/>
              <w:jc w:val="left"/>
              <w:rPr>
                <w:b w:val="0"/>
                <w:sz w:val="16"/>
              </w:rPr>
            </w:pPr>
            <w:r w:rsidRPr="00454D20">
              <w:rPr>
                <w:b w:val="0"/>
                <w:sz w:val="16"/>
              </w:rPr>
              <w:t>Move the definition of the TXOP sharing mode to the User Info field</w:t>
            </w:r>
          </w:p>
        </w:tc>
        <w:tc>
          <w:tcPr>
            <w:tcW w:w="2790" w:type="dxa"/>
            <w:shd w:val="clear" w:color="auto" w:fill="auto"/>
          </w:tcPr>
          <w:p w14:paraId="6F50449D" w14:textId="4DC6EB0E" w:rsidR="00DC6D12" w:rsidRPr="00031146" w:rsidRDefault="00DC6D12" w:rsidP="00DC6D12">
            <w:pPr>
              <w:pStyle w:val="T1"/>
              <w:suppressAutoHyphens/>
              <w:spacing w:after="120"/>
              <w:jc w:val="left"/>
              <w:rPr>
                <w:bCs/>
                <w:iCs/>
                <w:color w:val="000000"/>
                <w:sz w:val="16"/>
                <w:szCs w:val="16"/>
              </w:rPr>
            </w:pPr>
            <w:r w:rsidRPr="00031146">
              <w:rPr>
                <w:bCs/>
                <w:iCs/>
                <w:color w:val="000000"/>
                <w:sz w:val="16"/>
                <w:szCs w:val="16"/>
              </w:rPr>
              <w:t>Rejected</w:t>
            </w:r>
          </w:p>
          <w:p w14:paraId="1A23382F" w14:textId="5C9B869D" w:rsidR="00DC6D12" w:rsidRDefault="00DC6D12" w:rsidP="00DC6D12">
            <w:pPr>
              <w:pStyle w:val="T1"/>
              <w:suppressAutoHyphens/>
              <w:spacing w:after="120"/>
              <w:jc w:val="left"/>
              <w:rPr>
                <w:b w:val="0"/>
                <w:iCs/>
                <w:color w:val="000000"/>
                <w:sz w:val="16"/>
                <w:szCs w:val="16"/>
              </w:rPr>
            </w:pPr>
            <w:r>
              <w:rPr>
                <w:b w:val="0"/>
                <w:iCs/>
                <w:color w:val="000000"/>
                <w:sz w:val="16"/>
                <w:szCs w:val="16"/>
              </w:rPr>
              <w:t>This is a good thought, but there is no compelling reason to move the TXOP sharing mode from Common Info field to User Info field due to the following reasons.</w:t>
            </w:r>
          </w:p>
          <w:p w14:paraId="6F254852" w14:textId="475E5772" w:rsidR="00DC6D12" w:rsidRPr="007755C7" w:rsidRDefault="00DC6D12" w:rsidP="00DC6D12">
            <w:pPr>
              <w:pStyle w:val="T1"/>
              <w:suppressAutoHyphens/>
              <w:spacing w:after="120"/>
              <w:jc w:val="left"/>
              <w:rPr>
                <w:b w:val="0"/>
                <w:iCs/>
                <w:color w:val="000000"/>
                <w:sz w:val="16"/>
                <w:szCs w:val="16"/>
              </w:rPr>
            </w:pPr>
            <w:r>
              <w:rPr>
                <w:b w:val="0"/>
                <w:iCs/>
                <w:color w:val="000000"/>
                <w:sz w:val="16"/>
                <w:szCs w:val="16"/>
              </w:rPr>
              <w:t>First, the commenter referrer to the case of multiple RUs, which is not applicable to 11be STAs which can only send non-TB PPDUs after being solicitated by a MU-RTS TXS Trigger frame.</w:t>
            </w:r>
            <w:r>
              <w:rPr>
                <w:b w:val="0"/>
                <w:iCs/>
                <w:color w:val="000000"/>
                <w:sz w:val="16"/>
                <w:szCs w:val="16"/>
              </w:rPr>
              <w:br/>
            </w:r>
            <w:r>
              <w:rPr>
                <w:b w:val="0"/>
                <w:iCs/>
                <w:color w:val="000000"/>
                <w:sz w:val="16"/>
                <w:szCs w:val="16"/>
              </w:rPr>
              <w:br/>
              <w:t xml:space="preserve">Second, if the intention of the commenter is to be better prepared for future expansion, Common Info field still looks like a better place, as there are more reserved bits in the Common </w:t>
            </w:r>
            <w:r>
              <w:rPr>
                <w:b w:val="0"/>
                <w:iCs/>
                <w:color w:val="000000"/>
                <w:sz w:val="16"/>
                <w:szCs w:val="16"/>
              </w:rPr>
              <w:lastRenderedPageBreak/>
              <w:t>Info field than those in the User Info field.</w:t>
            </w:r>
          </w:p>
        </w:tc>
      </w:tr>
      <w:tr w:rsidR="00DC6D12" w:rsidRPr="00955C14" w14:paraId="43FE6433" w14:textId="77777777" w:rsidTr="00633FBF">
        <w:trPr>
          <w:trHeight w:val="449"/>
        </w:trPr>
        <w:tc>
          <w:tcPr>
            <w:tcW w:w="587" w:type="dxa"/>
            <w:shd w:val="clear" w:color="auto" w:fill="auto"/>
          </w:tcPr>
          <w:p w14:paraId="6FA1F74B" w14:textId="480E47B8" w:rsidR="00DC6D12" w:rsidRPr="007D6165" w:rsidRDefault="00DC6D12" w:rsidP="00DC6D12">
            <w:pPr>
              <w:pStyle w:val="T1"/>
              <w:suppressAutoHyphens/>
              <w:spacing w:after="120"/>
              <w:rPr>
                <w:b w:val="0"/>
                <w:sz w:val="16"/>
              </w:rPr>
            </w:pPr>
            <w:r w:rsidRPr="007D6165">
              <w:rPr>
                <w:b w:val="0"/>
                <w:sz w:val="16"/>
              </w:rPr>
              <w:lastRenderedPageBreak/>
              <w:t>12758</w:t>
            </w:r>
          </w:p>
        </w:tc>
        <w:tc>
          <w:tcPr>
            <w:tcW w:w="1034" w:type="dxa"/>
            <w:shd w:val="clear" w:color="auto" w:fill="auto"/>
          </w:tcPr>
          <w:p w14:paraId="3398EBB6" w14:textId="66E239B5" w:rsidR="00DC6D12" w:rsidRPr="007D6165" w:rsidRDefault="00DC6D12" w:rsidP="00DC6D12">
            <w:pPr>
              <w:pStyle w:val="T1"/>
              <w:suppressAutoHyphens/>
              <w:spacing w:after="120"/>
              <w:rPr>
                <w:b w:val="0"/>
                <w:sz w:val="16"/>
              </w:rPr>
            </w:pPr>
            <w:r w:rsidRPr="007D6165">
              <w:rPr>
                <w:b w:val="0"/>
                <w:sz w:val="16"/>
              </w:rPr>
              <w:t>Patrice Nezou</w:t>
            </w:r>
          </w:p>
        </w:tc>
        <w:tc>
          <w:tcPr>
            <w:tcW w:w="976" w:type="dxa"/>
            <w:shd w:val="clear" w:color="auto" w:fill="auto"/>
          </w:tcPr>
          <w:p w14:paraId="0C977B83" w14:textId="0FCCB9C3" w:rsidR="00DC6D12" w:rsidRPr="007D6165" w:rsidRDefault="00DC6D12" w:rsidP="00DC6D12">
            <w:pPr>
              <w:pStyle w:val="T1"/>
              <w:suppressAutoHyphens/>
              <w:spacing w:after="120"/>
              <w:rPr>
                <w:b w:val="0"/>
                <w:sz w:val="16"/>
              </w:rPr>
            </w:pPr>
            <w:r w:rsidRPr="007D6165">
              <w:rPr>
                <w:b w:val="0"/>
                <w:sz w:val="16"/>
              </w:rPr>
              <w:t>9.3.1.22.9</w:t>
            </w:r>
          </w:p>
        </w:tc>
        <w:tc>
          <w:tcPr>
            <w:tcW w:w="635" w:type="dxa"/>
            <w:shd w:val="clear" w:color="auto" w:fill="auto"/>
          </w:tcPr>
          <w:p w14:paraId="2A6A14A0" w14:textId="3BFF1B9F" w:rsidR="00DC6D12" w:rsidRPr="007D6165" w:rsidRDefault="00DC6D12" w:rsidP="00DC6D12">
            <w:pPr>
              <w:pStyle w:val="T1"/>
              <w:suppressAutoHyphens/>
              <w:spacing w:after="120"/>
              <w:rPr>
                <w:b w:val="0"/>
                <w:sz w:val="16"/>
              </w:rPr>
            </w:pPr>
            <w:r w:rsidRPr="007D6165">
              <w:rPr>
                <w:b w:val="0"/>
                <w:sz w:val="16"/>
              </w:rPr>
              <w:t>169.13</w:t>
            </w:r>
          </w:p>
        </w:tc>
        <w:tc>
          <w:tcPr>
            <w:tcW w:w="2509" w:type="dxa"/>
            <w:shd w:val="clear" w:color="auto" w:fill="auto"/>
          </w:tcPr>
          <w:p w14:paraId="42A61544" w14:textId="44D37BED" w:rsidR="00DC6D12" w:rsidRPr="007D6165" w:rsidRDefault="00DC6D12" w:rsidP="00DC6D12">
            <w:pPr>
              <w:pStyle w:val="T1"/>
              <w:suppressAutoHyphens/>
              <w:spacing w:after="120"/>
              <w:jc w:val="left"/>
              <w:rPr>
                <w:b w:val="0"/>
                <w:sz w:val="16"/>
              </w:rPr>
            </w:pPr>
            <w:r w:rsidRPr="007D6165">
              <w:rPr>
                <w:b w:val="0"/>
                <w:sz w:val="16"/>
              </w:rPr>
              <w:t>The MU RTS TXS trigger frame is an extension of the MU RTS. It creates many inconsistencies with the classical MU RTS. Many fields of the MU RTS frames are not used by the MU RTS TXS frame.  It would be better to create a dedicated Trigger frame for the MU RTS TXS frame.</w:t>
            </w:r>
          </w:p>
        </w:tc>
        <w:tc>
          <w:tcPr>
            <w:tcW w:w="2179" w:type="dxa"/>
            <w:shd w:val="clear" w:color="auto" w:fill="auto"/>
          </w:tcPr>
          <w:p w14:paraId="788AB50E" w14:textId="004612C9" w:rsidR="00DC6D12" w:rsidRPr="007D6165" w:rsidRDefault="00DC6D12" w:rsidP="00DC6D12">
            <w:pPr>
              <w:pStyle w:val="T1"/>
              <w:suppressAutoHyphens/>
              <w:spacing w:after="120"/>
              <w:jc w:val="left"/>
              <w:rPr>
                <w:b w:val="0"/>
                <w:sz w:val="16"/>
              </w:rPr>
            </w:pPr>
            <w:r w:rsidRPr="007D6165">
              <w:rPr>
                <w:b w:val="0"/>
                <w:sz w:val="16"/>
              </w:rPr>
              <w:t>Create a dedicated Trigger for the MU RTS TXS frame.</w:t>
            </w:r>
          </w:p>
        </w:tc>
        <w:tc>
          <w:tcPr>
            <w:tcW w:w="2790" w:type="dxa"/>
            <w:shd w:val="clear" w:color="auto" w:fill="auto"/>
          </w:tcPr>
          <w:p w14:paraId="4B8369CD" w14:textId="4800B49B" w:rsidR="00DC6D12" w:rsidRPr="00031146" w:rsidRDefault="00DC6D12" w:rsidP="00DC6D12">
            <w:pPr>
              <w:pStyle w:val="T1"/>
              <w:suppressAutoHyphens/>
              <w:spacing w:after="120"/>
              <w:jc w:val="left"/>
              <w:rPr>
                <w:bCs/>
                <w:iCs/>
                <w:color w:val="000000"/>
                <w:sz w:val="16"/>
                <w:szCs w:val="16"/>
              </w:rPr>
            </w:pPr>
            <w:r w:rsidRPr="00031146">
              <w:rPr>
                <w:bCs/>
                <w:iCs/>
                <w:color w:val="000000"/>
                <w:sz w:val="16"/>
                <w:szCs w:val="16"/>
              </w:rPr>
              <w:t>Rejected</w:t>
            </w:r>
          </w:p>
          <w:p w14:paraId="192E3403" w14:textId="28DBA497" w:rsidR="00DC6D12" w:rsidRDefault="00DC6D12" w:rsidP="00DC6D12">
            <w:pPr>
              <w:pStyle w:val="T1"/>
              <w:suppressAutoHyphens/>
              <w:spacing w:after="120"/>
              <w:jc w:val="left"/>
              <w:rPr>
                <w:b w:val="0"/>
                <w:iCs/>
                <w:color w:val="000000"/>
                <w:sz w:val="16"/>
                <w:szCs w:val="16"/>
              </w:rPr>
            </w:pPr>
            <w:r>
              <w:rPr>
                <w:b w:val="0"/>
                <w:iCs/>
                <w:color w:val="000000"/>
                <w:sz w:val="16"/>
                <w:szCs w:val="16"/>
              </w:rPr>
              <w:t>There are more benefits to expand MU- RTS frame for TXOP sharing. E.g, it is a control frame understood by legacy HE STAs and it also avoids consuming another precious subtype value from the very limited reserved values for control frames</w:t>
            </w:r>
            <w:r w:rsidR="006C509D">
              <w:rPr>
                <w:b w:val="0"/>
                <w:iCs/>
                <w:color w:val="000000"/>
                <w:sz w:val="16"/>
                <w:szCs w:val="16"/>
              </w:rPr>
              <w:t xml:space="preserve"> if the current design </w:t>
            </w:r>
            <w:r w:rsidR="00167633">
              <w:rPr>
                <w:b w:val="0"/>
                <w:iCs/>
                <w:color w:val="000000"/>
                <w:sz w:val="16"/>
                <w:szCs w:val="16"/>
              </w:rPr>
              <w:t>also works</w:t>
            </w:r>
            <w:r>
              <w:rPr>
                <w:b w:val="0"/>
                <w:iCs/>
                <w:color w:val="000000"/>
                <w:sz w:val="16"/>
                <w:szCs w:val="16"/>
              </w:rPr>
              <w:t>. Lastly, the key difference between the formats of an MU-RTS TXS Trigger and an MU-RTS frame is the Allocation Duration subfield, so there is no inconsistency between them.</w:t>
            </w:r>
          </w:p>
          <w:p w14:paraId="7C50D4BD" w14:textId="1FAC5BB4" w:rsidR="00DC6D12" w:rsidRDefault="00DC6D12" w:rsidP="00DC6D12">
            <w:pPr>
              <w:pStyle w:val="T1"/>
              <w:suppressAutoHyphens/>
              <w:spacing w:after="120"/>
              <w:jc w:val="left"/>
              <w:rPr>
                <w:b w:val="0"/>
                <w:iCs/>
                <w:color w:val="000000"/>
                <w:sz w:val="16"/>
                <w:szCs w:val="16"/>
              </w:rPr>
            </w:pPr>
          </w:p>
        </w:tc>
      </w:tr>
      <w:tr w:rsidR="00DC6D12" w:rsidRPr="00955C14" w14:paraId="26ED7952" w14:textId="77777777" w:rsidTr="00633FBF">
        <w:trPr>
          <w:trHeight w:val="449"/>
        </w:trPr>
        <w:tc>
          <w:tcPr>
            <w:tcW w:w="587" w:type="dxa"/>
            <w:shd w:val="clear" w:color="auto" w:fill="auto"/>
          </w:tcPr>
          <w:p w14:paraId="7F94ED1D" w14:textId="74533019" w:rsidR="00DC6D12" w:rsidRPr="00760295" w:rsidRDefault="00DC6D12" w:rsidP="00DC6D12">
            <w:pPr>
              <w:pStyle w:val="T1"/>
              <w:suppressAutoHyphens/>
              <w:spacing w:after="120"/>
              <w:rPr>
                <w:b w:val="0"/>
                <w:sz w:val="16"/>
              </w:rPr>
            </w:pPr>
            <w:r w:rsidRPr="00760295">
              <w:rPr>
                <w:b w:val="0"/>
                <w:sz w:val="16"/>
              </w:rPr>
              <w:t>11500</w:t>
            </w:r>
          </w:p>
        </w:tc>
        <w:tc>
          <w:tcPr>
            <w:tcW w:w="1034" w:type="dxa"/>
            <w:shd w:val="clear" w:color="auto" w:fill="auto"/>
          </w:tcPr>
          <w:p w14:paraId="0F595EDC" w14:textId="366929E4" w:rsidR="00DC6D12" w:rsidRPr="00760295" w:rsidRDefault="00DC6D12" w:rsidP="00DC6D12">
            <w:pPr>
              <w:pStyle w:val="T1"/>
              <w:suppressAutoHyphens/>
              <w:spacing w:after="120"/>
              <w:rPr>
                <w:b w:val="0"/>
                <w:sz w:val="16"/>
              </w:rPr>
            </w:pPr>
            <w:r w:rsidRPr="00760295">
              <w:rPr>
                <w:b w:val="0"/>
                <w:sz w:val="16"/>
              </w:rPr>
              <w:t>Xiaofei Wang</w:t>
            </w:r>
          </w:p>
        </w:tc>
        <w:tc>
          <w:tcPr>
            <w:tcW w:w="976" w:type="dxa"/>
            <w:shd w:val="clear" w:color="auto" w:fill="auto"/>
          </w:tcPr>
          <w:p w14:paraId="7298DD89" w14:textId="7B78DE93" w:rsidR="00DC6D12" w:rsidRPr="00760295" w:rsidRDefault="00DC6D12" w:rsidP="00DC6D12">
            <w:pPr>
              <w:pStyle w:val="T1"/>
              <w:suppressAutoHyphens/>
              <w:spacing w:after="120"/>
              <w:rPr>
                <w:b w:val="0"/>
                <w:sz w:val="16"/>
              </w:rPr>
            </w:pPr>
            <w:r w:rsidRPr="00760295">
              <w:rPr>
                <w:b w:val="0"/>
                <w:sz w:val="16"/>
              </w:rPr>
              <w:t>9.3.1.22.9</w:t>
            </w:r>
          </w:p>
        </w:tc>
        <w:tc>
          <w:tcPr>
            <w:tcW w:w="635" w:type="dxa"/>
            <w:shd w:val="clear" w:color="auto" w:fill="auto"/>
          </w:tcPr>
          <w:p w14:paraId="6D77B2C6" w14:textId="66FFA9EE" w:rsidR="00DC6D12" w:rsidRPr="00760295" w:rsidRDefault="00DC6D12" w:rsidP="00DC6D12">
            <w:pPr>
              <w:pStyle w:val="T1"/>
              <w:suppressAutoHyphens/>
              <w:spacing w:after="120"/>
              <w:rPr>
                <w:b w:val="0"/>
                <w:sz w:val="16"/>
              </w:rPr>
            </w:pPr>
            <w:r w:rsidRPr="00760295">
              <w:rPr>
                <w:b w:val="0"/>
                <w:sz w:val="16"/>
              </w:rPr>
              <w:t>169.40</w:t>
            </w:r>
          </w:p>
        </w:tc>
        <w:tc>
          <w:tcPr>
            <w:tcW w:w="2509" w:type="dxa"/>
            <w:shd w:val="clear" w:color="auto" w:fill="auto"/>
          </w:tcPr>
          <w:p w14:paraId="24124640" w14:textId="79270B77" w:rsidR="00DC6D12" w:rsidRPr="00760295" w:rsidRDefault="00DC6D12" w:rsidP="00DC6D12">
            <w:pPr>
              <w:pStyle w:val="T1"/>
              <w:suppressAutoHyphens/>
              <w:spacing w:after="120"/>
              <w:jc w:val="left"/>
              <w:rPr>
                <w:b w:val="0"/>
                <w:sz w:val="16"/>
              </w:rPr>
            </w:pPr>
            <w:r w:rsidRPr="00760295">
              <w:rPr>
                <w:b w:val="0"/>
                <w:sz w:val="16"/>
              </w:rPr>
              <w:t>why is the name MU-RTS TXS trigger frame only limited in this subclause and 35.2.1.2?</w:t>
            </w:r>
          </w:p>
        </w:tc>
        <w:tc>
          <w:tcPr>
            <w:tcW w:w="2179" w:type="dxa"/>
            <w:shd w:val="clear" w:color="auto" w:fill="auto"/>
          </w:tcPr>
          <w:p w14:paraId="6C1DC383" w14:textId="69EFC5AB" w:rsidR="00DC6D12" w:rsidRPr="00760295" w:rsidRDefault="00DC6D12" w:rsidP="00DC6D12">
            <w:pPr>
              <w:pStyle w:val="T1"/>
              <w:suppressAutoHyphens/>
              <w:spacing w:after="120"/>
              <w:jc w:val="left"/>
              <w:rPr>
                <w:b w:val="0"/>
                <w:sz w:val="16"/>
              </w:rPr>
            </w:pPr>
            <w:r w:rsidRPr="00760295">
              <w:rPr>
                <w:b w:val="0"/>
                <w:sz w:val="16"/>
              </w:rPr>
              <w:t>remove "for the remainder of this subclause and throughout</w:t>
            </w:r>
            <w:r w:rsidRPr="00760295">
              <w:rPr>
                <w:b w:val="0"/>
                <w:sz w:val="16"/>
              </w:rPr>
              <w:br/>
              <w:t>35.2.1.2 (Triggered TXOP</w:t>
            </w:r>
            <w:r w:rsidRPr="00760295">
              <w:rPr>
                <w:b w:val="0"/>
                <w:sz w:val="16"/>
              </w:rPr>
              <w:br/>
              <w:t>sharing procedure)"</w:t>
            </w:r>
          </w:p>
        </w:tc>
        <w:tc>
          <w:tcPr>
            <w:tcW w:w="2790" w:type="dxa"/>
            <w:shd w:val="clear" w:color="auto" w:fill="auto"/>
          </w:tcPr>
          <w:p w14:paraId="4CE2769E" w14:textId="55D59499" w:rsidR="00DC6D12" w:rsidRPr="005B37E9" w:rsidRDefault="005B37E9" w:rsidP="00DC6D12">
            <w:pPr>
              <w:pStyle w:val="T1"/>
              <w:suppressAutoHyphens/>
              <w:spacing w:after="120"/>
              <w:jc w:val="left"/>
              <w:rPr>
                <w:bCs/>
                <w:iCs/>
                <w:color w:val="000000"/>
                <w:sz w:val="16"/>
                <w:szCs w:val="16"/>
              </w:rPr>
            </w:pPr>
            <w:r w:rsidRPr="005B37E9">
              <w:rPr>
                <w:bCs/>
                <w:iCs/>
                <w:color w:val="000000"/>
                <w:sz w:val="16"/>
                <w:szCs w:val="16"/>
              </w:rPr>
              <w:t>Accepted</w:t>
            </w:r>
          </w:p>
        </w:tc>
      </w:tr>
      <w:tr w:rsidR="00DC6D12" w:rsidRPr="00955C14" w14:paraId="36B529D1" w14:textId="77777777" w:rsidTr="00633FBF">
        <w:trPr>
          <w:trHeight w:val="449"/>
        </w:trPr>
        <w:tc>
          <w:tcPr>
            <w:tcW w:w="587" w:type="dxa"/>
            <w:shd w:val="clear" w:color="auto" w:fill="auto"/>
          </w:tcPr>
          <w:p w14:paraId="6E2752AD" w14:textId="31FFCB06" w:rsidR="00DC6D12" w:rsidRPr="00183C9C" w:rsidRDefault="00DC6D12" w:rsidP="00DC6D12">
            <w:pPr>
              <w:pStyle w:val="T1"/>
              <w:suppressAutoHyphens/>
              <w:spacing w:after="120"/>
              <w:rPr>
                <w:b w:val="0"/>
                <w:sz w:val="16"/>
              </w:rPr>
            </w:pPr>
            <w:r w:rsidRPr="00183C9C">
              <w:rPr>
                <w:b w:val="0"/>
                <w:sz w:val="16"/>
              </w:rPr>
              <w:t>11502</w:t>
            </w:r>
          </w:p>
        </w:tc>
        <w:tc>
          <w:tcPr>
            <w:tcW w:w="1034" w:type="dxa"/>
            <w:shd w:val="clear" w:color="auto" w:fill="auto"/>
          </w:tcPr>
          <w:p w14:paraId="759B99E6" w14:textId="3D1C6D90" w:rsidR="00DC6D12" w:rsidRPr="00183C9C" w:rsidRDefault="00DC6D12" w:rsidP="00DC6D12">
            <w:pPr>
              <w:pStyle w:val="T1"/>
              <w:suppressAutoHyphens/>
              <w:spacing w:after="120"/>
              <w:rPr>
                <w:b w:val="0"/>
                <w:sz w:val="16"/>
              </w:rPr>
            </w:pPr>
            <w:r w:rsidRPr="00183C9C">
              <w:rPr>
                <w:b w:val="0"/>
                <w:sz w:val="16"/>
              </w:rPr>
              <w:t>Xiaofei Wang</w:t>
            </w:r>
          </w:p>
        </w:tc>
        <w:tc>
          <w:tcPr>
            <w:tcW w:w="976" w:type="dxa"/>
            <w:shd w:val="clear" w:color="auto" w:fill="auto"/>
          </w:tcPr>
          <w:p w14:paraId="6D6C11DA" w14:textId="06A3F2A0" w:rsidR="00DC6D12" w:rsidRPr="00183C9C" w:rsidRDefault="00DC6D12" w:rsidP="00DC6D12">
            <w:pPr>
              <w:pStyle w:val="T1"/>
              <w:suppressAutoHyphens/>
              <w:spacing w:after="120"/>
              <w:rPr>
                <w:b w:val="0"/>
                <w:sz w:val="16"/>
              </w:rPr>
            </w:pPr>
            <w:r w:rsidRPr="00183C9C">
              <w:rPr>
                <w:b w:val="0"/>
                <w:sz w:val="16"/>
              </w:rPr>
              <w:t>9.3.1.22.9</w:t>
            </w:r>
          </w:p>
        </w:tc>
        <w:tc>
          <w:tcPr>
            <w:tcW w:w="635" w:type="dxa"/>
            <w:shd w:val="clear" w:color="auto" w:fill="auto"/>
          </w:tcPr>
          <w:p w14:paraId="65F5B76D" w14:textId="5A9F9846" w:rsidR="00DC6D12" w:rsidRPr="00183C9C" w:rsidRDefault="00DC6D12" w:rsidP="00DC6D12">
            <w:pPr>
              <w:pStyle w:val="T1"/>
              <w:suppressAutoHyphens/>
              <w:spacing w:after="120"/>
              <w:rPr>
                <w:b w:val="0"/>
                <w:sz w:val="16"/>
              </w:rPr>
            </w:pPr>
            <w:r w:rsidRPr="00183C9C">
              <w:rPr>
                <w:b w:val="0"/>
                <w:sz w:val="16"/>
              </w:rPr>
              <w:t>170.36</w:t>
            </w:r>
          </w:p>
        </w:tc>
        <w:tc>
          <w:tcPr>
            <w:tcW w:w="2509" w:type="dxa"/>
            <w:shd w:val="clear" w:color="auto" w:fill="auto"/>
          </w:tcPr>
          <w:p w14:paraId="1E8ACBB5" w14:textId="37A19F74" w:rsidR="00DC6D12" w:rsidRPr="00183C9C" w:rsidRDefault="00DC6D12" w:rsidP="00DC6D12">
            <w:pPr>
              <w:pStyle w:val="T1"/>
              <w:suppressAutoHyphens/>
              <w:spacing w:after="120"/>
              <w:jc w:val="left"/>
              <w:rPr>
                <w:b w:val="0"/>
                <w:sz w:val="16"/>
              </w:rPr>
            </w:pPr>
            <w:r w:rsidRPr="00183C9C">
              <w:rPr>
                <w:b w:val="0"/>
                <w:sz w:val="16"/>
              </w:rPr>
              <w:t>The CTS frame cannot be transmitted at the same time on primary 20, primary 40 and primary 80 MHz channels.</w:t>
            </w:r>
          </w:p>
        </w:tc>
        <w:tc>
          <w:tcPr>
            <w:tcW w:w="2179" w:type="dxa"/>
            <w:shd w:val="clear" w:color="auto" w:fill="auto"/>
          </w:tcPr>
          <w:p w14:paraId="4DB5A2F0" w14:textId="4E6EFFCE" w:rsidR="00DC6D12" w:rsidRPr="00183C9C" w:rsidRDefault="00DC6D12" w:rsidP="00DC6D12">
            <w:pPr>
              <w:pStyle w:val="T1"/>
              <w:suppressAutoHyphens/>
              <w:spacing w:after="120"/>
              <w:jc w:val="left"/>
              <w:rPr>
                <w:b w:val="0"/>
                <w:sz w:val="16"/>
              </w:rPr>
            </w:pPr>
            <w:r w:rsidRPr="00183C9C">
              <w:rPr>
                <w:b w:val="0"/>
                <w:sz w:val="16"/>
              </w:rPr>
              <w:t>change to "on one of the following channels: the primary 20 Mhz channel, primary 40 Mhz channel, ..."</w:t>
            </w:r>
          </w:p>
        </w:tc>
        <w:tc>
          <w:tcPr>
            <w:tcW w:w="2790" w:type="dxa"/>
            <w:shd w:val="clear" w:color="auto" w:fill="auto"/>
          </w:tcPr>
          <w:p w14:paraId="0DC069AE" w14:textId="77777777" w:rsidR="00DC6D12" w:rsidRDefault="00355434" w:rsidP="00DC6D12">
            <w:pPr>
              <w:pStyle w:val="T1"/>
              <w:suppressAutoHyphens/>
              <w:spacing w:after="120"/>
              <w:jc w:val="left"/>
              <w:rPr>
                <w:bCs/>
                <w:iCs/>
                <w:color w:val="000000"/>
                <w:sz w:val="16"/>
                <w:szCs w:val="16"/>
              </w:rPr>
            </w:pPr>
            <w:r>
              <w:rPr>
                <w:bCs/>
                <w:iCs/>
                <w:color w:val="000000"/>
                <w:sz w:val="16"/>
                <w:szCs w:val="16"/>
              </w:rPr>
              <w:t>Rejected</w:t>
            </w:r>
          </w:p>
          <w:p w14:paraId="4C38B644" w14:textId="04F19422" w:rsidR="006F392E" w:rsidRPr="006F392E" w:rsidRDefault="006F392E" w:rsidP="00DC6D12">
            <w:pPr>
              <w:pStyle w:val="T1"/>
              <w:suppressAutoHyphens/>
              <w:spacing w:after="120"/>
              <w:jc w:val="left"/>
              <w:rPr>
                <w:b w:val="0"/>
                <w:iCs/>
                <w:color w:val="000000"/>
                <w:sz w:val="16"/>
                <w:szCs w:val="16"/>
              </w:rPr>
            </w:pPr>
            <w:r w:rsidRPr="006F392E">
              <w:rPr>
                <w:b w:val="0"/>
                <w:iCs/>
                <w:color w:val="000000"/>
                <w:sz w:val="16"/>
                <w:szCs w:val="16"/>
              </w:rPr>
              <w:t>The list</w:t>
            </w:r>
            <w:r>
              <w:rPr>
                <w:b w:val="0"/>
                <w:iCs/>
                <w:color w:val="000000"/>
                <w:sz w:val="16"/>
                <w:szCs w:val="16"/>
              </w:rPr>
              <w:t xml:space="preserve"> of </w:t>
            </w:r>
            <w:r w:rsidR="00A02F9C">
              <w:rPr>
                <w:b w:val="0"/>
                <w:iCs/>
                <w:color w:val="000000"/>
                <w:sz w:val="16"/>
                <w:szCs w:val="16"/>
              </w:rPr>
              <w:t xml:space="preserve">channels </w:t>
            </w:r>
            <w:r w:rsidR="00E92AD8">
              <w:rPr>
                <w:b w:val="0"/>
                <w:iCs/>
                <w:color w:val="000000"/>
                <w:sz w:val="16"/>
                <w:szCs w:val="16"/>
              </w:rPr>
              <w:t xml:space="preserve">are connected by “or”, so it’s clear that the CTS can only </w:t>
            </w:r>
            <w:r w:rsidR="00A02F9C">
              <w:rPr>
                <w:b w:val="0"/>
                <w:iCs/>
                <w:color w:val="000000"/>
                <w:sz w:val="16"/>
                <w:szCs w:val="16"/>
              </w:rPr>
              <w:t xml:space="preserve">be transmitted on one </w:t>
            </w:r>
            <w:r w:rsidR="00873E20">
              <w:rPr>
                <w:b w:val="0"/>
                <w:iCs/>
                <w:color w:val="000000"/>
                <w:sz w:val="16"/>
                <w:szCs w:val="16"/>
              </w:rPr>
              <w:t>of the</w:t>
            </w:r>
            <w:r w:rsidR="00A02F9C">
              <w:rPr>
                <w:b w:val="0"/>
                <w:iCs/>
                <w:color w:val="000000"/>
                <w:sz w:val="16"/>
                <w:szCs w:val="16"/>
              </w:rPr>
              <w:t xml:space="preserve"> channels.</w:t>
            </w:r>
          </w:p>
        </w:tc>
      </w:tr>
      <w:tr w:rsidR="00DC6D12" w:rsidRPr="00955C14" w14:paraId="05FC6516" w14:textId="77777777" w:rsidTr="00633FBF">
        <w:trPr>
          <w:trHeight w:val="449"/>
        </w:trPr>
        <w:tc>
          <w:tcPr>
            <w:tcW w:w="587" w:type="dxa"/>
            <w:shd w:val="clear" w:color="auto" w:fill="auto"/>
          </w:tcPr>
          <w:p w14:paraId="08FE2BA1" w14:textId="07FCC71A" w:rsidR="00DC6D12" w:rsidRPr="00132799" w:rsidRDefault="00DC6D12" w:rsidP="00DC6D12">
            <w:pPr>
              <w:pStyle w:val="T1"/>
              <w:suppressAutoHyphens/>
              <w:spacing w:after="120"/>
              <w:rPr>
                <w:b w:val="0"/>
                <w:sz w:val="16"/>
              </w:rPr>
            </w:pPr>
            <w:r w:rsidRPr="00132799">
              <w:rPr>
                <w:b w:val="0"/>
                <w:sz w:val="16"/>
              </w:rPr>
              <w:t>11501</w:t>
            </w:r>
          </w:p>
        </w:tc>
        <w:tc>
          <w:tcPr>
            <w:tcW w:w="1034" w:type="dxa"/>
            <w:shd w:val="clear" w:color="auto" w:fill="auto"/>
          </w:tcPr>
          <w:p w14:paraId="19DC7C1C" w14:textId="076EEF2A" w:rsidR="00DC6D12" w:rsidRPr="00132799" w:rsidRDefault="00DC6D12" w:rsidP="00DC6D12">
            <w:pPr>
              <w:pStyle w:val="T1"/>
              <w:suppressAutoHyphens/>
              <w:spacing w:after="120"/>
              <w:rPr>
                <w:b w:val="0"/>
                <w:sz w:val="16"/>
              </w:rPr>
            </w:pPr>
            <w:r w:rsidRPr="00132799">
              <w:rPr>
                <w:b w:val="0"/>
                <w:sz w:val="16"/>
              </w:rPr>
              <w:t>Xiaofei Wang</w:t>
            </w:r>
          </w:p>
        </w:tc>
        <w:tc>
          <w:tcPr>
            <w:tcW w:w="976" w:type="dxa"/>
            <w:shd w:val="clear" w:color="auto" w:fill="auto"/>
          </w:tcPr>
          <w:p w14:paraId="3A91EFA0" w14:textId="45D9D302" w:rsidR="00DC6D12" w:rsidRPr="00132799" w:rsidRDefault="00DC6D12" w:rsidP="00DC6D12">
            <w:pPr>
              <w:pStyle w:val="T1"/>
              <w:suppressAutoHyphens/>
              <w:spacing w:after="120"/>
              <w:rPr>
                <w:b w:val="0"/>
                <w:sz w:val="16"/>
              </w:rPr>
            </w:pPr>
            <w:r w:rsidRPr="00132799">
              <w:rPr>
                <w:b w:val="0"/>
                <w:sz w:val="16"/>
              </w:rPr>
              <w:t>9.3.1.22.9</w:t>
            </w:r>
          </w:p>
        </w:tc>
        <w:tc>
          <w:tcPr>
            <w:tcW w:w="635" w:type="dxa"/>
            <w:shd w:val="clear" w:color="auto" w:fill="auto"/>
          </w:tcPr>
          <w:p w14:paraId="0BA2A279" w14:textId="5080C8C5" w:rsidR="00DC6D12" w:rsidRPr="00132799" w:rsidRDefault="00DC6D12" w:rsidP="00DC6D12">
            <w:pPr>
              <w:pStyle w:val="T1"/>
              <w:suppressAutoHyphens/>
              <w:spacing w:after="120"/>
              <w:rPr>
                <w:b w:val="0"/>
                <w:sz w:val="16"/>
              </w:rPr>
            </w:pPr>
            <w:r w:rsidRPr="00132799">
              <w:rPr>
                <w:b w:val="0"/>
                <w:sz w:val="16"/>
              </w:rPr>
              <w:t>170.49</w:t>
            </w:r>
          </w:p>
        </w:tc>
        <w:tc>
          <w:tcPr>
            <w:tcW w:w="2509" w:type="dxa"/>
            <w:shd w:val="clear" w:color="auto" w:fill="auto"/>
          </w:tcPr>
          <w:p w14:paraId="793FAB29" w14:textId="77A30D9F" w:rsidR="00DC6D12" w:rsidRPr="00132799" w:rsidRDefault="00DC6D12" w:rsidP="00DC6D12">
            <w:pPr>
              <w:pStyle w:val="T1"/>
              <w:suppressAutoHyphens/>
              <w:spacing w:after="120"/>
              <w:jc w:val="left"/>
              <w:rPr>
                <w:b w:val="0"/>
                <w:sz w:val="16"/>
              </w:rPr>
            </w:pPr>
            <w:r w:rsidRPr="00132799">
              <w:rPr>
                <w:b w:val="0"/>
                <w:sz w:val="16"/>
              </w:rPr>
              <w:t>Is it to "indicate" or "include" primary 20 MHz channel?</w:t>
            </w:r>
          </w:p>
        </w:tc>
        <w:tc>
          <w:tcPr>
            <w:tcW w:w="2179" w:type="dxa"/>
            <w:shd w:val="clear" w:color="auto" w:fill="auto"/>
          </w:tcPr>
          <w:p w14:paraId="1A962E5F" w14:textId="454E87B8" w:rsidR="00DC6D12" w:rsidRPr="00132799" w:rsidRDefault="00DC6D12" w:rsidP="00DC6D12">
            <w:pPr>
              <w:pStyle w:val="T1"/>
              <w:suppressAutoHyphens/>
              <w:spacing w:after="120"/>
              <w:jc w:val="left"/>
              <w:rPr>
                <w:b w:val="0"/>
                <w:sz w:val="16"/>
              </w:rPr>
            </w:pPr>
            <w:r w:rsidRPr="00132799">
              <w:rPr>
                <w:b w:val="0"/>
                <w:sz w:val="16"/>
              </w:rPr>
              <w:t>change "include " to "indicate"</w:t>
            </w:r>
          </w:p>
        </w:tc>
        <w:tc>
          <w:tcPr>
            <w:tcW w:w="2790" w:type="dxa"/>
            <w:shd w:val="clear" w:color="auto" w:fill="auto"/>
          </w:tcPr>
          <w:p w14:paraId="0E7DAA56" w14:textId="1014DE80" w:rsidR="00DC6D12" w:rsidRDefault="00873E20" w:rsidP="00DC6D12">
            <w:pPr>
              <w:pStyle w:val="T1"/>
              <w:suppressAutoHyphens/>
              <w:spacing w:after="120"/>
              <w:jc w:val="left"/>
              <w:rPr>
                <w:b w:val="0"/>
                <w:iCs/>
                <w:color w:val="000000"/>
                <w:sz w:val="16"/>
                <w:szCs w:val="16"/>
              </w:rPr>
            </w:pPr>
            <w:r w:rsidRPr="005B37E9">
              <w:rPr>
                <w:bCs/>
                <w:iCs/>
                <w:color w:val="000000"/>
                <w:sz w:val="16"/>
                <w:szCs w:val="16"/>
              </w:rPr>
              <w:t>Accepted</w:t>
            </w:r>
          </w:p>
        </w:tc>
      </w:tr>
      <w:tr w:rsidR="00DC6D12" w:rsidRPr="00955C14" w14:paraId="2444CD85" w14:textId="77777777" w:rsidTr="00633FBF">
        <w:trPr>
          <w:trHeight w:val="449"/>
        </w:trPr>
        <w:tc>
          <w:tcPr>
            <w:tcW w:w="587" w:type="dxa"/>
            <w:shd w:val="clear" w:color="auto" w:fill="auto"/>
          </w:tcPr>
          <w:p w14:paraId="1AC8E4B6" w14:textId="0970EC60" w:rsidR="00DC6D12" w:rsidRPr="00A41879" w:rsidRDefault="00DC6D12" w:rsidP="00DC6D12">
            <w:pPr>
              <w:pStyle w:val="T1"/>
              <w:suppressAutoHyphens/>
              <w:spacing w:after="120"/>
              <w:rPr>
                <w:b w:val="0"/>
                <w:sz w:val="16"/>
              </w:rPr>
            </w:pPr>
            <w:r w:rsidRPr="00A41879">
              <w:rPr>
                <w:b w:val="0"/>
                <w:sz w:val="16"/>
              </w:rPr>
              <w:t>11503</w:t>
            </w:r>
          </w:p>
        </w:tc>
        <w:tc>
          <w:tcPr>
            <w:tcW w:w="1034" w:type="dxa"/>
            <w:shd w:val="clear" w:color="auto" w:fill="auto"/>
          </w:tcPr>
          <w:p w14:paraId="27FAE592" w14:textId="4C28C790" w:rsidR="00DC6D12" w:rsidRPr="00A41879" w:rsidRDefault="00DC6D12" w:rsidP="00DC6D12">
            <w:pPr>
              <w:pStyle w:val="T1"/>
              <w:suppressAutoHyphens/>
              <w:spacing w:after="120"/>
              <w:rPr>
                <w:b w:val="0"/>
                <w:sz w:val="16"/>
              </w:rPr>
            </w:pPr>
            <w:r w:rsidRPr="00A41879">
              <w:rPr>
                <w:b w:val="0"/>
                <w:sz w:val="16"/>
              </w:rPr>
              <w:t>Xiaofei Wang</w:t>
            </w:r>
          </w:p>
        </w:tc>
        <w:tc>
          <w:tcPr>
            <w:tcW w:w="976" w:type="dxa"/>
            <w:shd w:val="clear" w:color="auto" w:fill="auto"/>
          </w:tcPr>
          <w:p w14:paraId="5F45E881" w14:textId="537CAAFD" w:rsidR="00DC6D12" w:rsidRPr="00A41879" w:rsidRDefault="00DC6D12" w:rsidP="00DC6D12">
            <w:pPr>
              <w:pStyle w:val="T1"/>
              <w:suppressAutoHyphens/>
              <w:spacing w:after="120"/>
              <w:rPr>
                <w:b w:val="0"/>
                <w:sz w:val="16"/>
              </w:rPr>
            </w:pPr>
            <w:r w:rsidRPr="00A41879">
              <w:rPr>
                <w:b w:val="0"/>
                <w:sz w:val="16"/>
              </w:rPr>
              <w:t>9.3.1.22.9</w:t>
            </w:r>
          </w:p>
        </w:tc>
        <w:tc>
          <w:tcPr>
            <w:tcW w:w="635" w:type="dxa"/>
            <w:shd w:val="clear" w:color="auto" w:fill="auto"/>
          </w:tcPr>
          <w:p w14:paraId="17F58E3C" w14:textId="70B89748" w:rsidR="00DC6D12" w:rsidRPr="00A41879" w:rsidRDefault="00DC6D12" w:rsidP="00DC6D12">
            <w:pPr>
              <w:pStyle w:val="T1"/>
              <w:suppressAutoHyphens/>
              <w:spacing w:after="120"/>
              <w:rPr>
                <w:b w:val="0"/>
                <w:sz w:val="16"/>
              </w:rPr>
            </w:pPr>
            <w:r w:rsidRPr="00A41879">
              <w:rPr>
                <w:b w:val="0"/>
                <w:sz w:val="16"/>
              </w:rPr>
              <w:t>171.08</w:t>
            </w:r>
          </w:p>
        </w:tc>
        <w:tc>
          <w:tcPr>
            <w:tcW w:w="2509" w:type="dxa"/>
            <w:shd w:val="clear" w:color="auto" w:fill="auto"/>
          </w:tcPr>
          <w:p w14:paraId="425E4074" w14:textId="74908A28" w:rsidR="00DC6D12" w:rsidRPr="00A41879" w:rsidRDefault="00DC6D12" w:rsidP="00DC6D12">
            <w:pPr>
              <w:pStyle w:val="T1"/>
              <w:suppressAutoHyphens/>
              <w:spacing w:after="120"/>
              <w:jc w:val="left"/>
              <w:rPr>
                <w:b w:val="0"/>
                <w:sz w:val="16"/>
              </w:rPr>
            </w:pPr>
            <w:r w:rsidRPr="00A41879">
              <w:rPr>
                <w:b w:val="0"/>
                <w:sz w:val="16"/>
              </w:rPr>
              <w:t>In the figure 9-96, if 69 indicates the entire 320 MHz channel, the channel should also include the channel indicated by the value 68</w:t>
            </w:r>
          </w:p>
        </w:tc>
        <w:tc>
          <w:tcPr>
            <w:tcW w:w="2179" w:type="dxa"/>
            <w:shd w:val="clear" w:color="auto" w:fill="auto"/>
          </w:tcPr>
          <w:p w14:paraId="34DB85DF" w14:textId="68111B09" w:rsidR="00DC6D12" w:rsidRPr="00A41879" w:rsidRDefault="00DC6D12" w:rsidP="00DC6D12">
            <w:pPr>
              <w:pStyle w:val="T1"/>
              <w:suppressAutoHyphens/>
              <w:spacing w:after="120"/>
              <w:jc w:val="left"/>
              <w:rPr>
                <w:b w:val="0"/>
                <w:sz w:val="16"/>
              </w:rPr>
            </w:pPr>
            <w:r w:rsidRPr="00A41879">
              <w:rPr>
                <w:b w:val="0"/>
                <w:sz w:val="16"/>
              </w:rPr>
              <w:t>correct the figure</w:t>
            </w:r>
          </w:p>
        </w:tc>
        <w:tc>
          <w:tcPr>
            <w:tcW w:w="2790" w:type="dxa"/>
            <w:shd w:val="clear" w:color="auto" w:fill="auto"/>
          </w:tcPr>
          <w:p w14:paraId="06359054" w14:textId="77777777" w:rsidR="00DC6D12" w:rsidRPr="0012195F" w:rsidRDefault="00DC6D12" w:rsidP="00DC6D12">
            <w:pPr>
              <w:pStyle w:val="T1"/>
              <w:suppressAutoHyphens/>
              <w:spacing w:after="120"/>
              <w:jc w:val="left"/>
              <w:rPr>
                <w:bCs/>
                <w:iCs/>
                <w:color w:val="000000"/>
                <w:sz w:val="16"/>
                <w:szCs w:val="16"/>
              </w:rPr>
            </w:pPr>
            <w:r w:rsidRPr="0012195F">
              <w:rPr>
                <w:bCs/>
                <w:iCs/>
                <w:color w:val="000000"/>
                <w:sz w:val="16"/>
                <w:szCs w:val="16"/>
              </w:rPr>
              <w:t>Revised</w:t>
            </w:r>
          </w:p>
          <w:p w14:paraId="0E1B0805" w14:textId="77777777" w:rsidR="00DC6D12" w:rsidRDefault="00DC6D12" w:rsidP="00DC6D12">
            <w:pPr>
              <w:pStyle w:val="T1"/>
              <w:suppressAutoHyphens/>
              <w:spacing w:after="120"/>
              <w:jc w:val="left"/>
              <w:rPr>
                <w:b w:val="0"/>
                <w:iCs/>
                <w:color w:val="000000"/>
                <w:sz w:val="16"/>
                <w:szCs w:val="16"/>
              </w:rPr>
            </w:pPr>
          </w:p>
          <w:p w14:paraId="6F2552CB" w14:textId="051C38FE" w:rsidR="00DC6D12" w:rsidRDefault="00DC6D12" w:rsidP="00DC6D12">
            <w:pPr>
              <w:pStyle w:val="T1"/>
              <w:suppressAutoHyphens/>
              <w:spacing w:after="120"/>
              <w:jc w:val="left"/>
              <w:rPr>
                <w:b w:val="0"/>
                <w:iCs/>
                <w:color w:val="000000"/>
                <w:sz w:val="16"/>
                <w:szCs w:val="16"/>
              </w:rPr>
            </w:pPr>
            <w:r>
              <w:rPr>
                <w:b w:val="0"/>
                <w:iCs/>
                <w:color w:val="000000"/>
                <w:sz w:val="16"/>
                <w:szCs w:val="16"/>
              </w:rPr>
              <w:t>Agree with the commenter in principle</w:t>
            </w:r>
            <w:r w:rsidR="0015606E">
              <w:rPr>
                <w:b w:val="0"/>
                <w:iCs/>
                <w:color w:val="000000"/>
                <w:sz w:val="16"/>
                <w:szCs w:val="16"/>
              </w:rPr>
              <w:t>.</w:t>
            </w:r>
            <w:r w:rsidR="00D24EA6">
              <w:rPr>
                <w:b w:val="0"/>
                <w:iCs/>
                <w:color w:val="000000"/>
                <w:sz w:val="16"/>
                <w:szCs w:val="16"/>
              </w:rPr>
              <w:t xml:space="preserve"> The figure has been revised by </w:t>
            </w:r>
            <w:r w:rsidR="0015606E" w:rsidRPr="0015606E">
              <w:rPr>
                <w:b w:val="0"/>
                <w:iCs/>
                <w:color w:val="000000"/>
                <w:sz w:val="16"/>
                <w:szCs w:val="16"/>
              </w:rPr>
              <w:t>expand</w:t>
            </w:r>
            <w:r w:rsidR="00D24EA6">
              <w:rPr>
                <w:b w:val="0"/>
                <w:iCs/>
                <w:color w:val="000000"/>
                <w:sz w:val="16"/>
                <w:szCs w:val="16"/>
              </w:rPr>
              <w:t>ing</w:t>
            </w:r>
            <w:r w:rsidR="0015606E" w:rsidRPr="0015606E">
              <w:rPr>
                <w:b w:val="0"/>
                <w:iCs/>
                <w:color w:val="000000"/>
                <w:sz w:val="16"/>
                <w:szCs w:val="16"/>
              </w:rPr>
              <w:t xml:space="preserve"> the left edge of the box indicated by 69 (320 MHz) to the left a little more, in order to clearly show that it includes the primary 160 MHz indicated by 68</w:t>
            </w:r>
            <w:r w:rsidR="00D24EA6">
              <w:rPr>
                <w:b w:val="0"/>
                <w:iCs/>
                <w:color w:val="000000"/>
                <w:sz w:val="16"/>
                <w:szCs w:val="16"/>
              </w:rPr>
              <w:t>.</w:t>
            </w:r>
          </w:p>
          <w:p w14:paraId="6A408D93" w14:textId="77777777" w:rsidR="00DC6D12" w:rsidRDefault="00DC6D12" w:rsidP="00DC6D12">
            <w:pPr>
              <w:pStyle w:val="T1"/>
              <w:suppressAutoHyphens/>
              <w:spacing w:after="120"/>
              <w:jc w:val="left"/>
              <w:rPr>
                <w:b w:val="0"/>
                <w:iCs/>
                <w:color w:val="000000"/>
                <w:sz w:val="16"/>
                <w:szCs w:val="16"/>
              </w:rPr>
            </w:pPr>
          </w:p>
          <w:p w14:paraId="64AB8CC8" w14:textId="3E295D62" w:rsidR="00DC6D12" w:rsidRPr="007755C7" w:rsidRDefault="00DC6D12" w:rsidP="00DC6D12">
            <w:pPr>
              <w:pStyle w:val="T1"/>
              <w:suppressAutoHyphens/>
              <w:spacing w:after="120"/>
              <w:jc w:val="left"/>
              <w:rPr>
                <w:b w:val="0"/>
                <w:iCs/>
                <w:color w:val="000000"/>
                <w:sz w:val="16"/>
                <w:szCs w:val="16"/>
              </w:rPr>
            </w:pPr>
            <w:r>
              <w:rPr>
                <w:b w:val="0"/>
                <w:iCs/>
                <w:color w:val="000000"/>
                <w:sz w:val="16"/>
                <w:szCs w:val="16"/>
              </w:rPr>
              <w:t>Tgbe editor please implement changes as shown in doc 11-22/1002r0 tagged as #11503</w:t>
            </w:r>
          </w:p>
        </w:tc>
      </w:tr>
      <w:tr w:rsidR="00DC6D12" w:rsidRPr="00955C14" w14:paraId="31F23F8E" w14:textId="77777777" w:rsidTr="00633FBF">
        <w:trPr>
          <w:trHeight w:val="449"/>
        </w:trPr>
        <w:tc>
          <w:tcPr>
            <w:tcW w:w="587" w:type="dxa"/>
            <w:shd w:val="clear" w:color="auto" w:fill="auto"/>
          </w:tcPr>
          <w:p w14:paraId="5A92C301" w14:textId="341A4A7A" w:rsidR="00DC6D12" w:rsidRPr="00170622" w:rsidRDefault="00DC6D12" w:rsidP="00DC6D12">
            <w:pPr>
              <w:pStyle w:val="T1"/>
              <w:suppressAutoHyphens/>
              <w:spacing w:after="120"/>
              <w:rPr>
                <w:b w:val="0"/>
                <w:sz w:val="16"/>
              </w:rPr>
            </w:pPr>
            <w:r w:rsidRPr="00170622">
              <w:rPr>
                <w:b w:val="0"/>
                <w:sz w:val="16"/>
              </w:rPr>
              <w:t>11999</w:t>
            </w:r>
          </w:p>
        </w:tc>
        <w:tc>
          <w:tcPr>
            <w:tcW w:w="1034" w:type="dxa"/>
            <w:shd w:val="clear" w:color="auto" w:fill="auto"/>
          </w:tcPr>
          <w:p w14:paraId="4B4FD122" w14:textId="6FA7EFDA" w:rsidR="00DC6D12" w:rsidRPr="00170622" w:rsidRDefault="00DC6D12" w:rsidP="00DC6D12">
            <w:pPr>
              <w:pStyle w:val="T1"/>
              <w:suppressAutoHyphens/>
              <w:spacing w:after="120"/>
              <w:rPr>
                <w:b w:val="0"/>
                <w:sz w:val="16"/>
              </w:rPr>
            </w:pPr>
            <w:r w:rsidRPr="00170622">
              <w:rPr>
                <w:b w:val="0"/>
                <w:sz w:val="16"/>
              </w:rPr>
              <w:t>Eunsung Park</w:t>
            </w:r>
          </w:p>
        </w:tc>
        <w:tc>
          <w:tcPr>
            <w:tcW w:w="976" w:type="dxa"/>
            <w:shd w:val="clear" w:color="auto" w:fill="auto"/>
          </w:tcPr>
          <w:p w14:paraId="5016E20A" w14:textId="18A96D9E" w:rsidR="00DC6D12" w:rsidRPr="00170622" w:rsidRDefault="00DC6D12" w:rsidP="00DC6D12">
            <w:pPr>
              <w:pStyle w:val="T1"/>
              <w:suppressAutoHyphens/>
              <w:spacing w:after="120"/>
              <w:rPr>
                <w:b w:val="0"/>
                <w:sz w:val="16"/>
              </w:rPr>
            </w:pPr>
            <w:r w:rsidRPr="00170622">
              <w:rPr>
                <w:b w:val="0"/>
                <w:sz w:val="16"/>
              </w:rPr>
              <w:t>9.3.1.22.9</w:t>
            </w:r>
          </w:p>
        </w:tc>
        <w:tc>
          <w:tcPr>
            <w:tcW w:w="635" w:type="dxa"/>
            <w:shd w:val="clear" w:color="auto" w:fill="auto"/>
          </w:tcPr>
          <w:p w14:paraId="18EA6790" w14:textId="36DEFDC5" w:rsidR="00DC6D12" w:rsidRPr="00170622" w:rsidRDefault="00DC6D12" w:rsidP="00DC6D12">
            <w:pPr>
              <w:pStyle w:val="T1"/>
              <w:suppressAutoHyphens/>
              <w:spacing w:after="120"/>
              <w:rPr>
                <w:b w:val="0"/>
                <w:sz w:val="16"/>
              </w:rPr>
            </w:pPr>
            <w:r w:rsidRPr="00170622">
              <w:rPr>
                <w:b w:val="0"/>
                <w:sz w:val="16"/>
              </w:rPr>
              <w:t>171.08</w:t>
            </w:r>
          </w:p>
        </w:tc>
        <w:tc>
          <w:tcPr>
            <w:tcW w:w="2509" w:type="dxa"/>
            <w:shd w:val="clear" w:color="auto" w:fill="auto"/>
          </w:tcPr>
          <w:p w14:paraId="7393AF30" w14:textId="23BA5153" w:rsidR="00DC6D12" w:rsidRPr="00170622" w:rsidRDefault="00DC6D12" w:rsidP="00DC6D12">
            <w:pPr>
              <w:pStyle w:val="T1"/>
              <w:suppressAutoHyphens/>
              <w:spacing w:after="120"/>
              <w:jc w:val="left"/>
              <w:rPr>
                <w:b w:val="0"/>
                <w:sz w:val="16"/>
              </w:rPr>
            </w:pPr>
            <w:r w:rsidRPr="00170622">
              <w:rPr>
                <w:b w:val="0"/>
                <w:sz w:val="16"/>
              </w:rPr>
              <w:t>B7-B1 of RU Allocation subfield in MU-RTS Trigger frame seem sufficient to indicate specific channels. Is there any reason to use B0 of RU Allocation subfield and PS160 subfield?</w:t>
            </w:r>
          </w:p>
        </w:tc>
        <w:tc>
          <w:tcPr>
            <w:tcW w:w="2179" w:type="dxa"/>
            <w:shd w:val="clear" w:color="auto" w:fill="auto"/>
          </w:tcPr>
          <w:p w14:paraId="03B4C744" w14:textId="3DCEA010" w:rsidR="00DC6D12" w:rsidRPr="00170622" w:rsidRDefault="00DC6D12" w:rsidP="00DC6D12">
            <w:pPr>
              <w:pStyle w:val="T1"/>
              <w:suppressAutoHyphens/>
              <w:spacing w:after="120"/>
              <w:jc w:val="left"/>
              <w:rPr>
                <w:b w:val="0"/>
                <w:sz w:val="16"/>
              </w:rPr>
            </w:pPr>
            <w:r w:rsidRPr="00170622">
              <w:rPr>
                <w:b w:val="0"/>
                <w:sz w:val="16"/>
              </w:rPr>
              <w:t>Make B0 of RU allocation subfield and PS160 subfield reserved in MU-RTS Trigger frame.</w:t>
            </w:r>
          </w:p>
        </w:tc>
        <w:tc>
          <w:tcPr>
            <w:tcW w:w="2790" w:type="dxa"/>
            <w:shd w:val="clear" w:color="auto" w:fill="auto"/>
          </w:tcPr>
          <w:p w14:paraId="171CE6E9" w14:textId="66D8ABA9" w:rsidR="00DC6D12" w:rsidRPr="000D16A2" w:rsidRDefault="00DC6D12" w:rsidP="00DC6D12">
            <w:pPr>
              <w:pStyle w:val="T1"/>
              <w:suppressAutoHyphens/>
              <w:spacing w:after="120"/>
              <w:jc w:val="left"/>
              <w:rPr>
                <w:bCs/>
                <w:iCs/>
                <w:color w:val="000000"/>
                <w:sz w:val="16"/>
                <w:szCs w:val="16"/>
              </w:rPr>
            </w:pPr>
            <w:r w:rsidRPr="000D16A2">
              <w:rPr>
                <w:bCs/>
                <w:iCs/>
                <w:color w:val="000000"/>
                <w:sz w:val="16"/>
                <w:szCs w:val="16"/>
              </w:rPr>
              <w:t>Rejected</w:t>
            </w:r>
          </w:p>
          <w:p w14:paraId="2616477B" w14:textId="0CF5C4D8" w:rsidR="00DC6D12" w:rsidRDefault="00DC6D12" w:rsidP="00DC6D12">
            <w:pPr>
              <w:pStyle w:val="T1"/>
              <w:suppressAutoHyphens/>
              <w:spacing w:after="120"/>
              <w:jc w:val="left"/>
              <w:rPr>
                <w:b w:val="0"/>
                <w:iCs/>
                <w:color w:val="000000"/>
                <w:sz w:val="16"/>
                <w:szCs w:val="16"/>
              </w:rPr>
            </w:pPr>
          </w:p>
          <w:p w14:paraId="2E8A3074" w14:textId="1F434E52" w:rsidR="00DC6D12" w:rsidRDefault="00DC6D12" w:rsidP="00DC6D12">
            <w:pPr>
              <w:pStyle w:val="T1"/>
              <w:suppressAutoHyphens/>
              <w:spacing w:after="120"/>
              <w:jc w:val="left"/>
              <w:rPr>
                <w:b w:val="0"/>
                <w:iCs/>
                <w:color w:val="000000"/>
                <w:sz w:val="16"/>
                <w:szCs w:val="16"/>
              </w:rPr>
            </w:pPr>
            <w:r>
              <w:rPr>
                <w:b w:val="0"/>
                <w:iCs/>
                <w:color w:val="000000"/>
                <w:sz w:val="16"/>
                <w:szCs w:val="16"/>
              </w:rPr>
              <w:t xml:space="preserve">It is true that B7-B1 will be sufficient to indicate the channels for CTS response. However, B0 cannot be changed to a reserved bit mainly due to the need to maintain backward compatibility and to simplify receiver design. </w:t>
            </w:r>
            <w:r>
              <w:rPr>
                <w:b w:val="0"/>
                <w:iCs/>
                <w:color w:val="000000"/>
                <w:sz w:val="16"/>
                <w:szCs w:val="16"/>
              </w:rPr>
              <w:br/>
            </w:r>
            <w:r>
              <w:rPr>
                <w:b w:val="0"/>
                <w:iCs/>
                <w:color w:val="000000"/>
                <w:sz w:val="16"/>
                <w:szCs w:val="16"/>
              </w:rPr>
              <w:br/>
              <w:t>In 802.11ax, B0 is set to 0 or 1 depending on whether the bandwidth is greater than 80 MHz. The key reason behind that choice was simplicity in decoding logic, as it allows a receiver to use the same RU look-up table for both the Basic Trigger frame and the MU-RTS Trigger frame.</w:t>
            </w:r>
          </w:p>
          <w:p w14:paraId="494D34E0" w14:textId="1CAA1028" w:rsidR="00DC6D12" w:rsidRDefault="00DC6D12" w:rsidP="00DC6D12">
            <w:pPr>
              <w:pStyle w:val="T1"/>
              <w:suppressAutoHyphens/>
              <w:spacing w:after="120"/>
              <w:jc w:val="left"/>
              <w:rPr>
                <w:b w:val="0"/>
                <w:iCs/>
                <w:color w:val="000000"/>
                <w:sz w:val="16"/>
                <w:szCs w:val="16"/>
              </w:rPr>
            </w:pPr>
            <w:r>
              <w:rPr>
                <w:b w:val="0"/>
                <w:iCs/>
                <w:color w:val="000000"/>
                <w:sz w:val="16"/>
                <w:szCs w:val="16"/>
              </w:rPr>
              <w:t xml:space="preserve">802.11be inherited the similar approach to simplify receiver design, by allowing a receiver to use the same RU look-up table for both the Basic Trigger frame and the MU-RTS Trigger frame for 320 </w:t>
            </w:r>
            <w:r>
              <w:rPr>
                <w:b w:val="0"/>
                <w:iCs/>
                <w:color w:val="000000"/>
                <w:sz w:val="16"/>
                <w:szCs w:val="16"/>
              </w:rPr>
              <w:lastRenderedPageBreak/>
              <w:t>MHz. As the PS160 bit is set to 1 for 320 MHz for the Basic Trigger frame, MU-RTS Trigger frame has inherited the same value. From simplicity perspective, it is beneficial not to make the PS160 bit a reserved field.</w:t>
            </w:r>
          </w:p>
        </w:tc>
      </w:tr>
      <w:tr w:rsidR="00622347" w:rsidRPr="00955C14" w14:paraId="620AF9A4" w14:textId="77777777" w:rsidTr="00633FBF">
        <w:trPr>
          <w:trHeight w:val="449"/>
        </w:trPr>
        <w:tc>
          <w:tcPr>
            <w:tcW w:w="587" w:type="dxa"/>
            <w:shd w:val="clear" w:color="auto" w:fill="auto"/>
          </w:tcPr>
          <w:p w14:paraId="229BEC03" w14:textId="066791A4" w:rsidR="00622347" w:rsidRPr="00170622" w:rsidRDefault="00622347" w:rsidP="00622347">
            <w:pPr>
              <w:pStyle w:val="T1"/>
              <w:suppressAutoHyphens/>
              <w:spacing w:after="120"/>
              <w:rPr>
                <w:b w:val="0"/>
                <w:sz w:val="16"/>
              </w:rPr>
            </w:pPr>
            <w:r w:rsidRPr="00B0413A">
              <w:rPr>
                <w:b w:val="0"/>
                <w:sz w:val="16"/>
              </w:rPr>
              <w:lastRenderedPageBreak/>
              <w:t>11499</w:t>
            </w:r>
          </w:p>
        </w:tc>
        <w:tc>
          <w:tcPr>
            <w:tcW w:w="1034" w:type="dxa"/>
            <w:shd w:val="clear" w:color="auto" w:fill="auto"/>
          </w:tcPr>
          <w:p w14:paraId="52B9E32A" w14:textId="4E4B043D" w:rsidR="00622347" w:rsidRPr="00170622" w:rsidRDefault="00622347" w:rsidP="00622347">
            <w:pPr>
              <w:pStyle w:val="T1"/>
              <w:suppressAutoHyphens/>
              <w:spacing w:after="120"/>
              <w:rPr>
                <w:b w:val="0"/>
                <w:sz w:val="16"/>
              </w:rPr>
            </w:pPr>
            <w:r w:rsidRPr="00B0413A">
              <w:rPr>
                <w:b w:val="0"/>
                <w:sz w:val="16"/>
              </w:rPr>
              <w:t>Xiaofei Wang</w:t>
            </w:r>
          </w:p>
        </w:tc>
        <w:tc>
          <w:tcPr>
            <w:tcW w:w="976" w:type="dxa"/>
            <w:shd w:val="clear" w:color="auto" w:fill="auto"/>
          </w:tcPr>
          <w:p w14:paraId="404CA550" w14:textId="2EEE72D3" w:rsidR="00622347" w:rsidRPr="00170622" w:rsidRDefault="00622347" w:rsidP="00622347">
            <w:pPr>
              <w:pStyle w:val="T1"/>
              <w:suppressAutoHyphens/>
              <w:spacing w:after="120"/>
              <w:rPr>
                <w:b w:val="0"/>
                <w:sz w:val="16"/>
              </w:rPr>
            </w:pPr>
            <w:r w:rsidRPr="00B0413A">
              <w:rPr>
                <w:b w:val="0"/>
                <w:sz w:val="16"/>
              </w:rPr>
              <w:t>9.3.1.22.9</w:t>
            </w:r>
          </w:p>
        </w:tc>
        <w:tc>
          <w:tcPr>
            <w:tcW w:w="635" w:type="dxa"/>
            <w:shd w:val="clear" w:color="auto" w:fill="auto"/>
          </w:tcPr>
          <w:p w14:paraId="576ECCD8" w14:textId="0CB7DA41" w:rsidR="00622347" w:rsidRPr="00170622" w:rsidRDefault="00622347" w:rsidP="00622347">
            <w:pPr>
              <w:pStyle w:val="T1"/>
              <w:suppressAutoHyphens/>
              <w:spacing w:after="120"/>
              <w:rPr>
                <w:b w:val="0"/>
                <w:sz w:val="16"/>
              </w:rPr>
            </w:pPr>
            <w:r w:rsidRPr="00B0413A">
              <w:rPr>
                <w:b w:val="0"/>
                <w:sz w:val="16"/>
              </w:rPr>
              <w:t>168.57</w:t>
            </w:r>
          </w:p>
        </w:tc>
        <w:tc>
          <w:tcPr>
            <w:tcW w:w="2509" w:type="dxa"/>
            <w:shd w:val="clear" w:color="auto" w:fill="auto"/>
          </w:tcPr>
          <w:p w14:paraId="50B5720E" w14:textId="043C9BAD" w:rsidR="00622347" w:rsidRPr="00170622" w:rsidRDefault="00622347" w:rsidP="00622347">
            <w:pPr>
              <w:pStyle w:val="T1"/>
              <w:suppressAutoHyphens/>
              <w:spacing w:after="120"/>
              <w:jc w:val="left"/>
              <w:rPr>
                <w:b w:val="0"/>
                <w:sz w:val="16"/>
              </w:rPr>
            </w:pPr>
            <w:r w:rsidRPr="00B0413A">
              <w:rPr>
                <w:b w:val="0"/>
                <w:sz w:val="16"/>
              </w:rPr>
              <w:t>Isn't it always the AP that decides the User Info field in an HE/EHT variant? Does it imply that in the previous paragraph, the AP doesn't decide it is sending the EHT variant, such as sending a 320 MHz MU-RTS? Please clarify</w:t>
            </w:r>
          </w:p>
        </w:tc>
        <w:tc>
          <w:tcPr>
            <w:tcW w:w="2179" w:type="dxa"/>
            <w:shd w:val="clear" w:color="auto" w:fill="auto"/>
          </w:tcPr>
          <w:p w14:paraId="5BE55907" w14:textId="242CE7D5" w:rsidR="00622347" w:rsidRPr="00170622" w:rsidRDefault="00622347" w:rsidP="00622347">
            <w:pPr>
              <w:pStyle w:val="T1"/>
              <w:suppressAutoHyphens/>
              <w:spacing w:after="120"/>
              <w:jc w:val="left"/>
              <w:rPr>
                <w:b w:val="0"/>
                <w:sz w:val="16"/>
              </w:rPr>
            </w:pPr>
            <w:r w:rsidRPr="00B0413A">
              <w:rPr>
                <w:b w:val="0"/>
                <w:sz w:val="16"/>
              </w:rPr>
              <w:t>as in comment</w:t>
            </w:r>
          </w:p>
        </w:tc>
        <w:tc>
          <w:tcPr>
            <w:tcW w:w="2790" w:type="dxa"/>
            <w:shd w:val="clear" w:color="auto" w:fill="auto"/>
          </w:tcPr>
          <w:p w14:paraId="69C6A1C1" w14:textId="77777777" w:rsidR="00622347" w:rsidRPr="000D234F" w:rsidRDefault="00622347" w:rsidP="00622347">
            <w:pPr>
              <w:pStyle w:val="T1"/>
              <w:suppressAutoHyphens/>
              <w:spacing w:after="120"/>
              <w:jc w:val="left"/>
              <w:rPr>
                <w:bCs/>
                <w:iCs/>
                <w:color w:val="000000"/>
                <w:sz w:val="16"/>
                <w:szCs w:val="16"/>
              </w:rPr>
            </w:pPr>
            <w:r w:rsidRPr="0068540C">
              <w:rPr>
                <w:bCs/>
                <w:iCs/>
                <w:color w:val="000000"/>
                <w:sz w:val="16"/>
                <w:szCs w:val="16"/>
              </w:rPr>
              <w:t>Revised</w:t>
            </w:r>
          </w:p>
          <w:p w14:paraId="04385EFB" w14:textId="77777777" w:rsidR="00622347" w:rsidRDefault="00622347" w:rsidP="00622347">
            <w:pPr>
              <w:pStyle w:val="T1"/>
              <w:suppressAutoHyphens/>
              <w:spacing w:after="120"/>
              <w:jc w:val="left"/>
              <w:rPr>
                <w:b w:val="0"/>
                <w:iCs/>
                <w:color w:val="000000"/>
                <w:sz w:val="16"/>
                <w:szCs w:val="16"/>
              </w:rPr>
            </w:pPr>
          </w:p>
          <w:p w14:paraId="01A06BF3" w14:textId="77777777" w:rsidR="00622347" w:rsidRDefault="00622347" w:rsidP="00622347">
            <w:pPr>
              <w:pStyle w:val="T1"/>
              <w:suppressAutoHyphens/>
              <w:spacing w:after="120"/>
              <w:jc w:val="left"/>
              <w:rPr>
                <w:b w:val="0"/>
                <w:iCs/>
                <w:color w:val="000000"/>
                <w:sz w:val="16"/>
                <w:szCs w:val="16"/>
              </w:rPr>
            </w:pPr>
            <w:r>
              <w:rPr>
                <w:b w:val="0"/>
                <w:iCs/>
                <w:color w:val="000000"/>
                <w:sz w:val="16"/>
                <w:szCs w:val="16"/>
              </w:rPr>
              <w:t>Agree with the commenter in principle</w:t>
            </w:r>
          </w:p>
          <w:p w14:paraId="0259F590" w14:textId="77777777" w:rsidR="00622347" w:rsidRDefault="00622347" w:rsidP="00622347">
            <w:pPr>
              <w:pStyle w:val="T1"/>
              <w:suppressAutoHyphens/>
              <w:spacing w:after="120"/>
              <w:jc w:val="left"/>
              <w:rPr>
                <w:b w:val="0"/>
                <w:iCs/>
                <w:color w:val="000000"/>
                <w:sz w:val="16"/>
                <w:szCs w:val="16"/>
              </w:rPr>
            </w:pPr>
          </w:p>
          <w:p w14:paraId="08954880" w14:textId="502E5633" w:rsidR="00622347" w:rsidRPr="000D16A2" w:rsidRDefault="00622347" w:rsidP="00622347">
            <w:pPr>
              <w:pStyle w:val="T1"/>
              <w:suppressAutoHyphens/>
              <w:spacing w:after="120"/>
              <w:jc w:val="left"/>
              <w:rPr>
                <w:bCs/>
                <w:iCs/>
                <w:color w:val="000000"/>
                <w:sz w:val="16"/>
                <w:szCs w:val="16"/>
              </w:rPr>
            </w:pPr>
            <w:r>
              <w:rPr>
                <w:b w:val="0"/>
                <w:iCs/>
                <w:color w:val="000000"/>
                <w:sz w:val="16"/>
                <w:szCs w:val="16"/>
              </w:rPr>
              <w:t>Tgbe editor please implement changes as shown in doc 11-22/1002r0 tagged as #11499</w:t>
            </w:r>
          </w:p>
        </w:tc>
      </w:tr>
    </w:tbl>
    <w:p w14:paraId="53ADBE35" w14:textId="63A366AF" w:rsidR="00602D1B" w:rsidRDefault="00602D1B" w:rsidP="00F07CBB">
      <w:pPr>
        <w:suppressAutoHyphens/>
        <w:spacing w:after="0" w:line="240" w:lineRule="auto"/>
        <w:rPr>
          <w:rFonts w:ascii="Times New Roman" w:eastAsia="Malgun Gothic" w:hAnsi="Times New Roman" w:cs="Times New Roman"/>
          <w:sz w:val="18"/>
          <w:szCs w:val="20"/>
        </w:rPr>
      </w:pPr>
    </w:p>
    <w:p w14:paraId="0EA7356C" w14:textId="77777777" w:rsidR="006A0DEC" w:rsidRPr="00602D1B" w:rsidRDefault="006A0DEC"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77777777"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5D542176" w:rsidR="00F07CBB"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7F94A6C0" w14:textId="04CE0066" w:rsidR="00CF1EE3" w:rsidRDefault="00CF1EE3" w:rsidP="00F07CBB">
      <w:pPr>
        <w:suppressAutoHyphens/>
        <w:spacing w:after="0" w:line="240" w:lineRule="auto"/>
        <w:rPr>
          <w:rFonts w:ascii="Times New Roman" w:eastAsia="Malgun Gothic" w:hAnsi="Times New Roman" w:cs="Times New Roman"/>
          <w:b/>
          <w:bCs/>
          <w:i/>
          <w:iCs/>
          <w:sz w:val="18"/>
          <w:szCs w:val="20"/>
          <w:lang w:val="en-GB" w:eastAsia="ko-KR"/>
        </w:rPr>
      </w:pPr>
    </w:p>
    <w:p w14:paraId="6DF20B37" w14:textId="13BC91D1" w:rsidR="00CF1EE3" w:rsidRDefault="00CF1EE3" w:rsidP="00F07CBB">
      <w:pPr>
        <w:suppressAutoHyphens/>
        <w:spacing w:after="0" w:line="240" w:lineRule="auto"/>
        <w:rPr>
          <w:rFonts w:ascii="Times New Roman" w:eastAsia="Malgun Gothic" w:hAnsi="Times New Roman" w:cs="Times New Roman"/>
          <w:b/>
          <w:bCs/>
          <w:i/>
          <w:iCs/>
          <w:sz w:val="18"/>
          <w:szCs w:val="20"/>
          <w:lang w:val="en-GB" w:eastAsia="ko-KR"/>
        </w:rPr>
      </w:pPr>
    </w:p>
    <w:p w14:paraId="4432C9B4" w14:textId="5262D23F" w:rsidR="00CF1EE3" w:rsidRDefault="00CF1EE3" w:rsidP="00F07CBB">
      <w:pPr>
        <w:suppressAutoHyphens/>
        <w:spacing w:after="0" w:line="240" w:lineRule="auto"/>
        <w:rPr>
          <w:rFonts w:ascii="Times New Roman" w:eastAsia="Malgun Gothic" w:hAnsi="Times New Roman" w:cs="Times New Roman"/>
          <w:sz w:val="18"/>
          <w:szCs w:val="20"/>
          <w:lang w:val="en-GB" w:eastAsia="ko-KR"/>
        </w:rPr>
      </w:pPr>
    </w:p>
    <w:p w14:paraId="3428A596" w14:textId="16653826" w:rsidR="007318D8" w:rsidRDefault="007318D8" w:rsidP="00F07CBB">
      <w:pPr>
        <w:suppressAutoHyphens/>
        <w:spacing w:after="0" w:line="240" w:lineRule="auto"/>
        <w:rPr>
          <w:rFonts w:ascii="Times New Roman" w:eastAsia="Malgun Gothic" w:hAnsi="Times New Roman" w:cs="Times New Roman"/>
          <w:sz w:val="18"/>
          <w:szCs w:val="20"/>
          <w:lang w:val="en-GB" w:eastAsia="ko-KR"/>
        </w:rPr>
      </w:pPr>
    </w:p>
    <w:p w14:paraId="4427B650" w14:textId="4289F0DB" w:rsidR="007318D8" w:rsidRDefault="007318D8" w:rsidP="00F07CBB">
      <w:pPr>
        <w:suppressAutoHyphens/>
        <w:spacing w:after="0" w:line="240" w:lineRule="auto"/>
        <w:rPr>
          <w:rFonts w:ascii="Times New Roman" w:eastAsia="Malgun Gothic" w:hAnsi="Times New Roman" w:cs="Times New Roman"/>
          <w:sz w:val="18"/>
          <w:szCs w:val="20"/>
          <w:lang w:val="en-GB" w:eastAsia="ko-KR"/>
        </w:rPr>
      </w:pPr>
    </w:p>
    <w:p w14:paraId="40E9DA93" w14:textId="66730B26" w:rsidR="007318D8" w:rsidRDefault="007318D8" w:rsidP="00F07CBB">
      <w:pPr>
        <w:suppressAutoHyphens/>
        <w:spacing w:after="0" w:line="240" w:lineRule="auto"/>
        <w:rPr>
          <w:rFonts w:ascii="Times New Roman" w:eastAsia="Malgun Gothic" w:hAnsi="Times New Roman" w:cs="Times New Roman"/>
          <w:sz w:val="18"/>
          <w:szCs w:val="20"/>
          <w:lang w:val="en-GB" w:eastAsia="ko-KR"/>
        </w:rPr>
      </w:pPr>
    </w:p>
    <w:p w14:paraId="667F9129" w14:textId="46F0C25D" w:rsidR="007318D8" w:rsidRDefault="007318D8" w:rsidP="00F07CBB">
      <w:pPr>
        <w:suppressAutoHyphens/>
        <w:spacing w:after="0" w:line="240" w:lineRule="auto"/>
        <w:rPr>
          <w:rFonts w:ascii="Times New Roman" w:eastAsia="Malgun Gothic" w:hAnsi="Times New Roman" w:cs="Times New Roman"/>
          <w:sz w:val="18"/>
          <w:szCs w:val="20"/>
          <w:lang w:val="en-GB" w:eastAsia="ko-KR"/>
        </w:rPr>
      </w:pPr>
    </w:p>
    <w:p w14:paraId="1D5D35EA" w14:textId="1BEA1A77" w:rsidR="007318D8" w:rsidRDefault="007318D8" w:rsidP="00F07CBB">
      <w:pPr>
        <w:suppressAutoHyphens/>
        <w:spacing w:after="0" w:line="240" w:lineRule="auto"/>
        <w:rPr>
          <w:rFonts w:ascii="Times New Roman" w:eastAsia="Malgun Gothic" w:hAnsi="Times New Roman" w:cs="Times New Roman"/>
          <w:sz w:val="18"/>
          <w:szCs w:val="20"/>
          <w:lang w:val="en-GB" w:eastAsia="ko-KR"/>
        </w:rPr>
      </w:pPr>
    </w:p>
    <w:p w14:paraId="7F061381" w14:textId="2727389F" w:rsidR="007318D8" w:rsidRDefault="007318D8" w:rsidP="00F07CBB">
      <w:pPr>
        <w:suppressAutoHyphens/>
        <w:spacing w:after="0" w:line="240" w:lineRule="auto"/>
        <w:rPr>
          <w:rFonts w:ascii="Times New Roman" w:eastAsia="Malgun Gothic" w:hAnsi="Times New Roman" w:cs="Times New Roman"/>
          <w:sz w:val="18"/>
          <w:szCs w:val="20"/>
          <w:lang w:val="en-GB" w:eastAsia="ko-KR"/>
        </w:rPr>
      </w:pPr>
    </w:p>
    <w:p w14:paraId="26B3EFE0" w14:textId="60061C1F" w:rsidR="007318D8" w:rsidRDefault="007318D8" w:rsidP="00F07CBB">
      <w:pPr>
        <w:suppressAutoHyphens/>
        <w:spacing w:after="0" w:line="240" w:lineRule="auto"/>
        <w:rPr>
          <w:rFonts w:ascii="Times New Roman" w:eastAsia="Malgun Gothic" w:hAnsi="Times New Roman" w:cs="Times New Roman"/>
          <w:sz w:val="18"/>
          <w:szCs w:val="20"/>
          <w:lang w:val="en-GB" w:eastAsia="ko-KR"/>
        </w:rPr>
      </w:pPr>
    </w:p>
    <w:p w14:paraId="6571B07E" w14:textId="558CCCCE" w:rsidR="007318D8" w:rsidRDefault="007318D8" w:rsidP="00F07CBB">
      <w:pPr>
        <w:suppressAutoHyphens/>
        <w:spacing w:after="0" w:line="240" w:lineRule="auto"/>
        <w:rPr>
          <w:rFonts w:ascii="Times New Roman" w:eastAsia="Malgun Gothic" w:hAnsi="Times New Roman" w:cs="Times New Roman"/>
          <w:sz w:val="18"/>
          <w:szCs w:val="20"/>
          <w:lang w:val="en-GB" w:eastAsia="ko-KR"/>
        </w:rPr>
      </w:pPr>
    </w:p>
    <w:p w14:paraId="1599DE6B" w14:textId="4AF671B5" w:rsidR="007318D8" w:rsidRDefault="007318D8" w:rsidP="00F07CBB">
      <w:pPr>
        <w:suppressAutoHyphens/>
        <w:spacing w:after="0" w:line="240" w:lineRule="auto"/>
        <w:rPr>
          <w:rFonts w:ascii="Times New Roman" w:eastAsia="Malgun Gothic" w:hAnsi="Times New Roman" w:cs="Times New Roman"/>
          <w:sz w:val="18"/>
          <w:szCs w:val="20"/>
          <w:lang w:val="en-GB" w:eastAsia="ko-KR"/>
        </w:rPr>
      </w:pPr>
    </w:p>
    <w:p w14:paraId="6B75077D" w14:textId="03AD4558" w:rsidR="007318D8" w:rsidRDefault="007318D8" w:rsidP="00F07CBB">
      <w:pPr>
        <w:suppressAutoHyphens/>
        <w:spacing w:after="0" w:line="240" w:lineRule="auto"/>
        <w:rPr>
          <w:rFonts w:ascii="Times New Roman" w:eastAsia="Malgun Gothic" w:hAnsi="Times New Roman" w:cs="Times New Roman"/>
          <w:sz w:val="18"/>
          <w:szCs w:val="20"/>
          <w:lang w:val="en-GB" w:eastAsia="ko-KR"/>
        </w:rPr>
      </w:pPr>
    </w:p>
    <w:p w14:paraId="2949E90F" w14:textId="137E9EBF" w:rsidR="007318D8" w:rsidRDefault="007318D8" w:rsidP="00F07CBB">
      <w:pPr>
        <w:suppressAutoHyphens/>
        <w:spacing w:after="0" w:line="240" w:lineRule="auto"/>
        <w:rPr>
          <w:rFonts w:ascii="Times New Roman" w:eastAsia="Malgun Gothic" w:hAnsi="Times New Roman" w:cs="Times New Roman"/>
          <w:sz w:val="18"/>
          <w:szCs w:val="20"/>
          <w:lang w:val="en-GB" w:eastAsia="ko-KR"/>
        </w:rPr>
      </w:pPr>
    </w:p>
    <w:p w14:paraId="7B9CC4FF" w14:textId="483E7302" w:rsidR="007318D8" w:rsidRDefault="007318D8" w:rsidP="00F07CBB">
      <w:pPr>
        <w:suppressAutoHyphens/>
        <w:spacing w:after="0" w:line="240" w:lineRule="auto"/>
        <w:rPr>
          <w:rFonts w:ascii="Times New Roman" w:eastAsia="Malgun Gothic" w:hAnsi="Times New Roman" w:cs="Times New Roman"/>
          <w:sz w:val="18"/>
          <w:szCs w:val="20"/>
          <w:lang w:val="en-GB" w:eastAsia="ko-KR"/>
        </w:rPr>
      </w:pPr>
    </w:p>
    <w:p w14:paraId="1ECEDDAF" w14:textId="011B40C5" w:rsidR="007318D8" w:rsidRDefault="007318D8" w:rsidP="00F07CBB">
      <w:pPr>
        <w:suppressAutoHyphens/>
        <w:spacing w:after="0" w:line="240" w:lineRule="auto"/>
        <w:rPr>
          <w:rFonts w:ascii="Times New Roman" w:eastAsia="Malgun Gothic" w:hAnsi="Times New Roman" w:cs="Times New Roman"/>
          <w:sz w:val="18"/>
          <w:szCs w:val="20"/>
          <w:lang w:val="en-GB" w:eastAsia="ko-KR"/>
        </w:rPr>
      </w:pPr>
    </w:p>
    <w:p w14:paraId="0D906FE8" w14:textId="7921BC72" w:rsidR="007318D8" w:rsidRDefault="007318D8" w:rsidP="00F07CBB">
      <w:pPr>
        <w:suppressAutoHyphens/>
        <w:spacing w:after="0" w:line="240" w:lineRule="auto"/>
        <w:rPr>
          <w:rFonts w:ascii="Times New Roman" w:eastAsia="Malgun Gothic" w:hAnsi="Times New Roman" w:cs="Times New Roman"/>
          <w:sz w:val="18"/>
          <w:szCs w:val="20"/>
          <w:lang w:val="en-GB" w:eastAsia="ko-KR"/>
        </w:rPr>
      </w:pPr>
    </w:p>
    <w:p w14:paraId="1E474A5B" w14:textId="2FFC3457" w:rsidR="007318D8" w:rsidRDefault="007318D8" w:rsidP="00F07CBB">
      <w:pPr>
        <w:suppressAutoHyphens/>
        <w:spacing w:after="0" w:line="240" w:lineRule="auto"/>
        <w:rPr>
          <w:rFonts w:ascii="Times New Roman" w:eastAsia="Malgun Gothic" w:hAnsi="Times New Roman" w:cs="Times New Roman"/>
          <w:sz w:val="18"/>
          <w:szCs w:val="20"/>
          <w:lang w:val="en-GB" w:eastAsia="ko-KR"/>
        </w:rPr>
      </w:pPr>
    </w:p>
    <w:p w14:paraId="7970B8AE" w14:textId="7469EB8F" w:rsidR="007318D8" w:rsidRDefault="007318D8" w:rsidP="00F07CBB">
      <w:pPr>
        <w:suppressAutoHyphens/>
        <w:spacing w:after="0" w:line="240" w:lineRule="auto"/>
        <w:rPr>
          <w:rFonts w:ascii="Times New Roman" w:eastAsia="Malgun Gothic" w:hAnsi="Times New Roman" w:cs="Times New Roman"/>
          <w:sz w:val="18"/>
          <w:szCs w:val="20"/>
          <w:lang w:val="en-GB" w:eastAsia="ko-KR"/>
        </w:rPr>
      </w:pPr>
    </w:p>
    <w:p w14:paraId="1E7ED300" w14:textId="027158D5" w:rsidR="007318D8" w:rsidRDefault="007318D8" w:rsidP="00F07CBB">
      <w:pPr>
        <w:suppressAutoHyphens/>
        <w:spacing w:after="0" w:line="240" w:lineRule="auto"/>
        <w:rPr>
          <w:rFonts w:ascii="Times New Roman" w:eastAsia="Malgun Gothic" w:hAnsi="Times New Roman" w:cs="Times New Roman"/>
          <w:sz w:val="18"/>
          <w:szCs w:val="20"/>
          <w:lang w:val="en-GB" w:eastAsia="ko-KR"/>
        </w:rPr>
      </w:pPr>
    </w:p>
    <w:p w14:paraId="51698ED6" w14:textId="59998F12" w:rsidR="007318D8" w:rsidRDefault="007318D8" w:rsidP="00F07CBB">
      <w:pPr>
        <w:suppressAutoHyphens/>
        <w:spacing w:after="0" w:line="240" w:lineRule="auto"/>
        <w:rPr>
          <w:rFonts w:ascii="Times New Roman" w:eastAsia="Malgun Gothic" w:hAnsi="Times New Roman" w:cs="Times New Roman"/>
          <w:sz w:val="18"/>
          <w:szCs w:val="20"/>
          <w:lang w:val="en-GB" w:eastAsia="ko-KR"/>
        </w:rPr>
      </w:pPr>
    </w:p>
    <w:p w14:paraId="73128286" w14:textId="2826387B" w:rsidR="007318D8" w:rsidRDefault="007318D8" w:rsidP="00F07CBB">
      <w:pPr>
        <w:suppressAutoHyphens/>
        <w:spacing w:after="0" w:line="240" w:lineRule="auto"/>
        <w:rPr>
          <w:rFonts w:ascii="Times New Roman" w:eastAsia="Malgun Gothic" w:hAnsi="Times New Roman" w:cs="Times New Roman"/>
          <w:sz w:val="18"/>
          <w:szCs w:val="20"/>
          <w:lang w:val="en-GB" w:eastAsia="ko-KR"/>
        </w:rPr>
      </w:pPr>
    </w:p>
    <w:p w14:paraId="5D518C71" w14:textId="1C85A903" w:rsidR="007318D8" w:rsidRDefault="007318D8" w:rsidP="00F07CBB">
      <w:pPr>
        <w:suppressAutoHyphens/>
        <w:spacing w:after="0" w:line="240" w:lineRule="auto"/>
        <w:rPr>
          <w:rFonts w:ascii="Times New Roman" w:eastAsia="Malgun Gothic" w:hAnsi="Times New Roman" w:cs="Times New Roman"/>
          <w:sz w:val="18"/>
          <w:szCs w:val="20"/>
          <w:lang w:val="en-GB" w:eastAsia="ko-KR"/>
        </w:rPr>
      </w:pPr>
    </w:p>
    <w:p w14:paraId="4EB1A963" w14:textId="77777777" w:rsidR="007318D8" w:rsidRDefault="007318D8" w:rsidP="00F07CBB">
      <w:pPr>
        <w:suppressAutoHyphens/>
        <w:spacing w:after="0" w:line="240" w:lineRule="auto"/>
        <w:rPr>
          <w:rFonts w:ascii="Times New Roman" w:eastAsia="Malgun Gothic" w:hAnsi="Times New Roman" w:cs="Times New Roman"/>
          <w:sz w:val="18"/>
          <w:szCs w:val="20"/>
          <w:lang w:val="en-GB" w:eastAsia="ko-KR"/>
        </w:rPr>
      </w:pPr>
    </w:p>
    <w:p w14:paraId="33160EFB" w14:textId="173BA978" w:rsidR="00F5339B" w:rsidRPr="00E5702D" w:rsidRDefault="00F5339B" w:rsidP="00F5339B">
      <w:pPr>
        <w:spacing w:after="0" w:line="240" w:lineRule="auto"/>
        <w:rPr>
          <w:rFonts w:cstheme="minorHAnsi"/>
          <w:b/>
          <w:bCs/>
          <w:sz w:val="24"/>
        </w:rPr>
      </w:pPr>
      <w:r w:rsidRPr="00E5702D">
        <w:rPr>
          <w:rFonts w:cstheme="minorHAnsi"/>
          <w:b/>
          <w:bCs/>
          <w:sz w:val="24"/>
        </w:rPr>
        <w:t>9.3.1.22.</w:t>
      </w:r>
      <w:r w:rsidR="00E5386B">
        <w:rPr>
          <w:rFonts w:cstheme="minorHAnsi"/>
          <w:b/>
          <w:bCs/>
          <w:sz w:val="24"/>
        </w:rPr>
        <w:t>9</w:t>
      </w:r>
      <w:r w:rsidRPr="007230DD">
        <w:rPr>
          <w:rFonts w:cstheme="minorHAnsi"/>
          <w:b/>
          <w:bCs/>
          <w:sz w:val="24"/>
        </w:rPr>
        <w:t xml:space="preserve"> </w:t>
      </w:r>
      <w:r w:rsidR="00593DCB" w:rsidRPr="00593DCB">
        <w:rPr>
          <w:rFonts w:cstheme="minorHAnsi"/>
          <w:b/>
          <w:bCs/>
          <w:sz w:val="24"/>
        </w:rPr>
        <w:t>MU-RTS Trigger frame format</w:t>
      </w:r>
    </w:p>
    <w:p w14:paraId="55A01573" w14:textId="7D2FBB1A" w:rsidR="002652A3" w:rsidRDefault="002652A3" w:rsidP="002652A3">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p>
    <w:p w14:paraId="0577EE00" w14:textId="67D5F3BB" w:rsidR="002652A3" w:rsidRDefault="002652A3" w:rsidP="002652A3">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Pr>
          <w:rFonts w:ascii="Arial" w:hAnsi="Arial" w:cs="Arial"/>
          <w:sz w:val="20"/>
          <w:szCs w:val="20"/>
        </w:rPr>
        <w:t>… …</w:t>
      </w:r>
    </w:p>
    <w:p w14:paraId="704979B0" w14:textId="77777777" w:rsidR="00F5339B" w:rsidRDefault="00F5339B" w:rsidP="00F5339B">
      <w:pPr>
        <w:suppressAutoHyphens/>
        <w:spacing w:after="0" w:line="240" w:lineRule="auto"/>
        <w:rPr>
          <w:rFonts w:ascii="Times New Roman" w:eastAsia="Malgun Gothic" w:hAnsi="Times New Roman" w:cs="Times New Roman"/>
          <w:sz w:val="18"/>
          <w:szCs w:val="20"/>
          <w:lang w:val="en-GB" w:eastAsia="ko-KR"/>
        </w:rPr>
      </w:pPr>
    </w:p>
    <w:p w14:paraId="3FB754F5" w14:textId="6A55A91F" w:rsidR="0056107E" w:rsidRPr="00F60863" w:rsidRDefault="00E5386B" w:rsidP="00E5386B">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sidRPr="00593DCB">
        <w:rPr>
          <w:rFonts w:ascii="Arial" w:hAnsi="Arial" w:cs="Arial"/>
          <w:b/>
          <w:bCs/>
          <w:i/>
          <w:iCs/>
          <w:sz w:val="20"/>
          <w:szCs w:val="20"/>
          <w:highlight w:val="yellow"/>
        </w:rPr>
        <w:t xml:space="preserve">TGbe editor: Please update </w:t>
      </w:r>
      <w:r w:rsidR="0045519B">
        <w:rPr>
          <w:rFonts w:ascii="Arial" w:hAnsi="Arial" w:cs="Arial"/>
          <w:b/>
          <w:bCs/>
          <w:i/>
          <w:iCs/>
          <w:sz w:val="20"/>
          <w:szCs w:val="20"/>
          <w:highlight w:val="yellow"/>
        </w:rPr>
        <w:t>Figure 9-96 as follows</w:t>
      </w:r>
      <w:r w:rsidRPr="00593DCB">
        <w:rPr>
          <w:rFonts w:ascii="Arial" w:hAnsi="Arial" w:cs="Arial"/>
          <w:b/>
          <w:bCs/>
          <w:i/>
          <w:iCs/>
          <w:sz w:val="20"/>
          <w:szCs w:val="20"/>
          <w:highlight w:val="yellow"/>
        </w:rPr>
        <w:t xml:space="preserve"> (</w:t>
      </w:r>
      <w:r w:rsidR="0045519B">
        <w:rPr>
          <w:rFonts w:ascii="Arial" w:hAnsi="Arial" w:cs="Arial"/>
          <w:b/>
          <w:bCs/>
          <w:i/>
          <w:iCs/>
          <w:sz w:val="20"/>
          <w:szCs w:val="20"/>
          <w:highlight w:val="yellow"/>
        </w:rPr>
        <w:t xml:space="preserve">i.e., </w:t>
      </w:r>
      <w:r w:rsidR="00E056F1">
        <w:rPr>
          <w:rFonts w:ascii="Arial" w:hAnsi="Arial" w:cs="Arial"/>
          <w:b/>
          <w:bCs/>
          <w:i/>
          <w:iCs/>
          <w:sz w:val="20"/>
          <w:szCs w:val="20"/>
          <w:highlight w:val="yellow"/>
        </w:rPr>
        <w:t xml:space="preserve">expand the left edge of the </w:t>
      </w:r>
      <w:r w:rsidR="004D6024">
        <w:rPr>
          <w:rFonts w:ascii="Arial" w:hAnsi="Arial" w:cs="Arial"/>
          <w:b/>
          <w:bCs/>
          <w:i/>
          <w:iCs/>
          <w:sz w:val="20"/>
          <w:szCs w:val="20"/>
          <w:highlight w:val="yellow"/>
        </w:rPr>
        <w:t>box indicated by 69 (320 MHz) to the left a little</w:t>
      </w:r>
      <w:r w:rsidR="008F020C">
        <w:rPr>
          <w:rFonts w:ascii="Arial" w:hAnsi="Arial" w:cs="Arial"/>
          <w:b/>
          <w:bCs/>
          <w:i/>
          <w:iCs/>
          <w:sz w:val="20"/>
          <w:szCs w:val="20"/>
          <w:highlight w:val="yellow"/>
        </w:rPr>
        <w:t xml:space="preserve"> more, in order</w:t>
      </w:r>
      <w:r w:rsidR="004D6024">
        <w:rPr>
          <w:rFonts w:ascii="Arial" w:hAnsi="Arial" w:cs="Arial"/>
          <w:b/>
          <w:bCs/>
          <w:i/>
          <w:iCs/>
          <w:sz w:val="20"/>
          <w:szCs w:val="20"/>
          <w:highlight w:val="yellow"/>
        </w:rPr>
        <w:t xml:space="preserve"> to </w:t>
      </w:r>
      <w:r w:rsidR="002652A3">
        <w:rPr>
          <w:rFonts w:ascii="Arial" w:hAnsi="Arial" w:cs="Arial"/>
          <w:b/>
          <w:bCs/>
          <w:i/>
          <w:iCs/>
          <w:sz w:val="20"/>
          <w:szCs w:val="20"/>
          <w:highlight w:val="yellow"/>
        </w:rPr>
        <w:t>clearly show</w:t>
      </w:r>
      <w:r w:rsidR="004D6024">
        <w:rPr>
          <w:rFonts w:ascii="Arial" w:hAnsi="Arial" w:cs="Arial"/>
          <w:b/>
          <w:bCs/>
          <w:i/>
          <w:iCs/>
          <w:sz w:val="20"/>
          <w:szCs w:val="20"/>
          <w:highlight w:val="yellow"/>
        </w:rPr>
        <w:t xml:space="preserve"> that </w:t>
      </w:r>
      <w:r w:rsidR="00BA38AB">
        <w:rPr>
          <w:rFonts w:ascii="Arial" w:hAnsi="Arial" w:cs="Arial"/>
          <w:b/>
          <w:bCs/>
          <w:i/>
          <w:iCs/>
          <w:sz w:val="20"/>
          <w:szCs w:val="20"/>
          <w:highlight w:val="yellow"/>
        </w:rPr>
        <w:t>it includes the primary 160 MHz</w:t>
      </w:r>
      <w:r w:rsidR="002652A3">
        <w:rPr>
          <w:rFonts w:ascii="Arial" w:hAnsi="Arial" w:cs="Arial"/>
          <w:b/>
          <w:bCs/>
          <w:i/>
          <w:iCs/>
          <w:sz w:val="20"/>
          <w:szCs w:val="20"/>
          <w:highlight w:val="yellow"/>
        </w:rPr>
        <w:t xml:space="preserve"> indicated by 68)</w:t>
      </w:r>
      <w:r w:rsidRPr="00593DCB">
        <w:rPr>
          <w:rFonts w:ascii="Arial" w:hAnsi="Arial" w:cs="Arial"/>
          <w:b/>
          <w:bCs/>
          <w:i/>
          <w:iCs/>
          <w:sz w:val="20"/>
          <w:szCs w:val="20"/>
          <w:highlight w:val="yellow"/>
        </w:rPr>
        <w:t>:</w:t>
      </w:r>
    </w:p>
    <w:p w14:paraId="610B1097" w14:textId="7F28C335" w:rsidR="0056107E" w:rsidRDefault="00165672" w:rsidP="00E5386B">
      <w:pPr>
        <w:widowControl w:val="0"/>
        <w:tabs>
          <w:tab w:val="left" w:pos="1265"/>
        </w:tabs>
        <w:kinsoku w:val="0"/>
        <w:overflowPunct w:val="0"/>
        <w:autoSpaceDE w:val="0"/>
        <w:autoSpaceDN w:val="0"/>
        <w:adjustRightInd w:val="0"/>
        <w:spacing w:before="1" w:after="0" w:line="240" w:lineRule="auto"/>
        <w:rPr>
          <w:ins w:id="0" w:author="Author"/>
        </w:rPr>
      </w:pPr>
      <w:del w:id="1" w:author="Author">
        <w:r w:rsidDel="0035779E">
          <w:object w:dxaOrig="12241" w:dyaOrig="6097" w14:anchorId="6D4FA9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0.75pt;height:234.45pt" o:ole="">
              <v:imagedata r:id="rId9" o:title=""/>
            </v:shape>
            <o:OLEObject Type="Embed" ProgID="Visio.Drawing.15" ShapeID="_x0000_i1025" DrawAspect="Content" ObjectID="_1719158287" r:id="rId10"/>
          </w:object>
        </w:r>
      </w:del>
    </w:p>
    <w:p w14:paraId="59D5C4DC" w14:textId="44921CD6" w:rsidR="0035779E" w:rsidRDefault="0035779E" w:rsidP="00E5386B">
      <w:pPr>
        <w:widowControl w:val="0"/>
        <w:tabs>
          <w:tab w:val="left" w:pos="1265"/>
        </w:tabs>
        <w:kinsoku w:val="0"/>
        <w:overflowPunct w:val="0"/>
        <w:autoSpaceDE w:val="0"/>
        <w:autoSpaceDN w:val="0"/>
        <w:adjustRightInd w:val="0"/>
        <w:spacing w:before="1" w:after="0" w:line="240" w:lineRule="auto"/>
      </w:pPr>
      <w:ins w:id="2" w:author="Author">
        <w:r>
          <w:object w:dxaOrig="12241" w:dyaOrig="6097" w14:anchorId="462A877C">
            <v:shape id="_x0000_i1026" type="#_x0000_t75" style="width:470.75pt;height:234.45pt" o:ole="">
              <v:imagedata r:id="rId11" o:title=""/>
            </v:shape>
            <o:OLEObject Type="Embed" ProgID="Visio.Drawing.15" ShapeID="_x0000_i1026" DrawAspect="Content" ObjectID="_1719158288" r:id="rId12"/>
          </w:object>
        </w:r>
      </w:ins>
      <w:r w:rsidR="00987DAF" w:rsidRPr="00987DAF">
        <w:rPr>
          <w:highlight w:val="yellow"/>
        </w:rPr>
        <w:t>(#11503)</w:t>
      </w:r>
    </w:p>
    <w:p w14:paraId="416AA501" w14:textId="5ED2DD5C" w:rsidR="00A248ED" w:rsidRDefault="00A248ED" w:rsidP="00A248ED">
      <w:pPr>
        <w:widowControl w:val="0"/>
        <w:tabs>
          <w:tab w:val="left" w:pos="1265"/>
        </w:tabs>
        <w:kinsoku w:val="0"/>
        <w:overflowPunct w:val="0"/>
        <w:autoSpaceDE w:val="0"/>
        <w:autoSpaceDN w:val="0"/>
        <w:adjustRightInd w:val="0"/>
        <w:spacing w:before="1" w:after="0" w:line="240" w:lineRule="auto"/>
        <w:jc w:val="center"/>
        <w:rPr>
          <w:rFonts w:ascii="Arial" w:hAnsi="Arial" w:cs="Arial"/>
          <w:b/>
          <w:bCs/>
          <w:i/>
          <w:iCs/>
          <w:sz w:val="20"/>
          <w:szCs w:val="20"/>
        </w:rPr>
      </w:pPr>
      <w:r w:rsidRPr="003F7A8A">
        <w:rPr>
          <w:rFonts w:ascii="Arial" w:hAnsi="Arial" w:cs="Arial"/>
          <w:b/>
          <w:bCs/>
          <w:i/>
          <w:iCs/>
          <w:sz w:val="20"/>
          <w:szCs w:val="20"/>
        </w:rPr>
        <w:t>Figure 9-96—</w:t>
      </w:r>
      <w:r>
        <w:rPr>
          <w:rFonts w:ascii="Arial" w:hAnsi="Arial" w:cs="Arial"/>
          <w:b/>
          <w:bCs/>
          <w:i/>
          <w:iCs/>
          <w:sz w:val="20"/>
          <w:szCs w:val="20"/>
        </w:rPr>
        <w:t xml:space="preserve"> </w:t>
      </w:r>
      <w:r w:rsidRPr="003F7A8A">
        <w:rPr>
          <w:rFonts w:ascii="Arial" w:hAnsi="Arial" w:cs="Arial"/>
          <w:b/>
          <w:bCs/>
          <w:i/>
          <w:iCs/>
          <w:sz w:val="20"/>
          <w:szCs w:val="20"/>
        </w:rPr>
        <w:t>B7–B1 of RU Allocation subfield in MU-RTS Trigger frame for various bandwidths</w:t>
      </w:r>
    </w:p>
    <w:p w14:paraId="5A82FFF7" w14:textId="17E0336B" w:rsidR="00C5212E" w:rsidRDefault="00C5212E" w:rsidP="00A248ED">
      <w:pPr>
        <w:widowControl w:val="0"/>
        <w:tabs>
          <w:tab w:val="left" w:pos="1265"/>
        </w:tabs>
        <w:kinsoku w:val="0"/>
        <w:overflowPunct w:val="0"/>
        <w:autoSpaceDE w:val="0"/>
        <w:autoSpaceDN w:val="0"/>
        <w:adjustRightInd w:val="0"/>
        <w:spacing w:before="1" w:after="0" w:line="240" w:lineRule="auto"/>
        <w:jc w:val="center"/>
        <w:rPr>
          <w:rFonts w:ascii="Arial" w:hAnsi="Arial" w:cs="Arial"/>
          <w:b/>
          <w:bCs/>
          <w:i/>
          <w:iCs/>
          <w:sz w:val="20"/>
          <w:szCs w:val="20"/>
        </w:rPr>
      </w:pPr>
    </w:p>
    <w:p w14:paraId="0D96D72D" w14:textId="77777777" w:rsidR="00C5212E" w:rsidRDefault="00C5212E" w:rsidP="00C5212E">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Pr>
          <w:rFonts w:ascii="Arial" w:hAnsi="Arial" w:cs="Arial"/>
          <w:b/>
          <w:bCs/>
          <w:i/>
          <w:iCs/>
          <w:sz w:val="20"/>
          <w:szCs w:val="20"/>
        </w:rPr>
        <w:t>…</w:t>
      </w:r>
    </w:p>
    <w:p w14:paraId="0F215A6E" w14:textId="77777777" w:rsidR="00C5212E" w:rsidRDefault="00C5212E" w:rsidP="00C5212E">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p>
    <w:p w14:paraId="47AD7F4C" w14:textId="77777777" w:rsidR="00C5212E" w:rsidRPr="00E5386B" w:rsidRDefault="00C5212E" w:rsidP="00C5212E">
      <w:pPr>
        <w:widowControl w:val="0"/>
        <w:tabs>
          <w:tab w:val="left" w:pos="1265"/>
        </w:tabs>
        <w:kinsoku w:val="0"/>
        <w:overflowPunct w:val="0"/>
        <w:autoSpaceDE w:val="0"/>
        <w:autoSpaceDN w:val="0"/>
        <w:adjustRightInd w:val="0"/>
        <w:spacing w:before="1" w:after="0" w:line="240" w:lineRule="auto"/>
        <w:rPr>
          <w:rFonts w:ascii="Arial" w:hAnsi="Arial" w:cs="Arial"/>
          <w:b/>
          <w:bCs/>
          <w:i/>
          <w:iCs/>
          <w:sz w:val="20"/>
          <w:szCs w:val="20"/>
        </w:rPr>
      </w:pPr>
      <w:r w:rsidRPr="00593DCB">
        <w:rPr>
          <w:rFonts w:ascii="Arial" w:hAnsi="Arial" w:cs="Arial"/>
          <w:b/>
          <w:bCs/>
          <w:i/>
          <w:iCs/>
          <w:sz w:val="20"/>
          <w:szCs w:val="20"/>
          <w:highlight w:val="yellow"/>
        </w:rPr>
        <w:t xml:space="preserve">TGbe editor: Please update </w:t>
      </w:r>
      <w:r>
        <w:rPr>
          <w:rFonts w:ascii="Arial" w:hAnsi="Arial" w:cs="Arial"/>
          <w:b/>
          <w:bCs/>
          <w:i/>
          <w:iCs/>
          <w:sz w:val="20"/>
          <w:szCs w:val="20"/>
          <w:highlight w:val="yellow"/>
        </w:rPr>
        <w:t>the paragraph at P168L57 in D2.0 as follows</w:t>
      </w:r>
      <w:r w:rsidRPr="00593DCB">
        <w:rPr>
          <w:rFonts w:ascii="Arial" w:hAnsi="Arial" w:cs="Arial"/>
          <w:b/>
          <w:bCs/>
          <w:i/>
          <w:iCs/>
          <w:sz w:val="20"/>
          <w:szCs w:val="20"/>
          <w:highlight w:val="yellow"/>
        </w:rPr>
        <w:t>:</w:t>
      </w:r>
    </w:p>
    <w:p w14:paraId="2A82F2A0" w14:textId="77777777" w:rsidR="00C5212E" w:rsidRPr="00E731E9" w:rsidRDefault="00C5212E" w:rsidP="00C5212E">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sidRPr="00E731E9">
        <w:rPr>
          <w:rFonts w:ascii="Arial" w:hAnsi="Arial" w:cs="Arial"/>
          <w:sz w:val="20"/>
          <w:szCs w:val="20"/>
        </w:rPr>
        <w:t>If any non-AP EHT STA is addressed in an MU-RTS Trigger frame from an EHT AP and any of the following conditions is met, the User Info field addressed to an EHT STA in the MU-RTS Trigger frame is an EHT variant User Info field:</w:t>
      </w:r>
    </w:p>
    <w:p w14:paraId="7CA2A289" w14:textId="77777777" w:rsidR="00C5212E" w:rsidRPr="00E731E9" w:rsidRDefault="00C5212E" w:rsidP="00C5212E">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rPr>
      </w:pPr>
      <w:r w:rsidRPr="00E731E9">
        <w:rPr>
          <w:rFonts w:ascii="Arial" w:hAnsi="Arial" w:cs="Arial"/>
          <w:sz w:val="20"/>
          <w:szCs w:val="20"/>
        </w:rPr>
        <w:t>— The bandwidth of the PPDU carrying the MU-RTS Trigger frame is 320 MHz.</w:t>
      </w:r>
    </w:p>
    <w:p w14:paraId="06426DBD" w14:textId="77777777" w:rsidR="00C5212E" w:rsidRPr="00E731E9" w:rsidRDefault="00C5212E" w:rsidP="00C5212E">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rPr>
      </w:pPr>
      <w:r w:rsidRPr="00E731E9">
        <w:rPr>
          <w:rFonts w:ascii="Arial" w:hAnsi="Arial" w:cs="Arial"/>
          <w:sz w:val="20"/>
          <w:szCs w:val="20"/>
        </w:rPr>
        <w:t>— The PPDU carrying the MU-RTS Trigger frame is punctured.</w:t>
      </w:r>
    </w:p>
    <w:p w14:paraId="73636884" w14:textId="4A4C5244" w:rsidR="00C5212E" w:rsidRPr="00C5212E" w:rsidRDefault="00C5212E" w:rsidP="00C5212E">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sidRPr="00E731E9">
        <w:rPr>
          <w:rFonts w:ascii="Arial" w:hAnsi="Arial" w:cs="Arial"/>
          <w:sz w:val="20"/>
          <w:szCs w:val="20"/>
        </w:rPr>
        <w:t xml:space="preserve">Otherwise, </w:t>
      </w:r>
      <w:r w:rsidRPr="00987DAF">
        <w:rPr>
          <w:highlight w:val="yellow"/>
        </w:rPr>
        <w:t>(#11</w:t>
      </w:r>
      <w:r>
        <w:rPr>
          <w:highlight w:val="yellow"/>
        </w:rPr>
        <w:t>499</w:t>
      </w:r>
      <w:r w:rsidRPr="00987DAF">
        <w:rPr>
          <w:highlight w:val="yellow"/>
        </w:rPr>
        <w:t>)</w:t>
      </w:r>
      <w:del w:id="3" w:author="Author">
        <w:r w:rsidRPr="00E731E9" w:rsidDel="00DE13F6">
          <w:rPr>
            <w:rFonts w:ascii="Arial" w:hAnsi="Arial" w:cs="Arial"/>
            <w:sz w:val="20"/>
            <w:szCs w:val="20"/>
          </w:rPr>
          <w:delText xml:space="preserve">the EHT AP decides whether </w:delText>
        </w:r>
      </w:del>
      <w:r w:rsidRPr="00E731E9">
        <w:rPr>
          <w:rFonts w:ascii="Arial" w:hAnsi="Arial" w:cs="Arial"/>
          <w:sz w:val="20"/>
          <w:szCs w:val="20"/>
        </w:rPr>
        <w:t xml:space="preserve">the User Info field </w:t>
      </w:r>
      <w:del w:id="4" w:author="Author">
        <w:r w:rsidRPr="00E731E9" w:rsidDel="009C1598">
          <w:rPr>
            <w:rFonts w:ascii="Arial" w:hAnsi="Arial" w:cs="Arial"/>
            <w:sz w:val="20"/>
            <w:szCs w:val="20"/>
          </w:rPr>
          <w:delText xml:space="preserve">in the MU-RTS Trigger frame </w:delText>
        </w:r>
      </w:del>
      <w:ins w:id="5" w:author="Author">
        <w:r w:rsidR="00A951A7">
          <w:rPr>
            <w:rFonts w:ascii="Arial" w:hAnsi="Arial" w:cs="Arial"/>
            <w:sz w:val="20"/>
            <w:szCs w:val="20"/>
          </w:rPr>
          <w:t>might</w:t>
        </w:r>
        <w:r>
          <w:rPr>
            <w:rFonts w:ascii="Arial" w:hAnsi="Arial" w:cs="Arial"/>
            <w:sz w:val="20"/>
            <w:szCs w:val="20"/>
          </w:rPr>
          <w:t xml:space="preserve"> be </w:t>
        </w:r>
      </w:ins>
      <w:del w:id="6" w:author="Author">
        <w:r w:rsidRPr="00E731E9" w:rsidDel="00DE13F6">
          <w:rPr>
            <w:rFonts w:ascii="Arial" w:hAnsi="Arial" w:cs="Arial"/>
            <w:sz w:val="20"/>
            <w:szCs w:val="20"/>
          </w:rPr>
          <w:delText xml:space="preserve">is </w:delText>
        </w:r>
      </w:del>
      <w:r w:rsidRPr="00E731E9">
        <w:rPr>
          <w:rFonts w:ascii="Arial" w:hAnsi="Arial" w:cs="Arial"/>
          <w:sz w:val="20"/>
          <w:szCs w:val="20"/>
        </w:rPr>
        <w:t>an HE variant</w:t>
      </w:r>
      <w:r>
        <w:rPr>
          <w:rFonts w:ascii="Arial" w:hAnsi="Arial" w:cs="Arial"/>
          <w:sz w:val="20"/>
          <w:szCs w:val="20"/>
        </w:rPr>
        <w:t xml:space="preserve"> </w:t>
      </w:r>
      <w:r w:rsidRPr="00E731E9">
        <w:rPr>
          <w:rFonts w:ascii="Arial" w:hAnsi="Arial" w:cs="Arial"/>
          <w:sz w:val="20"/>
          <w:szCs w:val="20"/>
        </w:rPr>
        <w:t>User Info field</w:t>
      </w:r>
      <w:del w:id="7" w:author="Author">
        <w:r w:rsidRPr="00E731E9" w:rsidDel="00DE13F6">
          <w:rPr>
            <w:rFonts w:ascii="Arial" w:hAnsi="Arial" w:cs="Arial"/>
            <w:sz w:val="20"/>
            <w:szCs w:val="20"/>
          </w:rPr>
          <w:delText xml:space="preserve"> or an EHT variant User Info field</w:delText>
        </w:r>
      </w:del>
      <w:r w:rsidRPr="00E731E9">
        <w:rPr>
          <w:rFonts w:ascii="Arial" w:hAnsi="Arial" w:cs="Arial"/>
          <w:sz w:val="20"/>
          <w:szCs w:val="20"/>
        </w:rPr>
        <w:t>.</w:t>
      </w:r>
      <w:r w:rsidRPr="00E5386B">
        <w:rPr>
          <w:rFonts w:ascii="Arial" w:hAnsi="Arial" w:cs="Arial"/>
          <w:sz w:val="20"/>
          <w:szCs w:val="20"/>
        </w:rPr>
        <w:t xml:space="preserve"> </w:t>
      </w:r>
    </w:p>
    <w:sectPr w:rsidR="00C5212E" w:rsidRPr="00C5212E" w:rsidSect="0022620F">
      <w:headerReference w:type="default" r:id="rId13"/>
      <w:footerReference w:type="default" r:id="rId14"/>
      <w:pgSz w:w="12240" w:h="15840"/>
      <w:pgMar w:top="1160" w:right="1340" w:bottom="880" w:left="1480" w:header="661" w:footer="68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79FA1" w14:textId="77777777" w:rsidR="0079083C" w:rsidRDefault="0079083C" w:rsidP="00766E54">
      <w:pPr>
        <w:spacing w:after="0" w:line="240" w:lineRule="auto"/>
      </w:pPr>
      <w:r>
        <w:separator/>
      </w:r>
    </w:p>
  </w:endnote>
  <w:endnote w:type="continuationSeparator" w:id="0">
    <w:p w14:paraId="1EE5CFF4" w14:textId="77777777" w:rsidR="0079083C" w:rsidRDefault="0079083C" w:rsidP="00766E54">
      <w:pPr>
        <w:spacing w:after="0" w:line="240" w:lineRule="auto"/>
      </w:pPr>
      <w:r>
        <w:continuationSeparator/>
      </w:r>
    </w:p>
  </w:endnote>
  <w:endnote w:type="continuationNotice" w:id="1">
    <w:p w14:paraId="2B82125A" w14:textId="77777777" w:rsidR="0079083C" w:rsidRDefault="007908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2F28E1" w:rsidRDefault="002F28E1" w:rsidP="00844FC7">
    <w:pPr>
      <w:pStyle w:val="Footer"/>
    </w:pPr>
  </w:p>
  <w:p w14:paraId="66205974" w14:textId="701E632F" w:rsidR="002F28E1" w:rsidRPr="009C5BD9" w:rsidRDefault="002F28E1" w:rsidP="009C5BD9">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A407D" w14:textId="77777777" w:rsidR="0079083C" w:rsidRDefault="0079083C" w:rsidP="00766E54">
      <w:pPr>
        <w:spacing w:after="0" w:line="240" w:lineRule="auto"/>
      </w:pPr>
      <w:r>
        <w:separator/>
      </w:r>
    </w:p>
  </w:footnote>
  <w:footnote w:type="continuationSeparator" w:id="0">
    <w:p w14:paraId="2497A8A6" w14:textId="77777777" w:rsidR="0079083C" w:rsidRDefault="0079083C" w:rsidP="00766E54">
      <w:pPr>
        <w:spacing w:after="0" w:line="240" w:lineRule="auto"/>
      </w:pPr>
      <w:r>
        <w:continuationSeparator/>
      </w:r>
    </w:p>
  </w:footnote>
  <w:footnote w:type="continuationNotice" w:id="1">
    <w:p w14:paraId="163F7383" w14:textId="77777777" w:rsidR="0079083C" w:rsidRDefault="007908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C7A93" w14:textId="2B755663" w:rsidR="007D6180" w:rsidRPr="00B21A42" w:rsidRDefault="009D5F45" w:rsidP="00B21A42">
    <w:pPr>
      <w:pStyle w:val="Header"/>
      <w:pBdr>
        <w:bottom w:val="single" w:sz="8" w:space="1" w:color="auto"/>
      </w:pBdr>
      <w:tabs>
        <w:tab w:val="clear" w:pos="4680"/>
        <w:tab w:val="center" w:pos="8280"/>
      </w:tabs>
      <w:rPr>
        <w:sz w:val="28"/>
      </w:rPr>
    </w:pPr>
    <w:r>
      <w:rPr>
        <w:sz w:val="28"/>
      </w:rPr>
      <w:t>July</w:t>
    </w:r>
    <w:r w:rsidR="002F28E1">
      <w:rPr>
        <w:sz w:val="28"/>
      </w:rPr>
      <w:t xml:space="preserve"> 202</w:t>
    </w:r>
    <w:r w:rsidR="00864FA1">
      <w:rPr>
        <w:sz w:val="28"/>
      </w:rPr>
      <w:t>2</w:t>
    </w:r>
    <w:r w:rsidR="002F28E1">
      <w:rPr>
        <w:sz w:val="28"/>
      </w:rPr>
      <w:tab/>
      <w:t>IEEE P802.11-2</w:t>
    </w:r>
    <w:r>
      <w:rPr>
        <w:sz w:val="28"/>
      </w:rPr>
      <w:t>2</w:t>
    </w:r>
    <w:r w:rsidR="002F28E1">
      <w:rPr>
        <w:sz w:val="28"/>
      </w:rPr>
      <w:t>/</w:t>
    </w:r>
    <w:r w:rsidR="00EC0ED5">
      <w:rPr>
        <w:sz w:val="28"/>
      </w:rPr>
      <w:t>1002</w:t>
    </w:r>
    <w:r w:rsidR="00864FA1">
      <w:rPr>
        <w:sz w:val="28"/>
      </w:rPr>
      <w:t>r0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2"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3"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4"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5"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6"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7" w15:restartNumberingAfterBreak="0">
    <w:nsid w:val="0F51457E"/>
    <w:multiLevelType w:val="hybridMultilevel"/>
    <w:tmpl w:val="4A76FE66"/>
    <w:lvl w:ilvl="0" w:tplc="17DCC606">
      <w:start w:val="36"/>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8069A9"/>
    <w:multiLevelType w:val="hybridMultilevel"/>
    <w:tmpl w:val="43301A7C"/>
    <w:lvl w:ilvl="0" w:tplc="338E1E72">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AC4EE0"/>
    <w:multiLevelType w:val="hybridMultilevel"/>
    <w:tmpl w:val="593A6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0F4BE4"/>
    <w:multiLevelType w:val="hybridMultilevel"/>
    <w:tmpl w:val="E9C014E8"/>
    <w:lvl w:ilvl="0" w:tplc="3A38E46E">
      <w:start w:val="9"/>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3"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3229700">
    <w:abstractNumId w:val="10"/>
  </w:num>
  <w:num w:numId="2" w16cid:durableId="1029528780">
    <w:abstractNumId w:val="5"/>
  </w:num>
  <w:num w:numId="3" w16cid:durableId="1638805147">
    <w:abstractNumId w:val="4"/>
  </w:num>
  <w:num w:numId="4" w16cid:durableId="955257431">
    <w:abstractNumId w:val="3"/>
  </w:num>
  <w:num w:numId="5" w16cid:durableId="925967273">
    <w:abstractNumId w:val="2"/>
  </w:num>
  <w:num w:numId="6" w16cid:durableId="1816682100">
    <w:abstractNumId w:val="1"/>
  </w:num>
  <w:num w:numId="7" w16cid:durableId="1572422708">
    <w:abstractNumId w:val="13"/>
  </w:num>
  <w:num w:numId="8" w16cid:durableId="1151409014">
    <w:abstractNumId w:val="6"/>
  </w:num>
  <w:num w:numId="9" w16cid:durableId="75814244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16cid:durableId="1204250415">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16cid:durableId="15080959">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16cid:durableId="92015385">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16cid:durableId="158120726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16cid:durableId="1949658430">
    <w:abstractNumId w:val="12"/>
  </w:num>
  <w:num w:numId="15" w16cid:durableId="1673944292">
    <w:abstractNumId w:val="10"/>
  </w:num>
  <w:num w:numId="16" w16cid:durableId="1917977495">
    <w:abstractNumId w:val="8"/>
  </w:num>
  <w:num w:numId="17" w16cid:durableId="131871079">
    <w:abstractNumId w:val="11"/>
  </w:num>
  <w:num w:numId="18" w16cid:durableId="1779793106">
    <w:abstractNumId w:val="9"/>
  </w:num>
  <w:num w:numId="19" w16cid:durableId="450561063">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doNotDisplayPageBoundaries/>
  <w:bordersDoNotSurroundHeader/>
  <w:bordersDoNotSurroundFooter/>
  <w:trackRevisions/>
  <w:doNotTrackFormatting/>
  <w:defaultTabStop w:val="720"/>
  <w:characterSpacingControl w:val="doNotCompress"/>
  <w:hdrShapeDefaults>
    <o:shapedefaults v:ext="edit" spidmax="2052"/>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0145"/>
    <w:rsid w:val="000010A0"/>
    <w:rsid w:val="00001332"/>
    <w:rsid w:val="00001A70"/>
    <w:rsid w:val="00001DA7"/>
    <w:rsid w:val="00002463"/>
    <w:rsid w:val="00002FB5"/>
    <w:rsid w:val="00003225"/>
    <w:rsid w:val="00003623"/>
    <w:rsid w:val="00004278"/>
    <w:rsid w:val="000047C0"/>
    <w:rsid w:val="000048C3"/>
    <w:rsid w:val="00004A2F"/>
    <w:rsid w:val="00004E26"/>
    <w:rsid w:val="00004E3A"/>
    <w:rsid w:val="00005283"/>
    <w:rsid w:val="0000531E"/>
    <w:rsid w:val="00005767"/>
    <w:rsid w:val="00005964"/>
    <w:rsid w:val="00005A75"/>
    <w:rsid w:val="00005F0A"/>
    <w:rsid w:val="00005F0B"/>
    <w:rsid w:val="000060C2"/>
    <w:rsid w:val="000066C2"/>
    <w:rsid w:val="00006C87"/>
    <w:rsid w:val="00006D2D"/>
    <w:rsid w:val="00006E8B"/>
    <w:rsid w:val="000070C1"/>
    <w:rsid w:val="000076F4"/>
    <w:rsid w:val="00010720"/>
    <w:rsid w:val="0001139F"/>
    <w:rsid w:val="00011CBC"/>
    <w:rsid w:val="00011DB3"/>
    <w:rsid w:val="00012392"/>
    <w:rsid w:val="00012C7C"/>
    <w:rsid w:val="00013375"/>
    <w:rsid w:val="0001499B"/>
    <w:rsid w:val="00014C1F"/>
    <w:rsid w:val="000159ED"/>
    <w:rsid w:val="000160FB"/>
    <w:rsid w:val="00016500"/>
    <w:rsid w:val="00016845"/>
    <w:rsid w:val="00016993"/>
    <w:rsid w:val="00016CE1"/>
    <w:rsid w:val="00016D8C"/>
    <w:rsid w:val="00017323"/>
    <w:rsid w:val="0001784B"/>
    <w:rsid w:val="00020529"/>
    <w:rsid w:val="000205DC"/>
    <w:rsid w:val="0002140A"/>
    <w:rsid w:val="00021FB5"/>
    <w:rsid w:val="000226C3"/>
    <w:rsid w:val="000231D3"/>
    <w:rsid w:val="00023370"/>
    <w:rsid w:val="000239AC"/>
    <w:rsid w:val="00023C2F"/>
    <w:rsid w:val="000251F6"/>
    <w:rsid w:val="0002585C"/>
    <w:rsid w:val="000258BC"/>
    <w:rsid w:val="00025AB6"/>
    <w:rsid w:val="00025EE3"/>
    <w:rsid w:val="000262FB"/>
    <w:rsid w:val="00026A14"/>
    <w:rsid w:val="00026D97"/>
    <w:rsid w:val="00027069"/>
    <w:rsid w:val="0002779A"/>
    <w:rsid w:val="0002783D"/>
    <w:rsid w:val="00030529"/>
    <w:rsid w:val="00031008"/>
    <w:rsid w:val="000310FC"/>
    <w:rsid w:val="00031146"/>
    <w:rsid w:val="00031977"/>
    <w:rsid w:val="00032F34"/>
    <w:rsid w:val="000334E3"/>
    <w:rsid w:val="00033D23"/>
    <w:rsid w:val="00033EC0"/>
    <w:rsid w:val="000341D9"/>
    <w:rsid w:val="00034417"/>
    <w:rsid w:val="0003455A"/>
    <w:rsid w:val="00034CB4"/>
    <w:rsid w:val="00034D12"/>
    <w:rsid w:val="000354EF"/>
    <w:rsid w:val="0003554C"/>
    <w:rsid w:val="00035624"/>
    <w:rsid w:val="00035639"/>
    <w:rsid w:val="00035762"/>
    <w:rsid w:val="000361E7"/>
    <w:rsid w:val="000365CA"/>
    <w:rsid w:val="0003731F"/>
    <w:rsid w:val="00037905"/>
    <w:rsid w:val="00037911"/>
    <w:rsid w:val="00040716"/>
    <w:rsid w:val="00041392"/>
    <w:rsid w:val="00041AF5"/>
    <w:rsid w:val="000420C5"/>
    <w:rsid w:val="00042534"/>
    <w:rsid w:val="000429FF"/>
    <w:rsid w:val="00042C36"/>
    <w:rsid w:val="00042F22"/>
    <w:rsid w:val="00043060"/>
    <w:rsid w:val="00044041"/>
    <w:rsid w:val="00044710"/>
    <w:rsid w:val="00044B6F"/>
    <w:rsid w:val="00044BD9"/>
    <w:rsid w:val="0004521B"/>
    <w:rsid w:val="00045800"/>
    <w:rsid w:val="00046078"/>
    <w:rsid w:val="0004661F"/>
    <w:rsid w:val="00046695"/>
    <w:rsid w:val="000470A6"/>
    <w:rsid w:val="00047F4D"/>
    <w:rsid w:val="00047F63"/>
    <w:rsid w:val="0005085F"/>
    <w:rsid w:val="000508ED"/>
    <w:rsid w:val="000516CE"/>
    <w:rsid w:val="00051733"/>
    <w:rsid w:val="00051C73"/>
    <w:rsid w:val="00051EEE"/>
    <w:rsid w:val="00052A44"/>
    <w:rsid w:val="000531F3"/>
    <w:rsid w:val="00053507"/>
    <w:rsid w:val="000542B0"/>
    <w:rsid w:val="00054373"/>
    <w:rsid w:val="0005482C"/>
    <w:rsid w:val="000557CE"/>
    <w:rsid w:val="000569BA"/>
    <w:rsid w:val="00056B2E"/>
    <w:rsid w:val="000573BE"/>
    <w:rsid w:val="00057592"/>
    <w:rsid w:val="00057E2F"/>
    <w:rsid w:val="00057F18"/>
    <w:rsid w:val="000600C9"/>
    <w:rsid w:val="00060131"/>
    <w:rsid w:val="00060E5C"/>
    <w:rsid w:val="000611D3"/>
    <w:rsid w:val="00061378"/>
    <w:rsid w:val="000613F0"/>
    <w:rsid w:val="00061585"/>
    <w:rsid w:val="00061A45"/>
    <w:rsid w:val="00061D84"/>
    <w:rsid w:val="00062293"/>
    <w:rsid w:val="00062FD5"/>
    <w:rsid w:val="00063B8C"/>
    <w:rsid w:val="00063F72"/>
    <w:rsid w:val="00064111"/>
    <w:rsid w:val="0006468D"/>
    <w:rsid w:val="000649CE"/>
    <w:rsid w:val="00064AB7"/>
    <w:rsid w:val="00065009"/>
    <w:rsid w:val="00065122"/>
    <w:rsid w:val="000656A8"/>
    <w:rsid w:val="00065872"/>
    <w:rsid w:val="0006631D"/>
    <w:rsid w:val="00066717"/>
    <w:rsid w:val="00066BD0"/>
    <w:rsid w:val="00067009"/>
    <w:rsid w:val="000675DF"/>
    <w:rsid w:val="0006764A"/>
    <w:rsid w:val="000677C4"/>
    <w:rsid w:val="000677D5"/>
    <w:rsid w:val="000700C6"/>
    <w:rsid w:val="000714A4"/>
    <w:rsid w:val="00071D56"/>
    <w:rsid w:val="00071FC6"/>
    <w:rsid w:val="0007223F"/>
    <w:rsid w:val="00072398"/>
    <w:rsid w:val="00072B2B"/>
    <w:rsid w:val="00072E97"/>
    <w:rsid w:val="00072FF7"/>
    <w:rsid w:val="00073372"/>
    <w:rsid w:val="0007361C"/>
    <w:rsid w:val="00073C31"/>
    <w:rsid w:val="00074230"/>
    <w:rsid w:val="00074DF2"/>
    <w:rsid w:val="0007586F"/>
    <w:rsid w:val="00075A89"/>
    <w:rsid w:val="000765F3"/>
    <w:rsid w:val="000766D1"/>
    <w:rsid w:val="00076906"/>
    <w:rsid w:val="00076CD4"/>
    <w:rsid w:val="00076E10"/>
    <w:rsid w:val="00077583"/>
    <w:rsid w:val="00077A49"/>
    <w:rsid w:val="00080386"/>
    <w:rsid w:val="00080AED"/>
    <w:rsid w:val="000810BB"/>
    <w:rsid w:val="00081218"/>
    <w:rsid w:val="000813B9"/>
    <w:rsid w:val="000815FB"/>
    <w:rsid w:val="00081BB2"/>
    <w:rsid w:val="000824E6"/>
    <w:rsid w:val="00083AF7"/>
    <w:rsid w:val="00084D55"/>
    <w:rsid w:val="0008511D"/>
    <w:rsid w:val="000857D9"/>
    <w:rsid w:val="00085C30"/>
    <w:rsid w:val="00085CBF"/>
    <w:rsid w:val="00085CE4"/>
    <w:rsid w:val="00085FF5"/>
    <w:rsid w:val="0008673A"/>
    <w:rsid w:val="00086804"/>
    <w:rsid w:val="00086AEA"/>
    <w:rsid w:val="00086F98"/>
    <w:rsid w:val="00087602"/>
    <w:rsid w:val="000879E4"/>
    <w:rsid w:val="0009047E"/>
    <w:rsid w:val="00090B76"/>
    <w:rsid w:val="00090F08"/>
    <w:rsid w:val="0009291B"/>
    <w:rsid w:val="00092E1D"/>
    <w:rsid w:val="00093CD5"/>
    <w:rsid w:val="0009426B"/>
    <w:rsid w:val="00094AB2"/>
    <w:rsid w:val="00094D2C"/>
    <w:rsid w:val="000960CB"/>
    <w:rsid w:val="000962CE"/>
    <w:rsid w:val="00096E8D"/>
    <w:rsid w:val="00097C6D"/>
    <w:rsid w:val="00097E51"/>
    <w:rsid w:val="00097F20"/>
    <w:rsid w:val="000A0695"/>
    <w:rsid w:val="000A0CDF"/>
    <w:rsid w:val="000A1062"/>
    <w:rsid w:val="000A12E1"/>
    <w:rsid w:val="000A180E"/>
    <w:rsid w:val="000A1D88"/>
    <w:rsid w:val="000A21DB"/>
    <w:rsid w:val="000A2BA7"/>
    <w:rsid w:val="000A319B"/>
    <w:rsid w:val="000A322E"/>
    <w:rsid w:val="000A32CE"/>
    <w:rsid w:val="000A3470"/>
    <w:rsid w:val="000A36D4"/>
    <w:rsid w:val="000A45FA"/>
    <w:rsid w:val="000A4A37"/>
    <w:rsid w:val="000A4A45"/>
    <w:rsid w:val="000A5918"/>
    <w:rsid w:val="000A5CCE"/>
    <w:rsid w:val="000A61A5"/>
    <w:rsid w:val="000A639B"/>
    <w:rsid w:val="000A6595"/>
    <w:rsid w:val="000A6DD8"/>
    <w:rsid w:val="000A707C"/>
    <w:rsid w:val="000A73B4"/>
    <w:rsid w:val="000A79B5"/>
    <w:rsid w:val="000A7B13"/>
    <w:rsid w:val="000B070A"/>
    <w:rsid w:val="000B2710"/>
    <w:rsid w:val="000B283A"/>
    <w:rsid w:val="000B2F7D"/>
    <w:rsid w:val="000B44C7"/>
    <w:rsid w:val="000B4EDD"/>
    <w:rsid w:val="000B5065"/>
    <w:rsid w:val="000B58C4"/>
    <w:rsid w:val="000B58C5"/>
    <w:rsid w:val="000B6B6C"/>
    <w:rsid w:val="000B78DC"/>
    <w:rsid w:val="000B7EA1"/>
    <w:rsid w:val="000C03CC"/>
    <w:rsid w:val="000C05E8"/>
    <w:rsid w:val="000C0918"/>
    <w:rsid w:val="000C0C00"/>
    <w:rsid w:val="000C0CF7"/>
    <w:rsid w:val="000C192B"/>
    <w:rsid w:val="000C1ABD"/>
    <w:rsid w:val="000C1BB8"/>
    <w:rsid w:val="000C2285"/>
    <w:rsid w:val="000C2380"/>
    <w:rsid w:val="000C272C"/>
    <w:rsid w:val="000C2C5B"/>
    <w:rsid w:val="000C31E0"/>
    <w:rsid w:val="000C32C4"/>
    <w:rsid w:val="000C35B8"/>
    <w:rsid w:val="000C3D2B"/>
    <w:rsid w:val="000C4278"/>
    <w:rsid w:val="000C470C"/>
    <w:rsid w:val="000C4A9D"/>
    <w:rsid w:val="000C5677"/>
    <w:rsid w:val="000C56C3"/>
    <w:rsid w:val="000C573F"/>
    <w:rsid w:val="000C590E"/>
    <w:rsid w:val="000C5CF2"/>
    <w:rsid w:val="000C67A1"/>
    <w:rsid w:val="000C7117"/>
    <w:rsid w:val="000C7486"/>
    <w:rsid w:val="000C7778"/>
    <w:rsid w:val="000C79E8"/>
    <w:rsid w:val="000C7AE0"/>
    <w:rsid w:val="000C7B97"/>
    <w:rsid w:val="000D0166"/>
    <w:rsid w:val="000D16A2"/>
    <w:rsid w:val="000D1833"/>
    <w:rsid w:val="000D188E"/>
    <w:rsid w:val="000D1A2C"/>
    <w:rsid w:val="000D206A"/>
    <w:rsid w:val="000D22AE"/>
    <w:rsid w:val="000D234F"/>
    <w:rsid w:val="000D284E"/>
    <w:rsid w:val="000D289E"/>
    <w:rsid w:val="000D2C8B"/>
    <w:rsid w:val="000D37B2"/>
    <w:rsid w:val="000D3AC5"/>
    <w:rsid w:val="000D3C57"/>
    <w:rsid w:val="000D54CB"/>
    <w:rsid w:val="000D5565"/>
    <w:rsid w:val="000D5716"/>
    <w:rsid w:val="000D57DB"/>
    <w:rsid w:val="000D5AFE"/>
    <w:rsid w:val="000D68C2"/>
    <w:rsid w:val="000D72DD"/>
    <w:rsid w:val="000D7713"/>
    <w:rsid w:val="000D7934"/>
    <w:rsid w:val="000E0144"/>
    <w:rsid w:val="000E0273"/>
    <w:rsid w:val="000E055B"/>
    <w:rsid w:val="000E07AF"/>
    <w:rsid w:val="000E09AB"/>
    <w:rsid w:val="000E11DB"/>
    <w:rsid w:val="000E20B6"/>
    <w:rsid w:val="000E2401"/>
    <w:rsid w:val="000E262E"/>
    <w:rsid w:val="000E2BDC"/>
    <w:rsid w:val="000E3963"/>
    <w:rsid w:val="000E396F"/>
    <w:rsid w:val="000E3B39"/>
    <w:rsid w:val="000E4177"/>
    <w:rsid w:val="000E4BF3"/>
    <w:rsid w:val="000E4EFF"/>
    <w:rsid w:val="000E5BED"/>
    <w:rsid w:val="000E62CB"/>
    <w:rsid w:val="000E6553"/>
    <w:rsid w:val="000E7442"/>
    <w:rsid w:val="000E7648"/>
    <w:rsid w:val="000E76E3"/>
    <w:rsid w:val="000E78F3"/>
    <w:rsid w:val="000F0055"/>
    <w:rsid w:val="000F0BEC"/>
    <w:rsid w:val="000F0CFD"/>
    <w:rsid w:val="000F1987"/>
    <w:rsid w:val="000F1C50"/>
    <w:rsid w:val="000F1C57"/>
    <w:rsid w:val="000F1F4C"/>
    <w:rsid w:val="000F280E"/>
    <w:rsid w:val="000F3330"/>
    <w:rsid w:val="000F3338"/>
    <w:rsid w:val="000F36AE"/>
    <w:rsid w:val="000F39C3"/>
    <w:rsid w:val="000F4A69"/>
    <w:rsid w:val="000F4D0E"/>
    <w:rsid w:val="000F4ED3"/>
    <w:rsid w:val="000F674C"/>
    <w:rsid w:val="000F6892"/>
    <w:rsid w:val="000F69BB"/>
    <w:rsid w:val="000F6C43"/>
    <w:rsid w:val="000F6F1D"/>
    <w:rsid w:val="000F7636"/>
    <w:rsid w:val="000F796C"/>
    <w:rsid w:val="000F7D30"/>
    <w:rsid w:val="00100B26"/>
    <w:rsid w:val="00100D37"/>
    <w:rsid w:val="00101608"/>
    <w:rsid w:val="001016F5"/>
    <w:rsid w:val="00101CA3"/>
    <w:rsid w:val="00101FE7"/>
    <w:rsid w:val="00102936"/>
    <w:rsid w:val="00102C9B"/>
    <w:rsid w:val="00102EDC"/>
    <w:rsid w:val="00103198"/>
    <w:rsid w:val="0010320C"/>
    <w:rsid w:val="0010329E"/>
    <w:rsid w:val="0010334A"/>
    <w:rsid w:val="00103B3E"/>
    <w:rsid w:val="00103CED"/>
    <w:rsid w:val="0010465C"/>
    <w:rsid w:val="00105313"/>
    <w:rsid w:val="001056D1"/>
    <w:rsid w:val="00105DA0"/>
    <w:rsid w:val="0010638C"/>
    <w:rsid w:val="001064DA"/>
    <w:rsid w:val="001069DA"/>
    <w:rsid w:val="0010752B"/>
    <w:rsid w:val="0010763C"/>
    <w:rsid w:val="00107D7E"/>
    <w:rsid w:val="0011053C"/>
    <w:rsid w:val="001105AA"/>
    <w:rsid w:val="0011119F"/>
    <w:rsid w:val="001114AE"/>
    <w:rsid w:val="0011153A"/>
    <w:rsid w:val="00111987"/>
    <w:rsid w:val="00112C15"/>
    <w:rsid w:val="00112DCB"/>
    <w:rsid w:val="0011321B"/>
    <w:rsid w:val="00114688"/>
    <w:rsid w:val="001146DD"/>
    <w:rsid w:val="001157EB"/>
    <w:rsid w:val="00115A5F"/>
    <w:rsid w:val="00115C73"/>
    <w:rsid w:val="00115DD8"/>
    <w:rsid w:val="00116FB7"/>
    <w:rsid w:val="001170D6"/>
    <w:rsid w:val="0011769A"/>
    <w:rsid w:val="0012002A"/>
    <w:rsid w:val="001209ED"/>
    <w:rsid w:val="00120E30"/>
    <w:rsid w:val="001217DC"/>
    <w:rsid w:val="00121868"/>
    <w:rsid w:val="0012195F"/>
    <w:rsid w:val="00122190"/>
    <w:rsid w:val="00122B35"/>
    <w:rsid w:val="00122B97"/>
    <w:rsid w:val="00122E2E"/>
    <w:rsid w:val="00123016"/>
    <w:rsid w:val="001237D9"/>
    <w:rsid w:val="00123A6C"/>
    <w:rsid w:val="00123C10"/>
    <w:rsid w:val="00123C3E"/>
    <w:rsid w:val="00124C87"/>
    <w:rsid w:val="001250CE"/>
    <w:rsid w:val="00125D02"/>
    <w:rsid w:val="001263C0"/>
    <w:rsid w:val="00126445"/>
    <w:rsid w:val="001271F8"/>
    <w:rsid w:val="001272EF"/>
    <w:rsid w:val="00127D21"/>
    <w:rsid w:val="0013017E"/>
    <w:rsid w:val="001305C4"/>
    <w:rsid w:val="00130933"/>
    <w:rsid w:val="00130B4C"/>
    <w:rsid w:val="00130C86"/>
    <w:rsid w:val="00130E34"/>
    <w:rsid w:val="0013105B"/>
    <w:rsid w:val="0013195B"/>
    <w:rsid w:val="00131C82"/>
    <w:rsid w:val="0013208F"/>
    <w:rsid w:val="001323A6"/>
    <w:rsid w:val="00132799"/>
    <w:rsid w:val="00132B0B"/>
    <w:rsid w:val="00132EF6"/>
    <w:rsid w:val="00133E77"/>
    <w:rsid w:val="00133EDE"/>
    <w:rsid w:val="00133EF7"/>
    <w:rsid w:val="001350D0"/>
    <w:rsid w:val="00135313"/>
    <w:rsid w:val="00135855"/>
    <w:rsid w:val="00136060"/>
    <w:rsid w:val="00136F61"/>
    <w:rsid w:val="00137763"/>
    <w:rsid w:val="001378B5"/>
    <w:rsid w:val="00137ED8"/>
    <w:rsid w:val="00140269"/>
    <w:rsid w:val="00140782"/>
    <w:rsid w:val="00140A9B"/>
    <w:rsid w:val="001415B6"/>
    <w:rsid w:val="001417E9"/>
    <w:rsid w:val="00141C15"/>
    <w:rsid w:val="00142166"/>
    <w:rsid w:val="001437FB"/>
    <w:rsid w:val="001439A2"/>
    <w:rsid w:val="00143BAF"/>
    <w:rsid w:val="00144570"/>
    <w:rsid w:val="0014522B"/>
    <w:rsid w:val="0014528E"/>
    <w:rsid w:val="00146006"/>
    <w:rsid w:val="00146BA4"/>
    <w:rsid w:val="00147D05"/>
    <w:rsid w:val="00150F17"/>
    <w:rsid w:val="00151BFE"/>
    <w:rsid w:val="00151FC2"/>
    <w:rsid w:val="0015228D"/>
    <w:rsid w:val="00152341"/>
    <w:rsid w:val="00152880"/>
    <w:rsid w:val="00152C00"/>
    <w:rsid w:val="0015400A"/>
    <w:rsid w:val="00154155"/>
    <w:rsid w:val="0015438C"/>
    <w:rsid w:val="00155063"/>
    <w:rsid w:val="00155C23"/>
    <w:rsid w:val="0015606E"/>
    <w:rsid w:val="00156F44"/>
    <w:rsid w:val="0015729D"/>
    <w:rsid w:val="00157C42"/>
    <w:rsid w:val="00157E17"/>
    <w:rsid w:val="00160A23"/>
    <w:rsid w:val="00160D65"/>
    <w:rsid w:val="00160DB2"/>
    <w:rsid w:val="001615CF"/>
    <w:rsid w:val="00161CC9"/>
    <w:rsid w:val="001633AC"/>
    <w:rsid w:val="0016358E"/>
    <w:rsid w:val="0016372A"/>
    <w:rsid w:val="001638D6"/>
    <w:rsid w:val="00163EBC"/>
    <w:rsid w:val="00164470"/>
    <w:rsid w:val="00164623"/>
    <w:rsid w:val="001648A4"/>
    <w:rsid w:val="00164D1D"/>
    <w:rsid w:val="0016504E"/>
    <w:rsid w:val="00165343"/>
    <w:rsid w:val="00165672"/>
    <w:rsid w:val="0016576F"/>
    <w:rsid w:val="00165A0C"/>
    <w:rsid w:val="00166146"/>
    <w:rsid w:val="001667FF"/>
    <w:rsid w:val="001675BD"/>
    <w:rsid w:val="00167633"/>
    <w:rsid w:val="001679B4"/>
    <w:rsid w:val="00167EB8"/>
    <w:rsid w:val="001701D7"/>
    <w:rsid w:val="00170362"/>
    <w:rsid w:val="00170622"/>
    <w:rsid w:val="001710B5"/>
    <w:rsid w:val="00171528"/>
    <w:rsid w:val="00172456"/>
    <w:rsid w:val="001727D0"/>
    <w:rsid w:val="00172928"/>
    <w:rsid w:val="00172EBB"/>
    <w:rsid w:val="0017301C"/>
    <w:rsid w:val="001730B8"/>
    <w:rsid w:val="001732D4"/>
    <w:rsid w:val="001733B3"/>
    <w:rsid w:val="00173D4A"/>
    <w:rsid w:val="00173E34"/>
    <w:rsid w:val="00173F4E"/>
    <w:rsid w:val="001746D4"/>
    <w:rsid w:val="00176225"/>
    <w:rsid w:val="00176489"/>
    <w:rsid w:val="00176534"/>
    <w:rsid w:val="00180A54"/>
    <w:rsid w:val="00180B59"/>
    <w:rsid w:val="00180BC4"/>
    <w:rsid w:val="00181388"/>
    <w:rsid w:val="001815B0"/>
    <w:rsid w:val="00181782"/>
    <w:rsid w:val="00182250"/>
    <w:rsid w:val="00182BCF"/>
    <w:rsid w:val="00182E94"/>
    <w:rsid w:val="00182FEF"/>
    <w:rsid w:val="00183574"/>
    <w:rsid w:val="00183C9C"/>
    <w:rsid w:val="00183CF8"/>
    <w:rsid w:val="001840BB"/>
    <w:rsid w:val="00184E09"/>
    <w:rsid w:val="00185706"/>
    <w:rsid w:val="0018582B"/>
    <w:rsid w:val="0018597F"/>
    <w:rsid w:val="00185DAA"/>
    <w:rsid w:val="001860C8"/>
    <w:rsid w:val="001860ED"/>
    <w:rsid w:val="00186580"/>
    <w:rsid w:val="00186618"/>
    <w:rsid w:val="00186A91"/>
    <w:rsid w:val="00186DEF"/>
    <w:rsid w:val="00186F3B"/>
    <w:rsid w:val="001870DA"/>
    <w:rsid w:val="001873B1"/>
    <w:rsid w:val="0018788E"/>
    <w:rsid w:val="00187AED"/>
    <w:rsid w:val="00190C86"/>
    <w:rsid w:val="00190CCF"/>
    <w:rsid w:val="00190E17"/>
    <w:rsid w:val="00191075"/>
    <w:rsid w:val="00192C52"/>
    <w:rsid w:val="001933A0"/>
    <w:rsid w:val="001936E1"/>
    <w:rsid w:val="00193827"/>
    <w:rsid w:val="00193ED4"/>
    <w:rsid w:val="00194688"/>
    <w:rsid w:val="001950A3"/>
    <w:rsid w:val="001950ED"/>
    <w:rsid w:val="00195731"/>
    <w:rsid w:val="00195801"/>
    <w:rsid w:val="00195DC5"/>
    <w:rsid w:val="001961AA"/>
    <w:rsid w:val="00196429"/>
    <w:rsid w:val="0019741E"/>
    <w:rsid w:val="0019769F"/>
    <w:rsid w:val="001A05B4"/>
    <w:rsid w:val="001A0FA3"/>
    <w:rsid w:val="001A13E8"/>
    <w:rsid w:val="001A188D"/>
    <w:rsid w:val="001A258D"/>
    <w:rsid w:val="001A2840"/>
    <w:rsid w:val="001A3483"/>
    <w:rsid w:val="001A3F6B"/>
    <w:rsid w:val="001A4516"/>
    <w:rsid w:val="001A640B"/>
    <w:rsid w:val="001A67CC"/>
    <w:rsid w:val="001A6972"/>
    <w:rsid w:val="001A749E"/>
    <w:rsid w:val="001A7920"/>
    <w:rsid w:val="001A7B74"/>
    <w:rsid w:val="001B0144"/>
    <w:rsid w:val="001B06A8"/>
    <w:rsid w:val="001B06F8"/>
    <w:rsid w:val="001B0AB8"/>
    <w:rsid w:val="001B101E"/>
    <w:rsid w:val="001B13C5"/>
    <w:rsid w:val="001B167A"/>
    <w:rsid w:val="001B1789"/>
    <w:rsid w:val="001B1909"/>
    <w:rsid w:val="001B20B9"/>
    <w:rsid w:val="001B256B"/>
    <w:rsid w:val="001B38C1"/>
    <w:rsid w:val="001B39C1"/>
    <w:rsid w:val="001B42BA"/>
    <w:rsid w:val="001B4350"/>
    <w:rsid w:val="001B44DB"/>
    <w:rsid w:val="001B49A9"/>
    <w:rsid w:val="001B60D4"/>
    <w:rsid w:val="001B6346"/>
    <w:rsid w:val="001B6BFB"/>
    <w:rsid w:val="001B7BF6"/>
    <w:rsid w:val="001C0A07"/>
    <w:rsid w:val="001C0A83"/>
    <w:rsid w:val="001C16EE"/>
    <w:rsid w:val="001C1B9E"/>
    <w:rsid w:val="001C1BF5"/>
    <w:rsid w:val="001C21B9"/>
    <w:rsid w:val="001C25C1"/>
    <w:rsid w:val="001C28D4"/>
    <w:rsid w:val="001C2A06"/>
    <w:rsid w:val="001C486C"/>
    <w:rsid w:val="001C52DB"/>
    <w:rsid w:val="001C52E7"/>
    <w:rsid w:val="001C550E"/>
    <w:rsid w:val="001C551C"/>
    <w:rsid w:val="001C5830"/>
    <w:rsid w:val="001C5B9D"/>
    <w:rsid w:val="001C6337"/>
    <w:rsid w:val="001C63E2"/>
    <w:rsid w:val="001C63EF"/>
    <w:rsid w:val="001C692B"/>
    <w:rsid w:val="001C7027"/>
    <w:rsid w:val="001C7243"/>
    <w:rsid w:val="001C76E1"/>
    <w:rsid w:val="001C7EE9"/>
    <w:rsid w:val="001C7F27"/>
    <w:rsid w:val="001D015E"/>
    <w:rsid w:val="001D0AF7"/>
    <w:rsid w:val="001D15D5"/>
    <w:rsid w:val="001D16E9"/>
    <w:rsid w:val="001D222D"/>
    <w:rsid w:val="001D2348"/>
    <w:rsid w:val="001D29F7"/>
    <w:rsid w:val="001D2BD1"/>
    <w:rsid w:val="001D2FC4"/>
    <w:rsid w:val="001D3181"/>
    <w:rsid w:val="001D4A17"/>
    <w:rsid w:val="001D4B03"/>
    <w:rsid w:val="001D5588"/>
    <w:rsid w:val="001D5CB3"/>
    <w:rsid w:val="001D6194"/>
    <w:rsid w:val="001D724D"/>
    <w:rsid w:val="001D78E9"/>
    <w:rsid w:val="001D7916"/>
    <w:rsid w:val="001E10A1"/>
    <w:rsid w:val="001E10C9"/>
    <w:rsid w:val="001E149A"/>
    <w:rsid w:val="001E16E5"/>
    <w:rsid w:val="001E1E5F"/>
    <w:rsid w:val="001E27C9"/>
    <w:rsid w:val="001E2BF2"/>
    <w:rsid w:val="001E2F72"/>
    <w:rsid w:val="001E3257"/>
    <w:rsid w:val="001E39E8"/>
    <w:rsid w:val="001E3AC3"/>
    <w:rsid w:val="001E3B28"/>
    <w:rsid w:val="001E4979"/>
    <w:rsid w:val="001E5133"/>
    <w:rsid w:val="001E56F2"/>
    <w:rsid w:val="001E57C3"/>
    <w:rsid w:val="001E5832"/>
    <w:rsid w:val="001E608C"/>
    <w:rsid w:val="001E652D"/>
    <w:rsid w:val="001E7026"/>
    <w:rsid w:val="001E7437"/>
    <w:rsid w:val="001E753F"/>
    <w:rsid w:val="001E7634"/>
    <w:rsid w:val="001E7738"/>
    <w:rsid w:val="001E787C"/>
    <w:rsid w:val="001F0409"/>
    <w:rsid w:val="001F04D2"/>
    <w:rsid w:val="001F0ED8"/>
    <w:rsid w:val="001F1E43"/>
    <w:rsid w:val="001F2069"/>
    <w:rsid w:val="001F2448"/>
    <w:rsid w:val="001F2C35"/>
    <w:rsid w:val="001F2F1B"/>
    <w:rsid w:val="001F2FB8"/>
    <w:rsid w:val="001F3EA3"/>
    <w:rsid w:val="001F4113"/>
    <w:rsid w:val="001F58B9"/>
    <w:rsid w:val="001F5CD1"/>
    <w:rsid w:val="001F720E"/>
    <w:rsid w:val="001F72BA"/>
    <w:rsid w:val="001F72C2"/>
    <w:rsid w:val="001F780C"/>
    <w:rsid w:val="001F7851"/>
    <w:rsid w:val="002004CB"/>
    <w:rsid w:val="00200C52"/>
    <w:rsid w:val="0020156F"/>
    <w:rsid w:val="00201BD4"/>
    <w:rsid w:val="002020E0"/>
    <w:rsid w:val="0020297D"/>
    <w:rsid w:val="0020314F"/>
    <w:rsid w:val="002032BC"/>
    <w:rsid w:val="00203373"/>
    <w:rsid w:val="00203D6C"/>
    <w:rsid w:val="00203E18"/>
    <w:rsid w:val="00203F66"/>
    <w:rsid w:val="0020557F"/>
    <w:rsid w:val="002058A8"/>
    <w:rsid w:val="0020593F"/>
    <w:rsid w:val="00205D94"/>
    <w:rsid w:val="002060CB"/>
    <w:rsid w:val="002066E4"/>
    <w:rsid w:val="00206928"/>
    <w:rsid w:val="00206E38"/>
    <w:rsid w:val="0020736D"/>
    <w:rsid w:val="00207421"/>
    <w:rsid w:val="00207537"/>
    <w:rsid w:val="00210A0B"/>
    <w:rsid w:val="00211449"/>
    <w:rsid w:val="002115F1"/>
    <w:rsid w:val="00211633"/>
    <w:rsid w:val="00211687"/>
    <w:rsid w:val="00211C5E"/>
    <w:rsid w:val="00211E69"/>
    <w:rsid w:val="00211F13"/>
    <w:rsid w:val="00212452"/>
    <w:rsid w:val="0021324C"/>
    <w:rsid w:val="0021374F"/>
    <w:rsid w:val="00213D10"/>
    <w:rsid w:val="00214BCE"/>
    <w:rsid w:val="00214CA8"/>
    <w:rsid w:val="002159B2"/>
    <w:rsid w:val="002166B9"/>
    <w:rsid w:val="00216B0D"/>
    <w:rsid w:val="00216D62"/>
    <w:rsid w:val="002173AC"/>
    <w:rsid w:val="002179DE"/>
    <w:rsid w:val="00217F83"/>
    <w:rsid w:val="0022016C"/>
    <w:rsid w:val="002201F2"/>
    <w:rsid w:val="00220691"/>
    <w:rsid w:val="00221145"/>
    <w:rsid w:val="0022174E"/>
    <w:rsid w:val="00221D79"/>
    <w:rsid w:val="00222EB6"/>
    <w:rsid w:val="00223DCE"/>
    <w:rsid w:val="0022413F"/>
    <w:rsid w:val="00224689"/>
    <w:rsid w:val="00224D82"/>
    <w:rsid w:val="0022603F"/>
    <w:rsid w:val="00226066"/>
    <w:rsid w:val="0022620F"/>
    <w:rsid w:val="00226F25"/>
    <w:rsid w:val="00227086"/>
    <w:rsid w:val="002272EE"/>
    <w:rsid w:val="002273E9"/>
    <w:rsid w:val="0023046E"/>
    <w:rsid w:val="002305F5"/>
    <w:rsid w:val="002310FE"/>
    <w:rsid w:val="002312DF"/>
    <w:rsid w:val="0023260A"/>
    <w:rsid w:val="0023263C"/>
    <w:rsid w:val="0023270D"/>
    <w:rsid w:val="00232985"/>
    <w:rsid w:val="00232DAA"/>
    <w:rsid w:val="00233502"/>
    <w:rsid w:val="002337D2"/>
    <w:rsid w:val="00233E38"/>
    <w:rsid w:val="00234479"/>
    <w:rsid w:val="0023449F"/>
    <w:rsid w:val="00234A08"/>
    <w:rsid w:val="00234D8F"/>
    <w:rsid w:val="00235292"/>
    <w:rsid w:val="002365CA"/>
    <w:rsid w:val="002368BD"/>
    <w:rsid w:val="00236982"/>
    <w:rsid w:val="00240257"/>
    <w:rsid w:val="002402BA"/>
    <w:rsid w:val="002404BD"/>
    <w:rsid w:val="0024069E"/>
    <w:rsid w:val="0024148F"/>
    <w:rsid w:val="00243016"/>
    <w:rsid w:val="00243CB7"/>
    <w:rsid w:val="00243D52"/>
    <w:rsid w:val="002453DA"/>
    <w:rsid w:val="00245899"/>
    <w:rsid w:val="002458E4"/>
    <w:rsid w:val="00245C27"/>
    <w:rsid w:val="00245CBD"/>
    <w:rsid w:val="0024612D"/>
    <w:rsid w:val="002467DE"/>
    <w:rsid w:val="00246ABA"/>
    <w:rsid w:val="00247D69"/>
    <w:rsid w:val="0025160A"/>
    <w:rsid w:val="002516C2"/>
    <w:rsid w:val="00251976"/>
    <w:rsid w:val="00251B46"/>
    <w:rsid w:val="0025289A"/>
    <w:rsid w:val="002530B6"/>
    <w:rsid w:val="0025326B"/>
    <w:rsid w:val="00253F98"/>
    <w:rsid w:val="002540F2"/>
    <w:rsid w:val="00254129"/>
    <w:rsid w:val="0025461E"/>
    <w:rsid w:val="00254C11"/>
    <w:rsid w:val="00255476"/>
    <w:rsid w:val="002554B9"/>
    <w:rsid w:val="00255535"/>
    <w:rsid w:val="00255F35"/>
    <w:rsid w:val="00256DD8"/>
    <w:rsid w:val="00256FBC"/>
    <w:rsid w:val="00257034"/>
    <w:rsid w:val="00257068"/>
    <w:rsid w:val="00257A2D"/>
    <w:rsid w:val="002600EC"/>
    <w:rsid w:val="002604DA"/>
    <w:rsid w:val="0026072C"/>
    <w:rsid w:val="0026079D"/>
    <w:rsid w:val="00261113"/>
    <w:rsid w:val="002613A8"/>
    <w:rsid w:val="00261696"/>
    <w:rsid w:val="002616D3"/>
    <w:rsid w:val="00261985"/>
    <w:rsid w:val="00261CFC"/>
    <w:rsid w:val="00261D97"/>
    <w:rsid w:val="00262C9B"/>
    <w:rsid w:val="00263798"/>
    <w:rsid w:val="00263A24"/>
    <w:rsid w:val="00263B32"/>
    <w:rsid w:val="00263E99"/>
    <w:rsid w:val="00264036"/>
    <w:rsid w:val="002641D7"/>
    <w:rsid w:val="00264286"/>
    <w:rsid w:val="002644C8"/>
    <w:rsid w:val="002645F7"/>
    <w:rsid w:val="00264722"/>
    <w:rsid w:val="00265240"/>
    <w:rsid w:val="002652A3"/>
    <w:rsid w:val="002652A6"/>
    <w:rsid w:val="0026593A"/>
    <w:rsid w:val="0026633E"/>
    <w:rsid w:val="00266AD3"/>
    <w:rsid w:val="002670C0"/>
    <w:rsid w:val="002671A4"/>
    <w:rsid w:val="00267A90"/>
    <w:rsid w:val="00267B19"/>
    <w:rsid w:val="00267B8A"/>
    <w:rsid w:val="00267C70"/>
    <w:rsid w:val="00267CE9"/>
    <w:rsid w:val="00270643"/>
    <w:rsid w:val="00270C5D"/>
    <w:rsid w:val="00271499"/>
    <w:rsid w:val="00271695"/>
    <w:rsid w:val="00271C16"/>
    <w:rsid w:val="00272129"/>
    <w:rsid w:val="002729E6"/>
    <w:rsid w:val="00273125"/>
    <w:rsid w:val="00273537"/>
    <w:rsid w:val="0027356D"/>
    <w:rsid w:val="00274315"/>
    <w:rsid w:val="00274692"/>
    <w:rsid w:val="0027529F"/>
    <w:rsid w:val="00275C5C"/>
    <w:rsid w:val="00275DBA"/>
    <w:rsid w:val="00277350"/>
    <w:rsid w:val="00277440"/>
    <w:rsid w:val="00277B5D"/>
    <w:rsid w:val="00277BFD"/>
    <w:rsid w:val="002813BB"/>
    <w:rsid w:val="002818A3"/>
    <w:rsid w:val="00281B68"/>
    <w:rsid w:val="00281BB5"/>
    <w:rsid w:val="00281F35"/>
    <w:rsid w:val="00282182"/>
    <w:rsid w:val="0028232E"/>
    <w:rsid w:val="002823C7"/>
    <w:rsid w:val="00283108"/>
    <w:rsid w:val="00283147"/>
    <w:rsid w:val="00283796"/>
    <w:rsid w:val="00283931"/>
    <w:rsid w:val="00283B9E"/>
    <w:rsid w:val="002840D4"/>
    <w:rsid w:val="002847D5"/>
    <w:rsid w:val="00284F11"/>
    <w:rsid w:val="0028501F"/>
    <w:rsid w:val="002851B3"/>
    <w:rsid w:val="0028588A"/>
    <w:rsid w:val="002859F3"/>
    <w:rsid w:val="00285A44"/>
    <w:rsid w:val="00286627"/>
    <w:rsid w:val="002866DB"/>
    <w:rsid w:val="0028693F"/>
    <w:rsid w:val="00287166"/>
    <w:rsid w:val="00287BEB"/>
    <w:rsid w:val="002902CE"/>
    <w:rsid w:val="002906E6"/>
    <w:rsid w:val="00290B3D"/>
    <w:rsid w:val="002912DE"/>
    <w:rsid w:val="0029144E"/>
    <w:rsid w:val="002914AB"/>
    <w:rsid w:val="00291D0E"/>
    <w:rsid w:val="00292468"/>
    <w:rsid w:val="002924E1"/>
    <w:rsid w:val="00292787"/>
    <w:rsid w:val="0029296F"/>
    <w:rsid w:val="00292A4B"/>
    <w:rsid w:val="00293137"/>
    <w:rsid w:val="0029346E"/>
    <w:rsid w:val="00293B31"/>
    <w:rsid w:val="00293D1F"/>
    <w:rsid w:val="00294199"/>
    <w:rsid w:val="002941E4"/>
    <w:rsid w:val="002941F0"/>
    <w:rsid w:val="002947A6"/>
    <w:rsid w:val="00294A48"/>
    <w:rsid w:val="0029633E"/>
    <w:rsid w:val="0029683C"/>
    <w:rsid w:val="002971EB"/>
    <w:rsid w:val="002972D3"/>
    <w:rsid w:val="00297885"/>
    <w:rsid w:val="002A0379"/>
    <w:rsid w:val="002A0AD5"/>
    <w:rsid w:val="002A1346"/>
    <w:rsid w:val="002A2039"/>
    <w:rsid w:val="002A226A"/>
    <w:rsid w:val="002A285E"/>
    <w:rsid w:val="002A2AD2"/>
    <w:rsid w:val="002A300D"/>
    <w:rsid w:val="002A3145"/>
    <w:rsid w:val="002A3696"/>
    <w:rsid w:val="002A3FAC"/>
    <w:rsid w:val="002A41A2"/>
    <w:rsid w:val="002A4925"/>
    <w:rsid w:val="002A4AC1"/>
    <w:rsid w:val="002A4C8E"/>
    <w:rsid w:val="002A4F4F"/>
    <w:rsid w:val="002A54D3"/>
    <w:rsid w:val="002A558C"/>
    <w:rsid w:val="002A5914"/>
    <w:rsid w:val="002A69AE"/>
    <w:rsid w:val="002A724B"/>
    <w:rsid w:val="002A7962"/>
    <w:rsid w:val="002A7BB3"/>
    <w:rsid w:val="002B02A8"/>
    <w:rsid w:val="002B08E1"/>
    <w:rsid w:val="002B0BA1"/>
    <w:rsid w:val="002B0BCE"/>
    <w:rsid w:val="002B0CBA"/>
    <w:rsid w:val="002B11ED"/>
    <w:rsid w:val="002B183F"/>
    <w:rsid w:val="002B2115"/>
    <w:rsid w:val="002B212A"/>
    <w:rsid w:val="002B3817"/>
    <w:rsid w:val="002B3BAC"/>
    <w:rsid w:val="002B3F4E"/>
    <w:rsid w:val="002B48B4"/>
    <w:rsid w:val="002B6D55"/>
    <w:rsid w:val="002B6DFB"/>
    <w:rsid w:val="002B6E74"/>
    <w:rsid w:val="002B7F98"/>
    <w:rsid w:val="002C0018"/>
    <w:rsid w:val="002C0107"/>
    <w:rsid w:val="002C0736"/>
    <w:rsid w:val="002C0A74"/>
    <w:rsid w:val="002C0BB8"/>
    <w:rsid w:val="002C12FB"/>
    <w:rsid w:val="002C1482"/>
    <w:rsid w:val="002C1680"/>
    <w:rsid w:val="002C1965"/>
    <w:rsid w:val="002C234C"/>
    <w:rsid w:val="002C2638"/>
    <w:rsid w:val="002C2769"/>
    <w:rsid w:val="002C3A3E"/>
    <w:rsid w:val="002C3B88"/>
    <w:rsid w:val="002C44EE"/>
    <w:rsid w:val="002C4591"/>
    <w:rsid w:val="002C4A10"/>
    <w:rsid w:val="002C580C"/>
    <w:rsid w:val="002C646B"/>
    <w:rsid w:val="002C6745"/>
    <w:rsid w:val="002C67C7"/>
    <w:rsid w:val="002C74B2"/>
    <w:rsid w:val="002C75D6"/>
    <w:rsid w:val="002D02AE"/>
    <w:rsid w:val="002D02B8"/>
    <w:rsid w:val="002D0464"/>
    <w:rsid w:val="002D0C33"/>
    <w:rsid w:val="002D0CEE"/>
    <w:rsid w:val="002D0F33"/>
    <w:rsid w:val="002D2433"/>
    <w:rsid w:val="002D2576"/>
    <w:rsid w:val="002D289A"/>
    <w:rsid w:val="002D28DE"/>
    <w:rsid w:val="002D2956"/>
    <w:rsid w:val="002D2D3C"/>
    <w:rsid w:val="002D2FB5"/>
    <w:rsid w:val="002D3CDF"/>
    <w:rsid w:val="002D3D41"/>
    <w:rsid w:val="002D42D4"/>
    <w:rsid w:val="002D4BCF"/>
    <w:rsid w:val="002D540E"/>
    <w:rsid w:val="002D5C01"/>
    <w:rsid w:val="002D66DD"/>
    <w:rsid w:val="002D7172"/>
    <w:rsid w:val="002D7722"/>
    <w:rsid w:val="002E035A"/>
    <w:rsid w:val="002E04C2"/>
    <w:rsid w:val="002E04F0"/>
    <w:rsid w:val="002E0C67"/>
    <w:rsid w:val="002E1A26"/>
    <w:rsid w:val="002E1B9A"/>
    <w:rsid w:val="002E1DD0"/>
    <w:rsid w:val="002E20FB"/>
    <w:rsid w:val="002E2751"/>
    <w:rsid w:val="002E2863"/>
    <w:rsid w:val="002E2B6F"/>
    <w:rsid w:val="002E2FFD"/>
    <w:rsid w:val="002E30D4"/>
    <w:rsid w:val="002E3414"/>
    <w:rsid w:val="002E3662"/>
    <w:rsid w:val="002E3EA8"/>
    <w:rsid w:val="002E3F64"/>
    <w:rsid w:val="002E41C9"/>
    <w:rsid w:val="002E426F"/>
    <w:rsid w:val="002E606F"/>
    <w:rsid w:val="002E635F"/>
    <w:rsid w:val="002E65F7"/>
    <w:rsid w:val="002F01AD"/>
    <w:rsid w:val="002F0403"/>
    <w:rsid w:val="002F10B2"/>
    <w:rsid w:val="002F114F"/>
    <w:rsid w:val="002F12A8"/>
    <w:rsid w:val="002F13DE"/>
    <w:rsid w:val="002F2204"/>
    <w:rsid w:val="002F2225"/>
    <w:rsid w:val="002F2836"/>
    <w:rsid w:val="002F28E1"/>
    <w:rsid w:val="002F2F1C"/>
    <w:rsid w:val="002F2F61"/>
    <w:rsid w:val="002F33B0"/>
    <w:rsid w:val="002F36C7"/>
    <w:rsid w:val="002F3E3F"/>
    <w:rsid w:val="002F41A0"/>
    <w:rsid w:val="002F543B"/>
    <w:rsid w:val="002F5E6B"/>
    <w:rsid w:val="002F67ED"/>
    <w:rsid w:val="002F6A1B"/>
    <w:rsid w:val="002F6BED"/>
    <w:rsid w:val="002F6E35"/>
    <w:rsid w:val="002F7142"/>
    <w:rsid w:val="002F7523"/>
    <w:rsid w:val="002F791F"/>
    <w:rsid w:val="002F7975"/>
    <w:rsid w:val="00300262"/>
    <w:rsid w:val="00300AF2"/>
    <w:rsid w:val="00301120"/>
    <w:rsid w:val="00301542"/>
    <w:rsid w:val="003017BD"/>
    <w:rsid w:val="00301DA4"/>
    <w:rsid w:val="00302128"/>
    <w:rsid w:val="00302A7F"/>
    <w:rsid w:val="00302B23"/>
    <w:rsid w:val="0030327C"/>
    <w:rsid w:val="003037F4"/>
    <w:rsid w:val="00303D6D"/>
    <w:rsid w:val="003049F5"/>
    <w:rsid w:val="00305A4C"/>
    <w:rsid w:val="00306329"/>
    <w:rsid w:val="00306CAA"/>
    <w:rsid w:val="00306E5D"/>
    <w:rsid w:val="003074DC"/>
    <w:rsid w:val="00307A1B"/>
    <w:rsid w:val="00307D2C"/>
    <w:rsid w:val="00310680"/>
    <w:rsid w:val="0031092D"/>
    <w:rsid w:val="00310E36"/>
    <w:rsid w:val="00311F70"/>
    <w:rsid w:val="00311F92"/>
    <w:rsid w:val="00312894"/>
    <w:rsid w:val="003129F8"/>
    <w:rsid w:val="003139FA"/>
    <w:rsid w:val="00313C1B"/>
    <w:rsid w:val="00314296"/>
    <w:rsid w:val="003147D6"/>
    <w:rsid w:val="00314CD2"/>
    <w:rsid w:val="003159A0"/>
    <w:rsid w:val="00315B32"/>
    <w:rsid w:val="00315C04"/>
    <w:rsid w:val="00316058"/>
    <w:rsid w:val="00317A69"/>
    <w:rsid w:val="00317CF1"/>
    <w:rsid w:val="00317FF2"/>
    <w:rsid w:val="003209FC"/>
    <w:rsid w:val="00320E17"/>
    <w:rsid w:val="00320FC4"/>
    <w:rsid w:val="00320FE2"/>
    <w:rsid w:val="003216D1"/>
    <w:rsid w:val="00321F53"/>
    <w:rsid w:val="00321FD6"/>
    <w:rsid w:val="00322289"/>
    <w:rsid w:val="003225E1"/>
    <w:rsid w:val="0032282C"/>
    <w:rsid w:val="0032392B"/>
    <w:rsid w:val="00323A05"/>
    <w:rsid w:val="00323A35"/>
    <w:rsid w:val="00323EB5"/>
    <w:rsid w:val="003241F5"/>
    <w:rsid w:val="0032432D"/>
    <w:rsid w:val="00324772"/>
    <w:rsid w:val="0032498E"/>
    <w:rsid w:val="00324EC0"/>
    <w:rsid w:val="003266C3"/>
    <w:rsid w:val="00326B92"/>
    <w:rsid w:val="00326F73"/>
    <w:rsid w:val="003270D7"/>
    <w:rsid w:val="0032710F"/>
    <w:rsid w:val="00327929"/>
    <w:rsid w:val="00330032"/>
    <w:rsid w:val="003302BE"/>
    <w:rsid w:val="00330760"/>
    <w:rsid w:val="003307AB"/>
    <w:rsid w:val="00331000"/>
    <w:rsid w:val="00331327"/>
    <w:rsid w:val="00331393"/>
    <w:rsid w:val="00331606"/>
    <w:rsid w:val="00331B28"/>
    <w:rsid w:val="003320A7"/>
    <w:rsid w:val="003331F0"/>
    <w:rsid w:val="00334269"/>
    <w:rsid w:val="00334693"/>
    <w:rsid w:val="00334BBE"/>
    <w:rsid w:val="00334CAF"/>
    <w:rsid w:val="00334D67"/>
    <w:rsid w:val="003355D2"/>
    <w:rsid w:val="003358C4"/>
    <w:rsid w:val="00335C9F"/>
    <w:rsid w:val="0033712D"/>
    <w:rsid w:val="0033763C"/>
    <w:rsid w:val="00337A37"/>
    <w:rsid w:val="003407EC"/>
    <w:rsid w:val="003407F3"/>
    <w:rsid w:val="00341153"/>
    <w:rsid w:val="0034145D"/>
    <w:rsid w:val="00341699"/>
    <w:rsid w:val="00341C3D"/>
    <w:rsid w:val="0034217F"/>
    <w:rsid w:val="003421CF"/>
    <w:rsid w:val="00342481"/>
    <w:rsid w:val="00343258"/>
    <w:rsid w:val="0034397F"/>
    <w:rsid w:val="00344AF5"/>
    <w:rsid w:val="00344D3C"/>
    <w:rsid w:val="00344EDA"/>
    <w:rsid w:val="00345313"/>
    <w:rsid w:val="00345493"/>
    <w:rsid w:val="00345718"/>
    <w:rsid w:val="00345F0A"/>
    <w:rsid w:val="003460E0"/>
    <w:rsid w:val="00346264"/>
    <w:rsid w:val="003464EE"/>
    <w:rsid w:val="00346647"/>
    <w:rsid w:val="00347024"/>
    <w:rsid w:val="003471C1"/>
    <w:rsid w:val="00347622"/>
    <w:rsid w:val="00347EB4"/>
    <w:rsid w:val="00350298"/>
    <w:rsid w:val="00351C42"/>
    <w:rsid w:val="00352426"/>
    <w:rsid w:val="00353336"/>
    <w:rsid w:val="003533E3"/>
    <w:rsid w:val="00353FA8"/>
    <w:rsid w:val="00355189"/>
    <w:rsid w:val="00355434"/>
    <w:rsid w:val="00355FD6"/>
    <w:rsid w:val="00356976"/>
    <w:rsid w:val="00356B52"/>
    <w:rsid w:val="003570A7"/>
    <w:rsid w:val="0035714E"/>
    <w:rsid w:val="0035758A"/>
    <w:rsid w:val="0035779E"/>
    <w:rsid w:val="003578FE"/>
    <w:rsid w:val="0035791F"/>
    <w:rsid w:val="00357C32"/>
    <w:rsid w:val="0036027E"/>
    <w:rsid w:val="0036066E"/>
    <w:rsid w:val="003613C0"/>
    <w:rsid w:val="00361662"/>
    <w:rsid w:val="00361964"/>
    <w:rsid w:val="00361E2F"/>
    <w:rsid w:val="003620D7"/>
    <w:rsid w:val="003621CB"/>
    <w:rsid w:val="003626E1"/>
    <w:rsid w:val="00362A05"/>
    <w:rsid w:val="00362C9A"/>
    <w:rsid w:val="00362EEE"/>
    <w:rsid w:val="00363674"/>
    <w:rsid w:val="00363DF3"/>
    <w:rsid w:val="00364E8E"/>
    <w:rsid w:val="00365369"/>
    <w:rsid w:val="00365938"/>
    <w:rsid w:val="00365C1A"/>
    <w:rsid w:val="0036607F"/>
    <w:rsid w:val="00366930"/>
    <w:rsid w:val="003670ED"/>
    <w:rsid w:val="0036712D"/>
    <w:rsid w:val="00367C97"/>
    <w:rsid w:val="003707A8"/>
    <w:rsid w:val="00370879"/>
    <w:rsid w:val="00370D5A"/>
    <w:rsid w:val="0037117E"/>
    <w:rsid w:val="00371936"/>
    <w:rsid w:val="00371AFB"/>
    <w:rsid w:val="00372BCB"/>
    <w:rsid w:val="00373145"/>
    <w:rsid w:val="0037355D"/>
    <w:rsid w:val="00373833"/>
    <w:rsid w:val="003738BD"/>
    <w:rsid w:val="00373E6C"/>
    <w:rsid w:val="00374335"/>
    <w:rsid w:val="00374792"/>
    <w:rsid w:val="003748EE"/>
    <w:rsid w:val="00375402"/>
    <w:rsid w:val="00375642"/>
    <w:rsid w:val="00375711"/>
    <w:rsid w:val="00376AF7"/>
    <w:rsid w:val="00376C4E"/>
    <w:rsid w:val="00377030"/>
    <w:rsid w:val="00377285"/>
    <w:rsid w:val="0037762E"/>
    <w:rsid w:val="00377821"/>
    <w:rsid w:val="00377C02"/>
    <w:rsid w:val="003801E7"/>
    <w:rsid w:val="00380D37"/>
    <w:rsid w:val="003811D4"/>
    <w:rsid w:val="00381ABC"/>
    <w:rsid w:val="003820C4"/>
    <w:rsid w:val="00382FF3"/>
    <w:rsid w:val="0038411D"/>
    <w:rsid w:val="003847C8"/>
    <w:rsid w:val="0038488E"/>
    <w:rsid w:val="00384989"/>
    <w:rsid w:val="00384CCD"/>
    <w:rsid w:val="00384DE4"/>
    <w:rsid w:val="00385ACC"/>
    <w:rsid w:val="0038681D"/>
    <w:rsid w:val="00387735"/>
    <w:rsid w:val="00387A4D"/>
    <w:rsid w:val="00387AFA"/>
    <w:rsid w:val="003910A5"/>
    <w:rsid w:val="003917AB"/>
    <w:rsid w:val="00391C54"/>
    <w:rsid w:val="00391FA7"/>
    <w:rsid w:val="003926C4"/>
    <w:rsid w:val="003929D1"/>
    <w:rsid w:val="00392A14"/>
    <w:rsid w:val="00392BC1"/>
    <w:rsid w:val="00392D2D"/>
    <w:rsid w:val="00392D36"/>
    <w:rsid w:val="00392EED"/>
    <w:rsid w:val="00392FAC"/>
    <w:rsid w:val="00393209"/>
    <w:rsid w:val="003936A1"/>
    <w:rsid w:val="00393743"/>
    <w:rsid w:val="003938BA"/>
    <w:rsid w:val="003939DB"/>
    <w:rsid w:val="00393AFE"/>
    <w:rsid w:val="00394B88"/>
    <w:rsid w:val="003952CB"/>
    <w:rsid w:val="003956EE"/>
    <w:rsid w:val="00395F5C"/>
    <w:rsid w:val="00396540"/>
    <w:rsid w:val="003969D9"/>
    <w:rsid w:val="0039749E"/>
    <w:rsid w:val="00397ABD"/>
    <w:rsid w:val="003A0180"/>
    <w:rsid w:val="003A0D16"/>
    <w:rsid w:val="003A0E04"/>
    <w:rsid w:val="003A10B8"/>
    <w:rsid w:val="003A1386"/>
    <w:rsid w:val="003A1A38"/>
    <w:rsid w:val="003A3196"/>
    <w:rsid w:val="003A31AB"/>
    <w:rsid w:val="003A3FD8"/>
    <w:rsid w:val="003A4481"/>
    <w:rsid w:val="003A57E5"/>
    <w:rsid w:val="003A62D0"/>
    <w:rsid w:val="003A68B1"/>
    <w:rsid w:val="003A6A32"/>
    <w:rsid w:val="003A799C"/>
    <w:rsid w:val="003A7C0A"/>
    <w:rsid w:val="003A7F6D"/>
    <w:rsid w:val="003B068E"/>
    <w:rsid w:val="003B0796"/>
    <w:rsid w:val="003B28FE"/>
    <w:rsid w:val="003B299D"/>
    <w:rsid w:val="003B3133"/>
    <w:rsid w:val="003B3D69"/>
    <w:rsid w:val="003B3DFE"/>
    <w:rsid w:val="003B42FD"/>
    <w:rsid w:val="003B4914"/>
    <w:rsid w:val="003B4FF5"/>
    <w:rsid w:val="003B5021"/>
    <w:rsid w:val="003B5457"/>
    <w:rsid w:val="003B590B"/>
    <w:rsid w:val="003B5E4A"/>
    <w:rsid w:val="003B5EF6"/>
    <w:rsid w:val="003B60A8"/>
    <w:rsid w:val="003B653E"/>
    <w:rsid w:val="003B666A"/>
    <w:rsid w:val="003B6AB0"/>
    <w:rsid w:val="003C050B"/>
    <w:rsid w:val="003C09AC"/>
    <w:rsid w:val="003C1087"/>
    <w:rsid w:val="003C1A35"/>
    <w:rsid w:val="003C1B71"/>
    <w:rsid w:val="003C1E70"/>
    <w:rsid w:val="003C2809"/>
    <w:rsid w:val="003C30EC"/>
    <w:rsid w:val="003C327E"/>
    <w:rsid w:val="003C3BCE"/>
    <w:rsid w:val="003C3CFB"/>
    <w:rsid w:val="003C3D83"/>
    <w:rsid w:val="003C444B"/>
    <w:rsid w:val="003C4C30"/>
    <w:rsid w:val="003C5057"/>
    <w:rsid w:val="003C51A0"/>
    <w:rsid w:val="003C51FB"/>
    <w:rsid w:val="003C5224"/>
    <w:rsid w:val="003C547F"/>
    <w:rsid w:val="003C54B9"/>
    <w:rsid w:val="003C5E33"/>
    <w:rsid w:val="003C5EF0"/>
    <w:rsid w:val="003C62BB"/>
    <w:rsid w:val="003C6657"/>
    <w:rsid w:val="003C69EF"/>
    <w:rsid w:val="003C6C4D"/>
    <w:rsid w:val="003C749A"/>
    <w:rsid w:val="003C7874"/>
    <w:rsid w:val="003C7D73"/>
    <w:rsid w:val="003C7FC5"/>
    <w:rsid w:val="003C7FC7"/>
    <w:rsid w:val="003D0CA2"/>
    <w:rsid w:val="003D144F"/>
    <w:rsid w:val="003D20A7"/>
    <w:rsid w:val="003D2387"/>
    <w:rsid w:val="003D2A3F"/>
    <w:rsid w:val="003D2DFA"/>
    <w:rsid w:val="003D2E89"/>
    <w:rsid w:val="003D3283"/>
    <w:rsid w:val="003D350E"/>
    <w:rsid w:val="003D35FC"/>
    <w:rsid w:val="003D37AA"/>
    <w:rsid w:val="003D39E3"/>
    <w:rsid w:val="003D3D5A"/>
    <w:rsid w:val="003D3F06"/>
    <w:rsid w:val="003D4110"/>
    <w:rsid w:val="003D4565"/>
    <w:rsid w:val="003D4636"/>
    <w:rsid w:val="003D49F1"/>
    <w:rsid w:val="003D4E1E"/>
    <w:rsid w:val="003D56A1"/>
    <w:rsid w:val="003D6550"/>
    <w:rsid w:val="003D65B8"/>
    <w:rsid w:val="003D6E91"/>
    <w:rsid w:val="003D7442"/>
    <w:rsid w:val="003D76F6"/>
    <w:rsid w:val="003E0033"/>
    <w:rsid w:val="003E0130"/>
    <w:rsid w:val="003E069E"/>
    <w:rsid w:val="003E0769"/>
    <w:rsid w:val="003E0862"/>
    <w:rsid w:val="003E1381"/>
    <w:rsid w:val="003E17F6"/>
    <w:rsid w:val="003E19D4"/>
    <w:rsid w:val="003E2240"/>
    <w:rsid w:val="003E2CA2"/>
    <w:rsid w:val="003E351F"/>
    <w:rsid w:val="003E40AB"/>
    <w:rsid w:val="003E4677"/>
    <w:rsid w:val="003E5555"/>
    <w:rsid w:val="003E5B56"/>
    <w:rsid w:val="003E667A"/>
    <w:rsid w:val="003E67CA"/>
    <w:rsid w:val="003E7167"/>
    <w:rsid w:val="003E7399"/>
    <w:rsid w:val="003E7980"/>
    <w:rsid w:val="003E7D82"/>
    <w:rsid w:val="003E7ECD"/>
    <w:rsid w:val="003F059A"/>
    <w:rsid w:val="003F06F1"/>
    <w:rsid w:val="003F0A71"/>
    <w:rsid w:val="003F0C3D"/>
    <w:rsid w:val="003F0CB0"/>
    <w:rsid w:val="003F1E18"/>
    <w:rsid w:val="003F1E8B"/>
    <w:rsid w:val="003F20C9"/>
    <w:rsid w:val="003F3535"/>
    <w:rsid w:val="003F3721"/>
    <w:rsid w:val="003F40AB"/>
    <w:rsid w:val="003F4723"/>
    <w:rsid w:val="003F4873"/>
    <w:rsid w:val="003F4914"/>
    <w:rsid w:val="003F4DC0"/>
    <w:rsid w:val="003F5A7F"/>
    <w:rsid w:val="003F5C87"/>
    <w:rsid w:val="003F673D"/>
    <w:rsid w:val="003F68FA"/>
    <w:rsid w:val="003F6B12"/>
    <w:rsid w:val="003F7443"/>
    <w:rsid w:val="003F7990"/>
    <w:rsid w:val="003F7A8A"/>
    <w:rsid w:val="003F7C15"/>
    <w:rsid w:val="003F7E61"/>
    <w:rsid w:val="004012E0"/>
    <w:rsid w:val="00401AA2"/>
    <w:rsid w:val="00401AE2"/>
    <w:rsid w:val="00401B68"/>
    <w:rsid w:val="00401EB0"/>
    <w:rsid w:val="004025C6"/>
    <w:rsid w:val="00402FE5"/>
    <w:rsid w:val="00404670"/>
    <w:rsid w:val="0040497D"/>
    <w:rsid w:val="00405960"/>
    <w:rsid w:val="00405D78"/>
    <w:rsid w:val="00406140"/>
    <w:rsid w:val="00406493"/>
    <w:rsid w:val="00406ABA"/>
    <w:rsid w:val="0040768B"/>
    <w:rsid w:val="004079FA"/>
    <w:rsid w:val="004102BE"/>
    <w:rsid w:val="00410AD8"/>
    <w:rsid w:val="004112C4"/>
    <w:rsid w:val="00411F0E"/>
    <w:rsid w:val="00412E4D"/>
    <w:rsid w:val="00412EB8"/>
    <w:rsid w:val="0041365E"/>
    <w:rsid w:val="00413EAB"/>
    <w:rsid w:val="00414067"/>
    <w:rsid w:val="004140EB"/>
    <w:rsid w:val="0041472E"/>
    <w:rsid w:val="004157AB"/>
    <w:rsid w:val="004169A7"/>
    <w:rsid w:val="00416C7F"/>
    <w:rsid w:val="00416EB4"/>
    <w:rsid w:val="00416FC9"/>
    <w:rsid w:val="0041731D"/>
    <w:rsid w:val="00417AA0"/>
    <w:rsid w:val="00420011"/>
    <w:rsid w:val="004202A5"/>
    <w:rsid w:val="004204B6"/>
    <w:rsid w:val="0042092A"/>
    <w:rsid w:val="004212A8"/>
    <w:rsid w:val="004214F8"/>
    <w:rsid w:val="0042163C"/>
    <w:rsid w:val="004218A7"/>
    <w:rsid w:val="00421E5B"/>
    <w:rsid w:val="00421FCE"/>
    <w:rsid w:val="00422070"/>
    <w:rsid w:val="00422539"/>
    <w:rsid w:val="00422A1D"/>
    <w:rsid w:val="00422B7A"/>
    <w:rsid w:val="00422F08"/>
    <w:rsid w:val="00423125"/>
    <w:rsid w:val="00423267"/>
    <w:rsid w:val="00424118"/>
    <w:rsid w:val="004241A5"/>
    <w:rsid w:val="00425338"/>
    <w:rsid w:val="004256F5"/>
    <w:rsid w:val="00427484"/>
    <w:rsid w:val="00427F10"/>
    <w:rsid w:val="0043019D"/>
    <w:rsid w:val="00430E9C"/>
    <w:rsid w:val="0043144C"/>
    <w:rsid w:val="00431454"/>
    <w:rsid w:val="00431A83"/>
    <w:rsid w:val="00432090"/>
    <w:rsid w:val="00432256"/>
    <w:rsid w:val="004323E2"/>
    <w:rsid w:val="00432949"/>
    <w:rsid w:val="00432B05"/>
    <w:rsid w:val="00432BDA"/>
    <w:rsid w:val="004333AD"/>
    <w:rsid w:val="00433761"/>
    <w:rsid w:val="00434F9D"/>
    <w:rsid w:val="00435378"/>
    <w:rsid w:val="004355DB"/>
    <w:rsid w:val="00435A91"/>
    <w:rsid w:val="00435FCE"/>
    <w:rsid w:val="00436C45"/>
    <w:rsid w:val="004373D6"/>
    <w:rsid w:val="004402BE"/>
    <w:rsid w:val="00440342"/>
    <w:rsid w:val="004404A9"/>
    <w:rsid w:val="00440612"/>
    <w:rsid w:val="00440627"/>
    <w:rsid w:val="004410BA"/>
    <w:rsid w:val="004411D4"/>
    <w:rsid w:val="0044140B"/>
    <w:rsid w:val="00441416"/>
    <w:rsid w:val="00441960"/>
    <w:rsid w:val="004419A3"/>
    <w:rsid w:val="00441E3A"/>
    <w:rsid w:val="004422DC"/>
    <w:rsid w:val="00442DDB"/>
    <w:rsid w:val="004435B0"/>
    <w:rsid w:val="00443894"/>
    <w:rsid w:val="004445AF"/>
    <w:rsid w:val="00445C20"/>
    <w:rsid w:val="004460E2"/>
    <w:rsid w:val="004467AB"/>
    <w:rsid w:val="004468CD"/>
    <w:rsid w:val="00447E7A"/>
    <w:rsid w:val="00447F3D"/>
    <w:rsid w:val="00450441"/>
    <w:rsid w:val="004504EF"/>
    <w:rsid w:val="00450B4B"/>
    <w:rsid w:val="0045131B"/>
    <w:rsid w:val="004515BF"/>
    <w:rsid w:val="00452F6C"/>
    <w:rsid w:val="004537C4"/>
    <w:rsid w:val="004537F1"/>
    <w:rsid w:val="00453D94"/>
    <w:rsid w:val="0045433E"/>
    <w:rsid w:val="00454D20"/>
    <w:rsid w:val="0045519B"/>
    <w:rsid w:val="004560AF"/>
    <w:rsid w:val="00456733"/>
    <w:rsid w:val="0045717F"/>
    <w:rsid w:val="00457780"/>
    <w:rsid w:val="00457A6E"/>
    <w:rsid w:val="00457BCE"/>
    <w:rsid w:val="004607AE"/>
    <w:rsid w:val="00460A8E"/>
    <w:rsid w:val="00460CE1"/>
    <w:rsid w:val="00460ED9"/>
    <w:rsid w:val="004612E9"/>
    <w:rsid w:val="00461622"/>
    <w:rsid w:val="00462578"/>
    <w:rsid w:val="00462704"/>
    <w:rsid w:val="00462AF4"/>
    <w:rsid w:val="00462E62"/>
    <w:rsid w:val="00463593"/>
    <w:rsid w:val="00463674"/>
    <w:rsid w:val="00463C6D"/>
    <w:rsid w:val="004643A9"/>
    <w:rsid w:val="00464683"/>
    <w:rsid w:val="0046518E"/>
    <w:rsid w:val="004653ED"/>
    <w:rsid w:val="00465710"/>
    <w:rsid w:val="00465F90"/>
    <w:rsid w:val="00466126"/>
    <w:rsid w:val="004668EC"/>
    <w:rsid w:val="00466E11"/>
    <w:rsid w:val="004670E9"/>
    <w:rsid w:val="00467670"/>
    <w:rsid w:val="004679DE"/>
    <w:rsid w:val="00467B53"/>
    <w:rsid w:val="004703AF"/>
    <w:rsid w:val="004707C1"/>
    <w:rsid w:val="00470CA6"/>
    <w:rsid w:val="004718BF"/>
    <w:rsid w:val="00471EE7"/>
    <w:rsid w:val="00472174"/>
    <w:rsid w:val="004730CB"/>
    <w:rsid w:val="00473587"/>
    <w:rsid w:val="004735BA"/>
    <w:rsid w:val="00473ABD"/>
    <w:rsid w:val="00473D1A"/>
    <w:rsid w:val="00473E91"/>
    <w:rsid w:val="004743C7"/>
    <w:rsid w:val="00474F13"/>
    <w:rsid w:val="004752B3"/>
    <w:rsid w:val="004755A2"/>
    <w:rsid w:val="004757F0"/>
    <w:rsid w:val="004758DA"/>
    <w:rsid w:val="00475939"/>
    <w:rsid w:val="00477683"/>
    <w:rsid w:val="00477704"/>
    <w:rsid w:val="0048022C"/>
    <w:rsid w:val="00480E74"/>
    <w:rsid w:val="00480F4E"/>
    <w:rsid w:val="0048143A"/>
    <w:rsid w:val="004827CC"/>
    <w:rsid w:val="00483065"/>
    <w:rsid w:val="0048321A"/>
    <w:rsid w:val="00483517"/>
    <w:rsid w:val="0048363B"/>
    <w:rsid w:val="004836EB"/>
    <w:rsid w:val="004836EC"/>
    <w:rsid w:val="00483715"/>
    <w:rsid w:val="004837D7"/>
    <w:rsid w:val="0048433B"/>
    <w:rsid w:val="00484D05"/>
    <w:rsid w:val="004850C8"/>
    <w:rsid w:val="00485538"/>
    <w:rsid w:val="00485631"/>
    <w:rsid w:val="00485CCA"/>
    <w:rsid w:val="00485EA5"/>
    <w:rsid w:val="004866B3"/>
    <w:rsid w:val="00486B9D"/>
    <w:rsid w:val="00486BF5"/>
    <w:rsid w:val="004876FA"/>
    <w:rsid w:val="00487744"/>
    <w:rsid w:val="004877D9"/>
    <w:rsid w:val="004878A4"/>
    <w:rsid w:val="00487DD2"/>
    <w:rsid w:val="00487DDF"/>
    <w:rsid w:val="00487E1D"/>
    <w:rsid w:val="00487F19"/>
    <w:rsid w:val="00490267"/>
    <w:rsid w:val="00490700"/>
    <w:rsid w:val="00490878"/>
    <w:rsid w:val="00490BD3"/>
    <w:rsid w:val="00490E9F"/>
    <w:rsid w:val="00491929"/>
    <w:rsid w:val="0049252E"/>
    <w:rsid w:val="00492628"/>
    <w:rsid w:val="00492859"/>
    <w:rsid w:val="00492ADD"/>
    <w:rsid w:val="00492B4B"/>
    <w:rsid w:val="00492D9A"/>
    <w:rsid w:val="00493038"/>
    <w:rsid w:val="004931D0"/>
    <w:rsid w:val="004937E3"/>
    <w:rsid w:val="004946D6"/>
    <w:rsid w:val="0049539A"/>
    <w:rsid w:val="00495AE6"/>
    <w:rsid w:val="00496101"/>
    <w:rsid w:val="0049655D"/>
    <w:rsid w:val="004969F8"/>
    <w:rsid w:val="004A0CBA"/>
    <w:rsid w:val="004A1423"/>
    <w:rsid w:val="004A1A8F"/>
    <w:rsid w:val="004A2036"/>
    <w:rsid w:val="004A220A"/>
    <w:rsid w:val="004A27DA"/>
    <w:rsid w:val="004A2F11"/>
    <w:rsid w:val="004A3077"/>
    <w:rsid w:val="004A3809"/>
    <w:rsid w:val="004A3834"/>
    <w:rsid w:val="004A3FE6"/>
    <w:rsid w:val="004A41AB"/>
    <w:rsid w:val="004A4862"/>
    <w:rsid w:val="004A527D"/>
    <w:rsid w:val="004A52EE"/>
    <w:rsid w:val="004A5488"/>
    <w:rsid w:val="004A5E79"/>
    <w:rsid w:val="004A6553"/>
    <w:rsid w:val="004A676B"/>
    <w:rsid w:val="004A71AF"/>
    <w:rsid w:val="004A7340"/>
    <w:rsid w:val="004A76A9"/>
    <w:rsid w:val="004B003D"/>
    <w:rsid w:val="004B06C1"/>
    <w:rsid w:val="004B0D04"/>
    <w:rsid w:val="004B0EAC"/>
    <w:rsid w:val="004B1345"/>
    <w:rsid w:val="004B184E"/>
    <w:rsid w:val="004B198B"/>
    <w:rsid w:val="004B1F47"/>
    <w:rsid w:val="004B252D"/>
    <w:rsid w:val="004B27F8"/>
    <w:rsid w:val="004B2A29"/>
    <w:rsid w:val="004B2C0D"/>
    <w:rsid w:val="004B35F5"/>
    <w:rsid w:val="004B422D"/>
    <w:rsid w:val="004B50AF"/>
    <w:rsid w:val="004B56C5"/>
    <w:rsid w:val="004B5812"/>
    <w:rsid w:val="004B5937"/>
    <w:rsid w:val="004B6310"/>
    <w:rsid w:val="004B65B1"/>
    <w:rsid w:val="004B7743"/>
    <w:rsid w:val="004C0211"/>
    <w:rsid w:val="004C0791"/>
    <w:rsid w:val="004C08D1"/>
    <w:rsid w:val="004C0D55"/>
    <w:rsid w:val="004C1563"/>
    <w:rsid w:val="004C2CFD"/>
    <w:rsid w:val="004C2DBC"/>
    <w:rsid w:val="004C2E84"/>
    <w:rsid w:val="004C39B5"/>
    <w:rsid w:val="004C4592"/>
    <w:rsid w:val="004C45AE"/>
    <w:rsid w:val="004C69C7"/>
    <w:rsid w:val="004C70F7"/>
    <w:rsid w:val="004C7985"/>
    <w:rsid w:val="004D0206"/>
    <w:rsid w:val="004D0BD7"/>
    <w:rsid w:val="004D101E"/>
    <w:rsid w:val="004D160B"/>
    <w:rsid w:val="004D1BB4"/>
    <w:rsid w:val="004D1CA6"/>
    <w:rsid w:val="004D21C5"/>
    <w:rsid w:val="004D275C"/>
    <w:rsid w:val="004D2854"/>
    <w:rsid w:val="004D2A1A"/>
    <w:rsid w:val="004D2A26"/>
    <w:rsid w:val="004D2FF2"/>
    <w:rsid w:val="004D3C79"/>
    <w:rsid w:val="004D4730"/>
    <w:rsid w:val="004D4DA6"/>
    <w:rsid w:val="004D5368"/>
    <w:rsid w:val="004D58E2"/>
    <w:rsid w:val="004D6024"/>
    <w:rsid w:val="004D6095"/>
    <w:rsid w:val="004D63DE"/>
    <w:rsid w:val="004D6504"/>
    <w:rsid w:val="004D6549"/>
    <w:rsid w:val="004D66D5"/>
    <w:rsid w:val="004D6F93"/>
    <w:rsid w:val="004D71A7"/>
    <w:rsid w:val="004E0B4A"/>
    <w:rsid w:val="004E1CB0"/>
    <w:rsid w:val="004E2296"/>
    <w:rsid w:val="004E25E6"/>
    <w:rsid w:val="004E2C29"/>
    <w:rsid w:val="004E3048"/>
    <w:rsid w:val="004E3526"/>
    <w:rsid w:val="004E3F6A"/>
    <w:rsid w:val="004E496A"/>
    <w:rsid w:val="004E49EB"/>
    <w:rsid w:val="004E4EA3"/>
    <w:rsid w:val="004E5271"/>
    <w:rsid w:val="004E58AE"/>
    <w:rsid w:val="004E5C21"/>
    <w:rsid w:val="004E620E"/>
    <w:rsid w:val="004E6251"/>
    <w:rsid w:val="004E6958"/>
    <w:rsid w:val="004E6D7F"/>
    <w:rsid w:val="004E6E38"/>
    <w:rsid w:val="004E70A3"/>
    <w:rsid w:val="004E7508"/>
    <w:rsid w:val="004E7AA5"/>
    <w:rsid w:val="004F014E"/>
    <w:rsid w:val="004F07F8"/>
    <w:rsid w:val="004F0BA4"/>
    <w:rsid w:val="004F0DFD"/>
    <w:rsid w:val="004F0FDA"/>
    <w:rsid w:val="004F1891"/>
    <w:rsid w:val="004F1C97"/>
    <w:rsid w:val="004F1D57"/>
    <w:rsid w:val="004F2213"/>
    <w:rsid w:val="004F32FE"/>
    <w:rsid w:val="004F3A66"/>
    <w:rsid w:val="004F458F"/>
    <w:rsid w:val="004F4D33"/>
    <w:rsid w:val="004F5AFC"/>
    <w:rsid w:val="004F5F53"/>
    <w:rsid w:val="004F7130"/>
    <w:rsid w:val="004F7627"/>
    <w:rsid w:val="004F7754"/>
    <w:rsid w:val="004F7806"/>
    <w:rsid w:val="004F7DB2"/>
    <w:rsid w:val="004F7DC8"/>
    <w:rsid w:val="004F7E97"/>
    <w:rsid w:val="00500014"/>
    <w:rsid w:val="00500798"/>
    <w:rsid w:val="00501BA8"/>
    <w:rsid w:val="00501DEE"/>
    <w:rsid w:val="00501F97"/>
    <w:rsid w:val="00502736"/>
    <w:rsid w:val="00503133"/>
    <w:rsid w:val="00503943"/>
    <w:rsid w:val="0050460B"/>
    <w:rsid w:val="005046A2"/>
    <w:rsid w:val="00504A64"/>
    <w:rsid w:val="00505009"/>
    <w:rsid w:val="00505053"/>
    <w:rsid w:val="0050525F"/>
    <w:rsid w:val="0050558C"/>
    <w:rsid w:val="005056E9"/>
    <w:rsid w:val="00505C91"/>
    <w:rsid w:val="0050665B"/>
    <w:rsid w:val="00506BE7"/>
    <w:rsid w:val="00506C90"/>
    <w:rsid w:val="00506E67"/>
    <w:rsid w:val="00507350"/>
    <w:rsid w:val="0050749F"/>
    <w:rsid w:val="00510691"/>
    <w:rsid w:val="00510A5A"/>
    <w:rsid w:val="00511A8B"/>
    <w:rsid w:val="00511B03"/>
    <w:rsid w:val="00511B08"/>
    <w:rsid w:val="00512EC2"/>
    <w:rsid w:val="00513323"/>
    <w:rsid w:val="005135CD"/>
    <w:rsid w:val="00513710"/>
    <w:rsid w:val="00513974"/>
    <w:rsid w:val="00514462"/>
    <w:rsid w:val="00514898"/>
    <w:rsid w:val="00514CA3"/>
    <w:rsid w:val="005155F9"/>
    <w:rsid w:val="00515872"/>
    <w:rsid w:val="00515A59"/>
    <w:rsid w:val="00515D89"/>
    <w:rsid w:val="005160C2"/>
    <w:rsid w:val="00516855"/>
    <w:rsid w:val="00517A2B"/>
    <w:rsid w:val="00517E47"/>
    <w:rsid w:val="005200A8"/>
    <w:rsid w:val="00520BCB"/>
    <w:rsid w:val="00520D37"/>
    <w:rsid w:val="0052113E"/>
    <w:rsid w:val="00521223"/>
    <w:rsid w:val="0052156E"/>
    <w:rsid w:val="0052242C"/>
    <w:rsid w:val="0052273B"/>
    <w:rsid w:val="00524613"/>
    <w:rsid w:val="00524A9E"/>
    <w:rsid w:val="00525D35"/>
    <w:rsid w:val="0052606A"/>
    <w:rsid w:val="0052662B"/>
    <w:rsid w:val="0052759E"/>
    <w:rsid w:val="00527991"/>
    <w:rsid w:val="005300A2"/>
    <w:rsid w:val="0053045A"/>
    <w:rsid w:val="005307C7"/>
    <w:rsid w:val="00530936"/>
    <w:rsid w:val="00530A25"/>
    <w:rsid w:val="00530AD6"/>
    <w:rsid w:val="00532641"/>
    <w:rsid w:val="00532668"/>
    <w:rsid w:val="005327C6"/>
    <w:rsid w:val="005331F3"/>
    <w:rsid w:val="005332E4"/>
    <w:rsid w:val="005334ED"/>
    <w:rsid w:val="00534491"/>
    <w:rsid w:val="00534817"/>
    <w:rsid w:val="005348B0"/>
    <w:rsid w:val="00534BD8"/>
    <w:rsid w:val="00534EE4"/>
    <w:rsid w:val="005356F7"/>
    <w:rsid w:val="00536733"/>
    <w:rsid w:val="00536ACB"/>
    <w:rsid w:val="00537026"/>
    <w:rsid w:val="005375BF"/>
    <w:rsid w:val="00537743"/>
    <w:rsid w:val="00540479"/>
    <w:rsid w:val="00540DA6"/>
    <w:rsid w:val="00540DC4"/>
    <w:rsid w:val="00540F19"/>
    <w:rsid w:val="00540FEF"/>
    <w:rsid w:val="00541085"/>
    <w:rsid w:val="00541A7B"/>
    <w:rsid w:val="00541D4C"/>
    <w:rsid w:val="00541F09"/>
    <w:rsid w:val="005423EF"/>
    <w:rsid w:val="00542671"/>
    <w:rsid w:val="00542B69"/>
    <w:rsid w:val="00542C74"/>
    <w:rsid w:val="00542D99"/>
    <w:rsid w:val="0054332C"/>
    <w:rsid w:val="00543416"/>
    <w:rsid w:val="00544018"/>
    <w:rsid w:val="00545EC1"/>
    <w:rsid w:val="00546938"/>
    <w:rsid w:val="00547364"/>
    <w:rsid w:val="005475DD"/>
    <w:rsid w:val="005502F3"/>
    <w:rsid w:val="00550563"/>
    <w:rsid w:val="00550C78"/>
    <w:rsid w:val="00551602"/>
    <w:rsid w:val="00551B0C"/>
    <w:rsid w:val="00551DB1"/>
    <w:rsid w:val="0055205E"/>
    <w:rsid w:val="00552AD6"/>
    <w:rsid w:val="0055303C"/>
    <w:rsid w:val="00553536"/>
    <w:rsid w:val="00553B7C"/>
    <w:rsid w:val="00554450"/>
    <w:rsid w:val="00554C94"/>
    <w:rsid w:val="00555240"/>
    <w:rsid w:val="005558F8"/>
    <w:rsid w:val="00555A28"/>
    <w:rsid w:val="005565E5"/>
    <w:rsid w:val="005567A4"/>
    <w:rsid w:val="005568FB"/>
    <w:rsid w:val="00556F46"/>
    <w:rsid w:val="00557F24"/>
    <w:rsid w:val="0056107E"/>
    <w:rsid w:val="005610C7"/>
    <w:rsid w:val="005611B0"/>
    <w:rsid w:val="005619BD"/>
    <w:rsid w:val="00561B9F"/>
    <w:rsid w:val="0056221F"/>
    <w:rsid w:val="005622B5"/>
    <w:rsid w:val="00562D19"/>
    <w:rsid w:val="00563236"/>
    <w:rsid w:val="00563644"/>
    <w:rsid w:val="00564D8C"/>
    <w:rsid w:val="00565FD8"/>
    <w:rsid w:val="00567F85"/>
    <w:rsid w:val="0057018F"/>
    <w:rsid w:val="0057066A"/>
    <w:rsid w:val="005712CA"/>
    <w:rsid w:val="00571712"/>
    <w:rsid w:val="00572FAA"/>
    <w:rsid w:val="005731EF"/>
    <w:rsid w:val="005734E1"/>
    <w:rsid w:val="00573ACB"/>
    <w:rsid w:val="005741D1"/>
    <w:rsid w:val="005743C2"/>
    <w:rsid w:val="0057455A"/>
    <w:rsid w:val="00574650"/>
    <w:rsid w:val="005749E7"/>
    <w:rsid w:val="00574EEF"/>
    <w:rsid w:val="0057554A"/>
    <w:rsid w:val="00575E1E"/>
    <w:rsid w:val="00576831"/>
    <w:rsid w:val="005769AE"/>
    <w:rsid w:val="00576DFF"/>
    <w:rsid w:val="00576FAE"/>
    <w:rsid w:val="005778AA"/>
    <w:rsid w:val="00577BE0"/>
    <w:rsid w:val="0058008C"/>
    <w:rsid w:val="005813BE"/>
    <w:rsid w:val="00581943"/>
    <w:rsid w:val="00581962"/>
    <w:rsid w:val="005823C4"/>
    <w:rsid w:val="005827B4"/>
    <w:rsid w:val="005827BF"/>
    <w:rsid w:val="00582C17"/>
    <w:rsid w:val="00582DEB"/>
    <w:rsid w:val="00582FE1"/>
    <w:rsid w:val="00584258"/>
    <w:rsid w:val="00584512"/>
    <w:rsid w:val="00585307"/>
    <w:rsid w:val="00585FA4"/>
    <w:rsid w:val="00586654"/>
    <w:rsid w:val="005877E9"/>
    <w:rsid w:val="00587AAA"/>
    <w:rsid w:val="005900A7"/>
    <w:rsid w:val="005903BD"/>
    <w:rsid w:val="005906C8"/>
    <w:rsid w:val="00590C84"/>
    <w:rsid w:val="00590D43"/>
    <w:rsid w:val="00590F7C"/>
    <w:rsid w:val="00590F98"/>
    <w:rsid w:val="0059159F"/>
    <w:rsid w:val="00592624"/>
    <w:rsid w:val="005926CD"/>
    <w:rsid w:val="005932D5"/>
    <w:rsid w:val="00593B4B"/>
    <w:rsid w:val="00593DCB"/>
    <w:rsid w:val="0059445A"/>
    <w:rsid w:val="005951F8"/>
    <w:rsid w:val="005954D0"/>
    <w:rsid w:val="0059563F"/>
    <w:rsid w:val="005958C6"/>
    <w:rsid w:val="00596179"/>
    <w:rsid w:val="005962F3"/>
    <w:rsid w:val="00596339"/>
    <w:rsid w:val="005969C9"/>
    <w:rsid w:val="00596BC5"/>
    <w:rsid w:val="00597A89"/>
    <w:rsid w:val="005A007C"/>
    <w:rsid w:val="005A0FDE"/>
    <w:rsid w:val="005A1882"/>
    <w:rsid w:val="005A19A5"/>
    <w:rsid w:val="005A1A6C"/>
    <w:rsid w:val="005A23A5"/>
    <w:rsid w:val="005A2502"/>
    <w:rsid w:val="005A2913"/>
    <w:rsid w:val="005A3315"/>
    <w:rsid w:val="005A341B"/>
    <w:rsid w:val="005A43FB"/>
    <w:rsid w:val="005A4834"/>
    <w:rsid w:val="005A48D0"/>
    <w:rsid w:val="005A57FA"/>
    <w:rsid w:val="005A5C8A"/>
    <w:rsid w:val="005A5D3B"/>
    <w:rsid w:val="005A6842"/>
    <w:rsid w:val="005A6BB9"/>
    <w:rsid w:val="005A7272"/>
    <w:rsid w:val="005A73B7"/>
    <w:rsid w:val="005A7675"/>
    <w:rsid w:val="005B0C9E"/>
    <w:rsid w:val="005B0E28"/>
    <w:rsid w:val="005B1659"/>
    <w:rsid w:val="005B182B"/>
    <w:rsid w:val="005B1BF0"/>
    <w:rsid w:val="005B27B3"/>
    <w:rsid w:val="005B2817"/>
    <w:rsid w:val="005B2E6E"/>
    <w:rsid w:val="005B3145"/>
    <w:rsid w:val="005B34A6"/>
    <w:rsid w:val="005B37E9"/>
    <w:rsid w:val="005B3FA3"/>
    <w:rsid w:val="005B4719"/>
    <w:rsid w:val="005B4902"/>
    <w:rsid w:val="005B547B"/>
    <w:rsid w:val="005B555F"/>
    <w:rsid w:val="005B55BF"/>
    <w:rsid w:val="005B6BE7"/>
    <w:rsid w:val="005B770C"/>
    <w:rsid w:val="005C07DE"/>
    <w:rsid w:val="005C0B92"/>
    <w:rsid w:val="005C0F60"/>
    <w:rsid w:val="005C104C"/>
    <w:rsid w:val="005C12F9"/>
    <w:rsid w:val="005C17B5"/>
    <w:rsid w:val="005C20E6"/>
    <w:rsid w:val="005C22D0"/>
    <w:rsid w:val="005C2F71"/>
    <w:rsid w:val="005C4067"/>
    <w:rsid w:val="005C41A4"/>
    <w:rsid w:val="005C42D9"/>
    <w:rsid w:val="005C4458"/>
    <w:rsid w:val="005C4B04"/>
    <w:rsid w:val="005C51F9"/>
    <w:rsid w:val="005C6591"/>
    <w:rsid w:val="005C6DB6"/>
    <w:rsid w:val="005C6EB5"/>
    <w:rsid w:val="005C706A"/>
    <w:rsid w:val="005C728A"/>
    <w:rsid w:val="005C7D05"/>
    <w:rsid w:val="005D05F2"/>
    <w:rsid w:val="005D073A"/>
    <w:rsid w:val="005D0FF4"/>
    <w:rsid w:val="005D1526"/>
    <w:rsid w:val="005D1631"/>
    <w:rsid w:val="005D1ABF"/>
    <w:rsid w:val="005D1FFC"/>
    <w:rsid w:val="005D219E"/>
    <w:rsid w:val="005D3549"/>
    <w:rsid w:val="005D39D6"/>
    <w:rsid w:val="005D3F25"/>
    <w:rsid w:val="005D3FD5"/>
    <w:rsid w:val="005D3FDF"/>
    <w:rsid w:val="005D4982"/>
    <w:rsid w:val="005D4FE2"/>
    <w:rsid w:val="005D6888"/>
    <w:rsid w:val="005D693D"/>
    <w:rsid w:val="005D6EE0"/>
    <w:rsid w:val="005D6F24"/>
    <w:rsid w:val="005D70B3"/>
    <w:rsid w:val="005D73A0"/>
    <w:rsid w:val="005D7542"/>
    <w:rsid w:val="005D786C"/>
    <w:rsid w:val="005D7E0F"/>
    <w:rsid w:val="005D7FDE"/>
    <w:rsid w:val="005E056B"/>
    <w:rsid w:val="005E0A9B"/>
    <w:rsid w:val="005E0D8E"/>
    <w:rsid w:val="005E1768"/>
    <w:rsid w:val="005E1B4D"/>
    <w:rsid w:val="005E1CD8"/>
    <w:rsid w:val="005E1FEC"/>
    <w:rsid w:val="005E2DB4"/>
    <w:rsid w:val="005E3531"/>
    <w:rsid w:val="005E361D"/>
    <w:rsid w:val="005E403D"/>
    <w:rsid w:val="005E4CEF"/>
    <w:rsid w:val="005E5874"/>
    <w:rsid w:val="005E676A"/>
    <w:rsid w:val="005E690A"/>
    <w:rsid w:val="005E6AAE"/>
    <w:rsid w:val="005E6BF5"/>
    <w:rsid w:val="005E7167"/>
    <w:rsid w:val="005E7429"/>
    <w:rsid w:val="005E7668"/>
    <w:rsid w:val="005E7B76"/>
    <w:rsid w:val="005E7DFA"/>
    <w:rsid w:val="005E7F80"/>
    <w:rsid w:val="005F0112"/>
    <w:rsid w:val="005F0807"/>
    <w:rsid w:val="005F0810"/>
    <w:rsid w:val="005F1065"/>
    <w:rsid w:val="005F123A"/>
    <w:rsid w:val="005F1981"/>
    <w:rsid w:val="005F2517"/>
    <w:rsid w:val="005F2E79"/>
    <w:rsid w:val="005F3C79"/>
    <w:rsid w:val="005F3EAE"/>
    <w:rsid w:val="005F4997"/>
    <w:rsid w:val="005F5AEA"/>
    <w:rsid w:val="005F61F3"/>
    <w:rsid w:val="005F6917"/>
    <w:rsid w:val="005F7851"/>
    <w:rsid w:val="005F79A6"/>
    <w:rsid w:val="006009C0"/>
    <w:rsid w:val="00600A16"/>
    <w:rsid w:val="00600FF9"/>
    <w:rsid w:val="00601170"/>
    <w:rsid w:val="0060127B"/>
    <w:rsid w:val="006027D1"/>
    <w:rsid w:val="00602804"/>
    <w:rsid w:val="00602D1B"/>
    <w:rsid w:val="0060328B"/>
    <w:rsid w:val="00603495"/>
    <w:rsid w:val="00603DCB"/>
    <w:rsid w:val="00603F11"/>
    <w:rsid w:val="00604206"/>
    <w:rsid w:val="00604465"/>
    <w:rsid w:val="00604576"/>
    <w:rsid w:val="00605F01"/>
    <w:rsid w:val="006063F3"/>
    <w:rsid w:val="00606933"/>
    <w:rsid w:val="00606A96"/>
    <w:rsid w:val="00607528"/>
    <w:rsid w:val="00607906"/>
    <w:rsid w:val="0061032D"/>
    <w:rsid w:val="006109AC"/>
    <w:rsid w:val="00610EA6"/>
    <w:rsid w:val="006110BD"/>
    <w:rsid w:val="006113ED"/>
    <w:rsid w:val="00611465"/>
    <w:rsid w:val="00611945"/>
    <w:rsid w:val="006119E5"/>
    <w:rsid w:val="00612204"/>
    <w:rsid w:val="006126D1"/>
    <w:rsid w:val="00613232"/>
    <w:rsid w:val="00613254"/>
    <w:rsid w:val="00613379"/>
    <w:rsid w:val="006137CC"/>
    <w:rsid w:val="00613A60"/>
    <w:rsid w:val="00613CD3"/>
    <w:rsid w:val="00613DD0"/>
    <w:rsid w:val="00613E82"/>
    <w:rsid w:val="00614AE9"/>
    <w:rsid w:val="00614B31"/>
    <w:rsid w:val="00614E01"/>
    <w:rsid w:val="00615155"/>
    <w:rsid w:val="00615667"/>
    <w:rsid w:val="00616115"/>
    <w:rsid w:val="00617441"/>
    <w:rsid w:val="00617C3A"/>
    <w:rsid w:val="006200F7"/>
    <w:rsid w:val="0062080C"/>
    <w:rsid w:val="00620895"/>
    <w:rsid w:val="0062147A"/>
    <w:rsid w:val="006219BA"/>
    <w:rsid w:val="00621EF8"/>
    <w:rsid w:val="00622347"/>
    <w:rsid w:val="00622AB6"/>
    <w:rsid w:val="00622BC8"/>
    <w:rsid w:val="006232FB"/>
    <w:rsid w:val="00623B69"/>
    <w:rsid w:val="006248C7"/>
    <w:rsid w:val="00624BDB"/>
    <w:rsid w:val="00624D0D"/>
    <w:rsid w:val="00624F0B"/>
    <w:rsid w:val="00625A3A"/>
    <w:rsid w:val="006265DD"/>
    <w:rsid w:val="006265E2"/>
    <w:rsid w:val="006274D4"/>
    <w:rsid w:val="00627F8E"/>
    <w:rsid w:val="006301CB"/>
    <w:rsid w:val="00630D88"/>
    <w:rsid w:val="00631C98"/>
    <w:rsid w:val="00631D3D"/>
    <w:rsid w:val="006327DC"/>
    <w:rsid w:val="0063280E"/>
    <w:rsid w:val="00632AD5"/>
    <w:rsid w:val="00632D35"/>
    <w:rsid w:val="006334C1"/>
    <w:rsid w:val="00633BA5"/>
    <w:rsid w:val="00633CFF"/>
    <w:rsid w:val="00633FBF"/>
    <w:rsid w:val="006340AE"/>
    <w:rsid w:val="006346CF"/>
    <w:rsid w:val="00634AEE"/>
    <w:rsid w:val="0063562F"/>
    <w:rsid w:val="00635F0E"/>
    <w:rsid w:val="00636530"/>
    <w:rsid w:val="00636AEE"/>
    <w:rsid w:val="00636CC0"/>
    <w:rsid w:val="0063750F"/>
    <w:rsid w:val="006376D5"/>
    <w:rsid w:val="006377CD"/>
    <w:rsid w:val="00637BE3"/>
    <w:rsid w:val="00637CEF"/>
    <w:rsid w:val="00637E66"/>
    <w:rsid w:val="00637E94"/>
    <w:rsid w:val="00640251"/>
    <w:rsid w:val="00640508"/>
    <w:rsid w:val="006415B7"/>
    <w:rsid w:val="006416D5"/>
    <w:rsid w:val="00641BB3"/>
    <w:rsid w:val="00641C90"/>
    <w:rsid w:val="006421C6"/>
    <w:rsid w:val="006430E5"/>
    <w:rsid w:val="00643C91"/>
    <w:rsid w:val="006443A9"/>
    <w:rsid w:val="00644E03"/>
    <w:rsid w:val="00644ECB"/>
    <w:rsid w:val="0064570F"/>
    <w:rsid w:val="00645A78"/>
    <w:rsid w:val="00645AA4"/>
    <w:rsid w:val="006465C9"/>
    <w:rsid w:val="00647847"/>
    <w:rsid w:val="00650AA3"/>
    <w:rsid w:val="00650B44"/>
    <w:rsid w:val="006515B2"/>
    <w:rsid w:val="00651C70"/>
    <w:rsid w:val="00651EB3"/>
    <w:rsid w:val="00652DBC"/>
    <w:rsid w:val="00652E75"/>
    <w:rsid w:val="0065314D"/>
    <w:rsid w:val="00654965"/>
    <w:rsid w:val="00654998"/>
    <w:rsid w:val="00654E1D"/>
    <w:rsid w:val="006559EF"/>
    <w:rsid w:val="00655CA1"/>
    <w:rsid w:val="006564F3"/>
    <w:rsid w:val="00656E02"/>
    <w:rsid w:val="0066064B"/>
    <w:rsid w:val="00660C4A"/>
    <w:rsid w:val="0066161C"/>
    <w:rsid w:val="006618FB"/>
    <w:rsid w:val="00661A2E"/>
    <w:rsid w:val="00661E38"/>
    <w:rsid w:val="006629A9"/>
    <w:rsid w:val="00662A57"/>
    <w:rsid w:val="006632AF"/>
    <w:rsid w:val="00663426"/>
    <w:rsid w:val="0066537E"/>
    <w:rsid w:val="006654FE"/>
    <w:rsid w:val="00665AB1"/>
    <w:rsid w:val="00666643"/>
    <w:rsid w:val="0066723C"/>
    <w:rsid w:val="00667463"/>
    <w:rsid w:val="006674AE"/>
    <w:rsid w:val="006675FE"/>
    <w:rsid w:val="0066779A"/>
    <w:rsid w:val="0067103B"/>
    <w:rsid w:val="006710B9"/>
    <w:rsid w:val="006716CF"/>
    <w:rsid w:val="00671DC6"/>
    <w:rsid w:val="00672A2E"/>
    <w:rsid w:val="00672AF8"/>
    <w:rsid w:val="00673DA2"/>
    <w:rsid w:val="006745D3"/>
    <w:rsid w:val="00674CC0"/>
    <w:rsid w:val="00675A11"/>
    <w:rsid w:val="00675BFD"/>
    <w:rsid w:val="0067607C"/>
    <w:rsid w:val="006772DD"/>
    <w:rsid w:val="006775A5"/>
    <w:rsid w:val="006776A2"/>
    <w:rsid w:val="00677EE6"/>
    <w:rsid w:val="006801D8"/>
    <w:rsid w:val="006803B6"/>
    <w:rsid w:val="006813DC"/>
    <w:rsid w:val="00681B48"/>
    <w:rsid w:val="00681E32"/>
    <w:rsid w:val="006824D3"/>
    <w:rsid w:val="00682C6C"/>
    <w:rsid w:val="00683397"/>
    <w:rsid w:val="00683B62"/>
    <w:rsid w:val="00684426"/>
    <w:rsid w:val="0068540C"/>
    <w:rsid w:val="0068562C"/>
    <w:rsid w:val="00685F2A"/>
    <w:rsid w:val="0068626F"/>
    <w:rsid w:val="00686C73"/>
    <w:rsid w:val="006902C8"/>
    <w:rsid w:val="00690547"/>
    <w:rsid w:val="00690A30"/>
    <w:rsid w:val="006910E5"/>
    <w:rsid w:val="006912D0"/>
    <w:rsid w:val="006917E2"/>
    <w:rsid w:val="00692D42"/>
    <w:rsid w:val="00692ED8"/>
    <w:rsid w:val="006937B2"/>
    <w:rsid w:val="00693BEF"/>
    <w:rsid w:val="00693ED9"/>
    <w:rsid w:val="0069437C"/>
    <w:rsid w:val="00694554"/>
    <w:rsid w:val="00694DAC"/>
    <w:rsid w:val="006950E6"/>
    <w:rsid w:val="006951FB"/>
    <w:rsid w:val="00695279"/>
    <w:rsid w:val="0069558B"/>
    <w:rsid w:val="00695668"/>
    <w:rsid w:val="00695C09"/>
    <w:rsid w:val="00695DA7"/>
    <w:rsid w:val="00696307"/>
    <w:rsid w:val="00696581"/>
    <w:rsid w:val="00696D83"/>
    <w:rsid w:val="00697798"/>
    <w:rsid w:val="006978F1"/>
    <w:rsid w:val="006A07EC"/>
    <w:rsid w:val="006A09F7"/>
    <w:rsid w:val="006A0ACD"/>
    <w:rsid w:val="006A0D69"/>
    <w:rsid w:val="006A0DEC"/>
    <w:rsid w:val="006A13F9"/>
    <w:rsid w:val="006A17CD"/>
    <w:rsid w:val="006A1948"/>
    <w:rsid w:val="006A1AF8"/>
    <w:rsid w:val="006A253D"/>
    <w:rsid w:val="006A281D"/>
    <w:rsid w:val="006A2958"/>
    <w:rsid w:val="006A2A70"/>
    <w:rsid w:val="006A2D85"/>
    <w:rsid w:val="006A3147"/>
    <w:rsid w:val="006A320A"/>
    <w:rsid w:val="006A3245"/>
    <w:rsid w:val="006A3716"/>
    <w:rsid w:val="006A3791"/>
    <w:rsid w:val="006A3B0B"/>
    <w:rsid w:val="006A3D83"/>
    <w:rsid w:val="006A448F"/>
    <w:rsid w:val="006A5F20"/>
    <w:rsid w:val="006A6084"/>
    <w:rsid w:val="006A62E1"/>
    <w:rsid w:val="006A6310"/>
    <w:rsid w:val="006A6B6F"/>
    <w:rsid w:val="006B0B06"/>
    <w:rsid w:val="006B0B98"/>
    <w:rsid w:val="006B1888"/>
    <w:rsid w:val="006B21E4"/>
    <w:rsid w:val="006B33E7"/>
    <w:rsid w:val="006B3590"/>
    <w:rsid w:val="006B3F16"/>
    <w:rsid w:val="006B437F"/>
    <w:rsid w:val="006B478E"/>
    <w:rsid w:val="006B4924"/>
    <w:rsid w:val="006B4BF0"/>
    <w:rsid w:val="006B5580"/>
    <w:rsid w:val="006B5646"/>
    <w:rsid w:val="006B5E51"/>
    <w:rsid w:val="006B7797"/>
    <w:rsid w:val="006B7890"/>
    <w:rsid w:val="006B7A44"/>
    <w:rsid w:val="006C0022"/>
    <w:rsid w:val="006C0406"/>
    <w:rsid w:val="006C077A"/>
    <w:rsid w:val="006C0D57"/>
    <w:rsid w:val="006C1466"/>
    <w:rsid w:val="006C1893"/>
    <w:rsid w:val="006C1B7E"/>
    <w:rsid w:val="006C22F8"/>
    <w:rsid w:val="006C26AC"/>
    <w:rsid w:val="006C2BF2"/>
    <w:rsid w:val="006C429F"/>
    <w:rsid w:val="006C4449"/>
    <w:rsid w:val="006C46B7"/>
    <w:rsid w:val="006C4CA9"/>
    <w:rsid w:val="006C509D"/>
    <w:rsid w:val="006C5B2B"/>
    <w:rsid w:val="006C6154"/>
    <w:rsid w:val="006C6316"/>
    <w:rsid w:val="006C654E"/>
    <w:rsid w:val="006C6E94"/>
    <w:rsid w:val="006C7897"/>
    <w:rsid w:val="006C78B4"/>
    <w:rsid w:val="006C7BF2"/>
    <w:rsid w:val="006D09BA"/>
    <w:rsid w:val="006D1868"/>
    <w:rsid w:val="006D18E4"/>
    <w:rsid w:val="006D1D78"/>
    <w:rsid w:val="006D274E"/>
    <w:rsid w:val="006D2795"/>
    <w:rsid w:val="006D27A0"/>
    <w:rsid w:val="006D29D9"/>
    <w:rsid w:val="006D2A29"/>
    <w:rsid w:val="006D2AF0"/>
    <w:rsid w:val="006D2AF3"/>
    <w:rsid w:val="006D2CED"/>
    <w:rsid w:val="006D3426"/>
    <w:rsid w:val="006D3561"/>
    <w:rsid w:val="006D3A10"/>
    <w:rsid w:val="006D3D7A"/>
    <w:rsid w:val="006D3E6F"/>
    <w:rsid w:val="006D488D"/>
    <w:rsid w:val="006D4CCE"/>
    <w:rsid w:val="006D4FDB"/>
    <w:rsid w:val="006D5458"/>
    <w:rsid w:val="006D5DB0"/>
    <w:rsid w:val="006D64FD"/>
    <w:rsid w:val="006D7115"/>
    <w:rsid w:val="006D72BE"/>
    <w:rsid w:val="006D7507"/>
    <w:rsid w:val="006D7652"/>
    <w:rsid w:val="006D7C24"/>
    <w:rsid w:val="006D7C6F"/>
    <w:rsid w:val="006E05A8"/>
    <w:rsid w:val="006E10D6"/>
    <w:rsid w:val="006E1955"/>
    <w:rsid w:val="006E2105"/>
    <w:rsid w:val="006E21B3"/>
    <w:rsid w:val="006E2E46"/>
    <w:rsid w:val="006E325E"/>
    <w:rsid w:val="006E32B7"/>
    <w:rsid w:val="006E45C5"/>
    <w:rsid w:val="006E555C"/>
    <w:rsid w:val="006E617B"/>
    <w:rsid w:val="006E66EC"/>
    <w:rsid w:val="006E6E83"/>
    <w:rsid w:val="006E6FBB"/>
    <w:rsid w:val="006F1453"/>
    <w:rsid w:val="006F1C09"/>
    <w:rsid w:val="006F220C"/>
    <w:rsid w:val="006F264C"/>
    <w:rsid w:val="006F27C3"/>
    <w:rsid w:val="006F3590"/>
    <w:rsid w:val="006F3885"/>
    <w:rsid w:val="006F38B8"/>
    <w:rsid w:val="006F392E"/>
    <w:rsid w:val="006F4C30"/>
    <w:rsid w:val="006F555A"/>
    <w:rsid w:val="006F5EBE"/>
    <w:rsid w:val="006F60EE"/>
    <w:rsid w:val="006F6391"/>
    <w:rsid w:val="006F70A5"/>
    <w:rsid w:val="006F7215"/>
    <w:rsid w:val="00700027"/>
    <w:rsid w:val="00700217"/>
    <w:rsid w:val="00701297"/>
    <w:rsid w:val="00701996"/>
    <w:rsid w:val="00701C50"/>
    <w:rsid w:val="007035B6"/>
    <w:rsid w:val="00703958"/>
    <w:rsid w:val="00703B90"/>
    <w:rsid w:val="007044FF"/>
    <w:rsid w:val="00704856"/>
    <w:rsid w:val="0070505F"/>
    <w:rsid w:val="007056E4"/>
    <w:rsid w:val="00705B97"/>
    <w:rsid w:val="00706B66"/>
    <w:rsid w:val="00706F2C"/>
    <w:rsid w:val="0070780A"/>
    <w:rsid w:val="0070793B"/>
    <w:rsid w:val="0071105A"/>
    <w:rsid w:val="0071184B"/>
    <w:rsid w:val="007118FA"/>
    <w:rsid w:val="00711E0C"/>
    <w:rsid w:val="0071288E"/>
    <w:rsid w:val="00712B61"/>
    <w:rsid w:val="00712D31"/>
    <w:rsid w:val="00713118"/>
    <w:rsid w:val="007132B9"/>
    <w:rsid w:val="00714D12"/>
    <w:rsid w:val="0071546E"/>
    <w:rsid w:val="007156DD"/>
    <w:rsid w:val="00715D06"/>
    <w:rsid w:val="007164A6"/>
    <w:rsid w:val="0071660E"/>
    <w:rsid w:val="00716715"/>
    <w:rsid w:val="007169B2"/>
    <w:rsid w:val="007169B3"/>
    <w:rsid w:val="007174D4"/>
    <w:rsid w:val="00717767"/>
    <w:rsid w:val="0071792A"/>
    <w:rsid w:val="00717CA1"/>
    <w:rsid w:val="0072142A"/>
    <w:rsid w:val="00721D96"/>
    <w:rsid w:val="00722AE1"/>
    <w:rsid w:val="0072349E"/>
    <w:rsid w:val="0072392A"/>
    <w:rsid w:val="00723CC0"/>
    <w:rsid w:val="00723ECD"/>
    <w:rsid w:val="007240B2"/>
    <w:rsid w:val="00724B5D"/>
    <w:rsid w:val="007254AB"/>
    <w:rsid w:val="00725AB7"/>
    <w:rsid w:val="00726187"/>
    <w:rsid w:val="007264B2"/>
    <w:rsid w:val="007266CE"/>
    <w:rsid w:val="00726CC4"/>
    <w:rsid w:val="0072721D"/>
    <w:rsid w:val="00727785"/>
    <w:rsid w:val="00730F28"/>
    <w:rsid w:val="007318D8"/>
    <w:rsid w:val="0073235B"/>
    <w:rsid w:val="0073288C"/>
    <w:rsid w:val="0073290A"/>
    <w:rsid w:val="00732951"/>
    <w:rsid w:val="00732E0A"/>
    <w:rsid w:val="00733A19"/>
    <w:rsid w:val="00733B7C"/>
    <w:rsid w:val="007341BF"/>
    <w:rsid w:val="0073424F"/>
    <w:rsid w:val="0073499A"/>
    <w:rsid w:val="00734DA2"/>
    <w:rsid w:val="007352B7"/>
    <w:rsid w:val="0073533D"/>
    <w:rsid w:val="0073548C"/>
    <w:rsid w:val="007365EA"/>
    <w:rsid w:val="00736945"/>
    <w:rsid w:val="00737C77"/>
    <w:rsid w:val="00737F84"/>
    <w:rsid w:val="00740590"/>
    <w:rsid w:val="00740A78"/>
    <w:rsid w:val="00740BC3"/>
    <w:rsid w:val="00740BC5"/>
    <w:rsid w:val="0074110F"/>
    <w:rsid w:val="007420C6"/>
    <w:rsid w:val="00742C94"/>
    <w:rsid w:val="00742F37"/>
    <w:rsid w:val="00743393"/>
    <w:rsid w:val="00743994"/>
    <w:rsid w:val="00744204"/>
    <w:rsid w:val="0074427F"/>
    <w:rsid w:val="007445DC"/>
    <w:rsid w:val="00744AB8"/>
    <w:rsid w:val="00744B79"/>
    <w:rsid w:val="0074528A"/>
    <w:rsid w:val="007456C5"/>
    <w:rsid w:val="007458E1"/>
    <w:rsid w:val="00745982"/>
    <w:rsid w:val="00745BF5"/>
    <w:rsid w:val="00746FA3"/>
    <w:rsid w:val="0074782B"/>
    <w:rsid w:val="00747846"/>
    <w:rsid w:val="00750017"/>
    <w:rsid w:val="00750389"/>
    <w:rsid w:val="00750430"/>
    <w:rsid w:val="00750444"/>
    <w:rsid w:val="00750536"/>
    <w:rsid w:val="007506A4"/>
    <w:rsid w:val="00750D22"/>
    <w:rsid w:val="00752318"/>
    <w:rsid w:val="00752994"/>
    <w:rsid w:val="00752AC5"/>
    <w:rsid w:val="00753722"/>
    <w:rsid w:val="007537A6"/>
    <w:rsid w:val="00753A07"/>
    <w:rsid w:val="00753B6B"/>
    <w:rsid w:val="00753DAF"/>
    <w:rsid w:val="00754440"/>
    <w:rsid w:val="0075473B"/>
    <w:rsid w:val="007548DE"/>
    <w:rsid w:val="00754978"/>
    <w:rsid w:val="00755DFE"/>
    <w:rsid w:val="00756927"/>
    <w:rsid w:val="00756F17"/>
    <w:rsid w:val="00756F49"/>
    <w:rsid w:val="00757DDB"/>
    <w:rsid w:val="0076010A"/>
    <w:rsid w:val="00760156"/>
    <w:rsid w:val="00760295"/>
    <w:rsid w:val="007605F4"/>
    <w:rsid w:val="00760819"/>
    <w:rsid w:val="00760D81"/>
    <w:rsid w:val="00760DD9"/>
    <w:rsid w:val="00760F6C"/>
    <w:rsid w:val="007610FD"/>
    <w:rsid w:val="00762B2E"/>
    <w:rsid w:val="00762B49"/>
    <w:rsid w:val="0076368D"/>
    <w:rsid w:val="007640CC"/>
    <w:rsid w:val="00765863"/>
    <w:rsid w:val="00765ADD"/>
    <w:rsid w:val="00766E54"/>
    <w:rsid w:val="00767680"/>
    <w:rsid w:val="00767B10"/>
    <w:rsid w:val="00767B94"/>
    <w:rsid w:val="00770323"/>
    <w:rsid w:val="00770745"/>
    <w:rsid w:val="007707B8"/>
    <w:rsid w:val="0077087F"/>
    <w:rsid w:val="0077102D"/>
    <w:rsid w:val="007715AC"/>
    <w:rsid w:val="007715AE"/>
    <w:rsid w:val="0077292C"/>
    <w:rsid w:val="00774346"/>
    <w:rsid w:val="00775414"/>
    <w:rsid w:val="007755C7"/>
    <w:rsid w:val="007758FA"/>
    <w:rsid w:val="0077767E"/>
    <w:rsid w:val="007777A2"/>
    <w:rsid w:val="00780769"/>
    <w:rsid w:val="007807BD"/>
    <w:rsid w:val="00780CD2"/>
    <w:rsid w:val="0078121B"/>
    <w:rsid w:val="0078180C"/>
    <w:rsid w:val="00782161"/>
    <w:rsid w:val="00782399"/>
    <w:rsid w:val="00782522"/>
    <w:rsid w:val="00782739"/>
    <w:rsid w:val="007836BB"/>
    <w:rsid w:val="00783771"/>
    <w:rsid w:val="00783C3C"/>
    <w:rsid w:val="00783CBB"/>
    <w:rsid w:val="00783E58"/>
    <w:rsid w:val="00783FFE"/>
    <w:rsid w:val="00784CE3"/>
    <w:rsid w:val="00784EEF"/>
    <w:rsid w:val="0078529A"/>
    <w:rsid w:val="007852B5"/>
    <w:rsid w:val="00785835"/>
    <w:rsid w:val="007859B0"/>
    <w:rsid w:val="00785D37"/>
    <w:rsid w:val="00785D59"/>
    <w:rsid w:val="00785E19"/>
    <w:rsid w:val="00785E62"/>
    <w:rsid w:val="007863D1"/>
    <w:rsid w:val="00786403"/>
    <w:rsid w:val="007866CA"/>
    <w:rsid w:val="007868FC"/>
    <w:rsid w:val="00786ADB"/>
    <w:rsid w:val="00786D70"/>
    <w:rsid w:val="00787798"/>
    <w:rsid w:val="0079083C"/>
    <w:rsid w:val="00790DE3"/>
    <w:rsid w:val="00791B34"/>
    <w:rsid w:val="007927F3"/>
    <w:rsid w:val="007928B9"/>
    <w:rsid w:val="00793751"/>
    <w:rsid w:val="00794CDF"/>
    <w:rsid w:val="007963FF"/>
    <w:rsid w:val="00796BF3"/>
    <w:rsid w:val="00796C76"/>
    <w:rsid w:val="00797E9A"/>
    <w:rsid w:val="00797F84"/>
    <w:rsid w:val="007A05C4"/>
    <w:rsid w:val="007A0EDB"/>
    <w:rsid w:val="007A1B70"/>
    <w:rsid w:val="007A282A"/>
    <w:rsid w:val="007A36BC"/>
    <w:rsid w:val="007A39DC"/>
    <w:rsid w:val="007A4113"/>
    <w:rsid w:val="007A49D8"/>
    <w:rsid w:val="007A4ABA"/>
    <w:rsid w:val="007A4CBE"/>
    <w:rsid w:val="007A6917"/>
    <w:rsid w:val="007A6D2C"/>
    <w:rsid w:val="007A6D37"/>
    <w:rsid w:val="007A7080"/>
    <w:rsid w:val="007A7493"/>
    <w:rsid w:val="007A78E1"/>
    <w:rsid w:val="007A7EEC"/>
    <w:rsid w:val="007B0A5B"/>
    <w:rsid w:val="007B0ABF"/>
    <w:rsid w:val="007B0B86"/>
    <w:rsid w:val="007B0F7F"/>
    <w:rsid w:val="007B1300"/>
    <w:rsid w:val="007B15DA"/>
    <w:rsid w:val="007B19C1"/>
    <w:rsid w:val="007B1EB9"/>
    <w:rsid w:val="007B257E"/>
    <w:rsid w:val="007B3B4B"/>
    <w:rsid w:val="007B4E33"/>
    <w:rsid w:val="007B5490"/>
    <w:rsid w:val="007B58BB"/>
    <w:rsid w:val="007B5904"/>
    <w:rsid w:val="007B5DE6"/>
    <w:rsid w:val="007B5E8D"/>
    <w:rsid w:val="007B67FE"/>
    <w:rsid w:val="007B7794"/>
    <w:rsid w:val="007B7B1B"/>
    <w:rsid w:val="007C030D"/>
    <w:rsid w:val="007C088D"/>
    <w:rsid w:val="007C0B2B"/>
    <w:rsid w:val="007C1811"/>
    <w:rsid w:val="007C260E"/>
    <w:rsid w:val="007C2668"/>
    <w:rsid w:val="007C2890"/>
    <w:rsid w:val="007C318A"/>
    <w:rsid w:val="007C32F2"/>
    <w:rsid w:val="007C341A"/>
    <w:rsid w:val="007C3A55"/>
    <w:rsid w:val="007C3C78"/>
    <w:rsid w:val="007C4322"/>
    <w:rsid w:val="007C4399"/>
    <w:rsid w:val="007C48FC"/>
    <w:rsid w:val="007C5499"/>
    <w:rsid w:val="007C5C41"/>
    <w:rsid w:val="007C603A"/>
    <w:rsid w:val="007C6089"/>
    <w:rsid w:val="007C65EB"/>
    <w:rsid w:val="007C7462"/>
    <w:rsid w:val="007C7AAA"/>
    <w:rsid w:val="007C7FFD"/>
    <w:rsid w:val="007D0A62"/>
    <w:rsid w:val="007D0C82"/>
    <w:rsid w:val="007D20C8"/>
    <w:rsid w:val="007D220D"/>
    <w:rsid w:val="007D25B1"/>
    <w:rsid w:val="007D29B2"/>
    <w:rsid w:val="007D2AED"/>
    <w:rsid w:val="007D3251"/>
    <w:rsid w:val="007D36B3"/>
    <w:rsid w:val="007D3D8C"/>
    <w:rsid w:val="007D4433"/>
    <w:rsid w:val="007D478C"/>
    <w:rsid w:val="007D4892"/>
    <w:rsid w:val="007D493D"/>
    <w:rsid w:val="007D4D68"/>
    <w:rsid w:val="007D4ECF"/>
    <w:rsid w:val="007D564E"/>
    <w:rsid w:val="007D58E6"/>
    <w:rsid w:val="007D590D"/>
    <w:rsid w:val="007D598D"/>
    <w:rsid w:val="007D6165"/>
    <w:rsid w:val="007D6167"/>
    <w:rsid w:val="007D6180"/>
    <w:rsid w:val="007D6EBF"/>
    <w:rsid w:val="007E03CF"/>
    <w:rsid w:val="007E11A9"/>
    <w:rsid w:val="007E131C"/>
    <w:rsid w:val="007E1819"/>
    <w:rsid w:val="007E1B77"/>
    <w:rsid w:val="007E1D99"/>
    <w:rsid w:val="007E2A1C"/>
    <w:rsid w:val="007E2B24"/>
    <w:rsid w:val="007E2CDF"/>
    <w:rsid w:val="007E38AA"/>
    <w:rsid w:val="007E4756"/>
    <w:rsid w:val="007E4D68"/>
    <w:rsid w:val="007E51C1"/>
    <w:rsid w:val="007E5341"/>
    <w:rsid w:val="007E5DF0"/>
    <w:rsid w:val="007E5E22"/>
    <w:rsid w:val="007E6370"/>
    <w:rsid w:val="007E648D"/>
    <w:rsid w:val="007E6644"/>
    <w:rsid w:val="007E6710"/>
    <w:rsid w:val="007E6D72"/>
    <w:rsid w:val="007E6F27"/>
    <w:rsid w:val="007E7102"/>
    <w:rsid w:val="007F047A"/>
    <w:rsid w:val="007F07CA"/>
    <w:rsid w:val="007F1BF9"/>
    <w:rsid w:val="007F1C6D"/>
    <w:rsid w:val="007F2DB3"/>
    <w:rsid w:val="007F3000"/>
    <w:rsid w:val="007F3E6F"/>
    <w:rsid w:val="007F48C9"/>
    <w:rsid w:val="007F4953"/>
    <w:rsid w:val="007F57E7"/>
    <w:rsid w:val="007F5D00"/>
    <w:rsid w:val="007F5D12"/>
    <w:rsid w:val="007F5D65"/>
    <w:rsid w:val="007F6351"/>
    <w:rsid w:val="007F7922"/>
    <w:rsid w:val="008002D8"/>
    <w:rsid w:val="008002EE"/>
    <w:rsid w:val="00800619"/>
    <w:rsid w:val="00800A42"/>
    <w:rsid w:val="00800C9D"/>
    <w:rsid w:val="00800CA6"/>
    <w:rsid w:val="00802327"/>
    <w:rsid w:val="00802F91"/>
    <w:rsid w:val="00803140"/>
    <w:rsid w:val="00803344"/>
    <w:rsid w:val="00803385"/>
    <w:rsid w:val="008039FF"/>
    <w:rsid w:val="00803EE6"/>
    <w:rsid w:val="00804138"/>
    <w:rsid w:val="00804B2B"/>
    <w:rsid w:val="00804C19"/>
    <w:rsid w:val="00806459"/>
    <w:rsid w:val="008069EC"/>
    <w:rsid w:val="00806AEC"/>
    <w:rsid w:val="008071B1"/>
    <w:rsid w:val="00807A02"/>
    <w:rsid w:val="00807EEA"/>
    <w:rsid w:val="00810145"/>
    <w:rsid w:val="0081118E"/>
    <w:rsid w:val="0081135F"/>
    <w:rsid w:val="00812B44"/>
    <w:rsid w:val="00812CE6"/>
    <w:rsid w:val="008138DD"/>
    <w:rsid w:val="00813FD2"/>
    <w:rsid w:val="00814012"/>
    <w:rsid w:val="00814434"/>
    <w:rsid w:val="00815110"/>
    <w:rsid w:val="0081558D"/>
    <w:rsid w:val="0081579E"/>
    <w:rsid w:val="00815A80"/>
    <w:rsid w:val="00815DD6"/>
    <w:rsid w:val="00816235"/>
    <w:rsid w:val="00816403"/>
    <w:rsid w:val="00816615"/>
    <w:rsid w:val="0081673F"/>
    <w:rsid w:val="0081697A"/>
    <w:rsid w:val="008172B4"/>
    <w:rsid w:val="00817AA0"/>
    <w:rsid w:val="008202DD"/>
    <w:rsid w:val="008204A0"/>
    <w:rsid w:val="00822367"/>
    <w:rsid w:val="0082276C"/>
    <w:rsid w:val="00822842"/>
    <w:rsid w:val="00822FBF"/>
    <w:rsid w:val="00822FDC"/>
    <w:rsid w:val="0082317F"/>
    <w:rsid w:val="008232F4"/>
    <w:rsid w:val="008234F1"/>
    <w:rsid w:val="0082391B"/>
    <w:rsid w:val="008246E5"/>
    <w:rsid w:val="00825B0D"/>
    <w:rsid w:val="00825B69"/>
    <w:rsid w:val="00825D90"/>
    <w:rsid w:val="00827BBF"/>
    <w:rsid w:val="00827D8C"/>
    <w:rsid w:val="00827DA7"/>
    <w:rsid w:val="0083042E"/>
    <w:rsid w:val="00830553"/>
    <w:rsid w:val="00830AEB"/>
    <w:rsid w:val="00831650"/>
    <w:rsid w:val="00831DBF"/>
    <w:rsid w:val="00831FDF"/>
    <w:rsid w:val="008322AF"/>
    <w:rsid w:val="008322DA"/>
    <w:rsid w:val="00833033"/>
    <w:rsid w:val="008335E5"/>
    <w:rsid w:val="0083381B"/>
    <w:rsid w:val="00833DA2"/>
    <w:rsid w:val="00834162"/>
    <w:rsid w:val="00834326"/>
    <w:rsid w:val="00834360"/>
    <w:rsid w:val="008349FB"/>
    <w:rsid w:val="00834AB1"/>
    <w:rsid w:val="00834AD1"/>
    <w:rsid w:val="00835641"/>
    <w:rsid w:val="00835F94"/>
    <w:rsid w:val="00836B5C"/>
    <w:rsid w:val="00836B75"/>
    <w:rsid w:val="00836C07"/>
    <w:rsid w:val="00837250"/>
    <w:rsid w:val="00837574"/>
    <w:rsid w:val="00837A81"/>
    <w:rsid w:val="008411FA"/>
    <w:rsid w:val="00841222"/>
    <w:rsid w:val="008418DF"/>
    <w:rsid w:val="00841B71"/>
    <w:rsid w:val="00843320"/>
    <w:rsid w:val="008438DD"/>
    <w:rsid w:val="00843C32"/>
    <w:rsid w:val="00843F87"/>
    <w:rsid w:val="0084447E"/>
    <w:rsid w:val="00844B92"/>
    <w:rsid w:val="00844FC7"/>
    <w:rsid w:val="00845107"/>
    <w:rsid w:val="00845204"/>
    <w:rsid w:val="00845A86"/>
    <w:rsid w:val="00846386"/>
    <w:rsid w:val="0084682B"/>
    <w:rsid w:val="00846F2F"/>
    <w:rsid w:val="008473AE"/>
    <w:rsid w:val="00847AA7"/>
    <w:rsid w:val="00847D5D"/>
    <w:rsid w:val="00847F4C"/>
    <w:rsid w:val="00847FBF"/>
    <w:rsid w:val="008500E5"/>
    <w:rsid w:val="00850B67"/>
    <w:rsid w:val="008512DC"/>
    <w:rsid w:val="008517E5"/>
    <w:rsid w:val="00851AE5"/>
    <w:rsid w:val="00851DD9"/>
    <w:rsid w:val="00852648"/>
    <w:rsid w:val="0085284B"/>
    <w:rsid w:val="00852CD9"/>
    <w:rsid w:val="008536E6"/>
    <w:rsid w:val="00854832"/>
    <w:rsid w:val="00854F96"/>
    <w:rsid w:val="00855535"/>
    <w:rsid w:val="00855688"/>
    <w:rsid w:val="00855765"/>
    <w:rsid w:val="00855BA4"/>
    <w:rsid w:val="00855D74"/>
    <w:rsid w:val="00855FA9"/>
    <w:rsid w:val="008560F0"/>
    <w:rsid w:val="00856C67"/>
    <w:rsid w:val="00856EAA"/>
    <w:rsid w:val="008573D1"/>
    <w:rsid w:val="008579D2"/>
    <w:rsid w:val="00860ACA"/>
    <w:rsid w:val="008613DE"/>
    <w:rsid w:val="00861414"/>
    <w:rsid w:val="00861721"/>
    <w:rsid w:val="00862192"/>
    <w:rsid w:val="0086231A"/>
    <w:rsid w:val="00862A6B"/>
    <w:rsid w:val="00862C24"/>
    <w:rsid w:val="008637BA"/>
    <w:rsid w:val="00863A45"/>
    <w:rsid w:val="00864330"/>
    <w:rsid w:val="008645D1"/>
    <w:rsid w:val="00864FA1"/>
    <w:rsid w:val="00865531"/>
    <w:rsid w:val="00865BEF"/>
    <w:rsid w:val="00865CBB"/>
    <w:rsid w:val="00865EFB"/>
    <w:rsid w:val="008662D2"/>
    <w:rsid w:val="008663D9"/>
    <w:rsid w:val="00866589"/>
    <w:rsid w:val="008668CE"/>
    <w:rsid w:val="00867331"/>
    <w:rsid w:val="00867410"/>
    <w:rsid w:val="008678E8"/>
    <w:rsid w:val="00867EE9"/>
    <w:rsid w:val="00870294"/>
    <w:rsid w:val="008709B9"/>
    <w:rsid w:val="00870D2B"/>
    <w:rsid w:val="008713B4"/>
    <w:rsid w:val="008717E6"/>
    <w:rsid w:val="00871E52"/>
    <w:rsid w:val="008727F0"/>
    <w:rsid w:val="0087319F"/>
    <w:rsid w:val="0087346A"/>
    <w:rsid w:val="00873563"/>
    <w:rsid w:val="00873588"/>
    <w:rsid w:val="00873A23"/>
    <w:rsid w:val="00873E20"/>
    <w:rsid w:val="00873F4C"/>
    <w:rsid w:val="00875052"/>
    <w:rsid w:val="00875395"/>
    <w:rsid w:val="008756AC"/>
    <w:rsid w:val="00875E78"/>
    <w:rsid w:val="00876055"/>
    <w:rsid w:val="00876BDD"/>
    <w:rsid w:val="00876F4C"/>
    <w:rsid w:val="00877DE4"/>
    <w:rsid w:val="00877E7E"/>
    <w:rsid w:val="008805A2"/>
    <w:rsid w:val="00880F7E"/>
    <w:rsid w:val="00880F8A"/>
    <w:rsid w:val="008810CE"/>
    <w:rsid w:val="0088126C"/>
    <w:rsid w:val="008816A4"/>
    <w:rsid w:val="00881FE8"/>
    <w:rsid w:val="0088225E"/>
    <w:rsid w:val="00882841"/>
    <w:rsid w:val="00882D09"/>
    <w:rsid w:val="0088383A"/>
    <w:rsid w:val="00883D71"/>
    <w:rsid w:val="00885291"/>
    <w:rsid w:val="008852B5"/>
    <w:rsid w:val="00885E52"/>
    <w:rsid w:val="0088612B"/>
    <w:rsid w:val="0088635F"/>
    <w:rsid w:val="008867FC"/>
    <w:rsid w:val="00886EC0"/>
    <w:rsid w:val="008873EF"/>
    <w:rsid w:val="00887B28"/>
    <w:rsid w:val="008904C1"/>
    <w:rsid w:val="00890ACF"/>
    <w:rsid w:val="00890DFB"/>
    <w:rsid w:val="00891641"/>
    <w:rsid w:val="00891693"/>
    <w:rsid w:val="008919A5"/>
    <w:rsid w:val="00891A15"/>
    <w:rsid w:val="00891A24"/>
    <w:rsid w:val="00891BA9"/>
    <w:rsid w:val="00891C39"/>
    <w:rsid w:val="0089244B"/>
    <w:rsid w:val="00892481"/>
    <w:rsid w:val="00892810"/>
    <w:rsid w:val="00892AF1"/>
    <w:rsid w:val="00893028"/>
    <w:rsid w:val="00893AFE"/>
    <w:rsid w:val="00893D0B"/>
    <w:rsid w:val="0089496F"/>
    <w:rsid w:val="00895277"/>
    <w:rsid w:val="008953EA"/>
    <w:rsid w:val="008955D9"/>
    <w:rsid w:val="00896107"/>
    <w:rsid w:val="0089648C"/>
    <w:rsid w:val="00896650"/>
    <w:rsid w:val="0089670E"/>
    <w:rsid w:val="00897310"/>
    <w:rsid w:val="008A0AE6"/>
    <w:rsid w:val="008A0FD9"/>
    <w:rsid w:val="008A1247"/>
    <w:rsid w:val="008A12FB"/>
    <w:rsid w:val="008A158F"/>
    <w:rsid w:val="008A2E30"/>
    <w:rsid w:val="008A33BE"/>
    <w:rsid w:val="008A3AEF"/>
    <w:rsid w:val="008A3C2A"/>
    <w:rsid w:val="008A3F4B"/>
    <w:rsid w:val="008A3F58"/>
    <w:rsid w:val="008A3F8F"/>
    <w:rsid w:val="008A465F"/>
    <w:rsid w:val="008A5187"/>
    <w:rsid w:val="008A534D"/>
    <w:rsid w:val="008A6096"/>
    <w:rsid w:val="008A625F"/>
    <w:rsid w:val="008A630D"/>
    <w:rsid w:val="008A6353"/>
    <w:rsid w:val="008A6A06"/>
    <w:rsid w:val="008A6AAE"/>
    <w:rsid w:val="008A7056"/>
    <w:rsid w:val="008A70A0"/>
    <w:rsid w:val="008A7748"/>
    <w:rsid w:val="008A78A6"/>
    <w:rsid w:val="008A7924"/>
    <w:rsid w:val="008A7A67"/>
    <w:rsid w:val="008A7AD7"/>
    <w:rsid w:val="008B0F4C"/>
    <w:rsid w:val="008B0FA3"/>
    <w:rsid w:val="008B14C5"/>
    <w:rsid w:val="008B156F"/>
    <w:rsid w:val="008B3825"/>
    <w:rsid w:val="008B4B00"/>
    <w:rsid w:val="008B4EF8"/>
    <w:rsid w:val="008B4FF5"/>
    <w:rsid w:val="008B515E"/>
    <w:rsid w:val="008B5A1A"/>
    <w:rsid w:val="008B60BC"/>
    <w:rsid w:val="008B614A"/>
    <w:rsid w:val="008B648C"/>
    <w:rsid w:val="008B64A9"/>
    <w:rsid w:val="008B72CA"/>
    <w:rsid w:val="008B7452"/>
    <w:rsid w:val="008B75E7"/>
    <w:rsid w:val="008C0124"/>
    <w:rsid w:val="008C08EF"/>
    <w:rsid w:val="008C0ADE"/>
    <w:rsid w:val="008C1560"/>
    <w:rsid w:val="008C190C"/>
    <w:rsid w:val="008C2384"/>
    <w:rsid w:val="008C27F7"/>
    <w:rsid w:val="008C297D"/>
    <w:rsid w:val="008C2F70"/>
    <w:rsid w:val="008C352F"/>
    <w:rsid w:val="008C39B0"/>
    <w:rsid w:val="008C3CCD"/>
    <w:rsid w:val="008C467B"/>
    <w:rsid w:val="008C4776"/>
    <w:rsid w:val="008C4F02"/>
    <w:rsid w:val="008C4F83"/>
    <w:rsid w:val="008C51F7"/>
    <w:rsid w:val="008C52C9"/>
    <w:rsid w:val="008C57C1"/>
    <w:rsid w:val="008C6011"/>
    <w:rsid w:val="008C66CD"/>
    <w:rsid w:val="008C6C60"/>
    <w:rsid w:val="008C72AA"/>
    <w:rsid w:val="008C7ACA"/>
    <w:rsid w:val="008C7B79"/>
    <w:rsid w:val="008D0C95"/>
    <w:rsid w:val="008D1D44"/>
    <w:rsid w:val="008D26A7"/>
    <w:rsid w:val="008D2E95"/>
    <w:rsid w:val="008D3154"/>
    <w:rsid w:val="008D44FD"/>
    <w:rsid w:val="008D4B7C"/>
    <w:rsid w:val="008D4F80"/>
    <w:rsid w:val="008D5131"/>
    <w:rsid w:val="008D5778"/>
    <w:rsid w:val="008D59A2"/>
    <w:rsid w:val="008D5D67"/>
    <w:rsid w:val="008D5E41"/>
    <w:rsid w:val="008D622F"/>
    <w:rsid w:val="008D6699"/>
    <w:rsid w:val="008D710C"/>
    <w:rsid w:val="008D7E46"/>
    <w:rsid w:val="008E008D"/>
    <w:rsid w:val="008E09A7"/>
    <w:rsid w:val="008E1968"/>
    <w:rsid w:val="008E25C3"/>
    <w:rsid w:val="008E2ED4"/>
    <w:rsid w:val="008E2FA6"/>
    <w:rsid w:val="008E3098"/>
    <w:rsid w:val="008E35F8"/>
    <w:rsid w:val="008E3781"/>
    <w:rsid w:val="008E3B56"/>
    <w:rsid w:val="008E47D7"/>
    <w:rsid w:val="008E52A3"/>
    <w:rsid w:val="008E53A2"/>
    <w:rsid w:val="008E556C"/>
    <w:rsid w:val="008E568F"/>
    <w:rsid w:val="008E56B5"/>
    <w:rsid w:val="008E56F0"/>
    <w:rsid w:val="008E57B9"/>
    <w:rsid w:val="008E5F82"/>
    <w:rsid w:val="008E69CC"/>
    <w:rsid w:val="008E7C95"/>
    <w:rsid w:val="008E7EDB"/>
    <w:rsid w:val="008F020C"/>
    <w:rsid w:val="008F0D6E"/>
    <w:rsid w:val="008F0EB4"/>
    <w:rsid w:val="008F105F"/>
    <w:rsid w:val="008F1109"/>
    <w:rsid w:val="008F1E5B"/>
    <w:rsid w:val="008F26E1"/>
    <w:rsid w:val="008F2BA6"/>
    <w:rsid w:val="008F304D"/>
    <w:rsid w:val="008F3105"/>
    <w:rsid w:val="008F32A8"/>
    <w:rsid w:val="008F363B"/>
    <w:rsid w:val="008F3A01"/>
    <w:rsid w:val="008F474E"/>
    <w:rsid w:val="008F4A5F"/>
    <w:rsid w:val="008F4DEC"/>
    <w:rsid w:val="008F5FDB"/>
    <w:rsid w:val="008F6AFD"/>
    <w:rsid w:val="008F6DA2"/>
    <w:rsid w:val="008F7965"/>
    <w:rsid w:val="00900565"/>
    <w:rsid w:val="00900FF0"/>
    <w:rsid w:val="00901983"/>
    <w:rsid w:val="00902821"/>
    <w:rsid w:val="00903F7E"/>
    <w:rsid w:val="009042AC"/>
    <w:rsid w:val="0090440B"/>
    <w:rsid w:val="00905239"/>
    <w:rsid w:val="00905D0E"/>
    <w:rsid w:val="00905FDA"/>
    <w:rsid w:val="009063D6"/>
    <w:rsid w:val="009068AE"/>
    <w:rsid w:val="00906940"/>
    <w:rsid w:val="009069CD"/>
    <w:rsid w:val="00906CB3"/>
    <w:rsid w:val="009074C7"/>
    <w:rsid w:val="0090774F"/>
    <w:rsid w:val="009100DD"/>
    <w:rsid w:val="00910BBB"/>
    <w:rsid w:val="00911962"/>
    <w:rsid w:val="00911F67"/>
    <w:rsid w:val="009124B7"/>
    <w:rsid w:val="00912C4E"/>
    <w:rsid w:val="00912E10"/>
    <w:rsid w:val="00912EE5"/>
    <w:rsid w:val="00913935"/>
    <w:rsid w:val="00913AB7"/>
    <w:rsid w:val="0091409B"/>
    <w:rsid w:val="0091434B"/>
    <w:rsid w:val="00914395"/>
    <w:rsid w:val="00914495"/>
    <w:rsid w:val="00914BDF"/>
    <w:rsid w:val="0091527D"/>
    <w:rsid w:val="00915402"/>
    <w:rsid w:val="00916AD0"/>
    <w:rsid w:val="009170D1"/>
    <w:rsid w:val="00917C6E"/>
    <w:rsid w:val="00920095"/>
    <w:rsid w:val="00920140"/>
    <w:rsid w:val="0092019E"/>
    <w:rsid w:val="00920DD3"/>
    <w:rsid w:val="0092136D"/>
    <w:rsid w:val="009215A5"/>
    <w:rsid w:val="0092196A"/>
    <w:rsid w:val="00921C09"/>
    <w:rsid w:val="00922944"/>
    <w:rsid w:val="00922F4D"/>
    <w:rsid w:val="009230B4"/>
    <w:rsid w:val="0092324B"/>
    <w:rsid w:val="00923AA2"/>
    <w:rsid w:val="00924098"/>
    <w:rsid w:val="00925398"/>
    <w:rsid w:val="009254FE"/>
    <w:rsid w:val="00925DF5"/>
    <w:rsid w:val="009264CC"/>
    <w:rsid w:val="00926F97"/>
    <w:rsid w:val="00927113"/>
    <w:rsid w:val="00927E80"/>
    <w:rsid w:val="0093013F"/>
    <w:rsid w:val="009301AA"/>
    <w:rsid w:val="0093052D"/>
    <w:rsid w:val="00930CC0"/>
    <w:rsid w:val="00930F47"/>
    <w:rsid w:val="0093130F"/>
    <w:rsid w:val="009313B6"/>
    <w:rsid w:val="0093141F"/>
    <w:rsid w:val="00931EA8"/>
    <w:rsid w:val="00932830"/>
    <w:rsid w:val="00932DC2"/>
    <w:rsid w:val="0093317E"/>
    <w:rsid w:val="0093358B"/>
    <w:rsid w:val="009335A3"/>
    <w:rsid w:val="00934098"/>
    <w:rsid w:val="00934305"/>
    <w:rsid w:val="00934F97"/>
    <w:rsid w:val="009352B9"/>
    <w:rsid w:val="00935677"/>
    <w:rsid w:val="00935EEF"/>
    <w:rsid w:val="009360B9"/>
    <w:rsid w:val="00937C66"/>
    <w:rsid w:val="0094063C"/>
    <w:rsid w:val="00940D42"/>
    <w:rsid w:val="009414D4"/>
    <w:rsid w:val="009420AE"/>
    <w:rsid w:val="009423BB"/>
    <w:rsid w:val="00942603"/>
    <w:rsid w:val="009428DD"/>
    <w:rsid w:val="00942982"/>
    <w:rsid w:val="00942F2B"/>
    <w:rsid w:val="00943389"/>
    <w:rsid w:val="00943921"/>
    <w:rsid w:val="00943A36"/>
    <w:rsid w:val="00944720"/>
    <w:rsid w:val="00945BCA"/>
    <w:rsid w:val="00947827"/>
    <w:rsid w:val="00950788"/>
    <w:rsid w:val="009507E1"/>
    <w:rsid w:val="0095143D"/>
    <w:rsid w:val="0095221A"/>
    <w:rsid w:val="009524D8"/>
    <w:rsid w:val="00953171"/>
    <w:rsid w:val="0095321F"/>
    <w:rsid w:val="0095356D"/>
    <w:rsid w:val="009537B5"/>
    <w:rsid w:val="00954898"/>
    <w:rsid w:val="00954C9C"/>
    <w:rsid w:val="00954E21"/>
    <w:rsid w:val="00955043"/>
    <w:rsid w:val="009552BA"/>
    <w:rsid w:val="009552BB"/>
    <w:rsid w:val="009558F6"/>
    <w:rsid w:val="00955FA2"/>
    <w:rsid w:val="009567B5"/>
    <w:rsid w:val="0095718F"/>
    <w:rsid w:val="00957C5F"/>
    <w:rsid w:val="00957F27"/>
    <w:rsid w:val="00960392"/>
    <w:rsid w:val="009603B4"/>
    <w:rsid w:val="0096097E"/>
    <w:rsid w:val="00960AD3"/>
    <w:rsid w:val="00960BE3"/>
    <w:rsid w:val="00961350"/>
    <w:rsid w:val="009619B6"/>
    <w:rsid w:val="00961B4C"/>
    <w:rsid w:val="00962211"/>
    <w:rsid w:val="00964F07"/>
    <w:rsid w:val="00965651"/>
    <w:rsid w:val="009656C6"/>
    <w:rsid w:val="00965B17"/>
    <w:rsid w:val="009667D7"/>
    <w:rsid w:val="0096705D"/>
    <w:rsid w:val="00967F56"/>
    <w:rsid w:val="00970106"/>
    <w:rsid w:val="009706D9"/>
    <w:rsid w:val="00970DBD"/>
    <w:rsid w:val="00972796"/>
    <w:rsid w:val="00973C50"/>
    <w:rsid w:val="00974638"/>
    <w:rsid w:val="009756FE"/>
    <w:rsid w:val="00975D6E"/>
    <w:rsid w:val="00975EE4"/>
    <w:rsid w:val="00976012"/>
    <w:rsid w:val="00976101"/>
    <w:rsid w:val="00976755"/>
    <w:rsid w:val="00976806"/>
    <w:rsid w:val="0097690A"/>
    <w:rsid w:val="00976BDA"/>
    <w:rsid w:val="009771A1"/>
    <w:rsid w:val="009777E2"/>
    <w:rsid w:val="00977874"/>
    <w:rsid w:val="00977886"/>
    <w:rsid w:val="009778DD"/>
    <w:rsid w:val="0097791E"/>
    <w:rsid w:val="00977A03"/>
    <w:rsid w:val="00980516"/>
    <w:rsid w:val="0098189A"/>
    <w:rsid w:val="009818A5"/>
    <w:rsid w:val="00981BB6"/>
    <w:rsid w:val="00981DA6"/>
    <w:rsid w:val="009822B4"/>
    <w:rsid w:val="00982318"/>
    <w:rsid w:val="009826A2"/>
    <w:rsid w:val="00982995"/>
    <w:rsid w:val="00982D59"/>
    <w:rsid w:val="00982EF1"/>
    <w:rsid w:val="009831C8"/>
    <w:rsid w:val="00983903"/>
    <w:rsid w:val="00983C2D"/>
    <w:rsid w:val="0098486C"/>
    <w:rsid w:val="00985012"/>
    <w:rsid w:val="009856E5"/>
    <w:rsid w:val="00985944"/>
    <w:rsid w:val="0098616A"/>
    <w:rsid w:val="00986301"/>
    <w:rsid w:val="0098653F"/>
    <w:rsid w:val="00986EFB"/>
    <w:rsid w:val="00987111"/>
    <w:rsid w:val="0098723A"/>
    <w:rsid w:val="00987288"/>
    <w:rsid w:val="0098786A"/>
    <w:rsid w:val="00987DAF"/>
    <w:rsid w:val="00990238"/>
    <w:rsid w:val="00990784"/>
    <w:rsid w:val="009910B0"/>
    <w:rsid w:val="00991704"/>
    <w:rsid w:val="00991877"/>
    <w:rsid w:val="00991D34"/>
    <w:rsid w:val="00992172"/>
    <w:rsid w:val="00992A96"/>
    <w:rsid w:val="00992C67"/>
    <w:rsid w:val="00993071"/>
    <w:rsid w:val="0099334D"/>
    <w:rsid w:val="00993506"/>
    <w:rsid w:val="00993AD4"/>
    <w:rsid w:val="00993D7D"/>
    <w:rsid w:val="00993E2F"/>
    <w:rsid w:val="0099437E"/>
    <w:rsid w:val="00994C1B"/>
    <w:rsid w:val="00995401"/>
    <w:rsid w:val="00995539"/>
    <w:rsid w:val="009957B8"/>
    <w:rsid w:val="0099635C"/>
    <w:rsid w:val="009966DC"/>
    <w:rsid w:val="00996B3D"/>
    <w:rsid w:val="0099755E"/>
    <w:rsid w:val="00997882"/>
    <w:rsid w:val="00997924"/>
    <w:rsid w:val="00997DF9"/>
    <w:rsid w:val="00997E96"/>
    <w:rsid w:val="009A0A60"/>
    <w:rsid w:val="009A0E77"/>
    <w:rsid w:val="009A129B"/>
    <w:rsid w:val="009A15F4"/>
    <w:rsid w:val="009A215C"/>
    <w:rsid w:val="009A2488"/>
    <w:rsid w:val="009A26BF"/>
    <w:rsid w:val="009A279C"/>
    <w:rsid w:val="009A2984"/>
    <w:rsid w:val="009A2B2E"/>
    <w:rsid w:val="009A2B33"/>
    <w:rsid w:val="009A2C7F"/>
    <w:rsid w:val="009A2F77"/>
    <w:rsid w:val="009A31B5"/>
    <w:rsid w:val="009A3A02"/>
    <w:rsid w:val="009A41C3"/>
    <w:rsid w:val="009A4C56"/>
    <w:rsid w:val="009A58DC"/>
    <w:rsid w:val="009A59C4"/>
    <w:rsid w:val="009A6281"/>
    <w:rsid w:val="009A62DF"/>
    <w:rsid w:val="009A6692"/>
    <w:rsid w:val="009A67D0"/>
    <w:rsid w:val="009A69B1"/>
    <w:rsid w:val="009A6BF1"/>
    <w:rsid w:val="009A7286"/>
    <w:rsid w:val="009A798B"/>
    <w:rsid w:val="009A7FAB"/>
    <w:rsid w:val="009B0788"/>
    <w:rsid w:val="009B0CAD"/>
    <w:rsid w:val="009B1362"/>
    <w:rsid w:val="009B18CD"/>
    <w:rsid w:val="009B1D0C"/>
    <w:rsid w:val="009B24FD"/>
    <w:rsid w:val="009B2598"/>
    <w:rsid w:val="009B3198"/>
    <w:rsid w:val="009B31B5"/>
    <w:rsid w:val="009B352C"/>
    <w:rsid w:val="009B3CC6"/>
    <w:rsid w:val="009B4B1D"/>
    <w:rsid w:val="009B4B7E"/>
    <w:rsid w:val="009B6A8E"/>
    <w:rsid w:val="009B77D8"/>
    <w:rsid w:val="009B7ECE"/>
    <w:rsid w:val="009C00E1"/>
    <w:rsid w:val="009C1019"/>
    <w:rsid w:val="009C1129"/>
    <w:rsid w:val="009C1490"/>
    <w:rsid w:val="009C14C3"/>
    <w:rsid w:val="009C1598"/>
    <w:rsid w:val="009C19C1"/>
    <w:rsid w:val="009C1F3E"/>
    <w:rsid w:val="009C238B"/>
    <w:rsid w:val="009C2D4D"/>
    <w:rsid w:val="009C2DAD"/>
    <w:rsid w:val="009C3309"/>
    <w:rsid w:val="009C3A53"/>
    <w:rsid w:val="009C3B6B"/>
    <w:rsid w:val="009C3C98"/>
    <w:rsid w:val="009C4051"/>
    <w:rsid w:val="009C41B8"/>
    <w:rsid w:val="009C42B4"/>
    <w:rsid w:val="009C48C5"/>
    <w:rsid w:val="009C4B86"/>
    <w:rsid w:val="009C5BD9"/>
    <w:rsid w:val="009C615B"/>
    <w:rsid w:val="009C641A"/>
    <w:rsid w:val="009C66E8"/>
    <w:rsid w:val="009C7762"/>
    <w:rsid w:val="009C7CE2"/>
    <w:rsid w:val="009D076F"/>
    <w:rsid w:val="009D0A3D"/>
    <w:rsid w:val="009D0BE3"/>
    <w:rsid w:val="009D0CDF"/>
    <w:rsid w:val="009D1051"/>
    <w:rsid w:val="009D14C5"/>
    <w:rsid w:val="009D2A34"/>
    <w:rsid w:val="009D2AF7"/>
    <w:rsid w:val="009D2C1C"/>
    <w:rsid w:val="009D2DCD"/>
    <w:rsid w:val="009D2E0E"/>
    <w:rsid w:val="009D2F1C"/>
    <w:rsid w:val="009D3816"/>
    <w:rsid w:val="009D434C"/>
    <w:rsid w:val="009D4403"/>
    <w:rsid w:val="009D5300"/>
    <w:rsid w:val="009D5512"/>
    <w:rsid w:val="009D55F0"/>
    <w:rsid w:val="009D56BE"/>
    <w:rsid w:val="009D57E5"/>
    <w:rsid w:val="009D5F45"/>
    <w:rsid w:val="009D5FE6"/>
    <w:rsid w:val="009D6A96"/>
    <w:rsid w:val="009D6C5D"/>
    <w:rsid w:val="009D708A"/>
    <w:rsid w:val="009D7513"/>
    <w:rsid w:val="009D7BB9"/>
    <w:rsid w:val="009D7EE7"/>
    <w:rsid w:val="009D7F23"/>
    <w:rsid w:val="009E0574"/>
    <w:rsid w:val="009E07CA"/>
    <w:rsid w:val="009E0C87"/>
    <w:rsid w:val="009E0CA7"/>
    <w:rsid w:val="009E0EF1"/>
    <w:rsid w:val="009E0F1B"/>
    <w:rsid w:val="009E1BC7"/>
    <w:rsid w:val="009E1EA5"/>
    <w:rsid w:val="009E20E0"/>
    <w:rsid w:val="009E2578"/>
    <w:rsid w:val="009E2673"/>
    <w:rsid w:val="009E28FB"/>
    <w:rsid w:val="009E2A1A"/>
    <w:rsid w:val="009E2DA9"/>
    <w:rsid w:val="009E2E23"/>
    <w:rsid w:val="009E34EB"/>
    <w:rsid w:val="009E4118"/>
    <w:rsid w:val="009E42BD"/>
    <w:rsid w:val="009E473B"/>
    <w:rsid w:val="009E4A47"/>
    <w:rsid w:val="009E5492"/>
    <w:rsid w:val="009E553B"/>
    <w:rsid w:val="009E573D"/>
    <w:rsid w:val="009E6348"/>
    <w:rsid w:val="009E66EC"/>
    <w:rsid w:val="009E6F9E"/>
    <w:rsid w:val="009F0338"/>
    <w:rsid w:val="009F095F"/>
    <w:rsid w:val="009F0FDC"/>
    <w:rsid w:val="009F14ED"/>
    <w:rsid w:val="009F191E"/>
    <w:rsid w:val="009F1B63"/>
    <w:rsid w:val="009F284F"/>
    <w:rsid w:val="009F2BFC"/>
    <w:rsid w:val="009F2C43"/>
    <w:rsid w:val="009F36A8"/>
    <w:rsid w:val="009F3DA7"/>
    <w:rsid w:val="009F3FCF"/>
    <w:rsid w:val="009F446B"/>
    <w:rsid w:val="009F4617"/>
    <w:rsid w:val="009F4DCD"/>
    <w:rsid w:val="009F4ED6"/>
    <w:rsid w:val="009F552B"/>
    <w:rsid w:val="009F58A7"/>
    <w:rsid w:val="009F69AA"/>
    <w:rsid w:val="009F6B59"/>
    <w:rsid w:val="009F73B5"/>
    <w:rsid w:val="009F79CF"/>
    <w:rsid w:val="009F7C43"/>
    <w:rsid w:val="009F7C52"/>
    <w:rsid w:val="009F7D45"/>
    <w:rsid w:val="00A003C0"/>
    <w:rsid w:val="00A0081F"/>
    <w:rsid w:val="00A00D68"/>
    <w:rsid w:val="00A01119"/>
    <w:rsid w:val="00A019C5"/>
    <w:rsid w:val="00A01DA6"/>
    <w:rsid w:val="00A025B7"/>
    <w:rsid w:val="00A028AF"/>
    <w:rsid w:val="00A02F9C"/>
    <w:rsid w:val="00A03361"/>
    <w:rsid w:val="00A035AB"/>
    <w:rsid w:val="00A0385F"/>
    <w:rsid w:val="00A042CF"/>
    <w:rsid w:val="00A04992"/>
    <w:rsid w:val="00A04B88"/>
    <w:rsid w:val="00A051F0"/>
    <w:rsid w:val="00A058D3"/>
    <w:rsid w:val="00A05DC2"/>
    <w:rsid w:val="00A0614A"/>
    <w:rsid w:val="00A06198"/>
    <w:rsid w:val="00A063E9"/>
    <w:rsid w:val="00A067A7"/>
    <w:rsid w:val="00A06C9B"/>
    <w:rsid w:val="00A1077D"/>
    <w:rsid w:val="00A10A90"/>
    <w:rsid w:val="00A10ED3"/>
    <w:rsid w:val="00A1171E"/>
    <w:rsid w:val="00A1192F"/>
    <w:rsid w:val="00A122A5"/>
    <w:rsid w:val="00A128E0"/>
    <w:rsid w:val="00A12990"/>
    <w:rsid w:val="00A12B2A"/>
    <w:rsid w:val="00A1372A"/>
    <w:rsid w:val="00A14A71"/>
    <w:rsid w:val="00A14AF6"/>
    <w:rsid w:val="00A14D7B"/>
    <w:rsid w:val="00A1529F"/>
    <w:rsid w:val="00A15879"/>
    <w:rsid w:val="00A15B0B"/>
    <w:rsid w:val="00A15B82"/>
    <w:rsid w:val="00A16048"/>
    <w:rsid w:val="00A1716E"/>
    <w:rsid w:val="00A17332"/>
    <w:rsid w:val="00A1774E"/>
    <w:rsid w:val="00A177C1"/>
    <w:rsid w:val="00A22193"/>
    <w:rsid w:val="00A229E6"/>
    <w:rsid w:val="00A235C7"/>
    <w:rsid w:val="00A2375F"/>
    <w:rsid w:val="00A23AFF"/>
    <w:rsid w:val="00A23BB4"/>
    <w:rsid w:val="00A248ED"/>
    <w:rsid w:val="00A25328"/>
    <w:rsid w:val="00A26257"/>
    <w:rsid w:val="00A26A44"/>
    <w:rsid w:val="00A26D0B"/>
    <w:rsid w:val="00A27581"/>
    <w:rsid w:val="00A27C58"/>
    <w:rsid w:val="00A303D7"/>
    <w:rsid w:val="00A30D08"/>
    <w:rsid w:val="00A31229"/>
    <w:rsid w:val="00A31531"/>
    <w:rsid w:val="00A3182E"/>
    <w:rsid w:val="00A31842"/>
    <w:rsid w:val="00A325E1"/>
    <w:rsid w:val="00A333C1"/>
    <w:rsid w:val="00A33F29"/>
    <w:rsid w:val="00A344A5"/>
    <w:rsid w:val="00A35543"/>
    <w:rsid w:val="00A35957"/>
    <w:rsid w:val="00A35D54"/>
    <w:rsid w:val="00A3611D"/>
    <w:rsid w:val="00A36157"/>
    <w:rsid w:val="00A367D9"/>
    <w:rsid w:val="00A368BC"/>
    <w:rsid w:val="00A3695B"/>
    <w:rsid w:val="00A37A12"/>
    <w:rsid w:val="00A37CC9"/>
    <w:rsid w:val="00A37DEF"/>
    <w:rsid w:val="00A405C8"/>
    <w:rsid w:val="00A41001"/>
    <w:rsid w:val="00A41702"/>
    <w:rsid w:val="00A41879"/>
    <w:rsid w:val="00A420F5"/>
    <w:rsid w:val="00A42124"/>
    <w:rsid w:val="00A425B4"/>
    <w:rsid w:val="00A4300F"/>
    <w:rsid w:val="00A43A6C"/>
    <w:rsid w:val="00A440A1"/>
    <w:rsid w:val="00A465BC"/>
    <w:rsid w:val="00A46776"/>
    <w:rsid w:val="00A46ED3"/>
    <w:rsid w:val="00A47484"/>
    <w:rsid w:val="00A476D1"/>
    <w:rsid w:val="00A476DA"/>
    <w:rsid w:val="00A47EAB"/>
    <w:rsid w:val="00A51901"/>
    <w:rsid w:val="00A51DBD"/>
    <w:rsid w:val="00A5209F"/>
    <w:rsid w:val="00A52441"/>
    <w:rsid w:val="00A52678"/>
    <w:rsid w:val="00A52AA5"/>
    <w:rsid w:val="00A52D7E"/>
    <w:rsid w:val="00A53194"/>
    <w:rsid w:val="00A53426"/>
    <w:rsid w:val="00A53606"/>
    <w:rsid w:val="00A537B3"/>
    <w:rsid w:val="00A53D34"/>
    <w:rsid w:val="00A55AD6"/>
    <w:rsid w:val="00A56299"/>
    <w:rsid w:val="00A562B7"/>
    <w:rsid w:val="00A565A8"/>
    <w:rsid w:val="00A56885"/>
    <w:rsid w:val="00A57146"/>
    <w:rsid w:val="00A57CB5"/>
    <w:rsid w:val="00A57D20"/>
    <w:rsid w:val="00A607D9"/>
    <w:rsid w:val="00A60FC8"/>
    <w:rsid w:val="00A61432"/>
    <w:rsid w:val="00A6148B"/>
    <w:rsid w:val="00A6153C"/>
    <w:rsid w:val="00A61CA9"/>
    <w:rsid w:val="00A61E0E"/>
    <w:rsid w:val="00A62131"/>
    <w:rsid w:val="00A6228D"/>
    <w:rsid w:val="00A62637"/>
    <w:rsid w:val="00A62A66"/>
    <w:rsid w:val="00A63805"/>
    <w:rsid w:val="00A64266"/>
    <w:rsid w:val="00A64B09"/>
    <w:rsid w:val="00A654E3"/>
    <w:rsid w:val="00A659D0"/>
    <w:rsid w:val="00A65BEE"/>
    <w:rsid w:val="00A6600D"/>
    <w:rsid w:val="00A6638C"/>
    <w:rsid w:val="00A66981"/>
    <w:rsid w:val="00A674A8"/>
    <w:rsid w:val="00A67584"/>
    <w:rsid w:val="00A676A7"/>
    <w:rsid w:val="00A67849"/>
    <w:rsid w:val="00A6799D"/>
    <w:rsid w:val="00A67D9B"/>
    <w:rsid w:val="00A70040"/>
    <w:rsid w:val="00A709D8"/>
    <w:rsid w:val="00A712C3"/>
    <w:rsid w:val="00A71742"/>
    <w:rsid w:val="00A717FF"/>
    <w:rsid w:val="00A71A4C"/>
    <w:rsid w:val="00A71E32"/>
    <w:rsid w:val="00A72DF0"/>
    <w:rsid w:val="00A73276"/>
    <w:rsid w:val="00A73D50"/>
    <w:rsid w:val="00A74201"/>
    <w:rsid w:val="00A7428D"/>
    <w:rsid w:val="00A74490"/>
    <w:rsid w:val="00A75202"/>
    <w:rsid w:val="00A75697"/>
    <w:rsid w:val="00A7576B"/>
    <w:rsid w:val="00A75DE8"/>
    <w:rsid w:val="00A75E63"/>
    <w:rsid w:val="00A76246"/>
    <w:rsid w:val="00A76984"/>
    <w:rsid w:val="00A77C1E"/>
    <w:rsid w:val="00A77C58"/>
    <w:rsid w:val="00A802C9"/>
    <w:rsid w:val="00A80595"/>
    <w:rsid w:val="00A80AD6"/>
    <w:rsid w:val="00A80FBB"/>
    <w:rsid w:val="00A819DC"/>
    <w:rsid w:val="00A81A94"/>
    <w:rsid w:val="00A826EB"/>
    <w:rsid w:val="00A8291C"/>
    <w:rsid w:val="00A83343"/>
    <w:rsid w:val="00A845D1"/>
    <w:rsid w:val="00A8487B"/>
    <w:rsid w:val="00A84AF0"/>
    <w:rsid w:val="00A84DB4"/>
    <w:rsid w:val="00A84E50"/>
    <w:rsid w:val="00A851C9"/>
    <w:rsid w:val="00A852CA"/>
    <w:rsid w:val="00A863A7"/>
    <w:rsid w:val="00A869E7"/>
    <w:rsid w:val="00A87287"/>
    <w:rsid w:val="00A8735C"/>
    <w:rsid w:val="00A87A32"/>
    <w:rsid w:val="00A87C1E"/>
    <w:rsid w:val="00A90A43"/>
    <w:rsid w:val="00A90E81"/>
    <w:rsid w:val="00A910AA"/>
    <w:rsid w:val="00A91589"/>
    <w:rsid w:val="00A9159C"/>
    <w:rsid w:val="00A91657"/>
    <w:rsid w:val="00A925F5"/>
    <w:rsid w:val="00A92EA0"/>
    <w:rsid w:val="00A92F51"/>
    <w:rsid w:val="00A9328B"/>
    <w:rsid w:val="00A9346E"/>
    <w:rsid w:val="00A93732"/>
    <w:rsid w:val="00A93AE0"/>
    <w:rsid w:val="00A9470C"/>
    <w:rsid w:val="00A9499C"/>
    <w:rsid w:val="00A94A2D"/>
    <w:rsid w:val="00A94D3F"/>
    <w:rsid w:val="00A951A7"/>
    <w:rsid w:val="00A95723"/>
    <w:rsid w:val="00A95C0C"/>
    <w:rsid w:val="00A95C5C"/>
    <w:rsid w:val="00A95C95"/>
    <w:rsid w:val="00A96CF6"/>
    <w:rsid w:val="00A96D9F"/>
    <w:rsid w:val="00A970CF"/>
    <w:rsid w:val="00A9725A"/>
    <w:rsid w:val="00A9727A"/>
    <w:rsid w:val="00A97655"/>
    <w:rsid w:val="00A977EC"/>
    <w:rsid w:val="00A978B3"/>
    <w:rsid w:val="00A97EBD"/>
    <w:rsid w:val="00AA0094"/>
    <w:rsid w:val="00AA0A99"/>
    <w:rsid w:val="00AA0B0E"/>
    <w:rsid w:val="00AA12FA"/>
    <w:rsid w:val="00AA1494"/>
    <w:rsid w:val="00AA1C22"/>
    <w:rsid w:val="00AA1E58"/>
    <w:rsid w:val="00AA2615"/>
    <w:rsid w:val="00AA310F"/>
    <w:rsid w:val="00AA3B78"/>
    <w:rsid w:val="00AA41E4"/>
    <w:rsid w:val="00AA4324"/>
    <w:rsid w:val="00AA43E7"/>
    <w:rsid w:val="00AA45A1"/>
    <w:rsid w:val="00AA4FCA"/>
    <w:rsid w:val="00AA5D15"/>
    <w:rsid w:val="00AA6287"/>
    <w:rsid w:val="00AA6579"/>
    <w:rsid w:val="00AA6F0E"/>
    <w:rsid w:val="00AA727A"/>
    <w:rsid w:val="00AA7494"/>
    <w:rsid w:val="00AB0CB2"/>
    <w:rsid w:val="00AB0DF9"/>
    <w:rsid w:val="00AB1004"/>
    <w:rsid w:val="00AB121E"/>
    <w:rsid w:val="00AB1230"/>
    <w:rsid w:val="00AB2757"/>
    <w:rsid w:val="00AB2B73"/>
    <w:rsid w:val="00AB2E61"/>
    <w:rsid w:val="00AB2ECF"/>
    <w:rsid w:val="00AB3135"/>
    <w:rsid w:val="00AB3478"/>
    <w:rsid w:val="00AB3E64"/>
    <w:rsid w:val="00AB3FC7"/>
    <w:rsid w:val="00AB4ED7"/>
    <w:rsid w:val="00AB5583"/>
    <w:rsid w:val="00AB646E"/>
    <w:rsid w:val="00AB65C1"/>
    <w:rsid w:val="00AB67D7"/>
    <w:rsid w:val="00AB6942"/>
    <w:rsid w:val="00AB69AD"/>
    <w:rsid w:val="00AB6A78"/>
    <w:rsid w:val="00AB7000"/>
    <w:rsid w:val="00AB78D3"/>
    <w:rsid w:val="00AB7A3A"/>
    <w:rsid w:val="00AB7C81"/>
    <w:rsid w:val="00AC010A"/>
    <w:rsid w:val="00AC0F86"/>
    <w:rsid w:val="00AC104B"/>
    <w:rsid w:val="00AC32E7"/>
    <w:rsid w:val="00AC3390"/>
    <w:rsid w:val="00AC37FF"/>
    <w:rsid w:val="00AC3824"/>
    <w:rsid w:val="00AC3B27"/>
    <w:rsid w:val="00AC45AF"/>
    <w:rsid w:val="00AC4AEA"/>
    <w:rsid w:val="00AC4AEE"/>
    <w:rsid w:val="00AC4FAE"/>
    <w:rsid w:val="00AC5A06"/>
    <w:rsid w:val="00AC5DE7"/>
    <w:rsid w:val="00AC6A55"/>
    <w:rsid w:val="00AC7E6C"/>
    <w:rsid w:val="00AD01A5"/>
    <w:rsid w:val="00AD03A8"/>
    <w:rsid w:val="00AD07EE"/>
    <w:rsid w:val="00AD0F4B"/>
    <w:rsid w:val="00AD1253"/>
    <w:rsid w:val="00AD1425"/>
    <w:rsid w:val="00AD1A74"/>
    <w:rsid w:val="00AD1B78"/>
    <w:rsid w:val="00AD3FAB"/>
    <w:rsid w:val="00AD470A"/>
    <w:rsid w:val="00AD47F9"/>
    <w:rsid w:val="00AD4A43"/>
    <w:rsid w:val="00AD4C0A"/>
    <w:rsid w:val="00AD6508"/>
    <w:rsid w:val="00AD6ED9"/>
    <w:rsid w:val="00AD796D"/>
    <w:rsid w:val="00AD7FAC"/>
    <w:rsid w:val="00AE10C8"/>
    <w:rsid w:val="00AE2164"/>
    <w:rsid w:val="00AE245B"/>
    <w:rsid w:val="00AE356B"/>
    <w:rsid w:val="00AE39A5"/>
    <w:rsid w:val="00AE39DB"/>
    <w:rsid w:val="00AE3BDC"/>
    <w:rsid w:val="00AE3C4E"/>
    <w:rsid w:val="00AE4BD2"/>
    <w:rsid w:val="00AE54DF"/>
    <w:rsid w:val="00AE5BC5"/>
    <w:rsid w:val="00AE60F1"/>
    <w:rsid w:val="00AE68C4"/>
    <w:rsid w:val="00AE7C06"/>
    <w:rsid w:val="00AE7C63"/>
    <w:rsid w:val="00AF012E"/>
    <w:rsid w:val="00AF01C2"/>
    <w:rsid w:val="00AF0472"/>
    <w:rsid w:val="00AF06BC"/>
    <w:rsid w:val="00AF1FE5"/>
    <w:rsid w:val="00AF21F2"/>
    <w:rsid w:val="00AF2550"/>
    <w:rsid w:val="00AF28BA"/>
    <w:rsid w:val="00AF3828"/>
    <w:rsid w:val="00AF3ABC"/>
    <w:rsid w:val="00AF3E1B"/>
    <w:rsid w:val="00AF4E9A"/>
    <w:rsid w:val="00AF4F8F"/>
    <w:rsid w:val="00AF5741"/>
    <w:rsid w:val="00AF5B8D"/>
    <w:rsid w:val="00AF5C13"/>
    <w:rsid w:val="00AF68C1"/>
    <w:rsid w:val="00AF7552"/>
    <w:rsid w:val="00AF7B41"/>
    <w:rsid w:val="00AF7E0E"/>
    <w:rsid w:val="00B0039A"/>
    <w:rsid w:val="00B008B2"/>
    <w:rsid w:val="00B00BDD"/>
    <w:rsid w:val="00B01693"/>
    <w:rsid w:val="00B01A19"/>
    <w:rsid w:val="00B01C5D"/>
    <w:rsid w:val="00B01F02"/>
    <w:rsid w:val="00B024A5"/>
    <w:rsid w:val="00B02991"/>
    <w:rsid w:val="00B02BCF"/>
    <w:rsid w:val="00B02CCF"/>
    <w:rsid w:val="00B02EF6"/>
    <w:rsid w:val="00B03088"/>
    <w:rsid w:val="00B03679"/>
    <w:rsid w:val="00B0413A"/>
    <w:rsid w:val="00B042C1"/>
    <w:rsid w:val="00B046AB"/>
    <w:rsid w:val="00B04A1A"/>
    <w:rsid w:val="00B04C33"/>
    <w:rsid w:val="00B04E89"/>
    <w:rsid w:val="00B050A4"/>
    <w:rsid w:val="00B05481"/>
    <w:rsid w:val="00B056D1"/>
    <w:rsid w:val="00B064C4"/>
    <w:rsid w:val="00B06880"/>
    <w:rsid w:val="00B06A12"/>
    <w:rsid w:val="00B070BB"/>
    <w:rsid w:val="00B07119"/>
    <w:rsid w:val="00B07297"/>
    <w:rsid w:val="00B0739B"/>
    <w:rsid w:val="00B07A22"/>
    <w:rsid w:val="00B07E9B"/>
    <w:rsid w:val="00B10C99"/>
    <w:rsid w:val="00B10E3E"/>
    <w:rsid w:val="00B11A37"/>
    <w:rsid w:val="00B11D5E"/>
    <w:rsid w:val="00B135EC"/>
    <w:rsid w:val="00B1363C"/>
    <w:rsid w:val="00B13903"/>
    <w:rsid w:val="00B13AA5"/>
    <w:rsid w:val="00B1407B"/>
    <w:rsid w:val="00B15B89"/>
    <w:rsid w:val="00B15BC8"/>
    <w:rsid w:val="00B1631D"/>
    <w:rsid w:val="00B16762"/>
    <w:rsid w:val="00B16A55"/>
    <w:rsid w:val="00B17041"/>
    <w:rsid w:val="00B17AE5"/>
    <w:rsid w:val="00B17B91"/>
    <w:rsid w:val="00B17D8E"/>
    <w:rsid w:val="00B216CB"/>
    <w:rsid w:val="00B2190A"/>
    <w:rsid w:val="00B21A42"/>
    <w:rsid w:val="00B21E05"/>
    <w:rsid w:val="00B22A06"/>
    <w:rsid w:val="00B230C5"/>
    <w:rsid w:val="00B2323B"/>
    <w:rsid w:val="00B233ED"/>
    <w:rsid w:val="00B235C4"/>
    <w:rsid w:val="00B23655"/>
    <w:rsid w:val="00B2379F"/>
    <w:rsid w:val="00B239E5"/>
    <w:rsid w:val="00B2413F"/>
    <w:rsid w:val="00B24566"/>
    <w:rsid w:val="00B24E19"/>
    <w:rsid w:val="00B24E1F"/>
    <w:rsid w:val="00B264F6"/>
    <w:rsid w:val="00B26517"/>
    <w:rsid w:val="00B26AD4"/>
    <w:rsid w:val="00B26B0D"/>
    <w:rsid w:val="00B270F0"/>
    <w:rsid w:val="00B27136"/>
    <w:rsid w:val="00B276A8"/>
    <w:rsid w:val="00B27A53"/>
    <w:rsid w:val="00B27AF3"/>
    <w:rsid w:val="00B30DA1"/>
    <w:rsid w:val="00B31FBD"/>
    <w:rsid w:val="00B32177"/>
    <w:rsid w:val="00B32A6C"/>
    <w:rsid w:val="00B338A2"/>
    <w:rsid w:val="00B33F95"/>
    <w:rsid w:val="00B346A0"/>
    <w:rsid w:val="00B34728"/>
    <w:rsid w:val="00B34C98"/>
    <w:rsid w:val="00B34D3B"/>
    <w:rsid w:val="00B34F39"/>
    <w:rsid w:val="00B35420"/>
    <w:rsid w:val="00B356E6"/>
    <w:rsid w:val="00B35B05"/>
    <w:rsid w:val="00B35CCD"/>
    <w:rsid w:val="00B360E4"/>
    <w:rsid w:val="00B362AB"/>
    <w:rsid w:val="00B3662E"/>
    <w:rsid w:val="00B3663D"/>
    <w:rsid w:val="00B37E34"/>
    <w:rsid w:val="00B40C89"/>
    <w:rsid w:val="00B4122A"/>
    <w:rsid w:val="00B41668"/>
    <w:rsid w:val="00B420AC"/>
    <w:rsid w:val="00B423C6"/>
    <w:rsid w:val="00B42A97"/>
    <w:rsid w:val="00B42DB5"/>
    <w:rsid w:val="00B438FB"/>
    <w:rsid w:val="00B43DED"/>
    <w:rsid w:val="00B447CA"/>
    <w:rsid w:val="00B45068"/>
    <w:rsid w:val="00B457E1"/>
    <w:rsid w:val="00B45DDA"/>
    <w:rsid w:val="00B462FE"/>
    <w:rsid w:val="00B4678F"/>
    <w:rsid w:val="00B46E2D"/>
    <w:rsid w:val="00B474B6"/>
    <w:rsid w:val="00B47540"/>
    <w:rsid w:val="00B4758D"/>
    <w:rsid w:val="00B47A41"/>
    <w:rsid w:val="00B47BE7"/>
    <w:rsid w:val="00B47F23"/>
    <w:rsid w:val="00B50862"/>
    <w:rsid w:val="00B50D68"/>
    <w:rsid w:val="00B50F15"/>
    <w:rsid w:val="00B50F9E"/>
    <w:rsid w:val="00B513AF"/>
    <w:rsid w:val="00B514FF"/>
    <w:rsid w:val="00B51CAC"/>
    <w:rsid w:val="00B52310"/>
    <w:rsid w:val="00B53AC5"/>
    <w:rsid w:val="00B540AC"/>
    <w:rsid w:val="00B54341"/>
    <w:rsid w:val="00B5500D"/>
    <w:rsid w:val="00B550C2"/>
    <w:rsid w:val="00B551AF"/>
    <w:rsid w:val="00B55380"/>
    <w:rsid w:val="00B5547F"/>
    <w:rsid w:val="00B55752"/>
    <w:rsid w:val="00B55B8A"/>
    <w:rsid w:val="00B56411"/>
    <w:rsid w:val="00B56A2A"/>
    <w:rsid w:val="00B56A58"/>
    <w:rsid w:val="00B56F85"/>
    <w:rsid w:val="00B57494"/>
    <w:rsid w:val="00B57F51"/>
    <w:rsid w:val="00B60346"/>
    <w:rsid w:val="00B60D5F"/>
    <w:rsid w:val="00B60F88"/>
    <w:rsid w:val="00B60F9D"/>
    <w:rsid w:val="00B61724"/>
    <w:rsid w:val="00B61765"/>
    <w:rsid w:val="00B61CFC"/>
    <w:rsid w:val="00B61EE2"/>
    <w:rsid w:val="00B6238B"/>
    <w:rsid w:val="00B63518"/>
    <w:rsid w:val="00B6374D"/>
    <w:rsid w:val="00B641D4"/>
    <w:rsid w:val="00B64348"/>
    <w:rsid w:val="00B645D5"/>
    <w:rsid w:val="00B651D8"/>
    <w:rsid w:val="00B6680C"/>
    <w:rsid w:val="00B67C68"/>
    <w:rsid w:val="00B700E6"/>
    <w:rsid w:val="00B70426"/>
    <w:rsid w:val="00B718EE"/>
    <w:rsid w:val="00B72341"/>
    <w:rsid w:val="00B7285E"/>
    <w:rsid w:val="00B72FAD"/>
    <w:rsid w:val="00B73E87"/>
    <w:rsid w:val="00B7495A"/>
    <w:rsid w:val="00B7545F"/>
    <w:rsid w:val="00B75D61"/>
    <w:rsid w:val="00B76372"/>
    <w:rsid w:val="00B77178"/>
    <w:rsid w:val="00B77C41"/>
    <w:rsid w:val="00B80CDE"/>
    <w:rsid w:val="00B81AAF"/>
    <w:rsid w:val="00B81F63"/>
    <w:rsid w:val="00B826F8"/>
    <w:rsid w:val="00B82CC3"/>
    <w:rsid w:val="00B82DB2"/>
    <w:rsid w:val="00B82F90"/>
    <w:rsid w:val="00B83AA6"/>
    <w:rsid w:val="00B83C47"/>
    <w:rsid w:val="00B83DEA"/>
    <w:rsid w:val="00B841D4"/>
    <w:rsid w:val="00B8562E"/>
    <w:rsid w:val="00B85960"/>
    <w:rsid w:val="00B85CD7"/>
    <w:rsid w:val="00B861D4"/>
    <w:rsid w:val="00B86612"/>
    <w:rsid w:val="00B87413"/>
    <w:rsid w:val="00B875E8"/>
    <w:rsid w:val="00B87DF1"/>
    <w:rsid w:val="00B87FC4"/>
    <w:rsid w:val="00B90C11"/>
    <w:rsid w:val="00B90D56"/>
    <w:rsid w:val="00B90FED"/>
    <w:rsid w:val="00B926B0"/>
    <w:rsid w:val="00B92F7B"/>
    <w:rsid w:val="00B92F87"/>
    <w:rsid w:val="00B9321E"/>
    <w:rsid w:val="00B93F59"/>
    <w:rsid w:val="00B94245"/>
    <w:rsid w:val="00B94307"/>
    <w:rsid w:val="00B948BC"/>
    <w:rsid w:val="00B94F4B"/>
    <w:rsid w:val="00B95B3A"/>
    <w:rsid w:val="00B95CB0"/>
    <w:rsid w:val="00B962D8"/>
    <w:rsid w:val="00B96455"/>
    <w:rsid w:val="00B967CE"/>
    <w:rsid w:val="00B96D68"/>
    <w:rsid w:val="00B97451"/>
    <w:rsid w:val="00B9766E"/>
    <w:rsid w:val="00BA042F"/>
    <w:rsid w:val="00BA0BE4"/>
    <w:rsid w:val="00BA1FEA"/>
    <w:rsid w:val="00BA22E4"/>
    <w:rsid w:val="00BA2A5B"/>
    <w:rsid w:val="00BA2B3F"/>
    <w:rsid w:val="00BA2BBB"/>
    <w:rsid w:val="00BA2CA7"/>
    <w:rsid w:val="00BA37C4"/>
    <w:rsid w:val="00BA38AB"/>
    <w:rsid w:val="00BA444D"/>
    <w:rsid w:val="00BA61B6"/>
    <w:rsid w:val="00BA6341"/>
    <w:rsid w:val="00BA64E6"/>
    <w:rsid w:val="00BA6647"/>
    <w:rsid w:val="00BA6DDA"/>
    <w:rsid w:val="00BA7E6D"/>
    <w:rsid w:val="00BB0025"/>
    <w:rsid w:val="00BB01C7"/>
    <w:rsid w:val="00BB0237"/>
    <w:rsid w:val="00BB05D6"/>
    <w:rsid w:val="00BB0A74"/>
    <w:rsid w:val="00BB0AD7"/>
    <w:rsid w:val="00BB0C2E"/>
    <w:rsid w:val="00BB19F2"/>
    <w:rsid w:val="00BB2EA7"/>
    <w:rsid w:val="00BB33CC"/>
    <w:rsid w:val="00BB33D3"/>
    <w:rsid w:val="00BB3DA8"/>
    <w:rsid w:val="00BB41B6"/>
    <w:rsid w:val="00BB43C6"/>
    <w:rsid w:val="00BB475F"/>
    <w:rsid w:val="00BB49F2"/>
    <w:rsid w:val="00BB5B9D"/>
    <w:rsid w:val="00BB5BC5"/>
    <w:rsid w:val="00BB7544"/>
    <w:rsid w:val="00BC058B"/>
    <w:rsid w:val="00BC059E"/>
    <w:rsid w:val="00BC081E"/>
    <w:rsid w:val="00BC14A3"/>
    <w:rsid w:val="00BC17F9"/>
    <w:rsid w:val="00BC24E3"/>
    <w:rsid w:val="00BC2829"/>
    <w:rsid w:val="00BC3572"/>
    <w:rsid w:val="00BC3783"/>
    <w:rsid w:val="00BC399A"/>
    <w:rsid w:val="00BC4C41"/>
    <w:rsid w:val="00BC4D59"/>
    <w:rsid w:val="00BC4E6C"/>
    <w:rsid w:val="00BC4EFB"/>
    <w:rsid w:val="00BC54CE"/>
    <w:rsid w:val="00BC6135"/>
    <w:rsid w:val="00BC6171"/>
    <w:rsid w:val="00BC67E5"/>
    <w:rsid w:val="00BC6C92"/>
    <w:rsid w:val="00BC7538"/>
    <w:rsid w:val="00BC7C22"/>
    <w:rsid w:val="00BC7FEF"/>
    <w:rsid w:val="00BD0550"/>
    <w:rsid w:val="00BD0C6D"/>
    <w:rsid w:val="00BD1367"/>
    <w:rsid w:val="00BD1384"/>
    <w:rsid w:val="00BD15FF"/>
    <w:rsid w:val="00BD1843"/>
    <w:rsid w:val="00BD1C61"/>
    <w:rsid w:val="00BD25D6"/>
    <w:rsid w:val="00BD2FE2"/>
    <w:rsid w:val="00BD36C3"/>
    <w:rsid w:val="00BD46B9"/>
    <w:rsid w:val="00BD46D8"/>
    <w:rsid w:val="00BD56D5"/>
    <w:rsid w:val="00BD5F03"/>
    <w:rsid w:val="00BD6BEA"/>
    <w:rsid w:val="00BD7427"/>
    <w:rsid w:val="00BD751C"/>
    <w:rsid w:val="00BE03E4"/>
    <w:rsid w:val="00BE07D3"/>
    <w:rsid w:val="00BE086F"/>
    <w:rsid w:val="00BE0990"/>
    <w:rsid w:val="00BE1349"/>
    <w:rsid w:val="00BE1B6A"/>
    <w:rsid w:val="00BE1BE6"/>
    <w:rsid w:val="00BE24BC"/>
    <w:rsid w:val="00BE26F3"/>
    <w:rsid w:val="00BE3953"/>
    <w:rsid w:val="00BE432A"/>
    <w:rsid w:val="00BE4E4C"/>
    <w:rsid w:val="00BE4ED6"/>
    <w:rsid w:val="00BE520F"/>
    <w:rsid w:val="00BE5F11"/>
    <w:rsid w:val="00BE6207"/>
    <w:rsid w:val="00BE650E"/>
    <w:rsid w:val="00BE6CB7"/>
    <w:rsid w:val="00BF088B"/>
    <w:rsid w:val="00BF0E27"/>
    <w:rsid w:val="00BF154B"/>
    <w:rsid w:val="00BF1A02"/>
    <w:rsid w:val="00BF1A72"/>
    <w:rsid w:val="00BF206E"/>
    <w:rsid w:val="00BF2C81"/>
    <w:rsid w:val="00BF2F12"/>
    <w:rsid w:val="00BF39FF"/>
    <w:rsid w:val="00BF3AC9"/>
    <w:rsid w:val="00BF40D2"/>
    <w:rsid w:val="00BF514D"/>
    <w:rsid w:val="00BF53CD"/>
    <w:rsid w:val="00BF54F9"/>
    <w:rsid w:val="00BF5D55"/>
    <w:rsid w:val="00BF66BC"/>
    <w:rsid w:val="00C0056E"/>
    <w:rsid w:val="00C00C35"/>
    <w:rsid w:val="00C0119A"/>
    <w:rsid w:val="00C012BF"/>
    <w:rsid w:val="00C013AA"/>
    <w:rsid w:val="00C01DC4"/>
    <w:rsid w:val="00C032AD"/>
    <w:rsid w:val="00C03A32"/>
    <w:rsid w:val="00C0409A"/>
    <w:rsid w:val="00C04ADD"/>
    <w:rsid w:val="00C0528F"/>
    <w:rsid w:val="00C0533F"/>
    <w:rsid w:val="00C057FC"/>
    <w:rsid w:val="00C059E7"/>
    <w:rsid w:val="00C05D35"/>
    <w:rsid w:val="00C06745"/>
    <w:rsid w:val="00C06B66"/>
    <w:rsid w:val="00C06CDA"/>
    <w:rsid w:val="00C070C7"/>
    <w:rsid w:val="00C07310"/>
    <w:rsid w:val="00C074AB"/>
    <w:rsid w:val="00C07530"/>
    <w:rsid w:val="00C10845"/>
    <w:rsid w:val="00C11053"/>
    <w:rsid w:val="00C11F7D"/>
    <w:rsid w:val="00C12126"/>
    <w:rsid w:val="00C12366"/>
    <w:rsid w:val="00C124FA"/>
    <w:rsid w:val="00C12541"/>
    <w:rsid w:val="00C129EA"/>
    <w:rsid w:val="00C13378"/>
    <w:rsid w:val="00C13A75"/>
    <w:rsid w:val="00C13D16"/>
    <w:rsid w:val="00C13E44"/>
    <w:rsid w:val="00C14474"/>
    <w:rsid w:val="00C14512"/>
    <w:rsid w:val="00C14A51"/>
    <w:rsid w:val="00C14D40"/>
    <w:rsid w:val="00C1593C"/>
    <w:rsid w:val="00C168DC"/>
    <w:rsid w:val="00C16BB9"/>
    <w:rsid w:val="00C179BE"/>
    <w:rsid w:val="00C17ABB"/>
    <w:rsid w:val="00C17F11"/>
    <w:rsid w:val="00C20B12"/>
    <w:rsid w:val="00C20DCC"/>
    <w:rsid w:val="00C218A1"/>
    <w:rsid w:val="00C21CB4"/>
    <w:rsid w:val="00C22351"/>
    <w:rsid w:val="00C2266E"/>
    <w:rsid w:val="00C22A92"/>
    <w:rsid w:val="00C22B8D"/>
    <w:rsid w:val="00C2321C"/>
    <w:rsid w:val="00C2382A"/>
    <w:rsid w:val="00C24474"/>
    <w:rsid w:val="00C24993"/>
    <w:rsid w:val="00C24BE0"/>
    <w:rsid w:val="00C24E47"/>
    <w:rsid w:val="00C24F5B"/>
    <w:rsid w:val="00C25222"/>
    <w:rsid w:val="00C257E2"/>
    <w:rsid w:val="00C25815"/>
    <w:rsid w:val="00C26419"/>
    <w:rsid w:val="00C268CB"/>
    <w:rsid w:val="00C26EBA"/>
    <w:rsid w:val="00C2747A"/>
    <w:rsid w:val="00C306CB"/>
    <w:rsid w:val="00C30854"/>
    <w:rsid w:val="00C30AE5"/>
    <w:rsid w:val="00C30C3A"/>
    <w:rsid w:val="00C30DFC"/>
    <w:rsid w:val="00C3114E"/>
    <w:rsid w:val="00C324E1"/>
    <w:rsid w:val="00C329A9"/>
    <w:rsid w:val="00C348EF"/>
    <w:rsid w:val="00C34C02"/>
    <w:rsid w:val="00C34ECB"/>
    <w:rsid w:val="00C34F7E"/>
    <w:rsid w:val="00C353BF"/>
    <w:rsid w:val="00C354B2"/>
    <w:rsid w:val="00C35B67"/>
    <w:rsid w:val="00C374A7"/>
    <w:rsid w:val="00C37705"/>
    <w:rsid w:val="00C40440"/>
    <w:rsid w:val="00C408F3"/>
    <w:rsid w:val="00C40993"/>
    <w:rsid w:val="00C40F55"/>
    <w:rsid w:val="00C413D5"/>
    <w:rsid w:val="00C41F38"/>
    <w:rsid w:val="00C421BA"/>
    <w:rsid w:val="00C42204"/>
    <w:rsid w:val="00C42257"/>
    <w:rsid w:val="00C425B6"/>
    <w:rsid w:val="00C42756"/>
    <w:rsid w:val="00C42E5D"/>
    <w:rsid w:val="00C42F94"/>
    <w:rsid w:val="00C43180"/>
    <w:rsid w:val="00C432BD"/>
    <w:rsid w:val="00C43661"/>
    <w:rsid w:val="00C44119"/>
    <w:rsid w:val="00C44130"/>
    <w:rsid w:val="00C44296"/>
    <w:rsid w:val="00C45D1D"/>
    <w:rsid w:val="00C46100"/>
    <w:rsid w:val="00C46CF2"/>
    <w:rsid w:val="00C47B40"/>
    <w:rsid w:val="00C50422"/>
    <w:rsid w:val="00C519E8"/>
    <w:rsid w:val="00C51E44"/>
    <w:rsid w:val="00C5212E"/>
    <w:rsid w:val="00C52AB8"/>
    <w:rsid w:val="00C52B3B"/>
    <w:rsid w:val="00C5305F"/>
    <w:rsid w:val="00C53151"/>
    <w:rsid w:val="00C532E2"/>
    <w:rsid w:val="00C53827"/>
    <w:rsid w:val="00C546F7"/>
    <w:rsid w:val="00C550AA"/>
    <w:rsid w:val="00C55656"/>
    <w:rsid w:val="00C558EA"/>
    <w:rsid w:val="00C564AE"/>
    <w:rsid w:val="00C56C2D"/>
    <w:rsid w:val="00C56FB5"/>
    <w:rsid w:val="00C57714"/>
    <w:rsid w:val="00C60298"/>
    <w:rsid w:val="00C604A2"/>
    <w:rsid w:val="00C60735"/>
    <w:rsid w:val="00C62627"/>
    <w:rsid w:val="00C629F8"/>
    <w:rsid w:val="00C62A3B"/>
    <w:rsid w:val="00C62A69"/>
    <w:rsid w:val="00C62CBD"/>
    <w:rsid w:val="00C62F17"/>
    <w:rsid w:val="00C63A5F"/>
    <w:rsid w:val="00C63CFA"/>
    <w:rsid w:val="00C63D7B"/>
    <w:rsid w:val="00C640E2"/>
    <w:rsid w:val="00C647F1"/>
    <w:rsid w:val="00C65689"/>
    <w:rsid w:val="00C65F4C"/>
    <w:rsid w:val="00C661FE"/>
    <w:rsid w:val="00C66412"/>
    <w:rsid w:val="00C6654C"/>
    <w:rsid w:val="00C666A4"/>
    <w:rsid w:val="00C66A34"/>
    <w:rsid w:val="00C66E97"/>
    <w:rsid w:val="00C66FC0"/>
    <w:rsid w:val="00C67209"/>
    <w:rsid w:val="00C672EB"/>
    <w:rsid w:val="00C6798B"/>
    <w:rsid w:val="00C7000E"/>
    <w:rsid w:val="00C70186"/>
    <w:rsid w:val="00C70B26"/>
    <w:rsid w:val="00C70B39"/>
    <w:rsid w:val="00C71267"/>
    <w:rsid w:val="00C71732"/>
    <w:rsid w:val="00C721C9"/>
    <w:rsid w:val="00C7220C"/>
    <w:rsid w:val="00C723F1"/>
    <w:rsid w:val="00C7242C"/>
    <w:rsid w:val="00C724F0"/>
    <w:rsid w:val="00C726F2"/>
    <w:rsid w:val="00C72791"/>
    <w:rsid w:val="00C7308F"/>
    <w:rsid w:val="00C73425"/>
    <w:rsid w:val="00C7366D"/>
    <w:rsid w:val="00C73750"/>
    <w:rsid w:val="00C73DA5"/>
    <w:rsid w:val="00C74809"/>
    <w:rsid w:val="00C74D2D"/>
    <w:rsid w:val="00C74E13"/>
    <w:rsid w:val="00C75CB2"/>
    <w:rsid w:val="00C75E88"/>
    <w:rsid w:val="00C75F1B"/>
    <w:rsid w:val="00C761FD"/>
    <w:rsid w:val="00C7693B"/>
    <w:rsid w:val="00C76C77"/>
    <w:rsid w:val="00C76C92"/>
    <w:rsid w:val="00C779A9"/>
    <w:rsid w:val="00C77C20"/>
    <w:rsid w:val="00C8057C"/>
    <w:rsid w:val="00C8062B"/>
    <w:rsid w:val="00C8119D"/>
    <w:rsid w:val="00C8122D"/>
    <w:rsid w:val="00C81580"/>
    <w:rsid w:val="00C81A70"/>
    <w:rsid w:val="00C81B5E"/>
    <w:rsid w:val="00C8261B"/>
    <w:rsid w:val="00C8285D"/>
    <w:rsid w:val="00C82B90"/>
    <w:rsid w:val="00C834AF"/>
    <w:rsid w:val="00C83682"/>
    <w:rsid w:val="00C83FF5"/>
    <w:rsid w:val="00C8402E"/>
    <w:rsid w:val="00C84125"/>
    <w:rsid w:val="00C8440F"/>
    <w:rsid w:val="00C84E15"/>
    <w:rsid w:val="00C853C1"/>
    <w:rsid w:val="00C85592"/>
    <w:rsid w:val="00C85696"/>
    <w:rsid w:val="00C85C4B"/>
    <w:rsid w:val="00C86411"/>
    <w:rsid w:val="00C86868"/>
    <w:rsid w:val="00C868D4"/>
    <w:rsid w:val="00C86FFE"/>
    <w:rsid w:val="00C872E2"/>
    <w:rsid w:val="00C87760"/>
    <w:rsid w:val="00C8795D"/>
    <w:rsid w:val="00C87AF3"/>
    <w:rsid w:val="00C9096F"/>
    <w:rsid w:val="00C91B8A"/>
    <w:rsid w:val="00C926F9"/>
    <w:rsid w:val="00C9286A"/>
    <w:rsid w:val="00C92AFF"/>
    <w:rsid w:val="00C92CAB"/>
    <w:rsid w:val="00C9347B"/>
    <w:rsid w:val="00C93B65"/>
    <w:rsid w:val="00C94117"/>
    <w:rsid w:val="00C9437E"/>
    <w:rsid w:val="00C94627"/>
    <w:rsid w:val="00C9470F"/>
    <w:rsid w:val="00C94C69"/>
    <w:rsid w:val="00C94FD8"/>
    <w:rsid w:val="00C952C1"/>
    <w:rsid w:val="00C960BE"/>
    <w:rsid w:val="00C9623D"/>
    <w:rsid w:val="00C96543"/>
    <w:rsid w:val="00C970E8"/>
    <w:rsid w:val="00C97116"/>
    <w:rsid w:val="00CA04BD"/>
    <w:rsid w:val="00CA0843"/>
    <w:rsid w:val="00CA0DB6"/>
    <w:rsid w:val="00CA0DFD"/>
    <w:rsid w:val="00CA130C"/>
    <w:rsid w:val="00CA1D9F"/>
    <w:rsid w:val="00CA25AF"/>
    <w:rsid w:val="00CA2C0D"/>
    <w:rsid w:val="00CA3735"/>
    <w:rsid w:val="00CA3BB8"/>
    <w:rsid w:val="00CA4194"/>
    <w:rsid w:val="00CA48B3"/>
    <w:rsid w:val="00CA53AC"/>
    <w:rsid w:val="00CA55B2"/>
    <w:rsid w:val="00CA60DB"/>
    <w:rsid w:val="00CA615F"/>
    <w:rsid w:val="00CA62B0"/>
    <w:rsid w:val="00CA64AD"/>
    <w:rsid w:val="00CA6807"/>
    <w:rsid w:val="00CA68AC"/>
    <w:rsid w:val="00CA6E4E"/>
    <w:rsid w:val="00CA6EB5"/>
    <w:rsid w:val="00CA7333"/>
    <w:rsid w:val="00CA7CDB"/>
    <w:rsid w:val="00CB0AA1"/>
    <w:rsid w:val="00CB0E65"/>
    <w:rsid w:val="00CB1009"/>
    <w:rsid w:val="00CB105C"/>
    <w:rsid w:val="00CB17FD"/>
    <w:rsid w:val="00CB1C2A"/>
    <w:rsid w:val="00CB1D27"/>
    <w:rsid w:val="00CB2241"/>
    <w:rsid w:val="00CB2277"/>
    <w:rsid w:val="00CB2AE3"/>
    <w:rsid w:val="00CB2D3E"/>
    <w:rsid w:val="00CB32A3"/>
    <w:rsid w:val="00CB3DED"/>
    <w:rsid w:val="00CB3F8E"/>
    <w:rsid w:val="00CB5059"/>
    <w:rsid w:val="00CB50E1"/>
    <w:rsid w:val="00CB51FF"/>
    <w:rsid w:val="00CB5596"/>
    <w:rsid w:val="00CB59E4"/>
    <w:rsid w:val="00CB5F35"/>
    <w:rsid w:val="00CB6518"/>
    <w:rsid w:val="00CB6A7D"/>
    <w:rsid w:val="00CB6AB5"/>
    <w:rsid w:val="00CB7245"/>
    <w:rsid w:val="00CB7933"/>
    <w:rsid w:val="00CB7B8A"/>
    <w:rsid w:val="00CC055C"/>
    <w:rsid w:val="00CC0B01"/>
    <w:rsid w:val="00CC0C59"/>
    <w:rsid w:val="00CC0DC5"/>
    <w:rsid w:val="00CC0F0E"/>
    <w:rsid w:val="00CC131E"/>
    <w:rsid w:val="00CC1523"/>
    <w:rsid w:val="00CC16CC"/>
    <w:rsid w:val="00CC2560"/>
    <w:rsid w:val="00CC2609"/>
    <w:rsid w:val="00CC36CA"/>
    <w:rsid w:val="00CC3B26"/>
    <w:rsid w:val="00CC3CE5"/>
    <w:rsid w:val="00CC3DD9"/>
    <w:rsid w:val="00CC4671"/>
    <w:rsid w:val="00CC4AB9"/>
    <w:rsid w:val="00CC4F1D"/>
    <w:rsid w:val="00CC58FA"/>
    <w:rsid w:val="00CC5B9B"/>
    <w:rsid w:val="00CC5C28"/>
    <w:rsid w:val="00CC6756"/>
    <w:rsid w:val="00CC6DDA"/>
    <w:rsid w:val="00CC7453"/>
    <w:rsid w:val="00CC7B41"/>
    <w:rsid w:val="00CC7C9B"/>
    <w:rsid w:val="00CC7F18"/>
    <w:rsid w:val="00CC7F64"/>
    <w:rsid w:val="00CD018D"/>
    <w:rsid w:val="00CD01C3"/>
    <w:rsid w:val="00CD0251"/>
    <w:rsid w:val="00CD0904"/>
    <w:rsid w:val="00CD126E"/>
    <w:rsid w:val="00CD20D0"/>
    <w:rsid w:val="00CD3493"/>
    <w:rsid w:val="00CD3CBB"/>
    <w:rsid w:val="00CD3E29"/>
    <w:rsid w:val="00CD4080"/>
    <w:rsid w:val="00CD4647"/>
    <w:rsid w:val="00CD49FA"/>
    <w:rsid w:val="00CD4C4D"/>
    <w:rsid w:val="00CD5312"/>
    <w:rsid w:val="00CD53EC"/>
    <w:rsid w:val="00CD54C7"/>
    <w:rsid w:val="00CD5A56"/>
    <w:rsid w:val="00CD5C7A"/>
    <w:rsid w:val="00CD5FFC"/>
    <w:rsid w:val="00CD76A9"/>
    <w:rsid w:val="00CD7940"/>
    <w:rsid w:val="00CE0032"/>
    <w:rsid w:val="00CE0ACC"/>
    <w:rsid w:val="00CE0BD3"/>
    <w:rsid w:val="00CE0D57"/>
    <w:rsid w:val="00CE1A07"/>
    <w:rsid w:val="00CE2083"/>
    <w:rsid w:val="00CE2EAA"/>
    <w:rsid w:val="00CE30F0"/>
    <w:rsid w:val="00CE3125"/>
    <w:rsid w:val="00CE321F"/>
    <w:rsid w:val="00CE328F"/>
    <w:rsid w:val="00CE32B6"/>
    <w:rsid w:val="00CE3329"/>
    <w:rsid w:val="00CE3711"/>
    <w:rsid w:val="00CE41F3"/>
    <w:rsid w:val="00CE43AE"/>
    <w:rsid w:val="00CE4AF5"/>
    <w:rsid w:val="00CE4E3D"/>
    <w:rsid w:val="00CE5098"/>
    <w:rsid w:val="00CE530F"/>
    <w:rsid w:val="00CE5496"/>
    <w:rsid w:val="00CE56E7"/>
    <w:rsid w:val="00CE5877"/>
    <w:rsid w:val="00CE6B7A"/>
    <w:rsid w:val="00CE7CE7"/>
    <w:rsid w:val="00CF00F8"/>
    <w:rsid w:val="00CF03FF"/>
    <w:rsid w:val="00CF07A7"/>
    <w:rsid w:val="00CF08A8"/>
    <w:rsid w:val="00CF0ACE"/>
    <w:rsid w:val="00CF0B6A"/>
    <w:rsid w:val="00CF1CE2"/>
    <w:rsid w:val="00CF1E4D"/>
    <w:rsid w:val="00CF1EE3"/>
    <w:rsid w:val="00CF2D3D"/>
    <w:rsid w:val="00CF3437"/>
    <w:rsid w:val="00CF35FA"/>
    <w:rsid w:val="00CF5116"/>
    <w:rsid w:val="00CF51D2"/>
    <w:rsid w:val="00CF55D8"/>
    <w:rsid w:val="00CF5CED"/>
    <w:rsid w:val="00CF640E"/>
    <w:rsid w:val="00CF69C0"/>
    <w:rsid w:val="00CF6B6A"/>
    <w:rsid w:val="00CF6F61"/>
    <w:rsid w:val="00CF70A6"/>
    <w:rsid w:val="00CF7218"/>
    <w:rsid w:val="00CF7667"/>
    <w:rsid w:val="00D002A8"/>
    <w:rsid w:val="00D0078E"/>
    <w:rsid w:val="00D00880"/>
    <w:rsid w:val="00D010C7"/>
    <w:rsid w:val="00D01859"/>
    <w:rsid w:val="00D02393"/>
    <w:rsid w:val="00D03278"/>
    <w:rsid w:val="00D03974"/>
    <w:rsid w:val="00D03978"/>
    <w:rsid w:val="00D044A7"/>
    <w:rsid w:val="00D05338"/>
    <w:rsid w:val="00D053B6"/>
    <w:rsid w:val="00D05948"/>
    <w:rsid w:val="00D05D2C"/>
    <w:rsid w:val="00D05E4D"/>
    <w:rsid w:val="00D0654B"/>
    <w:rsid w:val="00D06620"/>
    <w:rsid w:val="00D06B2A"/>
    <w:rsid w:val="00D10278"/>
    <w:rsid w:val="00D10392"/>
    <w:rsid w:val="00D108FF"/>
    <w:rsid w:val="00D10AF4"/>
    <w:rsid w:val="00D11EAB"/>
    <w:rsid w:val="00D12521"/>
    <w:rsid w:val="00D12F32"/>
    <w:rsid w:val="00D13C86"/>
    <w:rsid w:val="00D13CEC"/>
    <w:rsid w:val="00D13E0A"/>
    <w:rsid w:val="00D1403F"/>
    <w:rsid w:val="00D1407C"/>
    <w:rsid w:val="00D15517"/>
    <w:rsid w:val="00D15A51"/>
    <w:rsid w:val="00D16205"/>
    <w:rsid w:val="00D169E9"/>
    <w:rsid w:val="00D16A8E"/>
    <w:rsid w:val="00D17BE0"/>
    <w:rsid w:val="00D17C9B"/>
    <w:rsid w:val="00D17D48"/>
    <w:rsid w:val="00D20C48"/>
    <w:rsid w:val="00D21850"/>
    <w:rsid w:val="00D2221C"/>
    <w:rsid w:val="00D22825"/>
    <w:rsid w:val="00D230D9"/>
    <w:rsid w:val="00D23E98"/>
    <w:rsid w:val="00D24B1E"/>
    <w:rsid w:val="00D24E1D"/>
    <w:rsid w:val="00D24EA6"/>
    <w:rsid w:val="00D2516B"/>
    <w:rsid w:val="00D25A46"/>
    <w:rsid w:val="00D25B7A"/>
    <w:rsid w:val="00D26202"/>
    <w:rsid w:val="00D263D3"/>
    <w:rsid w:val="00D26A26"/>
    <w:rsid w:val="00D26B23"/>
    <w:rsid w:val="00D26CA7"/>
    <w:rsid w:val="00D26CE0"/>
    <w:rsid w:val="00D26CFB"/>
    <w:rsid w:val="00D26E69"/>
    <w:rsid w:val="00D27839"/>
    <w:rsid w:val="00D278A4"/>
    <w:rsid w:val="00D30FC6"/>
    <w:rsid w:val="00D31456"/>
    <w:rsid w:val="00D3148F"/>
    <w:rsid w:val="00D33D6D"/>
    <w:rsid w:val="00D342A2"/>
    <w:rsid w:val="00D347B1"/>
    <w:rsid w:val="00D348E7"/>
    <w:rsid w:val="00D34941"/>
    <w:rsid w:val="00D34CD8"/>
    <w:rsid w:val="00D34D48"/>
    <w:rsid w:val="00D3577C"/>
    <w:rsid w:val="00D35AD6"/>
    <w:rsid w:val="00D360ED"/>
    <w:rsid w:val="00D36764"/>
    <w:rsid w:val="00D36F53"/>
    <w:rsid w:val="00D37741"/>
    <w:rsid w:val="00D37CB9"/>
    <w:rsid w:val="00D37D9C"/>
    <w:rsid w:val="00D4036A"/>
    <w:rsid w:val="00D41AF1"/>
    <w:rsid w:val="00D42D77"/>
    <w:rsid w:val="00D437D6"/>
    <w:rsid w:val="00D4421C"/>
    <w:rsid w:val="00D443F6"/>
    <w:rsid w:val="00D448B7"/>
    <w:rsid w:val="00D44ED1"/>
    <w:rsid w:val="00D450F4"/>
    <w:rsid w:val="00D46602"/>
    <w:rsid w:val="00D46E89"/>
    <w:rsid w:val="00D4765A"/>
    <w:rsid w:val="00D47BC3"/>
    <w:rsid w:val="00D5011E"/>
    <w:rsid w:val="00D504ED"/>
    <w:rsid w:val="00D5098B"/>
    <w:rsid w:val="00D50B3F"/>
    <w:rsid w:val="00D51538"/>
    <w:rsid w:val="00D519F6"/>
    <w:rsid w:val="00D51EF2"/>
    <w:rsid w:val="00D539A9"/>
    <w:rsid w:val="00D53C19"/>
    <w:rsid w:val="00D53CAA"/>
    <w:rsid w:val="00D53F0E"/>
    <w:rsid w:val="00D54470"/>
    <w:rsid w:val="00D547E2"/>
    <w:rsid w:val="00D54ADD"/>
    <w:rsid w:val="00D54CC1"/>
    <w:rsid w:val="00D5517F"/>
    <w:rsid w:val="00D55675"/>
    <w:rsid w:val="00D55DA2"/>
    <w:rsid w:val="00D560F4"/>
    <w:rsid w:val="00D57BB4"/>
    <w:rsid w:val="00D57C72"/>
    <w:rsid w:val="00D60267"/>
    <w:rsid w:val="00D60522"/>
    <w:rsid w:val="00D605BC"/>
    <w:rsid w:val="00D60676"/>
    <w:rsid w:val="00D609E5"/>
    <w:rsid w:val="00D6127C"/>
    <w:rsid w:val="00D613FA"/>
    <w:rsid w:val="00D62837"/>
    <w:rsid w:val="00D628A1"/>
    <w:rsid w:val="00D63045"/>
    <w:rsid w:val="00D63314"/>
    <w:rsid w:val="00D636D1"/>
    <w:rsid w:val="00D646C6"/>
    <w:rsid w:val="00D64B4F"/>
    <w:rsid w:val="00D64CC5"/>
    <w:rsid w:val="00D65DE4"/>
    <w:rsid w:val="00D661C8"/>
    <w:rsid w:val="00D67603"/>
    <w:rsid w:val="00D67C6A"/>
    <w:rsid w:val="00D67CCF"/>
    <w:rsid w:val="00D67F60"/>
    <w:rsid w:val="00D706DC"/>
    <w:rsid w:val="00D70E30"/>
    <w:rsid w:val="00D7109A"/>
    <w:rsid w:val="00D72025"/>
    <w:rsid w:val="00D723BD"/>
    <w:rsid w:val="00D72558"/>
    <w:rsid w:val="00D73691"/>
    <w:rsid w:val="00D73925"/>
    <w:rsid w:val="00D74A8A"/>
    <w:rsid w:val="00D74AEC"/>
    <w:rsid w:val="00D74DDD"/>
    <w:rsid w:val="00D752EF"/>
    <w:rsid w:val="00D75601"/>
    <w:rsid w:val="00D7581A"/>
    <w:rsid w:val="00D76276"/>
    <w:rsid w:val="00D762EB"/>
    <w:rsid w:val="00D76361"/>
    <w:rsid w:val="00D765AC"/>
    <w:rsid w:val="00D76D79"/>
    <w:rsid w:val="00D76F7C"/>
    <w:rsid w:val="00D77281"/>
    <w:rsid w:val="00D7747C"/>
    <w:rsid w:val="00D77881"/>
    <w:rsid w:val="00D779B3"/>
    <w:rsid w:val="00D77ED4"/>
    <w:rsid w:val="00D80133"/>
    <w:rsid w:val="00D80320"/>
    <w:rsid w:val="00D81018"/>
    <w:rsid w:val="00D8159B"/>
    <w:rsid w:val="00D81C8A"/>
    <w:rsid w:val="00D81CF2"/>
    <w:rsid w:val="00D81D29"/>
    <w:rsid w:val="00D82524"/>
    <w:rsid w:val="00D83146"/>
    <w:rsid w:val="00D83A5E"/>
    <w:rsid w:val="00D84A71"/>
    <w:rsid w:val="00D84E74"/>
    <w:rsid w:val="00D85756"/>
    <w:rsid w:val="00D85888"/>
    <w:rsid w:val="00D86D99"/>
    <w:rsid w:val="00D87E74"/>
    <w:rsid w:val="00D87FF8"/>
    <w:rsid w:val="00D9001D"/>
    <w:rsid w:val="00D90301"/>
    <w:rsid w:val="00D90A44"/>
    <w:rsid w:val="00D90A6F"/>
    <w:rsid w:val="00D91095"/>
    <w:rsid w:val="00D916EB"/>
    <w:rsid w:val="00D9330A"/>
    <w:rsid w:val="00D937A6"/>
    <w:rsid w:val="00D93FDF"/>
    <w:rsid w:val="00D942B3"/>
    <w:rsid w:val="00D9505D"/>
    <w:rsid w:val="00D95175"/>
    <w:rsid w:val="00D9588A"/>
    <w:rsid w:val="00D959CA"/>
    <w:rsid w:val="00D95D41"/>
    <w:rsid w:val="00D95F4E"/>
    <w:rsid w:val="00D95F68"/>
    <w:rsid w:val="00D95F83"/>
    <w:rsid w:val="00D9600C"/>
    <w:rsid w:val="00D96206"/>
    <w:rsid w:val="00D96DBD"/>
    <w:rsid w:val="00D9734A"/>
    <w:rsid w:val="00D974A3"/>
    <w:rsid w:val="00D9754B"/>
    <w:rsid w:val="00D97AFD"/>
    <w:rsid w:val="00DA00F8"/>
    <w:rsid w:val="00DA02A5"/>
    <w:rsid w:val="00DA04A5"/>
    <w:rsid w:val="00DA083B"/>
    <w:rsid w:val="00DA0C06"/>
    <w:rsid w:val="00DA2A56"/>
    <w:rsid w:val="00DA2AB5"/>
    <w:rsid w:val="00DA2F6E"/>
    <w:rsid w:val="00DA32C4"/>
    <w:rsid w:val="00DA3309"/>
    <w:rsid w:val="00DA34E4"/>
    <w:rsid w:val="00DA3668"/>
    <w:rsid w:val="00DA3AC1"/>
    <w:rsid w:val="00DA43C6"/>
    <w:rsid w:val="00DA4AAC"/>
    <w:rsid w:val="00DA53DC"/>
    <w:rsid w:val="00DA589B"/>
    <w:rsid w:val="00DA5FB7"/>
    <w:rsid w:val="00DA5FF6"/>
    <w:rsid w:val="00DA62D8"/>
    <w:rsid w:val="00DA63A9"/>
    <w:rsid w:val="00DA6C4C"/>
    <w:rsid w:val="00DA76E1"/>
    <w:rsid w:val="00DA7A77"/>
    <w:rsid w:val="00DA7BA2"/>
    <w:rsid w:val="00DB0D3C"/>
    <w:rsid w:val="00DB1BF3"/>
    <w:rsid w:val="00DB1DFF"/>
    <w:rsid w:val="00DB2BA3"/>
    <w:rsid w:val="00DB2DBC"/>
    <w:rsid w:val="00DB2ECD"/>
    <w:rsid w:val="00DB2EEF"/>
    <w:rsid w:val="00DB363C"/>
    <w:rsid w:val="00DB3705"/>
    <w:rsid w:val="00DB3E14"/>
    <w:rsid w:val="00DB40AC"/>
    <w:rsid w:val="00DB448C"/>
    <w:rsid w:val="00DB4583"/>
    <w:rsid w:val="00DB49BF"/>
    <w:rsid w:val="00DB50A9"/>
    <w:rsid w:val="00DB52F3"/>
    <w:rsid w:val="00DB533D"/>
    <w:rsid w:val="00DB57A2"/>
    <w:rsid w:val="00DB5FF1"/>
    <w:rsid w:val="00DB603B"/>
    <w:rsid w:val="00DB656E"/>
    <w:rsid w:val="00DB68F1"/>
    <w:rsid w:val="00DB6F7E"/>
    <w:rsid w:val="00DB74FB"/>
    <w:rsid w:val="00DB7D01"/>
    <w:rsid w:val="00DC1114"/>
    <w:rsid w:val="00DC1233"/>
    <w:rsid w:val="00DC143F"/>
    <w:rsid w:val="00DC2507"/>
    <w:rsid w:val="00DC2567"/>
    <w:rsid w:val="00DC3351"/>
    <w:rsid w:val="00DC3494"/>
    <w:rsid w:val="00DC3FF5"/>
    <w:rsid w:val="00DC4F7C"/>
    <w:rsid w:val="00DC5682"/>
    <w:rsid w:val="00DC5E1D"/>
    <w:rsid w:val="00DC6320"/>
    <w:rsid w:val="00DC65B6"/>
    <w:rsid w:val="00DC673E"/>
    <w:rsid w:val="00DC6CA1"/>
    <w:rsid w:val="00DC6D12"/>
    <w:rsid w:val="00DC6D86"/>
    <w:rsid w:val="00DC7254"/>
    <w:rsid w:val="00DC7814"/>
    <w:rsid w:val="00DD0352"/>
    <w:rsid w:val="00DD04A5"/>
    <w:rsid w:val="00DD1493"/>
    <w:rsid w:val="00DD153B"/>
    <w:rsid w:val="00DD16F8"/>
    <w:rsid w:val="00DD1C5E"/>
    <w:rsid w:val="00DD1E23"/>
    <w:rsid w:val="00DD1F7D"/>
    <w:rsid w:val="00DD2EB1"/>
    <w:rsid w:val="00DD3693"/>
    <w:rsid w:val="00DD36A3"/>
    <w:rsid w:val="00DD3B5A"/>
    <w:rsid w:val="00DD3B92"/>
    <w:rsid w:val="00DD3F4A"/>
    <w:rsid w:val="00DD440D"/>
    <w:rsid w:val="00DD44DF"/>
    <w:rsid w:val="00DD4855"/>
    <w:rsid w:val="00DD4976"/>
    <w:rsid w:val="00DD4B83"/>
    <w:rsid w:val="00DD4D19"/>
    <w:rsid w:val="00DD5F87"/>
    <w:rsid w:val="00DD6C6E"/>
    <w:rsid w:val="00DD77E6"/>
    <w:rsid w:val="00DD7A52"/>
    <w:rsid w:val="00DE02FE"/>
    <w:rsid w:val="00DE0B53"/>
    <w:rsid w:val="00DE13F6"/>
    <w:rsid w:val="00DE16BB"/>
    <w:rsid w:val="00DE1A16"/>
    <w:rsid w:val="00DE22A3"/>
    <w:rsid w:val="00DE2F13"/>
    <w:rsid w:val="00DE373D"/>
    <w:rsid w:val="00DE3D95"/>
    <w:rsid w:val="00DE578F"/>
    <w:rsid w:val="00DE65B2"/>
    <w:rsid w:val="00DE681F"/>
    <w:rsid w:val="00DE6825"/>
    <w:rsid w:val="00DE704F"/>
    <w:rsid w:val="00DF0CDE"/>
    <w:rsid w:val="00DF1663"/>
    <w:rsid w:val="00DF186D"/>
    <w:rsid w:val="00DF1A91"/>
    <w:rsid w:val="00DF23E4"/>
    <w:rsid w:val="00DF258C"/>
    <w:rsid w:val="00DF287E"/>
    <w:rsid w:val="00DF30B5"/>
    <w:rsid w:val="00DF4435"/>
    <w:rsid w:val="00DF44DB"/>
    <w:rsid w:val="00DF47E5"/>
    <w:rsid w:val="00DF4B05"/>
    <w:rsid w:val="00DF4BE0"/>
    <w:rsid w:val="00DF4FE8"/>
    <w:rsid w:val="00DF56A1"/>
    <w:rsid w:val="00DF62F0"/>
    <w:rsid w:val="00DF6DA7"/>
    <w:rsid w:val="00DF72EE"/>
    <w:rsid w:val="00DF739B"/>
    <w:rsid w:val="00DF764A"/>
    <w:rsid w:val="00DF79DC"/>
    <w:rsid w:val="00DF7BE9"/>
    <w:rsid w:val="00E00140"/>
    <w:rsid w:val="00E00A8E"/>
    <w:rsid w:val="00E00C0E"/>
    <w:rsid w:val="00E00C26"/>
    <w:rsid w:val="00E00C55"/>
    <w:rsid w:val="00E00E09"/>
    <w:rsid w:val="00E01019"/>
    <w:rsid w:val="00E018A1"/>
    <w:rsid w:val="00E01954"/>
    <w:rsid w:val="00E03595"/>
    <w:rsid w:val="00E03F5E"/>
    <w:rsid w:val="00E043A4"/>
    <w:rsid w:val="00E04581"/>
    <w:rsid w:val="00E04ED7"/>
    <w:rsid w:val="00E0514C"/>
    <w:rsid w:val="00E056F1"/>
    <w:rsid w:val="00E05898"/>
    <w:rsid w:val="00E05D63"/>
    <w:rsid w:val="00E05EFA"/>
    <w:rsid w:val="00E068A0"/>
    <w:rsid w:val="00E07307"/>
    <w:rsid w:val="00E0733E"/>
    <w:rsid w:val="00E076CB"/>
    <w:rsid w:val="00E07B27"/>
    <w:rsid w:val="00E07CAF"/>
    <w:rsid w:val="00E10628"/>
    <w:rsid w:val="00E11222"/>
    <w:rsid w:val="00E113F6"/>
    <w:rsid w:val="00E11A21"/>
    <w:rsid w:val="00E11F7B"/>
    <w:rsid w:val="00E1255F"/>
    <w:rsid w:val="00E13520"/>
    <w:rsid w:val="00E135FE"/>
    <w:rsid w:val="00E1390D"/>
    <w:rsid w:val="00E13DA9"/>
    <w:rsid w:val="00E145D5"/>
    <w:rsid w:val="00E14D77"/>
    <w:rsid w:val="00E153D1"/>
    <w:rsid w:val="00E165DC"/>
    <w:rsid w:val="00E1660D"/>
    <w:rsid w:val="00E1713A"/>
    <w:rsid w:val="00E17729"/>
    <w:rsid w:val="00E17B2F"/>
    <w:rsid w:val="00E17BB3"/>
    <w:rsid w:val="00E17BC0"/>
    <w:rsid w:val="00E2029E"/>
    <w:rsid w:val="00E203B9"/>
    <w:rsid w:val="00E2158D"/>
    <w:rsid w:val="00E2185F"/>
    <w:rsid w:val="00E23297"/>
    <w:rsid w:val="00E233DB"/>
    <w:rsid w:val="00E23DD2"/>
    <w:rsid w:val="00E23F40"/>
    <w:rsid w:val="00E24595"/>
    <w:rsid w:val="00E24B9C"/>
    <w:rsid w:val="00E24EBE"/>
    <w:rsid w:val="00E255A2"/>
    <w:rsid w:val="00E25AF2"/>
    <w:rsid w:val="00E262CC"/>
    <w:rsid w:val="00E26813"/>
    <w:rsid w:val="00E2772D"/>
    <w:rsid w:val="00E279FE"/>
    <w:rsid w:val="00E3043B"/>
    <w:rsid w:val="00E307F5"/>
    <w:rsid w:val="00E30DF3"/>
    <w:rsid w:val="00E30F19"/>
    <w:rsid w:val="00E3109A"/>
    <w:rsid w:val="00E31417"/>
    <w:rsid w:val="00E3147A"/>
    <w:rsid w:val="00E32D3B"/>
    <w:rsid w:val="00E331EC"/>
    <w:rsid w:val="00E33CDC"/>
    <w:rsid w:val="00E33D65"/>
    <w:rsid w:val="00E35260"/>
    <w:rsid w:val="00E365E9"/>
    <w:rsid w:val="00E37283"/>
    <w:rsid w:val="00E40311"/>
    <w:rsid w:val="00E40521"/>
    <w:rsid w:val="00E4054E"/>
    <w:rsid w:val="00E4063E"/>
    <w:rsid w:val="00E40739"/>
    <w:rsid w:val="00E407F2"/>
    <w:rsid w:val="00E40925"/>
    <w:rsid w:val="00E413F6"/>
    <w:rsid w:val="00E41426"/>
    <w:rsid w:val="00E41F3B"/>
    <w:rsid w:val="00E42375"/>
    <w:rsid w:val="00E42A85"/>
    <w:rsid w:val="00E42C41"/>
    <w:rsid w:val="00E42EE6"/>
    <w:rsid w:val="00E438D2"/>
    <w:rsid w:val="00E43B0B"/>
    <w:rsid w:val="00E43B5A"/>
    <w:rsid w:val="00E445E6"/>
    <w:rsid w:val="00E44D48"/>
    <w:rsid w:val="00E44DC9"/>
    <w:rsid w:val="00E45049"/>
    <w:rsid w:val="00E46090"/>
    <w:rsid w:val="00E466AC"/>
    <w:rsid w:val="00E46C92"/>
    <w:rsid w:val="00E46DD9"/>
    <w:rsid w:val="00E47D2B"/>
    <w:rsid w:val="00E47EF4"/>
    <w:rsid w:val="00E50333"/>
    <w:rsid w:val="00E50611"/>
    <w:rsid w:val="00E50DE4"/>
    <w:rsid w:val="00E51746"/>
    <w:rsid w:val="00E51D1B"/>
    <w:rsid w:val="00E51E49"/>
    <w:rsid w:val="00E528D9"/>
    <w:rsid w:val="00E53360"/>
    <w:rsid w:val="00E53639"/>
    <w:rsid w:val="00E5386B"/>
    <w:rsid w:val="00E538FC"/>
    <w:rsid w:val="00E553B2"/>
    <w:rsid w:val="00E555FD"/>
    <w:rsid w:val="00E55FCB"/>
    <w:rsid w:val="00E565A3"/>
    <w:rsid w:val="00E5748C"/>
    <w:rsid w:val="00E57F6A"/>
    <w:rsid w:val="00E60898"/>
    <w:rsid w:val="00E60CE8"/>
    <w:rsid w:val="00E60F2A"/>
    <w:rsid w:val="00E61139"/>
    <w:rsid w:val="00E61167"/>
    <w:rsid w:val="00E6159D"/>
    <w:rsid w:val="00E616BE"/>
    <w:rsid w:val="00E61B5E"/>
    <w:rsid w:val="00E61D29"/>
    <w:rsid w:val="00E62697"/>
    <w:rsid w:val="00E6287D"/>
    <w:rsid w:val="00E62A93"/>
    <w:rsid w:val="00E62B77"/>
    <w:rsid w:val="00E63429"/>
    <w:rsid w:val="00E63A42"/>
    <w:rsid w:val="00E64075"/>
    <w:rsid w:val="00E646C5"/>
    <w:rsid w:val="00E6494E"/>
    <w:rsid w:val="00E64F97"/>
    <w:rsid w:val="00E657B3"/>
    <w:rsid w:val="00E65841"/>
    <w:rsid w:val="00E664DE"/>
    <w:rsid w:val="00E668EE"/>
    <w:rsid w:val="00E67503"/>
    <w:rsid w:val="00E67DDC"/>
    <w:rsid w:val="00E67FC7"/>
    <w:rsid w:val="00E70000"/>
    <w:rsid w:val="00E70D5A"/>
    <w:rsid w:val="00E71106"/>
    <w:rsid w:val="00E7114A"/>
    <w:rsid w:val="00E71D37"/>
    <w:rsid w:val="00E71D4D"/>
    <w:rsid w:val="00E72163"/>
    <w:rsid w:val="00E72E9E"/>
    <w:rsid w:val="00E72FCB"/>
    <w:rsid w:val="00E72FF6"/>
    <w:rsid w:val="00E731E9"/>
    <w:rsid w:val="00E73B00"/>
    <w:rsid w:val="00E73C2E"/>
    <w:rsid w:val="00E75006"/>
    <w:rsid w:val="00E77319"/>
    <w:rsid w:val="00E77414"/>
    <w:rsid w:val="00E77556"/>
    <w:rsid w:val="00E808FA"/>
    <w:rsid w:val="00E81013"/>
    <w:rsid w:val="00E81354"/>
    <w:rsid w:val="00E8156C"/>
    <w:rsid w:val="00E8173D"/>
    <w:rsid w:val="00E820FC"/>
    <w:rsid w:val="00E823BB"/>
    <w:rsid w:val="00E8269E"/>
    <w:rsid w:val="00E82F0E"/>
    <w:rsid w:val="00E82F47"/>
    <w:rsid w:val="00E8392E"/>
    <w:rsid w:val="00E842F2"/>
    <w:rsid w:val="00E846FC"/>
    <w:rsid w:val="00E8494D"/>
    <w:rsid w:val="00E84A42"/>
    <w:rsid w:val="00E85326"/>
    <w:rsid w:val="00E8626E"/>
    <w:rsid w:val="00E86730"/>
    <w:rsid w:val="00E867C2"/>
    <w:rsid w:val="00E8698F"/>
    <w:rsid w:val="00E86FA2"/>
    <w:rsid w:val="00E87050"/>
    <w:rsid w:val="00E876FA"/>
    <w:rsid w:val="00E87FD7"/>
    <w:rsid w:val="00E9008E"/>
    <w:rsid w:val="00E90178"/>
    <w:rsid w:val="00E905AF"/>
    <w:rsid w:val="00E909AB"/>
    <w:rsid w:val="00E90ED7"/>
    <w:rsid w:val="00E91078"/>
    <w:rsid w:val="00E9117F"/>
    <w:rsid w:val="00E91973"/>
    <w:rsid w:val="00E91999"/>
    <w:rsid w:val="00E919FE"/>
    <w:rsid w:val="00E91CCE"/>
    <w:rsid w:val="00E91CD0"/>
    <w:rsid w:val="00E91DD5"/>
    <w:rsid w:val="00E91FD1"/>
    <w:rsid w:val="00E923A3"/>
    <w:rsid w:val="00E927E6"/>
    <w:rsid w:val="00E927F1"/>
    <w:rsid w:val="00E92AD8"/>
    <w:rsid w:val="00E939D8"/>
    <w:rsid w:val="00E94445"/>
    <w:rsid w:val="00E9488A"/>
    <w:rsid w:val="00E950DB"/>
    <w:rsid w:val="00E953B7"/>
    <w:rsid w:val="00E95DB3"/>
    <w:rsid w:val="00E96569"/>
    <w:rsid w:val="00E9675E"/>
    <w:rsid w:val="00E96951"/>
    <w:rsid w:val="00E97163"/>
    <w:rsid w:val="00E974AB"/>
    <w:rsid w:val="00E97504"/>
    <w:rsid w:val="00E9794A"/>
    <w:rsid w:val="00E97F91"/>
    <w:rsid w:val="00EA019B"/>
    <w:rsid w:val="00EA053A"/>
    <w:rsid w:val="00EA12DF"/>
    <w:rsid w:val="00EA247B"/>
    <w:rsid w:val="00EA307C"/>
    <w:rsid w:val="00EA322B"/>
    <w:rsid w:val="00EA36D1"/>
    <w:rsid w:val="00EA3868"/>
    <w:rsid w:val="00EA3CD7"/>
    <w:rsid w:val="00EA3EED"/>
    <w:rsid w:val="00EA4479"/>
    <w:rsid w:val="00EA4BDD"/>
    <w:rsid w:val="00EA5A3E"/>
    <w:rsid w:val="00EA627F"/>
    <w:rsid w:val="00EA6D2B"/>
    <w:rsid w:val="00EB0479"/>
    <w:rsid w:val="00EB08AB"/>
    <w:rsid w:val="00EB09AB"/>
    <w:rsid w:val="00EB09DE"/>
    <w:rsid w:val="00EB0E44"/>
    <w:rsid w:val="00EB1CBA"/>
    <w:rsid w:val="00EB1DDF"/>
    <w:rsid w:val="00EB225F"/>
    <w:rsid w:val="00EB22D2"/>
    <w:rsid w:val="00EB27F2"/>
    <w:rsid w:val="00EB2E3A"/>
    <w:rsid w:val="00EB3237"/>
    <w:rsid w:val="00EB3433"/>
    <w:rsid w:val="00EB363F"/>
    <w:rsid w:val="00EB3766"/>
    <w:rsid w:val="00EB3C02"/>
    <w:rsid w:val="00EB421C"/>
    <w:rsid w:val="00EB4D4B"/>
    <w:rsid w:val="00EB4E6D"/>
    <w:rsid w:val="00EB5E67"/>
    <w:rsid w:val="00EB66E7"/>
    <w:rsid w:val="00EB6E70"/>
    <w:rsid w:val="00EB7407"/>
    <w:rsid w:val="00EB793A"/>
    <w:rsid w:val="00EB7CF7"/>
    <w:rsid w:val="00EC0ED5"/>
    <w:rsid w:val="00EC1498"/>
    <w:rsid w:val="00EC1CAA"/>
    <w:rsid w:val="00EC1F7A"/>
    <w:rsid w:val="00EC2205"/>
    <w:rsid w:val="00EC2369"/>
    <w:rsid w:val="00EC2905"/>
    <w:rsid w:val="00EC2A46"/>
    <w:rsid w:val="00EC2CFB"/>
    <w:rsid w:val="00EC2F8A"/>
    <w:rsid w:val="00EC3393"/>
    <w:rsid w:val="00EC434D"/>
    <w:rsid w:val="00EC4C26"/>
    <w:rsid w:val="00EC53FF"/>
    <w:rsid w:val="00EC5AC0"/>
    <w:rsid w:val="00EC61B6"/>
    <w:rsid w:val="00EC6211"/>
    <w:rsid w:val="00EC6344"/>
    <w:rsid w:val="00EC6422"/>
    <w:rsid w:val="00EC7997"/>
    <w:rsid w:val="00EC7D14"/>
    <w:rsid w:val="00EC7D9C"/>
    <w:rsid w:val="00EC7F9B"/>
    <w:rsid w:val="00EC7FE9"/>
    <w:rsid w:val="00ED09D2"/>
    <w:rsid w:val="00ED15B2"/>
    <w:rsid w:val="00ED1D9D"/>
    <w:rsid w:val="00ED2103"/>
    <w:rsid w:val="00ED26CF"/>
    <w:rsid w:val="00ED27FC"/>
    <w:rsid w:val="00ED28B3"/>
    <w:rsid w:val="00ED29C8"/>
    <w:rsid w:val="00ED2BBB"/>
    <w:rsid w:val="00ED3094"/>
    <w:rsid w:val="00ED43A5"/>
    <w:rsid w:val="00ED43E2"/>
    <w:rsid w:val="00ED4E84"/>
    <w:rsid w:val="00ED5898"/>
    <w:rsid w:val="00ED5B3A"/>
    <w:rsid w:val="00ED5BF3"/>
    <w:rsid w:val="00ED5E20"/>
    <w:rsid w:val="00ED66B2"/>
    <w:rsid w:val="00ED6880"/>
    <w:rsid w:val="00ED6CB1"/>
    <w:rsid w:val="00ED6DEB"/>
    <w:rsid w:val="00ED6E59"/>
    <w:rsid w:val="00ED7722"/>
    <w:rsid w:val="00ED7E81"/>
    <w:rsid w:val="00EE025D"/>
    <w:rsid w:val="00EE02AD"/>
    <w:rsid w:val="00EE0640"/>
    <w:rsid w:val="00EE0D62"/>
    <w:rsid w:val="00EE15B1"/>
    <w:rsid w:val="00EE1C78"/>
    <w:rsid w:val="00EE2606"/>
    <w:rsid w:val="00EE2E45"/>
    <w:rsid w:val="00EE34DD"/>
    <w:rsid w:val="00EE35F8"/>
    <w:rsid w:val="00EE3B05"/>
    <w:rsid w:val="00EE4567"/>
    <w:rsid w:val="00EE4695"/>
    <w:rsid w:val="00EE46C1"/>
    <w:rsid w:val="00EE4759"/>
    <w:rsid w:val="00EE4B2D"/>
    <w:rsid w:val="00EE4B4F"/>
    <w:rsid w:val="00EE579E"/>
    <w:rsid w:val="00EE5F7E"/>
    <w:rsid w:val="00EE63D9"/>
    <w:rsid w:val="00EE6570"/>
    <w:rsid w:val="00EE6AD0"/>
    <w:rsid w:val="00EE6F9D"/>
    <w:rsid w:val="00EF0FDE"/>
    <w:rsid w:val="00EF1AD5"/>
    <w:rsid w:val="00EF205B"/>
    <w:rsid w:val="00EF25E8"/>
    <w:rsid w:val="00EF2B43"/>
    <w:rsid w:val="00EF5B9E"/>
    <w:rsid w:val="00EF6866"/>
    <w:rsid w:val="00EF68A5"/>
    <w:rsid w:val="00EF7084"/>
    <w:rsid w:val="00EF7311"/>
    <w:rsid w:val="00EF7D54"/>
    <w:rsid w:val="00EF7FEC"/>
    <w:rsid w:val="00F00342"/>
    <w:rsid w:val="00F00D64"/>
    <w:rsid w:val="00F00E4F"/>
    <w:rsid w:val="00F0191C"/>
    <w:rsid w:val="00F019F4"/>
    <w:rsid w:val="00F022FD"/>
    <w:rsid w:val="00F02371"/>
    <w:rsid w:val="00F02872"/>
    <w:rsid w:val="00F034A0"/>
    <w:rsid w:val="00F03561"/>
    <w:rsid w:val="00F03CA9"/>
    <w:rsid w:val="00F055CA"/>
    <w:rsid w:val="00F068D7"/>
    <w:rsid w:val="00F06A03"/>
    <w:rsid w:val="00F074E1"/>
    <w:rsid w:val="00F07CBB"/>
    <w:rsid w:val="00F07DBA"/>
    <w:rsid w:val="00F07FB4"/>
    <w:rsid w:val="00F101EA"/>
    <w:rsid w:val="00F1096A"/>
    <w:rsid w:val="00F111CA"/>
    <w:rsid w:val="00F132F5"/>
    <w:rsid w:val="00F136BA"/>
    <w:rsid w:val="00F13CF1"/>
    <w:rsid w:val="00F13F4F"/>
    <w:rsid w:val="00F14912"/>
    <w:rsid w:val="00F14A0A"/>
    <w:rsid w:val="00F14CF3"/>
    <w:rsid w:val="00F14D8F"/>
    <w:rsid w:val="00F151ED"/>
    <w:rsid w:val="00F1613A"/>
    <w:rsid w:val="00F1649A"/>
    <w:rsid w:val="00F16630"/>
    <w:rsid w:val="00F16B8B"/>
    <w:rsid w:val="00F16BE6"/>
    <w:rsid w:val="00F16CEE"/>
    <w:rsid w:val="00F17944"/>
    <w:rsid w:val="00F1794A"/>
    <w:rsid w:val="00F17FAD"/>
    <w:rsid w:val="00F20223"/>
    <w:rsid w:val="00F20EC0"/>
    <w:rsid w:val="00F23559"/>
    <w:rsid w:val="00F238AE"/>
    <w:rsid w:val="00F2584B"/>
    <w:rsid w:val="00F25E1F"/>
    <w:rsid w:val="00F26F8E"/>
    <w:rsid w:val="00F278B0"/>
    <w:rsid w:val="00F2795F"/>
    <w:rsid w:val="00F27BC0"/>
    <w:rsid w:val="00F30A8C"/>
    <w:rsid w:val="00F30ACD"/>
    <w:rsid w:val="00F30C54"/>
    <w:rsid w:val="00F31013"/>
    <w:rsid w:val="00F3122F"/>
    <w:rsid w:val="00F32AD9"/>
    <w:rsid w:val="00F33622"/>
    <w:rsid w:val="00F33693"/>
    <w:rsid w:val="00F33777"/>
    <w:rsid w:val="00F342FD"/>
    <w:rsid w:val="00F3435A"/>
    <w:rsid w:val="00F34867"/>
    <w:rsid w:val="00F348CC"/>
    <w:rsid w:val="00F34C94"/>
    <w:rsid w:val="00F35B4D"/>
    <w:rsid w:val="00F35DC1"/>
    <w:rsid w:val="00F35F07"/>
    <w:rsid w:val="00F364B7"/>
    <w:rsid w:val="00F36EB7"/>
    <w:rsid w:val="00F370EC"/>
    <w:rsid w:val="00F37132"/>
    <w:rsid w:val="00F371EA"/>
    <w:rsid w:val="00F371F3"/>
    <w:rsid w:val="00F37967"/>
    <w:rsid w:val="00F37D51"/>
    <w:rsid w:val="00F4055D"/>
    <w:rsid w:val="00F4058F"/>
    <w:rsid w:val="00F40B2B"/>
    <w:rsid w:val="00F40DBE"/>
    <w:rsid w:val="00F41507"/>
    <w:rsid w:val="00F41A6C"/>
    <w:rsid w:val="00F42006"/>
    <w:rsid w:val="00F4226A"/>
    <w:rsid w:val="00F42420"/>
    <w:rsid w:val="00F42616"/>
    <w:rsid w:val="00F430F8"/>
    <w:rsid w:val="00F4437E"/>
    <w:rsid w:val="00F44952"/>
    <w:rsid w:val="00F44C75"/>
    <w:rsid w:val="00F45B08"/>
    <w:rsid w:val="00F46733"/>
    <w:rsid w:val="00F46E6F"/>
    <w:rsid w:val="00F46F8D"/>
    <w:rsid w:val="00F46F8F"/>
    <w:rsid w:val="00F47092"/>
    <w:rsid w:val="00F47802"/>
    <w:rsid w:val="00F478D7"/>
    <w:rsid w:val="00F50792"/>
    <w:rsid w:val="00F50B79"/>
    <w:rsid w:val="00F50C48"/>
    <w:rsid w:val="00F5135D"/>
    <w:rsid w:val="00F5140F"/>
    <w:rsid w:val="00F51550"/>
    <w:rsid w:val="00F51C07"/>
    <w:rsid w:val="00F5208D"/>
    <w:rsid w:val="00F52264"/>
    <w:rsid w:val="00F523CA"/>
    <w:rsid w:val="00F52429"/>
    <w:rsid w:val="00F52549"/>
    <w:rsid w:val="00F52995"/>
    <w:rsid w:val="00F529B3"/>
    <w:rsid w:val="00F529FE"/>
    <w:rsid w:val="00F52AC5"/>
    <w:rsid w:val="00F52B44"/>
    <w:rsid w:val="00F52BE0"/>
    <w:rsid w:val="00F52D89"/>
    <w:rsid w:val="00F530A4"/>
    <w:rsid w:val="00F5339B"/>
    <w:rsid w:val="00F5339D"/>
    <w:rsid w:val="00F53410"/>
    <w:rsid w:val="00F53770"/>
    <w:rsid w:val="00F53952"/>
    <w:rsid w:val="00F53B24"/>
    <w:rsid w:val="00F53BE4"/>
    <w:rsid w:val="00F54003"/>
    <w:rsid w:val="00F54548"/>
    <w:rsid w:val="00F554CF"/>
    <w:rsid w:val="00F55622"/>
    <w:rsid w:val="00F56960"/>
    <w:rsid w:val="00F56E91"/>
    <w:rsid w:val="00F575F1"/>
    <w:rsid w:val="00F576DE"/>
    <w:rsid w:val="00F57C4A"/>
    <w:rsid w:val="00F57D1E"/>
    <w:rsid w:val="00F60552"/>
    <w:rsid w:val="00F605CB"/>
    <w:rsid w:val="00F60863"/>
    <w:rsid w:val="00F61151"/>
    <w:rsid w:val="00F61569"/>
    <w:rsid w:val="00F61646"/>
    <w:rsid w:val="00F61831"/>
    <w:rsid w:val="00F61B37"/>
    <w:rsid w:val="00F61F4A"/>
    <w:rsid w:val="00F6275D"/>
    <w:rsid w:val="00F62A97"/>
    <w:rsid w:val="00F63582"/>
    <w:rsid w:val="00F64179"/>
    <w:rsid w:val="00F64212"/>
    <w:rsid w:val="00F656BC"/>
    <w:rsid w:val="00F65D06"/>
    <w:rsid w:val="00F66405"/>
    <w:rsid w:val="00F6656C"/>
    <w:rsid w:val="00F6673F"/>
    <w:rsid w:val="00F66E4D"/>
    <w:rsid w:val="00F70039"/>
    <w:rsid w:val="00F71CF5"/>
    <w:rsid w:val="00F72071"/>
    <w:rsid w:val="00F721ED"/>
    <w:rsid w:val="00F7278E"/>
    <w:rsid w:val="00F7290F"/>
    <w:rsid w:val="00F72E6A"/>
    <w:rsid w:val="00F73BE8"/>
    <w:rsid w:val="00F74244"/>
    <w:rsid w:val="00F74667"/>
    <w:rsid w:val="00F74932"/>
    <w:rsid w:val="00F74DFD"/>
    <w:rsid w:val="00F74FFA"/>
    <w:rsid w:val="00F752E7"/>
    <w:rsid w:val="00F752F7"/>
    <w:rsid w:val="00F75338"/>
    <w:rsid w:val="00F769EA"/>
    <w:rsid w:val="00F76BEF"/>
    <w:rsid w:val="00F77175"/>
    <w:rsid w:val="00F77A54"/>
    <w:rsid w:val="00F80139"/>
    <w:rsid w:val="00F806A9"/>
    <w:rsid w:val="00F80F02"/>
    <w:rsid w:val="00F819F1"/>
    <w:rsid w:val="00F81C01"/>
    <w:rsid w:val="00F8208B"/>
    <w:rsid w:val="00F8226A"/>
    <w:rsid w:val="00F82342"/>
    <w:rsid w:val="00F8240F"/>
    <w:rsid w:val="00F82865"/>
    <w:rsid w:val="00F82B80"/>
    <w:rsid w:val="00F82F26"/>
    <w:rsid w:val="00F82FDD"/>
    <w:rsid w:val="00F83291"/>
    <w:rsid w:val="00F839B6"/>
    <w:rsid w:val="00F85AC9"/>
    <w:rsid w:val="00F85AD8"/>
    <w:rsid w:val="00F85BF1"/>
    <w:rsid w:val="00F85C57"/>
    <w:rsid w:val="00F85F29"/>
    <w:rsid w:val="00F85F4D"/>
    <w:rsid w:val="00F861F6"/>
    <w:rsid w:val="00F862CA"/>
    <w:rsid w:val="00F86A51"/>
    <w:rsid w:val="00F86A6B"/>
    <w:rsid w:val="00F86F38"/>
    <w:rsid w:val="00F870B6"/>
    <w:rsid w:val="00F873B1"/>
    <w:rsid w:val="00F90212"/>
    <w:rsid w:val="00F904D4"/>
    <w:rsid w:val="00F90C7E"/>
    <w:rsid w:val="00F90D83"/>
    <w:rsid w:val="00F90EE5"/>
    <w:rsid w:val="00F91648"/>
    <w:rsid w:val="00F916AD"/>
    <w:rsid w:val="00F91C5D"/>
    <w:rsid w:val="00F920A3"/>
    <w:rsid w:val="00F9233A"/>
    <w:rsid w:val="00F9248F"/>
    <w:rsid w:val="00F92AD0"/>
    <w:rsid w:val="00F92F99"/>
    <w:rsid w:val="00F93258"/>
    <w:rsid w:val="00F9326A"/>
    <w:rsid w:val="00F93426"/>
    <w:rsid w:val="00F93742"/>
    <w:rsid w:val="00F947A4"/>
    <w:rsid w:val="00F94AC1"/>
    <w:rsid w:val="00F94DB2"/>
    <w:rsid w:val="00F94F98"/>
    <w:rsid w:val="00F95397"/>
    <w:rsid w:val="00F954D0"/>
    <w:rsid w:val="00F9561F"/>
    <w:rsid w:val="00F9628F"/>
    <w:rsid w:val="00F97274"/>
    <w:rsid w:val="00F97450"/>
    <w:rsid w:val="00F9754A"/>
    <w:rsid w:val="00F97A0E"/>
    <w:rsid w:val="00FA0C17"/>
    <w:rsid w:val="00FA10A1"/>
    <w:rsid w:val="00FA1606"/>
    <w:rsid w:val="00FA17DC"/>
    <w:rsid w:val="00FA2AF4"/>
    <w:rsid w:val="00FA337A"/>
    <w:rsid w:val="00FA3975"/>
    <w:rsid w:val="00FA3A03"/>
    <w:rsid w:val="00FA4959"/>
    <w:rsid w:val="00FA4ADD"/>
    <w:rsid w:val="00FA4B59"/>
    <w:rsid w:val="00FA4C12"/>
    <w:rsid w:val="00FA5725"/>
    <w:rsid w:val="00FA689F"/>
    <w:rsid w:val="00FA739A"/>
    <w:rsid w:val="00FA7522"/>
    <w:rsid w:val="00FA78F9"/>
    <w:rsid w:val="00FA79E2"/>
    <w:rsid w:val="00FA7ED3"/>
    <w:rsid w:val="00FB03DC"/>
    <w:rsid w:val="00FB04F8"/>
    <w:rsid w:val="00FB052E"/>
    <w:rsid w:val="00FB0670"/>
    <w:rsid w:val="00FB09C0"/>
    <w:rsid w:val="00FB0C1C"/>
    <w:rsid w:val="00FB0F3D"/>
    <w:rsid w:val="00FB180D"/>
    <w:rsid w:val="00FB1879"/>
    <w:rsid w:val="00FB1E6B"/>
    <w:rsid w:val="00FB213D"/>
    <w:rsid w:val="00FB2431"/>
    <w:rsid w:val="00FB2B2A"/>
    <w:rsid w:val="00FB3301"/>
    <w:rsid w:val="00FB38C1"/>
    <w:rsid w:val="00FB39CC"/>
    <w:rsid w:val="00FB4D60"/>
    <w:rsid w:val="00FB54A7"/>
    <w:rsid w:val="00FB5527"/>
    <w:rsid w:val="00FB5A3F"/>
    <w:rsid w:val="00FB5B63"/>
    <w:rsid w:val="00FB5B8D"/>
    <w:rsid w:val="00FB5EBF"/>
    <w:rsid w:val="00FB629F"/>
    <w:rsid w:val="00FB62E0"/>
    <w:rsid w:val="00FB6875"/>
    <w:rsid w:val="00FB6DA4"/>
    <w:rsid w:val="00FC0098"/>
    <w:rsid w:val="00FC087A"/>
    <w:rsid w:val="00FC092E"/>
    <w:rsid w:val="00FC10AF"/>
    <w:rsid w:val="00FC170E"/>
    <w:rsid w:val="00FC20CD"/>
    <w:rsid w:val="00FC2152"/>
    <w:rsid w:val="00FC3515"/>
    <w:rsid w:val="00FC39AB"/>
    <w:rsid w:val="00FC42C6"/>
    <w:rsid w:val="00FC4BD0"/>
    <w:rsid w:val="00FC5349"/>
    <w:rsid w:val="00FC67BC"/>
    <w:rsid w:val="00FC6BC6"/>
    <w:rsid w:val="00FC710C"/>
    <w:rsid w:val="00FC79BD"/>
    <w:rsid w:val="00FC7CC9"/>
    <w:rsid w:val="00FC7DB1"/>
    <w:rsid w:val="00FC7EA4"/>
    <w:rsid w:val="00FD0E2C"/>
    <w:rsid w:val="00FD0F2A"/>
    <w:rsid w:val="00FD1238"/>
    <w:rsid w:val="00FD13AA"/>
    <w:rsid w:val="00FD15CB"/>
    <w:rsid w:val="00FD194A"/>
    <w:rsid w:val="00FD1BA2"/>
    <w:rsid w:val="00FD1C54"/>
    <w:rsid w:val="00FD1CBF"/>
    <w:rsid w:val="00FD1E7E"/>
    <w:rsid w:val="00FD2448"/>
    <w:rsid w:val="00FD33CC"/>
    <w:rsid w:val="00FD3569"/>
    <w:rsid w:val="00FD64D4"/>
    <w:rsid w:val="00FD6EF6"/>
    <w:rsid w:val="00FD7200"/>
    <w:rsid w:val="00FD7261"/>
    <w:rsid w:val="00FD745C"/>
    <w:rsid w:val="00FE04D9"/>
    <w:rsid w:val="00FE0579"/>
    <w:rsid w:val="00FE1136"/>
    <w:rsid w:val="00FE2C1C"/>
    <w:rsid w:val="00FE2FFB"/>
    <w:rsid w:val="00FE314A"/>
    <w:rsid w:val="00FE3180"/>
    <w:rsid w:val="00FE35A2"/>
    <w:rsid w:val="00FE45C2"/>
    <w:rsid w:val="00FE5A38"/>
    <w:rsid w:val="00FE5C7A"/>
    <w:rsid w:val="00FE65B7"/>
    <w:rsid w:val="00FE6ABB"/>
    <w:rsid w:val="00FE6CF8"/>
    <w:rsid w:val="00FE719E"/>
    <w:rsid w:val="00FE72CD"/>
    <w:rsid w:val="00FE7554"/>
    <w:rsid w:val="00FF01DD"/>
    <w:rsid w:val="00FF085A"/>
    <w:rsid w:val="00FF08F0"/>
    <w:rsid w:val="00FF094D"/>
    <w:rsid w:val="00FF0BE8"/>
    <w:rsid w:val="00FF0D0A"/>
    <w:rsid w:val="00FF2443"/>
    <w:rsid w:val="00FF3487"/>
    <w:rsid w:val="00FF3AE7"/>
    <w:rsid w:val="00FF3EA5"/>
    <w:rsid w:val="00FF4E9A"/>
    <w:rsid w:val="00FF5071"/>
    <w:rsid w:val="00FF5C61"/>
    <w:rsid w:val="00FF5D5B"/>
    <w:rsid w:val="00FF5F0F"/>
    <w:rsid w:val="00FF5FA2"/>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31587BE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1"/>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398091824">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Visio_Drawing1.vsdx"/><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package" Target="embeddings/Microsoft_Visio_Drawing.vsd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1275</Words>
  <Characters>7274</Characters>
  <Application>Microsoft Office Word</Application>
  <DocSecurity>0</DocSecurity>
  <Lines>60</Lines>
  <Paragraphs>17</Paragraphs>
  <ScaleCrop>false</ScaleCrop>
  <Company/>
  <LinksUpToDate>false</LinksUpToDate>
  <CharactersWithSpaces>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2022-07-12T23:10:00Z</dcterms:created>
  <dcterms:modified xsi:type="dcterms:W3CDTF">2022-07-12T23:10:00Z</dcterms:modified>
</cp:coreProperties>
</file>