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5687E615" w:rsidR="005731EF" w:rsidRPr="005731EF" w:rsidRDefault="005731EF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1E201087" w:rsidR="005731EF" w:rsidRPr="005731EF" w:rsidRDefault="00DB2EEF" w:rsidP="00FB5A3F">
            <w:pPr>
              <w:pStyle w:val="T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LB266</w:t>
            </w:r>
            <w:r w:rsidR="00864FA1" w:rsidRPr="00864FA1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CR for 9.3.1.</w:t>
            </w:r>
            <w:r w:rsidR="009D5F45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22.</w:t>
            </w:r>
            <w:r w:rsidR="00E8175D">
              <w:rPr>
                <w:rFonts w:asciiTheme="minorHAnsi" w:hAnsiTheme="minorHAnsi" w:cstheme="minorHAnsi"/>
                <w:sz w:val="22"/>
                <w:szCs w:val="22"/>
                <w:lang w:eastAsia="ko-KR"/>
              </w:rPr>
              <w:t>5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110F2BA5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3B42FD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07-07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5543C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148992B8" w:rsidR="0085543C" w:rsidRPr="006618FB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Yanjun Sun</w:t>
            </w:r>
          </w:p>
        </w:tc>
        <w:tc>
          <w:tcPr>
            <w:tcW w:w="1890" w:type="dxa"/>
            <w:vMerge w:val="restart"/>
            <w:vAlign w:val="center"/>
          </w:tcPr>
          <w:p w14:paraId="1546101D" w14:textId="7CCE4A9F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Qualcomm</w:t>
            </w:r>
          </w:p>
        </w:tc>
        <w:tc>
          <w:tcPr>
            <w:tcW w:w="1260" w:type="dxa"/>
            <w:vAlign w:val="center"/>
          </w:tcPr>
          <w:p w14:paraId="3BE4F4F6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67176275" w:rsidR="0085543C" w:rsidRPr="00BD7427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DD3C79"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eastAsia="ko-KR"/>
              </w:rPr>
              <w:drawing>
                <wp:inline distT="0" distB="0" distL="0" distR="0" wp14:anchorId="07290CFB" wp14:editId="3DF8B023">
                  <wp:extent cx="1549400" cy="146926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6741" cy="15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543C" w:rsidRPr="005731EF" w14:paraId="1AE0F2E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33D683F" w14:textId="42D46A2E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Steve Shellhammer</w:t>
            </w:r>
          </w:p>
        </w:tc>
        <w:tc>
          <w:tcPr>
            <w:tcW w:w="1890" w:type="dxa"/>
            <w:vMerge/>
            <w:vAlign w:val="center"/>
          </w:tcPr>
          <w:p w14:paraId="35D4F1E8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455133E3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74066CD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CB4B06B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11697308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4BC1546" w14:textId="156EC5BD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034CB4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Alfred Asterjadhi</w:t>
            </w:r>
          </w:p>
        </w:tc>
        <w:tc>
          <w:tcPr>
            <w:tcW w:w="1890" w:type="dxa"/>
            <w:vMerge/>
            <w:vAlign w:val="center"/>
          </w:tcPr>
          <w:p w14:paraId="3E88D5F4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2284BBF9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2BFA20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07278016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63EF84A0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DC38904" w14:textId="76BFDB4B" w:rsidR="0085543C" w:rsidRPr="00034CB4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618F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George Cherian</w:t>
            </w:r>
          </w:p>
        </w:tc>
        <w:tc>
          <w:tcPr>
            <w:tcW w:w="1890" w:type="dxa"/>
            <w:vMerge/>
            <w:vAlign w:val="center"/>
          </w:tcPr>
          <w:p w14:paraId="716C2C73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DF23B5A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0DBC409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FC6D06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61DB7CCB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942E737" w14:textId="3C4F6D62" w:rsidR="0085543C" w:rsidRPr="006618FB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C62A3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Abhishek Patil</w:t>
            </w:r>
          </w:p>
        </w:tc>
        <w:tc>
          <w:tcPr>
            <w:tcW w:w="1890" w:type="dxa"/>
            <w:vMerge/>
            <w:vAlign w:val="center"/>
          </w:tcPr>
          <w:p w14:paraId="76AD13D3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8DE869A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BDEB303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865799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00B23BA6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4BDC5946" w14:textId="50A6F764" w:rsidR="0085543C" w:rsidRPr="00C62A3B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248C7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Youhan Kim</w:t>
            </w:r>
          </w:p>
        </w:tc>
        <w:tc>
          <w:tcPr>
            <w:tcW w:w="1890" w:type="dxa"/>
            <w:vMerge/>
            <w:vAlign w:val="center"/>
          </w:tcPr>
          <w:p w14:paraId="5F59A30D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0CD114A6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C11DF7F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4B7F801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51952BB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061D7A5" w14:textId="62BA0F2C" w:rsidR="0085543C" w:rsidRPr="006248C7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 Tian</w:t>
            </w:r>
          </w:p>
        </w:tc>
        <w:tc>
          <w:tcPr>
            <w:tcW w:w="1890" w:type="dxa"/>
            <w:vMerge/>
            <w:vAlign w:val="center"/>
          </w:tcPr>
          <w:p w14:paraId="249AC064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FD381EF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02CA436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BA48528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35C7449A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056D3D1" w14:textId="389F8E14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D0CE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Duncan Ho</w:t>
            </w:r>
          </w:p>
        </w:tc>
        <w:tc>
          <w:tcPr>
            <w:tcW w:w="1890" w:type="dxa"/>
            <w:vMerge/>
            <w:vAlign w:val="center"/>
          </w:tcPr>
          <w:p w14:paraId="6E08C4FA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17992AB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FFCA109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BA93DC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04A3F2E3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3F2625" w14:textId="20A9A397" w:rsidR="0085543C" w:rsidRPr="002D0CEE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A285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Gaurang Naik</w:t>
            </w:r>
          </w:p>
        </w:tc>
        <w:tc>
          <w:tcPr>
            <w:tcW w:w="1890" w:type="dxa"/>
            <w:vMerge/>
            <w:vAlign w:val="center"/>
          </w:tcPr>
          <w:p w14:paraId="3DA72352" w14:textId="77777777" w:rsidR="0085543C" w:rsidRDefault="0085543C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002DE60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919DDB2" w14:textId="77777777" w:rsidR="0085543C" w:rsidRPr="005731EF" w:rsidRDefault="0085543C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05AC0D2" w14:textId="77777777" w:rsidR="0085543C" w:rsidRDefault="0085543C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5209FBD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A9AD3E1" w14:textId="4813D098" w:rsidR="0085543C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Abdel Karim Ajami</w:t>
            </w:r>
          </w:p>
        </w:tc>
        <w:tc>
          <w:tcPr>
            <w:tcW w:w="1890" w:type="dxa"/>
            <w:vMerge/>
            <w:vAlign w:val="center"/>
          </w:tcPr>
          <w:p w14:paraId="50BF42FE" w14:textId="7129FF82" w:rsidR="0085543C" w:rsidRDefault="0085543C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479E576" w14:textId="77777777" w:rsidR="0085543C" w:rsidRPr="005731EF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6364BBE1" w14:textId="77777777" w:rsidR="0085543C" w:rsidRPr="005731EF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A8882AD" w14:textId="77777777" w:rsidR="0085543C" w:rsidRDefault="0085543C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6488B644" w:rsidR="0085543C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Xiaofei Wang</w:t>
            </w:r>
          </w:p>
        </w:tc>
        <w:tc>
          <w:tcPr>
            <w:tcW w:w="1890" w:type="dxa"/>
            <w:vMerge w:val="restart"/>
            <w:vAlign w:val="center"/>
          </w:tcPr>
          <w:p w14:paraId="7EE00B56" w14:textId="5BCC92BE" w:rsidR="0085543C" w:rsidRDefault="0085543C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InterDigital</w:t>
            </w:r>
            <w:proofErr w:type="spellEnd"/>
          </w:p>
        </w:tc>
        <w:tc>
          <w:tcPr>
            <w:tcW w:w="1260" w:type="dxa"/>
            <w:vAlign w:val="center"/>
          </w:tcPr>
          <w:p w14:paraId="741FE73D" w14:textId="77777777" w:rsidR="0085543C" w:rsidRPr="005731EF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85543C" w:rsidRPr="005731EF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85543C" w:rsidRDefault="0085543C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5543C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6705428C" w:rsidR="0085543C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 xml:space="preserve">Hanqing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lou</w:t>
            </w:r>
            <w:proofErr w:type="spellEnd"/>
          </w:p>
        </w:tc>
        <w:tc>
          <w:tcPr>
            <w:tcW w:w="1890" w:type="dxa"/>
            <w:vMerge/>
            <w:vAlign w:val="center"/>
          </w:tcPr>
          <w:p w14:paraId="18F5280B" w14:textId="0DBDFBA2" w:rsidR="0085543C" w:rsidRDefault="0085543C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100DFE06" w14:textId="77777777" w:rsidR="0085543C" w:rsidRPr="005731EF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85543C" w:rsidRPr="005731EF" w:rsidRDefault="0085543C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85543C" w:rsidRDefault="0085543C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408692D2" w:rsidR="00B276A8" w:rsidRDefault="004A5D52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4A5D52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Tomoko Adachi</w:t>
            </w:r>
          </w:p>
        </w:tc>
        <w:tc>
          <w:tcPr>
            <w:tcW w:w="1890" w:type="dxa"/>
            <w:vAlign w:val="center"/>
          </w:tcPr>
          <w:p w14:paraId="6741D7C0" w14:textId="2B4A0339" w:rsidR="00B276A8" w:rsidRDefault="004A5D52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Toshiba</w:t>
            </w: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5685C987" w:rsidR="001146DD" w:rsidRDefault="001146DD" w:rsidP="001146DD">
      <w:pPr>
        <w:spacing w:after="0" w:line="240" w:lineRule="auto"/>
        <w:rPr>
          <w:rFonts w:cstheme="minorHAnsi"/>
          <w:sz w:val="24"/>
        </w:rPr>
      </w:pPr>
      <w:r w:rsidRPr="001146DD">
        <w:rPr>
          <w:rFonts w:cstheme="minorHAnsi"/>
          <w:sz w:val="24"/>
        </w:rPr>
        <w:t>This submission proposes resolutions for</w:t>
      </w:r>
      <w:r w:rsidR="007D478C">
        <w:rPr>
          <w:rFonts w:cstheme="minorHAnsi"/>
          <w:sz w:val="24"/>
        </w:rPr>
        <w:t xml:space="preserve"> </w:t>
      </w:r>
      <w:r w:rsidR="004653ED">
        <w:rPr>
          <w:rFonts w:cstheme="minorHAnsi"/>
          <w:sz w:val="24"/>
        </w:rPr>
        <w:t>the</w:t>
      </w:r>
      <w:r w:rsidR="00DB2EEF">
        <w:rPr>
          <w:rFonts w:cstheme="minorHAnsi"/>
          <w:sz w:val="24"/>
        </w:rPr>
        <w:t xml:space="preserve"> following CIDs</w:t>
      </w:r>
      <w:r w:rsidR="007D478C">
        <w:rPr>
          <w:rFonts w:cstheme="minorHAnsi"/>
          <w:sz w:val="24"/>
        </w:rPr>
        <w:t xml:space="preserve"> </w:t>
      </w:r>
      <w:r w:rsidRPr="001146DD">
        <w:rPr>
          <w:rFonts w:cstheme="minorHAnsi"/>
          <w:sz w:val="24"/>
        </w:rPr>
        <w:t xml:space="preserve">for TGbe </w:t>
      </w:r>
      <w:r w:rsidR="00DB2EEF">
        <w:rPr>
          <w:rFonts w:cstheme="minorHAnsi"/>
          <w:sz w:val="24"/>
        </w:rPr>
        <w:t>LB266</w:t>
      </w:r>
      <w:r w:rsidRPr="001146DD">
        <w:rPr>
          <w:rFonts w:cstheme="minorHAnsi"/>
          <w:sz w:val="24"/>
        </w:rPr>
        <w:t>:</w:t>
      </w:r>
    </w:p>
    <w:p w14:paraId="65913587" w14:textId="12310D20" w:rsidR="00345DD9" w:rsidRPr="00345DD9" w:rsidRDefault="00345DD9" w:rsidP="00345DD9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</w:rPr>
      </w:pPr>
      <w:r w:rsidRPr="00345DD9">
        <w:rPr>
          <w:rFonts w:cstheme="minorHAnsi"/>
          <w:sz w:val="24"/>
        </w:rPr>
        <w:t>11998,10981,11495,11496,13048,10959,12353,11497,11498</w:t>
      </w:r>
    </w:p>
    <w:p w14:paraId="24DCE740" w14:textId="77777777" w:rsidR="00864FA1" w:rsidRDefault="00864FA1" w:rsidP="002A4C8E">
      <w:pPr>
        <w:spacing w:after="0" w:line="240" w:lineRule="auto"/>
        <w:rPr>
          <w:rFonts w:cstheme="minorHAnsi"/>
          <w:b/>
          <w:bCs/>
          <w:sz w:val="24"/>
        </w:rPr>
      </w:pPr>
    </w:p>
    <w:p w14:paraId="21C5368A" w14:textId="2E022F4A" w:rsidR="00B6680C" w:rsidRPr="001146DD" w:rsidRDefault="00B6680C" w:rsidP="002A4C8E">
      <w:pPr>
        <w:spacing w:after="0" w:line="240" w:lineRule="auto"/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23F1A336" w14:textId="7B69491F" w:rsidR="00B6680C" w:rsidRDefault="00083AF7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Rev 0: Initial version of the document.</w:t>
      </w:r>
    </w:p>
    <w:p w14:paraId="11271C75" w14:textId="1166F08B" w:rsidR="006432E5" w:rsidRDefault="006432E5" w:rsidP="00FB5E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Rev 1: fixed another typo in D2.0 by changing “</w:t>
      </w:r>
      <w:r w:rsidRPr="006F6DF0">
        <w:rPr>
          <w:rFonts w:ascii="Arial" w:hAnsi="Arial" w:cs="Arial"/>
          <w:sz w:val="20"/>
          <w:szCs w:val="20"/>
        </w:rPr>
        <w:t xml:space="preserve">Special </w:t>
      </w:r>
      <w:r>
        <w:rPr>
          <w:rFonts w:ascii="Arial" w:hAnsi="Arial" w:cs="Arial"/>
          <w:sz w:val="20"/>
          <w:szCs w:val="20"/>
        </w:rPr>
        <w:t xml:space="preserve">Info </w:t>
      </w:r>
      <w:r w:rsidRPr="006F6DF0">
        <w:rPr>
          <w:rFonts w:ascii="Arial" w:hAnsi="Arial" w:cs="Arial"/>
          <w:sz w:val="20"/>
          <w:szCs w:val="20"/>
        </w:rPr>
        <w:t>User</w:t>
      </w:r>
      <w:r>
        <w:rPr>
          <w:rFonts w:ascii="Arial" w:hAnsi="Arial" w:cs="Arial"/>
          <w:sz w:val="20"/>
          <w:szCs w:val="20"/>
        </w:rPr>
        <w:t>” with “</w:t>
      </w:r>
      <w:r w:rsidRPr="006F6DF0">
        <w:rPr>
          <w:rFonts w:ascii="Arial" w:hAnsi="Arial" w:cs="Arial"/>
          <w:sz w:val="20"/>
          <w:szCs w:val="20"/>
        </w:rPr>
        <w:t xml:space="preserve">Special </w:t>
      </w:r>
      <w:r>
        <w:rPr>
          <w:rFonts w:ascii="Arial" w:hAnsi="Arial" w:cs="Arial"/>
          <w:sz w:val="20"/>
          <w:szCs w:val="20"/>
        </w:rPr>
        <w:t>User Info”</w:t>
      </w:r>
      <w:r w:rsidR="003B5EE9">
        <w:rPr>
          <w:rFonts w:ascii="Arial" w:hAnsi="Arial" w:cs="Arial"/>
          <w:sz w:val="20"/>
          <w:szCs w:val="20"/>
        </w:rPr>
        <w:t xml:space="preserve">; revised the </w:t>
      </w:r>
      <w:r w:rsidR="00A63080">
        <w:rPr>
          <w:rFonts w:ascii="Arial" w:hAnsi="Arial" w:cs="Arial"/>
          <w:sz w:val="20"/>
          <w:szCs w:val="20"/>
        </w:rPr>
        <w:t xml:space="preserve">resolution </w:t>
      </w:r>
      <w:r w:rsidR="00FD4D0E">
        <w:rPr>
          <w:rFonts w:ascii="Arial" w:hAnsi="Arial" w:cs="Arial"/>
          <w:sz w:val="20"/>
          <w:szCs w:val="20"/>
        </w:rPr>
        <w:t xml:space="preserve">text on the </w:t>
      </w:r>
      <w:r w:rsidR="003B5EE9">
        <w:rPr>
          <w:rFonts w:ascii="Arial" w:hAnsi="Arial" w:cs="Arial"/>
          <w:sz w:val="20"/>
          <w:szCs w:val="20"/>
        </w:rPr>
        <w:t>reason</w:t>
      </w:r>
      <w:r w:rsidR="00FD4D0E">
        <w:rPr>
          <w:rFonts w:ascii="Arial" w:hAnsi="Arial" w:cs="Arial"/>
          <w:sz w:val="20"/>
          <w:szCs w:val="20"/>
        </w:rPr>
        <w:t>s</w:t>
      </w:r>
      <w:r w:rsidR="003B5EE9">
        <w:rPr>
          <w:rFonts w:ascii="Arial" w:hAnsi="Arial" w:cs="Arial"/>
          <w:sz w:val="20"/>
          <w:szCs w:val="20"/>
        </w:rPr>
        <w:t xml:space="preserve"> to reject 11495</w:t>
      </w:r>
    </w:p>
    <w:p w14:paraId="0AF02850" w14:textId="77777777" w:rsidR="00FB052E" w:rsidRDefault="00FB052E" w:rsidP="00FB052E">
      <w:pPr>
        <w:pStyle w:val="ListParagraph"/>
        <w:spacing w:after="0" w:line="240" w:lineRule="auto"/>
        <w:rPr>
          <w:rFonts w:cstheme="minorHAnsi"/>
          <w:sz w:val="24"/>
        </w:rPr>
      </w:pPr>
    </w:p>
    <w:p w14:paraId="62E12D62" w14:textId="7396F672" w:rsidR="005D073A" w:rsidRDefault="005D073A" w:rsidP="008E25C3">
      <w:pPr>
        <w:spacing w:after="0" w:line="240" w:lineRule="auto"/>
        <w:rPr>
          <w:rFonts w:cstheme="minorHAnsi"/>
          <w:b/>
          <w:bCs/>
          <w:sz w:val="24"/>
        </w:rPr>
      </w:pPr>
    </w:p>
    <w:p w14:paraId="46D70253" w14:textId="314C409C" w:rsidR="005D073A" w:rsidRDefault="005D073A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577FE8" w14:textId="18D2BBF4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640886C2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6269B37" w14:textId="021D658D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CCD7A29" w14:textId="4334A0CC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0984FB" w14:textId="77777777" w:rsidR="00DA43C6" w:rsidRDefault="00DA43C6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8191142" w14:textId="34B7E92B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0E78E872" w14:textId="4F7A1E60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1AEC3539" w14:textId="70A44D91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A40B66C" w14:textId="77777777" w:rsidR="007F3000" w:rsidRDefault="007F3000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2E56148D" w14:textId="77777777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204AB7E" w14:textId="6DAEFA3C" w:rsidR="00F07CBB" w:rsidRDefault="00F07CBB" w:rsidP="00F07CBB">
      <w:pPr>
        <w:pStyle w:val="T"/>
        <w:spacing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Please note Baseline is </w:t>
      </w:r>
      <w:r w:rsidR="00003B7E" w:rsidRPr="00092E67">
        <w:rPr>
          <w:b/>
          <w:i/>
          <w:iCs/>
          <w:highlight w:val="yellow"/>
        </w:rPr>
        <w:t>IEEE 802.11-2020</w:t>
      </w:r>
      <w:r>
        <w:rPr>
          <w:b/>
          <w:i/>
          <w:iCs/>
          <w:highlight w:val="yellow"/>
        </w:rPr>
        <w:t>, 11ax D8.0, and 11be D</w:t>
      </w:r>
      <w:r w:rsidR="00315B32">
        <w:rPr>
          <w:b/>
          <w:i/>
          <w:iCs/>
          <w:highlight w:val="yellow"/>
        </w:rPr>
        <w:t>2</w:t>
      </w:r>
      <w:r>
        <w:rPr>
          <w:b/>
          <w:i/>
          <w:iCs/>
          <w:highlight w:val="yellow"/>
        </w:rPr>
        <w:t>.</w:t>
      </w:r>
      <w:r w:rsidR="00315B32">
        <w:rPr>
          <w:b/>
          <w:i/>
          <w:iCs/>
          <w:highlight w:val="yellow"/>
        </w:rPr>
        <w:t>0</w:t>
      </w:r>
    </w:p>
    <w:p w14:paraId="40F26D2E" w14:textId="77777777" w:rsidR="00B57F51" w:rsidRDefault="00B57F51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tbl>
      <w:tblPr>
        <w:tblStyle w:val="TableGrid"/>
        <w:tblW w:w="10710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587"/>
        <w:gridCol w:w="1034"/>
        <w:gridCol w:w="976"/>
        <w:gridCol w:w="635"/>
        <w:gridCol w:w="2509"/>
        <w:gridCol w:w="2179"/>
        <w:gridCol w:w="2790"/>
      </w:tblGrid>
      <w:tr w:rsidR="00633FBF" w:rsidRPr="00955C14" w14:paraId="0F42626A" w14:textId="77777777" w:rsidTr="00633FBF">
        <w:trPr>
          <w:trHeight w:val="449"/>
        </w:trPr>
        <w:tc>
          <w:tcPr>
            <w:tcW w:w="587" w:type="dxa"/>
            <w:shd w:val="clear" w:color="auto" w:fill="A5A5A5" w:themeFill="accent3"/>
            <w:hideMark/>
          </w:tcPr>
          <w:p w14:paraId="35174F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34" w:type="dxa"/>
            <w:shd w:val="clear" w:color="auto" w:fill="A5A5A5" w:themeFill="accent3"/>
            <w:hideMark/>
          </w:tcPr>
          <w:p w14:paraId="5A4C9353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76" w:type="dxa"/>
            <w:shd w:val="clear" w:color="auto" w:fill="A5A5A5" w:themeFill="accent3"/>
            <w:hideMark/>
          </w:tcPr>
          <w:p w14:paraId="46BCD09C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5" w:type="dxa"/>
            <w:shd w:val="clear" w:color="auto" w:fill="A5A5A5" w:themeFill="accent3"/>
            <w:hideMark/>
          </w:tcPr>
          <w:p w14:paraId="549BDB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2509" w:type="dxa"/>
            <w:shd w:val="clear" w:color="auto" w:fill="A5A5A5" w:themeFill="accent3"/>
            <w:hideMark/>
          </w:tcPr>
          <w:p w14:paraId="7A3B9829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179" w:type="dxa"/>
            <w:shd w:val="clear" w:color="auto" w:fill="A5A5A5" w:themeFill="accent3"/>
            <w:hideMark/>
          </w:tcPr>
          <w:p w14:paraId="5B495621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90" w:type="dxa"/>
            <w:shd w:val="clear" w:color="auto" w:fill="A5A5A5" w:themeFill="accent3"/>
            <w:hideMark/>
          </w:tcPr>
          <w:p w14:paraId="277A05EF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9016AC" w:rsidRPr="00955C14" w14:paraId="2A578A35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7C62A5A9" w14:textId="4AB033F5" w:rsidR="009016AC" w:rsidRPr="009016AC" w:rsidRDefault="009016AC" w:rsidP="009016A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016AC">
              <w:rPr>
                <w:b w:val="0"/>
                <w:sz w:val="16"/>
              </w:rPr>
              <w:t>11998</w:t>
            </w:r>
          </w:p>
        </w:tc>
        <w:tc>
          <w:tcPr>
            <w:tcW w:w="1034" w:type="dxa"/>
            <w:shd w:val="clear" w:color="auto" w:fill="auto"/>
          </w:tcPr>
          <w:p w14:paraId="6F7A4B6A" w14:textId="64C62A46" w:rsidR="009016AC" w:rsidRPr="009016AC" w:rsidRDefault="009016AC" w:rsidP="009016A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016AC">
              <w:rPr>
                <w:b w:val="0"/>
                <w:sz w:val="16"/>
              </w:rPr>
              <w:t>Eunsung Park</w:t>
            </w:r>
          </w:p>
        </w:tc>
        <w:tc>
          <w:tcPr>
            <w:tcW w:w="976" w:type="dxa"/>
            <w:shd w:val="clear" w:color="auto" w:fill="auto"/>
          </w:tcPr>
          <w:p w14:paraId="41AC07A3" w14:textId="2150AB54" w:rsidR="009016AC" w:rsidRPr="009016AC" w:rsidRDefault="009016AC" w:rsidP="009016A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016AC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7FADC1DE" w14:textId="2EC97E92" w:rsidR="009016AC" w:rsidRPr="009016AC" w:rsidRDefault="009016AC" w:rsidP="009016AC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016AC">
              <w:rPr>
                <w:b w:val="0"/>
                <w:sz w:val="16"/>
              </w:rPr>
              <w:t>165.47</w:t>
            </w:r>
          </w:p>
        </w:tc>
        <w:tc>
          <w:tcPr>
            <w:tcW w:w="2509" w:type="dxa"/>
            <w:shd w:val="clear" w:color="auto" w:fill="auto"/>
          </w:tcPr>
          <w:p w14:paraId="47F350B1" w14:textId="030984B4" w:rsidR="009016AC" w:rsidRPr="009016AC" w:rsidRDefault="009016AC" w:rsidP="009016AC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9016AC">
              <w:rPr>
                <w:b w:val="0"/>
                <w:sz w:val="16"/>
              </w:rPr>
              <w:t>Change "~ of the EHT variant of the Common Info Field ~" to "of the EHT variant Common Info field ~".</w:t>
            </w:r>
          </w:p>
        </w:tc>
        <w:tc>
          <w:tcPr>
            <w:tcW w:w="2179" w:type="dxa"/>
            <w:shd w:val="clear" w:color="auto" w:fill="auto"/>
          </w:tcPr>
          <w:p w14:paraId="5C6B77A2" w14:textId="1F34A2D1" w:rsidR="009016AC" w:rsidRPr="009016AC" w:rsidRDefault="009016AC" w:rsidP="009016AC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9016AC">
              <w:rPr>
                <w:b w:val="0"/>
                <w:sz w:val="16"/>
              </w:rPr>
              <w:t>As in comment.</w:t>
            </w:r>
          </w:p>
        </w:tc>
        <w:tc>
          <w:tcPr>
            <w:tcW w:w="2790" w:type="dxa"/>
            <w:shd w:val="clear" w:color="auto" w:fill="auto"/>
          </w:tcPr>
          <w:p w14:paraId="2613350C" w14:textId="77777777" w:rsidR="00F62001" w:rsidRDefault="00F62001" w:rsidP="00F6200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0E6C7388" w14:textId="77777777" w:rsidR="00F62001" w:rsidRDefault="00F62001" w:rsidP="00F6200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Agree with the commenter in principle.</w:t>
            </w:r>
          </w:p>
          <w:p w14:paraId="21D959D2" w14:textId="41CDFDFE" w:rsidR="009016AC" w:rsidRDefault="00F62001" w:rsidP="00F6200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</w:t>
            </w:r>
            <w:r w:rsidR="00EE2AB6">
              <w:rPr>
                <w:b w:val="0"/>
                <w:iCs/>
                <w:color w:val="000000"/>
                <w:sz w:val="16"/>
                <w:szCs w:val="16"/>
              </w:rPr>
              <w:t>22/1001r1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#11998 </w:t>
            </w:r>
          </w:p>
        </w:tc>
      </w:tr>
      <w:tr w:rsidR="00AE53A1" w:rsidRPr="00955C14" w14:paraId="7E65734A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00A39599" w14:textId="72EF20BB" w:rsidR="00AE53A1" w:rsidRPr="00AE53A1" w:rsidRDefault="00AE53A1" w:rsidP="00AE53A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E53A1">
              <w:rPr>
                <w:b w:val="0"/>
                <w:sz w:val="16"/>
              </w:rPr>
              <w:t>10981</w:t>
            </w:r>
          </w:p>
        </w:tc>
        <w:tc>
          <w:tcPr>
            <w:tcW w:w="1034" w:type="dxa"/>
            <w:shd w:val="clear" w:color="auto" w:fill="auto"/>
          </w:tcPr>
          <w:p w14:paraId="1EAEAF54" w14:textId="5AC78C6F" w:rsidR="00AE53A1" w:rsidRPr="00AE53A1" w:rsidRDefault="00AE53A1" w:rsidP="00AE53A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E53A1">
              <w:rPr>
                <w:b w:val="0"/>
                <w:sz w:val="16"/>
              </w:rPr>
              <w:t>Yanjun Sun</w:t>
            </w:r>
          </w:p>
        </w:tc>
        <w:tc>
          <w:tcPr>
            <w:tcW w:w="976" w:type="dxa"/>
            <w:shd w:val="clear" w:color="auto" w:fill="auto"/>
          </w:tcPr>
          <w:p w14:paraId="2E88EB75" w14:textId="34636ABF" w:rsidR="00AE53A1" w:rsidRPr="00AE53A1" w:rsidRDefault="00AE53A1" w:rsidP="00AE53A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E53A1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55BDA07C" w14:textId="6502F4DB" w:rsidR="00AE53A1" w:rsidRPr="00AE53A1" w:rsidRDefault="00AE53A1" w:rsidP="00AE53A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E53A1">
              <w:rPr>
                <w:b w:val="0"/>
                <w:sz w:val="16"/>
              </w:rPr>
              <w:t>165.53</w:t>
            </w:r>
          </w:p>
        </w:tc>
        <w:tc>
          <w:tcPr>
            <w:tcW w:w="2509" w:type="dxa"/>
            <w:shd w:val="clear" w:color="auto" w:fill="auto"/>
          </w:tcPr>
          <w:p w14:paraId="66C2A759" w14:textId="4BC074CC" w:rsidR="00AE53A1" w:rsidRPr="00AE53A1" w:rsidRDefault="00AE53A1" w:rsidP="00AE53A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E53A1">
              <w:rPr>
                <w:b w:val="0"/>
                <w:sz w:val="16"/>
              </w:rPr>
              <w:t>For NOTE1, a better reference is 36.1.1 instead of 35.5.2</w:t>
            </w:r>
          </w:p>
        </w:tc>
        <w:tc>
          <w:tcPr>
            <w:tcW w:w="2179" w:type="dxa"/>
            <w:shd w:val="clear" w:color="auto" w:fill="auto"/>
          </w:tcPr>
          <w:p w14:paraId="549AF1E0" w14:textId="4D8A76B5" w:rsidR="00AE53A1" w:rsidRPr="00AE53A1" w:rsidRDefault="00AE53A1" w:rsidP="00AE53A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E53A1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3C743659" w14:textId="346A2020" w:rsidR="00CC7F5F" w:rsidRDefault="004B4B69" w:rsidP="00AE53A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4E679E6E" w14:textId="10DD8AB6" w:rsidR="00073E7C" w:rsidRDefault="00E2062C" w:rsidP="00AB3B4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 xml:space="preserve">Agree with the commenter in principle </w:t>
            </w:r>
            <w:r w:rsidR="00323B30">
              <w:rPr>
                <w:b w:val="0"/>
                <w:iCs/>
                <w:color w:val="000000"/>
                <w:sz w:val="16"/>
                <w:szCs w:val="16"/>
              </w:rPr>
              <w:t xml:space="preserve">that the reference is outdated. The best reference would be subclause 35.16.1 </w:t>
            </w:r>
            <w:r w:rsidR="00AB3B47">
              <w:rPr>
                <w:b w:val="0"/>
                <w:iCs/>
                <w:color w:val="000000"/>
                <w:sz w:val="16"/>
                <w:szCs w:val="16"/>
              </w:rPr>
              <w:t>which has the corresponding normative text as follows:</w:t>
            </w:r>
            <w:r w:rsidR="00AB3B47">
              <w:rPr>
                <w:b w:val="0"/>
                <w:iCs/>
                <w:color w:val="000000"/>
                <w:sz w:val="16"/>
                <w:szCs w:val="16"/>
              </w:rPr>
              <w:br/>
              <w:t>“</w:t>
            </w:r>
            <w:r w:rsidR="00E91651" w:rsidRPr="00E91651">
              <w:rPr>
                <w:b w:val="0"/>
                <w:iCs/>
                <w:color w:val="000000"/>
                <w:sz w:val="16"/>
                <w:szCs w:val="16"/>
              </w:rPr>
              <w:t>An EHT AP shall not assign an AID value of 2007 to any STA or non-AP MLD.</w:t>
            </w:r>
            <w:r w:rsidR="00AB3B47">
              <w:rPr>
                <w:b w:val="0"/>
                <w:iCs/>
                <w:color w:val="000000"/>
                <w:sz w:val="16"/>
                <w:szCs w:val="16"/>
              </w:rPr>
              <w:t>”</w:t>
            </w:r>
          </w:p>
          <w:p w14:paraId="573DF178" w14:textId="4D1B7091" w:rsidR="00AE53A1" w:rsidRDefault="00AE53A1" w:rsidP="00AE53A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</w:t>
            </w:r>
            <w:r w:rsidR="00EE2AB6">
              <w:rPr>
                <w:b w:val="0"/>
                <w:iCs/>
                <w:color w:val="000000"/>
                <w:sz w:val="16"/>
                <w:szCs w:val="16"/>
              </w:rPr>
              <w:t>22/1001r1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#10981</w:t>
            </w:r>
          </w:p>
        </w:tc>
      </w:tr>
      <w:tr w:rsidR="00754E29" w:rsidRPr="00955C14" w14:paraId="55E292FD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50BAA9ED" w14:textId="0640035B" w:rsidR="00754E29" w:rsidRPr="00754E29" w:rsidRDefault="00754E29" w:rsidP="00754E2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54E29">
              <w:rPr>
                <w:b w:val="0"/>
                <w:sz w:val="16"/>
              </w:rPr>
              <w:t>11495</w:t>
            </w:r>
          </w:p>
        </w:tc>
        <w:tc>
          <w:tcPr>
            <w:tcW w:w="1034" w:type="dxa"/>
            <w:shd w:val="clear" w:color="auto" w:fill="auto"/>
          </w:tcPr>
          <w:p w14:paraId="2415D2E6" w14:textId="60CD6178" w:rsidR="00754E29" w:rsidRPr="00754E29" w:rsidRDefault="00754E29" w:rsidP="00754E2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54E29">
              <w:rPr>
                <w:b w:val="0"/>
                <w:sz w:val="16"/>
              </w:rPr>
              <w:t>Xiaofei Wang</w:t>
            </w:r>
          </w:p>
        </w:tc>
        <w:tc>
          <w:tcPr>
            <w:tcW w:w="976" w:type="dxa"/>
            <w:shd w:val="clear" w:color="auto" w:fill="auto"/>
          </w:tcPr>
          <w:p w14:paraId="7448874F" w14:textId="42212743" w:rsidR="00754E29" w:rsidRPr="00754E29" w:rsidRDefault="00754E29" w:rsidP="00754E2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54E29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1D7BE606" w14:textId="0CEC1A0C" w:rsidR="00754E29" w:rsidRPr="00754E29" w:rsidRDefault="00754E29" w:rsidP="00754E29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754E29">
              <w:rPr>
                <w:b w:val="0"/>
                <w:sz w:val="16"/>
              </w:rPr>
              <w:t>166.06</w:t>
            </w:r>
          </w:p>
        </w:tc>
        <w:tc>
          <w:tcPr>
            <w:tcW w:w="2509" w:type="dxa"/>
            <w:shd w:val="clear" w:color="auto" w:fill="auto"/>
          </w:tcPr>
          <w:p w14:paraId="353445A1" w14:textId="58AFF6A1" w:rsidR="00754E29" w:rsidRPr="00754E29" w:rsidRDefault="00754E29" w:rsidP="00754E29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754E29">
              <w:rPr>
                <w:b w:val="0"/>
                <w:sz w:val="16"/>
              </w:rPr>
              <w:t xml:space="preserve">it is unclear why the EHT spatial </w:t>
            </w:r>
            <w:proofErr w:type="spellStart"/>
            <w:r w:rsidRPr="00754E29">
              <w:rPr>
                <w:b w:val="0"/>
                <w:sz w:val="16"/>
              </w:rPr>
              <w:t>resue</w:t>
            </w:r>
            <w:proofErr w:type="spellEnd"/>
            <w:r w:rsidRPr="00754E29">
              <w:rPr>
                <w:b w:val="0"/>
                <w:sz w:val="16"/>
              </w:rPr>
              <w:t xml:space="preserve"> fields need to be included twice, once in the common info field, once in the special user info field for any EHT variant of the trigger frame, suggest </w:t>
            </w:r>
            <w:proofErr w:type="gramStart"/>
            <w:r w:rsidRPr="00754E29">
              <w:rPr>
                <w:b w:val="0"/>
                <w:sz w:val="16"/>
              </w:rPr>
              <w:t>to consolidate</w:t>
            </w:r>
            <w:proofErr w:type="gramEnd"/>
            <w:r w:rsidRPr="00754E29">
              <w:rPr>
                <w:b w:val="0"/>
                <w:sz w:val="16"/>
              </w:rPr>
              <w:t xml:space="preserve"> them, or remove from special user info field</w:t>
            </w:r>
          </w:p>
        </w:tc>
        <w:tc>
          <w:tcPr>
            <w:tcW w:w="2179" w:type="dxa"/>
            <w:shd w:val="clear" w:color="auto" w:fill="auto"/>
          </w:tcPr>
          <w:p w14:paraId="315FF5F9" w14:textId="71956822" w:rsidR="00754E29" w:rsidRPr="00754E29" w:rsidRDefault="00754E29" w:rsidP="00754E29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754E29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27BC961D" w14:textId="4214D8CD" w:rsidR="00754E29" w:rsidRDefault="00754E29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Rejected</w:t>
            </w:r>
          </w:p>
          <w:p w14:paraId="56D1194E" w14:textId="77777777" w:rsidR="00146E97" w:rsidRDefault="00146E97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32208E7F" w14:textId="77777777" w:rsidR="0012550D" w:rsidRPr="0012550D" w:rsidRDefault="008B351E" w:rsidP="00236D1C">
            <w:pPr>
              <w:pStyle w:val="T1"/>
              <w:suppressAutoHyphens/>
              <w:spacing w:after="120"/>
              <w:jc w:val="left"/>
              <w:rPr>
                <w:ins w:id="0" w:author="R1" w:date="2022-07-12T20:15:00Z"/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T</w:t>
            </w:r>
            <w:r w:rsidRPr="008B351E">
              <w:rPr>
                <w:b w:val="0"/>
                <w:iCs/>
                <w:color w:val="000000"/>
                <w:sz w:val="16"/>
                <w:szCs w:val="16"/>
              </w:rPr>
              <w:t xml:space="preserve">here is a motion to always include the EHT Spatial Reuse 1 subfield and the EHT Spatial Reuse 2 subfield ([Motion 150, #SP368, [92] and [322]]). </w:t>
            </w:r>
            <w:commentRangeStart w:id="1"/>
            <w:del w:id="2" w:author="R1" w:date="2022-07-12T20:15:00Z">
              <w:r w:rsidR="0062540A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>There were related discussions</w:delText>
              </w:r>
              <w:r w:rsidR="006B7EA9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 on the </w:delText>
              </w:r>
              <w:r w:rsidR="00EB7D20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>tradeoff between simplicity in decoding</w:delText>
              </w:r>
              <w:r w:rsidR="008D2CC2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 at the receiver</w:delText>
              </w:r>
              <w:r w:rsidR="00EB7D20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 and </w:delText>
              </w:r>
              <w:r w:rsidR="008D2CC2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the </w:delText>
              </w:r>
              <w:r w:rsidR="009A4A77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>overhead</w:delText>
              </w:r>
              <w:r w:rsidR="00255AFF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 in the </w:delText>
              </w:r>
              <w:r w:rsidR="009A4A77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Trigger </w:delText>
              </w:r>
              <w:r w:rsidR="00255AFF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>frame</w:delText>
              </w:r>
              <w:r w:rsidR="006B7EA9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. The group has chosen the </w:delText>
              </w:r>
              <w:r w:rsidR="0062540A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 xml:space="preserve">current design </w:delText>
              </w:r>
              <w:r w:rsidR="00255AFF" w:rsidDel="0012550D">
                <w:rPr>
                  <w:b w:val="0"/>
                  <w:iCs/>
                  <w:color w:val="000000"/>
                  <w:sz w:val="16"/>
                  <w:szCs w:val="16"/>
                </w:rPr>
                <w:delText>mainly for its simplicity</w:delText>
              </w:r>
            </w:del>
            <w:ins w:id="3" w:author="R1" w:date="2022-07-12T20:15:00Z">
              <w:r w:rsidR="0012550D" w:rsidRPr="0012550D">
                <w:rPr>
                  <w:b w:val="0"/>
                  <w:iCs/>
                  <w:color w:val="000000"/>
                  <w:sz w:val="16"/>
                  <w:szCs w:val="16"/>
                </w:rPr>
                <w:t xml:space="preserve">These subfields are meant to directly copied by EHT </w:t>
              </w:r>
              <w:proofErr w:type="gramStart"/>
              <w:r w:rsidR="0012550D" w:rsidRPr="0012550D">
                <w:rPr>
                  <w:b w:val="0"/>
                  <w:iCs/>
                  <w:color w:val="000000"/>
                  <w:sz w:val="16"/>
                  <w:szCs w:val="16"/>
                </w:rPr>
                <w:t>STAs  into</w:t>
              </w:r>
              <w:proofErr w:type="gramEnd"/>
              <w:r w:rsidR="0012550D" w:rsidRPr="0012550D">
                <w:rPr>
                  <w:b w:val="0"/>
                  <w:iCs/>
                  <w:color w:val="000000"/>
                  <w:sz w:val="16"/>
                  <w:szCs w:val="16"/>
                </w:rPr>
                <w:t xml:space="preserve"> EHT TB PPDUs for simplicity.</w:t>
              </w:r>
            </w:ins>
          </w:p>
          <w:p w14:paraId="16F87088" w14:textId="26076014" w:rsidR="008B351E" w:rsidRDefault="0012550D" w:rsidP="0012550D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ins w:id="4" w:author="R1" w:date="2022-07-12T20:15:00Z">
              <w:r w:rsidRPr="0012550D">
                <w:rPr>
                  <w:b w:val="0"/>
                  <w:iCs/>
                  <w:color w:val="000000"/>
                  <w:sz w:val="16"/>
                  <w:szCs w:val="16"/>
                </w:rPr>
                <w:t>In addition, legacy Spatial Reuse subfields need to be included in the Common Info field of the trigger frame in order to enable potential PSR spatial reuse for HE STAs</w:t>
              </w:r>
              <w:proofErr w:type="gramStart"/>
              <w:r w:rsidRPr="0012550D">
                <w:rPr>
                  <w:b w:val="0"/>
                  <w:iCs/>
                  <w:color w:val="000000"/>
                  <w:sz w:val="16"/>
                  <w:szCs w:val="16"/>
                </w:rPr>
                <w:t xml:space="preserve">. </w:t>
              </w:r>
            </w:ins>
            <w:proofErr w:type="gramEnd"/>
            <w:r w:rsidR="00255AFF">
              <w:rPr>
                <w:b w:val="0"/>
                <w:iCs/>
                <w:color w:val="000000"/>
                <w:sz w:val="16"/>
                <w:szCs w:val="16"/>
              </w:rPr>
              <w:t>.</w:t>
            </w:r>
            <w:commentRangeEnd w:id="1"/>
            <w:r w:rsidR="005656A6">
              <w:rPr>
                <w:rStyle w:val="CommentReference"/>
                <w:rFonts w:asciiTheme="minorHAnsi" w:eastAsiaTheme="minorEastAsia" w:hAnsiTheme="minorHAnsi" w:cstheme="minorBidi"/>
                <w:b w:val="0"/>
              </w:rPr>
              <w:commentReference w:id="1"/>
            </w:r>
          </w:p>
          <w:p w14:paraId="777C1E9F" w14:textId="5D3BDCE8" w:rsidR="008B351E" w:rsidRDefault="008B351E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Reference:</w:t>
            </w:r>
          </w:p>
          <w:p w14:paraId="1D968D30" w14:textId="77777777" w:rsidR="00754E29" w:rsidRPr="00754E29" w:rsidRDefault="00754E29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 w:rsidRPr="00754E29">
              <w:rPr>
                <w:b w:val="0"/>
                <w:iCs/>
                <w:color w:val="000000"/>
                <w:sz w:val="16"/>
                <w:szCs w:val="16"/>
              </w:rPr>
              <w:t>In a Trigger frame that solicits an EHT TB PPDU, a Special User Info field is placed immediately after the Common Info field and the Special User Info field carries the following non-derived subfields of the U-SIG in the TB PPDU:</w:t>
            </w:r>
          </w:p>
          <w:p w14:paraId="7D7D956A" w14:textId="13152D97" w:rsidR="00754E29" w:rsidRPr="00754E29" w:rsidRDefault="003E2433" w:rsidP="003E2433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…</w:t>
            </w:r>
          </w:p>
          <w:p w14:paraId="55DA09A1" w14:textId="77777777" w:rsidR="00754E29" w:rsidRPr="00754E29" w:rsidRDefault="00754E29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 w:rsidRPr="00754E29">
              <w:rPr>
                <w:b w:val="0"/>
                <w:iCs/>
                <w:color w:val="000000"/>
                <w:sz w:val="16"/>
                <w:szCs w:val="16"/>
              </w:rPr>
              <w:t>•</w:t>
            </w:r>
            <w:r w:rsidRPr="00754E29">
              <w:rPr>
                <w:b w:val="0"/>
                <w:iCs/>
                <w:color w:val="000000"/>
                <w:sz w:val="16"/>
                <w:szCs w:val="16"/>
              </w:rPr>
              <w:tab/>
              <w:t>Spatial Reuse 1 (4 bits)</w:t>
            </w:r>
          </w:p>
          <w:p w14:paraId="28B044B9" w14:textId="77777777" w:rsidR="00754E29" w:rsidRPr="00754E29" w:rsidRDefault="00754E29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 w:rsidRPr="00754E29">
              <w:rPr>
                <w:b w:val="0"/>
                <w:iCs/>
                <w:color w:val="000000"/>
                <w:sz w:val="16"/>
                <w:szCs w:val="16"/>
              </w:rPr>
              <w:t>•</w:t>
            </w:r>
            <w:r w:rsidRPr="00754E29">
              <w:rPr>
                <w:b w:val="0"/>
                <w:iCs/>
                <w:color w:val="000000"/>
                <w:sz w:val="16"/>
                <w:szCs w:val="16"/>
              </w:rPr>
              <w:tab/>
              <w:t>Spatial Reuse 2 (4 bits)</w:t>
            </w:r>
          </w:p>
          <w:p w14:paraId="4E7111F4" w14:textId="740C8C9B" w:rsidR="00754E29" w:rsidRPr="00754E29" w:rsidRDefault="003E2433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… …</w:t>
            </w:r>
            <w:r w:rsidR="00754E29" w:rsidRPr="00754E29">
              <w:rPr>
                <w:b w:val="0"/>
                <w:iCs/>
                <w:color w:val="000000"/>
                <w:sz w:val="16"/>
                <w:szCs w:val="16"/>
              </w:rPr>
              <w:t xml:space="preserve">  </w:t>
            </w:r>
          </w:p>
          <w:p w14:paraId="496C2C0C" w14:textId="6EC61FC8" w:rsidR="00754E29" w:rsidRDefault="00B708BE" w:rsidP="00754E2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 w:rsidRPr="00754E29">
              <w:rPr>
                <w:b w:val="0"/>
                <w:iCs/>
                <w:color w:val="000000"/>
                <w:sz w:val="16"/>
                <w:szCs w:val="16"/>
              </w:rPr>
              <w:t>[Motion 150, #SP368, [92] and [322]]</w:t>
            </w:r>
          </w:p>
        </w:tc>
      </w:tr>
      <w:tr w:rsidR="006C6D17" w:rsidRPr="00955C14" w14:paraId="7F643DB0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4C53FD67" w14:textId="5C8227E0" w:rsidR="006C6D17" w:rsidRPr="006C6D17" w:rsidRDefault="001C582F" w:rsidP="006C6D1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ins w:id="5" w:author="R1" w:date="2022-07-12T20:14:00Z">
              <w:r>
                <w:rPr>
                  <w:b w:val="0"/>
                  <w:sz w:val="16"/>
                </w:rPr>
                <w:lastRenderedPageBreak/>
                <w:t xml:space="preserve"> </w:t>
              </w:r>
            </w:ins>
            <w:r w:rsidR="006C6D17" w:rsidRPr="006C6D17">
              <w:rPr>
                <w:b w:val="0"/>
                <w:sz w:val="16"/>
              </w:rPr>
              <w:t>11496</w:t>
            </w:r>
          </w:p>
        </w:tc>
        <w:tc>
          <w:tcPr>
            <w:tcW w:w="1034" w:type="dxa"/>
            <w:shd w:val="clear" w:color="auto" w:fill="auto"/>
          </w:tcPr>
          <w:p w14:paraId="4D2D290A" w14:textId="0B9B83FE" w:rsidR="006C6D17" w:rsidRPr="006C6D17" w:rsidRDefault="006C6D17" w:rsidP="006C6D1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6C6D17">
              <w:rPr>
                <w:b w:val="0"/>
                <w:sz w:val="16"/>
              </w:rPr>
              <w:t>Xiaofei Wang</w:t>
            </w:r>
          </w:p>
        </w:tc>
        <w:tc>
          <w:tcPr>
            <w:tcW w:w="976" w:type="dxa"/>
            <w:shd w:val="clear" w:color="auto" w:fill="auto"/>
          </w:tcPr>
          <w:p w14:paraId="588C4F8E" w14:textId="68234E29" w:rsidR="006C6D17" w:rsidRPr="006C6D17" w:rsidRDefault="006C6D17" w:rsidP="006C6D1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6C6D17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19D4DC25" w14:textId="2D7A5F26" w:rsidR="006C6D17" w:rsidRPr="006C6D17" w:rsidRDefault="006C6D17" w:rsidP="006C6D17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6C6D17">
              <w:rPr>
                <w:b w:val="0"/>
                <w:sz w:val="16"/>
              </w:rPr>
              <w:t>166.61</w:t>
            </w:r>
          </w:p>
        </w:tc>
        <w:tc>
          <w:tcPr>
            <w:tcW w:w="2509" w:type="dxa"/>
            <w:shd w:val="clear" w:color="auto" w:fill="auto"/>
          </w:tcPr>
          <w:p w14:paraId="160E3DF4" w14:textId="4AA10FFE" w:rsidR="006C6D17" w:rsidRPr="006C6D17" w:rsidRDefault="006C6D17" w:rsidP="006C6D17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6C6D17">
              <w:rPr>
                <w:b w:val="0"/>
                <w:sz w:val="16"/>
              </w:rPr>
              <w:t>it needs to be clarified what 320-1 and 320-2 are; if specified elsewhere, a reference is needed.</w:t>
            </w:r>
          </w:p>
        </w:tc>
        <w:tc>
          <w:tcPr>
            <w:tcW w:w="2179" w:type="dxa"/>
            <w:shd w:val="clear" w:color="auto" w:fill="auto"/>
          </w:tcPr>
          <w:p w14:paraId="3B6B6A32" w14:textId="1FEF5F4A" w:rsidR="006C6D17" w:rsidRPr="006C6D17" w:rsidRDefault="006C6D17" w:rsidP="006C6D17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6C6D17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5C2EA6DF" w14:textId="77777777" w:rsidR="006C6D17" w:rsidRDefault="006C6D17" w:rsidP="006C6D1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08AC340C" w14:textId="77777777" w:rsidR="006C6D17" w:rsidRDefault="006C6D17" w:rsidP="006C6D1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7258B70E" w14:textId="50C969B0" w:rsidR="006C6D17" w:rsidRDefault="006C6D17" w:rsidP="006C6D1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Agree with the commenter in principle</w:t>
            </w:r>
            <w:r w:rsidR="00D917A5">
              <w:rPr>
                <w:b w:val="0"/>
                <w:iCs/>
                <w:color w:val="000000"/>
                <w:sz w:val="16"/>
                <w:szCs w:val="16"/>
              </w:rPr>
              <w:t>. A</w:t>
            </w:r>
            <w:r w:rsidR="003A1809">
              <w:rPr>
                <w:b w:val="0"/>
                <w:iCs/>
                <w:color w:val="000000"/>
                <w:sz w:val="16"/>
                <w:szCs w:val="16"/>
              </w:rPr>
              <w:t xml:space="preserve">s 320-1 and 320-2 are not defined, </w:t>
            </w:r>
            <w:proofErr w:type="gramStart"/>
            <w:r w:rsidR="004F2501">
              <w:rPr>
                <w:b w:val="0"/>
                <w:iCs/>
                <w:color w:val="000000"/>
                <w:sz w:val="16"/>
                <w:szCs w:val="16"/>
              </w:rPr>
              <w:t>they’ve</w:t>
            </w:r>
            <w:proofErr w:type="gramEnd"/>
            <w:r w:rsidR="004F2501">
              <w:rPr>
                <w:b w:val="0"/>
                <w:iCs/>
                <w:color w:val="000000"/>
                <w:sz w:val="16"/>
                <w:szCs w:val="16"/>
              </w:rPr>
              <w:t xml:space="preserve"> been replaced with 320 and a</w:t>
            </w:r>
            <w:r w:rsidR="00D917A5">
              <w:rPr>
                <w:b w:val="0"/>
                <w:iCs/>
                <w:color w:val="000000"/>
                <w:sz w:val="16"/>
                <w:szCs w:val="16"/>
              </w:rPr>
              <w:t xml:space="preserve"> reference to </w:t>
            </w:r>
            <w:r w:rsidR="00D917A5" w:rsidRPr="00D917A5">
              <w:rPr>
                <w:b w:val="0"/>
                <w:iCs/>
                <w:color w:val="000000"/>
                <w:sz w:val="16"/>
                <w:szCs w:val="16"/>
              </w:rPr>
              <w:t>36.3.23.2 (Channelization for 320 MHz channel)</w:t>
            </w:r>
            <w:r w:rsidR="00D917A5">
              <w:rPr>
                <w:b w:val="0"/>
                <w:iCs/>
                <w:color w:val="000000"/>
                <w:sz w:val="16"/>
                <w:szCs w:val="16"/>
              </w:rPr>
              <w:t xml:space="preserve"> has been added.</w:t>
            </w:r>
            <w:r w:rsidR="0040559A">
              <w:rPr>
                <w:b w:val="0"/>
                <w:iCs/>
                <w:color w:val="000000"/>
                <w:sz w:val="16"/>
                <w:szCs w:val="16"/>
              </w:rPr>
              <w:t xml:space="preserve"> In addition, the first row of </w:t>
            </w:r>
            <w:r w:rsidR="0040559A" w:rsidRPr="0040559A">
              <w:rPr>
                <w:b w:val="0"/>
                <w:iCs/>
                <w:color w:val="000000"/>
                <w:sz w:val="16"/>
                <w:szCs w:val="16"/>
              </w:rPr>
              <w:t>Table 36-2</w:t>
            </w:r>
            <w:r w:rsidR="0040559A">
              <w:rPr>
                <w:b w:val="0"/>
                <w:iCs/>
                <w:color w:val="000000"/>
                <w:sz w:val="16"/>
                <w:szCs w:val="16"/>
              </w:rPr>
              <w:t xml:space="preserve"> has been revised as well for consistency.</w:t>
            </w:r>
          </w:p>
          <w:p w14:paraId="5B86312C" w14:textId="77777777" w:rsidR="00D917A5" w:rsidRDefault="00D917A5" w:rsidP="006C6D1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22D5CE9E" w14:textId="76A69951" w:rsidR="006C6D17" w:rsidRDefault="006C6D17" w:rsidP="006C6D1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</w:t>
            </w:r>
            <w:r w:rsidR="00EE2AB6">
              <w:rPr>
                <w:b w:val="0"/>
                <w:iCs/>
                <w:color w:val="000000"/>
                <w:sz w:val="16"/>
                <w:szCs w:val="16"/>
              </w:rPr>
              <w:t>22/1001r1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#11496</w:t>
            </w:r>
          </w:p>
        </w:tc>
      </w:tr>
      <w:tr w:rsidR="00B62C90" w:rsidRPr="00955C14" w14:paraId="06BEAC79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451AF319" w14:textId="2288DD2C" w:rsidR="00B62C90" w:rsidRPr="00B62C90" w:rsidRDefault="00B62C90" w:rsidP="00B62C9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62C90">
              <w:rPr>
                <w:b w:val="0"/>
                <w:sz w:val="16"/>
              </w:rPr>
              <w:t>13048</w:t>
            </w:r>
          </w:p>
        </w:tc>
        <w:tc>
          <w:tcPr>
            <w:tcW w:w="1034" w:type="dxa"/>
            <w:shd w:val="clear" w:color="auto" w:fill="auto"/>
          </w:tcPr>
          <w:p w14:paraId="35ECE2EB" w14:textId="7799A803" w:rsidR="00B62C90" w:rsidRPr="00B62C90" w:rsidRDefault="00B62C90" w:rsidP="00B62C9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proofErr w:type="spellStart"/>
            <w:r w:rsidRPr="00B62C90">
              <w:rPr>
                <w:b w:val="0"/>
                <w:sz w:val="16"/>
              </w:rPr>
              <w:t>Huizhao</w:t>
            </w:r>
            <w:proofErr w:type="spellEnd"/>
            <w:r w:rsidRPr="00B62C90">
              <w:rPr>
                <w:b w:val="0"/>
                <w:sz w:val="16"/>
              </w:rPr>
              <w:t xml:space="preserve"> Wang</w:t>
            </w:r>
          </w:p>
        </w:tc>
        <w:tc>
          <w:tcPr>
            <w:tcW w:w="976" w:type="dxa"/>
            <w:shd w:val="clear" w:color="auto" w:fill="auto"/>
          </w:tcPr>
          <w:p w14:paraId="5BCA2D3B" w14:textId="5CCF82C9" w:rsidR="00B62C90" w:rsidRPr="00B62C90" w:rsidRDefault="00B62C90" w:rsidP="00B62C9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62C90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763624CB" w14:textId="1FD93110" w:rsidR="00B62C90" w:rsidRPr="00B62C90" w:rsidRDefault="00B62C90" w:rsidP="00B62C9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62C90">
              <w:rPr>
                <w:b w:val="0"/>
                <w:sz w:val="16"/>
              </w:rPr>
              <w:t>166.63</w:t>
            </w:r>
          </w:p>
        </w:tc>
        <w:tc>
          <w:tcPr>
            <w:tcW w:w="2509" w:type="dxa"/>
            <w:shd w:val="clear" w:color="auto" w:fill="auto"/>
          </w:tcPr>
          <w:p w14:paraId="162E8353" w14:textId="6A3BF6B2" w:rsidR="00B62C90" w:rsidRPr="00B62C90" w:rsidRDefault="00B62C90" w:rsidP="00B62C9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B62C90">
              <w:rPr>
                <w:b w:val="0"/>
                <w:sz w:val="16"/>
              </w:rPr>
              <w:t>Why there are two different encoding values for 320MHz</w:t>
            </w:r>
          </w:p>
        </w:tc>
        <w:tc>
          <w:tcPr>
            <w:tcW w:w="2179" w:type="dxa"/>
            <w:shd w:val="clear" w:color="auto" w:fill="auto"/>
          </w:tcPr>
          <w:p w14:paraId="1170B922" w14:textId="1973FA3C" w:rsidR="00B62C90" w:rsidRPr="00B62C90" w:rsidRDefault="00B62C90" w:rsidP="00B62C9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B62C90">
              <w:rPr>
                <w:b w:val="0"/>
                <w:sz w:val="16"/>
              </w:rPr>
              <w:t>Please provide explanation</w:t>
            </w:r>
          </w:p>
        </w:tc>
        <w:tc>
          <w:tcPr>
            <w:tcW w:w="2790" w:type="dxa"/>
            <w:shd w:val="clear" w:color="auto" w:fill="auto"/>
          </w:tcPr>
          <w:p w14:paraId="70829FC2" w14:textId="77777777" w:rsidR="00B62C90" w:rsidRDefault="00B62C90" w:rsidP="00B62C9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1B7E0F08" w14:textId="77777777" w:rsidR="00B62C90" w:rsidRDefault="00B62C90" w:rsidP="00B62C90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584C0D60" w14:textId="1B1CEA67" w:rsidR="00D917A5" w:rsidRDefault="00D917A5" w:rsidP="00D917A5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 xml:space="preserve">Agree with the commenter in principle. A reference to </w:t>
            </w:r>
            <w:r w:rsidRPr="00D917A5">
              <w:rPr>
                <w:b w:val="0"/>
                <w:iCs/>
                <w:color w:val="000000"/>
                <w:sz w:val="16"/>
                <w:szCs w:val="16"/>
              </w:rPr>
              <w:t>36.3.23.2 (Channelization for 320 MHz channel)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has been added to explain the meaning of 320-1 and 320-2.</w:t>
            </w:r>
          </w:p>
          <w:p w14:paraId="78AA10D6" w14:textId="77777777" w:rsidR="00D917A5" w:rsidRDefault="00D917A5" w:rsidP="00D917A5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2C7B06C0" w14:textId="7DF0E229" w:rsidR="00B62C90" w:rsidRDefault="00D917A5" w:rsidP="00D917A5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</w:t>
            </w:r>
            <w:r w:rsidR="00EE2AB6">
              <w:rPr>
                <w:b w:val="0"/>
                <w:iCs/>
                <w:color w:val="000000"/>
                <w:sz w:val="16"/>
                <w:szCs w:val="16"/>
              </w:rPr>
              <w:t>22/1001r1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</w:t>
            </w:r>
            <w:r w:rsidRPr="00D917A5">
              <w:rPr>
                <w:bCs/>
                <w:iCs/>
                <w:color w:val="000000"/>
                <w:sz w:val="16"/>
                <w:szCs w:val="16"/>
              </w:rPr>
              <w:t>#11496, same as above</w:t>
            </w:r>
          </w:p>
        </w:tc>
      </w:tr>
      <w:tr w:rsidR="00AF6D71" w:rsidRPr="00955C14" w14:paraId="3DCF7039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5AA2EA11" w14:textId="6625D37D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10959</w:t>
            </w:r>
          </w:p>
        </w:tc>
        <w:tc>
          <w:tcPr>
            <w:tcW w:w="1034" w:type="dxa"/>
            <w:shd w:val="clear" w:color="auto" w:fill="auto"/>
          </w:tcPr>
          <w:p w14:paraId="36FA67F1" w14:textId="542F5739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RUI YANG</w:t>
            </w:r>
          </w:p>
        </w:tc>
        <w:tc>
          <w:tcPr>
            <w:tcW w:w="976" w:type="dxa"/>
            <w:shd w:val="clear" w:color="auto" w:fill="auto"/>
          </w:tcPr>
          <w:p w14:paraId="3F725341" w14:textId="3732065E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1FF0C220" w14:textId="152B03C4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167.06</w:t>
            </w:r>
          </w:p>
        </w:tc>
        <w:tc>
          <w:tcPr>
            <w:tcW w:w="2509" w:type="dxa"/>
            <w:shd w:val="clear" w:color="auto" w:fill="auto"/>
          </w:tcPr>
          <w:p w14:paraId="72541379" w14:textId="2E3C31D9" w:rsidR="00AF6D71" w:rsidRPr="00AF6D71" w:rsidRDefault="00AF6D71" w:rsidP="00AF6D7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"value" should be "values"</w:t>
            </w:r>
          </w:p>
        </w:tc>
        <w:tc>
          <w:tcPr>
            <w:tcW w:w="2179" w:type="dxa"/>
            <w:shd w:val="clear" w:color="auto" w:fill="auto"/>
          </w:tcPr>
          <w:p w14:paraId="1E7BFE99" w14:textId="56511BC9" w:rsidR="00AF6D71" w:rsidRPr="00AF6D71" w:rsidRDefault="00AF6D71" w:rsidP="00AF6D7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4DD6E3B4" w14:textId="77777777" w:rsidR="004F2FC1" w:rsidRPr="004F2FC1" w:rsidRDefault="004F2FC1" w:rsidP="004F2FC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 w:rsidRPr="004F2FC1"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  <w:p w14:paraId="15E2EDF4" w14:textId="22FF8154" w:rsidR="00AF6D71" w:rsidRDefault="00AF6D71" w:rsidP="004F2FC1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AF6D71" w:rsidRPr="00955C14" w14:paraId="7C6252CA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7003195C" w14:textId="098E07AE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12353</w:t>
            </w:r>
          </w:p>
        </w:tc>
        <w:tc>
          <w:tcPr>
            <w:tcW w:w="1034" w:type="dxa"/>
            <w:shd w:val="clear" w:color="auto" w:fill="auto"/>
          </w:tcPr>
          <w:p w14:paraId="41F0C466" w14:textId="28C954D6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 xml:space="preserve">Hiroyuki </w:t>
            </w:r>
            <w:proofErr w:type="spellStart"/>
            <w:r w:rsidRPr="00AF6D71">
              <w:rPr>
                <w:b w:val="0"/>
                <w:sz w:val="16"/>
              </w:rPr>
              <w:t>Motozuka</w:t>
            </w:r>
            <w:proofErr w:type="spellEnd"/>
          </w:p>
        </w:tc>
        <w:tc>
          <w:tcPr>
            <w:tcW w:w="976" w:type="dxa"/>
            <w:shd w:val="clear" w:color="auto" w:fill="auto"/>
          </w:tcPr>
          <w:p w14:paraId="4CAB5F23" w14:textId="4EC8592D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656D92A3" w14:textId="7711FF77" w:rsidR="00AF6D71" w:rsidRPr="00AF6D71" w:rsidRDefault="00AF6D71" w:rsidP="00AF6D71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167.07</w:t>
            </w:r>
          </w:p>
        </w:tc>
        <w:tc>
          <w:tcPr>
            <w:tcW w:w="2509" w:type="dxa"/>
            <w:shd w:val="clear" w:color="auto" w:fill="auto"/>
          </w:tcPr>
          <w:p w14:paraId="379F57A6" w14:textId="08827C8F" w:rsidR="00AF6D71" w:rsidRPr="00AF6D71" w:rsidRDefault="00AF6D71" w:rsidP="00AF6D7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"and" in the subfield name should be capitalized.</w:t>
            </w:r>
          </w:p>
        </w:tc>
        <w:tc>
          <w:tcPr>
            <w:tcW w:w="2179" w:type="dxa"/>
            <w:shd w:val="clear" w:color="auto" w:fill="auto"/>
          </w:tcPr>
          <w:p w14:paraId="76F24C60" w14:textId="10F12509" w:rsidR="00AF6D71" w:rsidRPr="00AF6D71" w:rsidRDefault="00AF6D71" w:rsidP="00AF6D71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F6D71">
              <w:rPr>
                <w:b w:val="0"/>
                <w:sz w:val="16"/>
              </w:rPr>
              <w:t>Replace "and" with "And" in "The U-SIG Disregard and Validate subfield"</w:t>
            </w:r>
          </w:p>
        </w:tc>
        <w:tc>
          <w:tcPr>
            <w:tcW w:w="2790" w:type="dxa"/>
            <w:shd w:val="clear" w:color="auto" w:fill="auto"/>
          </w:tcPr>
          <w:p w14:paraId="44FB9F47" w14:textId="77777777" w:rsidR="00480C28" w:rsidRPr="004F2FC1" w:rsidRDefault="00480C28" w:rsidP="00480C2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 w:rsidRPr="004F2FC1"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  <w:p w14:paraId="4868ED3F" w14:textId="39758B60" w:rsidR="00AF6D71" w:rsidRDefault="00AF6D71" w:rsidP="00480C2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D1578E" w:rsidRPr="00955C14" w14:paraId="64420537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176D91CD" w14:textId="478E1E23" w:rsidR="00D1578E" w:rsidRPr="00D1578E" w:rsidRDefault="00D1578E" w:rsidP="00D1578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1578E">
              <w:rPr>
                <w:b w:val="0"/>
                <w:sz w:val="16"/>
              </w:rPr>
              <w:t>11497</w:t>
            </w:r>
          </w:p>
        </w:tc>
        <w:tc>
          <w:tcPr>
            <w:tcW w:w="1034" w:type="dxa"/>
            <w:shd w:val="clear" w:color="auto" w:fill="auto"/>
          </w:tcPr>
          <w:p w14:paraId="617F2742" w14:textId="32270A3E" w:rsidR="00D1578E" w:rsidRPr="00D1578E" w:rsidRDefault="00D1578E" w:rsidP="00D1578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1578E">
              <w:rPr>
                <w:b w:val="0"/>
                <w:sz w:val="16"/>
              </w:rPr>
              <w:t>Xiaofei Wang</w:t>
            </w:r>
          </w:p>
        </w:tc>
        <w:tc>
          <w:tcPr>
            <w:tcW w:w="976" w:type="dxa"/>
            <w:shd w:val="clear" w:color="auto" w:fill="auto"/>
          </w:tcPr>
          <w:p w14:paraId="6611FB3F" w14:textId="1EC0CB16" w:rsidR="00D1578E" w:rsidRPr="00D1578E" w:rsidRDefault="00D1578E" w:rsidP="00D1578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1578E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5AE08BC8" w14:textId="653BC74F" w:rsidR="00D1578E" w:rsidRPr="00D1578E" w:rsidRDefault="00D1578E" w:rsidP="00D1578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D1578E">
              <w:rPr>
                <w:b w:val="0"/>
                <w:sz w:val="16"/>
              </w:rPr>
              <w:t>167.33</w:t>
            </w:r>
          </w:p>
        </w:tc>
        <w:tc>
          <w:tcPr>
            <w:tcW w:w="2509" w:type="dxa"/>
            <w:shd w:val="clear" w:color="auto" w:fill="auto"/>
          </w:tcPr>
          <w:p w14:paraId="735F6712" w14:textId="415A0401" w:rsidR="00D1578E" w:rsidRPr="00D1578E" w:rsidRDefault="00D1578E" w:rsidP="00D1578E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D1578E">
              <w:rPr>
                <w:b w:val="0"/>
                <w:sz w:val="16"/>
              </w:rPr>
              <w:t>"</w:t>
            </w:r>
            <w:proofErr w:type="gramStart"/>
            <w:r w:rsidRPr="00D1578E">
              <w:rPr>
                <w:b w:val="0"/>
                <w:sz w:val="16"/>
              </w:rPr>
              <w:t>action</w:t>
            </w:r>
            <w:proofErr w:type="gramEnd"/>
            <w:r w:rsidRPr="00D1578E">
              <w:rPr>
                <w:b w:val="0"/>
                <w:sz w:val="16"/>
              </w:rPr>
              <w:t xml:space="preserve"> to receiving STA" is not correct; suggest to change to "Receiving STA Action"</w:t>
            </w:r>
          </w:p>
        </w:tc>
        <w:tc>
          <w:tcPr>
            <w:tcW w:w="2179" w:type="dxa"/>
            <w:shd w:val="clear" w:color="auto" w:fill="auto"/>
          </w:tcPr>
          <w:p w14:paraId="2E022190" w14:textId="35588031" w:rsidR="00D1578E" w:rsidRPr="00D1578E" w:rsidRDefault="00D1578E" w:rsidP="00D1578E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D1578E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22CE6D40" w14:textId="5454C696" w:rsidR="00D1578E" w:rsidRDefault="002C1ED7" w:rsidP="002C1ED7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 w:rsidRPr="004F2FC1">
              <w:rPr>
                <w:b w:val="0"/>
                <w:iCs/>
                <w:color w:val="000000"/>
                <w:sz w:val="16"/>
                <w:szCs w:val="16"/>
              </w:rPr>
              <w:t>Accepted</w:t>
            </w:r>
          </w:p>
        </w:tc>
      </w:tr>
      <w:tr w:rsidR="00B400BB" w:rsidRPr="00955C14" w14:paraId="1878F61C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288A18C5" w14:textId="5E5DF455" w:rsidR="00B400BB" w:rsidRPr="00B400BB" w:rsidRDefault="00B400BB" w:rsidP="00B400B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400BB">
              <w:rPr>
                <w:b w:val="0"/>
                <w:sz w:val="16"/>
              </w:rPr>
              <w:t>11498</w:t>
            </w:r>
          </w:p>
        </w:tc>
        <w:tc>
          <w:tcPr>
            <w:tcW w:w="1034" w:type="dxa"/>
            <w:shd w:val="clear" w:color="auto" w:fill="auto"/>
          </w:tcPr>
          <w:p w14:paraId="54E4FA68" w14:textId="557345BB" w:rsidR="00B400BB" w:rsidRPr="00B400BB" w:rsidRDefault="00B400BB" w:rsidP="00B400B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400BB">
              <w:rPr>
                <w:b w:val="0"/>
                <w:sz w:val="16"/>
              </w:rPr>
              <w:t>Xiaofei Wang</w:t>
            </w:r>
          </w:p>
        </w:tc>
        <w:tc>
          <w:tcPr>
            <w:tcW w:w="976" w:type="dxa"/>
            <w:shd w:val="clear" w:color="auto" w:fill="auto"/>
          </w:tcPr>
          <w:p w14:paraId="6F675480" w14:textId="42470381" w:rsidR="00B400BB" w:rsidRPr="00B400BB" w:rsidRDefault="00B400BB" w:rsidP="00B400B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400BB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6A21A1D7" w14:textId="395E4D45" w:rsidR="00B400BB" w:rsidRPr="00B400BB" w:rsidRDefault="00B400BB" w:rsidP="00B400BB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400BB">
              <w:rPr>
                <w:b w:val="0"/>
                <w:sz w:val="16"/>
              </w:rPr>
              <w:t>167.56</w:t>
            </w:r>
          </w:p>
        </w:tc>
        <w:tc>
          <w:tcPr>
            <w:tcW w:w="2509" w:type="dxa"/>
            <w:shd w:val="clear" w:color="auto" w:fill="auto"/>
          </w:tcPr>
          <w:p w14:paraId="274AB250" w14:textId="71C72EFF" w:rsidR="00B400BB" w:rsidRPr="00B400BB" w:rsidRDefault="00B400BB" w:rsidP="00B400BB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B400BB">
              <w:rPr>
                <w:b w:val="0"/>
                <w:sz w:val="16"/>
              </w:rPr>
              <w:t>The note contains actual format specifications and should be converted to regular text</w:t>
            </w:r>
          </w:p>
        </w:tc>
        <w:tc>
          <w:tcPr>
            <w:tcW w:w="2179" w:type="dxa"/>
            <w:shd w:val="clear" w:color="auto" w:fill="auto"/>
          </w:tcPr>
          <w:p w14:paraId="77A76E8B" w14:textId="0162F22A" w:rsidR="00B400BB" w:rsidRPr="00B400BB" w:rsidRDefault="00B400BB" w:rsidP="00B400BB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B400BB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03ACA8A6" w14:textId="77777777" w:rsidR="00B400BB" w:rsidRDefault="00B400BB" w:rsidP="00B400BB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Revised</w:t>
            </w:r>
          </w:p>
          <w:p w14:paraId="3EFE9089" w14:textId="77777777" w:rsidR="00B400BB" w:rsidRDefault="00B400BB" w:rsidP="00B400BB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3F07D44B" w14:textId="77777777" w:rsidR="00B400BB" w:rsidRDefault="00B400BB" w:rsidP="00B400BB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Agree with the commenter in principle</w:t>
            </w:r>
          </w:p>
          <w:p w14:paraId="7922D2CC" w14:textId="77777777" w:rsidR="00B400BB" w:rsidRDefault="00B400BB" w:rsidP="00B400BB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6D48AF46" w14:textId="1D1D0F40" w:rsidR="00B400BB" w:rsidRDefault="00B400BB" w:rsidP="00B400BB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</w:t>
            </w:r>
            <w:r w:rsidR="00EE2AB6">
              <w:rPr>
                <w:b w:val="0"/>
                <w:iCs/>
                <w:color w:val="000000"/>
                <w:sz w:val="16"/>
                <w:szCs w:val="16"/>
              </w:rPr>
              <w:t>22/1001r1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#11498</w:t>
            </w:r>
          </w:p>
        </w:tc>
      </w:tr>
    </w:tbl>
    <w:p w14:paraId="53ADBE35" w14:textId="63A366AF" w:rsidR="00602D1B" w:rsidRDefault="00602D1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0EA7356C" w14:textId="77777777" w:rsidR="006A0DEC" w:rsidRPr="00602D1B" w:rsidRDefault="006A0DEC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77EF0F5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t>Interpretation of a Motion to Adopt</w:t>
      </w:r>
    </w:p>
    <w:p w14:paraId="292D373B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6ACA12F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A motion to approve this submission means that the editing instructions and any changed or added material are actioned in the TG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67B05E3D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41C460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Editing instructions formatted like this are intended to be copied into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</w:t>
      </w:r>
      <w:proofErr w:type="gram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i.e.</w:t>
      </w:r>
      <w:proofErr w:type="gram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BB6EAF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33609B3C" w14:textId="5D542176" w:rsidR="00F07CBB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TG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94A6C0" w14:textId="04CE0066" w:rsidR="00CF1EE3" w:rsidRDefault="00CF1EE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</w:p>
    <w:p w14:paraId="6DF20B37" w14:textId="13BC91D1" w:rsidR="00CF1EE3" w:rsidRDefault="00CF1EE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</w:p>
    <w:p w14:paraId="4432C9B4" w14:textId="1CB1721A" w:rsidR="00CF1EE3" w:rsidRDefault="00CF1EE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2EE74317" w14:textId="2AC7C4D1" w:rsidR="00FF49DE" w:rsidRPr="00E5702D" w:rsidRDefault="00FF49DE" w:rsidP="00FF49DE">
      <w:pPr>
        <w:spacing w:after="0" w:line="240" w:lineRule="auto"/>
        <w:rPr>
          <w:rFonts w:cstheme="minorHAnsi"/>
          <w:b/>
          <w:bCs/>
          <w:sz w:val="24"/>
        </w:rPr>
      </w:pPr>
      <w:r w:rsidRPr="00E5702D">
        <w:rPr>
          <w:rFonts w:cstheme="minorHAnsi"/>
          <w:b/>
          <w:bCs/>
          <w:sz w:val="24"/>
        </w:rPr>
        <w:t>9.3.1.22.</w:t>
      </w:r>
      <w:r w:rsidR="007230DD" w:rsidRPr="007230DD">
        <w:rPr>
          <w:rFonts w:cstheme="minorHAnsi"/>
          <w:b/>
          <w:bCs/>
          <w:sz w:val="24"/>
        </w:rPr>
        <w:t>5 Special User Info field</w:t>
      </w:r>
    </w:p>
    <w:p w14:paraId="7905A657" w14:textId="77777777" w:rsidR="00FF49DE" w:rsidRDefault="00FF49DE" w:rsidP="00FF49DE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68CB4167" w14:textId="4B67F2CC" w:rsidR="00FF49DE" w:rsidRDefault="00FF49DE" w:rsidP="00FF49DE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456C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TGbe editor: Please </w:t>
      </w:r>
      <w:r w:rsidR="007230D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update </w:t>
      </w:r>
      <w:r w:rsidR="001E7B95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the following </w:t>
      </w:r>
      <w:r w:rsidR="00CA40BA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two</w:t>
      </w:r>
      <w:r w:rsidR="007230D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 w:rsidR="00F51C83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paragraphs</w:t>
      </w:r>
      <w:r w:rsidR="007230D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</w:t>
      </w:r>
      <w:r w:rsidR="007E61D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s</w:t>
      </w:r>
      <w:r w:rsidRPr="003456C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tarting from P1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65</w:t>
      </w:r>
      <w:r w:rsidRPr="003456C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L</w:t>
      </w:r>
      <w:r w:rsidR="00571EE1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46</w:t>
      </w:r>
      <w:r w:rsidRPr="003456C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in </w:t>
      </w:r>
      <w:r w:rsidR="00964902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D2.0</w:t>
      </w:r>
      <w:r w:rsidR="007E61D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as followings (</w:t>
      </w:r>
      <w:r w:rsidR="00964902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tr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ack change enabled)</w:t>
      </w:r>
      <w:r w:rsidRPr="003456CC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6659158C" w14:textId="526EE13C" w:rsidR="006C19E8" w:rsidRPr="003456CC" w:rsidRDefault="006C19E8" w:rsidP="00FF49DE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… …</w:t>
      </w:r>
    </w:p>
    <w:p w14:paraId="46E5AF7E" w14:textId="30F438D3" w:rsidR="00F83323" w:rsidRDefault="00571EE1" w:rsidP="00571EE1">
      <w:pPr>
        <w:pStyle w:val="T1"/>
        <w:suppressAutoHyphens/>
        <w:spacing w:after="120"/>
        <w:jc w:val="left"/>
        <w:rPr>
          <w:rFonts w:eastAsia="DengXian"/>
          <w:b w:val="0"/>
          <w:bCs/>
          <w:sz w:val="20"/>
          <w:lang w:eastAsia="zh-CN"/>
        </w:rPr>
      </w:pPr>
      <w:r w:rsidRPr="00571EE1">
        <w:rPr>
          <w:rFonts w:eastAsia="DengXian"/>
          <w:b w:val="0"/>
          <w:bCs/>
          <w:sz w:val="20"/>
          <w:lang w:eastAsia="zh-CN"/>
        </w:rPr>
        <w:t xml:space="preserve">If the Special User Info field is included in the Trigger frame, then the Special User Info Field Flag subfield of the EHT variant </w:t>
      </w:r>
      <w:r w:rsidR="00693BED" w:rsidRPr="00693BED">
        <w:rPr>
          <w:rFonts w:eastAsia="DengXian"/>
          <w:b w:val="0"/>
          <w:bCs/>
          <w:sz w:val="20"/>
          <w:highlight w:val="yellow"/>
          <w:lang w:eastAsia="zh-CN"/>
        </w:rPr>
        <w:t>(#11998)</w:t>
      </w:r>
      <w:r w:rsidR="00693BED">
        <w:rPr>
          <w:rFonts w:eastAsia="DengXian"/>
          <w:b w:val="0"/>
          <w:bCs/>
          <w:sz w:val="20"/>
          <w:lang w:eastAsia="zh-CN"/>
        </w:rPr>
        <w:t xml:space="preserve"> </w:t>
      </w:r>
      <w:del w:id="6" w:author="Author">
        <w:r w:rsidRPr="00571EE1" w:rsidDel="00674916">
          <w:rPr>
            <w:rFonts w:eastAsia="DengXian"/>
            <w:b w:val="0"/>
            <w:bCs/>
            <w:sz w:val="20"/>
            <w:lang w:eastAsia="zh-CN"/>
          </w:rPr>
          <w:delText xml:space="preserve">of the </w:delText>
        </w:r>
      </w:del>
      <w:r w:rsidRPr="00571EE1">
        <w:rPr>
          <w:rFonts w:eastAsia="DengXian"/>
          <w:b w:val="0"/>
          <w:bCs/>
          <w:sz w:val="20"/>
          <w:lang w:eastAsia="zh-CN"/>
        </w:rPr>
        <w:t xml:space="preserve">Common Info </w:t>
      </w:r>
      <w:del w:id="7" w:author="Author">
        <w:r w:rsidRPr="00571EE1" w:rsidDel="00674916">
          <w:rPr>
            <w:rFonts w:eastAsia="DengXian"/>
            <w:b w:val="0"/>
            <w:bCs/>
            <w:sz w:val="20"/>
            <w:lang w:eastAsia="zh-CN"/>
          </w:rPr>
          <w:delText>F</w:delText>
        </w:r>
      </w:del>
      <w:ins w:id="8" w:author="Author">
        <w:r w:rsidR="00674916">
          <w:rPr>
            <w:rFonts w:eastAsia="DengXian"/>
            <w:b w:val="0"/>
            <w:bCs/>
            <w:sz w:val="20"/>
            <w:lang w:eastAsia="zh-CN"/>
          </w:rPr>
          <w:t>f</w:t>
        </w:r>
      </w:ins>
      <w:r w:rsidRPr="00571EE1">
        <w:rPr>
          <w:rFonts w:eastAsia="DengXian"/>
          <w:b w:val="0"/>
          <w:bCs/>
          <w:sz w:val="20"/>
          <w:lang w:eastAsia="zh-CN"/>
        </w:rPr>
        <w:t>ield is set to 0, otherwise it is set to 1.</w:t>
      </w:r>
    </w:p>
    <w:p w14:paraId="122633B7" w14:textId="38D4C893" w:rsidR="00F51C83" w:rsidRDefault="006C19E8" w:rsidP="00F83323">
      <w:pPr>
        <w:pStyle w:val="T1"/>
        <w:suppressAutoHyphens/>
        <w:spacing w:after="120"/>
        <w:jc w:val="left"/>
        <w:rPr>
          <w:rFonts w:eastAsia="DengXian"/>
          <w:b w:val="0"/>
          <w:bCs/>
          <w:sz w:val="20"/>
          <w:lang w:eastAsia="zh-CN"/>
        </w:rPr>
      </w:pPr>
      <w:r>
        <w:rPr>
          <w:rFonts w:eastAsia="DengXian"/>
          <w:b w:val="0"/>
          <w:bCs/>
          <w:sz w:val="20"/>
          <w:lang w:eastAsia="zh-CN"/>
        </w:rPr>
        <w:t>… …</w:t>
      </w:r>
    </w:p>
    <w:p w14:paraId="5382E1A1" w14:textId="31364489" w:rsidR="00F51C83" w:rsidRDefault="00F51C83" w:rsidP="00F51C83">
      <w:pPr>
        <w:pStyle w:val="T1"/>
        <w:suppressAutoHyphens/>
        <w:spacing w:after="120"/>
        <w:jc w:val="left"/>
        <w:rPr>
          <w:rFonts w:eastAsia="DengXian"/>
          <w:b w:val="0"/>
          <w:bCs/>
          <w:sz w:val="20"/>
          <w:lang w:eastAsia="zh-CN"/>
        </w:rPr>
      </w:pPr>
      <w:r w:rsidRPr="00F51C83">
        <w:rPr>
          <w:rFonts w:eastAsia="DengXian"/>
          <w:b w:val="0"/>
          <w:bCs/>
          <w:sz w:val="20"/>
          <w:lang w:eastAsia="zh-CN"/>
        </w:rPr>
        <w:t xml:space="preserve">NOTE 1—An EHT AP does not use the value 2007 as an AID for any STA associated to it (see </w:t>
      </w:r>
      <w:r w:rsidR="00693BED" w:rsidRPr="00693BED">
        <w:rPr>
          <w:rFonts w:eastAsia="DengXian"/>
          <w:b w:val="0"/>
          <w:bCs/>
          <w:sz w:val="20"/>
          <w:highlight w:val="yellow"/>
          <w:lang w:eastAsia="zh-CN"/>
        </w:rPr>
        <w:t>(#1</w:t>
      </w:r>
      <w:r w:rsidR="00693BED">
        <w:rPr>
          <w:rFonts w:eastAsia="DengXian"/>
          <w:b w:val="0"/>
          <w:bCs/>
          <w:sz w:val="20"/>
          <w:highlight w:val="yellow"/>
          <w:lang w:eastAsia="zh-CN"/>
        </w:rPr>
        <w:t>0981</w:t>
      </w:r>
      <w:r w:rsidR="00693BED" w:rsidRPr="00693BED">
        <w:rPr>
          <w:rFonts w:eastAsia="DengXian"/>
          <w:b w:val="0"/>
          <w:bCs/>
          <w:sz w:val="20"/>
          <w:highlight w:val="yellow"/>
          <w:lang w:eastAsia="zh-CN"/>
        </w:rPr>
        <w:t>)</w:t>
      </w:r>
      <w:del w:id="9" w:author="Author">
        <w:r w:rsidRPr="00F51C83" w:rsidDel="00693BED">
          <w:rPr>
            <w:rFonts w:eastAsia="DengXian"/>
            <w:b w:val="0"/>
            <w:bCs/>
            <w:sz w:val="20"/>
            <w:lang w:eastAsia="zh-CN"/>
          </w:rPr>
          <w:delText>35.5.2 (EHT UL MU operation)</w:delText>
        </w:r>
      </w:del>
      <w:ins w:id="10" w:author="Author">
        <w:r w:rsidR="00CB06A7">
          <w:rPr>
            <w:rFonts w:eastAsia="DengXian"/>
            <w:b w:val="0"/>
            <w:bCs/>
            <w:sz w:val="20"/>
            <w:lang w:eastAsia="zh-CN"/>
          </w:rPr>
          <w:t xml:space="preserve"> </w:t>
        </w:r>
        <w:r w:rsidR="00CB06A7" w:rsidRPr="00CB06A7">
          <w:rPr>
            <w:rFonts w:eastAsia="DengXian"/>
            <w:b w:val="0"/>
            <w:bCs/>
            <w:sz w:val="20"/>
            <w:lang w:eastAsia="zh-CN"/>
          </w:rPr>
          <w:t xml:space="preserve">35.16.1 </w:t>
        </w:r>
        <w:r w:rsidR="00CB06A7">
          <w:rPr>
            <w:rFonts w:eastAsia="DengXian"/>
            <w:b w:val="0"/>
            <w:bCs/>
            <w:sz w:val="20"/>
            <w:lang w:eastAsia="zh-CN"/>
          </w:rPr>
          <w:t>(</w:t>
        </w:r>
        <w:r w:rsidR="0010327D" w:rsidRPr="0010327D">
          <w:rPr>
            <w:rFonts w:eastAsia="DengXian"/>
            <w:b w:val="0"/>
            <w:bCs/>
            <w:sz w:val="20"/>
            <w:lang w:eastAsia="zh-CN"/>
          </w:rPr>
          <w:t>Basic EHT BSS operation</w:t>
        </w:r>
        <w:r w:rsidR="00CB06A7">
          <w:rPr>
            <w:rFonts w:eastAsia="DengXian"/>
            <w:b w:val="0"/>
            <w:bCs/>
            <w:sz w:val="20"/>
            <w:lang w:eastAsia="zh-CN"/>
          </w:rPr>
          <w:t>)</w:t>
        </w:r>
      </w:ins>
      <w:r w:rsidRPr="00F51C83">
        <w:rPr>
          <w:rFonts w:eastAsia="DengXian"/>
          <w:b w:val="0"/>
          <w:bCs/>
          <w:sz w:val="20"/>
          <w:lang w:eastAsia="zh-CN"/>
        </w:rPr>
        <w:t>).</w:t>
      </w:r>
    </w:p>
    <w:p w14:paraId="2BC7FC61" w14:textId="74A2615E" w:rsidR="009C25F3" w:rsidRDefault="009C25F3" w:rsidP="00F51C83">
      <w:pPr>
        <w:pStyle w:val="T1"/>
        <w:suppressAutoHyphens/>
        <w:spacing w:after="120"/>
        <w:jc w:val="left"/>
        <w:rPr>
          <w:rFonts w:eastAsia="DengXian"/>
          <w:b w:val="0"/>
          <w:bCs/>
          <w:sz w:val="20"/>
          <w:lang w:eastAsia="zh-CN"/>
        </w:rPr>
      </w:pPr>
      <w:r>
        <w:rPr>
          <w:rFonts w:eastAsia="DengXian"/>
          <w:b w:val="0"/>
          <w:bCs/>
          <w:sz w:val="20"/>
          <w:lang w:eastAsia="zh-CN"/>
        </w:rPr>
        <w:t>… …</w:t>
      </w:r>
    </w:p>
    <w:p w14:paraId="48BE68D8" w14:textId="7B54D490" w:rsidR="002D1AB2" w:rsidRDefault="002D1AB2" w:rsidP="00F51C83">
      <w:pPr>
        <w:pStyle w:val="T1"/>
        <w:suppressAutoHyphens/>
        <w:spacing w:after="120"/>
        <w:jc w:val="left"/>
        <w:rPr>
          <w:rFonts w:eastAsia="DengXian"/>
          <w:b w:val="0"/>
          <w:bCs/>
          <w:sz w:val="20"/>
          <w:lang w:eastAsia="zh-CN"/>
        </w:rPr>
      </w:pPr>
    </w:p>
    <w:p w14:paraId="5B7EA472" w14:textId="25D35486" w:rsidR="001E7B95" w:rsidRDefault="001E7B95" w:rsidP="001E7B95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456C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TGbe editor: Please </w:t>
      </w:r>
      <w:r w:rsidR="003514D6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update the last column</w:t>
      </w:r>
      <w:r w:rsidR="005231E2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of the last two rows of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Table 9-53c </w:t>
      </w:r>
      <w:r w:rsidR="002D1AB2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as follows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(track change enabled)</w:t>
      </w:r>
      <w:r w:rsidRPr="003456CC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783D1C96" w14:textId="5F7AEF30" w:rsidR="001E7B95" w:rsidRDefault="001E7B95" w:rsidP="00F51C83">
      <w:pPr>
        <w:pStyle w:val="T1"/>
        <w:suppressAutoHyphens/>
        <w:spacing w:after="120"/>
        <w:jc w:val="left"/>
        <w:rPr>
          <w:rFonts w:eastAsia="DengXian"/>
          <w:b w:val="0"/>
          <w:bCs/>
          <w:sz w:val="20"/>
          <w:lang w:eastAsia="zh-CN"/>
        </w:rPr>
      </w:pPr>
    </w:p>
    <w:p w14:paraId="22F8EB1C" w14:textId="5C976F5C" w:rsidR="009C25F3" w:rsidRPr="009C25F3" w:rsidRDefault="0060592D" w:rsidP="009C25F3">
      <w:pPr>
        <w:widowControl w:val="0"/>
        <w:tabs>
          <w:tab w:val="left" w:pos="2587"/>
        </w:tabs>
        <w:kinsoku w:val="0"/>
        <w:overflowPunct w:val="0"/>
        <w:autoSpaceDE w:val="0"/>
        <w:autoSpaceDN w:val="0"/>
        <w:adjustRightInd w:val="0"/>
        <w:spacing w:after="0" w:line="319" w:lineRule="exact"/>
        <w:ind w:left="446"/>
        <w:jc w:val="center"/>
        <w:outlineLvl w:val="2"/>
        <w:rPr>
          <w:rFonts w:ascii="Arial" w:eastAsia="DengXian" w:hAnsi="Arial" w:cs="Arial"/>
          <w:b/>
          <w:bCs/>
          <w:spacing w:val="-2"/>
          <w:sz w:val="20"/>
          <w:szCs w:val="20"/>
          <w:lang w:eastAsia="zh-CN"/>
        </w:rPr>
      </w:pPr>
      <w:r w:rsidRPr="009C25F3">
        <w:rPr>
          <w:rFonts w:ascii="Times New Roman" w:eastAsia="DengXian" w:hAnsi="Times New Roman" w:cs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14EF16" wp14:editId="1F6C7AC1">
                <wp:simplePos x="0" y="0"/>
                <wp:positionH relativeFrom="column">
                  <wp:posOffset>741680</wp:posOffset>
                </wp:positionH>
                <wp:positionV relativeFrom="paragraph">
                  <wp:posOffset>292100</wp:posOffset>
                </wp:positionV>
                <wp:extent cx="4650740" cy="2555240"/>
                <wp:effectExtent l="0" t="0" r="16510" b="1651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0740" cy="255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80" w:type="dxa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0"/>
                              <w:gridCol w:w="1980"/>
                              <w:gridCol w:w="1260"/>
                              <w:gridCol w:w="2790"/>
                            </w:tblGrid>
                            <w:tr w:rsidR="009C25F3" w14:paraId="6B590244" w14:textId="77777777" w:rsidTr="001706DA">
                              <w:trPr>
                                <w:trHeight w:val="810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2" w:space="0" w:color="000000"/>
                                  </w:tcBorders>
                                </w:tcPr>
                                <w:p w14:paraId="1B24D851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F8B4D2D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137" w:right="113"/>
                                    <w:jc w:val="center"/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UL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>BW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</w:tcPr>
                                <w:p w14:paraId="4E1CB411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3E34C405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30" w:lineRule="auto"/>
                                    <w:ind w:left="491" w:hanging="340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Bandwidth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HE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TB PPDU (MHz)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</w:tcPr>
                                <w:p w14:paraId="0950D77A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6" w:line="204" w:lineRule="exact"/>
                                    <w:ind w:left="182" w:right="156"/>
                                    <w:jc w:val="center"/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pacing w:val="-5"/>
                                      <w:sz w:val="18"/>
                                      <w:szCs w:val="18"/>
                                    </w:rPr>
                                    <w:t>UL</w:t>
                                  </w:r>
                                </w:p>
                                <w:p w14:paraId="7D6706C2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2" w:lineRule="auto"/>
                                    <w:ind w:left="183" w:right="156"/>
                                    <w:jc w:val="center"/>
                                    <w:rPr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pacing w:val="-2"/>
                                      <w:sz w:val="18"/>
                                      <w:szCs w:val="18"/>
                                    </w:rPr>
                                    <w:t>Bandwidth Extension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47B3D74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36F18A72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230" w:lineRule="auto"/>
                                    <w:ind w:left="338" w:right="10" w:hanging="116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Bandwidth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for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EHT TB PPDU (MHz)</w:t>
                                  </w:r>
                                </w:p>
                              </w:tc>
                            </w:tr>
                            <w:tr w:rsidR="009C25F3" w14:paraId="066F000F" w14:textId="77777777" w:rsidTr="00D917A5">
                              <w:trPr>
                                <w:trHeight w:val="355"/>
                              </w:trPr>
                              <w:tc>
                                <w:tcPr>
                                  <w:tcW w:w="7080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4074856" w14:textId="2D2B6CED" w:rsidR="009C25F3" w:rsidRPr="009C25F3" w:rsidRDefault="009C25F3" w:rsidP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2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… …</w:t>
                                  </w:r>
                                </w:p>
                              </w:tc>
                            </w:tr>
                            <w:tr w:rsidR="009C25F3" w14:paraId="099BF5A9" w14:textId="77777777" w:rsidTr="001706DA">
                              <w:trPr>
                                <w:trHeight w:val="355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B61F9BE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2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28B6D401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861" w:right="835"/>
                                    <w:jc w:val="center"/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>160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08EFE616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2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63EBC53E" w14:textId="182902D1" w:rsidR="00865E76" w:rsidDel="00293DE7" w:rsidRDefault="009C25F3" w:rsidP="007E6DB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656" w:right="630"/>
                                    <w:jc w:val="center"/>
                                    <w:rPr>
                                      <w:ins w:id="11" w:author="Author"/>
                                      <w:del w:id="12" w:author="Author"/>
                                      <w:spacing w:val="-10"/>
                                      <w:sz w:val="18"/>
                                      <w:szCs w:val="18"/>
                                    </w:rPr>
                                  </w:pPr>
                                  <w:del w:id="13" w:author="Author">
                                    <w:r w:rsidDel="00293DE7">
                                      <w:rPr>
                                        <w:sz w:val="18"/>
                                        <w:szCs w:val="18"/>
                                      </w:rPr>
                                      <w:delText>320-</w:delText>
                                    </w:r>
                                    <w:r w:rsidDel="00293DE7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delText>1</w:delText>
                                    </w:r>
                                  </w:del>
                                </w:p>
                                <w:p w14:paraId="765A848C" w14:textId="29C29F24" w:rsidR="007E6DBB" w:rsidRDefault="00D917A5" w:rsidP="007E6DB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656" w:right="630"/>
                                    <w:jc w:val="center"/>
                                    <w:rPr>
                                      <w:spacing w:val="-10"/>
                                      <w:sz w:val="18"/>
                                      <w:szCs w:val="18"/>
                                    </w:rPr>
                                  </w:pPr>
                                  <w:r w:rsidRPr="00D917A5">
                                    <w:rPr>
                                      <w:spacing w:val="-10"/>
                                      <w:sz w:val="18"/>
                                      <w:szCs w:val="18"/>
                                      <w:highlight w:val="yellow"/>
                                    </w:rPr>
                                    <w:t>(#</w:t>
                                  </w:r>
                                  <w:proofErr w:type="gramStart"/>
                                  <w:r w:rsidRPr="00D917A5">
                                    <w:rPr>
                                      <w:spacing w:val="-10"/>
                                      <w:sz w:val="18"/>
                                      <w:szCs w:val="18"/>
                                      <w:highlight w:val="yellow"/>
                                    </w:rPr>
                                    <w:t>11496 )</w:t>
                                  </w:r>
                                  <w:proofErr w:type="gramEnd"/>
                                  <w:ins w:id="14" w:author="Author">
                                    <w:r w:rsidR="00293DE7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 xml:space="preserve"> 320 </w:t>
                                    </w:r>
                                    <w:r w:rsidR="007E6DBB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>(</w:t>
                                    </w:r>
                                    <w:r w:rsidR="00115157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>for</w:t>
                                    </w:r>
                                    <w:r w:rsidR="00A675FE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="00A675FE" w:rsidRPr="00C1273B">
                                      <w:rPr>
                                        <w:sz w:val="18"/>
                                        <w:szCs w:val="18"/>
                                      </w:rPr>
                                      <w:t>320 MHz-</w:t>
                                    </w:r>
                                    <w:r w:rsidR="0049184B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  <w:r w:rsidR="00A675FE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defined in </w:t>
                                    </w:r>
                                    <w:r w:rsidR="00A675FE" w:rsidRPr="00CA40BA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36.3.23.2 </w:t>
                                    </w:r>
                                    <w:r w:rsidR="00A675FE">
                                      <w:rPr>
                                        <w:sz w:val="18"/>
                                        <w:szCs w:val="18"/>
                                      </w:rPr>
                                      <w:t>(</w:t>
                                    </w:r>
                                    <w:r w:rsidR="00A675FE" w:rsidRPr="00CA40BA">
                                      <w:rPr>
                                        <w:sz w:val="18"/>
                                        <w:szCs w:val="18"/>
                                      </w:rPr>
                                      <w:t>Channelization for 320 MHz channel</w:t>
                                    </w:r>
                                    <w:r w:rsidR="00A675FE">
                                      <w:rPr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  <w:r w:rsidR="007E6DBB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ins>
                                </w:p>
                              </w:tc>
                            </w:tr>
                            <w:tr w:rsidR="009C25F3" w14:paraId="3CEFDDF4" w14:textId="77777777" w:rsidTr="001706DA">
                              <w:trPr>
                                <w:trHeight w:val="343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F2BFF2E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2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15E956B0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861" w:right="835"/>
                                    <w:jc w:val="center"/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  <w:szCs w:val="18"/>
                                    </w:rPr>
                                    <w:t>160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33AF62A6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2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34C1328F" w14:textId="77777777" w:rsidR="009C25F3" w:rsidRDefault="009C25F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656" w:right="630"/>
                                    <w:jc w:val="center"/>
                                    <w:rPr>
                                      <w:ins w:id="15" w:author="Author"/>
                                      <w:spacing w:val="-10"/>
                                      <w:sz w:val="18"/>
                                      <w:szCs w:val="18"/>
                                    </w:rPr>
                                  </w:pPr>
                                  <w:del w:id="16" w:author="Author">
                                    <w:r w:rsidDel="00115157">
                                      <w:rPr>
                                        <w:sz w:val="18"/>
                                        <w:szCs w:val="18"/>
                                      </w:rPr>
                                      <w:delText>320-</w:delText>
                                    </w:r>
                                    <w:r w:rsidDel="00115157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delText>2</w:delText>
                                    </w:r>
                                  </w:del>
                                </w:p>
                                <w:p w14:paraId="6A68436F" w14:textId="0CA6B5FD" w:rsidR="007E6DBB" w:rsidRDefault="00D917A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left="656" w:right="630"/>
                                    <w:jc w:val="center"/>
                                    <w:rPr>
                                      <w:spacing w:val="-10"/>
                                      <w:sz w:val="18"/>
                                      <w:szCs w:val="18"/>
                                    </w:rPr>
                                  </w:pPr>
                                  <w:r w:rsidRPr="00D917A5">
                                    <w:rPr>
                                      <w:spacing w:val="-10"/>
                                      <w:sz w:val="18"/>
                                      <w:szCs w:val="18"/>
                                      <w:highlight w:val="yellow"/>
                                    </w:rPr>
                                    <w:t>(#</w:t>
                                  </w:r>
                                  <w:proofErr w:type="gramStart"/>
                                  <w:r w:rsidRPr="00D917A5">
                                    <w:rPr>
                                      <w:spacing w:val="-10"/>
                                      <w:sz w:val="18"/>
                                      <w:szCs w:val="18"/>
                                      <w:highlight w:val="yellow"/>
                                    </w:rPr>
                                    <w:t>11496 )</w:t>
                                  </w:r>
                                  <w:proofErr w:type="gramEnd"/>
                                  <w:ins w:id="17" w:author="Author">
                                    <w:r w:rsidR="001706DA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 xml:space="preserve"> 320 </w:t>
                                    </w:r>
                                    <w:r w:rsidR="007E6DBB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>(</w:t>
                                    </w:r>
                                    <w:r w:rsidR="00115157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 xml:space="preserve">for </w:t>
                                    </w:r>
                                    <w:r w:rsidR="00115157" w:rsidRPr="00C1273B">
                                      <w:rPr>
                                        <w:sz w:val="18"/>
                                        <w:szCs w:val="18"/>
                                      </w:rPr>
                                      <w:t>320 MHz-</w:t>
                                    </w:r>
                                    <w:r w:rsidR="00115157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2 defined in </w:t>
                                    </w:r>
                                    <w:r w:rsidR="00115157" w:rsidRPr="00CA40BA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36.3.23.2 </w:t>
                                    </w:r>
                                    <w:r w:rsidR="00115157">
                                      <w:rPr>
                                        <w:sz w:val="18"/>
                                        <w:szCs w:val="18"/>
                                      </w:rPr>
                                      <w:t>(</w:t>
                                    </w:r>
                                    <w:r w:rsidR="00115157" w:rsidRPr="00CA40BA">
                                      <w:rPr>
                                        <w:sz w:val="18"/>
                                        <w:szCs w:val="18"/>
                                      </w:rPr>
                                      <w:t>Channelization for 320 MHz channel</w:t>
                                    </w:r>
                                    <w:r w:rsidR="007E6DBB">
                                      <w:rPr>
                                        <w:spacing w:val="-10"/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ins>
                                </w:p>
                              </w:tc>
                            </w:tr>
                            <w:tr w:rsidR="00564764" w14:paraId="1ED64947" w14:textId="77777777" w:rsidTr="001B680F">
                              <w:trPr>
                                <w:trHeight w:val="48"/>
                              </w:trPr>
                              <w:tc>
                                <w:tcPr>
                                  <w:tcW w:w="7080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2" w:space="0" w:color="000000"/>
                                    <w:right w:val="single" w:sz="12" w:space="0" w:color="000000"/>
                                  </w:tcBorders>
                                </w:tcPr>
                                <w:p w14:paraId="7F0285DC" w14:textId="07CAC4B5" w:rsidR="00564764" w:rsidRPr="00D917A5" w:rsidRDefault="00564764" w:rsidP="004A053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right="630"/>
                                    <w:rPr>
                                      <w:spacing w:val="-10"/>
                                      <w:sz w:val="18"/>
                                      <w:szCs w:val="18"/>
                                      <w:highlight w:val="yellow"/>
                                    </w:rPr>
                                  </w:pPr>
                                </w:p>
                              </w:tc>
                            </w:tr>
                            <w:tr w:rsidR="001B680F" w14:paraId="0DE27778" w14:textId="77777777" w:rsidTr="004A0537">
                              <w:trPr>
                                <w:trHeight w:val="48"/>
                              </w:trPr>
                              <w:tc>
                                <w:tcPr>
                                  <w:tcW w:w="7080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6801333" w14:textId="77777777" w:rsidR="001B680F" w:rsidRDefault="001B680F" w:rsidP="004A053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right="630"/>
                                    <w:rPr>
                                      <w:spacing w:val="-10"/>
                                      <w:sz w:val="18"/>
                                      <w:szCs w:val="18"/>
                                      <w:highlight w:val="yellow"/>
                                    </w:rPr>
                                  </w:pPr>
                                </w:p>
                                <w:p w14:paraId="6313E91A" w14:textId="440DF516" w:rsidR="001B680F" w:rsidRPr="00D917A5" w:rsidRDefault="001B680F" w:rsidP="004A053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9"/>
                                    <w:ind w:right="630"/>
                                    <w:rPr>
                                      <w:spacing w:val="-10"/>
                                      <w:sz w:val="18"/>
                                      <w:szCs w:val="18"/>
                                      <w:highlight w:val="yellow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22B14E" w14:textId="198B0203" w:rsidR="009C25F3" w:rsidRDefault="009C25F3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D8F15A" w14:textId="171A6EBC" w:rsidR="0060592D" w:rsidRDefault="0060592D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C16E249" w14:textId="77777777" w:rsidR="0060592D" w:rsidRDefault="0060592D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98AF38" w14:textId="29B7214C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1851A9A" w14:textId="1A5A766A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B7D8CB6" w14:textId="3A8BF18B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5BE29A7" w14:textId="0B50C270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4400334" w14:textId="16C7A46E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3FBCED4" w14:textId="6E3A5DB3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0298F31" w14:textId="65672BAE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03AD18" w14:textId="77777777" w:rsidR="00564764" w:rsidRDefault="00564764" w:rsidP="009C25F3">
                            <w:pPr>
                              <w:pStyle w:val="BodyText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EF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8.4pt;margin-top:23pt;width:366.2pt;height:201.2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" filled="f" stroked="f">
                <v:textbox inset="0,0,0,0">
                  <w:txbxContent>
                    <w:tbl>
                      <w:tblPr>
                        <w:tblW w:w="7080" w:type="dxa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0"/>
                        <w:gridCol w:w="1980"/>
                        <w:gridCol w:w="1260"/>
                        <w:gridCol w:w="2790"/>
                      </w:tblGrid>
                      <w:tr w:rsidR="009C25F3" w14:paraId="6B590244" w14:textId="77777777" w:rsidTr="001706DA">
                        <w:trPr>
                          <w:trHeight w:val="810"/>
                        </w:trPr>
                        <w:tc>
                          <w:tcPr>
                            <w:tcW w:w="105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2" w:space="0" w:color="000000"/>
                            </w:tcBorders>
                          </w:tcPr>
                          <w:p w14:paraId="1B24D851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25"/>
                                <w:szCs w:val="25"/>
                              </w:rPr>
                            </w:pPr>
                          </w:p>
                          <w:p w14:paraId="6F8B4D2D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137" w:right="113"/>
                              <w:jc w:val="center"/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UL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>BW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</w:tcPr>
                          <w:p w14:paraId="4E1CB411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8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3E34C405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line="230" w:lineRule="auto"/>
                              <w:ind w:left="491" w:hanging="34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Bandwidth</w:t>
                            </w:r>
                            <w:r>
                              <w:rPr>
                                <w:b/>
                                <w:bCs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b/>
                                <w:bCs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HE</w:t>
                            </w:r>
                            <w:r>
                              <w:rPr>
                                <w:b/>
                                <w:bCs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TB PPDU (MHz)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</w:tcPr>
                          <w:p w14:paraId="0950D77A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96" w:line="204" w:lineRule="exact"/>
                              <w:ind w:left="182" w:right="156"/>
                              <w:jc w:val="center"/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5"/>
                                <w:sz w:val="18"/>
                                <w:szCs w:val="18"/>
                              </w:rPr>
                              <w:t>UL</w:t>
                            </w:r>
                          </w:p>
                          <w:p w14:paraId="7D6706C2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2" w:lineRule="auto"/>
                              <w:ind w:left="183" w:right="156"/>
                              <w:jc w:val="center"/>
                              <w:rPr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Bandwidth Extension</w:t>
                            </w:r>
                          </w:p>
                        </w:tc>
                        <w:tc>
                          <w:tcPr>
                            <w:tcW w:w="2790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47B3D74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36F18A72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1" w:line="230" w:lineRule="auto"/>
                              <w:ind w:left="338" w:right="10" w:hanging="116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Bandwidth</w:t>
                            </w:r>
                            <w:r>
                              <w:rPr>
                                <w:b/>
                                <w:bCs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for</w:t>
                            </w:r>
                            <w:r>
                              <w:rPr>
                                <w:b/>
                                <w:bCs/>
                                <w:spacing w:val="-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EHT TB PPDU (MHz)</w:t>
                            </w:r>
                          </w:p>
                        </w:tc>
                      </w:tr>
                      <w:tr w:rsidR="009C25F3" w14:paraId="066F000F" w14:textId="77777777" w:rsidTr="00D917A5">
                        <w:trPr>
                          <w:trHeight w:val="355"/>
                        </w:trPr>
                        <w:tc>
                          <w:tcPr>
                            <w:tcW w:w="7080" w:type="dxa"/>
                            <w:gridSpan w:val="4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4074856" w14:textId="2D2B6CED" w:rsidR="009C25F3" w:rsidRPr="009C25F3" w:rsidRDefault="009C25F3" w:rsidP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2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… …</w:t>
                            </w:r>
                          </w:p>
                        </w:tc>
                      </w:tr>
                      <w:tr w:rsidR="009C25F3" w14:paraId="099BF5A9" w14:textId="77777777" w:rsidTr="001706DA">
                        <w:trPr>
                          <w:trHeight w:val="355"/>
                        </w:trPr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B61F9BE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2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28B6D401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861" w:right="835"/>
                              <w:jc w:val="center"/>
                              <w:rPr>
                                <w:spacing w:val="-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>160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08EFE616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2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90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63EBC53E" w14:textId="182902D1" w:rsidR="00865E76" w:rsidDel="00293DE7" w:rsidRDefault="009C25F3" w:rsidP="007E6DBB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656" w:right="630"/>
                              <w:jc w:val="center"/>
                              <w:rPr>
                                <w:ins w:id="18" w:author="Author"/>
                                <w:del w:id="19" w:author="Author"/>
                                <w:spacing w:val="-10"/>
                                <w:sz w:val="18"/>
                                <w:szCs w:val="18"/>
                              </w:rPr>
                            </w:pPr>
                            <w:del w:id="20" w:author="Author">
                              <w:r w:rsidDel="00293DE7">
                                <w:rPr>
                                  <w:sz w:val="18"/>
                                  <w:szCs w:val="18"/>
                                </w:rPr>
                                <w:delText>320-</w:delText>
                              </w:r>
                              <w:r w:rsidDel="00293DE7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delText>1</w:delText>
                              </w:r>
                            </w:del>
                          </w:p>
                          <w:p w14:paraId="765A848C" w14:textId="29C29F24" w:rsidR="007E6DBB" w:rsidRDefault="00D917A5" w:rsidP="007E6DBB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656" w:right="630"/>
                              <w:jc w:val="center"/>
                              <w:rPr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D917A5">
                              <w:rPr>
                                <w:spacing w:val="-10"/>
                                <w:sz w:val="18"/>
                                <w:szCs w:val="18"/>
                                <w:highlight w:val="yellow"/>
                              </w:rPr>
                              <w:t>(#</w:t>
                            </w:r>
                            <w:proofErr w:type="gramStart"/>
                            <w:r w:rsidRPr="00D917A5">
                              <w:rPr>
                                <w:spacing w:val="-10"/>
                                <w:sz w:val="18"/>
                                <w:szCs w:val="18"/>
                                <w:highlight w:val="yellow"/>
                              </w:rPr>
                              <w:t>11496 )</w:t>
                            </w:r>
                            <w:proofErr w:type="gramEnd"/>
                            <w:ins w:id="21" w:author="Author">
                              <w:r w:rsidR="00293DE7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 xml:space="preserve"> 320 </w:t>
                              </w:r>
                              <w:r w:rsidR="007E6DBB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>(</w:t>
                              </w:r>
                              <w:r w:rsidR="00115157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>for</w:t>
                              </w:r>
                              <w:r w:rsidR="00A675FE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A675FE" w:rsidRPr="00C1273B">
                                <w:rPr>
                                  <w:sz w:val="18"/>
                                  <w:szCs w:val="18"/>
                                </w:rPr>
                                <w:t>320 MHz-</w:t>
                              </w:r>
                              <w:r w:rsidR="0049184B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 w:rsidR="00A675FE">
                                <w:rPr>
                                  <w:sz w:val="18"/>
                                  <w:szCs w:val="18"/>
                                </w:rPr>
                                <w:t xml:space="preserve"> defined in </w:t>
                              </w:r>
                              <w:r w:rsidR="00A675FE" w:rsidRPr="00CA40BA">
                                <w:rPr>
                                  <w:sz w:val="18"/>
                                  <w:szCs w:val="18"/>
                                </w:rPr>
                                <w:t xml:space="preserve">36.3.23.2 </w:t>
                              </w:r>
                              <w:r w:rsidR="00A675FE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="00A675FE" w:rsidRPr="00CA40BA">
                                <w:rPr>
                                  <w:sz w:val="18"/>
                                  <w:szCs w:val="18"/>
                                </w:rPr>
                                <w:t>Channelization for 320 MHz channel</w:t>
                              </w:r>
                              <w:r w:rsidR="00A675FE">
                                <w:rPr>
                                  <w:sz w:val="18"/>
                                  <w:szCs w:val="18"/>
                                </w:rPr>
                                <w:t>)</w:t>
                              </w:r>
                              <w:r w:rsidR="007E6DBB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>)</w:t>
                              </w:r>
                            </w:ins>
                          </w:p>
                        </w:tc>
                      </w:tr>
                      <w:tr w:rsidR="009C25F3" w14:paraId="3CEFDDF4" w14:textId="77777777" w:rsidTr="001706DA">
                        <w:trPr>
                          <w:trHeight w:val="343"/>
                        </w:trPr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F2BFF2E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2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15E956B0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861" w:right="835"/>
                              <w:jc w:val="center"/>
                              <w:rPr>
                                <w:spacing w:val="-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  <w:szCs w:val="18"/>
                              </w:rPr>
                              <w:t>160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33AF62A6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2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90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34C1328F" w14:textId="77777777" w:rsidR="009C25F3" w:rsidRDefault="009C25F3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656" w:right="630"/>
                              <w:jc w:val="center"/>
                              <w:rPr>
                                <w:ins w:id="22" w:author="Author"/>
                                <w:spacing w:val="-10"/>
                                <w:sz w:val="18"/>
                                <w:szCs w:val="18"/>
                              </w:rPr>
                            </w:pPr>
                            <w:del w:id="23" w:author="Author">
                              <w:r w:rsidDel="00115157">
                                <w:rPr>
                                  <w:sz w:val="18"/>
                                  <w:szCs w:val="18"/>
                                </w:rPr>
                                <w:delText>320-</w:delText>
                              </w:r>
                              <w:r w:rsidDel="00115157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delText>2</w:delText>
                              </w:r>
                            </w:del>
                          </w:p>
                          <w:p w14:paraId="6A68436F" w14:textId="0CA6B5FD" w:rsidR="007E6DBB" w:rsidRDefault="00D917A5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left="656" w:right="630"/>
                              <w:jc w:val="center"/>
                              <w:rPr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D917A5">
                              <w:rPr>
                                <w:spacing w:val="-10"/>
                                <w:sz w:val="18"/>
                                <w:szCs w:val="18"/>
                                <w:highlight w:val="yellow"/>
                              </w:rPr>
                              <w:t>(#</w:t>
                            </w:r>
                            <w:proofErr w:type="gramStart"/>
                            <w:r w:rsidRPr="00D917A5">
                              <w:rPr>
                                <w:spacing w:val="-10"/>
                                <w:sz w:val="18"/>
                                <w:szCs w:val="18"/>
                                <w:highlight w:val="yellow"/>
                              </w:rPr>
                              <w:t>11496 )</w:t>
                            </w:r>
                            <w:proofErr w:type="gramEnd"/>
                            <w:ins w:id="24" w:author="Author">
                              <w:r w:rsidR="001706DA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 xml:space="preserve"> 320 </w:t>
                              </w:r>
                              <w:r w:rsidR="007E6DBB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>(</w:t>
                              </w:r>
                              <w:r w:rsidR="00115157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 xml:space="preserve">for </w:t>
                              </w:r>
                              <w:r w:rsidR="00115157" w:rsidRPr="00C1273B">
                                <w:rPr>
                                  <w:sz w:val="18"/>
                                  <w:szCs w:val="18"/>
                                </w:rPr>
                                <w:t>320 MHz-</w:t>
                              </w:r>
                              <w:r w:rsidR="00115157">
                                <w:rPr>
                                  <w:sz w:val="18"/>
                                  <w:szCs w:val="18"/>
                                </w:rPr>
                                <w:t xml:space="preserve">2 defined in </w:t>
                              </w:r>
                              <w:r w:rsidR="00115157" w:rsidRPr="00CA40BA">
                                <w:rPr>
                                  <w:sz w:val="18"/>
                                  <w:szCs w:val="18"/>
                                </w:rPr>
                                <w:t xml:space="preserve">36.3.23.2 </w:t>
                              </w:r>
                              <w:r w:rsidR="00115157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="00115157" w:rsidRPr="00CA40BA">
                                <w:rPr>
                                  <w:sz w:val="18"/>
                                  <w:szCs w:val="18"/>
                                </w:rPr>
                                <w:t>Channelization for 320 MHz channel</w:t>
                              </w:r>
                              <w:r w:rsidR="007E6DBB">
                                <w:rPr>
                                  <w:spacing w:val="-10"/>
                                  <w:sz w:val="18"/>
                                  <w:szCs w:val="18"/>
                                </w:rPr>
                                <w:t>)</w:t>
                              </w:r>
                            </w:ins>
                          </w:p>
                        </w:tc>
                      </w:tr>
                      <w:tr w:rsidR="00564764" w14:paraId="1ED64947" w14:textId="77777777" w:rsidTr="001B680F">
                        <w:trPr>
                          <w:trHeight w:val="48"/>
                        </w:trPr>
                        <w:tc>
                          <w:tcPr>
                            <w:tcW w:w="7080" w:type="dxa"/>
                            <w:gridSpan w:val="4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2" w:space="0" w:color="000000"/>
                              <w:right w:val="single" w:sz="12" w:space="0" w:color="000000"/>
                            </w:tcBorders>
                          </w:tcPr>
                          <w:p w14:paraId="7F0285DC" w14:textId="07CAC4B5" w:rsidR="00564764" w:rsidRPr="00D917A5" w:rsidRDefault="00564764" w:rsidP="004A053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right="630"/>
                              <w:rPr>
                                <w:spacing w:val="-10"/>
                                <w:sz w:val="18"/>
                                <w:szCs w:val="18"/>
                                <w:highlight w:val="yellow"/>
                              </w:rPr>
                            </w:pPr>
                          </w:p>
                        </w:tc>
                      </w:tr>
                      <w:tr w:rsidR="001B680F" w14:paraId="0DE27778" w14:textId="77777777" w:rsidTr="004A0537">
                        <w:trPr>
                          <w:trHeight w:val="48"/>
                        </w:trPr>
                        <w:tc>
                          <w:tcPr>
                            <w:tcW w:w="7080" w:type="dxa"/>
                            <w:gridSpan w:val="4"/>
                            <w:tcBorders>
                              <w:top w:val="single" w:sz="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6801333" w14:textId="77777777" w:rsidR="001B680F" w:rsidRDefault="001B680F" w:rsidP="004A053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right="630"/>
                              <w:rPr>
                                <w:spacing w:val="-10"/>
                                <w:sz w:val="18"/>
                                <w:szCs w:val="18"/>
                                <w:highlight w:val="yellow"/>
                              </w:rPr>
                            </w:pPr>
                          </w:p>
                          <w:p w14:paraId="6313E91A" w14:textId="440DF516" w:rsidR="001B680F" w:rsidRPr="00D917A5" w:rsidRDefault="001B680F" w:rsidP="004A0537">
                            <w:pPr>
                              <w:pStyle w:val="TableParagraph"/>
                              <w:kinsoku w:val="0"/>
                              <w:overflowPunct w:val="0"/>
                              <w:spacing w:before="69"/>
                              <w:ind w:right="630"/>
                              <w:rPr>
                                <w:spacing w:val="-10"/>
                                <w:sz w:val="18"/>
                                <w:szCs w:val="18"/>
                                <w:highlight w:val="yellow"/>
                              </w:rPr>
                            </w:pPr>
                          </w:p>
                        </w:tc>
                      </w:tr>
                    </w:tbl>
                    <w:p w14:paraId="5922B14E" w14:textId="198B0203" w:rsidR="009C25F3" w:rsidRDefault="009C25F3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4D8F15A" w14:textId="171A6EBC" w:rsidR="0060592D" w:rsidRDefault="0060592D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6C16E249" w14:textId="77777777" w:rsidR="0060592D" w:rsidRDefault="0060592D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F98AF38" w14:textId="29B7214C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71851A9A" w14:textId="1A5A766A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1B7D8CB6" w14:textId="3A8BF18B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25BE29A7" w14:textId="0B50C270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34400334" w14:textId="16C7A46E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03FBCED4" w14:textId="6E3A5DB3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50298F31" w14:textId="65672BAE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  <w:p w14:paraId="4203AD18" w14:textId="77777777" w:rsidR="00564764" w:rsidRDefault="00564764" w:rsidP="009C25F3">
                      <w:pPr>
                        <w:pStyle w:val="BodyText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C25F3" w:rsidRPr="009C25F3">
        <w:rPr>
          <w:rFonts w:ascii="Arial" w:eastAsia="DengXian" w:hAnsi="Arial" w:cs="Arial"/>
          <w:b/>
          <w:bCs/>
          <w:sz w:val="20"/>
          <w:szCs w:val="20"/>
          <w:lang w:eastAsia="zh-CN"/>
        </w:rPr>
        <w:t>Table</w:t>
      </w:r>
      <w:r w:rsidR="009C25F3" w:rsidRPr="009C25F3">
        <w:rPr>
          <w:rFonts w:ascii="Arial" w:eastAsia="DengXi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="009C25F3" w:rsidRPr="009C25F3">
        <w:rPr>
          <w:rFonts w:ascii="Arial" w:eastAsia="DengXian" w:hAnsi="Arial" w:cs="Arial"/>
          <w:b/>
          <w:bCs/>
          <w:sz w:val="20"/>
          <w:szCs w:val="20"/>
          <w:lang w:eastAsia="zh-CN"/>
        </w:rPr>
        <w:t>9-53c—UL</w:t>
      </w:r>
      <w:r w:rsidR="009C25F3" w:rsidRPr="009C25F3">
        <w:rPr>
          <w:rFonts w:ascii="Arial" w:eastAsia="DengXi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="009C25F3" w:rsidRPr="009C25F3">
        <w:rPr>
          <w:rFonts w:ascii="Arial" w:eastAsia="DengXian" w:hAnsi="Arial" w:cs="Arial"/>
          <w:b/>
          <w:bCs/>
          <w:sz w:val="20"/>
          <w:szCs w:val="20"/>
          <w:lang w:eastAsia="zh-CN"/>
        </w:rPr>
        <w:t>Bandwidth</w:t>
      </w:r>
      <w:r w:rsidR="009C25F3" w:rsidRPr="009C25F3">
        <w:rPr>
          <w:rFonts w:ascii="Arial" w:eastAsia="DengXi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="009C25F3" w:rsidRPr="009C25F3">
        <w:rPr>
          <w:rFonts w:ascii="Arial" w:eastAsia="DengXian" w:hAnsi="Arial" w:cs="Arial"/>
          <w:b/>
          <w:bCs/>
          <w:sz w:val="20"/>
          <w:szCs w:val="20"/>
          <w:lang w:eastAsia="zh-CN"/>
        </w:rPr>
        <w:t>Extension</w:t>
      </w:r>
      <w:r w:rsidR="009C25F3" w:rsidRPr="009C25F3">
        <w:rPr>
          <w:rFonts w:ascii="Arial" w:eastAsia="DengXi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="009C25F3" w:rsidRPr="009C25F3">
        <w:rPr>
          <w:rFonts w:ascii="Arial" w:eastAsia="DengXian" w:hAnsi="Arial" w:cs="Arial"/>
          <w:b/>
          <w:bCs/>
          <w:sz w:val="20"/>
          <w:szCs w:val="20"/>
          <w:lang w:eastAsia="zh-CN"/>
        </w:rPr>
        <w:t>subfield</w:t>
      </w:r>
      <w:r w:rsidR="009C25F3" w:rsidRPr="009C25F3">
        <w:rPr>
          <w:rFonts w:ascii="Arial" w:eastAsia="DengXian" w:hAnsi="Arial" w:cs="Arial"/>
          <w:b/>
          <w:bCs/>
          <w:spacing w:val="-10"/>
          <w:sz w:val="20"/>
          <w:szCs w:val="20"/>
          <w:lang w:eastAsia="zh-CN"/>
        </w:rPr>
        <w:t xml:space="preserve"> </w:t>
      </w:r>
      <w:r w:rsidR="009C25F3" w:rsidRPr="009C25F3">
        <w:rPr>
          <w:rFonts w:ascii="Arial" w:eastAsia="DengXian" w:hAnsi="Arial" w:cs="Arial"/>
          <w:b/>
          <w:bCs/>
          <w:spacing w:val="-2"/>
          <w:sz w:val="20"/>
          <w:szCs w:val="20"/>
          <w:lang w:eastAsia="zh-CN"/>
        </w:rPr>
        <w:t>encoding</w:t>
      </w:r>
    </w:p>
    <w:p w14:paraId="4260489E" w14:textId="5A6D6CEF" w:rsidR="009C25F3" w:rsidRDefault="009C25F3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32F8EBC2" w14:textId="127950A3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53174AEA" w14:textId="3FA1DAB5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67340135" w14:textId="33E7C610" w:rsidR="00B936EF" w:rsidRDefault="00B936EF" w:rsidP="00B936EF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456C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TGbe editor: Please </w:t>
      </w:r>
      <w:r w:rsidR="00684411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update the first row of Table </w:t>
      </w:r>
      <w:r w:rsidR="00D41365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36-2 as follows: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(track change enabled)</w:t>
      </w:r>
      <w:r w:rsidRPr="003456CC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379D95CB" w14:textId="2C3CE8E1" w:rsidR="00687E20" w:rsidRDefault="006A4C7D" w:rsidP="006A4C7D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A4C7D">
        <w:rPr>
          <w:rFonts w:ascii="Arial" w:hAnsi="Arial" w:cs="Arial"/>
          <w:b/>
          <w:bCs/>
          <w:i/>
          <w:iCs/>
          <w:sz w:val="20"/>
          <w:szCs w:val="20"/>
        </w:rPr>
        <w:t>Table 36-2—TRIGVECTOR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65"/>
      </w:tblGrid>
      <w:tr w:rsidR="008A185A" w14:paraId="31FF1EB2" w14:textId="77777777" w:rsidTr="00EC74E9">
        <w:tc>
          <w:tcPr>
            <w:tcW w:w="2245" w:type="dxa"/>
          </w:tcPr>
          <w:p w14:paraId="35E10D1F" w14:textId="4ED0857F" w:rsidR="008A185A" w:rsidRDefault="00A13280" w:rsidP="00B936E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A13280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Parameter</w:t>
            </w:r>
          </w:p>
        </w:tc>
        <w:tc>
          <w:tcPr>
            <w:tcW w:w="7165" w:type="dxa"/>
          </w:tcPr>
          <w:p w14:paraId="15C1419F" w14:textId="1DDE1FAF" w:rsidR="008A185A" w:rsidRDefault="00560898" w:rsidP="00B936E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560898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Value</w:t>
            </w:r>
          </w:p>
        </w:tc>
      </w:tr>
      <w:tr w:rsidR="008A185A" w14:paraId="6AB069C9" w14:textId="77777777" w:rsidTr="00EC74E9">
        <w:tc>
          <w:tcPr>
            <w:tcW w:w="2245" w:type="dxa"/>
          </w:tcPr>
          <w:p w14:paraId="23495367" w14:textId="4B00911D" w:rsidR="008A185A" w:rsidRDefault="00EC74E9" w:rsidP="00B936E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EC74E9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CH_BANDWIDTH</w:t>
            </w:r>
          </w:p>
        </w:tc>
        <w:tc>
          <w:tcPr>
            <w:tcW w:w="7165" w:type="dxa"/>
          </w:tcPr>
          <w:p w14:paraId="31659455" w14:textId="77777777" w:rsidR="00D71B79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Indicates the bandwidth in the U-SIG of the expected EHT TB PPDU(s). </w:t>
            </w:r>
          </w:p>
          <w:p w14:paraId="65A47957" w14:textId="242B6F9D" w:rsidR="00D30DAC" w:rsidRPr="00D30DAC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Enumerated type:</w:t>
            </w:r>
          </w:p>
          <w:p w14:paraId="022327D0" w14:textId="77777777" w:rsidR="00D71B79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CBW20 for 20 </w:t>
            </w:r>
            <w:proofErr w:type="spellStart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MHz.</w:t>
            </w:r>
            <w:proofErr w:type="spellEnd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</w:p>
          <w:p w14:paraId="38BEE4D3" w14:textId="77777777" w:rsidR="00D71B79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CBW40 for 40 </w:t>
            </w:r>
            <w:proofErr w:type="spellStart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MHz.</w:t>
            </w:r>
            <w:proofErr w:type="spellEnd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</w:p>
          <w:p w14:paraId="29BFCCCE" w14:textId="77777777" w:rsidR="00D71B79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CBW80 for 80 </w:t>
            </w:r>
            <w:proofErr w:type="spellStart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MHz.</w:t>
            </w:r>
            <w:proofErr w:type="spellEnd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</w:p>
          <w:p w14:paraId="08F10C09" w14:textId="77777777" w:rsidR="00D71B79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CBW160 for 160 </w:t>
            </w:r>
            <w:proofErr w:type="spellStart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MHz.</w:t>
            </w:r>
            <w:proofErr w:type="spellEnd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</w:p>
          <w:p w14:paraId="76DEF9E3" w14:textId="3A5AFAA6" w:rsidR="00D71B79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CBW320-1 for </w:t>
            </w:r>
            <w:del w:id="25" w:author="Author">
              <w:r w:rsidRPr="00D30DAC" w:rsidDel="008B1921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delText>320-1 MHz</w:delText>
              </w:r>
            </w:del>
            <w:ins w:id="26" w:author="Author">
              <w:r w:rsidR="008B1921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</w:t>
              </w:r>
              <w:r w:rsidR="008B1921" w:rsidRPr="008B1921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t>320 MHz, corresponding to 320 MHz-1 defined in 36.3.23.2 (Channelization for 320 MHz channel)</w:t>
              </w:r>
            </w:ins>
            <w:r w:rsidR="00A82605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A82605" w:rsidRPr="00A82605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highlight w:val="yellow"/>
                <w:lang w:eastAsia="zh-CN"/>
              </w:rPr>
              <w:t>(#</w:t>
            </w:r>
            <w:proofErr w:type="gramStart"/>
            <w:r w:rsidR="00A82605" w:rsidRPr="00A82605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highlight w:val="yellow"/>
                <w:lang w:eastAsia="zh-CN"/>
              </w:rPr>
              <w:t>11496 )</w:t>
            </w:r>
            <w:proofErr w:type="gramEnd"/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. </w:t>
            </w:r>
          </w:p>
          <w:p w14:paraId="4F116DDC" w14:textId="621D213D" w:rsidR="008A185A" w:rsidRDefault="00D30DAC" w:rsidP="00D30D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5" w:line="204" w:lineRule="exact"/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</w:pP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CBW320-2 for </w:t>
            </w:r>
            <w:del w:id="27" w:author="Author">
              <w:r w:rsidRPr="00D30DAC" w:rsidDel="008B1921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delText>320-2 MHz</w:delText>
              </w:r>
            </w:del>
            <w:ins w:id="28" w:author="Author">
              <w:r w:rsidR="008B1921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</w:t>
              </w:r>
              <w:r w:rsidR="008B1921" w:rsidRPr="008B1921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t>320 MHz, corresponding to 320 MHz-</w:t>
              </w:r>
              <w:r w:rsidR="002F65A8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t>2</w:t>
              </w:r>
              <w:r w:rsidR="008B1921" w:rsidRPr="008B1921">
                <w:rPr>
                  <w:rFonts w:ascii="Times New Roman" w:eastAsia="DengXian" w:hAnsi="Times New Roman" w:cs="Times New Roman"/>
                  <w:spacing w:val="-5"/>
                  <w:sz w:val="18"/>
                  <w:szCs w:val="18"/>
                  <w:lang w:eastAsia="zh-CN"/>
                </w:rPr>
                <w:t xml:space="preserve"> defined in 36.3.23.2 (Channelization for 320 MHz channel)</w:t>
              </w:r>
            </w:ins>
            <w:r w:rsidR="00C066C9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 xml:space="preserve"> </w:t>
            </w:r>
            <w:r w:rsidR="00C066C9" w:rsidRPr="00A82605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highlight w:val="yellow"/>
                <w:lang w:eastAsia="zh-CN"/>
              </w:rPr>
              <w:t>(#11496 )</w:t>
            </w:r>
            <w:r w:rsidRPr="00D30DAC">
              <w:rPr>
                <w:rFonts w:ascii="Times New Roman" w:eastAsia="DengXian" w:hAnsi="Times New Roman" w:cs="Times New Roman"/>
                <w:spacing w:val="-5"/>
                <w:sz w:val="18"/>
                <w:szCs w:val="18"/>
                <w:lang w:eastAsia="zh-CN"/>
              </w:rPr>
              <w:t>.</w:t>
            </w:r>
          </w:p>
        </w:tc>
      </w:tr>
    </w:tbl>
    <w:p w14:paraId="3F503A94" w14:textId="03E41E08" w:rsidR="001B680F" w:rsidRDefault="001B680F" w:rsidP="00B936EF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6160B959" w14:textId="56B37E1F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3EFA4F97" w14:textId="23CC3603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6C40E8FA" w14:textId="1136C180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7CA9F695" w14:textId="1F659CFB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1843FD90" w14:textId="03632F85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0F22A942" w14:textId="3FC3F556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5BA7AC19" w14:textId="4A821C57" w:rsidR="001B680F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7C860699" w14:textId="77777777" w:rsidR="001B680F" w:rsidRPr="009C25F3" w:rsidRDefault="001B680F" w:rsidP="009C25F3">
      <w:pPr>
        <w:widowControl w:val="0"/>
        <w:kinsoku w:val="0"/>
        <w:overflowPunct w:val="0"/>
        <w:autoSpaceDE w:val="0"/>
        <w:autoSpaceDN w:val="0"/>
        <w:adjustRightInd w:val="0"/>
        <w:spacing w:before="75" w:after="0" w:line="204" w:lineRule="exact"/>
        <w:ind w:left="446"/>
        <w:rPr>
          <w:rFonts w:ascii="Times New Roman" w:eastAsia="DengXian" w:hAnsi="Times New Roman" w:cs="Times New Roman"/>
          <w:spacing w:val="-5"/>
          <w:sz w:val="18"/>
          <w:szCs w:val="18"/>
          <w:lang w:eastAsia="zh-CN"/>
        </w:rPr>
      </w:pPr>
    </w:p>
    <w:p w14:paraId="0B9554D9" w14:textId="61EFC941" w:rsidR="0060592D" w:rsidRDefault="0060592D" w:rsidP="0060592D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456CC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TGbe editor: Please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convert the following NOTE into regular text</w:t>
      </w:r>
      <w:r w:rsidR="006F6DF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by deleting “NOTE-4” in the beginning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(</w:t>
      </w:r>
      <w:r w:rsidR="006F6DF0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P167L55 in D2.0,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track change enabled)</w:t>
      </w:r>
      <w:r w:rsidRPr="003456CC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4708A31F" w14:textId="77777777" w:rsidR="006F6DF0" w:rsidRDefault="006F6DF0" w:rsidP="0060592D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7E29ADE" w14:textId="33B040C5" w:rsidR="006F6DF0" w:rsidRPr="006F6DF0" w:rsidRDefault="006F6DF0" w:rsidP="006F6DF0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Arial" w:hAnsi="Arial" w:cs="Arial"/>
          <w:sz w:val="20"/>
          <w:szCs w:val="20"/>
        </w:rPr>
      </w:pPr>
      <w:r w:rsidRPr="00693BED">
        <w:rPr>
          <w:rFonts w:eastAsia="DengXian"/>
          <w:b/>
          <w:bCs/>
          <w:sz w:val="20"/>
          <w:highlight w:val="yellow"/>
          <w:lang w:eastAsia="zh-CN"/>
        </w:rPr>
        <w:t>(#11</w:t>
      </w:r>
      <w:r>
        <w:rPr>
          <w:rFonts w:eastAsia="DengXian"/>
          <w:b/>
          <w:bCs/>
          <w:sz w:val="20"/>
          <w:highlight w:val="yellow"/>
          <w:lang w:eastAsia="zh-CN"/>
        </w:rPr>
        <w:t>4</w:t>
      </w:r>
      <w:r w:rsidRPr="00693BED">
        <w:rPr>
          <w:rFonts w:eastAsia="DengXian"/>
          <w:b/>
          <w:bCs/>
          <w:sz w:val="20"/>
          <w:highlight w:val="yellow"/>
          <w:lang w:eastAsia="zh-CN"/>
        </w:rPr>
        <w:t>98)</w:t>
      </w:r>
      <w:del w:id="29" w:author="Author">
        <w:r w:rsidRPr="006F6DF0" w:rsidDel="006F6DF0">
          <w:rPr>
            <w:rFonts w:ascii="Arial" w:hAnsi="Arial" w:cs="Arial"/>
            <w:sz w:val="20"/>
            <w:szCs w:val="20"/>
          </w:rPr>
          <w:delText>NOTE 4—</w:delText>
        </w:r>
      </w:del>
      <w:r w:rsidRPr="006F6DF0">
        <w:rPr>
          <w:rFonts w:ascii="Arial" w:hAnsi="Arial" w:cs="Arial"/>
          <w:sz w:val="20"/>
          <w:szCs w:val="20"/>
        </w:rPr>
        <w:t xml:space="preserve">Trigger Dependent User Info subfield is not present in the Special </w:t>
      </w:r>
      <w:commentRangeStart w:id="30"/>
      <w:del w:id="31" w:author="R1" w:date="2022-07-12T09:10:00Z">
        <w:r w:rsidRPr="006F6DF0" w:rsidDel="008E1830">
          <w:rPr>
            <w:rFonts w:ascii="Arial" w:hAnsi="Arial" w:cs="Arial"/>
            <w:sz w:val="20"/>
            <w:szCs w:val="20"/>
          </w:rPr>
          <w:delText xml:space="preserve">Info </w:delText>
        </w:r>
      </w:del>
      <w:commentRangeEnd w:id="30"/>
      <w:r w:rsidR="00C35EF3">
        <w:rPr>
          <w:rStyle w:val="CommentReference"/>
        </w:rPr>
        <w:commentReference w:id="30"/>
      </w:r>
      <w:r w:rsidRPr="006F6DF0">
        <w:rPr>
          <w:rFonts w:ascii="Arial" w:hAnsi="Arial" w:cs="Arial"/>
          <w:sz w:val="20"/>
          <w:szCs w:val="20"/>
        </w:rPr>
        <w:t>User</w:t>
      </w:r>
      <w:ins w:id="32" w:author="R1" w:date="2022-07-12T09:10:00Z">
        <w:r w:rsidR="008E1830">
          <w:rPr>
            <w:rFonts w:ascii="Arial" w:hAnsi="Arial" w:cs="Arial"/>
            <w:sz w:val="20"/>
            <w:szCs w:val="20"/>
          </w:rPr>
          <w:t xml:space="preserve"> Info</w:t>
        </w:r>
      </w:ins>
      <w:r w:rsidRPr="006F6DF0">
        <w:rPr>
          <w:rFonts w:ascii="Arial" w:hAnsi="Arial" w:cs="Arial"/>
          <w:sz w:val="20"/>
          <w:szCs w:val="20"/>
        </w:rPr>
        <w:t xml:space="preserve"> field if the Special User Info field is contained in other Trigger frame variants.</w:t>
      </w:r>
    </w:p>
    <w:p w14:paraId="286F0A20" w14:textId="0A020C0F" w:rsidR="009C25F3" w:rsidRPr="00F51C83" w:rsidRDefault="009C25F3" w:rsidP="0060592D">
      <w:pPr>
        <w:pStyle w:val="T1"/>
        <w:suppressAutoHyphens/>
        <w:spacing w:after="120"/>
        <w:jc w:val="left"/>
        <w:rPr>
          <w:rFonts w:eastAsia="DengXian"/>
          <w:b w:val="0"/>
          <w:bCs/>
          <w:sz w:val="20"/>
          <w:lang w:eastAsia="zh-CN"/>
        </w:rPr>
      </w:pPr>
    </w:p>
    <w:sectPr w:rsidR="009C25F3" w:rsidRPr="00F51C83" w:rsidSect="0022620F">
      <w:headerReference w:type="default" r:id="rId13"/>
      <w:footerReference w:type="default" r:id="rId14"/>
      <w:pgSz w:w="12240" w:h="15840"/>
      <w:pgMar w:top="1160" w:right="1340" w:bottom="880" w:left="1480" w:header="661" w:footer="681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R1" w:date="2022-07-12T20:20:00Z" w:initials="R1">
    <w:p w14:paraId="732596FE" w14:textId="51452003" w:rsidR="005656A6" w:rsidRDefault="005656A6">
      <w:pPr>
        <w:pStyle w:val="CommentText"/>
      </w:pPr>
      <w:r>
        <w:rPr>
          <w:rStyle w:val="CommentReference"/>
        </w:rPr>
        <w:annotationRef/>
      </w:r>
      <w:r>
        <w:t>Revised for clarification</w:t>
      </w:r>
    </w:p>
  </w:comment>
  <w:comment w:id="30" w:author="R1" w:date="2022-07-12T20:21:00Z" w:initials="R1">
    <w:p w14:paraId="6D7BC98A" w14:textId="5FAC6FD2" w:rsidR="00C35EF3" w:rsidRDefault="00C35EF3">
      <w:pPr>
        <w:pStyle w:val="CommentText"/>
      </w:pPr>
      <w:r>
        <w:rPr>
          <w:rStyle w:val="CommentReference"/>
        </w:rPr>
        <w:annotationRef/>
      </w:r>
      <w:r>
        <w:t xml:space="preserve">Fixing the typo pointed out by </w:t>
      </w:r>
      <w:proofErr w:type="spellStart"/>
      <w:r>
        <w:t>Tomo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2596FE" w15:done="0"/>
  <w15:commentEx w15:paraId="6D7BC9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85604" w16cex:dateUtc="2022-07-13T00:20:00Z"/>
  <w16cex:commentExtensible w16cex:durableId="2678562C" w16cex:dateUtc="2022-07-13T0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2596FE" w16cid:durableId="26785604"/>
  <w16cid:commentId w16cid:paraId="6D7BC98A" w16cid:durableId="267856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4471" w14:textId="77777777" w:rsidR="0058285D" w:rsidRDefault="0058285D" w:rsidP="00766E54">
      <w:pPr>
        <w:spacing w:after="0" w:line="240" w:lineRule="auto"/>
      </w:pPr>
      <w:r>
        <w:separator/>
      </w:r>
    </w:p>
  </w:endnote>
  <w:endnote w:type="continuationSeparator" w:id="0">
    <w:p w14:paraId="75B08E65" w14:textId="77777777" w:rsidR="0058285D" w:rsidRDefault="0058285D" w:rsidP="00766E54">
      <w:pPr>
        <w:spacing w:after="0" w:line="240" w:lineRule="auto"/>
      </w:pPr>
      <w:r>
        <w:continuationSeparator/>
      </w:r>
    </w:p>
  </w:endnote>
  <w:endnote w:type="continuationNotice" w:id="1">
    <w:p w14:paraId="514B3925" w14:textId="77777777" w:rsidR="0058285D" w:rsidRDefault="005828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701E632F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DCB04" w14:textId="77777777" w:rsidR="0058285D" w:rsidRDefault="0058285D" w:rsidP="00766E54">
      <w:pPr>
        <w:spacing w:after="0" w:line="240" w:lineRule="auto"/>
      </w:pPr>
      <w:r>
        <w:separator/>
      </w:r>
    </w:p>
  </w:footnote>
  <w:footnote w:type="continuationSeparator" w:id="0">
    <w:p w14:paraId="4F50AAE5" w14:textId="77777777" w:rsidR="0058285D" w:rsidRDefault="0058285D" w:rsidP="00766E54">
      <w:pPr>
        <w:spacing w:after="0" w:line="240" w:lineRule="auto"/>
      </w:pPr>
      <w:r>
        <w:continuationSeparator/>
      </w:r>
    </w:p>
  </w:footnote>
  <w:footnote w:type="continuationNotice" w:id="1">
    <w:p w14:paraId="24F442E2" w14:textId="77777777" w:rsidR="0058285D" w:rsidRDefault="005828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7A93" w14:textId="1E12D730" w:rsidR="007D6180" w:rsidRPr="00B21A42" w:rsidRDefault="009D5F45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July</w:t>
    </w:r>
    <w:r w:rsidR="002F28E1">
      <w:rPr>
        <w:sz w:val="28"/>
      </w:rPr>
      <w:t xml:space="preserve"> 202</w:t>
    </w:r>
    <w:r w:rsidR="00864FA1">
      <w:rPr>
        <w:sz w:val="28"/>
      </w:rPr>
      <w:t>2</w:t>
    </w:r>
    <w:r w:rsidR="002F28E1">
      <w:rPr>
        <w:sz w:val="28"/>
      </w:rPr>
      <w:tab/>
      <w:t>IEEE P802.11-2</w:t>
    </w:r>
    <w:r>
      <w:rPr>
        <w:sz w:val="28"/>
      </w:rPr>
      <w:t>2</w:t>
    </w:r>
    <w:r w:rsidR="00E8175D">
      <w:rPr>
        <w:sz w:val="28"/>
      </w:rPr>
      <w:t>/1001</w:t>
    </w:r>
    <w:r w:rsidR="00864FA1">
      <w:rPr>
        <w:sz w:val="28"/>
      </w:rPr>
      <w:t>r</w:t>
    </w:r>
    <w:r w:rsidR="003E6AC0">
      <w:rPr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D18D02A"/>
    <w:lvl w:ilvl="0">
      <w:numFmt w:val="bullet"/>
      <w:lvlText w:val="*"/>
      <w:lvlJc w:val="left"/>
    </w:lvl>
  </w:abstractNum>
  <w:abstractNum w:abstractNumId="1" w15:restartNumberingAfterBreak="0">
    <w:nsid w:val="00000407"/>
    <w:multiLevelType w:val="multilevel"/>
    <w:tmpl w:val="0000088A"/>
    <w:lvl w:ilvl="0">
      <w:start w:val="9"/>
      <w:numFmt w:val="decimal"/>
      <w:lvlText w:val="%1"/>
      <w:lvlJc w:val="left"/>
      <w:pPr>
        <w:ind w:left="1098" w:hanging="779"/>
      </w:pPr>
    </w:lvl>
    <w:lvl w:ilvl="1">
      <w:start w:val="3"/>
      <w:numFmt w:val="decimal"/>
      <w:lvlText w:val="%1.%2"/>
      <w:lvlJc w:val="left"/>
      <w:pPr>
        <w:ind w:left="1098" w:hanging="779"/>
      </w:pPr>
    </w:lvl>
    <w:lvl w:ilvl="2">
      <w:start w:val="1"/>
      <w:numFmt w:val="decimal"/>
      <w:lvlText w:val="%1.%2.%3"/>
      <w:lvlJc w:val="left"/>
      <w:pPr>
        <w:ind w:left="1098" w:hanging="779"/>
      </w:pPr>
    </w:lvl>
    <w:lvl w:ilvl="3">
      <w:start w:val="22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264" w:hanging="945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431" w:hanging="11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598" w:hanging="12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7">
      <w:numFmt w:val="bullet"/>
      <w:lvlText w:val="•"/>
      <w:lvlJc w:val="left"/>
      <w:pPr>
        <w:ind w:left="6068" w:hanging="1279"/>
      </w:pPr>
    </w:lvl>
    <w:lvl w:ilvl="8">
      <w:numFmt w:val="bullet"/>
      <w:lvlText w:val="•"/>
      <w:lvlJc w:val="left"/>
      <w:pPr>
        <w:ind w:left="7185" w:hanging="1279"/>
      </w:pPr>
    </w:lvl>
  </w:abstractNum>
  <w:abstractNum w:abstractNumId="2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3" w15:restartNumberingAfterBreak="0">
    <w:nsid w:val="00000409"/>
    <w:multiLevelType w:val="multilevel"/>
    <w:tmpl w:val="0000088C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w w:val="99"/>
        <w:u w:val="single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4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5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9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806" w:hanging="440"/>
      </w:pPr>
    </w:lvl>
    <w:lvl w:ilvl="2">
      <w:numFmt w:val="bullet"/>
      <w:lvlText w:val="•"/>
      <w:lvlJc w:val="left"/>
      <w:pPr>
        <w:ind w:left="2652" w:hanging="440"/>
      </w:pPr>
    </w:lvl>
    <w:lvl w:ilvl="3">
      <w:numFmt w:val="bullet"/>
      <w:lvlText w:val="•"/>
      <w:lvlJc w:val="left"/>
      <w:pPr>
        <w:ind w:left="3498" w:hanging="440"/>
      </w:pPr>
    </w:lvl>
    <w:lvl w:ilvl="4">
      <w:numFmt w:val="bullet"/>
      <w:lvlText w:val="•"/>
      <w:lvlJc w:val="left"/>
      <w:pPr>
        <w:ind w:left="4344" w:hanging="440"/>
      </w:pPr>
    </w:lvl>
    <w:lvl w:ilvl="5">
      <w:numFmt w:val="bullet"/>
      <w:lvlText w:val="•"/>
      <w:lvlJc w:val="left"/>
      <w:pPr>
        <w:ind w:left="5190" w:hanging="440"/>
      </w:pPr>
    </w:lvl>
    <w:lvl w:ilvl="6">
      <w:numFmt w:val="bullet"/>
      <w:lvlText w:val="•"/>
      <w:lvlJc w:val="left"/>
      <w:pPr>
        <w:ind w:left="6036" w:hanging="440"/>
      </w:pPr>
    </w:lvl>
    <w:lvl w:ilvl="7">
      <w:numFmt w:val="bullet"/>
      <w:lvlText w:val="•"/>
      <w:lvlJc w:val="left"/>
      <w:pPr>
        <w:ind w:left="6882" w:hanging="440"/>
      </w:pPr>
    </w:lvl>
    <w:lvl w:ilvl="8">
      <w:numFmt w:val="bullet"/>
      <w:lvlText w:val="•"/>
      <w:lvlJc w:val="left"/>
      <w:pPr>
        <w:ind w:left="7728" w:hanging="440"/>
      </w:pPr>
    </w:lvl>
  </w:abstractNum>
  <w:abstractNum w:abstractNumId="6" w15:restartNumberingAfterBreak="0">
    <w:nsid w:val="0000041D"/>
    <w:multiLevelType w:val="multilevel"/>
    <w:tmpl w:val="000008A0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4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4" w:hanging="945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3015" w:hanging="281"/>
      </w:pPr>
    </w:lvl>
    <w:lvl w:ilvl="8">
      <w:numFmt w:val="bullet"/>
      <w:lvlText w:val="•"/>
      <w:lvlJc w:val="left"/>
      <w:pPr>
        <w:ind w:left="4970" w:hanging="281"/>
      </w:pPr>
    </w:lvl>
  </w:abstractNum>
  <w:abstractNum w:abstractNumId="7" w15:restartNumberingAfterBreak="0">
    <w:nsid w:val="13B25959"/>
    <w:multiLevelType w:val="hybridMultilevel"/>
    <w:tmpl w:val="F6444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069A9"/>
    <w:multiLevelType w:val="hybridMultilevel"/>
    <w:tmpl w:val="43301A7C"/>
    <w:lvl w:ilvl="0" w:tplc="338E1E7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C4EE0"/>
    <w:multiLevelType w:val="hybridMultilevel"/>
    <w:tmpl w:val="593A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92901"/>
    <w:multiLevelType w:val="hybridMultilevel"/>
    <w:tmpl w:val="60BA1D1A"/>
    <w:lvl w:ilvl="0" w:tplc="AE547F4E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F4BE4"/>
    <w:multiLevelType w:val="hybridMultilevel"/>
    <w:tmpl w:val="E9C014E8"/>
    <w:lvl w:ilvl="0" w:tplc="3A38E46E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A0B5D"/>
    <w:multiLevelType w:val="hybridMultilevel"/>
    <w:tmpl w:val="4F0606D8"/>
    <w:lvl w:ilvl="0" w:tplc="C114C9F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229700">
    <w:abstractNumId w:val="9"/>
  </w:num>
  <w:num w:numId="2" w16cid:durableId="1029528780">
    <w:abstractNumId w:val="5"/>
  </w:num>
  <w:num w:numId="3" w16cid:durableId="1638805147">
    <w:abstractNumId w:val="4"/>
  </w:num>
  <w:num w:numId="4" w16cid:durableId="955257431">
    <w:abstractNumId w:val="3"/>
  </w:num>
  <w:num w:numId="5" w16cid:durableId="925967273">
    <w:abstractNumId w:val="2"/>
  </w:num>
  <w:num w:numId="6" w16cid:durableId="1816682100">
    <w:abstractNumId w:val="1"/>
  </w:num>
  <w:num w:numId="7" w16cid:durableId="1572422708">
    <w:abstractNumId w:val="13"/>
  </w:num>
  <w:num w:numId="8" w16cid:durableId="1151409014">
    <w:abstractNumId w:val="6"/>
  </w:num>
  <w:num w:numId="9" w16cid:durableId="75814244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204250415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5080959">
    <w:abstractNumId w:val="0"/>
    <w:lvlOverride w:ilvl="0">
      <w:lvl w:ilvl="0">
        <w:start w:val="1"/>
        <w:numFmt w:val="bullet"/>
        <w:lvlText w:val="26.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92015385">
    <w:abstractNumId w:val="0"/>
    <w:lvlOverride w:ilvl="0">
      <w:lvl w:ilvl="0">
        <w:start w:val="1"/>
        <w:numFmt w:val="bullet"/>
        <w:lvlText w:val="26.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581207263">
    <w:abstractNumId w:val="0"/>
    <w:lvlOverride w:ilvl="0">
      <w:lvl w:ilvl="0">
        <w:start w:val="1"/>
        <w:numFmt w:val="bullet"/>
        <w:lvlText w:val="26.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949658430">
    <w:abstractNumId w:val="12"/>
  </w:num>
  <w:num w:numId="15" w16cid:durableId="1673944292">
    <w:abstractNumId w:val="9"/>
  </w:num>
  <w:num w:numId="16" w16cid:durableId="1917977495">
    <w:abstractNumId w:val="7"/>
  </w:num>
  <w:num w:numId="17" w16cid:durableId="131871079">
    <w:abstractNumId w:val="11"/>
  </w:num>
  <w:num w:numId="18" w16cid:durableId="1779793106">
    <w:abstractNumId w:val="8"/>
  </w:num>
  <w:num w:numId="19" w16cid:durableId="630132858">
    <w:abstractNumId w:val="1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1">
    <w15:presenceInfo w15:providerId="None" w15:userId="R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10A0"/>
    <w:rsid w:val="00001332"/>
    <w:rsid w:val="00001A70"/>
    <w:rsid w:val="00001DA7"/>
    <w:rsid w:val="00002463"/>
    <w:rsid w:val="00002FB5"/>
    <w:rsid w:val="00003225"/>
    <w:rsid w:val="00003623"/>
    <w:rsid w:val="00003B7E"/>
    <w:rsid w:val="00004278"/>
    <w:rsid w:val="000047C0"/>
    <w:rsid w:val="000048C3"/>
    <w:rsid w:val="00004A2F"/>
    <w:rsid w:val="00004E26"/>
    <w:rsid w:val="00004E3A"/>
    <w:rsid w:val="00005283"/>
    <w:rsid w:val="0000531E"/>
    <w:rsid w:val="00005964"/>
    <w:rsid w:val="00005A75"/>
    <w:rsid w:val="00005F0A"/>
    <w:rsid w:val="00005F0B"/>
    <w:rsid w:val="000060C2"/>
    <w:rsid w:val="000066C2"/>
    <w:rsid w:val="00006C87"/>
    <w:rsid w:val="00006D2D"/>
    <w:rsid w:val="00006E8B"/>
    <w:rsid w:val="000070C1"/>
    <w:rsid w:val="000076F4"/>
    <w:rsid w:val="00010720"/>
    <w:rsid w:val="00011CBC"/>
    <w:rsid w:val="00011DB3"/>
    <w:rsid w:val="00012392"/>
    <w:rsid w:val="00012C7C"/>
    <w:rsid w:val="00013375"/>
    <w:rsid w:val="0001499B"/>
    <w:rsid w:val="00014C1F"/>
    <w:rsid w:val="000159ED"/>
    <w:rsid w:val="000160FB"/>
    <w:rsid w:val="00016500"/>
    <w:rsid w:val="00016845"/>
    <w:rsid w:val="00016CE1"/>
    <w:rsid w:val="00016D8C"/>
    <w:rsid w:val="00017323"/>
    <w:rsid w:val="0001784B"/>
    <w:rsid w:val="00020529"/>
    <w:rsid w:val="000205DC"/>
    <w:rsid w:val="0002140A"/>
    <w:rsid w:val="00021FB5"/>
    <w:rsid w:val="000226C3"/>
    <w:rsid w:val="000231D3"/>
    <w:rsid w:val="00023370"/>
    <w:rsid w:val="000239AC"/>
    <w:rsid w:val="00023C2F"/>
    <w:rsid w:val="000251F6"/>
    <w:rsid w:val="0002585C"/>
    <w:rsid w:val="00025AB6"/>
    <w:rsid w:val="00025EE3"/>
    <w:rsid w:val="000262FB"/>
    <w:rsid w:val="00026A14"/>
    <w:rsid w:val="00026D97"/>
    <w:rsid w:val="00027069"/>
    <w:rsid w:val="000272A0"/>
    <w:rsid w:val="0002779A"/>
    <w:rsid w:val="0002783D"/>
    <w:rsid w:val="00030529"/>
    <w:rsid w:val="00031008"/>
    <w:rsid w:val="000310FC"/>
    <w:rsid w:val="00031977"/>
    <w:rsid w:val="00032F34"/>
    <w:rsid w:val="000334E3"/>
    <w:rsid w:val="00033D23"/>
    <w:rsid w:val="00033EC0"/>
    <w:rsid w:val="000341D9"/>
    <w:rsid w:val="00034417"/>
    <w:rsid w:val="0003455A"/>
    <w:rsid w:val="00034CB4"/>
    <w:rsid w:val="00034D12"/>
    <w:rsid w:val="000354EF"/>
    <w:rsid w:val="0003554C"/>
    <w:rsid w:val="00035624"/>
    <w:rsid w:val="00035639"/>
    <w:rsid w:val="00035762"/>
    <w:rsid w:val="000361E7"/>
    <w:rsid w:val="000365CA"/>
    <w:rsid w:val="0003731F"/>
    <w:rsid w:val="00037905"/>
    <w:rsid w:val="00037911"/>
    <w:rsid w:val="00041392"/>
    <w:rsid w:val="00041AF5"/>
    <w:rsid w:val="000420C5"/>
    <w:rsid w:val="00042534"/>
    <w:rsid w:val="000429FF"/>
    <w:rsid w:val="00042C36"/>
    <w:rsid w:val="00042F22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70A6"/>
    <w:rsid w:val="00047F4D"/>
    <w:rsid w:val="00047F63"/>
    <w:rsid w:val="0005085F"/>
    <w:rsid w:val="000508ED"/>
    <w:rsid w:val="000516CE"/>
    <w:rsid w:val="00051733"/>
    <w:rsid w:val="00051C73"/>
    <w:rsid w:val="00051EEE"/>
    <w:rsid w:val="00052A44"/>
    <w:rsid w:val="000531F3"/>
    <w:rsid w:val="00053507"/>
    <w:rsid w:val="00053D42"/>
    <w:rsid w:val="000542B0"/>
    <w:rsid w:val="00054373"/>
    <w:rsid w:val="0005482C"/>
    <w:rsid w:val="000557CE"/>
    <w:rsid w:val="000569BA"/>
    <w:rsid w:val="00056B2E"/>
    <w:rsid w:val="000573BE"/>
    <w:rsid w:val="00057592"/>
    <w:rsid w:val="00057E2F"/>
    <w:rsid w:val="00057F18"/>
    <w:rsid w:val="000600C9"/>
    <w:rsid w:val="00060131"/>
    <w:rsid w:val="00060E5C"/>
    <w:rsid w:val="000611D3"/>
    <w:rsid w:val="00061378"/>
    <w:rsid w:val="000613F0"/>
    <w:rsid w:val="00061585"/>
    <w:rsid w:val="00061A45"/>
    <w:rsid w:val="00061D84"/>
    <w:rsid w:val="00062293"/>
    <w:rsid w:val="00062FD5"/>
    <w:rsid w:val="00063B8C"/>
    <w:rsid w:val="00063F72"/>
    <w:rsid w:val="00064111"/>
    <w:rsid w:val="0006468D"/>
    <w:rsid w:val="000649CE"/>
    <w:rsid w:val="00064AB7"/>
    <w:rsid w:val="00065009"/>
    <w:rsid w:val="00065122"/>
    <w:rsid w:val="000656A8"/>
    <w:rsid w:val="00065872"/>
    <w:rsid w:val="0006631D"/>
    <w:rsid w:val="00066717"/>
    <w:rsid w:val="00066BD0"/>
    <w:rsid w:val="00067009"/>
    <w:rsid w:val="000675DF"/>
    <w:rsid w:val="0006764A"/>
    <w:rsid w:val="000677C4"/>
    <w:rsid w:val="000677D5"/>
    <w:rsid w:val="000700C6"/>
    <w:rsid w:val="000714A4"/>
    <w:rsid w:val="00071D56"/>
    <w:rsid w:val="00071FC6"/>
    <w:rsid w:val="0007223F"/>
    <w:rsid w:val="00072398"/>
    <w:rsid w:val="00072B2B"/>
    <w:rsid w:val="00072E97"/>
    <w:rsid w:val="00072FF7"/>
    <w:rsid w:val="00073372"/>
    <w:rsid w:val="0007361C"/>
    <w:rsid w:val="00073C31"/>
    <w:rsid w:val="00073E7C"/>
    <w:rsid w:val="00074230"/>
    <w:rsid w:val="00074DF2"/>
    <w:rsid w:val="0007586F"/>
    <w:rsid w:val="00075A89"/>
    <w:rsid w:val="000765F3"/>
    <w:rsid w:val="000766D1"/>
    <w:rsid w:val="00076906"/>
    <w:rsid w:val="00076CD4"/>
    <w:rsid w:val="00076E10"/>
    <w:rsid w:val="00077583"/>
    <w:rsid w:val="00077A49"/>
    <w:rsid w:val="00080386"/>
    <w:rsid w:val="00080AED"/>
    <w:rsid w:val="000810BB"/>
    <w:rsid w:val="00081218"/>
    <w:rsid w:val="000813B9"/>
    <w:rsid w:val="000815FB"/>
    <w:rsid w:val="00081BB2"/>
    <w:rsid w:val="000824E6"/>
    <w:rsid w:val="00083AF7"/>
    <w:rsid w:val="00084D55"/>
    <w:rsid w:val="0008511D"/>
    <w:rsid w:val="000857D9"/>
    <w:rsid w:val="00085C30"/>
    <w:rsid w:val="00085CBF"/>
    <w:rsid w:val="00085CE4"/>
    <w:rsid w:val="00085FF5"/>
    <w:rsid w:val="0008673A"/>
    <w:rsid w:val="00086804"/>
    <w:rsid w:val="00086AEA"/>
    <w:rsid w:val="00086F98"/>
    <w:rsid w:val="00087602"/>
    <w:rsid w:val="000879E4"/>
    <w:rsid w:val="0009047E"/>
    <w:rsid w:val="00090B76"/>
    <w:rsid w:val="00090F08"/>
    <w:rsid w:val="0009291B"/>
    <w:rsid w:val="00092E1D"/>
    <w:rsid w:val="00093CD5"/>
    <w:rsid w:val="0009426B"/>
    <w:rsid w:val="00094AB2"/>
    <w:rsid w:val="00094D2C"/>
    <w:rsid w:val="000960CB"/>
    <w:rsid w:val="000962CE"/>
    <w:rsid w:val="00096E8D"/>
    <w:rsid w:val="00097C6D"/>
    <w:rsid w:val="00097E51"/>
    <w:rsid w:val="00097F20"/>
    <w:rsid w:val="000A0695"/>
    <w:rsid w:val="000A0CDF"/>
    <w:rsid w:val="000A1062"/>
    <w:rsid w:val="000A12E1"/>
    <w:rsid w:val="000A180E"/>
    <w:rsid w:val="000A1D88"/>
    <w:rsid w:val="000A21DB"/>
    <w:rsid w:val="000A2BA7"/>
    <w:rsid w:val="000A319B"/>
    <w:rsid w:val="000A322E"/>
    <w:rsid w:val="000A32CE"/>
    <w:rsid w:val="000A3470"/>
    <w:rsid w:val="000A36D4"/>
    <w:rsid w:val="000A45FA"/>
    <w:rsid w:val="000A4A37"/>
    <w:rsid w:val="000A4A45"/>
    <w:rsid w:val="000A5918"/>
    <w:rsid w:val="000A5CCE"/>
    <w:rsid w:val="000A639B"/>
    <w:rsid w:val="000A6595"/>
    <w:rsid w:val="000A6DD8"/>
    <w:rsid w:val="000A707C"/>
    <w:rsid w:val="000A73B4"/>
    <w:rsid w:val="000A79B5"/>
    <w:rsid w:val="000A7B13"/>
    <w:rsid w:val="000B070A"/>
    <w:rsid w:val="000B2710"/>
    <w:rsid w:val="000B283A"/>
    <w:rsid w:val="000B2F7D"/>
    <w:rsid w:val="000B44C7"/>
    <w:rsid w:val="000B4EDD"/>
    <w:rsid w:val="000B5065"/>
    <w:rsid w:val="000B58C4"/>
    <w:rsid w:val="000B58C5"/>
    <w:rsid w:val="000B6B6C"/>
    <w:rsid w:val="000B78DC"/>
    <w:rsid w:val="000B7EA1"/>
    <w:rsid w:val="000C03CC"/>
    <w:rsid w:val="000C05E8"/>
    <w:rsid w:val="000C0918"/>
    <w:rsid w:val="000C0C00"/>
    <w:rsid w:val="000C0CF7"/>
    <w:rsid w:val="000C192B"/>
    <w:rsid w:val="000C1ABD"/>
    <w:rsid w:val="000C1BB8"/>
    <w:rsid w:val="000C2285"/>
    <w:rsid w:val="000C2380"/>
    <w:rsid w:val="000C272C"/>
    <w:rsid w:val="000C2C5B"/>
    <w:rsid w:val="000C31E0"/>
    <w:rsid w:val="000C32C4"/>
    <w:rsid w:val="000C35B8"/>
    <w:rsid w:val="000C3D2B"/>
    <w:rsid w:val="000C4278"/>
    <w:rsid w:val="000C470C"/>
    <w:rsid w:val="000C4A9D"/>
    <w:rsid w:val="000C5677"/>
    <w:rsid w:val="000C56C3"/>
    <w:rsid w:val="000C573F"/>
    <w:rsid w:val="000C590E"/>
    <w:rsid w:val="000C5CF2"/>
    <w:rsid w:val="000C67A1"/>
    <w:rsid w:val="000C7117"/>
    <w:rsid w:val="000C7486"/>
    <w:rsid w:val="000C7778"/>
    <w:rsid w:val="000C79E8"/>
    <w:rsid w:val="000C7AE0"/>
    <w:rsid w:val="000C7B97"/>
    <w:rsid w:val="000D0166"/>
    <w:rsid w:val="000D1833"/>
    <w:rsid w:val="000D188E"/>
    <w:rsid w:val="000D1A2C"/>
    <w:rsid w:val="000D206A"/>
    <w:rsid w:val="000D22AE"/>
    <w:rsid w:val="000D284E"/>
    <w:rsid w:val="000D289E"/>
    <w:rsid w:val="000D2C8B"/>
    <w:rsid w:val="000D37B2"/>
    <w:rsid w:val="000D3AC5"/>
    <w:rsid w:val="000D3C57"/>
    <w:rsid w:val="000D54CB"/>
    <w:rsid w:val="000D5565"/>
    <w:rsid w:val="000D5716"/>
    <w:rsid w:val="000D57DB"/>
    <w:rsid w:val="000D5AFE"/>
    <w:rsid w:val="000D68C2"/>
    <w:rsid w:val="000D72DD"/>
    <w:rsid w:val="000D7713"/>
    <w:rsid w:val="000D7934"/>
    <w:rsid w:val="000E0144"/>
    <w:rsid w:val="000E0273"/>
    <w:rsid w:val="000E055B"/>
    <w:rsid w:val="000E07AF"/>
    <w:rsid w:val="000E09AB"/>
    <w:rsid w:val="000E11DB"/>
    <w:rsid w:val="000E20B6"/>
    <w:rsid w:val="000E2401"/>
    <w:rsid w:val="000E262E"/>
    <w:rsid w:val="000E2BDC"/>
    <w:rsid w:val="000E3963"/>
    <w:rsid w:val="000E3B39"/>
    <w:rsid w:val="000E4177"/>
    <w:rsid w:val="000E4BF3"/>
    <w:rsid w:val="000E4EFF"/>
    <w:rsid w:val="000E5BED"/>
    <w:rsid w:val="000E62CB"/>
    <w:rsid w:val="000E6553"/>
    <w:rsid w:val="000E7648"/>
    <w:rsid w:val="000E76E3"/>
    <w:rsid w:val="000E78F3"/>
    <w:rsid w:val="000F0055"/>
    <w:rsid w:val="000F0BEC"/>
    <w:rsid w:val="000F0CFD"/>
    <w:rsid w:val="000F1987"/>
    <w:rsid w:val="000F1C50"/>
    <w:rsid w:val="000F1C57"/>
    <w:rsid w:val="000F1F4C"/>
    <w:rsid w:val="000F280E"/>
    <w:rsid w:val="000F3330"/>
    <w:rsid w:val="000F3338"/>
    <w:rsid w:val="000F36AE"/>
    <w:rsid w:val="000F39C3"/>
    <w:rsid w:val="000F4A69"/>
    <w:rsid w:val="000F4D0E"/>
    <w:rsid w:val="000F4ED3"/>
    <w:rsid w:val="000F674C"/>
    <w:rsid w:val="000F6892"/>
    <w:rsid w:val="000F69BB"/>
    <w:rsid w:val="000F6C43"/>
    <w:rsid w:val="000F6F1D"/>
    <w:rsid w:val="000F7636"/>
    <w:rsid w:val="000F796C"/>
    <w:rsid w:val="000F7D30"/>
    <w:rsid w:val="00100B26"/>
    <w:rsid w:val="00100D37"/>
    <w:rsid w:val="00101608"/>
    <w:rsid w:val="001016F5"/>
    <w:rsid w:val="00101CA3"/>
    <w:rsid w:val="00101FE7"/>
    <w:rsid w:val="00102936"/>
    <w:rsid w:val="00102C9B"/>
    <w:rsid w:val="00102EDC"/>
    <w:rsid w:val="0010320C"/>
    <w:rsid w:val="0010327D"/>
    <w:rsid w:val="0010329E"/>
    <w:rsid w:val="0010334A"/>
    <w:rsid w:val="00103B3E"/>
    <w:rsid w:val="00103CED"/>
    <w:rsid w:val="0010465C"/>
    <w:rsid w:val="00105313"/>
    <w:rsid w:val="001056D1"/>
    <w:rsid w:val="00105DA0"/>
    <w:rsid w:val="0010638C"/>
    <w:rsid w:val="001064DA"/>
    <w:rsid w:val="001069DA"/>
    <w:rsid w:val="0010752B"/>
    <w:rsid w:val="00107D7E"/>
    <w:rsid w:val="0011053C"/>
    <w:rsid w:val="001105AA"/>
    <w:rsid w:val="0011119F"/>
    <w:rsid w:val="001114AE"/>
    <w:rsid w:val="0011153A"/>
    <w:rsid w:val="00111987"/>
    <w:rsid w:val="00112C15"/>
    <w:rsid w:val="00112DCB"/>
    <w:rsid w:val="0011321B"/>
    <w:rsid w:val="00114688"/>
    <w:rsid w:val="001146DD"/>
    <w:rsid w:val="00115157"/>
    <w:rsid w:val="001157EB"/>
    <w:rsid w:val="00115A5F"/>
    <w:rsid w:val="00115C73"/>
    <w:rsid w:val="00115DD8"/>
    <w:rsid w:val="00116FB7"/>
    <w:rsid w:val="001170D6"/>
    <w:rsid w:val="0011769A"/>
    <w:rsid w:val="0012002A"/>
    <w:rsid w:val="001209ED"/>
    <w:rsid w:val="00120E30"/>
    <w:rsid w:val="001217DC"/>
    <w:rsid w:val="00121868"/>
    <w:rsid w:val="00122190"/>
    <w:rsid w:val="00122B35"/>
    <w:rsid w:val="00122B97"/>
    <w:rsid w:val="00122E2E"/>
    <w:rsid w:val="00123016"/>
    <w:rsid w:val="001237D9"/>
    <w:rsid w:val="00123A6C"/>
    <w:rsid w:val="00123C10"/>
    <w:rsid w:val="00123C3E"/>
    <w:rsid w:val="00124C87"/>
    <w:rsid w:val="001250CE"/>
    <w:rsid w:val="0012550D"/>
    <w:rsid w:val="00125D02"/>
    <w:rsid w:val="001263C0"/>
    <w:rsid w:val="00126445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B0B"/>
    <w:rsid w:val="00132EF6"/>
    <w:rsid w:val="00133E77"/>
    <w:rsid w:val="00133EDE"/>
    <w:rsid w:val="00133EF7"/>
    <w:rsid w:val="001350D0"/>
    <w:rsid w:val="00135313"/>
    <w:rsid w:val="00135855"/>
    <w:rsid w:val="00136060"/>
    <w:rsid w:val="00136F61"/>
    <w:rsid w:val="00137763"/>
    <w:rsid w:val="001378B5"/>
    <w:rsid w:val="00137ED8"/>
    <w:rsid w:val="00140269"/>
    <w:rsid w:val="00140782"/>
    <w:rsid w:val="00140A9B"/>
    <w:rsid w:val="001415B6"/>
    <w:rsid w:val="001417E9"/>
    <w:rsid w:val="00141C15"/>
    <w:rsid w:val="00142166"/>
    <w:rsid w:val="001437FB"/>
    <w:rsid w:val="001439A2"/>
    <w:rsid w:val="00143BAF"/>
    <w:rsid w:val="00144570"/>
    <w:rsid w:val="0014522B"/>
    <w:rsid w:val="0014528E"/>
    <w:rsid w:val="00146006"/>
    <w:rsid w:val="00146BA4"/>
    <w:rsid w:val="00146E97"/>
    <w:rsid w:val="00147D05"/>
    <w:rsid w:val="00150F17"/>
    <w:rsid w:val="00151BFE"/>
    <w:rsid w:val="00151FC2"/>
    <w:rsid w:val="0015228D"/>
    <w:rsid w:val="00152341"/>
    <w:rsid w:val="00152880"/>
    <w:rsid w:val="00152C00"/>
    <w:rsid w:val="0015400A"/>
    <w:rsid w:val="00154155"/>
    <w:rsid w:val="0015438C"/>
    <w:rsid w:val="00155063"/>
    <w:rsid w:val="00155C23"/>
    <w:rsid w:val="00156F44"/>
    <w:rsid w:val="0015729D"/>
    <w:rsid w:val="00157C42"/>
    <w:rsid w:val="00157E17"/>
    <w:rsid w:val="00160A23"/>
    <w:rsid w:val="00160D65"/>
    <w:rsid w:val="00160DB2"/>
    <w:rsid w:val="001615CF"/>
    <w:rsid w:val="00161CC9"/>
    <w:rsid w:val="001633AC"/>
    <w:rsid w:val="0016358E"/>
    <w:rsid w:val="0016372A"/>
    <w:rsid w:val="001638D6"/>
    <w:rsid w:val="00163EBC"/>
    <w:rsid w:val="00164470"/>
    <w:rsid w:val="00164623"/>
    <w:rsid w:val="001648A4"/>
    <w:rsid w:val="00164D1D"/>
    <w:rsid w:val="0016504E"/>
    <w:rsid w:val="00165343"/>
    <w:rsid w:val="0016576F"/>
    <w:rsid w:val="00165A0C"/>
    <w:rsid w:val="00166146"/>
    <w:rsid w:val="001667FF"/>
    <w:rsid w:val="001675BD"/>
    <w:rsid w:val="001679B4"/>
    <w:rsid w:val="00167EB8"/>
    <w:rsid w:val="001701D7"/>
    <w:rsid w:val="00170362"/>
    <w:rsid w:val="001706DA"/>
    <w:rsid w:val="001710B5"/>
    <w:rsid w:val="00171528"/>
    <w:rsid w:val="00172456"/>
    <w:rsid w:val="001727D0"/>
    <w:rsid w:val="00172928"/>
    <w:rsid w:val="00172EBB"/>
    <w:rsid w:val="001730B8"/>
    <w:rsid w:val="001732D4"/>
    <w:rsid w:val="001733B3"/>
    <w:rsid w:val="00173D4A"/>
    <w:rsid w:val="00173E34"/>
    <w:rsid w:val="00173F4E"/>
    <w:rsid w:val="001746D4"/>
    <w:rsid w:val="00176225"/>
    <w:rsid w:val="00176489"/>
    <w:rsid w:val="00180A54"/>
    <w:rsid w:val="00180B59"/>
    <w:rsid w:val="00180BC4"/>
    <w:rsid w:val="001815B0"/>
    <w:rsid w:val="00181782"/>
    <w:rsid w:val="00182250"/>
    <w:rsid w:val="00182BCF"/>
    <w:rsid w:val="00182E94"/>
    <w:rsid w:val="00182FEF"/>
    <w:rsid w:val="00183574"/>
    <w:rsid w:val="00183CF8"/>
    <w:rsid w:val="001840BB"/>
    <w:rsid w:val="00184E09"/>
    <w:rsid w:val="00185706"/>
    <w:rsid w:val="0018582B"/>
    <w:rsid w:val="0018597F"/>
    <w:rsid w:val="00185DAA"/>
    <w:rsid w:val="001860C8"/>
    <w:rsid w:val="001860ED"/>
    <w:rsid w:val="00186580"/>
    <w:rsid w:val="00186618"/>
    <w:rsid w:val="00186A91"/>
    <w:rsid w:val="00186DEF"/>
    <w:rsid w:val="00186F3B"/>
    <w:rsid w:val="001870DA"/>
    <w:rsid w:val="001873B1"/>
    <w:rsid w:val="0018788E"/>
    <w:rsid w:val="00187AED"/>
    <w:rsid w:val="00190C86"/>
    <w:rsid w:val="00190CCF"/>
    <w:rsid w:val="00190E17"/>
    <w:rsid w:val="00191075"/>
    <w:rsid w:val="00192C52"/>
    <w:rsid w:val="001933A0"/>
    <w:rsid w:val="00193827"/>
    <w:rsid w:val="00193ED4"/>
    <w:rsid w:val="00194688"/>
    <w:rsid w:val="001950A3"/>
    <w:rsid w:val="001950ED"/>
    <w:rsid w:val="00195731"/>
    <w:rsid w:val="00195801"/>
    <w:rsid w:val="00195DC5"/>
    <w:rsid w:val="001961AA"/>
    <w:rsid w:val="00196429"/>
    <w:rsid w:val="0019741E"/>
    <w:rsid w:val="0019769F"/>
    <w:rsid w:val="001A05B4"/>
    <w:rsid w:val="001A0FA3"/>
    <w:rsid w:val="001A13E8"/>
    <w:rsid w:val="001A188D"/>
    <w:rsid w:val="001A258D"/>
    <w:rsid w:val="001A2840"/>
    <w:rsid w:val="001A3483"/>
    <w:rsid w:val="001A3D08"/>
    <w:rsid w:val="001A3F6B"/>
    <w:rsid w:val="001A4516"/>
    <w:rsid w:val="001A640B"/>
    <w:rsid w:val="001A67CC"/>
    <w:rsid w:val="001A6972"/>
    <w:rsid w:val="001A749E"/>
    <w:rsid w:val="001A7920"/>
    <w:rsid w:val="001A7B74"/>
    <w:rsid w:val="001B0144"/>
    <w:rsid w:val="001B06A8"/>
    <w:rsid w:val="001B06F8"/>
    <w:rsid w:val="001B0AB8"/>
    <w:rsid w:val="001B101E"/>
    <w:rsid w:val="001B13C5"/>
    <w:rsid w:val="001B167A"/>
    <w:rsid w:val="001B1789"/>
    <w:rsid w:val="001B1909"/>
    <w:rsid w:val="001B20B9"/>
    <w:rsid w:val="001B256B"/>
    <w:rsid w:val="001B38C1"/>
    <w:rsid w:val="001B39C1"/>
    <w:rsid w:val="001B42BA"/>
    <w:rsid w:val="001B4350"/>
    <w:rsid w:val="001B44DB"/>
    <w:rsid w:val="001B49A9"/>
    <w:rsid w:val="001B60D4"/>
    <w:rsid w:val="001B6346"/>
    <w:rsid w:val="001B680F"/>
    <w:rsid w:val="001B6BFB"/>
    <w:rsid w:val="001B7BF6"/>
    <w:rsid w:val="001C0A07"/>
    <w:rsid w:val="001C0A83"/>
    <w:rsid w:val="001C16EE"/>
    <w:rsid w:val="001C1B9E"/>
    <w:rsid w:val="001C1BF5"/>
    <w:rsid w:val="001C21B9"/>
    <w:rsid w:val="001C25C1"/>
    <w:rsid w:val="001C28D4"/>
    <w:rsid w:val="001C2A06"/>
    <w:rsid w:val="001C486C"/>
    <w:rsid w:val="001C52DB"/>
    <w:rsid w:val="001C52E7"/>
    <w:rsid w:val="001C550E"/>
    <w:rsid w:val="001C551C"/>
    <w:rsid w:val="001C582F"/>
    <w:rsid w:val="001C5830"/>
    <w:rsid w:val="001C5B9D"/>
    <w:rsid w:val="001C6337"/>
    <w:rsid w:val="001C63EF"/>
    <w:rsid w:val="001C692B"/>
    <w:rsid w:val="001C7027"/>
    <w:rsid w:val="001C7243"/>
    <w:rsid w:val="001C76E1"/>
    <w:rsid w:val="001C7EE9"/>
    <w:rsid w:val="001C7F27"/>
    <w:rsid w:val="001D015E"/>
    <w:rsid w:val="001D0AF7"/>
    <w:rsid w:val="001D15D5"/>
    <w:rsid w:val="001D16E9"/>
    <w:rsid w:val="001D222D"/>
    <w:rsid w:val="001D2348"/>
    <w:rsid w:val="001D29F7"/>
    <w:rsid w:val="001D2BD1"/>
    <w:rsid w:val="001D2FC4"/>
    <w:rsid w:val="001D3181"/>
    <w:rsid w:val="001D4A17"/>
    <w:rsid w:val="001D4B03"/>
    <w:rsid w:val="001D5588"/>
    <w:rsid w:val="001D5CB3"/>
    <w:rsid w:val="001D6194"/>
    <w:rsid w:val="001D724D"/>
    <w:rsid w:val="001D78E9"/>
    <w:rsid w:val="001D7916"/>
    <w:rsid w:val="001E10A1"/>
    <w:rsid w:val="001E10C9"/>
    <w:rsid w:val="001E149A"/>
    <w:rsid w:val="001E16E5"/>
    <w:rsid w:val="001E1E5F"/>
    <w:rsid w:val="001E27C9"/>
    <w:rsid w:val="001E2BF2"/>
    <w:rsid w:val="001E2F72"/>
    <w:rsid w:val="001E3257"/>
    <w:rsid w:val="001E39E8"/>
    <w:rsid w:val="001E3AC3"/>
    <w:rsid w:val="001E3B28"/>
    <w:rsid w:val="001E5133"/>
    <w:rsid w:val="001E56F2"/>
    <w:rsid w:val="001E57C3"/>
    <w:rsid w:val="001E5832"/>
    <w:rsid w:val="001E608C"/>
    <w:rsid w:val="001E652D"/>
    <w:rsid w:val="001E7026"/>
    <w:rsid w:val="001E7437"/>
    <w:rsid w:val="001E753F"/>
    <w:rsid w:val="001E7634"/>
    <w:rsid w:val="001E7738"/>
    <w:rsid w:val="001E787C"/>
    <w:rsid w:val="001E7B95"/>
    <w:rsid w:val="001F04D2"/>
    <w:rsid w:val="001F0ED8"/>
    <w:rsid w:val="001F1E43"/>
    <w:rsid w:val="001F2069"/>
    <w:rsid w:val="001F2448"/>
    <w:rsid w:val="001F2C35"/>
    <w:rsid w:val="001F2F1B"/>
    <w:rsid w:val="001F2FB8"/>
    <w:rsid w:val="001F3EA3"/>
    <w:rsid w:val="001F4113"/>
    <w:rsid w:val="001F58B9"/>
    <w:rsid w:val="001F5CD1"/>
    <w:rsid w:val="001F658C"/>
    <w:rsid w:val="001F720E"/>
    <w:rsid w:val="001F72BA"/>
    <w:rsid w:val="001F72C2"/>
    <w:rsid w:val="001F780C"/>
    <w:rsid w:val="001F7851"/>
    <w:rsid w:val="002004CB"/>
    <w:rsid w:val="00200C52"/>
    <w:rsid w:val="0020156F"/>
    <w:rsid w:val="00201BD4"/>
    <w:rsid w:val="002020E0"/>
    <w:rsid w:val="0020297D"/>
    <w:rsid w:val="0020314F"/>
    <w:rsid w:val="002032BC"/>
    <w:rsid w:val="00203373"/>
    <w:rsid w:val="00203D6C"/>
    <w:rsid w:val="00203E18"/>
    <w:rsid w:val="00203F66"/>
    <w:rsid w:val="0020557F"/>
    <w:rsid w:val="002058A8"/>
    <w:rsid w:val="0020593F"/>
    <w:rsid w:val="002060CB"/>
    <w:rsid w:val="002066E4"/>
    <w:rsid w:val="00206928"/>
    <w:rsid w:val="00206E38"/>
    <w:rsid w:val="0020736D"/>
    <w:rsid w:val="00207421"/>
    <w:rsid w:val="00207537"/>
    <w:rsid w:val="00211449"/>
    <w:rsid w:val="002115F1"/>
    <w:rsid w:val="00211633"/>
    <w:rsid w:val="00211687"/>
    <w:rsid w:val="00211C5E"/>
    <w:rsid w:val="00211E69"/>
    <w:rsid w:val="00211F13"/>
    <w:rsid w:val="00212452"/>
    <w:rsid w:val="0021324C"/>
    <w:rsid w:val="0021374F"/>
    <w:rsid w:val="00213D10"/>
    <w:rsid w:val="00214BCE"/>
    <w:rsid w:val="00214CA8"/>
    <w:rsid w:val="002159B2"/>
    <w:rsid w:val="002166B9"/>
    <w:rsid w:val="00216B0D"/>
    <w:rsid w:val="00216D62"/>
    <w:rsid w:val="002173AC"/>
    <w:rsid w:val="002179DE"/>
    <w:rsid w:val="00217F83"/>
    <w:rsid w:val="0022016C"/>
    <w:rsid w:val="002201F2"/>
    <w:rsid w:val="00220691"/>
    <w:rsid w:val="00221145"/>
    <w:rsid w:val="0022174E"/>
    <w:rsid w:val="00221D79"/>
    <w:rsid w:val="00222EB6"/>
    <w:rsid w:val="00223DCE"/>
    <w:rsid w:val="0022413F"/>
    <w:rsid w:val="00224689"/>
    <w:rsid w:val="00224D82"/>
    <w:rsid w:val="0022603F"/>
    <w:rsid w:val="00226066"/>
    <w:rsid w:val="0022620F"/>
    <w:rsid w:val="00226F25"/>
    <w:rsid w:val="00227086"/>
    <w:rsid w:val="002272EE"/>
    <w:rsid w:val="002273E9"/>
    <w:rsid w:val="0023046E"/>
    <w:rsid w:val="002305F5"/>
    <w:rsid w:val="002310FE"/>
    <w:rsid w:val="002312DF"/>
    <w:rsid w:val="0023260A"/>
    <w:rsid w:val="0023263C"/>
    <w:rsid w:val="0023270D"/>
    <w:rsid w:val="00232985"/>
    <w:rsid w:val="00232DAA"/>
    <w:rsid w:val="00233502"/>
    <w:rsid w:val="002337D2"/>
    <w:rsid w:val="00233E38"/>
    <w:rsid w:val="00234479"/>
    <w:rsid w:val="0023449F"/>
    <w:rsid w:val="00234A08"/>
    <w:rsid w:val="00234D8F"/>
    <w:rsid w:val="00235292"/>
    <w:rsid w:val="002365CA"/>
    <w:rsid w:val="002368BD"/>
    <w:rsid w:val="00236982"/>
    <w:rsid w:val="00236D1C"/>
    <w:rsid w:val="00240257"/>
    <w:rsid w:val="002402BA"/>
    <w:rsid w:val="002404BD"/>
    <w:rsid w:val="0024069E"/>
    <w:rsid w:val="0024148F"/>
    <w:rsid w:val="00243016"/>
    <w:rsid w:val="00243CB7"/>
    <w:rsid w:val="00243D52"/>
    <w:rsid w:val="002453DA"/>
    <w:rsid w:val="00245899"/>
    <w:rsid w:val="002458E4"/>
    <w:rsid w:val="00245C27"/>
    <w:rsid w:val="00245CBD"/>
    <w:rsid w:val="0024612D"/>
    <w:rsid w:val="002467DE"/>
    <w:rsid w:val="00246ABA"/>
    <w:rsid w:val="00247D69"/>
    <w:rsid w:val="0025160A"/>
    <w:rsid w:val="002516C2"/>
    <w:rsid w:val="00251976"/>
    <w:rsid w:val="00251B46"/>
    <w:rsid w:val="0025289A"/>
    <w:rsid w:val="002530B6"/>
    <w:rsid w:val="0025326B"/>
    <w:rsid w:val="00253F98"/>
    <w:rsid w:val="002540F2"/>
    <w:rsid w:val="00254129"/>
    <w:rsid w:val="0025461E"/>
    <w:rsid w:val="00254C11"/>
    <w:rsid w:val="00255476"/>
    <w:rsid w:val="002554B9"/>
    <w:rsid w:val="00255535"/>
    <w:rsid w:val="00255AFF"/>
    <w:rsid w:val="00255F35"/>
    <w:rsid w:val="00256DD8"/>
    <w:rsid w:val="00256FBC"/>
    <w:rsid w:val="00257034"/>
    <w:rsid w:val="00257068"/>
    <w:rsid w:val="00257A2D"/>
    <w:rsid w:val="002600EC"/>
    <w:rsid w:val="002604DA"/>
    <w:rsid w:val="0026072C"/>
    <w:rsid w:val="0026079D"/>
    <w:rsid w:val="00261696"/>
    <w:rsid w:val="00261985"/>
    <w:rsid w:val="00261CFC"/>
    <w:rsid w:val="00261D97"/>
    <w:rsid w:val="00262C9B"/>
    <w:rsid w:val="00263798"/>
    <w:rsid w:val="00263A24"/>
    <w:rsid w:val="00263B32"/>
    <w:rsid w:val="00263E99"/>
    <w:rsid w:val="00264036"/>
    <w:rsid w:val="002641D7"/>
    <w:rsid w:val="00264286"/>
    <w:rsid w:val="002644C8"/>
    <w:rsid w:val="002645F7"/>
    <w:rsid w:val="00264722"/>
    <w:rsid w:val="00265240"/>
    <w:rsid w:val="002652A6"/>
    <w:rsid w:val="0026593A"/>
    <w:rsid w:val="0026633E"/>
    <w:rsid w:val="00266AD3"/>
    <w:rsid w:val="002670C0"/>
    <w:rsid w:val="002671A4"/>
    <w:rsid w:val="00267A90"/>
    <w:rsid w:val="00267B19"/>
    <w:rsid w:val="00267B8A"/>
    <w:rsid w:val="00267C70"/>
    <w:rsid w:val="00267CE9"/>
    <w:rsid w:val="00270643"/>
    <w:rsid w:val="00271499"/>
    <w:rsid w:val="00271695"/>
    <w:rsid w:val="00271C16"/>
    <w:rsid w:val="00272129"/>
    <w:rsid w:val="002729E6"/>
    <w:rsid w:val="00273125"/>
    <w:rsid w:val="00273537"/>
    <w:rsid w:val="00274315"/>
    <w:rsid w:val="00274692"/>
    <w:rsid w:val="0027529F"/>
    <w:rsid w:val="00275C5C"/>
    <w:rsid w:val="00275DBA"/>
    <w:rsid w:val="00277440"/>
    <w:rsid w:val="00277B5D"/>
    <w:rsid w:val="00277BFD"/>
    <w:rsid w:val="002813BB"/>
    <w:rsid w:val="002818A3"/>
    <w:rsid w:val="00281B68"/>
    <w:rsid w:val="00281BB5"/>
    <w:rsid w:val="00281F35"/>
    <w:rsid w:val="00282182"/>
    <w:rsid w:val="0028232E"/>
    <w:rsid w:val="002823C7"/>
    <w:rsid w:val="00283108"/>
    <w:rsid w:val="00283147"/>
    <w:rsid w:val="00283796"/>
    <w:rsid w:val="00283931"/>
    <w:rsid w:val="00283B9E"/>
    <w:rsid w:val="002840D4"/>
    <w:rsid w:val="00284F11"/>
    <w:rsid w:val="0028501F"/>
    <w:rsid w:val="002851B3"/>
    <w:rsid w:val="0028588A"/>
    <w:rsid w:val="002859F3"/>
    <w:rsid w:val="00285A44"/>
    <w:rsid w:val="00286627"/>
    <w:rsid w:val="002866DB"/>
    <w:rsid w:val="0028693F"/>
    <w:rsid w:val="00287166"/>
    <w:rsid w:val="00287BEB"/>
    <w:rsid w:val="002902CE"/>
    <w:rsid w:val="002906E6"/>
    <w:rsid w:val="00290B3D"/>
    <w:rsid w:val="002912DE"/>
    <w:rsid w:val="0029144E"/>
    <w:rsid w:val="002914AB"/>
    <w:rsid w:val="00291D0E"/>
    <w:rsid w:val="00292468"/>
    <w:rsid w:val="002924E1"/>
    <w:rsid w:val="00292787"/>
    <w:rsid w:val="0029296F"/>
    <w:rsid w:val="00292A4B"/>
    <w:rsid w:val="00293137"/>
    <w:rsid w:val="0029346E"/>
    <w:rsid w:val="00293B31"/>
    <w:rsid w:val="00293D1F"/>
    <w:rsid w:val="00293DE7"/>
    <w:rsid w:val="00294199"/>
    <w:rsid w:val="002941E4"/>
    <w:rsid w:val="002941F0"/>
    <w:rsid w:val="00294A48"/>
    <w:rsid w:val="0029633E"/>
    <w:rsid w:val="0029683C"/>
    <w:rsid w:val="002971EB"/>
    <w:rsid w:val="002972D3"/>
    <w:rsid w:val="00297885"/>
    <w:rsid w:val="002A0379"/>
    <w:rsid w:val="002A0AD5"/>
    <w:rsid w:val="002A1346"/>
    <w:rsid w:val="002A226A"/>
    <w:rsid w:val="002A285E"/>
    <w:rsid w:val="002A2AD2"/>
    <w:rsid w:val="002A300D"/>
    <w:rsid w:val="002A3145"/>
    <w:rsid w:val="002A3696"/>
    <w:rsid w:val="002A3FAC"/>
    <w:rsid w:val="002A41A2"/>
    <w:rsid w:val="002A4925"/>
    <w:rsid w:val="002A4AC1"/>
    <w:rsid w:val="002A4C8E"/>
    <w:rsid w:val="002A4F4F"/>
    <w:rsid w:val="002A54D3"/>
    <w:rsid w:val="002A558C"/>
    <w:rsid w:val="002A5914"/>
    <w:rsid w:val="002A69AE"/>
    <w:rsid w:val="002A724B"/>
    <w:rsid w:val="002A7962"/>
    <w:rsid w:val="002A7BB3"/>
    <w:rsid w:val="002B02A8"/>
    <w:rsid w:val="002B08E1"/>
    <w:rsid w:val="002B0BA1"/>
    <w:rsid w:val="002B0BCE"/>
    <w:rsid w:val="002B11ED"/>
    <w:rsid w:val="002B183F"/>
    <w:rsid w:val="002B2115"/>
    <w:rsid w:val="002B212A"/>
    <w:rsid w:val="002B3817"/>
    <w:rsid w:val="002B3BAC"/>
    <w:rsid w:val="002B3F4E"/>
    <w:rsid w:val="002B48B4"/>
    <w:rsid w:val="002B6D55"/>
    <w:rsid w:val="002B6DFB"/>
    <w:rsid w:val="002B6E74"/>
    <w:rsid w:val="002B7F98"/>
    <w:rsid w:val="002C0018"/>
    <w:rsid w:val="002C0107"/>
    <w:rsid w:val="002C0736"/>
    <w:rsid w:val="002C0A74"/>
    <w:rsid w:val="002C0BB8"/>
    <w:rsid w:val="002C12FB"/>
    <w:rsid w:val="002C1482"/>
    <w:rsid w:val="002C1680"/>
    <w:rsid w:val="002C1965"/>
    <w:rsid w:val="002C1ED7"/>
    <w:rsid w:val="002C234C"/>
    <w:rsid w:val="002C2638"/>
    <w:rsid w:val="002C2769"/>
    <w:rsid w:val="002C3A3E"/>
    <w:rsid w:val="002C3B88"/>
    <w:rsid w:val="002C44EE"/>
    <w:rsid w:val="002C4591"/>
    <w:rsid w:val="002C4A10"/>
    <w:rsid w:val="002C580C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1AB2"/>
    <w:rsid w:val="002D2433"/>
    <w:rsid w:val="002D2576"/>
    <w:rsid w:val="002D289A"/>
    <w:rsid w:val="002D28DE"/>
    <w:rsid w:val="002D2956"/>
    <w:rsid w:val="002D2D3C"/>
    <w:rsid w:val="002D2FB5"/>
    <w:rsid w:val="002D3CDF"/>
    <w:rsid w:val="002D3D41"/>
    <w:rsid w:val="002D42D4"/>
    <w:rsid w:val="002D4BCF"/>
    <w:rsid w:val="002D540E"/>
    <w:rsid w:val="002D5C01"/>
    <w:rsid w:val="002D66DD"/>
    <w:rsid w:val="002D7172"/>
    <w:rsid w:val="002D7722"/>
    <w:rsid w:val="002E035A"/>
    <w:rsid w:val="002E04C2"/>
    <w:rsid w:val="002E04F0"/>
    <w:rsid w:val="002E0C67"/>
    <w:rsid w:val="002E1A26"/>
    <w:rsid w:val="002E1B9A"/>
    <w:rsid w:val="002E1DD0"/>
    <w:rsid w:val="002E20FB"/>
    <w:rsid w:val="002E2751"/>
    <w:rsid w:val="002E2863"/>
    <w:rsid w:val="002E2B6F"/>
    <w:rsid w:val="002E2FFD"/>
    <w:rsid w:val="002E30D4"/>
    <w:rsid w:val="002E3414"/>
    <w:rsid w:val="002E3662"/>
    <w:rsid w:val="002E3EA8"/>
    <w:rsid w:val="002E3F64"/>
    <w:rsid w:val="002E41C9"/>
    <w:rsid w:val="002E426F"/>
    <w:rsid w:val="002E5FB4"/>
    <w:rsid w:val="002E606F"/>
    <w:rsid w:val="002E635F"/>
    <w:rsid w:val="002E65F7"/>
    <w:rsid w:val="002F01AD"/>
    <w:rsid w:val="002F0403"/>
    <w:rsid w:val="002F10B2"/>
    <w:rsid w:val="002F114F"/>
    <w:rsid w:val="002F12A8"/>
    <w:rsid w:val="002F13DE"/>
    <w:rsid w:val="002F2204"/>
    <w:rsid w:val="002F2225"/>
    <w:rsid w:val="002F2836"/>
    <w:rsid w:val="002F28E1"/>
    <w:rsid w:val="002F2F1C"/>
    <w:rsid w:val="002F2F61"/>
    <w:rsid w:val="002F33B0"/>
    <w:rsid w:val="002F36C7"/>
    <w:rsid w:val="002F3E3F"/>
    <w:rsid w:val="002F41A0"/>
    <w:rsid w:val="002F543B"/>
    <w:rsid w:val="002F5E6B"/>
    <w:rsid w:val="002F6518"/>
    <w:rsid w:val="002F65A8"/>
    <w:rsid w:val="002F67ED"/>
    <w:rsid w:val="002F6A1B"/>
    <w:rsid w:val="002F6BED"/>
    <w:rsid w:val="002F6E35"/>
    <w:rsid w:val="002F7142"/>
    <w:rsid w:val="002F7523"/>
    <w:rsid w:val="002F791F"/>
    <w:rsid w:val="002F7975"/>
    <w:rsid w:val="00300262"/>
    <w:rsid w:val="00300AF2"/>
    <w:rsid w:val="00301120"/>
    <w:rsid w:val="00301542"/>
    <w:rsid w:val="003017BD"/>
    <w:rsid w:val="00301DA4"/>
    <w:rsid w:val="00302128"/>
    <w:rsid w:val="00302A7F"/>
    <w:rsid w:val="00302B23"/>
    <w:rsid w:val="0030327C"/>
    <w:rsid w:val="003037F4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680"/>
    <w:rsid w:val="0031092D"/>
    <w:rsid w:val="00310E36"/>
    <w:rsid w:val="00311F70"/>
    <w:rsid w:val="00311F92"/>
    <w:rsid w:val="00312894"/>
    <w:rsid w:val="003129F8"/>
    <w:rsid w:val="003139FA"/>
    <w:rsid w:val="00313C1B"/>
    <w:rsid w:val="00314296"/>
    <w:rsid w:val="003147D6"/>
    <w:rsid w:val="00314CD2"/>
    <w:rsid w:val="003159A0"/>
    <w:rsid w:val="00315B32"/>
    <w:rsid w:val="00315C04"/>
    <w:rsid w:val="00316058"/>
    <w:rsid w:val="00317A69"/>
    <w:rsid w:val="00317FF2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82C"/>
    <w:rsid w:val="0032392B"/>
    <w:rsid w:val="00323A05"/>
    <w:rsid w:val="00323A35"/>
    <w:rsid w:val="00323B30"/>
    <w:rsid w:val="00323EB5"/>
    <w:rsid w:val="003241F5"/>
    <w:rsid w:val="0032432D"/>
    <w:rsid w:val="0032498E"/>
    <w:rsid w:val="00324EC0"/>
    <w:rsid w:val="003266C3"/>
    <w:rsid w:val="00326B92"/>
    <w:rsid w:val="00326F73"/>
    <w:rsid w:val="003270D7"/>
    <w:rsid w:val="0032710F"/>
    <w:rsid w:val="00327929"/>
    <w:rsid w:val="00330032"/>
    <w:rsid w:val="003302BE"/>
    <w:rsid w:val="00330760"/>
    <w:rsid w:val="003307AB"/>
    <w:rsid w:val="00331000"/>
    <w:rsid w:val="00331327"/>
    <w:rsid w:val="00331393"/>
    <w:rsid w:val="00331606"/>
    <w:rsid w:val="00331B28"/>
    <w:rsid w:val="003320A7"/>
    <w:rsid w:val="003331F0"/>
    <w:rsid w:val="00334269"/>
    <w:rsid w:val="00334693"/>
    <w:rsid w:val="00334BBE"/>
    <w:rsid w:val="00334CAF"/>
    <w:rsid w:val="00334D67"/>
    <w:rsid w:val="003355D2"/>
    <w:rsid w:val="003358C4"/>
    <w:rsid w:val="00335C9F"/>
    <w:rsid w:val="0033763C"/>
    <w:rsid w:val="00337A37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97F"/>
    <w:rsid w:val="00344AF5"/>
    <w:rsid w:val="00344D3C"/>
    <w:rsid w:val="00344EDA"/>
    <w:rsid w:val="00345313"/>
    <w:rsid w:val="00345493"/>
    <w:rsid w:val="00345718"/>
    <w:rsid w:val="00345DD9"/>
    <w:rsid w:val="00345F0A"/>
    <w:rsid w:val="003460E0"/>
    <w:rsid w:val="00346264"/>
    <w:rsid w:val="003464EE"/>
    <w:rsid w:val="00346647"/>
    <w:rsid w:val="00347024"/>
    <w:rsid w:val="003471C1"/>
    <w:rsid w:val="00347622"/>
    <w:rsid w:val="00347EB4"/>
    <w:rsid w:val="00350298"/>
    <w:rsid w:val="003514D6"/>
    <w:rsid w:val="00351C42"/>
    <w:rsid w:val="00352426"/>
    <w:rsid w:val="00353336"/>
    <w:rsid w:val="003533E3"/>
    <w:rsid w:val="00353FA8"/>
    <w:rsid w:val="00355189"/>
    <w:rsid w:val="00355FD6"/>
    <w:rsid w:val="00356976"/>
    <w:rsid w:val="00356B52"/>
    <w:rsid w:val="003570A7"/>
    <w:rsid w:val="0035714E"/>
    <w:rsid w:val="0035758A"/>
    <w:rsid w:val="003578FE"/>
    <w:rsid w:val="0035791F"/>
    <w:rsid w:val="00357C32"/>
    <w:rsid w:val="0036027E"/>
    <w:rsid w:val="0036066E"/>
    <w:rsid w:val="003613C0"/>
    <w:rsid w:val="00361662"/>
    <w:rsid w:val="00361964"/>
    <w:rsid w:val="00361E2F"/>
    <w:rsid w:val="003620D7"/>
    <w:rsid w:val="003621CB"/>
    <w:rsid w:val="003626E1"/>
    <w:rsid w:val="00362A05"/>
    <w:rsid w:val="00362C9A"/>
    <w:rsid w:val="00362EEE"/>
    <w:rsid w:val="00363674"/>
    <w:rsid w:val="00363DF3"/>
    <w:rsid w:val="00364E8E"/>
    <w:rsid w:val="00365369"/>
    <w:rsid w:val="00365938"/>
    <w:rsid w:val="00365C1A"/>
    <w:rsid w:val="0036607F"/>
    <w:rsid w:val="00366930"/>
    <w:rsid w:val="003670ED"/>
    <w:rsid w:val="0036712D"/>
    <w:rsid w:val="00367C97"/>
    <w:rsid w:val="003707A8"/>
    <w:rsid w:val="00370879"/>
    <w:rsid w:val="00370D5A"/>
    <w:rsid w:val="0037117E"/>
    <w:rsid w:val="00371936"/>
    <w:rsid w:val="00371AFB"/>
    <w:rsid w:val="00372BCB"/>
    <w:rsid w:val="00373145"/>
    <w:rsid w:val="0037355D"/>
    <w:rsid w:val="00373833"/>
    <w:rsid w:val="003738BD"/>
    <w:rsid w:val="00373E6C"/>
    <w:rsid w:val="00374335"/>
    <w:rsid w:val="00374792"/>
    <w:rsid w:val="003748EE"/>
    <w:rsid w:val="00375402"/>
    <w:rsid w:val="00375642"/>
    <w:rsid w:val="00375711"/>
    <w:rsid w:val="00376AF7"/>
    <w:rsid w:val="00376C4E"/>
    <w:rsid w:val="00377030"/>
    <w:rsid w:val="00377285"/>
    <w:rsid w:val="0037762E"/>
    <w:rsid w:val="00377821"/>
    <w:rsid w:val="00377C02"/>
    <w:rsid w:val="003801E7"/>
    <w:rsid w:val="00380D37"/>
    <w:rsid w:val="003811D4"/>
    <w:rsid w:val="00381ABC"/>
    <w:rsid w:val="003820C4"/>
    <w:rsid w:val="00382FF3"/>
    <w:rsid w:val="0038411D"/>
    <w:rsid w:val="003847C8"/>
    <w:rsid w:val="0038488E"/>
    <w:rsid w:val="00384989"/>
    <w:rsid w:val="00384CCD"/>
    <w:rsid w:val="00384DE4"/>
    <w:rsid w:val="00385ACC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9D1"/>
    <w:rsid w:val="00392A14"/>
    <w:rsid w:val="00392BC1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B88"/>
    <w:rsid w:val="003952CB"/>
    <w:rsid w:val="003956EE"/>
    <w:rsid w:val="00395F5C"/>
    <w:rsid w:val="00396540"/>
    <w:rsid w:val="003969D9"/>
    <w:rsid w:val="0039749E"/>
    <w:rsid w:val="00397ABD"/>
    <w:rsid w:val="003A0180"/>
    <w:rsid w:val="003A0E04"/>
    <w:rsid w:val="003A10B8"/>
    <w:rsid w:val="003A1386"/>
    <w:rsid w:val="003A1809"/>
    <w:rsid w:val="003A1A38"/>
    <w:rsid w:val="003A3196"/>
    <w:rsid w:val="003A31AB"/>
    <w:rsid w:val="003A3FD8"/>
    <w:rsid w:val="003A4481"/>
    <w:rsid w:val="003A57E5"/>
    <w:rsid w:val="003A62D0"/>
    <w:rsid w:val="003A68B1"/>
    <w:rsid w:val="003A6A32"/>
    <w:rsid w:val="003A799C"/>
    <w:rsid w:val="003A7C0A"/>
    <w:rsid w:val="003A7F6D"/>
    <w:rsid w:val="003B068E"/>
    <w:rsid w:val="003B0796"/>
    <w:rsid w:val="003B28FE"/>
    <w:rsid w:val="003B299D"/>
    <w:rsid w:val="003B3133"/>
    <w:rsid w:val="003B3D69"/>
    <w:rsid w:val="003B3DFE"/>
    <w:rsid w:val="003B42FD"/>
    <w:rsid w:val="003B4914"/>
    <w:rsid w:val="003B4FF5"/>
    <w:rsid w:val="003B5021"/>
    <w:rsid w:val="003B5457"/>
    <w:rsid w:val="003B590B"/>
    <w:rsid w:val="003B5E4A"/>
    <w:rsid w:val="003B5EE9"/>
    <w:rsid w:val="003B5EF6"/>
    <w:rsid w:val="003B60A8"/>
    <w:rsid w:val="003B653E"/>
    <w:rsid w:val="003B6AB0"/>
    <w:rsid w:val="003B7F10"/>
    <w:rsid w:val="003C050B"/>
    <w:rsid w:val="003C09AC"/>
    <w:rsid w:val="003C1087"/>
    <w:rsid w:val="003C1A35"/>
    <w:rsid w:val="003C1B71"/>
    <w:rsid w:val="003C1E70"/>
    <w:rsid w:val="003C2809"/>
    <w:rsid w:val="003C30EC"/>
    <w:rsid w:val="003C327E"/>
    <w:rsid w:val="003C3BCE"/>
    <w:rsid w:val="003C3CFB"/>
    <w:rsid w:val="003C3D83"/>
    <w:rsid w:val="003C444B"/>
    <w:rsid w:val="003C4C30"/>
    <w:rsid w:val="003C5057"/>
    <w:rsid w:val="003C51A0"/>
    <w:rsid w:val="003C51FB"/>
    <w:rsid w:val="003C5224"/>
    <w:rsid w:val="003C547F"/>
    <w:rsid w:val="003C54B9"/>
    <w:rsid w:val="003C5E33"/>
    <w:rsid w:val="003C5EF0"/>
    <w:rsid w:val="003C62BB"/>
    <w:rsid w:val="003C6657"/>
    <w:rsid w:val="003C6C4D"/>
    <w:rsid w:val="003C749A"/>
    <w:rsid w:val="003C7874"/>
    <w:rsid w:val="003C7D73"/>
    <w:rsid w:val="003C7FC5"/>
    <w:rsid w:val="003C7FC7"/>
    <w:rsid w:val="003D0CA2"/>
    <w:rsid w:val="003D144F"/>
    <w:rsid w:val="003D20A7"/>
    <w:rsid w:val="003D2387"/>
    <w:rsid w:val="003D2A3F"/>
    <w:rsid w:val="003D2DFA"/>
    <w:rsid w:val="003D2E0D"/>
    <w:rsid w:val="003D2E89"/>
    <w:rsid w:val="003D3283"/>
    <w:rsid w:val="003D350E"/>
    <w:rsid w:val="003D35FC"/>
    <w:rsid w:val="003D37AA"/>
    <w:rsid w:val="003D39E3"/>
    <w:rsid w:val="003D3D5A"/>
    <w:rsid w:val="003D3F06"/>
    <w:rsid w:val="003D4110"/>
    <w:rsid w:val="003D4565"/>
    <w:rsid w:val="003D4636"/>
    <w:rsid w:val="003D49F1"/>
    <w:rsid w:val="003D4E1E"/>
    <w:rsid w:val="003D56A1"/>
    <w:rsid w:val="003D6550"/>
    <w:rsid w:val="003D65B8"/>
    <w:rsid w:val="003D6E91"/>
    <w:rsid w:val="003D7442"/>
    <w:rsid w:val="003D76F6"/>
    <w:rsid w:val="003E0033"/>
    <w:rsid w:val="003E0130"/>
    <w:rsid w:val="003E069E"/>
    <w:rsid w:val="003E0769"/>
    <w:rsid w:val="003E0862"/>
    <w:rsid w:val="003E1381"/>
    <w:rsid w:val="003E17F6"/>
    <w:rsid w:val="003E19D4"/>
    <w:rsid w:val="003E2240"/>
    <w:rsid w:val="003E2433"/>
    <w:rsid w:val="003E2CA2"/>
    <w:rsid w:val="003E351F"/>
    <w:rsid w:val="003E40AB"/>
    <w:rsid w:val="003E4677"/>
    <w:rsid w:val="003E5555"/>
    <w:rsid w:val="003E5B56"/>
    <w:rsid w:val="003E667A"/>
    <w:rsid w:val="003E67CA"/>
    <w:rsid w:val="003E6AC0"/>
    <w:rsid w:val="003E7167"/>
    <w:rsid w:val="003E7399"/>
    <w:rsid w:val="003E7980"/>
    <w:rsid w:val="003E7D82"/>
    <w:rsid w:val="003E7ECD"/>
    <w:rsid w:val="003F059A"/>
    <w:rsid w:val="003F06F1"/>
    <w:rsid w:val="003F0A71"/>
    <w:rsid w:val="003F0C3D"/>
    <w:rsid w:val="003F0CB0"/>
    <w:rsid w:val="003F1E18"/>
    <w:rsid w:val="003F1E8B"/>
    <w:rsid w:val="003F20C9"/>
    <w:rsid w:val="003F3535"/>
    <w:rsid w:val="003F3721"/>
    <w:rsid w:val="003F40AB"/>
    <w:rsid w:val="003F4723"/>
    <w:rsid w:val="003F4873"/>
    <w:rsid w:val="003F4914"/>
    <w:rsid w:val="003F4DC0"/>
    <w:rsid w:val="003F5A7F"/>
    <w:rsid w:val="003F5C87"/>
    <w:rsid w:val="003F673D"/>
    <w:rsid w:val="003F68FA"/>
    <w:rsid w:val="003F6B12"/>
    <w:rsid w:val="003F7443"/>
    <w:rsid w:val="003F7990"/>
    <w:rsid w:val="003F7C15"/>
    <w:rsid w:val="003F7E61"/>
    <w:rsid w:val="004012E0"/>
    <w:rsid w:val="00401AA2"/>
    <w:rsid w:val="00401AE2"/>
    <w:rsid w:val="00401B68"/>
    <w:rsid w:val="00401EB0"/>
    <w:rsid w:val="004025C6"/>
    <w:rsid w:val="00402FE5"/>
    <w:rsid w:val="00404670"/>
    <w:rsid w:val="0040497D"/>
    <w:rsid w:val="0040559A"/>
    <w:rsid w:val="00405960"/>
    <w:rsid w:val="00405D78"/>
    <w:rsid w:val="00406140"/>
    <w:rsid w:val="00406493"/>
    <w:rsid w:val="00406ABA"/>
    <w:rsid w:val="0040768B"/>
    <w:rsid w:val="004079FA"/>
    <w:rsid w:val="004102BE"/>
    <w:rsid w:val="00410AD8"/>
    <w:rsid w:val="004112C4"/>
    <w:rsid w:val="00411F0E"/>
    <w:rsid w:val="00412E4D"/>
    <w:rsid w:val="00412EB8"/>
    <w:rsid w:val="0041365E"/>
    <w:rsid w:val="00413EAB"/>
    <w:rsid w:val="00414067"/>
    <w:rsid w:val="004140EB"/>
    <w:rsid w:val="0041472E"/>
    <w:rsid w:val="004157AB"/>
    <w:rsid w:val="00416C7F"/>
    <w:rsid w:val="00416EB4"/>
    <w:rsid w:val="00416FC9"/>
    <w:rsid w:val="0041731D"/>
    <w:rsid w:val="00417AA0"/>
    <w:rsid w:val="00420011"/>
    <w:rsid w:val="004202A5"/>
    <w:rsid w:val="004204B6"/>
    <w:rsid w:val="0042092A"/>
    <w:rsid w:val="004212A8"/>
    <w:rsid w:val="004214F8"/>
    <w:rsid w:val="0042163C"/>
    <w:rsid w:val="004218A7"/>
    <w:rsid w:val="00421E5B"/>
    <w:rsid w:val="00421FCE"/>
    <w:rsid w:val="00422070"/>
    <w:rsid w:val="00422539"/>
    <w:rsid w:val="00422A1D"/>
    <w:rsid w:val="00422B7A"/>
    <w:rsid w:val="00422F08"/>
    <w:rsid w:val="00423125"/>
    <w:rsid w:val="00423267"/>
    <w:rsid w:val="00424118"/>
    <w:rsid w:val="004241A5"/>
    <w:rsid w:val="00425338"/>
    <w:rsid w:val="004256F5"/>
    <w:rsid w:val="00427484"/>
    <w:rsid w:val="00427996"/>
    <w:rsid w:val="00427F10"/>
    <w:rsid w:val="0043019D"/>
    <w:rsid w:val="00430E9C"/>
    <w:rsid w:val="0043144C"/>
    <w:rsid w:val="00431454"/>
    <w:rsid w:val="00431A83"/>
    <w:rsid w:val="00432090"/>
    <w:rsid w:val="00432256"/>
    <w:rsid w:val="004323E2"/>
    <w:rsid w:val="00432949"/>
    <w:rsid w:val="00432B05"/>
    <w:rsid w:val="00432BDA"/>
    <w:rsid w:val="004333AD"/>
    <w:rsid w:val="00433761"/>
    <w:rsid w:val="00434F9D"/>
    <w:rsid w:val="00435378"/>
    <w:rsid w:val="00435A91"/>
    <w:rsid w:val="00435FCE"/>
    <w:rsid w:val="00436C45"/>
    <w:rsid w:val="004373D6"/>
    <w:rsid w:val="004402BE"/>
    <w:rsid w:val="00440342"/>
    <w:rsid w:val="004404A9"/>
    <w:rsid w:val="00440612"/>
    <w:rsid w:val="00440627"/>
    <w:rsid w:val="004410BA"/>
    <w:rsid w:val="004411D4"/>
    <w:rsid w:val="0044140B"/>
    <w:rsid w:val="00441416"/>
    <w:rsid w:val="00441960"/>
    <w:rsid w:val="004419A3"/>
    <w:rsid w:val="00441E3A"/>
    <w:rsid w:val="004422DC"/>
    <w:rsid w:val="00442DDB"/>
    <w:rsid w:val="004435B0"/>
    <w:rsid w:val="00443894"/>
    <w:rsid w:val="004445AF"/>
    <w:rsid w:val="00445C20"/>
    <w:rsid w:val="004460E2"/>
    <w:rsid w:val="004467AB"/>
    <w:rsid w:val="004468CD"/>
    <w:rsid w:val="00447E7A"/>
    <w:rsid w:val="00447F3D"/>
    <w:rsid w:val="00450441"/>
    <w:rsid w:val="004504EF"/>
    <w:rsid w:val="00450B4B"/>
    <w:rsid w:val="0045131B"/>
    <w:rsid w:val="004515BF"/>
    <w:rsid w:val="00452F6C"/>
    <w:rsid w:val="004537C4"/>
    <w:rsid w:val="004537F1"/>
    <w:rsid w:val="00453D94"/>
    <w:rsid w:val="0045433E"/>
    <w:rsid w:val="004560AF"/>
    <w:rsid w:val="00456733"/>
    <w:rsid w:val="0045717F"/>
    <w:rsid w:val="00457780"/>
    <w:rsid w:val="00457A6E"/>
    <w:rsid w:val="00457BCE"/>
    <w:rsid w:val="004607AE"/>
    <w:rsid w:val="00460A8E"/>
    <w:rsid w:val="00460CE1"/>
    <w:rsid w:val="00460ED9"/>
    <w:rsid w:val="004612E9"/>
    <w:rsid w:val="00461622"/>
    <w:rsid w:val="00462578"/>
    <w:rsid w:val="00462704"/>
    <w:rsid w:val="00462AF4"/>
    <w:rsid w:val="00462E62"/>
    <w:rsid w:val="00463593"/>
    <w:rsid w:val="00463674"/>
    <w:rsid w:val="00463C6D"/>
    <w:rsid w:val="004643A9"/>
    <w:rsid w:val="00464683"/>
    <w:rsid w:val="0046518E"/>
    <w:rsid w:val="004653ED"/>
    <w:rsid w:val="00465710"/>
    <w:rsid w:val="00465F90"/>
    <w:rsid w:val="00466126"/>
    <w:rsid w:val="004668EC"/>
    <w:rsid w:val="00466E11"/>
    <w:rsid w:val="004670E9"/>
    <w:rsid w:val="00467670"/>
    <w:rsid w:val="004679DE"/>
    <w:rsid w:val="00467B53"/>
    <w:rsid w:val="004703AF"/>
    <w:rsid w:val="004707C1"/>
    <w:rsid w:val="00470CA6"/>
    <w:rsid w:val="004718BF"/>
    <w:rsid w:val="00471EE7"/>
    <w:rsid w:val="00472174"/>
    <w:rsid w:val="004730CB"/>
    <w:rsid w:val="00473587"/>
    <w:rsid w:val="004735BA"/>
    <w:rsid w:val="00473ABD"/>
    <w:rsid w:val="00473D1A"/>
    <w:rsid w:val="00473E91"/>
    <w:rsid w:val="004743C7"/>
    <w:rsid w:val="00474F13"/>
    <w:rsid w:val="004752B3"/>
    <w:rsid w:val="004755A2"/>
    <w:rsid w:val="004757F0"/>
    <w:rsid w:val="004758DA"/>
    <w:rsid w:val="00475939"/>
    <w:rsid w:val="00477683"/>
    <w:rsid w:val="00477704"/>
    <w:rsid w:val="0048022C"/>
    <w:rsid w:val="00480C28"/>
    <w:rsid w:val="00480E74"/>
    <w:rsid w:val="00480F4E"/>
    <w:rsid w:val="0048143A"/>
    <w:rsid w:val="00482523"/>
    <w:rsid w:val="004827CC"/>
    <w:rsid w:val="00483065"/>
    <w:rsid w:val="0048321A"/>
    <w:rsid w:val="00483517"/>
    <w:rsid w:val="0048363B"/>
    <w:rsid w:val="004836EC"/>
    <w:rsid w:val="00483715"/>
    <w:rsid w:val="004837D7"/>
    <w:rsid w:val="0048433B"/>
    <w:rsid w:val="00484D05"/>
    <w:rsid w:val="004850C8"/>
    <w:rsid w:val="00485538"/>
    <w:rsid w:val="00485631"/>
    <w:rsid w:val="00485BAC"/>
    <w:rsid w:val="00485CCA"/>
    <w:rsid w:val="00485EA5"/>
    <w:rsid w:val="004866B3"/>
    <w:rsid w:val="00486B9D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700"/>
    <w:rsid w:val="00490878"/>
    <w:rsid w:val="00490E9F"/>
    <w:rsid w:val="0049184B"/>
    <w:rsid w:val="00491929"/>
    <w:rsid w:val="0049252E"/>
    <w:rsid w:val="00492628"/>
    <w:rsid w:val="00492859"/>
    <w:rsid w:val="00492ADD"/>
    <w:rsid w:val="00492B4B"/>
    <w:rsid w:val="00492D9A"/>
    <w:rsid w:val="00493038"/>
    <w:rsid w:val="004931D0"/>
    <w:rsid w:val="004937E3"/>
    <w:rsid w:val="004946D6"/>
    <w:rsid w:val="0049539A"/>
    <w:rsid w:val="00495AE6"/>
    <w:rsid w:val="00496101"/>
    <w:rsid w:val="0049655D"/>
    <w:rsid w:val="004969F8"/>
    <w:rsid w:val="004A0537"/>
    <w:rsid w:val="004A0CBA"/>
    <w:rsid w:val="004A1423"/>
    <w:rsid w:val="004A1A8F"/>
    <w:rsid w:val="004A2036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D52"/>
    <w:rsid w:val="004A5E79"/>
    <w:rsid w:val="004A6553"/>
    <w:rsid w:val="004A676B"/>
    <w:rsid w:val="004A71AF"/>
    <w:rsid w:val="004A7340"/>
    <w:rsid w:val="004A76A9"/>
    <w:rsid w:val="004B003D"/>
    <w:rsid w:val="004B06C1"/>
    <w:rsid w:val="004B0D04"/>
    <w:rsid w:val="004B0EAC"/>
    <w:rsid w:val="004B1345"/>
    <w:rsid w:val="004B184E"/>
    <w:rsid w:val="004B198B"/>
    <w:rsid w:val="004B1F47"/>
    <w:rsid w:val="004B252D"/>
    <w:rsid w:val="004B27F8"/>
    <w:rsid w:val="004B2A29"/>
    <w:rsid w:val="004B2C0D"/>
    <w:rsid w:val="004B35F5"/>
    <w:rsid w:val="004B422D"/>
    <w:rsid w:val="004B4B69"/>
    <w:rsid w:val="004B50AF"/>
    <w:rsid w:val="004B56C5"/>
    <w:rsid w:val="004B5812"/>
    <w:rsid w:val="004B5937"/>
    <w:rsid w:val="004B6310"/>
    <w:rsid w:val="004B65B1"/>
    <w:rsid w:val="004B7743"/>
    <w:rsid w:val="004C0211"/>
    <w:rsid w:val="004C0791"/>
    <w:rsid w:val="004C08D1"/>
    <w:rsid w:val="004C0D55"/>
    <w:rsid w:val="004C2CFD"/>
    <w:rsid w:val="004C2DBC"/>
    <w:rsid w:val="004C2E84"/>
    <w:rsid w:val="004C39B5"/>
    <w:rsid w:val="004C4592"/>
    <w:rsid w:val="004C45AE"/>
    <w:rsid w:val="004C69C7"/>
    <w:rsid w:val="004C70F7"/>
    <w:rsid w:val="004C7985"/>
    <w:rsid w:val="004D0206"/>
    <w:rsid w:val="004D0BD7"/>
    <w:rsid w:val="004D101E"/>
    <w:rsid w:val="004D160B"/>
    <w:rsid w:val="004D1BB4"/>
    <w:rsid w:val="004D1CA6"/>
    <w:rsid w:val="004D21C5"/>
    <w:rsid w:val="004D2854"/>
    <w:rsid w:val="004D2A1A"/>
    <w:rsid w:val="004D2A26"/>
    <w:rsid w:val="004D2FF2"/>
    <w:rsid w:val="004D3C79"/>
    <w:rsid w:val="004D4730"/>
    <w:rsid w:val="004D4DA6"/>
    <w:rsid w:val="004D5368"/>
    <w:rsid w:val="004D58E2"/>
    <w:rsid w:val="004D6095"/>
    <w:rsid w:val="004D63DE"/>
    <w:rsid w:val="004D6504"/>
    <w:rsid w:val="004D6549"/>
    <w:rsid w:val="004D66D5"/>
    <w:rsid w:val="004D6F93"/>
    <w:rsid w:val="004D71A7"/>
    <w:rsid w:val="004E0B4A"/>
    <w:rsid w:val="004E1CB0"/>
    <w:rsid w:val="004E2296"/>
    <w:rsid w:val="004E25E6"/>
    <w:rsid w:val="004E2C29"/>
    <w:rsid w:val="004E3048"/>
    <w:rsid w:val="004E3526"/>
    <w:rsid w:val="004E3F6A"/>
    <w:rsid w:val="004E496A"/>
    <w:rsid w:val="004E49EB"/>
    <w:rsid w:val="004E4EA3"/>
    <w:rsid w:val="004E5271"/>
    <w:rsid w:val="004E58AE"/>
    <w:rsid w:val="004E5C21"/>
    <w:rsid w:val="004E620E"/>
    <w:rsid w:val="004E6251"/>
    <w:rsid w:val="004E6958"/>
    <w:rsid w:val="004E6D7F"/>
    <w:rsid w:val="004E6E38"/>
    <w:rsid w:val="004E70A3"/>
    <w:rsid w:val="004E7508"/>
    <w:rsid w:val="004E7AA5"/>
    <w:rsid w:val="004F014E"/>
    <w:rsid w:val="004F07F8"/>
    <w:rsid w:val="004F0BA4"/>
    <w:rsid w:val="004F0DFD"/>
    <w:rsid w:val="004F0FDA"/>
    <w:rsid w:val="004F1891"/>
    <w:rsid w:val="004F1C97"/>
    <w:rsid w:val="004F1D57"/>
    <w:rsid w:val="004F2213"/>
    <w:rsid w:val="004F2501"/>
    <w:rsid w:val="004F2FC1"/>
    <w:rsid w:val="004F32FE"/>
    <w:rsid w:val="004F3A66"/>
    <w:rsid w:val="004F458F"/>
    <w:rsid w:val="004F4D33"/>
    <w:rsid w:val="004F5AFC"/>
    <w:rsid w:val="004F5F53"/>
    <w:rsid w:val="004F7130"/>
    <w:rsid w:val="004F7627"/>
    <w:rsid w:val="004F7754"/>
    <w:rsid w:val="004F7806"/>
    <w:rsid w:val="004F7DC8"/>
    <w:rsid w:val="004F7E97"/>
    <w:rsid w:val="00500014"/>
    <w:rsid w:val="00500798"/>
    <w:rsid w:val="00501600"/>
    <w:rsid w:val="00501BA8"/>
    <w:rsid w:val="00501DEE"/>
    <w:rsid w:val="00501F97"/>
    <w:rsid w:val="00502736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6E9"/>
    <w:rsid w:val="00505C91"/>
    <w:rsid w:val="0050665B"/>
    <w:rsid w:val="00506BE7"/>
    <w:rsid w:val="00506C90"/>
    <w:rsid w:val="00506E67"/>
    <w:rsid w:val="00507350"/>
    <w:rsid w:val="0050749F"/>
    <w:rsid w:val="00510691"/>
    <w:rsid w:val="00510A5A"/>
    <w:rsid w:val="00511A8B"/>
    <w:rsid w:val="00511B03"/>
    <w:rsid w:val="00511B08"/>
    <w:rsid w:val="00512EC2"/>
    <w:rsid w:val="00513323"/>
    <w:rsid w:val="005135CD"/>
    <w:rsid w:val="00513710"/>
    <w:rsid w:val="00513974"/>
    <w:rsid w:val="00514462"/>
    <w:rsid w:val="00514898"/>
    <w:rsid w:val="00514CA3"/>
    <w:rsid w:val="005155F9"/>
    <w:rsid w:val="00515872"/>
    <w:rsid w:val="00515A59"/>
    <w:rsid w:val="005160C2"/>
    <w:rsid w:val="00517A2B"/>
    <w:rsid w:val="00517E47"/>
    <w:rsid w:val="005200A8"/>
    <w:rsid w:val="00520BCB"/>
    <w:rsid w:val="00520D37"/>
    <w:rsid w:val="0052113E"/>
    <w:rsid w:val="00521223"/>
    <w:rsid w:val="0052156E"/>
    <w:rsid w:val="0052242C"/>
    <w:rsid w:val="0052273B"/>
    <w:rsid w:val="005231E2"/>
    <w:rsid w:val="00524613"/>
    <w:rsid w:val="00524A9E"/>
    <w:rsid w:val="00525D35"/>
    <w:rsid w:val="0052606A"/>
    <w:rsid w:val="0052662B"/>
    <w:rsid w:val="0052759E"/>
    <w:rsid w:val="00527991"/>
    <w:rsid w:val="005300A2"/>
    <w:rsid w:val="0053045A"/>
    <w:rsid w:val="005307C7"/>
    <w:rsid w:val="00530936"/>
    <w:rsid w:val="00530AD6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D8"/>
    <w:rsid w:val="00534EE4"/>
    <w:rsid w:val="005356F7"/>
    <w:rsid w:val="00536733"/>
    <w:rsid w:val="00536ACB"/>
    <w:rsid w:val="00536D20"/>
    <w:rsid w:val="00537026"/>
    <w:rsid w:val="005375BF"/>
    <w:rsid w:val="00537743"/>
    <w:rsid w:val="00540479"/>
    <w:rsid w:val="00540DA6"/>
    <w:rsid w:val="00540DC4"/>
    <w:rsid w:val="00540F19"/>
    <w:rsid w:val="00540FEF"/>
    <w:rsid w:val="00541085"/>
    <w:rsid w:val="00541D4C"/>
    <w:rsid w:val="005423EF"/>
    <w:rsid w:val="00542671"/>
    <w:rsid w:val="00542B69"/>
    <w:rsid w:val="00542C74"/>
    <w:rsid w:val="00542D99"/>
    <w:rsid w:val="0054332C"/>
    <w:rsid w:val="00543416"/>
    <w:rsid w:val="00544018"/>
    <w:rsid w:val="00545EC1"/>
    <w:rsid w:val="00546938"/>
    <w:rsid w:val="00547364"/>
    <w:rsid w:val="005475DD"/>
    <w:rsid w:val="005502F3"/>
    <w:rsid w:val="00550563"/>
    <w:rsid w:val="00550C78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871"/>
    <w:rsid w:val="00554C94"/>
    <w:rsid w:val="00555240"/>
    <w:rsid w:val="005558F8"/>
    <w:rsid w:val="00555A28"/>
    <w:rsid w:val="005565E5"/>
    <w:rsid w:val="005567A4"/>
    <w:rsid w:val="005568FB"/>
    <w:rsid w:val="00556F46"/>
    <w:rsid w:val="00557F24"/>
    <w:rsid w:val="00560898"/>
    <w:rsid w:val="005610C7"/>
    <w:rsid w:val="005611B0"/>
    <w:rsid w:val="005619BD"/>
    <w:rsid w:val="00561B9F"/>
    <w:rsid w:val="0056221F"/>
    <w:rsid w:val="005622B5"/>
    <w:rsid w:val="00563236"/>
    <w:rsid w:val="00563644"/>
    <w:rsid w:val="00564764"/>
    <w:rsid w:val="00564D8C"/>
    <w:rsid w:val="005656A6"/>
    <w:rsid w:val="00565FD8"/>
    <w:rsid w:val="00567F85"/>
    <w:rsid w:val="0057018F"/>
    <w:rsid w:val="0057066A"/>
    <w:rsid w:val="005712CA"/>
    <w:rsid w:val="00571712"/>
    <w:rsid w:val="00571EE1"/>
    <w:rsid w:val="00572FAA"/>
    <w:rsid w:val="005731EF"/>
    <w:rsid w:val="005734E1"/>
    <w:rsid w:val="00573ACB"/>
    <w:rsid w:val="005741D1"/>
    <w:rsid w:val="005743C2"/>
    <w:rsid w:val="0057455A"/>
    <w:rsid w:val="00574650"/>
    <w:rsid w:val="005749E7"/>
    <w:rsid w:val="00574EEF"/>
    <w:rsid w:val="0057554A"/>
    <w:rsid w:val="00575E1E"/>
    <w:rsid w:val="00576831"/>
    <w:rsid w:val="005769AE"/>
    <w:rsid w:val="00576DFF"/>
    <w:rsid w:val="00576FAE"/>
    <w:rsid w:val="005778AA"/>
    <w:rsid w:val="00577BE0"/>
    <w:rsid w:val="0058008C"/>
    <w:rsid w:val="005813BE"/>
    <w:rsid w:val="00581943"/>
    <w:rsid w:val="00581962"/>
    <w:rsid w:val="005823C4"/>
    <w:rsid w:val="005827B4"/>
    <w:rsid w:val="005827BF"/>
    <w:rsid w:val="0058285D"/>
    <w:rsid w:val="00582C17"/>
    <w:rsid w:val="00582DEB"/>
    <w:rsid w:val="00582FE1"/>
    <w:rsid w:val="00584258"/>
    <w:rsid w:val="00584512"/>
    <w:rsid w:val="00585307"/>
    <w:rsid w:val="00585FA4"/>
    <w:rsid w:val="00586654"/>
    <w:rsid w:val="005877E9"/>
    <w:rsid w:val="00587AAA"/>
    <w:rsid w:val="005900A7"/>
    <w:rsid w:val="005903BD"/>
    <w:rsid w:val="005906C8"/>
    <w:rsid w:val="00590C84"/>
    <w:rsid w:val="00590D43"/>
    <w:rsid w:val="00590F7C"/>
    <w:rsid w:val="00590F98"/>
    <w:rsid w:val="0059159F"/>
    <w:rsid w:val="00592624"/>
    <w:rsid w:val="005926CD"/>
    <w:rsid w:val="005932D5"/>
    <w:rsid w:val="00593B4B"/>
    <w:rsid w:val="0059445A"/>
    <w:rsid w:val="005954D0"/>
    <w:rsid w:val="0059563F"/>
    <w:rsid w:val="005958C6"/>
    <w:rsid w:val="00596179"/>
    <w:rsid w:val="005962F3"/>
    <w:rsid w:val="00596339"/>
    <w:rsid w:val="005969C9"/>
    <w:rsid w:val="00596BC5"/>
    <w:rsid w:val="00597A89"/>
    <w:rsid w:val="005A007C"/>
    <w:rsid w:val="005A0FDE"/>
    <w:rsid w:val="005A1882"/>
    <w:rsid w:val="005A19A5"/>
    <w:rsid w:val="005A23A5"/>
    <w:rsid w:val="005A2502"/>
    <w:rsid w:val="005A2913"/>
    <w:rsid w:val="005A3315"/>
    <w:rsid w:val="005A341B"/>
    <w:rsid w:val="005A43FB"/>
    <w:rsid w:val="005A4834"/>
    <w:rsid w:val="005A48D0"/>
    <w:rsid w:val="005A57FA"/>
    <w:rsid w:val="005A5C8A"/>
    <w:rsid w:val="005A5D3B"/>
    <w:rsid w:val="005A6842"/>
    <w:rsid w:val="005A6BB9"/>
    <w:rsid w:val="005A7272"/>
    <w:rsid w:val="005A73B7"/>
    <w:rsid w:val="005A7675"/>
    <w:rsid w:val="005B0C9E"/>
    <w:rsid w:val="005B0E28"/>
    <w:rsid w:val="005B1659"/>
    <w:rsid w:val="005B182B"/>
    <w:rsid w:val="005B1BF0"/>
    <w:rsid w:val="005B27B3"/>
    <w:rsid w:val="005B2817"/>
    <w:rsid w:val="005B2E6E"/>
    <w:rsid w:val="005B3145"/>
    <w:rsid w:val="005B34A6"/>
    <w:rsid w:val="005B3FA3"/>
    <w:rsid w:val="005B4719"/>
    <w:rsid w:val="005B4902"/>
    <w:rsid w:val="005B547B"/>
    <w:rsid w:val="005B555F"/>
    <w:rsid w:val="005B55BF"/>
    <w:rsid w:val="005B6BE7"/>
    <w:rsid w:val="005B770C"/>
    <w:rsid w:val="005C07DE"/>
    <w:rsid w:val="005C0B92"/>
    <w:rsid w:val="005C0F60"/>
    <w:rsid w:val="005C104C"/>
    <w:rsid w:val="005C12F9"/>
    <w:rsid w:val="005C17B5"/>
    <w:rsid w:val="005C20E6"/>
    <w:rsid w:val="005C22D0"/>
    <w:rsid w:val="005C2F71"/>
    <w:rsid w:val="005C4067"/>
    <w:rsid w:val="005C41A4"/>
    <w:rsid w:val="005C42D9"/>
    <w:rsid w:val="005C4458"/>
    <w:rsid w:val="005C4B04"/>
    <w:rsid w:val="005C51F9"/>
    <w:rsid w:val="005C6591"/>
    <w:rsid w:val="005C6DB6"/>
    <w:rsid w:val="005C6EB5"/>
    <w:rsid w:val="005C706A"/>
    <w:rsid w:val="005C728A"/>
    <w:rsid w:val="005C7D05"/>
    <w:rsid w:val="005D05F2"/>
    <w:rsid w:val="005D073A"/>
    <w:rsid w:val="005D0FF4"/>
    <w:rsid w:val="005D1526"/>
    <w:rsid w:val="005D163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6888"/>
    <w:rsid w:val="005D693D"/>
    <w:rsid w:val="005D6EE0"/>
    <w:rsid w:val="005D6F24"/>
    <w:rsid w:val="005D73A0"/>
    <w:rsid w:val="005D786C"/>
    <w:rsid w:val="005D7E0F"/>
    <w:rsid w:val="005D7FDE"/>
    <w:rsid w:val="005E056B"/>
    <w:rsid w:val="005E0A9B"/>
    <w:rsid w:val="005E0D8E"/>
    <w:rsid w:val="005E1768"/>
    <w:rsid w:val="005E1B4D"/>
    <w:rsid w:val="005E1FEC"/>
    <w:rsid w:val="005E2DB4"/>
    <w:rsid w:val="005E3531"/>
    <w:rsid w:val="005E361D"/>
    <w:rsid w:val="005E403D"/>
    <w:rsid w:val="005E4CEF"/>
    <w:rsid w:val="005E5874"/>
    <w:rsid w:val="005E676A"/>
    <w:rsid w:val="005E690A"/>
    <w:rsid w:val="005E6AAE"/>
    <w:rsid w:val="005E6BF5"/>
    <w:rsid w:val="005E7167"/>
    <w:rsid w:val="005E7429"/>
    <w:rsid w:val="005E7B76"/>
    <w:rsid w:val="005E7DFA"/>
    <w:rsid w:val="005E7F80"/>
    <w:rsid w:val="005F0112"/>
    <w:rsid w:val="005F0807"/>
    <w:rsid w:val="005F0810"/>
    <w:rsid w:val="005F1065"/>
    <w:rsid w:val="005F123A"/>
    <w:rsid w:val="005F1981"/>
    <w:rsid w:val="005F2517"/>
    <w:rsid w:val="005F2E79"/>
    <w:rsid w:val="005F3C79"/>
    <w:rsid w:val="005F3EAE"/>
    <w:rsid w:val="005F4997"/>
    <w:rsid w:val="005F5AEA"/>
    <w:rsid w:val="005F61F3"/>
    <w:rsid w:val="005F6917"/>
    <w:rsid w:val="005F7851"/>
    <w:rsid w:val="005F79A6"/>
    <w:rsid w:val="006009C0"/>
    <w:rsid w:val="00600A16"/>
    <w:rsid w:val="00600FF9"/>
    <w:rsid w:val="00601170"/>
    <w:rsid w:val="0060127B"/>
    <w:rsid w:val="006027A2"/>
    <w:rsid w:val="00602804"/>
    <w:rsid w:val="00602D1B"/>
    <w:rsid w:val="0060328B"/>
    <w:rsid w:val="00603495"/>
    <w:rsid w:val="00603DCB"/>
    <w:rsid w:val="00603F11"/>
    <w:rsid w:val="00604206"/>
    <w:rsid w:val="00604465"/>
    <w:rsid w:val="00604576"/>
    <w:rsid w:val="0060592D"/>
    <w:rsid w:val="00605F01"/>
    <w:rsid w:val="006063F3"/>
    <w:rsid w:val="00606933"/>
    <w:rsid w:val="00606A96"/>
    <w:rsid w:val="00607528"/>
    <w:rsid w:val="00607906"/>
    <w:rsid w:val="0061032D"/>
    <w:rsid w:val="006109AC"/>
    <w:rsid w:val="00610EA6"/>
    <w:rsid w:val="006110BD"/>
    <w:rsid w:val="006113ED"/>
    <w:rsid w:val="00611465"/>
    <w:rsid w:val="00611945"/>
    <w:rsid w:val="00612204"/>
    <w:rsid w:val="006126D1"/>
    <w:rsid w:val="00613232"/>
    <w:rsid w:val="00613254"/>
    <w:rsid w:val="00613379"/>
    <w:rsid w:val="006137CC"/>
    <w:rsid w:val="00613A60"/>
    <w:rsid w:val="00613CD3"/>
    <w:rsid w:val="00613DD0"/>
    <w:rsid w:val="00613E82"/>
    <w:rsid w:val="00614AE9"/>
    <w:rsid w:val="00614B31"/>
    <w:rsid w:val="00614E01"/>
    <w:rsid w:val="00615155"/>
    <w:rsid w:val="00615667"/>
    <w:rsid w:val="00616115"/>
    <w:rsid w:val="00617C3A"/>
    <w:rsid w:val="006200F7"/>
    <w:rsid w:val="0062080C"/>
    <w:rsid w:val="00620895"/>
    <w:rsid w:val="0062147A"/>
    <w:rsid w:val="006219BA"/>
    <w:rsid w:val="00621EF8"/>
    <w:rsid w:val="00622AB6"/>
    <w:rsid w:val="00622BC8"/>
    <w:rsid w:val="006232FB"/>
    <w:rsid w:val="00623B69"/>
    <w:rsid w:val="006248C7"/>
    <w:rsid w:val="00624BDB"/>
    <w:rsid w:val="00624D0D"/>
    <w:rsid w:val="00624F0B"/>
    <w:rsid w:val="0062540A"/>
    <w:rsid w:val="00625A3A"/>
    <w:rsid w:val="006265DD"/>
    <w:rsid w:val="006265E2"/>
    <w:rsid w:val="006274D4"/>
    <w:rsid w:val="00627F8E"/>
    <w:rsid w:val="006301CB"/>
    <w:rsid w:val="00630D88"/>
    <w:rsid w:val="00631C98"/>
    <w:rsid w:val="00631D3D"/>
    <w:rsid w:val="006327DC"/>
    <w:rsid w:val="0063280E"/>
    <w:rsid w:val="00632AD5"/>
    <w:rsid w:val="00632D35"/>
    <w:rsid w:val="006334C1"/>
    <w:rsid w:val="00633BA5"/>
    <w:rsid w:val="00633CFF"/>
    <w:rsid w:val="00633FBF"/>
    <w:rsid w:val="006340AE"/>
    <w:rsid w:val="006346CF"/>
    <w:rsid w:val="00634AEE"/>
    <w:rsid w:val="0063562F"/>
    <w:rsid w:val="00635F0E"/>
    <w:rsid w:val="00636530"/>
    <w:rsid w:val="00636AEE"/>
    <w:rsid w:val="00636CC0"/>
    <w:rsid w:val="0063750F"/>
    <w:rsid w:val="006376D5"/>
    <w:rsid w:val="006377CD"/>
    <w:rsid w:val="00637BE3"/>
    <w:rsid w:val="00637CEF"/>
    <w:rsid w:val="00637E66"/>
    <w:rsid w:val="00637E94"/>
    <w:rsid w:val="00640251"/>
    <w:rsid w:val="00640508"/>
    <w:rsid w:val="006415B7"/>
    <w:rsid w:val="006416D5"/>
    <w:rsid w:val="00641BB3"/>
    <w:rsid w:val="00641C90"/>
    <w:rsid w:val="006421C6"/>
    <w:rsid w:val="006430E5"/>
    <w:rsid w:val="006432E5"/>
    <w:rsid w:val="00643C91"/>
    <w:rsid w:val="006443A9"/>
    <w:rsid w:val="00644E03"/>
    <w:rsid w:val="00644ECB"/>
    <w:rsid w:val="0064570F"/>
    <w:rsid w:val="00645A78"/>
    <w:rsid w:val="00645AA4"/>
    <w:rsid w:val="006465C9"/>
    <w:rsid w:val="00647847"/>
    <w:rsid w:val="00650AA3"/>
    <w:rsid w:val="00650B44"/>
    <w:rsid w:val="006515B2"/>
    <w:rsid w:val="00651C70"/>
    <w:rsid w:val="00651EB3"/>
    <w:rsid w:val="00652DBC"/>
    <w:rsid w:val="00652E75"/>
    <w:rsid w:val="0065314D"/>
    <w:rsid w:val="00654965"/>
    <w:rsid w:val="00654998"/>
    <w:rsid w:val="00654E1D"/>
    <w:rsid w:val="006559EF"/>
    <w:rsid w:val="00655CA1"/>
    <w:rsid w:val="006564F3"/>
    <w:rsid w:val="00656E02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537E"/>
    <w:rsid w:val="006654FE"/>
    <w:rsid w:val="00665AB1"/>
    <w:rsid w:val="00666643"/>
    <w:rsid w:val="0066723C"/>
    <w:rsid w:val="00667463"/>
    <w:rsid w:val="006674AE"/>
    <w:rsid w:val="0066779A"/>
    <w:rsid w:val="0067103B"/>
    <w:rsid w:val="006710B9"/>
    <w:rsid w:val="006716CF"/>
    <w:rsid w:val="00671ACE"/>
    <w:rsid w:val="00671DC6"/>
    <w:rsid w:val="00672A2E"/>
    <w:rsid w:val="00672AF8"/>
    <w:rsid w:val="00673DA2"/>
    <w:rsid w:val="006745D3"/>
    <w:rsid w:val="00674916"/>
    <w:rsid w:val="00674CC0"/>
    <w:rsid w:val="00675A11"/>
    <w:rsid w:val="00675BFD"/>
    <w:rsid w:val="0067607C"/>
    <w:rsid w:val="006772DD"/>
    <w:rsid w:val="006775A5"/>
    <w:rsid w:val="006776A2"/>
    <w:rsid w:val="00677EE6"/>
    <w:rsid w:val="006801D8"/>
    <w:rsid w:val="006803B6"/>
    <w:rsid w:val="006813DC"/>
    <w:rsid w:val="00681B48"/>
    <w:rsid w:val="00681E32"/>
    <w:rsid w:val="006824D3"/>
    <w:rsid w:val="00682C6C"/>
    <w:rsid w:val="00683397"/>
    <w:rsid w:val="00683B62"/>
    <w:rsid w:val="00684411"/>
    <w:rsid w:val="00684426"/>
    <w:rsid w:val="0068562C"/>
    <w:rsid w:val="00685F2A"/>
    <w:rsid w:val="0068626F"/>
    <w:rsid w:val="00686C73"/>
    <w:rsid w:val="00687E20"/>
    <w:rsid w:val="006902C8"/>
    <w:rsid w:val="00690547"/>
    <w:rsid w:val="00690A30"/>
    <w:rsid w:val="006910E5"/>
    <w:rsid w:val="0069128B"/>
    <w:rsid w:val="006912D0"/>
    <w:rsid w:val="006917E2"/>
    <w:rsid w:val="00692D42"/>
    <w:rsid w:val="00692ED8"/>
    <w:rsid w:val="006937B2"/>
    <w:rsid w:val="00693BED"/>
    <w:rsid w:val="00693BEF"/>
    <w:rsid w:val="00693ED9"/>
    <w:rsid w:val="0069437C"/>
    <w:rsid w:val="00694554"/>
    <w:rsid w:val="00694DAC"/>
    <w:rsid w:val="006950E6"/>
    <w:rsid w:val="006951FB"/>
    <w:rsid w:val="00695279"/>
    <w:rsid w:val="0069558B"/>
    <w:rsid w:val="00695668"/>
    <w:rsid w:val="00695C09"/>
    <w:rsid w:val="00695DA7"/>
    <w:rsid w:val="00696084"/>
    <w:rsid w:val="00696307"/>
    <w:rsid w:val="00696581"/>
    <w:rsid w:val="00696D83"/>
    <w:rsid w:val="00697798"/>
    <w:rsid w:val="006978F1"/>
    <w:rsid w:val="006A07EC"/>
    <w:rsid w:val="006A09F7"/>
    <w:rsid w:val="006A0ACD"/>
    <w:rsid w:val="006A0D69"/>
    <w:rsid w:val="006A0DEC"/>
    <w:rsid w:val="006A13F9"/>
    <w:rsid w:val="006A17CD"/>
    <w:rsid w:val="006A1948"/>
    <w:rsid w:val="006A1AF8"/>
    <w:rsid w:val="006A253D"/>
    <w:rsid w:val="006A281D"/>
    <w:rsid w:val="006A2958"/>
    <w:rsid w:val="006A2A70"/>
    <w:rsid w:val="006A2D85"/>
    <w:rsid w:val="006A3147"/>
    <w:rsid w:val="006A320A"/>
    <w:rsid w:val="006A3245"/>
    <w:rsid w:val="006A3716"/>
    <w:rsid w:val="006A3791"/>
    <w:rsid w:val="006A3B0B"/>
    <w:rsid w:val="006A3D83"/>
    <w:rsid w:val="006A448F"/>
    <w:rsid w:val="006A4C7D"/>
    <w:rsid w:val="006A5F20"/>
    <w:rsid w:val="006A6084"/>
    <w:rsid w:val="006A62E1"/>
    <w:rsid w:val="006A6310"/>
    <w:rsid w:val="006A6B6F"/>
    <w:rsid w:val="006B0B06"/>
    <w:rsid w:val="006B0B98"/>
    <w:rsid w:val="006B1888"/>
    <w:rsid w:val="006B21E4"/>
    <w:rsid w:val="006B33E7"/>
    <w:rsid w:val="006B3F16"/>
    <w:rsid w:val="006B437F"/>
    <w:rsid w:val="006B478E"/>
    <w:rsid w:val="006B4924"/>
    <w:rsid w:val="006B4BF0"/>
    <w:rsid w:val="006B5580"/>
    <w:rsid w:val="006B5646"/>
    <w:rsid w:val="006B5E51"/>
    <w:rsid w:val="006B7797"/>
    <w:rsid w:val="006B7890"/>
    <w:rsid w:val="006B7A44"/>
    <w:rsid w:val="006B7EA9"/>
    <w:rsid w:val="006C0022"/>
    <w:rsid w:val="006C0406"/>
    <w:rsid w:val="006C077A"/>
    <w:rsid w:val="006C0D57"/>
    <w:rsid w:val="006C1466"/>
    <w:rsid w:val="006C1893"/>
    <w:rsid w:val="006C19E8"/>
    <w:rsid w:val="006C1B7E"/>
    <w:rsid w:val="006C22F8"/>
    <w:rsid w:val="006C26AC"/>
    <w:rsid w:val="006C2BF2"/>
    <w:rsid w:val="006C32B6"/>
    <w:rsid w:val="006C429F"/>
    <w:rsid w:val="006C4449"/>
    <w:rsid w:val="006C46B7"/>
    <w:rsid w:val="006C4CA9"/>
    <w:rsid w:val="006C5B2B"/>
    <w:rsid w:val="006C6154"/>
    <w:rsid w:val="006C6316"/>
    <w:rsid w:val="006C654E"/>
    <w:rsid w:val="006C6D17"/>
    <w:rsid w:val="006C6E94"/>
    <w:rsid w:val="006C7897"/>
    <w:rsid w:val="006C78B4"/>
    <w:rsid w:val="006C7BF2"/>
    <w:rsid w:val="006D09BA"/>
    <w:rsid w:val="006D1868"/>
    <w:rsid w:val="006D18E4"/>
    <w:rsid w:val="006D1D78"/>
    <w:rsid w:val="006D274E"/>
    <w:rsid w:val="006D2795"/>
    <w:rsid w:val="006D27A0"/>
    <w:rsid w:val="006D29D9"/>
    <w:rsid w:val="006D2A29"/>
    <w:rsid w:val="006D2AF0"/>
    <w:rsid w:val="006D2AF3"/>
    <w:rsid w:val="006D2CED"/>
    <w:rsid w:val="006D3426"/>
    <w:rsid w:val="006D3561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7115"/>
    <w:rsid w:val="006D72BE"/>
    <w:rsid w:val="006D7507"/>
    <w:rsid w:val="006D7652"/>
    <w:rsid w:val="006D7C24"/>
    <w:rsid w:val="006D7C6F"/>
    <w:rsid w:val="006E05A8"/>
    <w:rsid w:val="006E1955"/>
    <w:rsid w:val="006E2105"/>
    <w:rsid w:val="006E21B3"/>
    <w:rsid w:val="006E2E46"/>
    <w:rsid w:val="006E325E"/>
    <w:rsid w:val="006E32B7"/>
    <w:rsid w:val="006E4195"/>
    <w:rsid w:val="006E45C5"/>
    <w:rsid w:val="006E555C"/>
    <w:rsid w:val="006E617B"/>
    <w:rsid w:val="006E66EC"/>
    <w:rsid w:val="006E6E83"/>
    <w:rsid w:val="006E6FBB"/>
    <w:rsid w:val="006F1453"/>
    <w:rsid w:val="006F1C09"/>
    <w:rsid w:val="006F220C"/>
    <w:rsid w:val="006F264C"/>
    <w:rsid w:val="006F27C3"/>
    <w:rsid w:val="006F3590"/>
    <w:rsid w:val="006F3885"/>
    <w:rsid w:val="006F38B8"/>
    <w:rsid w:val="006F4C30"/>
    <w:rsid w:val="006F555A"/>
    <w:rsid w:val="006F5EBE"/>
    <w:rsid w:val="006F60EE"/>
    <w:rsid w:val="006F6391"/>
    <w:rsid w:val="006F6DF0"/>
    <w:rsid w:val="006F70A5"/>
    <w:rsid w:val="006F7215"/>
    <w:rsid w:val="00700027"/>
    <w:rsid w:val="00700217"/>
    <w:rsid w:val="00701297"/>
    <w:rsid w:val="00701996"/>
    <w:rsid w:val="00701C50"/>
    <w:rsid w:val="00703958"/>
    <w:rsid w:val="00703B90"/>
    <w:rsid w:val="007044FF"/>
    <w:rsid w:val="00704856"/>
    <w:rsid w:val="0070505F"/>
    <w:rsid w:val="007056E4"/>
    <w:rsid w:val="00705B97"/>
    <w:rsid w:val="00706B66"/>
    <w:rsid w:val="00706F2C"/>
    <w:rsid w:val="0070780A"/>
    <w:rsid w:val="0071105A"/>
    <w:rsid w:val="0071184B"/>
    <w:rsid w:val="007118FA"/>
    <w:rsid w:val="00711E0C"/>
    <w:rsid w:val="0071288E"/>
    <w:rsid w:val="00712B61"/>
    <w:rsid w:val="00712D31"/>
    <w:rsid w:val="00713118"/>
    <w:rsid w:val="007132B9"/>
    <w:rsid w:val="00714D12"/>
    <w:rsid w:val="0071546E"/>
    <w:rsid w:val="007156DD"/>
    <w:rsid w:val="00715D06"/>
    <w:rsid w:val="007164A6"/>
    <w:rsid w:val="0071660E"/>
    <w:rsid w:val="00716715"/>
    <w:rsid w:val="007169B2"/>
    <w:rsid w:val="007169B3"/>
    <w:rsid w:val="007174D4"/>
    <w:rsid w:val="00717767"/>
    <w:rsid w:val="0071792A"/>
    <w:rsid w:val="00717CA1"/>
    <w:rsid w:val="0072142A"/>
    <w:rsid w:val="00721D96"/>
    <w:rsid w:val="00722AE1"/>
    <w:rsid w:val="007230DD"/>
    <w:rsid w:val="0072349E"/>
    <w:rsid w:val="0072392A"/>
    <w:rsid w:val="00723CC0"/>
    <w:rsid w:val="00723ECD"/>
    <w:rsid w:val="007240B2"/>
    <w:rsid w:val="00724B5D"/>
    <w:rsid w:val="0072504A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235B"/>
    <w:rsid w:val="0073288C"/>
    <w:rsid w:val="0073290A"/>
    <w:rsid w:val="00732951"/>
    <w:rsid w:val="00732E0A"/>
    <w:rsid w:val="00733A19"/>
    <w:rsid w:val="00733B7C"/>
    <w:rsid w:val="007341BF"/>
    <w:rsid w:val="0073424F"/>
    <w:rsid w:val="0073499A"/>
    <w:rsid w:val="00734DA2"/>
    <w:rsid w:val="007352B7"/>
    <w:rsid w:val="0073533D"/>
    <w:rsid w:val="0073548C"/>
    <w:rsid w:val="007365EA"/>
    <w:rsid w:val="00736945"/>
    <w:rsid w:val="00737C77"/>
    <w:rsid w:val="00737F84"/>
    <w:rsid w:val="00740590"/>
    <w:rsid w:val="00740A78"/>
    <w:rsid w:val="00740BC3"/>
    <w:rsid w:val="00740BC5"/>
    <w:rsid w:val="0074110F"/>
    <w:rsid w:val="007420C6"/>
    <w:rsid w:val="00742C94"/>
    <w:rsid w:val="00742F37"/>
    <w:rsid w:val="00743393"/>
    <w:rsid w:val="00743994"/>
    <w:rsid w:val="00744204"/>
    <w:rsid w:val="0074427F"/>
    <w:rsid w:val="007445DC"/>
    <w:rsid w:val="00744AB8"/>
    <w:rsid w:val="00744B79"/>
    <w:rsid w:val="0074528A"/>
    <w:rsid w:val="007456C5"/>
    <w:rsid w:val="007458E1"/>
    <w:rsid w:val="00745982"/>
    <w:rsid w:val="00745BF5"/>
    <w:rsid w:val="00746FA3"/>
    <w:rsid w:val="0074782B"/>
    <w:rsid w:val="00747846"/>
    <w:rsid w:val="00750017"/>
    <w:rsid w:val="00750389"/>
    <w:rsid w:val="00750430"/>
    <w:rsid w:val="00750444"/>
    <w:rsid w:val="00750536"/>
    <w:rsid w:val="007506A4"/>
    <w:rsid w:val="00750D22"/>
    <w:rsid w:val="00752318"/>
    <w:rsid w:val="00752994"/>
    <w:rsid w:val="00752AC5"/>
    <w:rsid w:val="00753722"/>
    <w:rsid w:val="007537A6"/>
    <w:rsid w:val="00753A07"/>
    <w:rsid w:val="00753B6B"/>
    <w:rsid w:val="00753DAF"/>
    <w:rsid w:val="00754440"/>
    <w:rsid w:val="0075465D"/>
    <w:rsid w:val="0075473B"/>
    <w:rsid w:val="007548DE"/>
    <w:rsid w:val="00754978"/>
    <w:rsid w:val="00754E29"/>
    <w:rsid w:val="00755DFE"/>
    <w:rsid w:val="00756927"/>
    <w:rsid w:val="00756F17"/>
    <w:rsid w:val="00756F49"/>
    <w:rsid w:val="00757DDB"/>
    <w:rsid w:val="0076010A"/>
    <w:rsid w:val="00760156"/>
    <w:rsid w:val="007605F4"/>
    <w:rsid w:val="00760819"/>
    <w:rsid w:val="00760D81"/>
    <w:rsid w:val="00760DD9"/>
    <w:rsid w:val="00760F6C"/>
    <w:rsid w:val="007610FD"/>
    <w:rsid w:val="00762B2E"/>
    <w:rsid w:val="00762B49"/>
    <w:rsid w:val="0076368D"/>
    <w:rsid w:val="007640CC"/>
    <w:rsid w:val="00765863"/>
    <w:rsid w:val="00765ADD"/>
    <w:rsid w:val="00766E54"/>
    <w:rsid w:val="00767680"/>
    <w:rsid w:val="00767B10"/>
    <w:rsid w:val="00767B94"/>
    <w:rsid w:val="00770323"/>
    <w:rsid w:val="00770745"/>
    <w:rsid w:val="007707B8"/>
    <w:rsid w:val="0077087F"/>
    <w:rsid w:val="0077102D"/>
    <w:rsid w:val="007715AC"/>
    <w:rsid w:val="007715AE"/>
    <w:rsid w:val="0077292C"/>
    <w:rsid w:val="00774346"/>
    <w:rsid w:val="00775414"/>
    <w:rsid w:val="007758FA"/>
    <w:rsid w:val="0077767E"/>
    <w:rsid w:val="007777A2"/>
    <w:rsid w:val="00780769"/>
    <w:rsid w:val="007807BD"/>
    <w:rsid w:val="00780CD2"/>
    <w:rsid w:val="0078121B"/>
    <w:rsid w:val="0078180C"/>
    <w:rsid w:val="00782161"/>
    <w:rsid w:val="00782399"/>
    <w:rsid w:val="00782522"/>
    <w:rsid w:val="00782739"/>
    <w:rsid w:val="007836BB"/>
    <w:rsid w:val="00783771"/>
    <w:rsid w:val="00783C3C"/>
    <w:rsid w:val="00783CBB"/>
    <w:rsid w:val="00783FFE"/>
    <w:rsid w:val="00784CE3"/>
    <w:rsid w:val="00784EEF"/>
    <w:rsid w:val="0078529A"/>
    <w:rsid w:val="007852B5"/>
    <w:rsid w:val="00785835"/>
    <w:rsid w:val="007859B0"/>
    <w:rsid w:val="00785D37"/>
    <w:rsid w:val="00785D59"/>
    <w:rsid w:val="00785E19"/>
    <w:rsid w:val="00785E62"/>
    <w:rsid w:val="007863D1"/>
    <w:rsid w:val="00786403"/>
    <w:rsid w:val="007868FC"/>
    <w:rsid w:val="00786ADB"/>
    <w:rsid w:val="00786D70"/>
    <w:rsid w:val="00787420"/>
    <w:rsid w:val="00787798"/>
    <w:rsid w:val="00790DE3"/>
    <w:rsid w:val="00791B34"/>
    <w:rsid w:val="007927F3"/>
    <w:rsid w:val="007928B9"/>
    <w:rsid w:val="00793751"/>
    <w:rsid w:val="00794CDF"/>
    <w:rsid w:val="007963FF"/>
    <w:rsid w:val="00796BF3"/>
    <w:rsid w:val="00796C76"/>
    <w:rsid w:val="00797E9A"/>
    <w:rsid w:val="007A05C4"/>
    <w:rsid w:val="007A1B70"/>
    <w:rsid w:val="007A282A"/>
    <w:rsid w:val="007A36BC"/>
    <w:rsid w:val="007A39DC"/>
    <w:rsid w:val="007A4113"/>
    <w:rsid w:val="007A49D8"/>
    <w:rsid w:val="007A4ABA"/>
    <w:rsid w:val="007A4CBE"/>
    <w:rsid w:val="007A6917"/>
    <w:rsid w:val="007A6D2C"/>
    <w:rsid w:val="007A6D37"/>
    <w:rsid w:val="007A7080"/>
    <w:rsid w:val="007A7493"/>
    <w:rsid w:val="007A78E1"/>
    <w:rsid w:val="007A7EEC"/>
    <w:rsid w:val="007B0ABF"/>
    <w:rsid w:val="007B0B86"/>
    <w:rsid w:val="007B0F7F"/>
    <w:rsid w:val="007B1300"/>
    <w:rsid w:val="007B15DA"/>
    <w:rsid w:val="007B19C1"/>
    <w:rsid w:val="007B1EB9"/>
    <w:rsid w:val="007B257E"/>
    <w:rsid w:val="007B3B4B"/>
    <w:rsid w:val="007B5490"/>
    <w:rsid w:val="007B58BB"/>
    <w:rsid w:val="007B5904"/>
    <w:rsid w:val="007B5DE6"/>
    <w:rsid w:val="007B5E8D"/>
    <w:rsid w:val="007B67FE"/>
    <w:rsid w:val="007B7794"/>
    <w:rsid w:val="007B7B1B"/>
    <w:rsid w:val="007C030D"/>
    <w:rsid w:val="007C088D"/>
    <w:rsid w:val="007C0B2B"/>
    <w:rsid w:val="007C1811"/>
    <w:rsid w:val="007C260E"/>
    <w:rsid w:val="007C2668"/>
    <w:rsid w:val="007C2890"/>
    <w:rsid w:val="007C318A"/>
    <w:rsid w:val="007C32F2"/>
    <w:rsid w:val="007C341A"/>
    <w:rsid w:val="007C3A55"/>
    <w:rsid w:val="007C3C78"/>
    <w:rsid w:val="007C4322"/>
    <w:rsid w:val="007C4399"/>
    <w:rsid w:val="007C48FC"/>
    <w:rsid w:val="007C5499"/>
    <w:rsid w:val="007C5C41"/>
    <w:rsid w:val="007C603A"/>
    <w:rsid w:val="007C6089"/>
    <w:rsid w:val="007C65EB"/>
    <w:rsid w:val="007C7462"/>
    <w:rsid w:val="007C7AAA"/>
    <w:rsid w:val="007C7FFD"/>
    <w:rsid w:val="007D0A62"/>
    <w:rsid w:val="007D0C82"/>
    <w:rsid w:val="007D20C8"/>
    <w:rsid w:val="007D220D"/>
    <w:rsid w:val="007D25B1"/>
    <w:rsid w:val="007D2AED"/>
    <w:rsid w:val="007D3251"/>
    <w:rsid w:val="007D36B3"/>
    <w:rsid w:val="007D3D8C"/>
    <w:rsid w:val="007D4433"/>
    <w:rsid w:val="007D478C"/>
    <w:rsid w:val="007D4892"/>
    <w:rsid w:val="007D4D68"/>
    <w:rsid w:val="007D4ECF"/>
    <w:rsid w:val="007D564E"/>
    <w:rsid w:val="007D58E6"/>
    <w:rsid w:val="007D590D"/>
    <w:rsid w:val="007D598D"/>
    <w:rsid w:val="007D6167"/>
    <w:rsid w:val="007D6180"/>
    <w:rsid w:val="007D6EBF"/>
    <w:rsid w:val="007E03CF"/>
    <w:rsid w:val="007E11A9"/>
    <w:rsid w:val="007E131C"/>
    <w:rsid w:val="007E1819"/>
    <w:rsid w:val="007E1B77"/>
    <w:rsid w:val="007E1D99"/>
    <w:rsid w:val="007E2A1C"/>
    <w:rsid w:val="007E2B24"/>
    <w:rsid w:val="007E2CDF"/>
    <w:rsid w:val="007E38AA"/>
    <w:rsid w:val="007E4756"/>
    <w:rsid w:val="007E4D68"/>
    <w:rsid w:val="007E51C1"/>
    <w:rsid w:val="007E5341"/>
    <w:rsid w:val="007E5DF0"/>
    <w:rsid w:val="007E5E22"/>
    <w:rsid w:val="007E61D0"/>
    <w:rsid w:val="007E6370"/>
    <w:rsid w:val="007E648D"/>
    <w:rsid w:val="007E6644"/>
    <w:rsid w:val="007E6710"/>
    <w:rsid w:val="007E6D72"/>
    <w:rsid w:val="007E6DBB"/>
    <w:rsid w:val="007E6F27"/>
    <w:rsid w:val="007E7102"/>
    <w:rsid w:val="007F047A"/>
    <w:rsid w:val="007F07CA"/>
    <w:rsid w:val="007F1BF9"/>
    <w:rsid w:val="007F1C6D"/>
    <w:rsid w:val="007F2DB3"/>
    <w:rsid w:val="007F3000"/>
    <w:rsid w:val="007F3E6F"/>
    <w:rsid w:val="007F48C9"/>
    <w:rsid w:val="007F4953"/>
    <w:rsid w:val="007F5D00"/>
    <w:rsid w:val="007F5D12"/>
    <w:rsid w:val="007F5D65"/>
    <w:rsid w:val="007F6351"/>
    <w:rsid w:val="007F7922"/>
    <w:rsid w:val="008002D8"/>
    <w:rsid w:val="008002EE"/>
    <w:rsid w:val="00800619"/>
    <w:rsid w:val="00800A42"/>
    <w:rsid w:val="00800C9D"/>
    <w:rsid w:val="00800CA6"/>
    <w:rsid w:val="00802327"/>
    <w:rsid w:val="00802F91"/>
    <w:rsid w:val="00803140"/>
    <w:rsid w:val="00803344"/>
    <w:rsid w:val="00803385"/>
    <w:rsid w:val="008039FF"/>
    <w:rsid w:val="00803EE6"/>
    <w:rsid w:val="00804138"/>
    <w:rsid w:val="00804B2B"/>
    <w:rsid w:val="00804C19"/>
    <w:rsid w:val="00806459"/>
    <w:rsid w:val="008069EC"/>
    <w:rsid w:val="00806AEC"/>
    <w:rsid w:val="008071B1"/>
    <w:rsid w:val="00807A02"/>
    <w:rsid w:val="00807EEA"/>
    <w:rsid w:val="00810145"/>
    <w:rsid w:val="0081118E"/>
    <w:rsid w:val="0081135F"/>
    <w:rsid w:val="00812B44"/>
    <w:rsid w:val="00812CE6"/>
    <w:rsid w:val="008138DD"/>
    <w:rsid w:val="00813FD2"/>
    <w:rsid w:val="00814012"/>
    <w:rsid w:val="00814434"/>
    <w:rsid w:val="00815110"/>
    <w:rsid w:val="0081558D"/>
    <w:rsid w:val="0081579E"/>
    <w:rsid w:val="00815A80"/>
    <w:rsid w:val="00815DD6"/>
    <w:rsid w:val="00816235"/>
    <w:rsid w:val="00816403"/>
    <w:rsid w:val="00816615"/>
    <w:rsid w:val="0081673F"/>
    <w:rsid w:val="0081697A"/>
    <w:rsid w:val="008172B4"/>
    <w:rsid w:val="00817AA0"/>
    <w:rsid w:val="008202DD"/>
    <w:rsid w:val="008204A0"/>
    <w:rsid w:val="00822367"/>
    <w:rsid w:val="0082276C"/>
    <w:rsid w:val="00822842"/>
    <w:rsid w:val="00822FBF"/>
    <w:rsid w:val="00822FDC"/>
    <w:rsid w:val="0082317F"/>
    <w:rsid w:val="008232F4"/>
    <w:rsid w:val="008234F1"/>
    <w:rsid w:val="0082391B"/>
    <w:rsid w:val="008246E5"/>
    <w:rsid w:val="00825B0D"/>
    <w:rsid w:val="00825B69"/>
    <w:rsid w:val="00825D90"/>
    <w:rsid w:val="00827BBF"/>
    <w:rsid w:val="00827D8C"/>
    <w:rsid w:val="00827DA7"/>
    <w:rsid w:val="0083042E"/>
    <w:rsid w:val="00830553"/>
    <w:rsid w:val="00830AEB"/>
    <w:rsid w:val="00831650"/>
    <w:rsid w:val="00831DBF"/>
    <w:rsid w:val="00831FDF"/>
    <w:rsid w:val="0083216A"/>
    <w:rsid w:val="008322AF"/>
    <w:rsid w:val="008322DA"/>
    <w:rsid w:val="00833033"/>
    <w:rsid w:val="008335E5"/>
    <w:rsid w:val="00833DA2"/>
    <w:rsid w:val="00834162"/>
    <w:rsid w:val="00834326"/>
    <w:rsid w:val="00834360"/>
    <w:rsid w:val="008349FB"/>
    <w:rsid w:val="00834AB1"/>
    <w:rsid w:val="00834AD1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8DF"/>
    <w:rsid w:val="00841B71"/>
    <w:rsid w:val="00843320"/>
    <w:rsid w:val="008438DD"/>
    <w:rsid w:val="00843C32"/>
    <w:rsid w:val="00843F87"/>
    <w:rsid w:val="0084447E"/>
    <w:rsid w:val="00844B92"/>
    <w:rsid w:val="00844FC7"/>
    <w:rsid w:val="00845107"/>
    <w:rsid w:val="00845204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36E6"/>
    <w:rsid w:val="00854832"/>
    <w:rsid w:val="00854F96"/>
    <w:rsid w:val="0085543C"/>
    <w:rsid w:val="00855535"/>
    <w:rsid w:val="00855688"/>
    <w:rsid w:val="00855765"/>
    <w:rsid w:val="00855BA4"/>
    <w:rsid w:val="00855D74"/>
    <w:rsid w:val="00855FA9"/>
    <w:rsid w:val="008560F0"/>
    <w:rsid w:val="00856C67"/>
    <w:rsid w:val="00856EAA"/>
    <w:rsid w:val="008573D1"/>
    <w:rsid w:val="008579D2"/>
    <w:rsid w:val="00860ACA"/>
    <w:rsid w:val="008613DE"/>
    <w:rsid w:val="00861414"/>
    <w:rsid w:val="00861721"/>
    <w:rsid w:val="00862192"/>
    <w:rsid w:val="0086231A"/>
    <w:rsid w:val="00862A6B"/>
    <w:rsid w:val="00862C24"/>
    <w:rsid w:val="008637BA"/>
    <w:rsid w:val="00863A45"/>
    <w:rsid w:val="00864330"/>
    <w:rsid w:val="008645D1"/>
    <w:rsid w:val="00864FA1"/>
    <w:rsid w:val="00865531"/>
    <w:rsid w:val="00865BEF"/>
    <w:rsid w:val="00865CBB"/>
    <w:rsid w:val="00865E76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D2B"/>
    <w:rsid w:val="008713B4"/>
    <w:rsid w:val="008717E6"/>
    <w:rsid w:val="00871E52"/>
    <w:rsid w:val="008727F0"/>
    <w:rsid w:val="0087346A"/>
    <w:rsid w:val="00873563"/>
    <w:rsid w:val="00873A23"/>
    <w:rsid w:val="00873F4C"/>
    <w:rsid w:val="00875052"/>
    <w:rsid w:val="00875395"/>
    <w:rsid w:val="008756AC"/>
    <w:rsid w:val="00875E78"/>
    <w:rsid w:val="00876BDD"/>
    <w:rsid w:val="00876F4C"/>
    <w:rsid w:val="00877DE4"/>
    <w:rsid w:val="00877E7E"/>
    <w:rsid w:val="008805A2"/>
    <w:rsid w:val="00880F7E"/>
    <w:rsid w:val="00880F8A"/>
    <w:rsid w:val="008810CE"/>
    <w:rsid w:val="0088126C"/>
    <w:rsid w:val="008816A4"/>
    <w:rsid w:val="00881FE8"/>
    <w:rsid w:val="0088225E"/>
    <w:rsid w:val="00882841"/>
    <w:rsid w:val="00882D09"/>
    <w:rsid w:val="0088383A"/>
    <w:rsid w:val="00883D71"/>
    <w:rsid w:val="00885291"/>
    <w:rsid w:val="008852B5"/>
    <w:rsid w:val="00885E52"/>
    <w:rsid w:val="0088612B"/>
    <w:rsid w:val="0088635F"/>
    <w:rsid w:val="008867FC"/>
    <w:rsid w:val="00886EC0"/>
    <w:rsid w:val="008873EF"/>
    <w:rsid w:val="00887B28"/>
    <w:rsid w:val="008904C1"/>
    <w:rsid w:val="00890ACF"/>
    <w:rsid w:val="00890DFB"/>
    <w:rsid w:val="00891641"/>
    <w:rsid w:val="00891693"/>
    <w:rsid w:val="008919A5"/>
    <w:rsid w:val="00891A15"/>
    <w:rsid w:val="00891A24"/>
    <w:rsid w:val="00891BA9"/>
    <w:rsid w:val="00891C39"/>
    <w:rsid w:val="0089244B"/>
    <w:rsid w:val="00892481"/>
    <w:rsid w:val="00892810"/>
    <w:rsid w:val="00892AF1"/>
    <w:rsid w:val="00893028"/>
    <w:rsid w:val="00893AFE"/>
    <w:rsid w:val="00893D0B"/>
    <w:rsid w:val="0089496F"/>
    <w:rsid w:val="00895277"/>
    <w:rsid w:val="008953EA"/>
    <w:rsid w:val="008955D9"/>
    <w:rsid w:val="00896107"/>
    <w:rsid w:val="0089648C"/>
    <w:rsid w:val="00896650"/>
    <w:rsid w:val="0089670E"/>
    <w:rsid w:val="00897310"/>
    <w:rsid w:val="008A0FD9"/>
    <w:rsid w:val="008A1247"/>
    <w:rsid w:val="008A12FB"/>
    <w:rsid w:val="008A158F"/>
    <w:rsid w:val="008A185A"/>
    <w:rsid w:val="008A2E30"/>
    <w:rsid w:val="008A33BE"/>
    <w:rsid w:val="008A3AEF"/>
    <w:rsid w:val="008A3C2A"/>
    <w:rsid w:val="008A3F4B"/>
    <w:rsid w:val="008A3F58"/>
    <w:rsid w:val="008A3F8F"/>
    <w:rsid w:val="008A5187"/>
    <w:rsid w:val="008A534D"/>
    <w:rsid w:val="008A6096"/>
    <w:rsid w:val="008A625F"/>
    <w:rsid w:val="008A630D"/>
    <w:rsid w:val="008A6353"/>
    <w:rsid w:val="008A6A06"/>
    <w:rsid w:val="008A6AAE"/>
    <w:rsid w:val="008A7056"/>
    <w:rsid w:val="008A7748"/>
    <w:rsid w:val="008A78A6"/>
    <w:rsid w:val="008A7924"/>
    <w:rsid w:val="008A7A67"/>
    <w:rsid w:val="008A7AD7"/>
    <w:rsid w:val="008B0F4C"/>
    <w:rsid w:val="008B0FA3"/>
    <w:rsid w:val="008B14C5"/>
    <w:rsid w:val="008B156F"/>
    <w:rsid w:val="008B1921"/>
    <w:rsid w:val="008B351E"/>
    <w:rsid w:val="008B3825"/>
    <w:rsid w:val="008B4B00"/>
    <w:rsid w:val="008B4EF8"/>
    <w:rsid w:val="008B4FF5"/>
    <w:rsid w:val="008B515E"/>
    <w:rsid w:val="008B5423"/>
    <w:rsid w:val="008B5A1A"/>
    <w:rsid w:val="008B60BC"/>
    <w:rsid w:val="008B614A"/>
    <w:rsid w:val="008B648C"/>
    <w:rsid w:val="008B64A9"/>
    <w:rsid w:val="008B72CA"/>
    <w:rsid w:val="008B7452"/>
    <w:rsid w:val="008B75E7"/>
    <w:rsid w:val="008C0124"/>
    <w:rsid w:val="008C08EF"/>
    <w:rsid w:val="008C0ADE"/>
    <w:rsid w:val="008C1560"/>
    <w:rsid w:val="008C190C"/>
    <w:rsid w:val="008C2384"/>
    <w:rsid w:val="008C27F7"/>
    <w:rsid w:val="008C297D"/>
    <w:rsid w:val="008C2F70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6CD"/>
    <w:rsid w:val="008C6C60"/>
    <w:rsid w:val="008C72AA"/>
    <w:rsid w:val="008C7ACA"/>
    <w:rsid w:val="008C7B79"/>
    <w:rsid w:val="008D0C95"/>
    <w:rsid w:val="008D1956"/>
    <w:rsid w:val="008D1D44"/>
    <w:rsid w:val="008D26A7"/>
    <w:rsid w:val="008D2CC2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699"/>
    <w:rsid w:val="008D710C"/>
    <w:rsid w:val="008D7E46"/>
    <w:rsid w:val="008E008D"/>
    <w:rsid w:val="008E09A7"/>
    <w:rsid w:val="008E1830"/>
    <w:rsid w:val="008E1968"/>
    <w:rsid w:val="008E25C3"/>
    <w:rsid w:val="008E2ED4"/>
    <w:rsid w:val="008E2FA6"/>
    <w:rsid w:val="008E3098"/>
    <w:rsid w:val="008E35F8"/>
    <w:rsid w:val="008E3781"/>
    <w:rsid w:val="008E3B56"/>
    <w:rsid w:val="008E47D7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7C95"/>
    <w:rsid w:val="008E7EDB"/>
    <w:rsid w:val="008F0700"/>
    <w:rsid w:val="008F0D6E"/>
    <w:rsid w:val="008F0EB4"/>
    <w:rsid w:val="008F105F"/>
    <w:rsid w:val="008F1109"/>
    <w:rsid w:val="008F1E5B"/>
    <w:rsid w:val="008F26E1"/>
    <w:rsid w:val="008F2BA6"/>
    <w:rsid w:val="008F304D"/>
    <w:rsid w:val="008F3105"/>
    <w:rsid w:val="008F32A8"/>
    <w:rsid w:val="008F363B"/>
    <w:rsid w:val="008F3A01"/>
    <w:rsid w:val="008F474E"/>
    <w:rsid w:val="008F4A5F"/>
    <w:rsid w:val="008F4DEC"/>
    <w:rsid w:val="008F5FDB"/>
    <w:rsid w:val="008F6AFD"/>
    <w:rsid w:val="008F6DA2"/>
    <w:rsid w:val="008F7965"/>
    <w:rsid w:val="00900565"/>
    <w:rsid w:val="00900FF0"/>
    <w:rsid w:val="009016AC"/>
    <w:rsid w:val="00901983"/>
    <w:rsid w:val="00902821"/>
    <w:rsid w:val="00903F7E"/>
    <w:rsid w:val="009042AC"/>
    <w:rsid w:val="0090440B"/>
    <w:rsid w:val="00905239"/>
    <w:rsid w:val="00905D0E"/>
    <w:rsid w:val="00905FDA"/>
    <w:rsid w:val="009063D6"/>
    <w:rsid w:val="009068AE"/>
    <w:rsid w:val="00906940"/>
    <w:rsid w:val="009069CD"/>
    <w:rsid w:val="00906CB3"/>
    <w:rsid w:val="009074C7"/>
    <w:rsid w:val="0090774F"/>
    <w:rsid w:val="009100DD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34B"/>
    <w:rsid w:val="00914395"/>
    <w:rsid w:val="00914495"/>
    <w:rsid w:val="00914BDF"/>
    <w:rsid w:val="0091527D"/>
    <w:rsid w:val="00915402"/>
    <w:rsid w:val="00916AD0"/>
    <w:rsid w:val="009170D1"/>
    <w:rsid w:val="00917C6E"/>
    <w:rsid w:val="00920095"/>
    <w:rsid w:val="00920140"/>
    <w:rsid w:val="0092019E"/>
    <w:rsid w:val="00920DD3"/>
    <w:rsid w:val="0092136D"/>
    <w:rsid w:val="009215A5"/>
    <w:rsid w:val="0092196A"/>
    <w:rsid w:val="00921C09"/>
    <w:rsid w:val="00922944"/>
    <w:rsid w:val="00922F4D"/>
    <w:rsid w:val="009230B4"/>
    <w:rsid w:val="0092324B"/>
    <w:rsid w:val="00923AA2"/>
    <w:rsid w:val="00924098"/>
    <w:rsid w:val="00925398"/>
    <w:rsid w:val="009254FE"/>
    <w:rsid w:val="00925DF5"/>
    <w:rsid w:val="009264CC"/>
    <w:rsid w:val="00926F97"/>
    <w:rsid w:val="00927113"/>
    <w:rsid w:val="00927E80"/>
    <w:rsid w:val="0093013F"/>
    <w:rsid w:val="009301AA"/>
    <w:rsid w:val="0093052D"/>
    <w:rsid w:val="00930CC0"/>
    <w:rsid w:val="00930F47"/>
    <w:rsid w:val="0093130F"/>
    <w:rsid w:val="009313B6"/>
    <w:rsid w:val="0093141F"/>
    <w:rsid w:val="00931EA8"/>
    <w:rsid w:val="00932830"/>
    <w:rsid w:val="00932DC2"/>
    <w:rsid w:val="0093317E"/>
    <w:rsid w:val="0093358B"/>
    <w:rsid w:val="009335A3"/>
    <w:rsid w:val="00934098"/>
    <w:rsid w:val="00934305"/>
    <w:rsid w:val="00934F97"/>
    <w:rsid w:val="009352B9"/>
    <w:rsid w:val="00935677"/>
    <w:rsid w:val="00935EEF"/>
    <w:rsid w:val="009360B9"/>
    <w:rsid w:val="00937C66"/>
    <w:rsid w:val="0094063C"/>
    <w:rsid w:val="00940D42"/>
    <w:rsid w:val="009414D4"/>
    <w:rsid w:val="009420AE"/>
    <w:rsid w:val="009423BB"/>
    <w:rsid w:val="00942603"/>
    <w:rsid w:val="009428DD"/>
    <w:rsid w:val="00942982"/>
    <w:rsid w:val="00942F2B"/>
    <w:rsid w:val="00943389"/>
    <w:rsid w:val="00943921"/>
    <w:rsid w:val="00943A36"/>
    <w:rsid w:val="00944720"/>
    <w:rsid w:val="00945BCA"/>
    <w:rsid w:val="00947827"/>
    <w:rsid w:val="00950788"/>
    <w:rsid w:val="009507E1"/>
    <w:rsid w:val="0095143D"/>
    <w:rsid w:val="0095221A"/>
    <w:rsid w:val="009524D8"/>
    <w:rsid w:val="00953171"/>
    <w:rsid w:val="0095321F"/>
    <w:rsid w:val="0095356D"/>
    <w:rsid w:val="009537B5"/>
    <w:rsid w:val="00954898"/>
    <w:rsid w:val="00954C9C"/>
    <w:rsid w:val="00954E21"/>
    <w:rsid w:val="00955043"/>
    <w:rsid w:val="009552BA"/>
    <w:rsid w:val="009552BB"/>
    <w:rsid w:val="009558F6"/>
    <w:rsid w:val="00955FA2"/>
    <w:rsid w:val="009567B5"/>
    <w:rsid w:val="0095718F"/>
    <w:rsid w:val="00957C5F"/>
    <w:rsid w:val="00957F27"/>
    <w:rsid w:val="00960392"/>
    <w:rsid w:val="009603B4"/>
    <w:rsid w:val="0096097E"/>
    <w:rsid w:val="00960AD3"/>
    <w:rsid w:val="00960BE3"/>
    <w:rsid w:val="00961350"/>
    <w:rsid w:val="009619B6"/>
    <w:rsid w:val="00961B4C"/>
    <w:rsid w:val="00962211"/>
    <w:rsid w:val="00964902"/>
    <w:rsid w:val="00964F07"/>
    <w:rsid w:val="00965651"/>
    <w:rsid w:val="009656C6"/>
    <w:rsid w:val="00965B17"/>
    <w:rsid w:val="009667D7"/>
    <w:rsid w:val="0096705D"/>
    <w:rsid w:val="00967F56"/>
    <w:rsid w:val="00970106"/>
    <w:rsid w:val="009706D9"/>
    <w:rsid w:val="00970DBD"/>
    <w:rsid w:val="00972796"/>
    <w:rsid w:val="00973C50"/>
    <w:rsid w:val="00974638"/>
    <w:rsid w:val="009756FE"/>
    <w:rsid w:val="00975D6E"/>
    <w:rsid w:val="00975EE4"/>
    <w:rsid w:val="00976012"/>
    <w:rsid w:val="00976101"/>
    <w:rsid w:val="00976755"/>
    <w:rsid w:val="00976806"/>
    <w:rsid w:val="0097690A"/>
    <w:rsid w:val="00976BDA"/>
    <w:rsid w:val="009771A1"/>
    <w:rsid w:val="009777E2"/>
    <w:rsid w:val="00977874"/>
    <w:rsid w:val="00977886"/>
    <w:rsid w:val="009778DD"/>
    <w:rsid w:val="0097791E"/>
    <w:rsid w:val="00977A03"/>
    <w:rsid w:val="00980516"/>
    <w:rsid w:val="0098189A"/>
    <w:rsid w:val="009818A5"/>
    <w:rsid w:val="00981BB6"/>
    <w:rsid w:val="00981DA6"/>
    <w:rsid w:val="009822B4"/>
    <w:rsid w:val="00982318"/>
    <w:rsid w:val="009826A2"/>
    <w:rsid w:val="00982995"/>
    <w:rsid w:val="00982D59"/>
    <w:rsid w:val="00982EF1"/>
    <w:rsid w:val="009831C8"/>
    <w:rsid w:val="00983903"/>
    <w:rsid w:val="00983C2D"/>
    <w:rsid w:val="0098486C"/>
    <w:rsid w:val="00985012"/>
    <w:rsid w:val="009856E5"/>
    <w:rsid w:val="00985944"/>
    <w:rsid w:val="0098616A"/>
    <w:rsid w:val="00986301"/>
    <w:rsid w:val="0098653F"/>
    <w:rsid w:val="00986EFB"/>
    <w:rsid w:val="00987111"/>
    <w:rsid w:val="0098723A"/>
    <w:rsid w:val="00987288"/>
    <w:rsid w:val="0098786A"/>
    <w:rsid w:val="00990238"/>
    <w:rsid w:val="00990784"/>
    <w:rsid w:val="009910B0"/>
    <w:rsid w:val="00991704"/>
    <w:rsid w:val="00991877"/>
    <w:rsid w:val="00991D34"/>
    <w:rsid w:val="00992172"/>
    <w:rsid w:val="00992A96"/>
    <w:rsid w:val="00992C67"/>
    <w:rsid w:val="00993071"/>
    <w:rsid w:val="0099334D"/>
    <w:rsid w:val="00993506"/>
    <w:rsid w:val="00993AD4"/>
    <w:rsid w:val="00993D7D"/>
    <w:rsid w:val="00993E2F"/>
    <w:rsid w:val="0099437E"/>
    <w:rsid w:val="00994C1B"/>
    <w:rsid w:val="00995401"/>
    <w:rsid w:val="00995539"/>
    <w:rsid w:val="009957B8"/>
    <w:rsid w:val="0099635C"/>
    <w:rsid w:val="009966DC"/>
    <w:rsid w:val="00996B3D"/>
    <w:rsid w:val="0099755E"/>
    <w:rsid w:val="00997882"/>
    <w:rsid w:val="00997924"/>
    <w:rsid w:val="00997DF9"/>
    <w:rsid w:val="00997E96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B33"/>
    <w:rsid w:val="009A2C7F"/>
    <w:rsid w:val="009A2F77"/>
    <w:rsid w:val="009A31B5"/>
    <w:rsid w:val="009A3A02"/>
    <w:rsid w:val="009A41C3"/>
    <w:rsid w:val="009A4A77"/>
    <w:rsid w:val="009A4C56"/>
    <w:rsid w:val="009A58DC"/>
    <w:rsid w:val="009A59C4"/>
    <w:rsid w:val="009A6281"/>
    <w:rsid w:val="009A62DF"/>
    <w:rsid w:val="009A6692"/>
    <w:rsid w:val="009A67D0"/>
    <w:rsid w:val="009A69B1"/>
    <w:rsid w:val="009A6BF1"/>
    <w:rsid w:val="009A7286"/>
    <w:rsid w:val="009A798B"/>
    <w:rsid w:val="009A7FAB"/>
    <w:rsid w:val="009B0788"/>
    <w:rsid w:val="009B0CAD"/>
    <w:rsid w:val="009B1362"/>
    <w:rsid w:val="009B18CD"/>
    <w:rsid w:val="009B1D0C"/>
    <w:rsid w:val="009B24FD"/>
    <w:rsid w:val="009B2598"/>
    <w:rsid w:val="009B3198"/>
    <w:rsid w:val="009B31B5"/>
    <w:rsid w:val="009B352C"/>
    <w:rsid w:val="009B3CC6"/>
    <w:rsid w:val="009B4B1D"/>
    <w:rsid w:val="009B4B7E"/>
    <w:rsid w:val="009B6A8E"/>
    <w:rsid w:val="009B77D8"/>
    <w:rsid w:val="009B7ECE"/>
    <w:rsid w:val="009C00E1"/>
    <w:rsid w:val="009C1019"/>
    <w:rsid w:val="009C1129"/>
    <w:rsid w:val="009C1490"/>
    <w:rsid w:val="009C14C3"/>
    <w:rsid w:val="009C19C1"/>
    <w:rsid w:val="009C1F3E"/>
    <w:rsid w:val="009C238B"/>
    <w:rsid w:val="009C25F3"/>
    <w:rsid w:val="009C2D4D"/>
    <w:rsid w:val="009C2DAD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762"/>
    <w:rsid w:val="009C7CE2"/>
    <w:rsid w:val="009D076F"/>
    <w:rsid w:val="009D0A3D"/>
    <w:rsid w:val="009D0BE3"/>
    <w:rsid w:val="009D0CDF"/>
    <w:rsid w:val="009D1051"/>
    <w:rsid w:val="009D14C5"/>
    <w:rsid w:val="009D2A34"/>
    <w:rsid w:val="009D2C1C"/>
    <w:rsid w:val="009D2DCD"/>
    <w:rsid w:val="009D2E0E"/>
    <w:rsid w:val="009D2F1C"/>
    <w:rsid w:val="009D3816"/>
    <w:rsid w:val="009D434C"/>
    <w:rsid w:val="009D4403"/>
    <w:rsid w:val="009D5300"/>
    <w:rsid w:val="009D5512"/>
    <w:rsid w:val="009D55F0"/>
    <w:rsid w:val="009D56BE"/>
    <w:rsid w:val="009D57E5"/>
    <w:rsid w:val="009D5F45"/>
    <w:rsid w:val="009D6A96"/>
    <w:rsid w:val="009D6C5D"/>
    <w:rsid w:val="009D708A"/>
    <w:rsid w:val="009D7513"/>
    <w:rsid w:val="009D7BB9"/>
    <w:rsid w:val="009D7EE7"/>
    <w:rsid w:val="009D7F23"/>
    <w:rsid w:val="009E0574"/>
    <w:rsid w:val="009E07CA"/>
    <w:rsid w:val="009E0C87"/>
    <w:rsid w:val="009E0CA7"/>
    <w:rsid w:val="009E0EF1"/>
    <w:rsid w:val="009E0F1B"/>
    <w:rsid w:val="009E1BC7"/>
    <w:rsid w:val="009E1EA5"/>
    <w:rsid w:val="009E20E0"/>
    <w:rsid w:val="009E2578"/>
    <w:rsid w:val="009E28FB"/>
    <w:rsid w:val="009E2A1A"/>
    <w:rsid w:val="009E2DA9"/>
    <w:rsid w:val="009E2E23"/>
    <w:rsid w:val="009E34EB"/>
    <w:rsid w:val="009E4118"/>
    <w:rsid w:val="009E42BD"/>
    <w:rsid w:val="009E473B"/>
    <w:rsid w:val="009E4A47"/>
    <w:rsid w:val="009E5492"/>
    <w:rsid w:val="009E553B"/>
    <w:rsid w:val="009E573D"/>
    <w:rsid w:val="009E6348"/>
    <w:rsid w:val="009E66EC"/>
    <w:rsid w:val="009E6F9E"/>
    <w:rsid w:val="009F0338"/>
    <w:rsid w:val="009F095F"/>
    <w:rsid w:val="009F0FDC"/>
    <w:rsid w:val="009F14ED"/>
    <w:rsid w:val="009F191E"/>
    <w:rsid w:val="009F1B63"/>
    <w:rsid w:val="009F284F"/>
    <w:rsid w:val="009F2BFC"/>
    <w:rsid w:val="009F2C43"/>
    <w:rsid w:val="009F36A8"/>
    <w:rsid w:val="009F3DA7"/>
    <w:rsid w:val="009F3FCF"/>
    <w:rsid w:val="009F446B"/>
    <w:rsid w:val="009F4617"/>
    <w:rsid w:val="009F4DCD"/>
    <w:rsid w:val="009F4ED6"/>
    <w:rsid w:val="009F552B"/>
    <w:rsid w:val="009F58A7"/>
    <w:rsid w:val="009F69AA"/>
    <w:rsid w:val="009F6B59"/>
    <w:rsid w:val="009F73B5"/>
    <w:rsid w:val="009F79CF"/>
    <w:rsid w:val="009F7C43"/>
    <w:rsid w:val="009F7C52"/>
    <w:rsid w:val="009F7D45"/>
    <w:rsid w:val="00A003C0"/>
    <w:rsid w:val="00A0081F"/>
    <w:rsid w:val="00A00D68"/>
    <w:rsid w:val="00A01119"/>
    <w:rsid w:val="00A019C5"/>
    <w:rsid w:val="00A01DA6"/>
    <w:rsid w:val="00A025B7"/>
    <w:rsid w:val="00A028AF"/>
    <w:rsid w:val="00A03361"/>
    <w:rsid w:val="00A035AB"/>
    <w:rsid w:val="00A0385F"/>
    <w:rsid w:val="00A042CF"/>
    <w:rsid w:val="00A04992"/>
    <w:rsid w:val="00A04B88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1BC6"/>
    <w:rsid w:val="00A122A5"/>
    <w:rsid w:val="00A128E0"/>
    <w:rsid w:val="00A12990"/>
    <w:rsid w:val="00A12B2A"/>
    <w:rsid w:val="00A13280"/>
    <w:rsid w:val="00A1372A"/>
    <w:rsid w:val="00A14A71"/>
    <w:rsid w:val="00A14AF6"/>
    <w:rsid w:val="00A14D7B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22193"/>
    <w:rsid w:val="00A235C7"/>
    <w:rsid w:val="00A2375F"/>
    <w:rsid w:val="00A23AFF"/>
    <w:rsid w:val="00A23BB4"/>
    <w:rsid w:val="00A25328"/>
    <w:rsid w:val="00A26257"/>
    <w:rsid w:val="00A26A44"/>
    <w:rsid w:val="00A26D0B"/>
    <w:rsid w:val="00A27581"/>
    <w:rsid w:val="00A27C58"/>
    <w:rsid w:val="00A303D7"/>
    <w:rsid w:val="00A30D08"/>
    <w:rsid w:val="00A31229"/>
    <w:rsid w:val="00A31531"/>
    <w:rsid w:val="00A3182E"/>
    <w:rsid w:val="00A31842"/>
    <w:rsid w:val="00A325E1"/>
    <w:rsid w:val="00A333C1"/>
    <w:rsid w:val="00A33F29"/>
    <w:rsid w:val="00A344A5"/>
    <w:rsid w:val="00A35543"/>
    <w:rsid w:val="00A35957"/>
    <w:rsid w:val="00A35D54"/>
    <w:rsid w:val="00A3611D"/>
    <w:rsid w:val="00A36157"/>
    <w:rsid w:val="00A367D9"/>
    <w:rsid w:val="00A368BC"/>
    <w:rsid w:val="00A3695B"/>
    <w:rsid w:val="00A37A12"/>
    <w:rsid w:val="00A37CC9"/>
    <w:rsid w:val="00A37DEF"/>
    <w:rsid w:val="00A405C8"/>
    <w:rsid w:val="00A41001"/>
    <w:rsid w:val="00A41702"/>
    <w:rsid w:val="00A420F5"/>
    <w:rsid w:val="00A42124"/>
    <w:rsid w:val="00A425B4"/>
    <w:rsid w:val="00A4300F"/>
    <w:rsid w:val="00A43A6C"/>
    <w:rsid w:val="00A440A1"/>
    <w:rsid w:val="00A465BC"/>
    <w:rsid w:val="00A46776"/>
    <w:rsid w:val="00A46ED3"/>
    <w:rsid w:val="00A47484"/>
    <w:rsid w:val="00A476D1"/>
    <w:rsid w:val="00A476DA"/>
    <w:rsid w:val="00A47EAB"/>
    <w:rsid w:val="00A51DBD"/>
    <w:rsid w:val="00A5209F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5AD6"/>
    <w:rsid w:val="00A56299"/>
    <w:rsid w:val="00A562B7"/>
    <w:rsid w:val="00A565A8"/>
    <w:rsid w:val="00A56885"/>
    <w:rsid w:val="00A57146"/>
    <w:rsid w:val="00A57CB5"/>
    <w:rsid w:val="00A57D20"/>
    <w:rsid w:val="00A607D9"/>
    <w:rsid w:val="00A60FC8"/>
    <w:rsid w:val="00A6148B"/>
    <w:rsid w:val="00A6153C"/>
    <w:rsid w:val="00A61CA9"/>
    <w:rsid w:val="00A61E0E"/>
    <w:rsid w:val="00A62131"/>
    <w:rsid w:val="00A6228D"/>
    <w:rsid w:val="00A62637"/>
    <w:rsid w:val="00A62A66"/>
    <w:rsid w:val="00A63080"/>
    <w:rsid w:val="00A63805"/>
    <w:rsid w:val="00A64266"/>
    <w:rsid w:val="00A64B09"/>
    <w:rsid w:val="00A654E3"/>
    <w:rsid w:val="00A659D0"/>
    <w:rsid w:val="00A6600D"/>
    <w:rsid w:val="00A6638C"/>
    <w:rsid w:val="00A66981"/>
    <w:rsid w:val="00A67584"/>
    <w:rsid w:val="00A675FE"/>
    <w:rsid w:val="00A676A7"/>
    <w:rsid w:val="00A67849"/>
    <w:rsid w:val="00A6799D"/>
    <w:rsid w:val="00A67D9B"/>
    <w:rsid w:val="00A70040"/>
    <w:rsid w:val="00A709D8"/>
    <w:rsid w:val="00A712C3"/>
    <w:rsid w:val="00A71742"/>
    <w:rsid w:val="00A717FF"/>
    <w:rsid w:val="00A71A4C"/>
    <w:rsid w:val="00A71E32"/>
    <w:rsid w:val="00A72DF0"/>
    <w:rsid w:val="00A73276"/>
    <w:rsid w:val="00A73D50"/>
    <w:rsid w:val="00A74201"/>
    <w:rsid w:val="00A7428D"/>
    <w:rsid w:val="00A74490"/>
    <w:rsid w:val="00A75202"/>
    <w:rsid w:val="00A75697"/>
    <w:rsid w:val="00A7576B"/>
    <w:rsid w:val="00A75DE8"/>
    <w:rsid w:val="00A75E63"/>
    <w:rsid w:val="00A76246"/>
    <w:rsid w:val="00A76984"/>
    <w:rsid w:val="00A77C1E"/>
    <w:rsid w:val="00A77C58"/>
    <w:rsid w:val="00A802C9"/>
    <w:rsid w:val="00A80595"/>
    <w:rsid w:val="00A80AD6"/>
    <w:rsid w:val="00A80FBB"/>
    <w:rsid w:val="00A819DC"/>
    <w:rsid w:val="00A81A94"/>
    <w:rsid w:val="00A82605"/>
    <w:rsid w:val="00A826EB"/>
    <w:rsid w:val="00A8291C"/>
    <w:rsid w:val="00A83343"/>
    <w:rsid w:val="00A845D1"/>
    <w:rsid w:val="00A8487B"/>
    <w:rsid w:val="00A84AF0"/>
    <w:rsid w:val="00A84DB4"/>
    <w:rsid w:val="00A84E50"/>
    <w:rsid w:val="00A851C9"/>
    <w:rsid w:val="00A852CA"/>
    <w:rsid w:val="00A863A7"/>
    <w:rsid w:val="00A869E7"/>
    <w:rsid w:val="00A87287"/>
    <w:rsid w:val="00A8735C"/>
    <w:rsid w:val="00A87A32"/>
    <w:rsid w:val="00A87C1E"/>
    <w:rsid w:val="00A90A43"/>
    <w:rsid w:val="00A90E81"/>
    <w:rsid w:val="00A910AA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470C"/>
    <w:rsid w:val="00A9499C"/>
    <w:rsid w:val="00A94A2D"/>
    <w:rsid w:val="00A94D3F"/>
    <w:rsid w:val="00A95723"/>
    <w:rsid w:val="00A95C0C"/>
    <w:rsid w:val="00A95C5C"/>
    <w:rsid w:val="00A95C95"/>
    <w:rsid w:val="00A96CF6"/>
    <w:rsid w:val="00A96D9F"/>
    <w:rsid w:val="00A970CF"/>
    <w:rsid w:val="00A9725A"/>
    <w:rsid w:val="00A9727A"/>
    <w:rsid w:val="00A97655"/>
    <w:rsid w:val="00A977EC"/>
    <w:rsid w:val="00A978B3"/>
    <w:rsid w:val="00A97EBD"/>
    <w:rsid w:val="00AA0094"/>
    <w:rsid w:val="00AA0A99"/>
    <w:rsid w:val="00AA0B0E"/>
    <w:rsid w:val="00AA12FA"/>
    <w:rsid w:val="00AA1494"/>
    <w:rsid w:val="00AA1C22"/>
    <w:rsid w:val="00AA1E58"/>
    <w:rsid w:val="00AA2615"/>
    <w:rsid w:val="00AA310F"/>
    <w:rsid w:val="00AA3B78"/>
    <w:rsid w:val="00AA41E4"/>
    <w:rsid w:val="00AA4324"/>
    <w:rsid w:val="00AA43E7"/>
    <w:rsid w:val="00AA45A1"/>
    <w:rsid w:val="00AA4FCA"/>
    <w:rsid w:val="00AA5D15"/>
    <w:rsid w:val="00AA6287"/>
    <w:rsid w:val="00AA6579"/>
    <w:rsid w:val="00AA6CC8"/>
    <w:rsid w:val="00AA6F0E"/>
    <w:rsid w:val="00AA727A"/>
    <w:rsid w:val="00AA7494"/>
    <w:rsid w:val="00AB0CB2"/>
    <w:rsid w:val="00AB0DF9"/>
    <w:rsid w:val="00AB1004"/>
    <w:rsid w:val="00AB121E"/>
    <w:rsid w:val="00AB1230"/>
    <w:rsid w:val="00AB2757"/>
    <w:rsid w:val="00AB2B73"/>
    <w:rsid w:val="00AB2E61"/>
    <w:rsid w:val="00AB2ECF"/>
    <w:rsid w:val="00AB3135"/>
    <w:rsid w:val="00AB3478"/>
    <w:rsid w:val="00AB3B47"/>
    <w:rsid w:val="00AB3E64"/>
    <w:rsid w:val="00AB3FC7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8D3"/>
    <w:rsid w:val="00AB7A3A"/>
    <w:rsid w:val="00AB7C81"/>
    <w:rsid w:val="00AC010A"/>
    <w:rsid w:val="00AC104B"/>
    <w:rsid w:val="00AC32E7"/>
    <w:rsid w:val="00AC3390"/>
    <w:rsid w:val="00AC37FF"/>
    <w:rsid w:val="00AC3824"/>
    <w:rsid w:val="00AC3B27"/>
    <w:rsid w:val="00AC45AF"/>
    <w:rsid w:val="00AC4AEA"/>
    <w:rsid w:val="00AC4AEE"/>
    <w:rsid w:val="00AC5A06"/>
    <w:rsid w:val="00AC5DE7"/>
    <w:rsid w:val="00AC6A55"/>
    <w:rsid w:val="00AC7E6C"/>
    <w:rsid w:val="00AD01A5"/>
    <w:rsid w:val="00AD03A8"/>
    <w:rsid w:val="00AD07EE"/>
    <w:rsid w:val="00AD0F4B"/>
    <w:rsid w:val="00AD1253"/>
    <w:rsid w:val="00AD1425"/>
    <w:rsid w:val="00AD1A74"/>
    <w:rsid w:val="00AD1B78"/>
    <w:rsid w:val="00AD3FAB"/>
    <w:rsid w:val="00AD470A"/>
    <w:rsid w:val="00AD47F9"/>
    <w:rsid w:val="00AD4A43"/>
    <w:rsid w:val="00AD4C0A"/>
    <w:rsid w:val="00AD6508"/>
    <w:rsid w:val="00AD6ED9"/>
    <w:rsid w:val="00AD796D"/>
    <w:rsid w:val="00AD7FAC"/>
    <w:rsid w:val="00AE10C8"/>
    <w:rsid w:val="00AE2164"/>
    <w:rsid w:val="00AE245B"/>
    <w:rsid w:val="00AE356B"/>
    <w:rsid w:val="00AE39A5"/>
    <w:rsid w:val="00AE39DB"/>
    <w:rsid w:val="00AE3C4E"/>
    <w:rsid w:val="00AE4BD2"/>
    <w:rsid w:val="00AE53A1"/>
    <w:rsid w:val="00AE54DF"/>
    <w:rsid w:val="00AE5BC5"/>
    <w:rsid w:val="00AE60F1"/>
    <w:rsid w:val="00AE68C4"/>
    <w:rsid w:val="00AE7C06"/>
    <w:rsid w:val="00AE7C63"/>
    <w:rsid w:val="00AF012E"/>
    <w:rsid w:val="00AF01C2"/>
    <w:rsid w:val="00AF0472"/>
    <w:rsid w:val="00AF06BC"/>
    <w:rsid w:val="00AF1FE5"/>
    <w:rsid w:val="00AF21F2"/>
    <w:rsid w:val="00AF2550"/>
    <w:rsid w:val="00AF28BA"/>
    <w:rsid w:val="00AF3828"/>
    <w:rsid w:val="00AF3ABC"/>
    <w:rsid w:val="00AF3E1B"/>
    <w:rsid w:val="00AF4E9A"/>
    <w:rsid w:val="00AF4F8F"/>
    <w:rsid w:val="00AF5741"/>
    <w:rsid w:val="00AF5B8D"/>
    <w:rsid w:val="00AF5C13"/>
    <w:rsid w:val="00AF68C1"/>
    <w:rsid w:val="00AF6D71"/>
    <w:rsid w:val="00AF7552"/>
    <w:rsid w:val="00AF7B41"/>
    <w:rsid w:val="00AF7E0E"/>
    <w:rsid w:val="00B0039A"/>
    <w:rsid w:val="00B008B2"/>
    <w:rsid w:val="00B00BDD"/>
    <w:rsid w:val="00B01693"/>
    <w:rsid w:val="00B01A19"/>
    <w:rsid w:val="00B01C5D"/>
    <w:rsid w:val="00B01F02"/>
    <w:rsid w:val="00B024A5"/>
    <w:rsid w:val="00B02991"/>
    <w:rsid w:val="00B02BCF"/>
    <w:rsid w:val="00B02CCF"/>
    <w:rsid w:val="00B02EF6"/>
    <w:rsid w:val="00B03088"/>
    <w:rsid w:val="00B03679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70BB"/>
    <w:rsid w:val="00B07119"/>
    <w:rsid w:val="00B07297"/>
    <w:rsid w:val="00B0739B"/>
    <w:rsid w:val="00B07A22"/>
    <w:rsid w:val="00B07E9B"/>
    <w:rsid w:val="00B10C99"/>
    <w:rsid w:val="00B10E3E"/>
    <w:rsid w:val="00B11A37"/>
    <w:rsid w:val="00B11D5E"/>
    <w:rsid w:val="00B135EC"/>
    <w:rsid w:val="00B1363C"/>
    <w:rsid w:val="00B13903"/>
    <w:rsid w:val="00B13AA5"/>
    <w:rsid w:val="00B1407B"/>
    <w:rsid w:val="00B15B89"/>
    <w:rsid w:val="00B15BC8"/>
    <w:rsid w:val="00B1631D"/>
    <w:rsid w:val="00B16762"/>
    <w:rsid w:val="00B16A55"/>
    <w:rsid w:val="00B17041"/>
    <w:rsid w:val="00B17AE5"/>
    <w:rsid w:val="00B17B91"/>
    <w:rsid w:val="00B17D8E"/>
    <w:rsid w:val="00B216CB"/>
    <w:rsid w:val="00B2190A"/>
    <w:rsid w:val="00B21A42"/>
    <w:rsid w:val="00B21E05"/>
    <w:rsid w:val="00B22A06"/>
    <w:rsid w:val="00B22ADE"/>
    <w:rsid w:val="00B230C5"/>
    <w:rsid w:val="00B2323B"/>
    <w:rsid w:val="00B233ED"/>
    <w:rsid w:val="00B235C4"/>
    <w:rsid w:val="00B23655"/>
    <w:rsid w:val="00B2379F"/>
    <w:rsid w:val="00B239E5"/>
    <w:rsid w:val="00B2413F"/>
    <w:rsid w:val="00B24566"/>
    <w:rsid w:val="00B24E19"/>
    <w:rsid w:val="00B24E1F"/>
    <w:rsid w:val="00B264F6"/>
    <w:rsid w:val="00B26AD4"/>
    <w:rsid w:val="00B26B0D"/>
    <w:rsid w:val="00B270F0"/>
    <w:rsid w:val="00B27136"/>
    <w:rsid w:val="00B276A8"/>
    <w:rsid w:val="00B27A53"/>
    <w:rsid w:val="00B27AF3"/>
    <w:rsid w:val="00B30DA1"/>
    <w:rsid w:val="00B31FBD"/>
    <w:rsid w:val="00B32177"/>
    <w:rsid w:val="00B32A6C"/>
    <w:rsid w:val="00B338A2"/>
    <w:rsid w:val="00B33F95"/>
    <w:rsid w:val="00B346A0"/>
    <w:rsid w:val="00B34728"/>
    <w:rsid w:val="00B34C98"/>
    <w:rsid w:val="00B34D3B"/>
    <w:rsid w:val="00B34F39"/>
    <w:rsid w:val="00B35420"/>
    <w:rsid w:val="00B356E6"/>
    <w:rsid w:val="00B35B05"/>
    <w:rsid w:val="00B35CCD"/>
    <w:rsid w:val="00B360E4"/>
    <w:rsid w:val="00B362AB"/>
    <w:rsid w:val="00B3662E"/>
    <w:rsid w:val="00B3663D"/>
    <w:rsid w:val="00B37E34"/>
    <w:rsid w:val="00B400BB"/>
    <w:rsid w:val="00B40C89"/>
    <w:rsid w:val="00B4122A"/>
    <w:rsid w:val="00B41668"/>
    <w:rsid w:val="00B420AC"/>
    <w:rsid w:val="00B423C6"/>
    <w:rsid w:val="00B42A97"/>
    <w:rsid w:val="00B42DB5"/>
    <w:rsid w:val="00B438FB"/>
    <w:rsid w:val="00B43DED"/>
    <w:rsid w:val="00B447CA"/>
    <w:rsid w:val="00B45068"/>
    <w:rsid w:val="00B457E1"/>
    <w:rsid w:val="00B45DDA"/>
    <w:rsid w:val="00B462FE"/>
    <w:rsid w:val="00B4678F"/>
    <w:rsid w:val="00B46E2D"/>
    <w:rsid w:val="00B474B6"/>
    <w:rsid w:val="00B47540"/>
    <w:rsid w:val="00B4758D"/>
    <w:rsid w:val="00B47A41"/>
    <w:rsid w:val="00B47BE7"/>
    <w:rsid w:val="00B47F23"/>
    <w:rsid w:val="00B50862"/>
    <w:rsid w:val="00B50D68"/>
    <w:rsid w:val="00B513AF"/>
    <w:rsid w:val="00B514FF"/>
    <w:rsid w:val="00B51CAC"/>
    <w:rsid w:val="00B52310"/>
    <w:rsid w:val="00B53AC5"/>
    <w:rsid w:val="00B540AC"/>
    <w:rsid w:val="00B54341"/>
    <w:rsid w:val="00B5500D"/>
    <w:rsid w:val="00B550C2"/>
    <w:rsid w:val="00B551AF"/>
    <w:rsid w:val="00B55380"/>
    <w:rsid w:val="00B5547F"/>
    <w:rsid w:val="00B55752"/>
    <w:rsid w:val="00B55B8A"/>
    <w:rsid w:val="00B56411"/>
    <w:rsid w:val="00B56A2A"/>
    <w:rsid w:val="00B56A58"/>
    <w:rsid w:val="00B56F85"/>
    <w:rsid w:val="00B57494"/>
    <w:rsid w:val="00B57F51"/>
    <w:rsid w:val="00B60346"/>
    <w:rsid w:val="00B60D5F"/>
    <w:rsid w:val="00B60F88"/>
    <w:rsid w:val="00B60F9D"/>
    <w:rsid w:val="00B61724"/>
    <w:rsid w:val="00B61765"/>
    <w:rsid w:val="00B61CFC"/>
    <w:rsid w:val="00B61EE2"/>
    <w:rsid w:val="00B6238B"/>
    <w:rsid w:val="00B62C90"/>
    <w:rsid w:val="00B63518"/>
    <w:rsid w:val="00B6374D"/>
    <w:rsid w:val="00B641D4"/>
    <w:rsid w:val="00B64348"/>
    <w:rsid w:val="00B651D8"/>
    <w:rsid w:val="00B6680C"/>
    <w:rsid w:val="00B67C68"/>
    <w:rsid w:val="00B700E6"/>
    <w:rsid w:val="00B70426"/>
    <w:rsid w:val="00B708BE"/>
    <w:rsid w:val="00B718EE"/>
    <w:rsid w:val="00B72341"/>
    <w:rsid w:val="00B7285E"/>
    <w:rsid w:val="00B72FAD"/>
    <w:rsid w:val="00B73E87"/>
    <w:rsid w:val="00B7495A"/>
    <w:rsid w:val="00B7545F"/>
    <w:rsid w:val="00B75D61"/>
    <w:rsid w:val="00B76372"/>
    <w:rsid w:val="00B77178"/>
    <w:rsid w:val="00B77C41"/>
    <w:rsid w:val="00B80CDE"/>
    <w:rsid w:val="00B81AAF"/>
    <w:rsid w:val="00B81F63"/>
    <w:rsid w:val="00B826F8"/>
    <w:rsid w:val="00B82CC3"/>
    <w:rsid w:val="00B82DB2"/>
    <w:rsid w:val="00B82F90"/>
    <w:rsid w:val="00B83AA6"/>
    <w:rsid w:val="00B83C47"/>
    <w:rsid w:val="00B83DEA"/>
    <w:rsid w:val="00B841D4"/>
    <w:rsid w:val="00B8562E"/>
    <w:rsid w:val="00B85960"/>
    <w:rsid w:val="00B85CD7"/>
    <w:rsid w:val="00B861D4"/>
    <w:rsid w:val="00B86612"/>
    <w:rsid w:val="00B87413"/>
    <w:rsid w:val="00B875E8"/>
    <w:rsid w:val="00B87DF1"/>
    <w:rsid w:val="00B87FC4"/>
    <w:rsid w:val="00B90C11"/>
    <w:rsid w:val="00B90D56"/>
    <w:rsid w:val="00B90FED"/>
    <w:rsid w:val="00B926B0"/>
    <w:rsid w:val="00B92F7B"/>
    <w:rsid w:val="00B92F87"/>
    <w:rsid w:val="00B9321E"/>
    <w:rsid w:val="00B936EF"/>
    <w:rsid w:val="00B93F59"/>
    <w:rsid w:val="00B94245"/>
    <w:rsid w:val="00B94307"/>
    <w:rsid w:val="00B948BC"/>
    <w:rsid w:val="00B95B3A"/>
    <w:rsid w:val="00B95CB0"/>
    <w:rsid w:val="00B96455"/>
    <w:rsid w:val="00B967CE"/>
    <w:rsid w:val="00B96D68"/>
    <w:rsid w:val="00B97451"/>
    <w:rsid w:val="00B9766E"/>
    <w:rsid w:val="00BA042F"/>
    <w:rsid w:val="00BA0BE4"/>
    <w:rsid w:val="00BA1FEA"/>
    <w:rsid w:val="00BA22E4"/>
    <w:rsid w:val="00BA2A5B"/>
    <w:rsid w:val="00BA2B3F"/>
    <w:rsid w:val="00BA2BBB"/>
    <w:rsid w:val="00BA2CA7"/>
    <w:rsid w:val="00BA37C4"/>
    <w:rsid w:val="00BA444D"/>
    <w:rsid w:val="00BA61B6"/>
    <w:rsid w:val="00BA6341"/>
    <w:rsid w:val="00BA64E6"/>
    <w:rsid w:val="00BA6647"/>
    <w:rsid w:val="00BA6DDA"/>
    <w:rsid w:val="00BA7E6D"/>
    <w:rsid w:val="00BB0025"/>
    <w:rsid w:val="00BB01C7"/>
    <w:rsid w:val="00BB0237"/>
    <w:rsid w:val="00BB05D6"/>
    <w:rsid w:val="00BB0A74"/>
    <w:rsid w:val="00BB0AD7"/>
    <w:rsid w:val="00BB0C2E"/>
    <w:rsid w:val="00BB17EE"/>
    <w:rsid w:val="00BB19F2"/>
    <w:rsid w:val="00BB2EA7"/>
    <w:rsid w:val="00BB33CC"/>
    <w:rsid w:val="00BB33D3"/>
    <w:rsid w:val="00BB3DA8"/>
    <w:rsid w:val="00BB41B6"/>
    <w:rsid w:val="00BB43C6"/>
    <w:rsid w:val="00BB475F"/>
    <w:rsid w:val="00BB49F2"/>
    <w:rsid w:val="00BB5B9D"/>
    <w:rsid w:val="00BB5BC5"/>
    <w:rsid w:val="00BB7544"/>
    <w:rsid w:val="00BC058B"/>
    <w:rsid w:val="00BC059E"/>
    <w:rsid w:val="00BC081E"/>
    <w:rsid w:val="00BC14A3"/>
    <w:rsid w:val="00BC17F9"/>
    <w:rsid w:val="00BC24E3"/>
    <w:rsid w:val="00BC2829"/>
    <w:rsid w:val="00BC3572"/>
    <w:rsid w:val="00BC3783"/>
    <w:rsid w:val="00BC399A"/>
    <w:rsid w:val="00BC4C41"/>
    <w:rsid w:val="00BC4D59"/>
    <w:rsid w:val="00BC4E6C"/>
    <w:rsid w:val="00BC4EFB"/>
    <w:rsid w:val="00BC54CE"/>
    <w:rsid w:val="00BC6135"/>
    <w:rsid w:val="00BC6171"/>
    <w:rsid w:val="00BC67E5"/>
    <w:rsid w:val="00BC6C92"/>
    <w:rsid w:val="00BC7538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5D6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E03E4"/>
    <w:rsid w:val="00BE07D3"/>
    <w:rsid w:val="00BE086F"/>
    <w:rsid w:val="00BE0990"/>
    <w:rsid w:val="00BE1349"/>
    <w:rsid w:val="00BE1B6A"/>
    <w:rsid w:val="00BE1BE6"/>
    <w:rsid w:val="00BE24BC"/>
    <w:rsid w:val="00BE26F3"/>
    <w:rsid w:val="00BE3953"/>
    <w:rsid w:val="00BE432A"/>
    <w:rsid w:val="00BE4E4C"/>
    <w:rsid w:val="00BE4ED6"/>
    <w:rsid w:val="00BE5F11"/>
    <w:rsid w:val="00BE6207"/>
    <w:rsid w:val="00BE650E"/>
    <w:rsid w:val="00BE6CB7"/>
    <w:rsid w:val="00BF088B"/>
    <w:rsid w:val="00BF0E27"/>
    <w:rsid w:val="00BF154B"/>
    <w:rsid w:val="00BF1A02"/>
    <w:rsid w:val="00BF1A72"/>
    <w:rsid w:val="00BF206E"/>
    <w:rsid w:val="00BF2C81"/>
    <w:rsid w:val="00BF2F12"/>
    <w:rsid w:val="00BF39FF"/>
    <w:rsid w:val="00BF3AC9"/>
    <w:rsid w:val="00BF40D2"/>
    <w:rsid w:val="00BF514D"/>
    <w:rsid w:val="00BF53CD"/>
    <w:rsid w:val="00BF54F9"/>
    <w:rsid w:val="00BF5D55"/>
    <w:rsid w:val="00BF66BC"/>
    <w:rsid w:val="00C0056E"/>
    <w:rsid w:val="00C00C35"/>
    <w:rsid w:val="00C0119A"/>
    <w:rsid w:val="00C012BF"/>
    <w:rsid w:val="00C013AA"/>
    <w:rsid w:val="00C01DC4"/>
    <w:rsid w:val="00C03A32"/>
    <w:rsid w:val="00C0409A"/>
    <w:rsid w:val="00C04ADD"/>
    <w:rsid w:val="00C0528F"/>
    <w:rsid w:val="00C0533F"/>
    <w:rsid w:val="00C057FC"/>
    <w:rsid w:val="00C059E7"/>
    <w:rsid w:val="00C05D35"/>
    <w:rsid w:val="00C066C9"/>
    <w:rsid w:val="00C06745"/>
    <w:rsid w:val="00C06B66"/>
    <w:rsid w:val="00C06CDA"/>
    <w:rsid w:val="00C070C7"/>
    <w:rsid w:val="00C07310"/>
    <w:rsid w:val="00C074AB"/>
    <w:rsid w:val="00C07530"/>
    <w:rsid w:val="00C10845"/>
    <w:rsid w:val="00C11053"/>
    <w:rsid w:val="00C11F7D"/>
    <w:rsid w:val="00C12126"/>
    <w:rsid w:val="00C12366"/>
    <w:rsid w:val="00C124FA"/>
    <w:rsid w:val="00C12541"/>
    <w:rsid w:val="00C1273B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593C"/>
    <w:rsid w:val="00C168DC"/>
    <w:rsid w:val="00C16BB9"/>
    <w:rsid w:val="00C179BE"/>
    <w:rsid w:val="00C17ABB"/>
    <w:rsid w:val="00C17F11"/>
    <w:rsid w:val="00C20B12"/>
    <w:rsid w:val="00C20DCC"/>
    <w:rsid w:val="00C218A1"/>
    <w:rsid w:val="00C2266E"/>
    <w:rsid w:val="00C22A92"/>
    <w:rsid w:val="00C22B8D"/>
    <w:rsid w:val="00C2321C"/>
    <w:rsid w:val="00C2382A"/>
    <w:rsid w:val="00C24474"/>
    <w:rsid w:val="00C24993"/>
    <w:rsid w:val="00C24BE0"/>
    <w:rsid w:val="00C24E47"/>
    <w:rsid w:val="00C24F5B"/>
    <w:rsid w:val="00C25222"/>
    <w:rsid w:val="00C257E2"/>
    <w:rsid w:val="00C25815"/>
    <w:rsid w:val="00C26419"/>
    <w:rsid w:val="00C268CB"/>
    <w:rsid w:val="00C26EBA"/>
    <w:rsid w:val="00C2747A"/>
    <w:rsid w:val="00C306CB"/>
    <w:rsid w:val="00C30854"/>
    <w:rsid w:val="00C30AE5"/>
    <w:rsid w:val="00C30C3A"/>
    <w:rsid w:val="00C30DFC"/>
    <w:rsid w:val="00C3114E"/>
    <w:rsid w:val="00C311E5"/>
    <w:rsid w:val="00C324E1"/>
    <w:rsid w:val="00C329A9"/>
    <w:rsid w:val="00C348EF"/>
    <w:rsid w:val="00C34C02"/>
    <w:rsid w:val="00C34ECB"/>
    <w:rsid w:val="00C34F7E"/>
    <w:rsid w:val="00C353BF"/>
    <w:rsid w:val="00C354B2"/>
    <w:rsid w:val="00C35B67"/>
    <w:rsid w:val="00C35EF3"/>
    <w:rsid w:val="00C374A7"/>
    <w:rsid w:val="00C37705"/>
    <w:rsid w:val="00C40440"/>
    <w:rsid w:val="00C408F3"/>
    <w:rsid w:val="00C40993"/>
    <w:rsid w:val="00C40F55"/>
    <w:rsid w:val="00C413D5"/>
    <w:rsid w:val="00C41F38"/>
    <w:rsid w:val="00C421BA"/>
    <w:rsid w:val="00C42204"/>
    <w:rsid w:val="00C42257"/>
    <w:rsid w:val="00C425B6"/>
    <w:rsid w:val="00C42756"/>
    <w:rsid w:val="00C42E5D"/>
    <w:rsid w:val="00C42F94"/>
    <w:rsid w:val="00C43180"/>
    <w:rsid w:val="00C432BD"/>
    <w:rsid w:val="00C43661"/>
    <w:rsid w:val="00C44119"/>
    <w:rsid w:val="00C44130"/>
    <w:rsid w:val="00C44296"/>
    <w:rsid w:val="00C45D1D"/>
    <w:rsid w:val="00C46100"/>
    <w:rsid w:val="00C46CF2"/>
    <w:rsid w:val="00C47B40"/>
    <w:rsid w:val="00C50422"/>
    <w:rsid w:val="00C519E8"/>
    <w:rsid w:val="00C51E44"/>
    <w:rsid w:val="00C52AB8"/>
    <w:rsid w:val="00C52B3B"/>
    <w:rsid w:val="00C5305F"/>
    <w:rsid w:val="00C53151"/>
    <w:rsid w:val="00C532E2"/>
    <w:rsid w:val="00C53827"/>
    <w:rsid w:val="00C546F7"/>
    <w:rsid w:val="00C550AA"/>
    <w:rsid w:val="00C55656"/>
    <w:rsid w:val="00C558EA"/>
    <w:rsid w:val="00C564AE"/>
    <w:rsid w:val="00C56C2D"/>
    <w:rsid w:val="00C56FB5"/>
    <w:rsid w:val="00C57714"/>
    <w:rsid w:val="00C60298"/>
    <w:rsid w:val="00C604A2"/>
    <w:rsid w:val="00C60735"/>
    <w:rsid w:val="00C62627"/>
    <w:rsid w:val="00C629F8"/>
    <w:rsid w:val="00C62A3B"/>
    <w:rsid w:val="00C62A69"/>
    <w:rsid w:val="00C62CBD"/>
    <w:rsid w:val="00C62F17"/>
    <w:rsid w:val="00C63A5F"/>
    <w:rsid w:val="00C63CFA"/>
    <w:rsid w:val="00C63D7B"/>
    <w:rsid w:val="00C640E2"/>
    <w:rsid w:val="00C647F1"/>
    <w:rsid w:val="00C65689"/>
    <w:rsid w:val="00C65F4C"/>
    <w:rsid w:val="00C661FE"/>
    <w:rsid w:val="00C66412"/>
    <w:rsid w:val="00C6654C"/>
    <w:rsid w:val="00C666A4"/>
    <w:rsid w:val="00C66A34"/>
    <w:rsid w:val="00C66E97"/>
    <w:rsid w:val="00C66FC0"/>
    <w:rsid w:val="00C67209"/>
    <w:rsid w:val="00C672EB"/>
    <w:rsid w:val="00C6798B"/>
    <w:rsid w:val="00C7000E"/>
    <w:rsid w:val="00C70186"/>
    <w:rsid w:val="00C70B26"/>
    <w:rsid w:val="00C70B39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425"/>
    <w:rsid w:val="00C7366D"/>
    <w:rsid w:val="00C73750"/>
    <w:rsid w:val="00C73DA5"/>
    <w:rsid w:val="00C74809"/>
    <w:rsid w:val="00C74D2D"/>
    <w:rsid w:val="00C74E13"/>
    <w:rsid w:val="00C75CB2"/>
    <w:rsid w:val="00C75E88"/>
    <w:rsid w:val="00C75F1B"/>
    <w:rsid w:val="00C761FD"/>
    <w:rsid w:val="00C7693B"/>
    <w:rsid w:val="00C76C77"/>
    <w:rsid w:val="00C76C92"/>
    <w:rsid w:val="00C779A9"/>
    <w:rsid w:val="00C77C20"/>
    <w:rsid w:val="00C8057C"/>
    <w:rsid w:val="00C8062B"/>
    <w:rsid w:val="00C8119D"/>
    <w:rsid w:val="00C8122D"/>
    <w:rsid w:val="00C81580"/>
    <w:rsid w:val="00C81A70"/>
    <w:rsid w:val="00C81B5E"/>
    <w:rsid w:val="00C8261B"/>
    <w:rsid w:val="00C8285D"/>
    <w:rsid w:val="00C82B90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5696"/>
    <w:rsid w:val="00C85C4B"/>
    <w:rsid w:val="00C86411"/>
    <w:rsid w:val="00C86868"/>
    <w:rsid w:val="00C868D4"/>
    <w:rsid w:val="00C86FFE"/>
    <w:rsid w:val="00C872E2"/>
    <w:rsid w:val="00C87760"/>
    <w:rsid w:val="00C8795D"/>
    <w:rsid w:val="00C87AF3"/>
    <w:rsid w:val="00C9096F"/>
    <w:rsid w:val="00C91B8A"/>
    <w:rsid w:val="00C926F9"/>
    <w:rsid w:val="00C9286A"/>
    <w:rsid w:val="00C92AFF"/>
    <w:rsid w:val="00C92CAB"/>
    <w:rsid w:val="00C9347B"/>
    <w:rsid w:val="00C93B65"/>
    <w:rsid w:val="00C94117"/>
    <w:rsid w:val="00C9437E"/>
    <w:rsid w:val="00C94627"/>
    <w:rsid w:val="00C9470F"/>
    <w:rsid w:val="00C94C69"/>
    <w:rsid w:val="00C94FD8"/>
    <w:rsid w:val="00C952C1"/>
    <w:rsid w:val="00C960BE"/>
    <w:rsid w:val="00C9623D"/>
    <w:rsid w:val="00C96543"/>
    <w:rsid w:val="00C970E8"/>
    <w:rsid w:val="00C97116"/>
    <w:rsid w:val="00CA04BD"/>
    <w:rsid w:val="00CA0843"/>
    <w:rsid w:val="00CA0DB6"/>
    <w:rsid w:val="00CA0DFD"/>
    <w:rsid w:val="00CA130C"/>
    <w:rsid w:val="00CA1D9F"/>
    <w:rsid w:val="00CA25AF"/>
    <w:rsid w:val="00CA2C0D"/>
    <w:rsid w:val="00CA3735"/>
    <w:rsid w:val="00CA3BB8"/>
    <w:rsid w:val="00CA40BA"/>
    <w:rsid w:val="00CA4194"/>
    <w:rsid w:val="00CA48B3"/>
    <w:rsid w:val="00CA53AC"/>
    <w:rsid w:val="00CA55B2"/>
    <w:rsid w:val="00CA60DB"/>
    <w:rsid w:val="00CA615F"/>
    <w:rsid w:val="00CA62B0"/>
    <w:rsid w:val="00CA64AD"/>
    <w:rsid w:val="00CA6807"/>
    <w:rsid w:val="00CA68AC"/>
    <w:rsid w:val="00CA6E4E"/>
    <w:rsid w:val="00CA6EB5"/>
    <w:rsid w:val="00CA7333"/>
    <w:rsid w:val="00CA7CDB"/>
    <w:rsid w:val="00CB06A7"/>
    <w:rsid w:val="00CB0AA1"/>
    <w:rsid w:val="00CB0E65"/>
    <w:rsid w:val="00CB1009"/>
    <w:rsid w:val="00CB105C"/>
    <w:rsid w:val="00CB17FD"/>
    <w:rsid w:val="00CB1C2A"/>
    <w:rsid w:val="00CB1D27"/>
    <w:rsid w:val="00CB2241"/>
    <w:rsid w:val="00CB2277"/>
    <w:rsid w:val="00CB2AE3"/>
    <w:rsid w:val="00CB2D3E"/>
    <w:rsid w:val="00CB32A3"/>
    <w:rsid w:val="00CB3DED"/>
    <w:rsid w:val="00CB3F8E"/>
    <w:rsid w:val="00CB5059"/>
    <w:rsid w:val="00CB50E1"/>
    <w:rsid w:val="00CB51FF"/>
    <w:rsid w:val="00CB5596"/>
    <w:rsid w:val="00CB59E4"/>
    <w:rsid w:val="00CB5F35"/>
    <w:rsid w:val="00CB6518"/>
    <w:rsid w:val="00CB6A7D"/>
    <w:rsid w:val="00CB6AB5"/>
    <w:rsid w:val="00CB7245"/>
    <w:rsid w:val="00CB7933"/>
    <w:rsid w:val="00CB7B8A"/>
    <w:rsid w:val="00CC055C"/>
    <w:rsid w:val="00CC0B01"/>
    <w:rsid w:val="00CC0C59"/>
    <w:rsid w:val="00CC0DC5"/>
    <w:rsid w:val="00CC0F0E"/>
    <w:rsid w:val="00CC131E"/>
    <w:rsid w:val="00CC1523"/>
    <w:rsid w:val="00CC16CC"/>
    <w:rsid w:val="00CC2560"/>
    <w:rsid w:val="00CC2609"/>
    <w:rsid w:val="00CC36CA"/>
    <w:rsid w:val="00CC3B26"/>
    <w:rsid w:val="00CC3CE5"/>
    <w:rsid w:val="00CC3DD9"/>
    <w:rsid w:val="00CC4671"/>
    <w:rsid w:val="00CC4AB9"/>
    <w:rsid w:val="00CC4F1D"/>
    <w:rsid w:val="00CC58FA"/>
    <w:rsid w:val="00CC5B9B"/>
    <w:rsid w:val="00CC5C28"/>
    <w:rsid w:val="00CC6756"/>
    <w:rsid w:val="00CC6DDA"/>
    <w:rsid w:val="00CC7453"/>
    <w:rsid w:val="00CC7B41"/>
    <w:rsid w:val="00CC7C9B"/>
    <w:rsid w:val="00CC7F18"/>
    <w:rsid w:val="00CC7F5F"/>
    <w:rsid w:val="00CC7F64"/>
    <w:rsid w:val="00CD01C3"/>
    <w:rsid w:val="00CD0251"/>
    <w:rsid w:val="00CD0904"/>
    <w:rsid w:val="00CD126E"/>
    <w:rsid w:val="00CD20D0"/>
    <w:rsid w:val="00CD3493"/>
    <w:rsid w:val="00CD3CBB"/>
    <w:rsid w:val="00CD3E29"/>
    <w:rsid w:val="00CD4080"/>
    <w:rsid w:val="00CD4647"/>
    <w:rsid w:val="00CD49FA"/>
    <w:rsid w:val="00CD4C4D"/>
    <w:rsid w:val="00CD53EC"/>
    <w:rsid w:val="00CD54C7"/>
    <w:rsid w:val="00CD5C7A"/>
    <w:rsid w:val="00CD5FFC"/>
    <w:rsid w:val="00CD76A9"/>
    <w:rsid w:val="00CD7940"/>
    <w:rsid w:val="00CE0032"/>
    <w:rsid w:val="00CE0ACC"/>
    <w:rsid w:val="00CE0BD3"/>
    <w:rsid w:val="00CE0D57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41F3"/>
    <w:rsid w:val="00CE43AE"/>
    <w:rsid w:val="00CE4AF5"/>
    <w:rsid w:val="00CE4E3D"/>
    <w:rsid w:val="00CE530F"/>
    <w:rsid w:val="00CE5496"/>
    <w:rsid w:val="00CE5877"/>
    <w:rsid w:val="00CE6B7A"/>
    <w:rsid w:val="00CE7CE7"/>
    <w:rsid w:val="00CF00F8"/>
    <w:rsid w:val="00CF03FF"/>
    <w:rsid w:val="00CF07A7"/>
    <w:rsid w:val="00CF08A8"/>
    <w:rsid w:val="00CF0B6A"/>
    <w:rsid w:val="00CF1CE2"/>
    <w:rsid w:val="00CF1E4D"/>
    <w:rsid w:val="00CF1EE3"/>
    <w:rsid w:val="00CF2D3D"/>
    <w:rsid w:val="00CF3437"/>
    <w:rsid w:val="00CF35FA"/>
    <w:rsid w:val="00CF5116"/>
    <w:rsid w:val="00CF51D2"/>
    <w:rsid w:val="00CF55D8"/>
    <w:rsid w:val="00CF5CED"/>
    <w:rsid w:val="00CF640E"/>
    <w:rsid w:val="00CF69C0"/>
    <w:rsid w:val="00CF6B6A"/>
    <w:rsid w:val="00CF6F61"/>
    <w:rsid w:val="00CF70A6"/>
    <w:rsid w:val="00CF7218"/>
    <w:rsid w:val="00CF7667"/>
    <w:rsid w:val="00D002A8"/>
    <w:rsid w:val="00D0078E"/>
    <w:rsid w:val="00D00880"/>
    <w:rsid w:val="00D010C7"/>
    <w:rsid w:val="00D01859"/>
    <w:rsid w:val="00D02393"/>
    <w:rsid w:val="00D03278"/>
    <w:rsid w:val="00D03974"/>
    <w:rsid w:val="00D03978"/>
    <w:rsid w:val="00D044A7"/>
    <w:rsid w:val="00D05338"/>
    <w:rsid w:val="00D053B6"/>
    <w:rsid w:val="00D05948"/>
    <w:rsid w:val="00D05D2C"/>
    <w:rsid w:val="00D05E4D"/>
    <w:rsid w:val="00D0654B"/>
    <w:rsid w:val="00D06620"/>
    <w:rsid w:val="00D06B2A"/>
    <w:rsid w:val="00D10278"/>
    <w:rsid w:val="00D10392"/>
    <w:rsid w:val="00D108FF"/>
    <w:rsid w:val="00D10AF4"/>
    <w:rsid w:val="00D11EAB"/>
    <w:rsid w:val="00D12521"/>
    <w:rsid w:val="00D12F32"/>
    <w:rsid w:val="00D13C86"/>
    <w:rsid w:val="00D13CEC"/>
    <w:rsid w:val="00D13E0A"/>
    <w:rsid w:val="00D1403F"/>
    <w:rsid w:val="00D1407C"/>
    <w:rsid w:val="00D15517"/>
    <w:rsid w:val="00D1578E"/>
    <w:rsid w:val="00D15A51"/>
    <w:rsid w:val="00D16205"/>
    <w:rsid w:val="00D169E9"/>
    <w:rsid w:val="00D16A8E"/>
    <w:rsid w:val="00D17BE0"/>
    <w:rsid w:val="00D17C9B"/>
    <w:rsid w:val="00D17D48"/>
    <w:rsid w:val="00D20C48"/>
    <w:rsid w:val="00D21850"/>
    <w:rsid w:val="00D2221C"/>
    <w:rsid w:val="00D22825"/>
    <w:rsid w:val="00D230D9"/>
    <w:rsid w:val="00D23E98"/>
    <w:rsid w:val="00D24B1E"/>
    <w:rsid w:val="00D24E1D"/>
    <w:rsid w:val="00D2516B"/>
    <w:rsid w:val="00D25B7A"/>
    <w:rsid w:val="00D26202"/>
    <w:rsid w:val="00D263D3"/>
    <w:rsid w:val="00D26A26"/>
    <w:rsid w:val="00D26B23"/>
    <w:rsid w:val="00D26CA7"/>
    <w:rsid w:val="00D26CE0"/>
    <w:rsid w:val="00D26CFB"/>
    <w:rsid w:val="00D26E69"/>
    <w:rsid w:val="00D27839"/>
    <w:rsid w:val="00D278A4"/>
    <w:rsid w:val="00D30DAC"/>
    <w:rsid w:val="00D30FC6"/>
    <w:rsid w:val="00D31456"/>
    <w:rsid w:val="00D3148F"/>
    <w:rsid w:val="00D33D6D"/>
    <w:rsid w:val="00D342A2"/>
    <w:rsid w:val="00D347B1"/>
    <w:rsid w:val="00D348E7"/>
    <w:rsid w:val="00D34941"/>
    <w:rsid w:val="00D34CD8"/>
    <w:rsid w:val="00D34D48"/>
    <w:rsid w:val="00D3577C"/>
    <w:rsid w:val="00D35AD6"/>
    <w:rsid w:val="00D360ED"/>
    <w:rsid w:val="00D36764"/>
    <w:rsid w:val="00D36F53"/>
    <w:rsid w:val="00D37741"/>
    <w:rsid w:val="00D37CB9"/>
    <w:rsid w:val="00D37D9C"/>
    <w:rsid w:val="00D4036A"/>
    <w:rsid w:val="00D41365"/>
    <w:rsid w:val="00D42D77"/>
    <w:rsid w:val="00D437D6"/>
    <w:rsid w:val="00D4421C"/>
    <w:rsid w:val="00D443F6"/>
    <w:rsid w:val="00D448B7"/>
    <w:rsid w:val="00D44ED1"/>
    <w:rsid w:val="00D450F4"/>
    <w:rsid w:val="00D46602"/>
    <w:rsid w:val="00D46E89"/>
    <w:rsid w:val="00D4765A"/>
    <w:rsid w:val="00D47BC3"/>
    <w:rsid w:val="00D5011E"/>
    <w:rsid w:val="00D504ED"/>
    <w:rsid w:val="00D5098B"/>
    <w:rsid w:val="00D50B3F"/>
    <w:rsid w:val="00D51538"/>
    <w:rsid w:val="00D519F6"/>
    <w:rsid w:val="00D51EF2"/>
    <w:rsid w:val="00D539A9"/>
    <w:rsid w:val="00D53C19"/>
    <w:rsid w:val="00D53F0E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60267"/>
    <w:rsid w:val="00D60522"/>
    <w:rsid w:val="00D605BC"/>
    <w:rsid w:val="00D60676"/>
    <w:rsid w:val="00D609E5"/>
    <w:rsid w:val="00D6127C"/>
    <w:rsid w:val="00D613FA"/>
    <w:rsid w:val="00D62837"/>
    <w:rsid w:val="00D628A1"/>
    <w:rsid w:val="00D63045"/>
    <w:rsid w:val="00D63314"/>
    <w:rsid w:val="00D636D1"/>
    <w:rsid w:val="00D646C6"/>
    <w:rsid w:val="00D64B4F"/>
    <w:rsid w:val="00D64CC5"/>
    <w:rsid w:val="00D65DE4"/>
    <w:rsid w:val="00D661C8"/>
    <w:rsid w:val="00D67603"/>
    <w:rsid w:val="00D67C6A"/>
    <w:rsid w:val="00D67CCF"/>
    <w:rsid w:val="00D67F60"/>
    <w:rsid w:val="00D706DC"/>
    <w:rsid w:val="00D70E30"/>
    <w:rsid w:val="00D7109A"/>
    <w:rsid w:val="00D71B79"/>
    <w:rsid w:val="00D72025"/>
    <w:rsid w:val="00D723BD"/>
    <w:rsid w:val="00D72558"/>
    <w:rsid w:val="00D74A8A"/>
    <w:rsid w:val="00D74AEC"/>
    <w:rsid w:val="00D74DDD"/>
    <w:rsid w:val="00D752EF"/>
    <w:rsid w:val="00D75601"/>
    <w:rsid w:val="00D7581A"/>
    <w:rsid w:val="00D76276"/>
    <w:rsid w:val="00D762EB"/>
    <w:rsid w:val="00D76361"/>
    <w:rsid w:val="00D765AC"/>
    <w:rsid w:val="00D76D79"/>
    <w:rsid w:val="00D76F7C"/>
    <w:rsid w:val="00D77281"/>
    <w:rsid w:val="00D7747C"/>
    <w:rsid w:val="00D77881"/>
    <w:rsid w:val="00D779B3"/>
    <w:rsid w:val="00D77ED4"/>
    <w:rsid w:val="00D80133"/>
    <w:rsid w:val="00D80320"/>
    <w:rsid w:val="00D81018"/>
    <w:rsid w:val="00D8159B"/>
    <w:rsid w:val="00D81C8A"/>
    <w:rsid w:val="00D81CF2"/>
    <w:rsid w:val="00D81D29"/>
    <w:rsid w:val="00D82524"/>
    <w:rsid w:val="00D83146"/>
    <w:rsid w:val="00D83A5E"/>
    <w:rsid w:val="00D84A71"/>
    <w:rsid w:val="00D84E74"/>
    <w:rsid w:val="00D85756"/>
    <w:rsid w:val="00D85888"/>
    <w:rsid w:val="00D87E74"/>
    <w:rsid w:val="00D87FF8"/>
    <w:rsid w:val="00D9001D"/>
    <w:rsid w:val="00D90301"/>
    <w:rsid w:val="00D90A44"/>
    <w:rsid w:val="00D90A6F"/>
    <w:rsid w:val="00D916EB"/>
    <w:rsid w:val="00D917A5"/>
    <w:rsid w:val="00D9330A"/>
    <w:rsid w:val="00D937A6"/>
    <w:rsid w:val="00D93FDF"/>
    <w:rsid w:val="00D942B3"/>
    <w:rsid w:val="00D9505D"/>
    <w:rsid w:val="00D95175"/>
    <w:rsid w:val="00D9588A"/>
    <w:rsid w:val="00D959CA"/>
    <w:rsid w:val="00D95D41"/>
    <w:rsid w:val="00D95F4E"/>
    <w:rsid w:val="00D95F68"/>
    <w:rsid w:val="00D95F83"/>
    <w:rsid w:val="00D9600C"/>
    <w:rsid w:val="00D96206"/>
    <w:rsid w:val="00D96DBD"/>
    <w:rsid w:val="00D9734A"/>
    <w:rsid w:val="00D974A3"/>
    <w:rsid w:val="00D9754B"/>
    <w:rsid w:val="00D97AFD"/>
    <w:rsid w:val="00DA00F8"/>
    <w:rsid w:val="00DA02A5"/>
    <w:rsid w:val="00DA04A5"/>
    <w:rsid w:val="00DA083B"/>
    <w:rsid w:val="00DA0C06"/>
    <w:rsid w:val="00DA2A56"/>
    <w:rsid w:val="00DA2AB5"/>
    <w:rsid w:val="00DA2F6E"/>
    <w:rsid w:val="00DA32C4"/>
    <w:rsid w:val="00DA3309"/>
    <w:rsid w:val="00DA34E4"/>
    <w:rsid w:val="00DA3668"/>
    <w:rsid w:val="00DA43C6"/>
    <w:rsid w:val="00DA495C"/>
    <w:rsid w:val="00DA4AAC"/>
    <w:rsid w:val="00DA53DC"/>
    <w:rsid w:val="00DA589B"/>
    <w:rsid w:val="00DA5FB7"/>
    <w:rsid w:val="00DA5FF6"/>
    <w:rsid w:val="00DA62D8"/>
    <w:rsid w:val="00DA63A9"/>
    <w:rsid w:val="00DA6C4C"/>
    <w:rsid w:val="00DA76E1"/>
    <w:rsid w:val="00DA7A77"/>
    <w:rsid w:val="00DA7BA2"/>
    <w:rsid w:val="00DB1BF3"/>
    <w:rsid w:val="00DB1DFF"/>
    <w:rsid w:val="00DB2BA3"/>
    <w:rsid w:val="00DB2DBC"/>
    <w:rsid w:val="00DB2ECD"/>
    <w:rsid w:val="00DB2EEF"/>
    <w:rsid w:val="00DB363C"/>
    <w:rsid w:val="00DB3705"/>
    <w:rsid w:val="00DB3E14"/>
    <w:rsid w:val="00DB40AC"/>
    <w:rsid w:val="00DB448C"/>
    <w:rsid w:val="00DB4583"/>
    <w:rsid w:val="00DB49BF"/>
    <w:rsid w:val="00DB50A9"/>
    <w:rsid w:val="00DB52F3"/>
    <w:rsid w:val="00DB533D"/>
    <w:rsid w:val="00DB57A2"/>
    <w:rsid w:val="00DB5FF1"/>
    <w:rsid w:val="00DB603B"/>
    <w:rsid w:val="00DB656E"/>
    <w:rsid w:val="00DB68F1"/>
    <w:rsid w:val="00DB6F7E"/>
    <w:rsid w:val="00DB74FB"/>
    <w:rsid w:val="00DB7D01"/>
    <w:rsid w:val="00DC1114"/>
    <w:rsid w:val="00DC1233"/>
    <w:rsid w:val="00DC143F"/>
    <w:rsid w:val="00DC2507"/>
    <w:rsid w:val="00DC2567"/>
    <w:rsid w:val="00DC3351"/>
    <w:rsid w:val="00DC3494"/>
    <w:rsid w:val="00DC3FF5"/>
    <w:rsid w:val="00DC4F7C"/>
    <w:rsid w:val="00DC5682"/>
    <w:rsid w:val="00DC5E1D"/>
    <w:rsid w:val="00DC6320"/>
    <w:rsid w:val="00DC65B6"/>
    <w:rsid w:val="00DC673E"/>
    <w:rsid w:val="00DC6CA1"/>
    <w:rsid w:val="00DC6D86"/>
    <w:rsid w:val="00DC7254"/>
    <w:rsid w:val="00DC7814"/>
    <w:rsid w:val="00DD0352"/>
    <w:rsid w:val="00DD04A5"/>
    <w:rsid w:val="00DD1493"/>
    <w:rsid w:val="00DD153B"/>
    <w:rsid w:val="00DD16F8"/>
    <w:rsid w:val="00DD1C5E"/>
    <w:rsid w:val="00DD1E23"/>
    <w:rsid w:val="00DD1F7D"/>
    <w:rsid w:val="00DD2EB1"/>
    <w:rsid w:val="00DD3693"/>
    <w:rsid w:val="00DD36A3"/>
    <w:rsid w:val="00DD3B5A"/>
    <w:rsid w:val="00DD3B92"/>
    <w:rsid w:val="00DD3C79"/>
    <w:rsid w:val="00DD3F4A"/>
    <w:rsid w:val="00DD440D"/>
    <w:rsid w:val="00DD44DF"/>
    <w:rsid w:val="00DD4855"/>
    <w:rsid w:val="00DD4976"/>
    <w:rsid w:val="00DD4B83"/>
    <w:rsid w:val="00DD4D19"/>
    <w:rsid w:val="00DD5F87"/>
    <w:rsid w:val="00DD6C6E"/>
    <w:rsid w:val="00DD7A52"/>
    <w:rsid w:val="00DE02FE"/>
    <w:rsid w:val="00DE0B53"/>
    <w:rsid w:val="00DE16BB"/>
    <w:rsid w:val="00DE22A3"/>
    <w:rsid w:val="00DE2F13"/>
    <w:rsid w:val="00DE373D"/>
    <w:rsid w:val="00DE3D95"/>
    <w:rsid w:val="00DE5441"/>
    <w:rsid w:val="00DE578F"/>
    <w:rsid w:val="00DE65B2"/>
    <w:rsid w:val="00DE681F"/>
    <w:rsid w:val="00DE6825"/>
    <w:rsid w:val="00DF0CDE"/>
    <w:rsid w:val="00DF1663"/>
    <w:rsid w:val="00DF186D"/>
    <w:rsid w:val="00DF1A91"/>
    <w:rsid w:val="00DF23E4"/>
    <w:rsid w:val="00DF258C"/>
    <w:rsid w:val="00DF287E"/>
    <w:rsid w:val="00DF30B5"/>
    <w:rsid w:val="00DF4435"/>
    <w:rsid w:val="00DF44DB"/>
    <w:rsid w:val="00DF47E5"/>
    <w:rsid w:val="00DF4B05"/>
    <w:rsid w:val="00DF4BE0"/>
    <w:rsid w:val="00DF4FE8"/>
    <w:rsid w:val="00DF56A1"/>
    <w:rsid w:val="00DF62F0"/>
    <w:rsid w:val="00DF6DA7"/>
    <w:rsid w:val="00DF72EE"/>
    <w:rsid w:val="00DF739B"/>
    <w:rsid w:val="00DF764A"/>
    <w:rsid w:val="00DF79DC"/>
    <w:rsid w:val="00DF7BE9"/>
    <w:rsid w:val="00E00140"/>
    <w:rsid w:val="00E00A8E"/>
    <w:rsid w:val="00E00C0E"/>
    <w:rsid w:val="00E00C26"/>
    <w:rsid w:val="00E00C55"/>
    <w:rsid w:val="00E00E09"/>
    <w:rsid w:val="00E01019"/>
    <w:rsid w:val="00E018A1"/>
    <w:rsid w:val="00E01954"/>
    <w:rsid w:val="00E03595"/>
    <w:rsid w:val="00E03F5E"/>
    <w:rsid w:val="00E043A4"/>
    <w:rsid w:val="00E04581"/>
    <w:rsid w:val="00E04ED7"/>
    <w:rsid w:val="00E0514C"/>
    <w:rsid w:val="00E05898"/>
    <w:rsid w:val="00E05D63"/>
    <w:rsid w:val="00E05EFA"/>
    <w:rsid w:val="00E07307"/>
    <w:rsid w:val="00E0733E"/>
    <w:rsid w:val="00E076CB"/>
    <w:rsid w:val="00E07B27"/>
    <w:rsid w:val="00E07CAF"/>
    <w:rsid w:val="00E10628"/>
    <w:rsid w:val="00E11222"/>
    <w:rsid w:val="00E113F6"/>
    <w:rsid w:val="00E11A21"/>
    <w:rsid w:val="00E11F7B"/>
    <w:rsid w:val="00E1255F"/>
    <w:rsid w:val="00E13520"/>
    <w:rsid w:val="00E135FE"/>
    <w:rsid w:val="00E1390D"/>
    <w:rsid w:val="00E13DA9"/>
    <w:rsid w:val="00E145D5"/>
    <w:rsid w:val="00E14D77"/>
    <w:rsid w:val="00E153D1"/>
    <w:rsid w:val="00E165DC"/>
    <w:rsid w:val="00E1660D"/>
    <w:rsid w:val="00E1713A"/>
    <w:rsid w:val="00E17729"/>
    <w:rsid w:val="00E17B2F"/>
    <w:rsid w:val="00E17BB3"/>
    <w:rsid w:val="00E17BC0"/>
    <w:rsid w:val="00E2029E"/>
    <w:rsid w:val="00E203B9"/>
    <w:rsid w:val="00E2062C"/>
    <w:rsid w:val="00E2158D"/>
    <w:rsid w:val="00E2185F"/>
    <w:rsid w:val="00E23297"/>
    <w:rsid w:val="00E233DB"/>
    <w:rsid w:val="00E23DD2"/>
    <w:rsid w:val="00E23F40"/>
    <w:rsid w:val="00E24595"/>
    <w:rsid w:val="00E24B9C"/>
    <w:rsid w:val="00E24EBE"/>
    <w:rsid w:val="00E255A2"/>
    <w:rsid w:val="00E25AF2"/>
    <w:rsid w:val="00E262CC"/>
    <w:rsid w:val="00E26813"/>
    <w:rsid w:val="00E2772D"/>
    <w:rsid w:val="00E279FE"/>
    <w:rsid w:val="00E3043B"/>
    <w:rsid w:val="00E307F5"/>
    <w:rsid w:val="00E30DF3"/>
    <w:rsid w:val="00E30F19"/>
    <w:rsid w:val="00E3109A"/>
    <w:rsid w:val="00E31417"/>
    <w:rsid w:val="00E3147A"/>
    <w:rsid w:val="00E32D3B"/>
    <w:rsid w:val="00E331EC"/>
    <w:rsid w:val="00E33CDC"/>
    <w:rsid w:val="00E33D65"/>
    <w:rsid w:val="00E35260"/>
    <w:rsid w:val="00E365E9"/>
    <w:rsid w:val="00E37283"/>
    <w:rsid w:val="00E40311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A85"/>
    <w:rsid w:val="00E42C41"/>
    <w:rsid w:val="00E42EE6"/>
    <w:rsid w:val="00E438D2"/>
    <w:rsid w:val="00E43B0B"/>
    <w:rsid w:val="00E43B5A"/>
    <w:rsid w:val="00E445E6"/>
    <w:rsid w:val="00E44D48"/>
    <w:rsid w:val="00E45049"/>
    <w:rsid w:val="00E46090"/>
    <w:rsid w:val="00E466AC"/>
    <w:rsid w:val="00E46C92"/>
    <w:rsid w:val="00E46DD9"/>
    <w:rsid w:val="00E47D2B"/>
    <w:rsid w:val="00E47EF4"/>
    <w:rsid w:val="00E50333"/>
    <w:rsid w:val="00E50611"/>
    <w:rsid w:val="00E50DE4"/>
    <w:rsid w:val="00E51746"/>
    <w:rsid w:val="00E51D1B"/>
    <w:rsid w:val="00E51E49"/>
    <w:rsid w:val="00E528D9"/>
    <w:rsid w:val="00E53360"/>
    <w:rsid w:val="00E53639"/>
    <w:rsid w:val="00E553B2"/>
    <w:rsid w:val="00E555FD"/>
    <w:rsid w:val="00E55FCB"/>
    <w:rsid w:val="00E565A3"/>
    <w:rsid w:val="00E5748C"/>
    <w:rsid w:val="00E57F6A"/>
    <w:rsid w:val="00E60898"/>
    <w:rsid w:val="00E60CE8"/>
    <w:rsid w:val="00E60F2A"/>
    <w:rsid w:val="00E61139"/>
    <w:rsid w:val="00E61167"/>
    <w:rsid w:val="00E6159D"/>
    <w:rsid w:val="00E61B5E"/>
    <w:rsid w:val="00E61D29"/>
    <w:rsid w:val="00E62697"/>
    <w:rsid w:val="00E6287D"/>
    <w:rsid w:val="00E62A93"/>
    <w:rsid w:val="00E62B77"/>
    <w:rsid w:val="00E63429"/>
    <w:rsid w:val="00E63A42"/>
    <w:rsid w:val="00E64075"/>
    <w:rsid w:val="00E646C5"/>
    <w:rsid w:val="00E6494E"/>
    <w:rsid w:val="00E64F97"/>
    <w:rsid w:val="00E657B3"/>
    <w:rsid w:val="00E65841"/>
    <w:rsid w:val="00E664DE"/>
    <w:rsid w:val="00E668EE"/>
    <w:rsid w:val="00E67503"/>
    <w:rsid w:val="00E67DDC"/>
    <w:rsid w:val="00E67FC7"/>
    <w:rsid w:val="00E70000"/>
    <w:rsid w:val="00E70D5A"/>
    <w:rsid w:val="00E71106"/>
    <w:rsid w:val="00E7114A"/>
    <w:rsid w:val="00E71D37"/>
    <w:rsid w:val="00E71D4D"/>
    <w:rsid w:val="00E72163"/>
    <w:rsid w:val="00E72E9E"/>
    <w:rsid w:val="00E72FCB"/>
    <w:rsid w:val="00E72FF6"/>
    <w:rsid w:val="00E73B00"/>
    <w:rsid w:val="00E73C2E"/>
    <w:rsid w:val="00E75006"/>
    <w:rsid w:val="00E77319"/>
    <w:rsid w:val="00E77414"/>
    <w:rsid w:val="00E77556"/>
    <w:rsid w:val="00E808FA"/>
    <w:rsid w:val="00E81013"/>
    <w:rsid w:val="00E81354"/>
    <w:rsid w:val="00E8156C"/>
    <w:rsid w:val="00E8173D"/>
    <w:rsid w:val="00E8175D"/>
    <w:rsid w:val="00E820FC"/>
    <w:rsid w:val="00E823BB"/>
    <w:rsid w:val="00E8269E"/>
    <w:rsid w:val="00E82F0E"/>
    <w:rsid w:val="00E82F47"/>
    <w:rsid w:val="00E8392E"/>
    <w:rsid w:val="00E842F2"/>
    <w:rsid w:val="00E846FC"/>
    <w:rsid w:val="00E8494D"/>
    <w:rsid w:val="00E84A42"/>
    <w:rsid w:val="00E85326"/>
    <w:rsid w:val="00E8626E"/>
    <w:rsid w:val="00E86730"/>
    <w:rsid w:val="00E867C2"/>
    <w:rsid w:val="00E8698F"/>
    <w:rsid w:val="00E86FA2"/>
    <w:rsid w:val="00E87050"/>
    <w:rsid w:val="00E876FA"/>
    <w:rsid w:val="00E87FD7"/>
    <w:rsid w:val="00E90178"/>
    <w:rsid w:val="00E905AF"/>
    <w:rsid w:val="00E909AB"/>
    <w:rsid w:val="00E90ED7"/>
    <w:rsid w:val="00E91078"/>
    <w:rsid w:val="00E9117F"/>
    <w:rsid w:val="00E91651"/>
    <w:rsid w:val="00E91973"/>
    <w:rsid w:val="00E91999"/>
    <w:rsid w:val="00E919FE"/>
    <w:rsid w:val="00E91CCE"/>
    <w:rsid w:val="00E91CD0"/>
    <w:rsid w:val="00E91DD5"/>
    <w:rsid w:val="00E91FD1"/>
    <w:rsid w:val="00E923A3"/>
    <w:rsid w:val="00E927E6"/>
    <w:rsid w:val="00E927F1"/>
    <w:rsid w:val="00E939D8"/>
    <w:rsid w:val="00E94445"/>
    <w:rsid w:val="00E9488A"/>
    <w:rsid w:val="00E950DB"/>
    <w:rsid w:val="00E953B7"/>
    <w:rsid w:val="00E95DB3"/>
    <w:rsid w:val="00E96569"/>
    <w:rsid w:val="00E9675E"/>
    <w:rsid w:val="00E96951"/>
    <w:rsid w:val="00E97163"/>
    <w:rsid w:val="00E974AB"/>
    <w:rsid w:val="00E97504"/>
    <w:rsid w:val="00E9794A"/>
    <w:rsid w:val="00E97F91"/>
    <w:rsid w:val="00EA019B"/>
    <w:rsid w:val="00EA053A"/>
    <w:rsid w:val="00EA12DF"/>
    <w:rsid w:val="00EA247B"/>
    <w:rsid w:val="00EA307C"/>
    <w:rsid w:val="00EA322B"/>
    <w:rsid w:val="00EA36D1"/>
    <w:rsid w:val="00EA3868"/>
    <w:rsid w:val="00EA3CD7"/>
    <w:rsid w:val="00EA4479"/>
    <w:rsid w:val="00EA4BDD"/>
    <w:rsid w:val="00EA5A3E"/>
    <w:rsid w:val="00EA627F"/>
    <w:rsid w:val="00EA6D2B"/>
    <w:rsid w:val="00EB0479"/>
    <w:rsid w:val="00EB08AB"/>
    <w:rsid w:val="00EB09AB"/>
    <w:rsid w:val="00EB09DE"/>
    <w:rsid w:val="00EB0E44"/>
    <w:rsid w:val="00EB1CBA"/>
    <w:rsid w:val="00EB1DDF"/>
    <w:rsid w:val="00EB225F"/>
    <w:rsid w:val="00EB22D2"/>
    <w:rsid w:val="00EB27F2"/>
    <w:rsid w:val="00EB2E3A"/>
    <w:rsid w:val="00EB3237"/>
    <w:rsid w:val="00EB3433"/>
    <w:rsid w:val="00EB363F"/>
    <w:rsid w:val="00EB3766"/>
    <w:rsid w:val="00EB3C02"/>
    <w:rsid w:val="00EB421C"/>
    <w:rsid w:val="00EB4D4B"/>
    <w:rsid w:val="00EB4E6D"/>
    <w:rsid w:val="00EB5E67"/>
    <w:rsid w:val="00EB66E7"/>
    <w:rsid w:val="00EB6E70"/>
    <w:rsid w:val="00EB7407"/>
    <w:rsid w:val="00EB793A"/>
    <w:rsid w:val="00EB7CF7"/>
    <w:rsid w:val="00EB7D20"/>
    <w:rsid w:val="00EC1498"/>
    <w:rsid w:val="00EC1CAA"/>
    <w:rsid w:val="00EC1F7A"/>
    <w:rsid w:val="00EC2205"/>
    <w:rsid w:val="00EC2369"/>
    <w:rsid w:val="00EC2905"/>
    <w:rsid w:val="00EC2A46"/>
    <w:rsid w:val="00EC2CFB"/>
    <w:rsid w:val="00EC2F8A"/>
    <w:rsid w:val="00EC3393"/>
    <w:rsid w:val="00EC434D"/>
    <w:rsid w:val="00EC4C26"/>
    <w:rsid w:val="00EC53FF"/>
    <w:rsid w:val="00EC5AC0"/>
    <w:rsid w:val="00EC61B6"/>
    <w:rsid w:val="00EC6211"/>
    <w:rsid w:val="00EC6344"/>
    <w:rsid w:val="00EC6422"/>
    <w:rsid w:val="00EC74E9"/>
    <w:rsid w:val="00EC7997"/>
    <w:rsid w:val="00EC7D14"/>
    <w:rsid w:val="00EC7D9C"/>
    <w:rsid w:val="00EC7F9B"/>
    <w:rsid w:val="00EC7FE9"/>
    <w:rsid w:val="00ED09D2"/>
    <w:rsid w:val="00ED15B2"/>
    <w:rsid w:val="00ED1D9D"/>
    <w:rsid w:val="00ED2103"/>
    <w:rsid w:val="00ED26CF"/>
    <w:rsid w:val="00ED27FC"/>
    <w:rsid w:val="00ED28B3"/>
    <w:rsid w:val="00ED29C8"/>
    <w:rsid w:val="00ED2BBB"/>
    <w:rsid w:val="00ED3094"/>
    <w:rsid w:val="00ED43A5"/>
    <w:rsid w:val="00ED43E2"/>
    <w:rsid w:val="00ED4E84"/>
    <w:rsid w:val="00ED5898"/>
    <w:rsid w:val="00ED5B3A"/>
    <w:rsid w:val="00ED5BF3"/>
    <w:rsid w:val="00ED5E20"/>
    <w:rsid w:val="00ED66B2"/>
    <w:rsid w:val="00ED6880"/>
    <w:rsid w:val="00ED6CB1"/>
    <w:rsid w:val="00ED6E59"/>
    <w:rsid w:val="00ED7722"/>
    <w:rsid w:val="00ED7E81"/>
    <w:rsid w:val="00EE025D"/>
    <w:rsid w:val="00EE02AD"/>
    <w:rsid w:val="00EE0640"/>
    <w:rsid w:val="00EE0D62"/>
    <w:rsid w:val="00EE15B1"/>
    <w:rsid w:val="00EE1C78"/>
    <w:rsid w:val="00EE2606"/>
    <w:rsid w:val="00EE2AB6"/>
    <w:rsid w:val="00EE2E45"/>
    <w:rsid w:val="00EE34DD"/>
    <w:rsid w:val="00EE35F8"/>
    <w:rsid w:val="00EE3B05"/>
    <w:rsid w:val="00EE4567"/>
    <w:rsid w:val="00EE4695"/>
    <w:rsid w:val="00EE46C1"/>
    <w:rsid w:val="00EE4759"/>
    <w:rsid w:val="00EE4B2D"/>
    <w:rsid w:val="00EE579E"/>
    <w:rsid w:val="00EE5F7E"/>
    <w:rsid w:val="00EE6570"/>
    <w:rsid w:val="00EE6AD0"/>
    <w:rsid w:val="00EE6F9D"/>
    <w:rsid w:val="00EF0FDE"/>
    <w:rsid w:val="00EF1AD5"/>
    <w:rsid w:val="00EF205B"/>
    <w:rsid w:val="00EF25E8"/>
    <w:rsid w:val="00EF2B43"/>
    <w:rsid w:val="00EF5B9E"/>
    <w:rsid w:val="00EF6866"/>
    <w:rsid w:val="00EF68A5"/>
    <w:rsid w:val="00EF7084"/>
    <w:rsid w:val="00EF7311"/>
    <w:rsid w:val="00EF7D54"/>
    <w:rsid w:val="00EF7FEC"/>
    <w:rsid w:val="00F00342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55CA"/>
    <w:rsid w:val="00F068D7"/>
    <w:rsid w:val="00F06A03"/>
    <w:rsid w:val="00F074E1"/>
    <w:rsid w:val="00F07CBB"/>
    <w:rsid w:val="00F07DBA"/>
    <w:rsid w:val="00F07FB4"/>
    <w:rsid w:val="00F101EA"/>
    <w:rsid w:val="00F1096A"/>
    <w:rsid w:val="00F111CA"/>
    <w:rsid w:val="00F132F5"/>
    <w:rsid w:val="00F136BA"/>
    <w:rsid w:val="00F13CF1"/>
    <w:rsid w:val="00F13F4F"/>
    <w:rsid w:val="00F14912"/>
    <w:rsid w:val="00F14A0A"/>
    <w:rsid w:val="00F14CF3"/>
    <w:rsid w:val="00F14D8F"/>
    <w:rsid w:val="00F151ED"/>
    <w:rsid w:val="00F1613A"/>
    <w:rsid w:val="00F1649A"/>
    <w:rsid w:val="00F16630"/>
    <w:rsid w:val="00F16B8B"/>
    <w:rsid w:val="00F16BE6"/>
    <w:rsid w:val="00F16CEE"/>
    <w:rsid w:val="00F17944"/>
    <w:rsid w:val="00F1794A"/>
    <w:rsid w:val="00F17FAD"/>
    <w:rsid w:val="00F20223"/>
    <w:rsid w:val="00F20EC0"/>
    <w:rsid w:val="00F23559"/>
    <w:rsid w:val="00F238AE"/>
    <w:rsid w:val="00F2584B"/>
    <w:rsid w:val="00F25E1F"/>
    <w:rsid w:val="00F26F8E"/>
    <w:rsid w:val="00F278B0"/>
    <w:rsid w:val="00F27BC0"/>
    <w:rsid w:val="00F30A8C"/>
    <w:rsid w:val="00F30ACD"/>
    <w:rsid w:val="00F30C54"/>
    <w:rsid w:val="00F31013"/>
    <w:rsid w:val="00F3122F"/>
    <w:rsid w:val="00F32AD9"/>
    <w:rsid w:val="00F33622"/>
    <w:rsid w:val="00F33693"/>
    <w:rsid w:val="00F33777"/>
    <w:rsid w:val="00F342FD"/>
    <w:rsid w:val="00F3435A"/>
    <w:rsid w:val="00F34867"/>
    <w:rsid w:val="00F348CC"/>
    <w:rsid w:val="00F34C94"/>
    <w:rsid w:val="00F35B4D"/>
    <w:rsid w:val="00F35DC1"/>
    <w:rsid w:val="00F35F07"/>
    <w:rsid w:val="00F364B7"/>
    <w:rsid w:val="00F36EB7"/>
    <w:rsid w:val="00F370EC"/>
    <w:rsid w:val="00F37132"/>
    <w:rsid w:val="00F371EA"/>
    <w:rsid w:val="00F371F3"/>
    <w:rsid w:val="00F37967"/>
    <w:rsid w:val="00F37D51"/>
    <w:rsid w:val="00F4055D"/>
    <w:rsid w:val="00F4058F"/>
    <w:rsid w:val="00F40DBE"/>
    <w:rsid w:val="00F41507"/>
    <w:rsid w:val="00F41A6C"/>
    <w:rsid w:val="00F42006"/>
    <w:rsid w:val="00F4226A"/>
    <w:rsid w:val="00F42420"/>
    <w:rsid w:val="00F42616"/>
    <w:rsid w:val="00F430F8"/>
    <w:rsid w:val="00F4437E"/>
    <w:rsid w:val="00F44952"/>
    <w:rsid w:val="00F44C75"/>
    <w:rsid w:val="00F45B08"/>
    <w:rsid w:val="00F46733"/>
    <w:rsid w:val="00F46E6F"/>
    <w:rsid w:val="00F46F8F"/>
    <w:rsid w:val="00F47092"/>
    <w:rsid w:val="00F47802"/>
    <w:rsid w:val="00F478D7"/>
    <w:rsid w:val="00F50792"/>
    <w:rsid w:val="00F50B79"/>
    <w:rsid w:val="00F50C48"/>
    <w:rsid w:val="00F5135D"/>
    <w:rsid w:val="00F5140F"/>
    <w:rsid w:val="00F51550"/>
    <w:rsid w:val="00F51C07"/>
    <w:rsid w:val="00F51C83"/>
    <w:rsid w:val="00F5208D"/>
    <w:rsid w:val="00F52264"/>
    <w:rsid w:val="00F523CA"/>
    <w:rsid w:val="00F52429"/>
    <w:rsid w:val="00F52549"/>
    <w:rsid w:val="00F52995"/>
    <w:rsid w:val="00F529B3"/>
    <w:rsid w:val="00F529FE"/>
    <w:rsid w:val="00F52AC5"/>
    <w:rsid w:val="00F52B44"/>
    <w:rsid w:val="00F52BE0"/>
    <w:rsid w:val="00F52D89"/>
    <w:rsid w:val="00F530A4"/>
    <w:rsid w:val="00F5339D"/>
    <w:rsid w:val="00F53410"/>
    <w:rsid w:val="00F53770"/>
    <w:rsid w:val="00F53952"/>
    <w:rsid w:val="00F53B24"/>
    <w:rsid w:val="00F53BE4"/>
    <w:rsid w:val="00F54003"/>
    <w:rsid w:val="00F54548"/>
    <w:rsid w:val="00F554CF"/>
    <w:rsid w:val="00F55622"/>
    <w:rsid w:val="00F56960"/>
    <w:rsid w:val="00F56E91"/>
    <w:rsid w:val="00F575F1"/>
    <w:rsid w:val="00F576DE"/>
    <w:rsid w:val="00F57C4A"/>
    <w:rsid w:val="00F57D1E"/>
    <w:rsid w:val="00F60552"/>
    <w:rsid w:val="00F605CB"/>
    <w:rsid w:val="00F61151"/>
    <w:rsid w:val="00F61569"/>
    <w:rsid w:val="00F61646"/>
    <w:rsid w:val="00F61831"/>
    <w:rsid w:val="00F61B37"/>
    <w:rsid w:val="00F61F4A"/>
    <w:rsid w:val="00F62001"/>
    <w:rsid w:val="00F6275D"/>
    <w:rsid w:val="00F62A97"/>
    <w:rsid w:val="00F63582"/>
    <w:rsid w:val="00F64179"/>
    <w:rsid w:val="00F64212"/>
    <w:rsid w:val="00F656BC"/>
    <w:rsid w:val="00F65D06"/>
    <w:rsid w:val="00F66405"/>
    <w:rsid w:val="00F6656C"/>
    <w:rsid w:val="00F6673F"/>
    <w:rsid w:val="00F66E4D"/>
    <w:rsid w:val="00F70039"/>
    <w:rsid w:val="00F71CF5"/>
    <w:rsid w:val="00F72071"/>
    <w:rsid w:val="00F721ED"/>
    <w:rsid w:val="00F7278E"/>
    <w:rsid w:val="00F7290F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69EA"/>
    <w:rsid w:val="00F76BEF"/>
    <w:rsid w:val="00F77175"/>
    <w:rsid w:val="00F77A54"/>
    <w:rsid w:val="00F80139"/>
    <w:rsid w:val="00F80F02"/>
    <w:rsid w:val="00F819F1"/>
    <w:rsid w:val="00F81C01"/>
    <w:rsid w:val="00F8208B"/>
    <w:rsid w:val="00F8226A"/>
    <w:rsid w:val="00F82342"/>
    <w:rsid w:val="00F8240F"/>
    <w:rsid w:val="00F82865"/>
    <w:rsid w:val="00F82B80"/>
    <w:rsid w:val="00F82F26"/>
    <w:rsid w:val="00F82FDD"/>
    <w:rsid w:val="00F83291"/>
    <w:rsid w:val="00F83323"/>
    <w:rsid w:val="00F839B6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B1"/>
    <w:rsid w:val="00F90212"/>
    <w:rsid w:val="00F904D4"/>
    <w:rsid w:val="00F90C7E"/>
    <w:rsid w:val="00F90D83"/>
    <w:rsid w:val="00F90EE5"/>
    <w:rsid w:val="00F91648"/>
    <w:rsid w:val="00F916AD"/>
    <w:rsid w:val="00F91C5D"/>
    <w:rsid w:val="00F920A3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28F"/>
    <w:rsid w:val="00F97274"/>
    <w:rsid w:val="00F9754A"/>
    <w:rsid w:val="00F97A0E"/>
    <w:rsid w:val="00FA0C17"/>
    <w:rsid w:val="00FA10A1"/>
    <w:rsid w:val="00FA1606"/>
    <w:rsid w:val="00FA17DC"/>
    <w:rsid w:val="00FA2AF4"/>
    <w:rsid w:val="00FA337A"/>
    <w:rsid w:val="00FA3975"/>
    <w:rsid w:val="00FA3A03"/>
    <w:rsid w:val="00FA4959"/>
    <w:rsid w:val="00FA4ADD"/>
    <w:rsid w:val="00FA4B59"/>
    <w:rsid w:val="00FA4C12"/>
    <w:rsid w:val="00FA5725"/>
    <w:rsid w:val="00FA689F"/>
    <w:rsid w:val="00FA739A"/>
    <w:rsid w:val="00FA7522"/>
    <w:rsid w:val="00FA78F9"/>
    <w:rsid w:val="00FA79E2"/>
    <w:rsid w:val="00FA7ED3"/>
    <w:rsid w:val="00FB03DC"/>
    <w:rsid w:val="00FB04F8"/>
    <w:rsid w:val="00FB052E"/>
    <w:rsid w:val="00FB0670"/>
    <w:rsid w:val="00FB09C0"/>
    <w:rsid w:val="00FB0C1C"/>
    <w:rsid w:val="00FB0F3D"/>
    <w:rsid w:val="00FB180D"/>
    <w:rsid w:val="00FB1879"/>
    <w:rsid w:val="00FB1E6B"/>
    <w:rsid w:val="00FB213D"/>
    <w:rsid w:val="00FB2431"/>
    <w:rsid w:val="00FB2B2A"/>
    <w:rsid w:val="00FB3301"/>
    <w:rsid w:val="00FB38C1"/>
    <w:rsid w:val="00FB39CC"/>
    <w:rsid w:val="00FB4D60"/>
    <w:rsid w:val="00FB54A7"/>
    <w:rsid w:val="00FB5527"/>
    <w:rsid w:val="00FB5A3F"/>
    <w:rsid w:val="00FB5B63"/>
    <w:rsid w:val="00FB5B8D"/>
    <w:rsid w:val="00FB5EBF"/>
    <w:rsid w:val="00FB629F"/>
    <w:rsid w:val="00FB62E0"/>
    <w:rsid w:val="00FB6875"/>
    <w:rsid w:val="00FB6DA4"/>
    <w:rsid w:val="00FC0098"/>
    <w:rsid w:val="00FC087A"/>
    <w:rsid w:val="00FC092E"/>
    <w:rsid w:val="00FC10AF"/>
    <w:rsid w:val="00FC170E"/>
    <w:rsid w:val="00FC20CD"/>
    <w:rsid w:val="00FC2152"/>
    <w:rsid w:val="00FC3515"/>
    <w:rsid w:val="00FC39AB"/>
    <w:rsid w:val="00FC42C6"/>
    <w:rsid w:val="00FC4BD0"/>
    <w:rsid w:val="00FC5349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94A"/>
    <w:rsid w:val="00FD1BA2"/>
    <w:rsid w:val="00FD1C54"/>
    <w:rsid w:val="00FD1CBF"/>
    <w:rsid w:val="00FD1E7E"/>
    <w:rsid w:val="00FD2448"/>
    <w:rsid w:val="00FD32B2"/>
    <w:rsid w:val="00FD33CC"/>
    <w:rsid w:val="00FD3569"/>
    <w:rsid w:val="00FD4D0E"/>
    <w:rsid w:val="00FD64D4"/>
    <w:rsid w:val="00FD6EF6"/>
    <w:rsid w:val="00FD7200"/>
    <w:rsid w:val="00FD7261"/>
    <w:rsid w:val="00FD745C"/>
    <w:rsid w:val="00FE04D9"/>
    <w:rsid w:val="00FE0579"/>
    <w:rsid w:val="00FE1136"/>
    <w:rsid w:val="00FE2C1C"/>
    <w:rsid w:val="00FE2FFB"/>
    <w:rsid w:val="00FE314A"/>
    <w:rsid w:val="00FE3180"/>
    <w:rsid w:val="00FE35A2"/>
    <w:rsid w:val="00FE45C2"/>
    <w:rsid w:val="00FE5A38"/>
    <w:rsid w:val="00FE5C7A"/>
    <w:rsid w:val="00FE65B7"/>
    <w:rsid w:val="00FE6ABB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443"/>
    <w:rsid w:val="00FF3487"/>
    <w:rsid w:val="00FF3AE7"/>
    <w:rsid w:val="00FF3EA5"/>
    <w:rsid w:val="00FF49DE"/>
    <w:rsid w:val="00FF4E9A"/>
    <w:rsid w:val="00FF5071"/>
    <w:rsid w:val="00FF5C61"/>
    <w:rsid w:val="00FF5D5B"/>
    <w:rsid w:val="00FF5F0F"/>
    <w:rsid w:val="00FF5FA2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87BE8"/>
  <w15:chartTrackingRefBased/>
  <w15:docId w15:val="{B1A81D13-4356-4268-886E-66CA0B95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E54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Props1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R1</cp:lastModifiedBy>
  <cp:revision>19</cp:revision>
  <dcterms:created xsi:type="dcterms:W3CDTF">2022-07-12T03:35:00Z</dcterms:created>
  <dcterms:modified xsi:type="dcterms:W3CDTF">2022-07-13T00:21:00Z</dcterms:modified>
</cp:coreProperties>
</file>