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510C25" w:rsidRDefault="005E768D" w:rsidP="00510C25">
      <w:pPr>
        <w:jc w:val="center"/>
        <w:rPr>
          <w:b/>
          <w:bCs/>
        </w:rPr>
      </w:pPr>
      <w:r w:rsidRPr="00510C25">
        <w:rPr>
          <w:b/>
          <w:bCs/>
        </w:rPr>
        <w:t>IEEE P802.11</w:t>
      </w:r>
      <w:r w:rsidRPr="00510C25">
        <w:rPr>
          <w:b/>
          <w:bC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2B33CB" w:rsidRPr="00183F4C" w14:paraId="020856FB" w14:textId="77777777" w:rsidTr="00B034CE">
        <w:trPr>
          <w:trHeight w:val="485"/>
          <w:jc w:val="center"/>
        </w:trPr>
        <w:tc>
          <w:tcPr>
            <w:tcW w:w="9576" w:type="dxa"/>
            <w:gridSpan w:val="5"/>
            <w:vAlign w:val="center"/>
          </w:tcPr>
          <w:p w14:paraId="366CABD2" w14:textId="0F60C020" w:rsidR="002B33CB" w:rsidRPr="00183F4C" w:rsidRDefault="002B33CB" w:rsidP="002B33CB">
            <w:pPr>
              <w:pStyle w:val="T2"/>
            </w:pPr>
            <w:r>
              <w:rPr>
                <w:lang w:eastAsia="ko-KR"/>
              </w:rPr>
              <w:t xml:space="preserve">Comment resolutions for </w:t>
            </w:r>
            <w:r w:rsidR="00F02DE0">
              <w:rPr>
                <w:lang w:eastAsia="ko-KR"/>
              </w:rPr>
              <w:t>Miscellaneous CIDs</w:t>
            </w:r>
          </w:p>
        </w:tc>
      </w:tr>
      <w:tr w:rsidR="00C723BC" w:rsidRPr="00183F4C" w14:paraId="609B60F1" w14:textId="77777777" w:rsidTr="00B034CE">
        <w:trPr>
          <w:trHeight w:val="359"/>
          <w:jc w:val="center"/>
        </w:trPr>
        <w:tc>
          <w:tcPr>
            <w:tcW w:w="9576" w:type="dxa"/>
            <w:gridSpan w:val="5"/>
            <w:vAlign w:val="center"/>
          </w:tcPr>
          <w:p w14:paraId="14FD9DCC" w14:textId="6070C05D"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3433BF">
              <w:rPr>
                <w:b w:val="0"/>
                <w:sz w:val="20"/>
              </w:rPr>
              <w:t>2</w:t>
            </w:r>
            <w:r w:rsidRPr="00183F4C">
              <w:rPr>
                <w:b w:val="0"/>
                <w:sz w:val="20"/>
              </w:rPr>
              <w:t>-</w:t>
            </w:r>
            <w:r w:rsidR="003433BF">
              <w:rPr>
                <w:b w:val="0"/>
                <w:sz w:val="20"/>
                <w:lang w:eastAsia="ko-KR"/>
              </w:rPr>
              <w:t>0</w:t>
            </w:r>
            <w:r w:rsidR="00E933FD">
              <w:rPr>
                <w:b w:val="0"/>
                <w:sz w:val="20"/>
                <w:lang w:eastAsia="ko-KR"/>
              </w:rPr>
              <w:t>5</w:t>
            </w:r>
            <w:r>
              <w:rPr>
                <w:rFonts w:hint="eastAsia"/>
                <w:b w:val="0"/>
                <w:sz w:val="20"/>
                <w:lang w:eastAsia="ko-KR"/>
              </w:rPr>
              <w:t>-</w:t>
            </w:r>
            <w:r w:rsidR="00E933FD">
              <w:rPr>
                <w:b w:val="0"/>
                <w:sz w:val="20"/>
                <w:lang w:eastAsia="ko-KR"/>
              </w:rPr>
              <w:t>11</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22DBF" w:rsidRPr="00183F4C" w14:paraId="1AEEB39A" w14:textId="77777777" w:rsidTr="00B034CE">
        <w:trPr>
          <w:trHeight w:val="359"/>
          <w:jc w:val="center"/>
        </w:trPr>
        <w:tc>
          <w:tcPr>
            <w:tcW w:w="1548" w:type="dxa"/>
            <w:vAlign w:val="center"/>
          </w:tcPr>
          <w:p w14:paraId="26F7AEC4" w14:textId="306997CB" w:rsidR="00622DBF" w:rsidRPr="00B034CE" w:rsidRDefault="00622DBF" w:rsidP="00622DBF">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6F86049" w14:textId="5DF119C4" w:rsidR="00622DBF" w:rsidRPr="00B034CE" w:rsidRDefault="00622DBF" w:rsidP="00622DBF">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34AAB60D" w:rsidR="00622DBF" w:rsidRPr="00B034CE" w:rsidRDefault="00622DBF" w:rsidP="00622DBF">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7893B1AB" w:rsidR="0034133D" w:rsidRDefault="005E33AF" w:rsidP="0034133D">
            <w:pPr>
              <w:pStyle w:val="T2"/>
              <w:spacing w:after="0"/>
              <w:ind w:left="0" w:right="0"/>
              <w:jc w:val="left"/>
              <w:rPr>
                <w:b w:val="0"/>
                <w:sz w:val="18"/>
                <w:szCs w:val="18"/>
                <w:lang w:eastAsia="ko-KR"/>
              </w:rPr>
            </w:pPr>
            <w:r>
              <w:rPr>
                <w:b w:val="0"/>
                <w:sz w:val="18"/>
                <w:szCs w:val="18"/>
                <w:lang w:eastAsia="ko-KR"/>
              </w:rPr>
              <w:t>Yanjun Sun</w:t>
            </w:r>
          </w:p>
        </w:tc>
        <w:tc>
          <w:tcPr>
            <w:tcW w:w="1440" w:type="dxa"/>
            <w:vAlign w:val="center"/>
          </w:tcPr>
          <w:p w14:paraId="36B00EF2" w14:textId="21FCF1AF" w:rsidR="0034133D" w:rsidRDefault="005E33AF" w:rsidP="00CD6072">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563D9D79" w:rsidR="00A6770A" w:rsidRDefault="005E33AF" w:rsidP="0034133D">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001E1820" w14:textId="21530F18" w:rsidR="00A6770A" w:rsidRDefault="005E33AF" w:rsidP="00CD6072">
            <w:pPr>
              <w:pStyle w:val="T2"/>
              <w:spacing w:after="0"/>
              <w:ind w:left="0" w:right="0"/>
              <w:jc w:val="left"/>
              <w:rPr>
                <w:b w:val="0"/>
                <w:sz w:val="18"/>
                <w:szCs w:val="18"/>
                <w:lang w:eastAsia="ko-KR"/>
              </w:rPr>
            </w:pPr>
            <w:r>
              <w:rPr>
                <w:b w:val="0"/>
                <w:sz w:val="18"/>
                <w:szCs w:val="18"/>
                <w:lang w:eastAsia="ko-KR"/>
              </w:rPr>
              <w:t>Intel Corp.</w:t>
            </w: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1845A66" w14:textId="328337BD" w:rsidR="000E5E10" w:rsidRDefault="000E5E10" w:rsidP="000E5E10">
                            <w:pPr>
                              <w:jc w:val="both"/>
                              <w:rPr>
                                <w:ins w:id="0" w:author="Alfred Aster" w:date="2021-11-11T15:46:00Z"/>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 (</w:t>
                            </w:r>
                            <w:r w:rsidR="004E7E59">
                              <w:rPr>
                                <w:lang w:eastAsia="ko-KR"/>
                              </w:rPr>
                              <w:t>52</w:t>
                            </w:r>
                            <w:r w:rsidR="00AF6BF0">
                              <w:rPr>
                                <w:lang w:eastAsia="ko-KR"/>
                              </w:rPr>
                              <w:t xml:space="preserve"> </w:t>
                            </w:r>
                            <w:r>
                              <w:rPr>
                                <w:lang w:eastAsia="ko-KR"/>
                              </w:rPr>
                              <w:t>CIDs):</w:t>
                            </w:r>
                          </w:p>
                          <w:p w14:paraId="028156C3" w14:textId="77777777" w:rsidR="007B4914" w:rsidRDefault="007B4914" w:rsidP="00066BFE">
                            <w:pPr>
                              <w:pStyle w:val="ListParagraph"/>
                              <w:numPr>
                                <w:ilvl w:val="0"/>
                                <w:numId w:val="3"/>
                              </w:numPr>
                              <w:ind w:leftChars="0"/>
                              <w:jc w:val="both"/>
                              <w:rPr>
                                <w:sz w:val="20"/>
                                <w:szCs w:val="18"/>
                              </w:rPr>
                            </w:pPr>
                            <w:r w:rsidRPr="003E5928">
                              <w:rPr>
                                <w:sz w:val="20"/>
                                <w:szCs w:val="18"/>
                                <w:highlight w:val="yellow"/>
                              </w:rPr>
                              <w:t>4077,</w:t>
                            </w:r>
                            <w:r w:rsidRPr="007B4914">
                              <w:rPr>
                                <w:sz w:val="20"/>
                                <w:szCs w:val="18"/>
                              </w:rPr>
                              <w:t xml:space="preserve"> 4080, 4238</w:t>
                            </w:r>
                            <w:r w:rsidRPr="008948E2">
                              <w:rPr>
                                <w:sz w:val="20"/>
                                <w:szCs w:val="18"/>
                              </w:rPr>
                              <w:t xml:space="preserve">, </w:t>
                            </w:r>
                            <w:r w:rsidRPr="0003171F">
                              <w:rPr>
                                <w:strike/>
                                <w:color w:val="FF0000"/>
                                <w:sz w:val="20"/>
                                <w:szCs w:val="18"/>
                                <w:highlight w:val="yellow"/>
                              </w:rPr>
                              <w:t>4276</w:t>
                            </w:r>
                            <w:r w:rsidRPr="0003171F">
                              <w:rPr>
                                <w:sz w:val="20"/>
                                <w:szCs w:val="18"/>
                                <w:highlight w:val="yellow"/>
                              </w:rPr>
                              <w:t>,</w:t>
                            </w:r>
                            <w:r w:rsidRPr="007B4914">
                              <w:rPr>
                                <w:sz w:val="20"/>
                                <w:szCs w:val="18"/>
                              </w:rPr>
                              <w:t xml:space="preserve"> 4288, </w:t>
                            </w:r>
                            <w:r w:rsidRPr="00A16FC0">
                              <w:rPr>
                                <w:sz w:val="20"/>
                                <w:szCs w:val="18"/>
                                <w:highlight w:val="yellow"/>
                              </w:rPr>
                              <w:t xml:space="preserve">4730, </w:t>
                            </w:r>
                            <w:r w:rsidRPr="00A16FC0">
                              <w:rPr>
                                <w:strike/>
                                <w:color w:val="FF0000"/>
                                <w:sz w:val="20"/>
                                <w:szCs w:val="18"/>
                                <w:highlight w:val="yellow"/>
                              </w:rPr>
                              <w:t>4822,</w:t>
                            </w:r>
                            <w:r w:rsidRPr="007B4914">
                              <w:rPr>
                                <w:sz w:val="20"/>
                                <w:szCs w:val="18"/>
                              </w:rPr>
                              <w:t xml:space="preserve"> 4926, 4933, 5061, </w:t>
                            </w:r>
                          </w:p>
                          <w:p w14:paraId="6F3EF309" w14:textId="1209DDFC" w:rsidR="004E7E59" w:rsidRDefault="007B4914" w:rsidP="00066BFE">
                            <w:pPr>
                              <w:pStyle w:val="ListParagraph"/>
                              <w:numPr>
                                <w:ilvl w:val="0"/>
                                <w:numId w:val="3"/>
                              </w:numPr>
                              <w:ind w:leftChars="0"/>
                              <w:jc w:val="both"/>
                              <w:rPr>
                                <w:sz w:val="20"/>
                                <w:szCs w:val="18"/>
                              </w:rPr>
                            </w:pPr>
                            <w:r w:rsidRPr="003E5928">
                              <w:rPr>
                                <w:sz w:val="20"/>
                                <w:szCs w:val="18"/>
                                <w:highlight w:val="yellow"/>
                              </w:rPr>
                              <w:t>5135</w:t>
                            </w:r>
                            <w:r w:rsidRPr="00B707A6">
                              <w:rPr>
                                <w:sz w:val="20"/>
                                <w:szCs w:val="18"/>
                                <w:highlight w:val="yellow"/>
                              </w:rPr>
                              <w:t xml:space="preserve">, </w:t>
                            </w:r>
                            <w:r w:rsidRPr="00B707A6">
                              <w:rPr>
                                <w:strike/>
                                <w:color w:val="FF0000"/>
                                <w:sz w:val="20"/>
                                <w:szCs w:val="18"/>
                                <w:highlight w:val="yellow"/>
                              </w:rPr>
                              <w:t>5181</w:t>
                            </w:r>
                            <w:r w:rsidRPr="00B707A6">
                              <w:rPr>
                                <w:sz w:val="20"/>
                                <w:szCs w:val="18"/>
                                <w:highlight w:val="yellow"/>
                              </w:rPr>
                              <w:t>, 5262</w:t>
                            </w:r>
                            <w:r w:rsidRPr="006E4F59">
                              <w:rPr>
                                <w:sz w:val="20"/>
                                <w:szCs w:val="18"/>
                                <w:highlight w:val="yellow"/>
                              </w:rPr>
                              <w:t xml:space="preserve">, </w:t>
                            </w:r>
                            <w:r w:rsidRPr="00B07DEA">
                              <w:rPr>
                                <w:sz w:val="20"/>
                                <w:szCs w:val="18"/>
                              </w:rPr>
                              <w:t>5307,</w:t>
                            </w:r>
                            <w:r w:rsidRPr="006E4F59">
                              <w:rPr>
                                <w:sz w:val="20"/>
                                <w:szCs w:val="18"/>
                                <w:highlight w:val="yellow"/>
                              </w:rPr>
                              <w:t xml:space="preserve"> 5333, 5334, </w:t>
                            </w:r>
                            <w:r w:rsidRPr="00587657">
                              <w:rPr>
                                <w:sz w:val="20"/>
                                <w:szCs w:val="18"/>
                              </w:rPr>
                              <w:t>5347</w:t>
                            </w:r>
                            <w:r w:rsidRPr="006E4F59">
                              <w:rPr>
                                <w:sz w:val="20"/>
                                <w:szCs w:val="18"/>
                                <w:highlight w:val="yellow"/>
                              </w:rPr>
                              <w:t xml:space="preserve">, </w:t>
                            </w:r>
                            <w:r w:rsidRPr="00F628C3">
                              <w:rPr>
                                <w:strike/>
                                <w:color w:val="FF0000"/>
                                <w:sz w:val="20"/>
                                <w:szCs w:val="18"/>
                                <w:highlight w:val="yellow"/>
                              </w:rPr>
                              <w:t>5363,</w:t>
                            </w:r>
                            <w:r w:rsidRPr="006E4F59">
                              <w:rPr>
                                <w:sz w:val="20"/>
                                <w:szCs w:val="18"/>
                                <w:highlight w:val="yellow"/>
                              </w:rPr>
                              <w:t xml:space="preserve"> </w:t>
                            </w:r>
                            <w:r w:rsidRPr="0072324C">
                              <w:rPr>
                                <w:sz w:val="20"/>
                                <w:szCs w:val="18"/>
                              </w:rPr>
                              <w:t>5502,</w:t>
                            </w:r>
                            <w:r w:rsidRPr="006E4F59">
                              <w:rPr>
                                <w:sz w:val="20"/>
                                <w:szCs w:val="18"/>
                                <w:highlight w:val="yellow"/>
                              </w:rPr>
                              <w:t xml:space="preserve"> 5504,</w:t>
                            </w:r>
                            <w:r w:rsidRPr="004E7E59">
                              <w:rPr>
                                <w:sz w:val="20"/>
                                <w:szCs w:val="18"/>
                              </w:rPr>
                              <w:t xml:space="preserve"> </w:t>
                            </w:r>
                          </w:p>
                          <w:p w14:paraId="0BBC73C8" w14:textId="77777777" w:rsidR="004E7E59" w:rsidRDefault="007B4914" w:rsidP="00066BFE">
                            <w:pPr>
                              <w:pStyle w:val="ListParagraph"/>
                              <w:numPr>
                                <w:ilvl w:val="0"/>
                                <w:numId w:val="3"/>
                              </w:numPr>
                              <w:ind w:leftChars="0"/>
                              <w:jc w:val="both"/>
                              <w:rPr>
                                <w:sz w:val="20"/>
                                <w:szCs w:val="18"/>
                              </w:rPr>
                            </w:pPr>
                            <w:r w:rsidRPr="0072324C">
                              <w:rPr>
                                <w:sz w:val="20"/>
                                <w:szCs w:val="18"/>
                              </w:rPr>
                              <w:t xml:space="preserve">5535, </w:t>
                            </w:r>
                            <w:r w:rsidRPr="005E0A08">
                              <w:rPr>
                                <w:sz w:val="20"/>
                                <w:szCs w:val="18"/>
                              </w:rPr>
                              <w:t>5772,</w:t>
                            </w:r>
                            <w:r w:rsidRPr="004E7E59">
                              <w:rPr>
                                <w:sz w:val="20"/>
                                <w:szCs w:val="18"/>
                              </w:rPr>
                              <w:t xml:space="preserve"> </w:t>
                            </w:r>
                            <w:r w:rsidRPr="00E50337">
                              <w:rPr>
                                <w:strike/>
                                <w:color w:val="FF0000"/>
                                <w:sz w:val="20"/>
                                <w:szCs w:val="18"/>
                              </w:rPr>
                              <w:t>5802,</w:t>
                            </w:r>
                            <w:r w:rsidRPr="004E7E59">
                              <w:rPr>
                                <w:sz w:val="20"/>
                                <w:szCs w:val="18"/>
                              </w:rPr>
                              <w:t xml:space="preserve"> </w:t>
                            </w:r>
                            <w:r w:rsidRPr="00287A31">
                              <w:rPr>
                                <w:sz w:val="20"/>
                                <w:szCs w:val="18"/>
                                <w:highlight w:val="yellow"/>
                              </w:rPr>
                              <w:t xml:space="preserve">5882, </w:t>
                            </w:r>
                            <w:r w:rsidRPr="00E34350">
                              <w:rPr>
                                <w:strike/>
                                <w:color w:val="FF0000"/>
                                <w:sz w:val="20"/>
                                <w:szCs w:val="18"/>
                                <w:highlight w:val="yellow"/>
                              </w:rPr>
                              <w:t>6057, 6058, 6059,</w:t>
                            </w:r>
                            <w:r w:rsidRPr="00287A31">
                              <w:rPr>
                                <w:sz w:val="20"/>
                                <w:szCs w:val="18"/>
                                <w:highlight w:val="yellow"/>
                              </w:rPr>
                              <w:t xml:space="preserve"> 6065, </w:t>
                            </w:r>
                            <w:r w:rsidRPr="00846FAB">
                              <w:rPr>
                                <w:sz w:val="20"/>
                                <w:szCs w:val="18"/>
                              </w:rPr>
                              <w:t>6227,</w:t>
                            </w:r>
                            <w:r w:rsidRPr="004E7E59">
                              <w:rPr>
                                <w:sz w:val="20"/>
                                <w:szCs w:val="18"/>
                              </w:rPr>
                              <w:t xml:space="preserve"> 6243, </w:t>
                            </w:r>
                          </w:p>
                          <w:p w14:paraId="56542D3A" w14:textId="77777777" w:rsidR="004E7E59" w:rsidRDefault="007B4914" w:rsidP="00066BFE">
                            <w:pPr>
                              <w:pStyle w:val="ListParagraph"/>
                              <w:numPr>
                                <w:ilvl w:val="0"/>
                                <w:numId w:val="3"/>
                              </w:numPr>
                              <w:ind w:leftChars="0"/>
                              <w:jc w:val="both"/>
                              <w:rPr>
                                <w:sz w:val="20"/>
                                <w:szCs w:val="18"/>
                              </w:rPr>
                            </w:pPr>
                            <w:r w:rsidRPr="00287A31">
                              <w:rPr>
                                <w:sz w:val="20"/>
                                <w:szCs w:val="18"/>
                                <w:highlight w:val="yellow"/>
                              </w:rPr>
                              <w:t>6391,</w:t>
                            </w:r>
                            <w:r w:rsidRPr="004E7E59">
                              <w:rPr>
                                <w:sz w:val="20"/>
                                <w:szCs w:val="18"/>
                              </w:rPr>
                              <w:t xml:space="preserve"> </w:t>
                            </w:r>
                            <w:r w:rsidRPr="00F1079B">
                              <w:rPr>
                                <w:strike/>
                                <w:color w:val="FF0000"/>
                                <w:sz w:val="20"/>
                                <w:szCs w:val="18"/>
                              </w:rPr>
                              <w:t>6457,</w:t>
                            </w:r>
                            <w:r w:rsidRPr="004E7E59">
                              <w:rPr>
                                <w:sz w:val="20"/>
                                <w:szCs w:val="18"/>
                              </w:rPr>
                              <w:t xml:space="preserve"> 6496, </w:t>
                            </w:r>
                            <w:r w:rsidRPr="0071230A">
                              <w:rPr>
                                <w:sz w:val="20"/>
                                <w:szCs w:val="18"/>
                              </w:rPr>
                              <w:t>651</w:t>
                            </w:r>
                            <w:r w:rsidRPr="00D32DE1">
                              <w:rPr>
                                <w:sz w:val="20"/>
                                <w:szCs w:val="18"/>
                              </w:rPr>
                              <w:t xml:space="preserve">5, </w:t>
                            </w:r>
                            <w:r w:rsidRPr="008C16D2">
                              <w:rPr>
                                <w:sz w:val="20"/>
                                <w:szCs w:val="18"/>
                              </w:rPr>
                              <w:t>6654, 6</w:t>
                            </w:r>
                            <w:r w:rsidRPr="008C08C4">
                              <w:rPr>
                                <w:sz w:val="20"/>
                                <w:szCs w:val="18"/>
                              </w:rPr>
                              <w:t>655</w:t>
                            </w:r>
                            <w:r w:rsidRPr="002120BF">
                              <w:rPr>
                                <w:sz w:val="20"/>
                                <w:szCs w:val="18"/>
                              </w:rPr>
                              <w:t xml:space="preserve">, 6656, </w:t>
                            </w:r>
                            <w:r w:rsidRPr="00287A31">
                              <w:rPr>
                                <w:sz w:val="20"/>
                                <w:szCs w:val="18"/>
                                <w:highlight w:val="yellow"/>
                              </w:rPr>
                              <w:t>6758, 6765</w:t>
                            </w:r>
                            <w:r w:rsidRPr="004E7E59">
                              <w:rPr>
                                <w:sz w:val="20"/>
                                <w:szCs w:val="18"/>
                              </w:rPr>
                              <w:t xml:space="preserve">, 6889, </w:t>
                            </w:r>
                          </w:p>
                          <w:p w14:paraId="4D91A8C4" w14:textId="77777777" w:rsidR="004E7E59" w:rsidRDefault="007B4914" w:rsidP="00066BFE">
                            <w:pPr>
                              <w:pStyle w:val="ListParagraph"/>
                              <w:numPr>
                                <w:ilvl w:val="0"/>
                                <w:numId w:val="3"/>
                              </w:numPr>
                              <w:ind w:leftChars="0"/>
                              <w:jc w:val="both"/>
                              <w:rPr>
                                <w:sz w:val="20"/>
                                <w:szCs w:val="18"/>
                              </w:rPr>
                            </w:pPr>
                            <w:r w:rsidRPr="005B77AA">
                              <w:rPr>
                                <w:sz w:val="20"/>
                                <w:szCs w:val="18"/>
                                <w:highlight w:val="yellow"/>
                              </w:rPr>
                              <w:t>6947, 7346</w:t>
                            </w:r>
                            <w:r w:rsidRPr="004E7E59">
                              <w:rPr>
                                <w:sz w:val="20"/>
                                <w:szCs w:val="18"/>
                              </w:rPr>
                              <w:t xml:space="preserve">, </w:t>
                            </w:r>
                            <w:r w:rsidRPr="00ED783C">
                              <w:rPr>
                                <w:strike/>
                                <w:color w:val="FF0000"/>
                                <w:sz w:val="20"/>
                                <w:szCs w:val="18"/>
                              </w:rPr>
                              <w:t>7489,</w:t>
                            </w:r>
                            <w:r w:rsidRPr="004E7E59">
                              <w:rPr>
                                <w:sz w:val="20"/>
                                <w:szCs w:val="18"/>
                              </w:rPr>
                              <w:t xml:space="preserve"> </w:t>
                            </w:r>
                            <w:r w:rsidRPr="005B77AA">
                              <w:rPr>
                                <w:sz w:val="20"/>
                                <w:szCs w:val="18"/>
                                <w:highlight w:val="yellow"/>
                              </w:rPr>
                              <w:t>7575</w:t>
                            </w:r>
                            <w:r w:rsidRPr="004E7E59">
                              <w:rPr>
                                <w:sz w:val="20"/>
                                <w:szCs w:val="18"/>
                              </w:rPr>
                              <w:t xml:space="preserve">, </w:t>
                            </w:r>
                            <w:r w:rsidRPr="00D43366">
                              <w:rPr>
                                <w:strike/>
                                <w:color w:val="FF0000"/>
                                <w:sz w:val="20"/>
                                <w:szCs w:val="18"/>
                              </w:rPr>
                              <w:t>7727,</w:t>
                            </w:r>
                            <w:r w:rsidRPr="004E7E59">
                              <w:rPr>
                                <w:sz w:val="20"/>
                                <w:szCs w:val="18"/>
                              </w:rPr>
                              <w:t xml:space="preserve"> </w:t>
                            </w:r>
                            <w:r w:rsidRPr="00C641B8">
                              <w:rPr>
                                <w:strike/>
                                <w:color w:val="FF0000"/>
                                <w:sz w:val="20"/>
                                <w:szCs w:val="18"/>
                                <w:highlight w:val="yellow"/>
                              </w:rPr>
                              <w:t>7800,</w:t>
                            </w:r>
                            <w:r w:rsidRPr="005B77AA">
                              <w:rPr>
                                <w:sz w:val="20"/>
                                <w:szCs w:val="18"/>
                                <w:highlight w:val="yellow"/>
                              </w:rPr>
                              <w:t xml:space="preserve"> </w:t>
                            </w:r>
                            <w:r w:rsidRPr="00702702">
                              <w:rPr>
                                <w:strike/>
                                <w:color w:val="FF0000"/>
                                <w:sz w:val="20"/>
                                <w:szCs w:val="18"/>
                              </w:rPr>
                              <w:t>7864,</w:t>
                            </w:r>
                            <w:r w:rsidRPr="0040003C">
                              <w:rPr>
                                <w:sz w:val="20"/>
                                <w:szCs w:val="18"/>
                              </w:rPr>
                              <w:t xml:space="preserve"> 7</w:t>
                            </w:r>
                            <w:r w:rsidRPr="004E7E59">
                              <w:rPr>
                                <w:sz w:val="20"/>
                                <w:szCs w:val="18"/>
                              </w:rPr>
                              <w:t>892,</w:t>
                            </w:r>
                            <w:r w:rsidR="00B034F4" w:rsidRPr="004E7E59">
                              <w:rPr>
                                <w:sz w:val="20"/>
                                <w:szCs w:val="18"/>
                              </w:rPr>
                              <w:t xml:space="preserve"> </w:t>
                            </w:r>
                            <w:r w:rsidRPr="00D3747F">
                              <w:rPr>
                                <w:sz w:val="20"/>
                                <w:szCs w:val="18"/>
                              </w:rPr>
                              <w:t>8060,</w:t>
                            </w:r>
                            <w:r w:rsidRPr="004E7E59">
                              <w:rPr>
                                <w:sz w:val="20"/>
                                <w:szCs w:val="18"/>
                              </w:rPr>
                              <w:t xml:space="preserve"> 8154, </w:t>
                            </w:r>
                          </w:p>
                          <w:p w14:paraId="3757922F" w14:textId="3F39CCEE" w:rsidR="007B4914" w:rsidRPr="004E7E59" w:rsidRDefault="007B4914" w:rsidP="00066BFE">
                            <w:pPr>
                              <w:pStyle w:val="ListParagraph"/>
                              <w:numPr>
                                <w:ilvl w:val="0"/>
                                <w:numId w:val="3"/>
                              </w:numPr>
                              <w:ind w:leftChars="0"/>
                              <w:jc w:val="both"/>
                              <w:rPr>
                                <w:sz w:val="20"/>
                                <w:szCs w:val="18"/>
                              </w:rPr>
                            </w:pPr>
                            <w:r w:rsidRPr="004E7E59">
                              <w:rPr>
                                <w:sz w:val="20"/>
                                <w:szCs w:val="18"/>
                              </w:rPr>
                              <w:t>8271, 8272</w:t>
                            </w:r>
                            <w:r w:rsidR="00147AB1">
                              <w:rPr>
                                <w:sz w:val="20"/>
                                <w:szCs w:val="18"/>
                              </w:rPr>
                              <w:t>.</w:t>
                            </w:r>
                          </w:p>
                          <w:p w14:paraId="40441B8F" w14:textId="77777777" w:rsidR="00915975" w:rsidRDefault="00915975" w:rsidP="007B4914">
                            <w:pPr>
                              <w:jc w:val="both"/>
                              <w:rPr>
                                <w:sz w:val="20"/>
                                <w:szCs w:val="18"/>
                              </w:rPr>
                            </w:pPr>
                          </w:p>
                          <w:p w14:paraId="6E9F2F3D" w14:textId="55A54490" w:rsidR="007B4914" w:rsidRDefault="00B56017" w:rsidP="007B4914">
                            <w:pPr>
                              <w:jc w:val="both"/>
                              <w:rPr>
                                <w:sz w:val="20"/>
                                <w:szCs w:val="18"/>
                              </w:rPr>
                            </w:pPr>
                            <w:r>
                              <w:rPr>
                                <w:sz w:val="20"/>
                                <w:szCs w:val="18"/>
                              </w:rPr>
                              <w:t>Legend:</w:t>
                            </w:r>
                          </w:p>
                          <w:p w14:paraId="32BFC3E3" w14:textId="08BDAF67" w:rsidR="00B56017" w:rsidRDefault="00B56017" w:rsidP="00066BFE">
                            <w:pPr>
                              <w:pStyle w:val="ListParagraph"/>
                              <w:numPr>
                                <w:ilvl w:val="0"/>
                                <w:numId w:val="5"/>
                              </w:numPr>
                              <w:ind w:leftChars="0"/>
                              <w:jc w:val="both"/>
                              <w:rPr>
                                <w:sz w:val="20"/>
                                <w:szCs w:val="18"/>
                              </w:rPr>
                            </w:pPr>
                            <w:r w:rsidRPr="00F20716">
                              <w:rPr>
                                <w:sz w:val="20"/>
                                <w:szCs w:val="18"/>
                                <w:highlight w:val="yellow"/>
                              </w:rPr>
                              <w:t>CIDs</w:t>
                            </w:r>
                            <w:r>
                              <w:rPr>
                                <w:sz w:val="20"/>
                                <w:szCs w:val="18"/>
                              </w:rPr>
                              <w:t xml:space="preserve"> </w:t>
                            </w:r>
                            <w:r w:rsidR="00F20716">
                              <w:rPr>
                                <w:sz w:val="20"/>
                                <w:szCs w:val="18"/>
                              </w:rPr>
                              <w:t>that have not been resolved yet.</w:t>
                            </w:r>
                            <w:r w:rsidRPr="00B56017">
                              <w:rPr>
                                <w:sz w:val="20"/>
                                <w:szCs w:val="18"/>
                              </w:rPr>
                              <w:t xml:space="preserve"> </w:t>
                            </w:r>
                          </w:p>
                          <w:p w14:paraId="6FFECA6C" w14:textId="2CEB1822" w:rsidR="00F20716" w:rsidRDefault="00F20716" w:rsidP="00066BFE">
                            <w:pPr>
                              <w:pStyle w:val="ListParagraph"/>
                              <w:numPr>
                                <w:ilvl w:val="0"/>
                                <w:numId w:val="5"/>
                              </w:numPr>
                              <w:ind w:leftChars="0"/>
                              <w:jc w:val="both"/>
                              <w:rPr>
                                <w:sz w:val="20"/>
                                <w:szCs w:val="18"/>
                              </w:rPr>
                            </w:pPr>
                            <w:r w:rsidRPr="00066BFE">
                              <w:rPr>
                                <w:strike/>
                                <w:color w:val="FF0000"/>
                                <w:sz w:val="20"/>
                                <w:szCs w:val="18"/>
                              </w:rPr>
                              <w:t>CIDs</w:t>
                            </w:r>
                            <w:r>
                              <w:rPr>
                                <w:sz w:val="20"/>
                                <w:szCs w:val="18"/>
                              </w:rPr>
                              <w:t xml:space="preserve"> that are assigned to be resolved in other docs.</w:t>
                            </w:r>
                          </w:p>
                          <w:p w14:paraId="52099BA7" w14:textId="77777777" w:rsidR="00915975" w:rsidRPr="00B56017" w:rsidRDefault="00915975" w:rsidP="00915975">
                            <w:pPr>
                              <w:pStyle w:val="ListParagraph"/>
                              <w:ind w:leftChars="0" w:left="360"/>
                              <w:jc w:val="both"/>
                              <w:rPr>
                                <w:sz w:val="20"/>
                                <w:szCs w:val="18"/>
                              </w:rPr>
                            </w:pPr>
                          </w:p>
                          <w:p w14:paraId="49BEED2D" w14:textId="358FF462" w:rsidR="00B13D25" w:rsidRDefault="00B13D25" w:rsidP="007B4914">
                            <w:pPr>
                              <w:jc w:val="both"/>
                            </w:pPr>
                            <w:r>
                              <w:t>Revisions:</w:t>
                            </w:r>
                          </w:p>
                          <w:p w14:paraId="3C9DB35C" w14:textId="77777777" w:rsidR="00B13D25" w:rsidRDefault="00B13D25" w:rsidP="006A40FB">
                            <w:pPr>
                              <w:jc w:val="both"/>
                            </w:pPr>
                          </w:p>
                          <w:p w14:paraId="08F6AC5D" w14:textId="5A79E21A" w:rsidR="00B13D25" w:rsidRDefault="00B13D25" w:rsidP="000D01CC">
                            <w:pPr>
                              <w:pStyle w:val="ListParagraph"/>
                              <w:numPr>
                                <w:ilvl w:val="0"/>
                                <w:numId w:val="1"/>
                              </w:numPr>
                              <w:ind w:leftChars="0"/>
                              <w:jc w:val="both"/>
                            </w:pPr>
                            <w:r>
                              <w:t>Rev 0: Initial version of the document.</w:t>
                            </w:r>
                          </w:p>
                          <w:p w14:paraId="10E3F0E4" w14:textId="19BC3110" w:rsidR="00600CD4" w:rsidRDefault="00600CD4" w:rsidP="000D01CC">
                            <w:pPr>
                              <w:pStyle w:val="ListParagraph"/>
                              <w:numPr>
                                <w:ilvl w:val="0"/>
                                <w:numId w:val="1"/>
                              </w:numPr>
                              <w:ind w:leftChars="0"/>
                              <w:jc w:val="both"/>
                            </w:pPr>
                            <w:r>
                              <w:t xml:space="preserve">Rev 1: Revised version, that accounts the latest CID transfers, and updates. </w:t>
                            </w:r>
                            <w:r w:rsidR="00D863D3">
                              <w:t xml:space="preserve">Incorporated </w:t>
                            </w:r>
                            <w:r w:rsidR="00BD4C4F">
                              <w:t xml:space="preserve">proposed resolutions </w:t>
                            </w:r>
                            <w:r w:rsidR="008C16D2">
                              <w:t xml:space="preserve">for several CIDs using suggestions </w:t>
                            </w:r>
                            <w:r w:rsidR="00BD4C4F">
                              <w:t>received from Po-Kai</w:t>
                            </w:r>
                            <w:r w:rsidR="00C40F30">
                              <w:t>, Yanjun</w:t>
                            </w:r>
                            <w:r w:rsidR="00BD4C4F">
                              <w:t>.</w:t>
                            </w:r>
                            <w:r w:rsidR="0015324E">
                              <w:t xml:space="preserve"> 2</w:t>
                            </w:r>
                            <w:r w:rsidR="00A3479F">
                              <w:t>5</w:t>
                            </w:r>
                            <w:r w:rsidR="0015324E">
                              <w:t xml:space="preserve"> CIDs have resolutions.</w:t>
                            </w:r>
                            <w:r w:rsidR="00BD4C4F">
                              <w:t xml:space="preserve"> </w:t>
                            </w:r>
                            <w:r w:rsidR="00A860EE">
                              <w:t>1</w:t>
                            </w:r>
                            <w:r w:rsidR="00F628C3">
                              <w:t>5</w:t>
                            </w:r>
                            <w:r w:rsidR="00A860EE">
                              <w:t xml:space="preserve"> CIDs to go.</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" o:allowincell="f" stroked="f">
                <v:textbox>
                  <w:txbxContent>
                    <w:p w14:paraId="5F4819D2" w14:textId="77777777" w:rsidR="00B13D25" w:rsidRDefault="00B13D25">
                      <w:pPr>
                        <w:pStyle w:val="T1"/>
                        <w:spacing w:after="120"/>
                      </w:pPr>
                      <w:r>
                        <w:t>Abstract</w:t>
                      </w:r>
                    </w:p>
                    <w:p w14:paraId="41845A66" w14:textId="328337BD" w:rsidR="000E5E10" w:rsidRDefault="000E5E10" w:rsidP="000E5E10">
                      <w:pPr>
                        <w:jc w:val="both"/>
                        <w:rPr>
                          <w:ins w:id="1" w:author="Alfred Aster" w:date="2021-11-11T15:46:00Z"/>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 (</w:t>
                      </w:r>
                      <w:r w:rsidR="004E7E59">
                        <w:rPr>
                          <w:lang w:eastAsia="ko-KR"/>
                        </w:rPr>
                        <w:t>52</w:t>
                      </w:r>
                      <w:r w:rsidR="00AF6BF0">
                        <w:rPr>
                          <w:lang w:eastAsia="ko-KR"/>
                        </w:rPr>
                        <w:t xml:space="preserve"> </w:t>
                      </w:r>
                      <w:r>
                        <w:rPr>
                          <w:lang w:eastAsia="ko-KR"/>
                        </w:rPr>
                        <w:t>CIDs):</w:t>
                      </w:r>
                    </w:p>
                    <w:p w14:paraId="028156C3" w14:textId="77777777" w:rsidR="007B4914" w:rsidRDefault="007B4914" w:rsidP="00066BFE">
                      <w:pPr>
                        <w:pStyle w:val="ListParagraph"/>
                        <w:numPr>
                          <w:ilvl w:val="0"/>
                          <w:numId w:val="3"/>
                        </w:numPr>
                        <w:ind w:leftChars="0"/>
                        <w:jc w:val="both"/>
                        <w:rPr>
                          <w:sz w:val="20"/>
                          <w:szCs w:val="18"/>
                        </w:rPr>
                      </w:pPr>
                      <w:r w:rsidRPr="003E5928">
                        <w:rPr>
                          <w:sz w:val="20"/>
                          <w:szCs w:val="18"/>
                          <w:highlight w:val="yellow"/>
                        </w:rPr>
                        <w:t>4077,</w:t>
                      </w:r>
                      <w:r w:rsidRPr="007B4914">
                        <w:rPr>
                          <w:sz w:val="20"/>
                          <w:szCs w:val="18"/>
                        </w:rPr>
                        <w:t xml:space="preserve"> 4080, 4238</w:t>
                      </w:r>
                      <w:r w:rsidRPr="008948E2">
                        <w:rPr>
                          <w:sz w:val="20"/>
                          <w:szCs w:val="18"/>
                        </w:rPr>
                        <w:t xml:space="preserve">, </w:t>
                      </w:r>
                      <w:r w:rsidRPr="0003171F">
                        <w:rPr>
                          <w:strike/>
                          <w:color w:val="FF0000"/>
                          <w:sz w:val="20"/>
                          <w:szCs w:val="18"/>
                          <w:highlight w:val="yellow"/>
                        </w:rPr>
                        <w:t>4276</w:t>
                      </w:r>
                      <w:r w:rsidRPr="0003171F">
                        <w:rPr>
                          <w:sz w:val="20"/>
                          <w:szCs w:val="18"/>
                          <w:highlight w:val="yellow"/>
                        </w:rPr>
                        <w:t>,</w:t>
                      </w:r>
                      <w:r w:rsidRPr="007B4914">
                        <w:rPr>
                          <w:sz w:val="20"/>
                          <w:szCs w:val="18"/>
                        </w:rPr>
                        <w:t xml:space="preserve"> 4288, </w:t>
                      </w:r>
                      <w:r w:rsidRPr="00A16FC0">
                        <w:rPr>
                          <w:sz w:val="20"/>
                          <w:szCs w:val="18"/>
                          <w:highlight w:val="yellow"/>
                        </w:rPr>
                        <w:t xml:space="preserve">4730, </w:t>
                      </w:r>
                      <w:r w:rsidRPr="00A16FC0">
                        <w:rPr>
                          <w:strike/>
                          <w:color w:val="FF0000"/>
                          <w:sz w:val="20"/>
                          <w:szCs w:val="18"/>
                          <w:highlight w:val="yellow"/>
                        </w:rPr>
                        <w:t>4822,</w:t>
                      </w:r>
                      <w:r w:rsidRPr="007B4914">
                        <w:rPr>
                          <w:sz w:val="20"/>
                          <w:szCs w:val="18"/>
                        </w:rPr>
                        <w:t xml:space="preserve"> 4926, 4933, 5061, </w:t>
                      </w:r>
                    </w:p>
                    <w:p w14:paraId="6F3EF309" w14:textId="1209DDFC" w:rsidR="004E7E59" w:rsidRDefault="007B4914" w:rsidP="00066BFE">
                      <w:pPr>
                        <w:pStyle w:val="ListParagraph"/>
                        <w:numPr>
                          <w:ilvl w:val="0"/>
                          <w:numId w:val="3"/>
                        </w:numPr>
                        <w:ind w:leftChars="0"/>
                        <w:jc w:val="both"/>
                        <w:rPr>
                          <w:sz w:val="20"/>
                          <w:szCs w:val="18"/>
                        </w:rPr>
                      </w:pPr>
                      <w:r w:rsidRPr="003E5928">
                        <w:rPr>
                          <w:sz w:val="20"/>
                          <w:szCs w:val="18"/>
                          <w:highlight w:val="yellow"/>
                        </w:rPr>
                        <w:t>5135</w:t>
                      </w:r>
                      <w:r w:rsidRPr="00B707A6">
                        <w:rPr>
                          <w:sz w:val="20"/>
                          <w:szCs w:val="18"/>
                          <w:highlight w:val="yellow"/>
                        </w:rPr>
                        <w:t xml:space="preserve">, </w:t>
                      </w:r>
                      <w:r w:rsidRPr="00B707A6">
                        <w:rPr>
                          <w:strike/>
                          <w:color w:val="FF0000"/>
                          <w:sz w:val="20"/>
                          <w:szCs w:val="18"/>
                          <w:highlight w:val="yellow"/>
                        </w:rPr>
                        <w:t>5181</w:t>
                      </w:r>
                      <w:r w:rsidRPr="00B707A6">
                        <w:rPr>
                          <w:sz w:val="20"/>
                          <w:szCs w:val="18"/>
                          <w:highlight w:val="yellow"/>
                        </w:rPr>
                        <w:t>, 5262</w:t>
                      </w:r>
                      <w:r w:rsidRPr="006E4F59">
                        <w:rPr>
                          <w:sz w:val="20"/>
                          <w:szCs w:val="18"/>
                          <w:highlight w:val="yellow"/>
                        </w:rPr>
                        <w:t xml:space="preserve">, </w:t>
                      </w:r>
                      <w:r w:rsidRPr="00B07DEA">
                        <w:rPr>
                          <w:sz w:val="20"/>
                          <w:szCs w:val="18"/>
                        </w:rPr>
                        <w:t>5307,</w:t>
                      </w:r>
                      <w:r w:rsidRPr="006E4F59">
                        <w:rPr>
                          <w:sz w:val="20"/>
                          <w:szCs w:val="18"/>
                          <w:highlight w:val="yellow"/>
                        </w:rPr>
                        <w:t xml:space="preserve"> 5333, 5334, </w:t>
                      </w:r>
                      <w:r w:rsidRPr="00587657">
                        <w:rPr>
                          <w:sz w:val="20"/>
                          <w:szCs w:val="18"/>
                        </w:rPr>
                        <w:t>5347</w:t>
                      </w:r>
                      <w:r w:rsidRPr="006E4F59">
                        <w:rPr>
                          <w:sz w:val="20"/>
                          <w:szCs w:val="18"/>
                          <w:highlight w:val="yellow"/>
                        </w:rPr>
                        <w:t xml:space="preserve">, </w:t>
                      </w:r>
                      <w:r w:rsidRPr="00F628C3">
                        <w:rPr>
                          <w:strike/>
                          <w:color w:val="FF0000"/>
                          <w:sz w:val="20"/>
                          <w:szCs w:val="18"/>
                          <w:highlight w:val="yellow"/>
                        </w:rPr>
                        <w:t>5363,</w:t>
                      </w:r>
                      <w:r w:rsidRPr="006E4F59">
                        <w:rPr>
                          <w:sz w:val="20"/>
                          <w:szCs w:val="18"/>
                          <w:highlight w:val="yellow"/>
                        </w:rPr>
                        <w:t xml:space="preserve"> </w:t>
                      </w:r>
                      <w:r w:rsidRPr="0072324C">
                        <w:rPr>
                          <w:sz w:val="20"/>
                          <w:szCs w:val="18"/>
                        </w:rPr>
                        <w:t>5502,</w:t>
                      </w:r>
                      <w:r w:rsidRPr="006E4F59">
                        <w:rPr>
                          <w:sz w:val="20"/>
                          <w:szCs w:val="18"/>
                          <w:highlight w:val="yellow"/>
                        </w:rPr>
                        <w:t xml:space="preserve"> 5504,</w:t>
                      </w:r>
                      <w:r w:rsidRPr="004E7E59">
                        <w:rPr>
                          <w:sz w:val="20"/>
                          <w:szCs w:val="18"/>
                        </w:rPr>
                        <w:t xml:space="preserve"> </w:t>
                      </w:r>
                    </w:p>
                    <w:p w14:paraId="0BBC73C8" w14:textId="77777777" w:rsidR="004E7E59" w:rsidRDefault="007B4914" w:rsidP="00066BFE">
                      <w:pPr>
                        <w:pStyle w:val="ListParagraph"/>
                        <w:numPr>
                          <w:ilvl w:val="0"/>
                          <w:numId w:val="3"/>
                        </w:numPr>
                        <w:ind w:leftChars="0"/>
                        <w:jc w:val="both"/>
                        <w:rPr>
                          <w:sz w:val="20"/>
                          <w:szCs w:val="18"/>
                        </w:rPr>
                      </w:pPr>
                      <w:r w:rsidRPr="0072324C">
                        <w:rPr>
                          <w:sz w:val="20"/>
                          <w:szCs w:val="18"/>
                        </w:rPr>
                        <w:t xml:space="preserve">5535, </w:t>
                      </w:r>
                      <w:r w:rsidRPr="005E0A08">
                        <w:rPr>
                          <w:sz w:val="20"/>
                          <w:szCs w:val="18"/>
                        </w:rPr>
                        <w:t>5772,</w:t>
                      </w:r>
                      <w:r w:rsidRPr="004E7E59">
                        <w:rPr>
                          <w:sz w:val="20"/>
                          <w:szCs w:val="18"/>
                        </w:rPr>
                        <w:t xml:space="preserve"> </w:t>
                      </w:r>
                      <w:r w:rsidRPr="00E50337">
                        <w:rPr>
                          <w:strike/>
                          <w:color w:val="FF0000"/>
                          <w:sz w:val="20"/>
                          <w:szCs w:val="18"/>
                        </w:rPr>
                        <w:t>5802,</w:t>
                      </w:r>
                      <w:r w:rsidRPr="004E7E59">
                        <w:rPr>
                          <w:sz w:val="20"/>
                          <w:szCs w:val="18"/>
                        </w:rPr>
                        <w:t xml:space="preserve"> </w:t>
                      </w:r>
                      <w:r w:rsidRPr="00287A31">
                        <w:rPr>
                          <w:sz w:val="20"/>
                          <w:szCs w:val="18"/>
                          <w:highlight w:val="yellow"/>
                        </w:rPr>
                        <w:t xml:space="preserve">5882, </w:t>
                      </w:r>
                      <w:r w:rsidRPr="00E34350">
                        <w:rPr>
                          <w:strike/>
                          <w:color w:val="FF0000"/>
                          <w:sz w:val="20"/>
                          <w:szCs w:val="18"/>
                          <w:highlight w:val="yellow"/>
                        </w:rPr>
                        <w:t>6057, 6058, 6059,</w:t>
                      </w:r>
                      <w:r w:rsidRPr="00287A31">
                        <w:rPr>
                          <w:sz w:val="20"/>
                          <w:szCs w:val="18"/>
                          <w:highlight w:val="yellow"/>
                        </w:rPr>
                        <w:t xml:space="preserve"> 6065, </w:t>
                      </w:r>
                      <w:r w:rsidRPr="00846FAB">
                        <w:rPr>
                          <w:sz w:val="20"/>
                          <w:szCs w:val="18"/>
                        </w:rPr>
                        <w:t>6227,</w:t>
                      </w:r>
                      <w:r w:rsidRPr="004E7E59">
                        <w:rPr>
                          <w:sz w:val="20"/>
                          <w:szCs w:val="18"/>
                        </w:rPr>
                        <w:t xml:space="preserve"> 6243, </w:t>
                      </w:r>
                    </w:p>
                    <w:p w14:paraId="56542D3A" w14:textId="77777777" w:rsidR="004E7E59" w:rsidRDefault="007B4914" w:rsidP="00066BFE">
                      <w:pPr>
                        <w:pStyle w:val="ListParagraph"/>
                        <w:numPr>
                          <w:ilvl w:val="0"/>
                          <w:numId w:val="3"/>
                        </w:numPr>
                        <w:ind w:leftChars="0"/>
                        <w:jc w:val="both"/>
                        <w:rPr>
                          <w:sz w:val="20"/>
                          <w:szCs w:val="18"/>
                        </w:rPr>
                      </w:pPr>
                      <w:r w:rsidRPr="00287A31">
                        <w:rPr>
                          <w:sz w:val="20"/>
                          <w:szCs w:val="18"/>
                          <w:highlight w:val="yellow"/>
                        </w:rPr>
                        <w:t>6391,</w:t>
                      </w:r>
                      <w:r w:rsidRPr="004E7E59">
                        <w:rPr>
                          <w:sz w:val="20"/>
                          <w:szCs w:val="18"/>
                        </w:rPr>
                        <w:t xml:space="preserve"> </w:t>
                      </w:r>
                      <w:r w:rsidRPr="00F1079B">
                        <w:rPr>
                          <w:strike/>
                          <w:color w:val="FF0000"/>
                          <w:sz w:val="20"/>
                          <w:szCs w:val="18"/>
                        </w:rPr>
                        <w:t>6457,</w:t>
                      </w:r>
                      <w:r w:rsidRPr="004E7E59">
                        <w:rPr>
                          <w:sz w:val="20"/>
                          <w:szCs w:val="18"/>
                        </w:rPr>
                        <w:t xml:space="preserve"> 6496, </w:t>
                      </w:r>
                      <w:r w:rsidRPr="0071230A">
                        <w:rPr>
                          <w:sz w:val="20"/>
                          <w:szCs w:val="18"/>
                        </w:rPr>
                        <w:t>651</w:t>
                      </w:r>
                      <w:r w:rsidRPr="00D32DE1">
                        <w:rPr>
                          <w:sz w:val="20"/>
                          <w:szCs w:val="18"/>
                        </w:rPr>
                        <w:t xml:space="preserve">5, </w:t>
                      </w:r>
                      <w:r w:rsidRPr="008C16D2">
                        <w:rPr>
                          <w:sz w:val="20"/>
                          <w:szCs w:val="18"/>
                        </w:rPr>
                        <w:t>6654, 6</w:t>
                      </w:r>
                      <w:r w:rsidRPr="008C08C4">
                        <w:rPr>
                          <w:sz w:val="20"/>
                          <w:szCs w:val="18"/>
                        </w:rPr>
                        <w:t>655</w:t>
                      </w:r>
                      <w:r w:rsidRPr="002120BF">
                        <w:rPr>
                          <w:sz w:val="20"/>
                          <w:szCs w:val="18"/>
                        </w:rPr>
                        <w:t xml:space="preserve">, 6656, </w:t>
                      </w:r>
                      <w:r w:rsidRPr="00287A31">
                        <w:rPr>
                          <w:sz w:val="20"/>
                          <w:szCs w:val="18"/>
                          <w:highlight w:val="yellow"/>
                        </w:rPr>
                        <w:t>6758, 6765</w:t>
                      </w:r>
                      <w:r w:rsidRPr="004E7E59">
                        <w:rPr>
                          <w:sz w:val="20"/>
                          <w:szCs w:val="18"/>
                        </w:rPr>
                        <w:t xml:space="preserve">, 6889, </w:t>
                      </w:r>
                    </w:p>
                    <w:p w14:paraId="4D91A8C4" w14:textId="77777777" w:rsidR="004E7E59" w:rsidRDefault="007B4914" w:rsidP="00066BFE">
                      <w:pPr>
                        <w:pStyle w:val="ListParagraph"/>
                        <w:numPr>
                          <w:ilvl w:val="0"/>
                          <w:numId w:val="3"/>
                        </w:numPr>
                        <w:ind w:leftChars="0"/>
                        <w:jc w:val="both"/>
                        <w:rPr>
                          <w:sz w:val="20"/>
                          <w:szCs w:val="18"/>
                        </w:rPr>
                      </w:pPr>
                      <w:r w:rsidRPr="005B77AA">
                        <w:rPr>
                          <w:sz w:val="20"/>
                          <w:szCs w:val="18"/>
                          <w:highlight w:val="yellow"/>
                        </w:rPr>
                        <w:t>6947, 7346</w:t>
                      </w:r>
                      <w:r w:rsidRPr="004E7E59">
                        <w:rPr>
                          <w:sz w:val="20"/>
                          <w:szCs w:val="18"/>
                        </w:rPr>
                        <w:t xml:space="preserve">, </w:t>
                      </w:r>
                      <w:r w:rsidRPr="00ED783C">
                        <w:rPr>
                          <w:strike/>
                          <w:color w:val="FF0000"/>
                          <w:sz w:val="20"/>
                          <w:szCs w:val="18"/>
                        </w:rPr>
                        <w:t>7489,</w:t>
                      </w:r>
                      <w:r w:rsidRPr="004E7E59">
                        <w:rPr>
                          <w:sz w:val="20"/>
                          <w:szCs w:val="18"/>
                        </w:rPr>
                        <w:t xml:space="preserve"> </w:t>
                      </w:r>
                      <w:r w:rsidRPr="005B77AA">
                        <w:rPr>
                          <w:sz w:val="20"/>
                          <w:szCs w:val="18"/>
                          <w:highlight w:val="yellow"/>
                        </w:rPr>
                        <w:t>7575</w:t>
                      </w:r>
                      <w:r w:rsidRPr="004E7E59">
                        <w:rPr>
                          <w:sz w:val="20"/>
                          <w:szCs w:val="18"/>
                        </w:rPr>
                        <w:t xml:space="preserve">, </w:t>
                      </w:r>
                      <w:r w:rsidRPr="00D43366">
                        <w:rPr>
                          <w:strike/>
                          <w:color w:val="FF0000"/>
                          <w:sz w:val="20"/>
                          <w:szCs w:val="18"/>
                        </w:rPr>
                        <w:t>7727,</w:t>
                      </w:r>
                      <w:r w:rsidRPr="004E7E59">
                        <w:rPr>
                          <w:sz w:val="20"/>
                          <w:szCs w:val="18"/>
                        </w:rPr>
                        <w:t xml:space="preserve"> </w:t>
                      </w:r>
                      <w:r w:rsidRPr="00C641B8">
                        <w:rPr>
                          <w:strike/>
                          <w:color w:val="FF0000"/>
                          <w:sz w:val="20"/>
                          <w:szCs w:val="18"/>
                          <w:highlight w:val="yellow"/>
                        </w:rPr>
                        <w:t>7800,</w:t>
                      </w:r>
                      <w:r w:rsidRPr="005B77AA">
                        <w:rPr>
                          <w:sz w:val="20"/>
                          <w:szCs w:val="18"/>
                          <w:highlight w:val="yellow"/>
                        </w:rPr>
                        <w:t xml:space="preserve"> </w:t>
                      </w:r>
                      <w:r w:rsidRPr="00702702">
                        <w:rPr>
                          <w:strike/>
                          <w:color w:val="FF0000"/>
                          <w:sz w:val="20"/>
                          <w:szCs w:val="18"/>
                        </w:rPr>
                        <w:t>7864,</w:t>
                      </w:r>
                      <w:r w:rsidRPr="0040003C">
                        <w:rPr>
                          <w:sz w:val="20"/>
                          <w:szCs w:val="18"/>
                        </w:rPr>
                        <w:t xml:space="preserve"> 7</w:t>
                      </w:r>
                      <w:r w:rsidRPr="004E7E59">
                        <w:rPr>
                          <w:sz w:val="20"/>
                          <w:szCs w:val="18"/>
                        </w:rPr>
                        <w:t>892,</w:t>
                      </w:r>
                      <w:r w:rsidR="00B034F4" w:rsidRPr="004E7E59">
                        <w:rPr>
                          <w:sz w:val="20"/>
                          <w:szCs w:val="18"/>
                        </w:rPr>
                        <w:t xml:space="preserve"> </w:t>
                      </w:r>
                      <w:r w:rsidRPr="00D3747F">
                        <w:rPr>
                          <w:sz w:val="20"/>
                          <w:szCs w:val="18"/>
                        </w:rPr>
                        <w:t>8060,</w:t>
                      </w:r>
                      <w:r w:rsidRPr="004E7E59">
                        <w:rPr>
                          <w:sz w:val="20"/>
                          <w:szCs w:val="18"/>
                        </w:rPr>
                        <w:t xml:space="preserve"> 8154, </w:t>
                      </w:r>
                    </w:p>
                    <w:p w14:paraId="3757922F" w14:textId="3F39CCEE" w:rsidR="007B4914" w:rsidRPr="004E7E59" w:rsidRDefault="007B4914" w:rsidP="00066BFE">
                      <w:pPr>
                        <w:pStyle w:val="ListParagraph"/>
                        <w:numPr>
                          <w:ilvl w:val="0"/>
                          <w:numId w:val="3"/>
                        </w:numPr>
                        <w:ind w:leftChars="0"/>
                        <w:jc w:val="both"/>
                        <w:rPr>
                          <w:sz w:val="20"/>
                          <w:szCs w:val="18"/>
                        </w:rPr>
                      </w:pPr>
                      <w:r w:rsidRPr="004E7E59">
                        <w:rPr>
                          <w:sz w:val="20"/>
                          <w:szCs w:val="18"/>
                        </w:rPr>
                        <w:t>8271, 8272</w:t>
                      </w:r>
                      <w:r w:rsidR="00147AB1">
                        <w:rPr>
                          <w:sz w:val="20"/>
                          <w:szCs w:val="18"/>
                        </w:rPr>
                        <w:t>.</w:t>
                      </w:r>
                    </w:p>
                    <w:p w14:paraId="40441B8F" w14:textId="77777777" w:rsidR="00915975" w:rsidRDefault="00915975" w:rsidP="007B4914">
                      <w:pPr>
                        <w:jc w:val="both"/>
                        <w:rPr>
                          <w:sz w:val="20"/>
                          <w:szCs w:val="18"/>
                        </w:rPr>
                      </w:pPr>
                    </w:p>
                    <w:p w14:paraId="6E9F2F3D" w14:textId="55A54490" w:rsidR="007B4914" w:rsidRDefault="00B56017" w:rsidP="007B4914">
                      <w:pPr>
                        <w:jc w:val="both"/>
                        <w:rPr>
                          <w:sz w:val="20"/>
                          <w:szCs w:val="18"/>
                        </w:rPr>
                      </w:pPr>
                      <w:r>
                        <w:rPr>
                          <w:sz w:val="20"/>
                          <w:szCs w:val="18"/>
                        </w:rPr>
                        <w:t>Legend:</w:t>
                      </w:r>
                    </w:p>
                    <w:p w14:paraId="32BFC3E3" w14:textId="08BDAF67" w:rsidR="00B56017" w:rsidRDefault="00B56017" w:rsidP="00066BFE">
                      <w:pPr>
                        <w:pStyle w:val="ListParagraph"/>
                        <w:numPr>
                          <w:ilvl w:val="0"/>
                          <w:numId w:val="5"/>
                        </w:numPr>
                        <w:ind w:leftChars="0"/>
                        <w:jc w:val="both"/>
                        <w:rPr>
                          <w:sz w:val="20"/>
                          <w:szCs w:val="18"/>
                        </w:rPr>
                      </w:pPr>
                      <w:r w:rsidRPr="00F20716">
                        <w:rPr>
                          <w:sz w:val="20"/>
                          <w:szCs w:val="18"/>
                          <w:highlight w:val="yellow"/>
                        </w:rPr>
                        <w:t>CIDs</w:t>
                      </w:r>
                      <w:r>
                        <w:rPr>
                          <w:sz w:val="20"/>
                          <w:szCs w:val="18"/>
                        </w:rPr>
                        <w:t xml:space="preserve"> </w:t>
                      </w:r>
                      <w:r w:rsidR="00F20716">
                        <w:rPr>
                          <w:sz w:val="20"/>
                          <w:szCs w:val="18"/>
                        </w:rPr>
                        <w:t>that have not been resolved yet.</w:t>
                      </w:r>
                      <w:r w:rsidRPr="00B56017">
                        <w:rPr>
                          <w:sz w:val="20"/>
                          <w:szCs w:val="18"/>
                        </w:rPr>
                        <w:t xml:space="preserve"> </w:t>
                      </w:r>
                    </w:p>
                    <w:p w14:paraId="6FFECA6C" w14:textId="2CEB1822" w:rsidR="00F20716" w:rsidRDefault="00F20716" w:rsidP="00066BFE">
                      <w:pPr>
                        <w:pStyle w:val="ListParagraph"/>
                        <w:numPr>
                          <w:ilvl w:val="0"/>
                          <w:numId w:val="5"/>
                        </w:numPr>
                        <w:ind w:leftChars="0"/>
                        <w:jc w:val="both"/>
                        <w:rPr>
                          <w:sz w:val="20"/>
                          <w:szCs w:val="18"/>
                        </w:rPr>
                      </w:pPr>
                      <w:r w:rsidRPr="00066BFE">
                        <w:rPr>
                          <w:strike/>
                          <w:color w:val="FF0000"/>
                          <w:sz w:val="20"/>
                          <w:szCs w:val="18"/>
                        </w:rPr>
                        <w:t>CIDs</w:t>
                      </w:r>
                      <w:r>
                        <w:rPr>
                          <w:sz w:val="20"/>
                          <w:szCs w:val="18"/>
                        </w:rPr>
                        <w:t xml:space="preserve"> that are assigned to be resolved in other docs.</w:t>
                      </w:r>
                    </w:p>
                    <w:p w14:paraId="52099BA7" w14:textId="77777777" w:rsidR="00915975" w:rsidRPr="00B56017" w:rsidRDefault="00915975" w:rsidP="00915975">
                      <w:pPr>
                        <w:pStyle w:val="ListParagraph"/>
                        <w:ind w:leftChars="0" w:left="360"/>
                        <w:jc w:val="both"/>
                        <w:rPr>
                          <w:sz w:val="20"/>
                          <w:szCs w:val="18"/>
                        </w:rPr>
                      </w:pPr>
                    </w:p>
                    <w:p w14:paraId="49BEED2D" w14:textId="358FF462" w:rsidR="00B13D25" w:rsidRDefault="00B13D25" w:rsidP="007B4914">
                      <w:pPr>
                        <w:jc w:val="both"/>
                      </w:pPr>
                      <w:r>
                        <w:t>Revisions:</w:t>
                      </w:r>
                    </w:p>
                    <w:p w14:paraId="3C9DB35C" w14:textId="77777777" w:rsidR="00B13D25" w:rsidRDefault="00B13D25" w:rsidP="006A40FB">
                      <w:pPr>
                        <w:jc w:val="both"/>
                      </w:pPr>
                    </w:p>
                    <w:p w14:paraId="08F6AC5D" w14:textId="5A79E21A" w:rsidR="00B13D25" w:rsidRDefault="00B13D25" w:rsidP="000D01CC">
                      <w:pPr>
                        <w:pStyle w:val="ListParagraph"/>
                        <w:numPr>
                          <w:ilvl w:val="0"/>
                          <w:numId w:val="1"/>
                        </w:numPr>
                        <w:ind w:leftChars="0"/>
                        <w:jc w:val="both"/>
                      </w:pPr>
                      <w:r>
                        <w:t>Rev 0: Initial version of the document.</w:t>
                      </w:r>
                    </w:p>
                    <w:p w14:paraId="10E3F0E4" w14:textId="19BC3110" w:rsidR="00600CD4" w:rsidRDefault="00600CD4" w:rsidP="000D01CC">
                      <w:pPr>
                        <w:pStyle w:val="ListParagraph"/>
                        <w:numPr>
                          <w:ilvl w:val="0"/>
                          <w:numId w:val="1"/>
                        </w:numPr>
                        <w:ind w:leftChars="0"/>
                        <w:jc w:val="both"/>
                      </w:pPr>
                      <w:r>
                        <w:t xml:space="preserve">Rev 1: Revised version, that accounts the latest CID transfers, and updates. </w:t>
                      </w:r>
                      <w:r w:rsidR="00D863D3">
                        <w:t xml:space="preserve">Incorporated </w:t>
                      </w:r>
                      <w:r w:rsidR="00BD4C4F">
                        <w:t xml:space="preserve">proposed resolutions </w:t>
                      </w:r>
                      <w:r w:rsidR="008C16D2">
                        <w:t xml:space="preserve">for several CIDs using suggestions </w:t>
                      </w:r>
                      <w:r w:rsidR="00BD4C4F">
                        <w:t>received from Po-Kai</w:t>
                      </w:r>
                      <w:r w:rsidR="00C40F30">
                        <w:t>, Yanjun</w:t>
                      </w:r>
                      <w:r w:rsidR="00BD4C4F">
                        <w:t>.</w:t>
                      </w:r>
                      <w:r w:rsidR="0015324E">
                        <w:t xml:space="preserve"> 2</w:t>
                      </w:r>
                      <w:r w:rsidR="00A3479F">
                        <w:t>5</w:t>
                      </w:r>
                      <w:r w:rsidR="0015324E">
                        <w:t xml:space="preserve"> CIDs have resolutions.</w:t>
                      </w:r>
                      <w:r w:rsidR="00BD4C4F">
                        <w:t xml:space="preserve"> </w:t>
                      </w:r>
                      <w:r w:rsidR="00A860EE">
                        <w:t>1</w:t>
                      </w:r>
                      <w:r w:rsidR="00F628C3">
                        <w:t>5</w:t>
                      </w:r>
                      <w:r w:rsidR="00A860EE">
                        <w:t xml:space="preserve"> CIDs to go.</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lastRenderedPageBreak/>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65AED615" w:rsidR="00FA5D88" w:rsidRDefault="00FA5D88" w:rsidP="00F2637D">
      <w:pPr>
        <w:rPr>
          <w:b/>
          <w:bCs/>
          <w:i/>
          <w:iCs/>
          <w:lang w:eastAsia="ko-KR"/>
        </w:rPr>
      </w:pPr>
    </w:p>
    <w:tbl>
      <w:tblPr>
        <w:tblW w:w="1077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061"/>
        <w:gridCol w:w="540"/>
        <w:gridCol w:w="2810"/>
        <w:gridCol w:w="2430"/>
        <w:gridCol w:w="3240"/>
      </w:tblGrid>
      <w:tr w:rsidR="00F65038" w:rsidRPr="00FF756E" w14:paraId="177168E0" w14:textId="77777777" w:rsidTr="00F65038">
        <w:trPr>
          <w:trHeight w:val="220"/>
        </w:trPr>
        <w:tc>
          <w:tcPr>
            <w:tcW w:w="696" w:type="dxa"/>
            <w:shd w:val="clear" w:color="auto" w:fill="auto"/>
            <w:noWrap/>
            <w:vAlign w:val="center"/>
            <w:hideMark/>
          </w:tcPr>
          <w:p w14:paraId="66961909"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CID</w:t>
            </w:r>
          </w:p>
        </w:tc>
        <w:tc>
          <w:tcPr>
            <w:tcW w:w="1061" w:type="dxa"/>
            <w:shd w:val="clear" w:color="auto" w:fill="auto"/>
            <w:noWrap/>
            <w:vAlign w:val="center"/>
            <w:hideMark/>
          </w:tcPr>
          <w:p w14:paraId="274B6362"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Commenter</w:t>
            </w:r>
          </w:p>
        </w:tc>
        <w:tc>
          <w:tcPr>
            <w:tcW w:w="540" w:type="dxa"/>
            <w:shd w:val="clear" w:color="auto" w:fill="auto"/>
            <w:noWrap/>
            <w:vAlign w:val="center"/>
          </w:tcPr>
          <w:p w14:paraId="12307CC6"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P.L</w:t>
            </w:r>
          </w:p>
        </w:tc>
        <w:tc>
          <w:tcPr>
            <w:tcW w:w="2810" w:type="dxa"/>
            <w:shd w:val="clear" w:color="auto" w:fill="auto"/>
            <w:noWrap/>
            <w:vAlign w:val="bottom"/>
            <w:hideMark/>
          </w:tcPr>
          <w:p w14:paraId="692F670F"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Comment</w:t>
            </w:r>
          </w:p>
        </w:tc>
        <w:tc>
          <w:tcPr>
            <w:tcW w:w="2430" w:type="dxa"/>
            <w:shd w:val="clear" w:color="auto" w:fill="auto"/>
            <w:noWrap/>
            <w:vAlign w:val="bottom"/>
            <w:hideMark/>
          </w:tcPr>
          <w:p w14:paraId="5A918DF4"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Proposed Change</w:t>
            </w:r>
          </w:p>
        </w:tc>
        <w:tc>
          <w:tcPr>
            <w:tcW w:w="3240" w:type="dxa"/>
            <w:shd w:val="clear" w:color="auto" w:fill="auto"/>
            <w:vAlign w:val="center"/>
            <w:hideMark/>
          </w:tcPr>
          <w:p w14:paraId="1CFFABE0"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Resolution</w:t>
            </w:r>
          </w:p>
        </w:tc>
      </w:tr>
      <w:tr w:rsidR="000472FA" w:rsidRPr="00FF756E" w14:paraId="37BF0242" w14:textId="77777777" w:rsidTr="00F65038">
        <w:trPr>
          <w:trHeight w:val="220"/>
        </w:trPr>
        <w:tc>
          <w:tcPr>
            <w:tcW w:w="696" w:type="dxa"/>
            <w:shd w:val="clear" w:color="auto" w:fill="auto"/>
            <w:noWrap/>
          </w:tcPr>
          <w:p w14:paraId="4361D452" w14:textId="30F0458D" w:rsidR="000472FA" w:rsidRPr="000472FA" w:rsidRDefault="000472FA" w:rsidP="000472FA">
            <w:pPr>
              <w:jc w:val="both"/>
              <w:rPr>
                <w:rFonts w:eastAsia="Times New Roman"/>
                <w:bCs/>
                <w:color w:val="000000"/>
                <w:sz w:val="20"/>
                <w:lang w:val="en-US"/>
              </w:rPr>
            </w:pPr>
            <w:r w:rsidRPr="008218C8">
              <w:rPr>
                <w:sz w:val="20"/>
                <w:highlight w:val="yellow"/>
              </w:rPr>
              <w:t>4077</w:t>
            </w:r>
          </w:p>
        </w:tc>
        <w:tc>
          <w:tcPr>
            <w:tcW w:w="1061" w:type="dxa"/>
            <w:shd w:val="clear" w:color="auto" w:fill="auto"/>
            <w:noWrap/>
          </w:tcPr>
          <w:p w14:paraId="1B1B2216" w14:textId="0CA8F74F" w:rsidR="000472FA" w:rsidRPr="000472FA" w:rsidRDefault="000472FA" w:rsidP="000472FA">
            <w:pPr>
              <w:jc w:val="both"/>
              <w:rPr>
                <w:rFonts w:eastAsia="Times New Roman"/>
                <w:bCs/>
                <w:color w:val="000000"/>
                <w:sz w:val="20"/>
                <w:lang w:val="en-US"/>
              </w:rPr>
            </w:pPr>
            <w:r w:rsidRPr="000472FA">
              <w:rPr>
                <w:sz w:val="20"/>
              </w:rPr>
              <w:t>Abhishek Patil</w:t>
            </w:r>
          </w:p>
        </w:tc>
        <w:tc>
          <w:tcPr>
            <w:tcW w:w="540" w:type="dxa"/>
            <w:shd w:val="clear" w:color="auto" w:fill="auto"/>
            <w:noWrap/>
          </w:tcPr>
          <w:p w14:paraId="7AF766BA" w14:textId="38407F73" w:rsidR="000472FA" w:rsidRPr="000472FA" w:rsidRDefault="000472FA" w:rsidP="000472FA">
            <w:pPr>
              <w:jc w:val="both"/>
              <w:rPr>
                <w:rFonts w:eastAsia="Times New Roman"/>
                <w:bCs/>
                <w:color w:val="000000"/>
                <w:sz w:val="20"/>
                <w:lang w:val="en-US"/>
              </w:rPr>
            </w:pPr>
            <w:r w:rsidRPr="000472FA">
              <w:rPr>
                <w:sz w:val="20"/>
              </w:rPr>
              <w:t>276.01</w:t>
            </w:r>
          </w:p>
        </w:tc>
        <w:tc>
          <w:tcPr>
            <w:tcW w:w="2810" w:type="dxa"/>
            <w:shd w:val="clear" w:color="auto" w:fill="auto"/>
            <w:noWrap/>
          </w:tcPr>
          <w:p w14:paraId="002CEB61" w14:textId="575F4F91" w:rsidR="000472FA" w:rsidRPr="000472FA" w:rsidRDefault="000472FA" w:rsidP="000472FA">
            <w:pPr>
              <w:jc w:val="both"/>
              <w:rPr>
                <w:rFonts w:eastAsia="Times New Roman"/>
                <w:bCs/>
                <w:color w:val="000000"/>
                <w:sz w:val="20"/>
                <w:lang w:val="en-US"/>
              </w:rPr>
            </w:pPr>
            <w:r w:rsidRPr="000472FA">
              <w:rPr>
                <w:sz w:val="20"/>
              </w:rPr>
              <w:t>Move the paragraph starting "An MLD shall set the MLD Capabilities Present subfield in ..." to be the first paragraph in this subclause. Also please provide the rules when carries in Beacon and Probe Response frames.</w:t>
            </w:r>
          </w:p>
        </w:tc>
        <w:tc>
          <w:tcPr>
            <w:tcW w:w="2430" w:type="dxa"/>
            <w:shd w:val="clear" w:color="auto" w:fill="auto"/>
            <w:noWrap/>
          </w:tcPr>
          <w:p w14:paraId="564E9AD0" w14:textId="7E7C55AC"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0960EB5" w14:textId="2FA2087E" w:rsidR="000472FA" w:rsidRPr="000472FA" w:rsidRDefault="000472FA" w:rsidP="000472FA">
            <w:pPr>
              <w:jc w:val="both"/>
              <w:rPr>
                <w:rFonts w:eastAsia="Times New Roman"/>
                <w:bCs/>
                <w:color w:val="000000"/>
                <w:sz w:val="20"/>
                <w:lang w:val="en-US"/>
              </w:rPr>
            </w:pPr>
          </w:p>
        </w:tc>
      </w:tr>
      <w:tr w:rsidR="000472FA" w:rsidRPr="00FF756E" w14:paraId="7158F3D5" w14:textId="77777777" w:rsidTr="00F65038">
        <w:trPr>
          <w:trHeight w:val="220"/>
        </w:trPr>
        <w:tc>
          <w:tcPr>
            <w:tcW w:w="696" w:type="dxa"/>
            <w:shd w:val="clear" w:color="auto" w:fill="auto"/>
            <w:noWrap/>
          </w:tcPr>
          <w:p w14:paraId="5049D5D3" w14:textId="4924574F" w:rsidR="000472FA" w:rsidRPr="000472FA" w:rsidRDefault="000472FA" w:rsidP="000472FA">
            <w:pPr>
              <w:jc w:val="both"/>
              <w:rPr>
                <w:rFonts w:eastAsia="Times New Roman"/>
                <w:bCs/>
                <w:color w:val="000000"/>
                <w:sz w:val="20"/>
                <w:lang w:val="en-US"/>
              </w:rPr>
            </w:pPr>
            <w:r w:rsidRPr="000472FA">
              <w:rPr>
                <w:sz w:val="20"/>
              </w:rPr>
              <w:t>4080</w:t>
            </w:r>
          </w:p>
        </w:tc>
        <w:tc>
          <w:tcPr>
            <w:tcW w:w="1061" w:type="dxa"/>
            <w:shd w:val="clear" w:color="auto" w:fill="auto"/>
            <w:noWrap/>
          </w:tcPr>
          <w:p w14:paraId="3B9CD6F2" w14:textId="123641BA" w:rsidR="000472FA" w:rsidRPr="000472FA" w:rsidRDefault="000472FA" w:rsidP="000472FA">
            <w:pPr>
              <w:jc w:val="both"/>
              <w:rPr>
                <w:rFonts w:eastAsia="Times New Roman"/>
                <w:bCs/>
                <w:color w:val="000000"/>
                <w:sz w:val="20"/>
                <w:lang w:val="en-US"/>
              </w:rPr>
            </w:pPr>
            <w:r w:rsidRPr="000472FA">
              <w:rPr>
                <w:sz w:val="20"/>
              </w:rPr>
              <w:t>Abhishek Patil</w:t>
            </w:r>
          </w:p>
        </w:tc>
        <w:tc>
          <w:tcPr>
            <w:tcW w:w="540" w:type="dxa"/>
            <w:shd w:val="clear" w:color="auto" w:fill="auto"/>
            <w:noWrap/>
          </w:tcPr>
          <w:p w14:paraId="0AEECCD9" w14:textId="1D66225D" w:rsidR="000472FA" w:rsidRPr="000472FA" w:rsidRDefault="000472FA" w:rsidP="000472FA">
            <w:pPr>
              <w:jc w:val="both"/>
              <w:rPr>
                <w:rFonts w:eastAsia="Times New Roman"/>
                <w:bCs/>
                <w:color w:val="000000"/>
                <w:sz w:val="20"/>
                <w:lang w:val="en-US"/>
              </w:rPr>
            </w:pPr>
            <w:r w:rsidRPr="000472FA">
              <w:rPr>
                <w:sz w:val="20"/>
              </w:rPr>
              <w:t>284.24</w:t>
            </w:r>
          </w:p>
        </w:tc>
        <w:tc>
          <w:tcPr>
            <w:tcW w:w="2810" w:type="dxa"/>
            <w:shd w:val="clear" w:color="auto" w:fill="auto"/>
            <w:noWrap/>
          </w:tcPr>
          <w:p w14:paraId="06354686" w14:textId="02EFAC30" w:rsidR="000472FA" w:rsidRPr="000472FA" w:rsidRDefault="000472FA" w:rsidP="000472FA">
            <w:pPr>
              <w:jc w:val="both"/>
              <w:rPr>
                <w:rFonts w:eastAsia="Times New Roman"/>
                <w:bCs/>
                <w:color w:val="000000"/>
                <w:sz w:val="20"/>
                <w:lang w:val="en-US"/>
              </w:rPr>
            </w:pPr>
            <w:r w:rsidRPr="000472FA">
              <w:rPr>
                <w:sz w:val="20"/>
              </w:rPr>
              <w:t>It is possible that a nonprimary link becomes unavailable due to co-ex or p2p reasons.</w:t>
            </w:r>
          </w:p>
        </w:tc>
        <w:tc>
          <w:tcPr>
            <w:tcW w:w="2430" w:type="dxa"/>
            <w:shd w:val="clear" w:color="auto" w:fill="auto"/>
            <w:noWrap/>
          </w:tcPr>
          <w:p w14:paraId="44DF442B" w14:textId="3FAD54ED" w:rsidR="000472FA" w:rsidRPr="000472FA" w:rsidRDefault="000472FA" w:rsidP="000472FA">
            <w:pPr>
              <w:jc w:val="both"/>
              <w:rPr>
                <w:rFonts w:eastAsia="Times New Roman"/>
                <w:bCs/>
                <w:color w:val="000000"/>
                <w:sz w:val="20"/>
                <w:lang w:val="en-US"/>
              </w:rPr>
            </w:pPr>
            <w:r w:rsidRPr="000472FA">
              <w:rPr>
                <w:sz w:val="20"/>
              </w:rPr>
              <w:t xml:space="preserve">The spec needs to provide a mechanism to signal unavailability of </w:t>
            </w:r>
            <w:proofErr w:type="spellStart"/>
            <w:r w:rsidRPr="000472FA">
              <w:rPr>
                <w:sz w:val="20"/>
              </w:rPr>
              <w:t>of</w:t>
            </w:r>
            <w:proofErr w:type="spellEnd"/>
            <w:r w:rsidRPr="000472FA">
              <w:rPr>
                <w:sz w:val="20"/>
              </w:rPr>
              <w:t xml:space="preserve"> an AP of an AP MLD. Commenter will provide a contribution</w:t>
            </w:r>
          </w:p>
        </w:tc>
        <w:tc>
          <w:tcPr>
            <w:tcW w:w="3240" w:type="dxa"/>
            <w:shd w:val="clear" w:color="auto" w:fill="auto"/>
            <w:vAlign w:val="center"/>
          </w:tcPr>
          <w:p w14:paraId="6CF64F40" w14:textId="3C507A95" w:rsidR="00D13C57" w:rsidRDefault="00D13C57" w:rsidP="000472FA">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1EA2ED72" w14:textId="77777777" w:rsidR="00D13C57" w:rsidRDefault="00D13C57" w:rsidP="000472FA">
            <w:pPr>
              <w:jc w:val="both"/>
              <w:rPr>
                <w:rFonts w:eastAsia="Times New Roman"/>
                <w:bCs/>
                <w:color w:val="000000"/>
                <w:sz w:val="20"/>
                <w:lang w:val="en-US"/>
              </w:rPr>
            </w:pPr>
          </w:p>
          <w:p w14:paraId="30B07D10" w14:textId="77777777" w:rsidR="000472FA" w:rsidRDefault="00D13C57" w:rsidP="000472FA">
            <w:pPr>
              <w:jc w:val="both"/>
              <w:rPr>
                <w:rFonts w:eastAsia="Times New Roman"/>
                <w:bCs/>
                <w:color w:val="000000"/>
                <w:sz w:val="20"/>
                <w:lang w:val="en-US"/>
              </w:rPr>
            </w:pPr>
            <w:r w:rsidRPr="00D13C57">
              <w:rPr>
                <w:rFonts w:eastAsia="Times New Roman"/>
                <w:bCs/>
                <w:color w:val="000000"/>
                <w:sz w:val="20"/>
                <w:lang w:val="en-US"/>
              </w:rPr>
              <w:t>The comment fails to identify changes in sufficient detail so that the specific wording of the changes that will satisfy the commenter can be determined.</w:t>
            </w:r>
          </w:p>
          <w:p w14:paraId="789DB19C" w14:textId="77777777" w:rsidR="00CE57CE" w:rsidRDefault="00CE57CE" w:rsidP="000472FA">
            <w:pPr>
              <w:jc w:val="both"/>
              <w:rPr>
                <w:rFonts w:eastAsia="Times New Roman"/>
                <w:bCs/>
                <w:color w:val="000000"/>
                <w:sz w:val="20"/>
                <w:lang w:val="en-US"/>
              </w:rPr>
            </w:pPr>
          </w:p>
          <w:p w14:paraId="4446F605" w14:textId="73DFF1FA" w:rsidR="00CE57CE" w:rsidRPr="000472FA" w:rsidRDefault="00CE57CE" w:rsidP="000472FA">
            <w:pPr>
              <w:jc w:val="both"/>
              <w:rPr>
                <w:rFonts w:eastAsia="Times New Roman"/>
                <w:bCs/>
                <w:color w:val="000000"/>
                <w:sz w:val="20"/>
                <w:lang w:val="en-US"/>
              </w:rPr>
            </w:pPr>
            <w:r w:rsidRPr="00CE57CE">
              <w:rPr>
                <w:rFonts w:eastAsia="Times New Roman"/>
                <w:bCs/>
                <w:color w:val="000000"/>
                <w:sz w:val="20"/>
                <w:lang w:val="en-US"/>
              </w:rPr>
              <w:t xml:space="preserve">The commenter is invited to resubmit the comment </w:t>
            </w:r>
            <w:r w:rsidR="00491D63">
              <w:rPr>
                <w:rFonts w:eastAsia="Times New Roman"/>
                <w:bCs/>
                <w:color w:val="000000"/>
                <w:sz w:val="20"/>
                <w:lang w:val="en-US"/>
              </w:rPr>
              <w:t>and</w:t>
            </w:r>
            <w:r w:rsidRPr="00CE57CE">
              <w:rPr>
                <w:rFonts w:eastAsia="Times New Roman"/>
                <w:bCs/>
                <w:color w:val="000000"/>
                <w:sz w:val="20"/>
                <w:lang w:val="en-US"/>
              </w:rPr>
              <w:t xml:space="preserve"> provide more details.</w:t>
            </w:r>
          </w:p>
        </w:tc>
      </w:tr>
      <w:tr w:rsidR="000472FA" w:rsidRPr="00FF756E" w14:paraId="4302C31F" w14:textId="77777777" w:rsidTr="00F65038">
        <w:trPr>
          <w:trHeight w:val="220"/>
        </w:trPr>
        <w:tc>
          <w:tcPr>
            <w:tcW w:w="696" w:type="dxa"/>
            <w:shd w:val="clear" w:color="auto" w:fill="auto"/>
            <w:noWrap/>
          </w:tcPr>
          <w:p w14:paraId="3190FD63" w14:textId="46842FBF" w:rsidR="000472FA" w:rsidRPr="000472FA" w:rsidRDefault="000472FA" w:rsidP="000472FA">
            <w:pPr>
              <w:jc w:val="both"/>
              <w:rPr>
                <w:rFonts w:eastAsia="Times New Roman"/>
                <w:bCs/>
                <w:color w:val="000000"/>
                <w:sz w:val="20"/>
                <w:lang w:val="en-US"/>
              </w:rPr>
            </w:pPr>
            <w:r w:rsidRPr="000472FA">
              <w:rPr>
                <w:sz w:val="20"/>
              </w:rPr>
              <w:t>4238</w:t>
            </w:r>
          </w:p>
        </w:tc>
        <w:tc>
          <w:tcPr>
            <w:tcW w:w="1061" w:type="dxa"/>
            <w:shd w:val="clear" w:color="auto" w:fill="auto"/>
            <w:noWrap/>
          </w:tcPr>
          <w:p w14:paraId="22558074" w14:textId="58288E8C" w:rsidR="000472FA" w:rsidRPr="000472FA" w:rsidRDefault="000472FA" w:rsidP="000472FA">
            <w:pPr>
              <w:jc w:val="both"/>
              <w:rPr>
                <w:rFonts w:eastAsia="Times New Roman"/>
                <w:bCs/>
                <w:color w:val="000000"/>
                <w:sz w:val="20"/>
                <w:lang w:val="en-US"/>
              </w:rPr>
            </w:pPr>
            <w:r w:rsidRPr="000472FA">
              <w:rPr>
                <w:sz w:val="20"/>
              </w:rPr>
              <w:t>Alfred Asterjadhi</w:t>
            </w:r>
          </w:p>
        </w:tc>
        <w:tc>
          <w:tcPr>
            <w:tcW w:w="540" w:type="dxa"/>
            <w:shd w:val="clear" w:color="auto" w:fill="auto"/>
            <w:noWrap/>
          </w:tcPr>
          <w:p w14:paraId="452DB28A" w14:textId="72411D7A" w:rsidR="000472FA" w:rsidRPr="000472FA" w:rsidRDefault="000472FA" w:rsidP="000472FA">
            <w:pPr>
              <w:jc w:val="both"/>
              <w:rPr>
                <w:rFonts w:eastAsia="Times New Roman"/>
                <w:bCs/>
                <w:color w:val="000000"/>
                <w:sz w:val="20"/>
                <w:lang w:val="en-US"/>
              </w:rPr>
            </w:pPr>
            <w:r w:rsidRPr="000472FA">
              <w:rPr>
                <w:sz w:val="20"/>
              </w:rPr>
              <w:t>280.13</w:t>
            </w:r>
          </w:p>
        </w:tc>
        <w:tc>
          <w:tcPr>
            <w:tcW w:w="2810" w:type="dxa"/>
            <w:shd w:val="clear" w:color="auto" w:fill="auto"/>
            <w:noWrap/>
          </w:tcPr>
          <w:p w14:paraId="05272E28" w14:textId="779FD75F" w:rsidR="000472FA" w:rsidRPr="000472FA" w:rsidRDefault="000472FA" w:rsidP="000472FA">
            <w:pPr>
              <w:jc w:val="both"/>
              <w:rPr>
                <w:rFonts w:eastAsia="Times New Roman"/>
                <w:bCs/>
                <w:color w:val="000000"/>
                <w:sz w:val="20"/>
                <w:lang w:val="en-US"/>
              </w:rPr>
            </w:pPr>
            <w:proofErr w:type="spellStart"/>
            <w:r w:rsidRPr="000472FA">
              <w:rPr>
                <w:sz w:val="20"/>
              </w:rPr>
              <w:t>Indefined</w:t>
            </w:r>
            <w:proofErr w:type="spellEnd"/>
            <w:r w:rsidRPr="000472FA">
              <w:rPr>
                <w:sz w:val="20"/>
              </w:rPr>
              <w:t xml:space="preserve"> MIB variable. Please define the MIB variable in </w:t>
            </w:r>
            <w:proofErr w:type="spellStart"/>
            <w:r w:rsidRPr="000472FA">
              <w:rPr>
                <w:sz w:val="20"/>
              </w:rPr>
              <w:t>Annec</w:t>
            </w:r>
            <w:proofErr w:type="spellEnd"/>
            <w:r w:rsidRPr="000472FA">
              <w:rPr>
                <w:sz w:val="20"/>
              </w:rPr>
              <w:t xml:space="preserve"> C. Also add in PICS.</w:t>
            </w:r>
          </w:p>
        </w:tc>
        <w:tc>
          <w:tcPr>
            <w:tcW w:w="2430" w:type="dxa"/>
            <w:shd w:val="clear" w:color="auto" w:fill="auto"/>
            <w:noWrap/>
          </w:tcPr>
          <w:p w14:paraId="4B2255B9" w14:textId="4A164F19"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06D3731A" w14:textId="2AB6BDCA" w:rsidR="000472FA" w:rsidRDefault="00CE57CE" w:rsidP="000472FA">
            <w:pPr>
              <w:jc w:val="both"/>
              <w:rPr>
                <w:rFonts w:eastAsia="Times New Roman"/>
                <w:bCs/>
                <w:color w:val="000000"/>
                <w:sz w:val="20"/>
                <w:lang w:val="en-US"/>
              </w:rPr>
            </w:pPr>
            <w:r>
              <w:rPr>
                <w:rFonts w:eastAsia="Times New Roman"/>
                <w:bCs/>
                <w:color w:val="000000"/>
                <w:sz w:val="20"/>
                <w:lang w:val="en-US"/>
              </w:rPr>
              <w:t>Revised –</w:t>
            </w:r>
          </w:p>
          <w:p w14:paraId="532CA91B" w14:textId="77777777" w:rsidR="00CE57CE" w:rsidRDefault="00CE57CE" w:rsidP="000472FA">
            <w:pPr>
              <w:jc w:val="both"/>
              <w:rPr>
                <w:rFonts w:eastAsia="Times New Roman"/>
                <w:bCs/>
                <w:color w:val="000000"/>
                <w:sz w:val="20"/>
                <w:lang w:val="en-US"/>
              </w:rPr>
            </w:pPr>
          </w:p>
          <w:p w14:paraId="7C3C1B9D" w14:textId="77777777" w:rsidR="00CE57CE" w:rsidRDefault="00CE57CE" w:rsidP="000472FA">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290DA589" w14:textId="77777777" w:rsidR="00CE57CE" w:rsidRDefault="00CE57CE" w:rsidP="000472FA">
            <w:pPr>
              <w:jc w:val="both"/>
              <w:rPr>
                <w:rFonts w:eastAsia="Times New Roman"/>
                <w:bCs/>
                <w:color w:val="000000"/>
                <w:sz w:val="20"/>
                <w:lang w:val="en-US"/>
              </w:rPr>
            </w:pPr>
            <w:r>
              <w:rPr>
                <w:rFonts w:eastAsia="Times New Roman"/>
                <w:bCs/>
                <w:color w:val="000000"/>
                <w:sz w:val="20"/>
                <w:lang w:val="en-US"/>
              </w:rPr>
              <w:t xml:space="preserve">Proposed resolution adds the MIB variable dot11MSDOFDMthreshold to Annex C, noting that this is already done by the resolution of CID </w:t>
            </w:r>
            <w:r w:rsidR="00514B6B">
              <w:rPr>
                <w:rFonts w:eastAsia="Times New Roman"/>
                <w:bCs/>
                <w:color w:val="000000"/>
                <w:sz w:val="20"/>
                <w:lang w:val="en-US"/>
              </w:rPr>
              <w:t xml:space="preserve">7574. </w:t>
            </w:r>
            <w:r w:rsidR="00063513">
              <w:rPr>
                <w:rFonts w:eastAsia="Times New Roman"/>
                <w:bCs/>
                <w:color w:val="000000"/>
                <w:sz w:val="20"/>
                <w:lang w:val="en-US"/>
              </w:rPr>
              <w:t xml:space="preserve">Also </w:t>
            </w:r>
            <w:r w:rsidR="001E6B1A">
              <w:rPr>
                <w:rFonts w:eastAsia="Times New Roman"/>
                <w:bCs/>
                <w:color w:val="000000"/>
                <w:sz w:val="20"/>
                <w:lang w:val="en-US"/>
              </w:rPr>
              <w:t xml:space="preserve">35.3.16.8 has already been added in PICS </w:t>
            </w:r>
            <w:r w:rsidR="009D4DE4">
              <w:rPr>
                <w:rFonts w:eastAsia="Times New Roman"/>
                <w:bCs/>
                <w:color w:val="000000"/>
                <w:sz w:val="20"/>
                <w:lang w:val="en-US"/>
              </w:rPr>
              <w:t xml:space="preserve">of D1.5 </w:t>
            </w:r>
            <w:r w:rsidR="001E6B1A">
              <w:rPr>
                <w:rFonts w:eastAsia="Times New Roman"/>
                <w:bCs/>
                <w:color w:val="000000"/>
                <w:sz w:val="20"/>
                <w:lang w:val="en-US"/>
              </w:rPr>
              <w:t>(see EHTM9.8.1)</w:t>
            </w:r>
            <w:r w:rsidR="009D4DE4">
              <w:rPr>
                <w:rFonts w:eastAsia="Times New Roman"/>
                <w:bCs/>
                <w:color w:val="000000"/>
                <w:sz w:val="20"/>
                <w:lang w:val="en-US"/>
              </w:rPr>
              <w:t>. Hence no further changes are required.</w:t>
            </w:r>
          </w:p>
          <w:p w14:paraId="4FB9EFD1" w14:textId="77777777" w:rsidR="009D4DE4" w:rsidRDefault="009D4DE4" w:rsidP="000472FA">
            <w:pPr>
              <w:jc w:val="both"/>
              <w:rPr>
                <w:rFonts w:eastAsia="Times New Roman"/>
                <w:bCs/>
                <w:color w:val="000000"/>
                <w:sz w:val="20"/>
                <w:lang w:val="en-US"/>
              </w:rPr>
            </w:pPr>
          </w:p>
          <w:p w14:paraId="220B7ECF" w14:textId="79373466" w:rsidR="009D4DE4" w:rsidRDefault="00AA0FE7" w:rsidP="000472FA">
            <w:pPr>
              <w:jc w:val="both"/>
              <w:rPr>
                <w:rFonts w:eastAsia="Times New Roman"/>
                <w:bCs/>
                <w:color w:val="000000"/>
                <w:sz w:val="20"/>
                <w:lang w:val="en-US"/>
              </w:rPr>
            </w:pPr>
            <w:r w:rsidRPr="00AA0FE7">
              <w:rPr>
                <w:rFonts w:eastAsia="Times New Roman"/>
                <w:bCs/>
                <w:color w:val="000000"/>
                <w:sz w:val="20"/>
                <w:lang w:val="en-US"/>
              </w:rPr>
              <w:t xml:space="preserve">TGbe editor to make the changes shown in </w:t>
            </w:r>
            <w:hyperlink r:id="rId11" w:history="1">
              <w:r w:rsidRPr="00D540C3">
                <w:rPr>
                  <w:rStyle w:val="Hyperlink"/>
                  <w:rFonts w:eastAsia="Times New Roman"/>
                  <w:bCs/>
                  <w:sz w:val="20"/>
                  <w:lang w:val="en-US"/>
                </w:rPr>
                <w:t>11-21/</w:t>
              </w:r>
              <w:r w:rsidR="00D540C3" w:rsidRPr="00D540C3">
                <w:rPr>
                  <w:rStyle w:val="Hyperlink"/>
                  <w:rFonts w:eastAsia="Times New Roman"/>
                  <w:bCs/>
                  <w:sz w:val="20"/>
                  <w:lang w:val="en-US"/>
                </w:rPr>
                <w:t>1339</w:t>
              </w:r>
              <w:r w:rsidRPr="00D540C3">
                <w:rPr>
                  <w:rStyle w:val="Hyperlink"/>
                  <w:rFonts w:eastAsia="Times New Roman"/>
                  <w:bCs/>
                  <w:sz w:val="20"/>
                  <w:lang w:val="en-US"/>
                </w:rPr>
                <w:t>r</w:t>
              </w:r>
              <w:r w:rsidR="00D540C3" w:rsidRPr="00D540C3">
                <w:rPr>
                  <w:rStyle w:val="Hyperlink"/>
                  <w:rFonts w:eastAsia="Times New Roman"/>
                  <w:bCs/>
                  <w:sz w:val="20"/>
                  <w:lang w:val="en-US"/>
                </w:rPr>
                <w:t>3</w:t>
              </w:r>
            </w:hyperlink>
            <w:r w:rsidRPr="00AA0FE7">
              <w:rPr>
                <w:rFonts w:eastAsia="Times New Roman"/>
                <w:bCs/>
                <w:color w:val="000000"/>
                <w:sz w:val="20"/>
                <w:lang w:val="en-US"/>
              </w:rPr>
              <w:t xml:space="preserve"> under all headings that include CID </w:t>
            </w:r>
            <w:r>
              <w:rPr>
                <w:rFonts w:eastAsia="Times New Roman"/>
                <w:bCs/>
                <w:color w:val="000000"/>
                <w:sz w:val="20"/>
                <w:lang w:val="en-US"/>
              </w:rPr>
              <w:t>7574</w:t>
            </w:r>
            <w:r w:rsidRPr="00AA0FE7">
              <w:rPr>
                <w:rFonts w:eastAsia="Times New Roman"/>
                <w:bCs/>
                <w:color w:val="000000"/>
                <w:sz w:val="20"/>
                <w:lang w:val="en-US"/>
              </w:rPr>
              <w:t>.</w:t>
            </w:r>
          </w:p>
          <w:p w14:paraId="55E22C35" w14:textId="77777777" w:rsidR="00F43BEA" w:rsidRDefault="00F43BEA" w:rsidP="000472FA">
            <w:pPr>
              <w:jc w:val="both"/>
              <w:rPr>
                <w:rFonts w:eastAsia="Times New Roman"/>
                <w:bCs/>
                <w:color w:val="000000"/>
                <w:sz w:val="20"/>
                <w:lang w:val="en-US"/>
              </w:rPr>
            </w:pPr>
          </w:p>
          <w:p w14:paraId="0F9C8CEF" w14:textId="77777777" w:rsidR="00F43BEA" w:rsidRDefault="00F43BEA" w:rsidP="00F43BEA">
            <w:pPr>
              <w:jc w:val="both"/>
              <w:rPr>
                <w:rFonts w:eastAsia="Times New Roman"/>
                <w:bCs/>
                <w:color w:val="000000"/>
                <w:sz w:val="20"/>
                <w:lang w:val="en-US"/>
              </w:rPr>
            </w:pPr>
            <w:r>
              <w:rPr>
                <w:rFonts w:eastAsia="Times New Roman"/>
                <w:bCs/>
                <w:color w:val="000000"/>
                <w:sz w:val="20"/>
                <w:lang w:val="en-US"/>
              </w:rPr>
              <w:t>Note to Editor: These changes are already present in D1.5. Hence no further changes are required.</w:t>
            </w:r>
          </w:p>
          <w:p w14:paraId="7F3F85F3" w14:textId="03D76480" w:rsidR="00F43BEA" w:rsidRPr="000472FA" w:rsidRDefault="00F43BEA" w:rsidP="000472FA">
            <w:pPr>
              <w:jc w:val="both"/>
              <w:rPr>
                <w:rFonts w:eastAsia="Times New Roman"/>
                <w:bCs/>
                <w:color w:val="000000"/>
                <w:sz w:val="20"/>
                <w:lang w:val="en-US"/>
              </w:rPr>
            </w:pPr>
          </w:p>
        </w:tc>
      </w:tr>
      <w:tr w:rsidR="000472FA" w:rsidRPr="00FF756E" w14:paraId="2B8244E6" w14:textId="77777777" w:rsidTr="00F65038">
        <w:trPr>
          <w:trHeight w:val="220"/>
        </w:trPr>
        <w:tc>
          <w:tcPr>
            <w:tcW w:w="696" w:type="dxa"/>
            <w:shd w:val="clear" w:color="auto" w:fill="auto"/>
            <w:noWrap/>
          </w:tcPr>
          <w:p w14:paraId="04D829D0" w14:textId="26F17ABC" w:rsidR="000472FA" w:rsidRPr="00536775" w:rsidRDefault="000472FA" w:rsidP="000472FA">
            <w:pPr>
              <w:jc w:val="both"/>
              <w:rPr>
                <w:rFonts w:eastAsia="Times New Roman"/>
                <w:bCs/>
                <w:strike/>
                <w:color w:val="FF0000"/>
                <w:sz w:val="20"/>
                <w:lang w:val="en-US"/>
              </w:rPr>
            </w:pPr>
            <w:r w:rsidRPr="00536775">
              <w:rPr>
                <w:strike/>
                <w:color w:val="FF0000"/>
                <w:sz w:val="20"/>
              </w:rPr>
              <w:t>4276</w:t>
            </w:r>
          </w:p>
        </w:tc>
        <w:tc>
          <w:tcPr>
            <w:tcW w:w="1061" w:type="dxa"/>
            <w:shd w:val="clear" w:color="auto" w:fill="auto"/>
            <w:noWrap/>
          </w:tcPr>
          <w:p w14:paraId="73C8B114" w14:textId="18FE4B07" w:rsidR="000472FA" w:rsidRPr="00536775" w:rsidRDefault="000472FA" w:rsidP="000472FA">
            <w:pPr>
              <w:jc w:val="both"/>
              <w:rPr>
                <w:rFonts w:eastAsia="Times New Roman"/>
                <w:bCs/>
                <w:strike/>
                <w:color w:val="FF0000"/>
                <w:sz w:val="20"/>
                <w:lang w:val="en-US"/>
              </w:rPr>
            </w:pPr>
            <w:r w:rsidRPr="00536775">
              <w:rPr>
                <w:strike/>
                <w:color w:val="FF0000"/>
                <w:sz w:val="20"/>
              </w:rPr>
              <w:t>Alfred Asterjadhi</w:t>
            </w:r>
          </w:p>
        </w:tc>
        <w:tc>
          <w:tcPr>
            <w:tcW w:w="540" w:type="dxa"/>
            <w:shd w:val="clear" w:color="auto" w:fill="auto"/>
            <w:noWrap/>
          </w:tcPr>
          <w:p w14:paraId="753E4605" w14:textId="4714CD67" w:rsidR="000472FA" w:rsidRPr="00536775" w:rsidRDefault="000472FA" w:rsidP="000472FA">
            <w:pPr>
              <w:jc w:val="both"/>
              <w:rPr>
                <w:rFonts w:eastAsia="Times New Roman"/>
                <w:bCs/>
                <w:strike/>
                <w:color w:val="FF0000"/>
                <w:sz w:val="20"/>
                <w:lang w:val="en-US"/>
              </w:rPr>
            </w:pPr>
            <w:r w:rsidRPr="00536775">
              <w:rPr>
                <w:strike/>
                <w:color w:val="FF0000"/>
                <w:sz w:val="20"/>
              </w:rPr>
              <w:t>262.42</w:t>
            </w:r>
          </w:p>
        </w:tc>
        <w:tc>
          <w:tcPr>
            <w:tcW w:w="2810" w:type="dxa"/>
            <w:shd w:val="clear" w:color="auto" w:fill="auto"/>
            <w:noWrap/>
          </w:tcPr>
          <w:p w14:paraId="71113476" w14:textId="54E54806" w:rsidR="000472FA" w:rsidRPr="00536775" w:rsidRDefault="000472FA" w:rsidP="000472FA">
            <w:pPr>
              <w:jc w:val="both"/>
              <w:rPr>
                <w:rFonts w:eastAsia="Times New Roman"/>
                <w:bCs/>
                <w:strike/>
                <w:color w:val="FF0000"/>
                <w:sz w:val="20"/>
                <w:lang w:val="en-US"/>
              </w:rPr>
            </w:pPr>
            <w:r w:rsidRPr="00536775">
              <w:rPr>
                <w:strike/>
                <w:color w:val="FF0000"/>
                <w:sz w:val="20"/>
              </w:rPr>
              <w:t xml:space="preserve">Need to call out both partial state and full state rules, including </w:t>
            </w:r>
            <w:proofErr w:type="spellStart"/>
            <w:r w:rsidRPr="00536775">
              <w:rPr>
                <w:strike/>
                <w:color w:val="FF0000"/>
                <w:sz w:val="20"/>
              </w:rPr>
              <w:t>behaviors</w:t>
            </w:r>
            <w:proofErr w:type="spellEnd"/>
            <w:r w:rsidRPr="00536775">
              <w:rPr>
                <w:strike/>
                <w:color w:val="FF0000"/>
                <w:sz w:val="20"/>
              </w:rPr>
              <w:t xml:space="preserve"> for implicit BAR and explicit BAR. </w:t>
            </w:r>
            <w:proofErr w:type="gramStart"/>
            <w:r w:rsidRPr="00536775">
              <w:rPr>
                <w:strike/>
                <w:color w:val="FF0000"/>
                <w:sz w:val="20"/>
              </w:rPr>
              <w:t>Also</w:t>
            </w:r>
            <w:proofErr w:type="gramEnd"/>
            <w:r w:rsidRPr="00536775">
              <w:rPr>
                <w:strike/>
                <w:color w:val="FF0000"/>
                <w:sz w:val="20"/>
              </w:rPr>
              <w:t xml:space="preserve"> anything else needed from Multi-TID A-MPDU perspective?</w:t>
            </w:r>
          </w:p>
        </w:tc>
        <w:tc>
          <w:tcPr>
            <w:tcW w:w="2430" w:type="dxa"/>
            <w:shd w:val="clear" w:color="auto" w:fill="auto"/>
            <w:noWrap/>
          </w:tcPr>
          <w:p w14:paraId="3C167C71" w14:textId="7B08F521" w:rsidR="000472FA" w:rsidRPr="00536775" w:rsidRDefault="000472FA" w:rsidP="000472FA">
            <w:pPr>
              <w:jc w:val="both"/>
              <w:rPr>
                <w:rFonts w:eastAsia="Times New Roman"/>
                <w:bCs/>
                <w:strike/>
                <w:color w:val="FF0000"/>
                <w:sz w:val="20"/>
                <w:lang w:val="en-US"/>
              </w:rPr>
            </w:pPr>
            <w:r w:rsidRPr="00536775">
              <w:rPr>
                <w:strike/>
                <w:color w:val="FF0000"/>
                <w:sz w:val="20"/>
              </w:rPr>
              <w:t>As in comment.</w:t>
            </w:r>
          </w:p>
        </w:tc>
        <w:tc>
          <w:tcPr>
            <w:tcW w:w="3240" w:type="dxa"/>
            <w:shd w:val="clear" w:color="auto" w:fill="auto"/>
            <w:vAlign w:val="center"/>
          </w:tcPr>
          <w:p w14:paraId="45B0D258" w14:textId="1E888456" w:rsidR="000472FA" w:rsidRPr="00536775" w:rsidRDefault="00536775" w:rsidP="000472FA">
            <w:pPr>
              <w:jc w:val="both"/>
              <w:rPr>
                <w:rFonts w:eastAsia="Times New Roman"/>
                <w:bCs/>
                <w:strike/>
                <w:color w:val="FF0000"/>
                <w:sz w:val="20"/>
                <w:lang w:val="en-US"/>
              </w:rPr>
            </w:pPr>
            <w:r w:rsidRPr="00536775">
              <w:rPr>
                <w:rFonts w:eastAsia="Times New Roman"/>
                <w:bCs/>
                <w:strike/>
                <w:color w:val="FF0000"/>
                <w:sz w:val="20"/>
                <w:lang w:val="en-US"/>
              </w:rPr>
              <w:t xml:space="preserve">Being resolved by </w:t>
            </w:r>
            <w:r w:rsidR="002A5403">
              <w:rPr>
                <w:rFonts w:eastAsia="Times New Roman"/>
                <w:bCs/>
                <w:strike/>
                <w:color w:val="FF0000"/>
                <w:sz w:val="20"/>
                <w:lang w:val="en-US"/>
              </w:rPr>
              <w:t xml:space="preserve">Abhishek in </w:t>
            </w:r>
            <w:r w:rsidR="00271BA4">
              <w:rPr>
                <w:rFonts w:eastAsia="Times New Roman"/>
                <w:bCs/>
                <w:strike/>
                <w:color w:val="FF0000"/>
                <w:sz w:val="20"/>
                <w:lang w:val="en-US"/>
              </w:rPr>
              <w:t>11-21/</w:t>
            </w:r>
            <w:r w:rsidR="002A5403">
              <w:rPr>
                <w:rFonts w:eastAsia="Times New Roman"/>
                <w:bCs/>
                <w:strike/>
                <w:color w:val="FF0000"/>
                <w:sz w:val="20"/>
                <w:lang w:val="en-US"/>
              </w:rPr>
              <w:t>1584</w:t>
            </w:r>
          </w:p>
        </w:tc>
      </w:tr>
      <w:tr w:rsidR="000472FA" w:rsidRPr="00FF756E" w14:paraId="58CE82B0" w14:textId="77777777" w:rsidTr="00F65038">
        <w:trPr>
          <w:trHeight w:val="220"/>
        </w:trPr>
        <w:tc>
          <w:tcPr>
            <w:tcW w:w="696" w:type="dxa"/>
            <w:shd w:val="clear" w:color="auto" w:fill="auto"/>
            <w:noWrap/>
          </w:tcPr>
          <w:p w14:paraId="3F99F79B" w14:textId="6E90FF04" w:rsidR="000472FA" w:rsidRPr="000472FA" w:rsidRDefault="000472FA" w:rsidP="000472FA">
            <w:pPr>
              <w:jc w:val="both"/>
              <w:rPr>
                <w:rFonts w:eastAsia="Times New Roman"/>
                <w:bCs/>
                <w:color w:val="000000"/>
                <w:sz w:val="20"/>
                <w:lang w:val="en-US"/>
              </w:rPr>
            </w:pPr>
            <w:r w:rsidRPr="000472FA">
              <w:rPr>
                <w:sz w:val="20"/>
              </w:rPr>
              <w:t>4288</w:t>
            </w:r>
          </w:p>
        </w:tc>
        <w:tc>
          <w:tcPr>
            <w:tcW w:w="1061" w:type="dxa"/>
            <w:shd w:val="clear" w:color="auto" w:fill="auto"/>
            <w:noWrap/>
          </w:tcPr>
          <w:p w14:paraId="10BCDD2A" w14:textId="4B94347D" w:rsidR="000472FA" w:rsidRPr="000472FA" w:rsidRDefault="000472FA" w:rsidP="000472FA">
            <w:pPr>
              <w:jc w:val="both"/>
              <w:rPr>
                <w:rFonts w:eastAsia="Times New Roman"/>
                <w:bCs/>
                <w:color w:val="000000"/>
                <w:sz w:val="20"/>
                <w:lang w:val="en-US"/>
              </w:rPr>
            </w:pPr>
            <w:r w:rsidRPr="000472FA">
              <w:rPr>
                <w:sz w:val="20"/>
              </w:rPr>
              <w:t>Alfred Asterjadhi</w:t>
            </w:r>
          </w:p>
        </w:tc>
        <w:tc>
          <w:tcPr>
            <w:tcW w:w="540" w:type="dxa"/>
            <w:shd w:val="clear" w:color="auto" w:fill="auto"/>
            <w:noWrap/>
          </w:tcPr>
          <w:p w14:paraId="387D3E4B" w14:textId="0418BA78" w:rsidR="000472FA" w:rsidRPr="000472FA" w:rsidRDefault="000472FA" w:rsidP="000472FA">
            <w:pPr>
              <w:jc w:val="both"/>
              <w:rPr>
                <w:rFonts w:eastAsia="Times New Roman"/>
                <w:bCs/>
                <w:color w:val="000000"/>
                <w:sz w:val="20"/>
                <w:lang w:val="en-US"/>
              </w:rPr>
            </w:pPr>
            <w:r w:rsidRPr="000472FA">
              <w:rPr>
                <w:sz w:val="20"/>
              </w:rPr>
              <w:t>0.00</w:t>
            </w:r>
          </w:p>
        </w:tc>
        <w:tc>
          <w:tcPr>
            <w:tcW w:w="2810" w:type="dxa"/>
            <w:shd w:val="clear" w:color="auto" w:fill="auto"/>
            <w:noWrap/>
          </w:tcPr>
          <w:p w14:paraId="37CB9944" w14:textId="21B0E2DC" w:rsidR="000472FA" w:rsidRPr="000472FA" w:rsidRDefault="000472FA" w:rsidP="000472FA">
            <w:pPr>
              <w:jc w:val="both"/>
              <w:rPr>
                <w:rFonts w:eastAsia="Times New Roman"/>
                <w:bCs/>
                <w:color w:val="000000"/>
                <w:sz w:val="20"/>
                <w:lang w:val="en-US"/>
              </w:rPr>
            </w:pPr>
            <w:r w:rsidRPr="000472FA">
              <w:rPr>
                <w:sz w:val="20"/>
              </w:rPr>
              <w:t>Check whether EHT related amendments are needed for subclauses 10.23, 10.27, 10.25 and 10.36.(references relative to TGax 8.0).</w:t>
            </w:r>
          </w:p>
        </w:tc>
        <w:tc>
          <w:tcPr>
            <w:tcW w:w="2430" w:type="dxa"/>
            <w:shd w:val="clear" w:color="auto" w:fill="auto"/>
            <w:noWrap/>
          </w:tcPr>
          <w:p w14:paraId="18C38D43" w14:textId="19FBCCBE"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1402BB44" w14:textId="77777777" w:rsidR="00835630" w:rsidRDefault="00835630" w:rsidP="00835630">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47D6E5C3" w14:textId="77777777" w:rsidR="00835630" w:rsidRDefault="00835630" w:rsidP="00835630">
            <w:pPr>
              <w:jc w:val="both"/>
              <w:rPr>
                <w:rFonts w:eastAsia="Times New Roman"/>
                <w:bCs/>
                <w:color w:val="000000"/>
                <w:sz w:val="20"/>
                <w:lang w:val="en-US"/>
              </w:rPr>
            </w:pPr>
          </w:p>
          <w:p w14:paraId="1A393D50" w14:textId="77777777" w:rsidR="00835630" w:rsidRDefault="00835630" w:rsidP="00835630">
            <w:pPr>
              <w:jc w:val="both"/>
              <w:rPr>
                <w:rFonts w:eastAsia="Times New Roman"/>
                <w:bCs/>
                <w:color w:val="000000"/>
                <w:sz w:val="20"/>
                <w:lang w:val="en-US"/>
              </w:rPr>
            </w:pPr>
            <w:r w:rsidRPr="00D13C57">
              <w:rPr>
                <w:rFonts w:eastAsia="Times New Roman"/>
                <w:bCs/>
                <w:color w:val="000000"/>
                <w:sz w:val="20"/>
                <w:lang w:val="en-US"/>
              </w:rPr>
              <w:t xml:space="preserve">The comment fails to identify changes in sufficient detail so that the specific wording of the changes that will </w:t>
            </w:r>
            <w:r w:rsidRPr="00D13C57">
              <w:rPr>
                <w:rFonts w:eastAsia="Times New Roman"/>
                <w:bCs/>
                <w:color w:val="000000"/>
                <w:sz w:val="20"/>
                <w:lang w:val="en-US"/>
              </w:rPr>
              <w:lastRenderedPageBreak/>
              <w:t>satisfy the commenter can be determined.</w:t>
            </w:r>
          </w:p>
          <w:p w14:paraId="20F1E6E1" w14:textId="77777777" w:rsidR="00835630" w:rsidRDefault="00835630" w:rsidP="00835630">
            <w:pPr>
              <w:jc w:val="both"/>
              <w:rPr>
                <w:rFonts w:eastAsia="Times New Roman"/>
                <w:bCs/>
                <w:color w:val="000000"/>
                <w:sz w:val="20"/>
                <w:lang w:val="en-US"/>
              </w:rPr>
            </w:pPr>
          </w:p>
          <w:p w14:paraId="210F08BA" w14:textId="3BD7596F" w:rsidR="000472FA" w:rsidRPr="000472FA" w:rsidRDefault="00835630" w:rsidP="00835630">
            <w:pPr>
              <w:jc w:val="both"/>
              <w:rPr>
                <w:rFonts w:eastAsia="Times New Roman"/>
                <w:bCs/>
                <w:color w:val="000000"/>
                <w:sz w:val="20"/>
                <w:lang w:val="en-US"/>
              </w:rPr>
            </w:pPr>
            <w:r w:rsidRPr="00CE57CE">
              <w:rPr>
                <w:rFonts w:eastAsia="Times New Roman"/>
                <w:bCs/>
                <w:color w:val="000000"/>
                <w:sz w:val="20"/>
                <w:lang w:val="en-US"/>
              </w:rPr>
              <w:t xml:space="preserve">The commenter is invited to resubmit the comment </w:t>
            </w:r>
            <w:r w:rsidR="00491D63">
              <w:rPr>
                <w:rFonts w:eastAsia="Times New Roman"/>
                <w:bCs/>
                <w:color w:val="000000"/>
                <w:sz w:val="20"/>
                <w:lang w:val="en-US"/>
              </w:rPr>
              <w:t>and</w:t>
            </w:r>
            <w:r w:rsidRPr="00CE57CE">
              <w:rPr>
                <w:rFonts w:eastAsia="Times New Roman"/>
                <w:bCs/>
                <w:color w:val="000000"/>
                <w:sz w:val="20"/>
                <w:lang w:val="en-US"/>
              </w:rPr>
              <w:t xml:space="preserve"> provide more details.</w:t>
            </w:r>
          </w:p>
        </w:tc>
      </w:tr>
      <w:tr w:rsidR="000472FA" w:rsidRPr="00FF756E" w14:paraId="3BB07FF4" w14:textId="77777777" w:rsidTr="00F65038">
        <w:trPr>
          <w:trHeight w:val="220"/>
        </w:trPr>
        <w:tc>
          <w:tcPr>
            <w:tcW w:w="696" w:type="dxa"/>
            <w:shd w:val="clear" w:color="auto" w:fill="auto"/>
            <w:noWrap/>
          </w:tcPr>
          <w:p w14:paraId="05787FD8" w14:textId="0FAE78F4" w:rsidR="000472FA" w:rsidRPr="000472FA" w:rsidRDefault="000472FA" w:rsidP="000472FA">
            <w:pPr>
              <w:jc w:val="both"/>
              <w:rPr>
                <w:rFonts w:eastAsia="Times New Roman"/>
                <w:bCs/>
                <w:color w:val="000000"/>
                <w:sz w:val="20"/>
                <w:lang w:val="en-US"/>
              </w:rPr>
            </w:pPr>
            <w:r w:rsidRPr="00F7143D">
              <w:rPr>
                <w:sz w:val="20"/>
                <w:highlight w:val="yellow"/>
              </w:rPr>
              <w:lastRenderedPageBreak/>
              <w:t>4730</w:t>
            </w:r>
          </w:p>
        </w:tc>
        <w:tc>
          <w:tcPr>
            <w:tcW w:w="1061" w:type="dxa"/>
            <w:shd w:val="clear" w:color="auto" w:fill="auto"/>
            <w:noWrap/>
          </w:tcPr>
          <w:p w14:paraId="7ACD3624" w14:textId="3362DE71" w:rsidR="000472FA" w:rsidRPr="000472FA" w:rsidRDefault="000472FA" w:rsidP="000472FA">
            <w:pPr>
              <w:jc w:val="both"/>
              <w:rPr>
                <w:rFonts w:eastAsia="Times New Roman"/>
                <w:bCs/>
                <w:color w:val="000000"/>
                <w:sz w:val="20"/>
                <w:lang w:val="en-US"/>
              </w:rPr>
            </w:pPr>
            <w:r w:rsidRPr="000472FA">
              <w:rPr>
                <w:sz w:val="20"/>
              </w:rPr>
              <w:t>Chittabrata Ghosh</w:t>
            </w:r>
          </w:p>
        </w:tc>
        <w:tc>
          <w:tcPr>
            <w:tcW w:w="540" w:type="dxa"/>
            <w:shd w:val="clear" w:color="auto" w:fill="auto"/>
            <w:noWrap/>
          </w:tcPr>
          <w:p w14:paraId="2DA2F785" w14:textId="43B63D19" w:rsidR="000472FA" w:rsidRPr="000472FA" w:rsidRDefault="000472FA" w:rsidP="000472FA">
            <w:pPr>
              <w:jc w:val="both"/>
              <w:rPr>
                <w:rFonts w:eastAsia="Times New Roman"/>
                <w:bCs/>
                <w:color w:val="000000"/>
                <w:sz w:val="20"/>
                <w:lang w:val="en-US"/>
              </w:rPr>
            </w:pPr>
            <w:r w:rsidRPr="000472FA">
              <w:rPr>
                <w:sz w:val="20"/>
              </w:rPr>
              <w:t>279.41</w:t>
            </w:r>
          </w:p>
        </w:tc>
        <w:tc>
          <w:tcPr>
            <w:tcW w:w="2810" w:type="dxa"/>
            <w:shd w:val="clear" w:color="auto" w:fill="auto"/>
            <w:noWrap/>
          </w:tcPr>
          <w:p w14:paraId="5FFE6748" w14:textId="6BEA5F0D" w:rsidR="000472FA" w:rsidRPr="000472FA" w:rsidRDefault="000472FA" w:rsidP="000472FA">
            <w:pPr>
              <w:jc w:val="both"/>
              <w:rPr>
                <w:rFonts w:eastAsia="Times New Roman"/>
                <w:bCs/>
                <w:color w:val="000000"/>
                <w:sz w:val="20"/>
                <w:lang w:val="en-US"/>
              </w:rPr>
            </w:pPr>
            <w:r w:rsidRPr="000472FA">
              <w:rPr>
                <w:sz w:val="20"/>
              </w:rPr>
              <w:t>In my opinion, an additional exclusion rule is needed: If the TX PPDU duration in one link is less than the time remaining in the received PPDU on the other link as indicated by the RX PPDU SIG field, then the STA in the other link does not lose medium synchronization; in essence, as long as the STA is able to decode a Rx PPDU in the other link, the STA should not be considered to have lost medium synchronization.</w:t>
            </w:r>
            <w:r w:rsidRPr="000472FA">
              <w:rPr>
                <w:sz w:val="20"/>
              </w:rPr>
              <w:br/>
            </w:r>
            <w:r w:rsidRPr="000472FA">
              <w:rPr>
                <w:sz w:val="20"/>
              </w:rPr>
              <w:br/>
              <w:t>"A STA affiliated with a non-AP MLD that belongs to a NSTR link pair is considered to have lost medium synchronization (due to UL interference) when the other STA, which is affiliated with the same MLD and belongs to that link pair, transmits a PPDU, except under the following condition:</w:t>
            </w:r>
            <w:r w:rsidRPr="000472FA">
              <w:rPr>
                <w:sz w:val="20"/>
              </w:rPr>
              <w:br/>
              <w:t>--Both STAs ended a transmission at the same time."</w:t>
            </w:r>
          </w:p>
        </w:tc>
        <w:tc>
          <w:tcPr>
            <w:tcW w:w="2430" w:type="dxa"/>
            <w:shd w:val="clear" w:color="auto" w:fill="auto"/>
            <w:noWrap/>
          </w:tcPr>
          <w:p w14:paraId="3DCD1750" w14:textId="194D613F" w:rsidR="000472FA" w:rsidRPr="000472FA" w:rsidRDefault="000472FA" w:rsidP="000472FA">
            <w:pPr>
              <w:jc w:val="both"/>
              <w:rPr>
                <w:rFonts w:eastAsia="Times New Roman"/>
                <w:bCs/>
                <w:color w:val="000000"/>
                <w:sz w:val="20"/>
                <w:lang w:val="en-US"/>
              </w:rPr>
            </w:pPr>
            <w:r w:rsidRPr="000472FA">
              <w:rPr>
                <w:sz w:val="20"/>
              </w:rPr>
              <w:t>Please include the exclusion scenario mentioned in the comment</w:t>
            </w:r>
          </w:p>
        </w:tc>
        <w:tc>
          <w:tcPr>
            <w:tcW w:w="3240" w:type="dxa"/>
            <w:shd w:val="clear" w:color="auto" w:fill="auto"/>
            <w:vAlign w:val="center"/>
          </w:tcPr>
          <w:p w14:paraId="00042FF5" w14:textId="001205A1" w:rsidR="000472FA" w:rsidRPr="002828A9" w:rsidRDefault="002828A9" w:rsidP="000472FA">
            <w:pPr>
              <w:jc w:val="both"/>
              <w:rPr>
                <w:rFonts w:eastAsia="Times New Roman"/>
                <w:bCs/>
                <w:color w:val="000000"/>
                <w:sz w:val="20"/>
                <w:highlight w:val="yellow"/>
                <w:lang w:val="en-US"/>
              </w:rPr>
            </w:pPr>
            <w:r w:rsidRPr="002828A9">
              <w:rPr>
                <w:rFonts w:eastAsia="Times New Roman"/>
                <w:bCs/>
                <w:color w:val="000000"/>
                <w:sz w:val="20"/>
                <w:highlight w:val="yellow"/>
                <w:lang w:val="en-US"/>
              </w:rPr>
              <w:t>Already discussed in 11-21/1641r0</w:t>
            </w:r>
          </w:p>
        </w:tc>
      </w:tr>
      <w:tr w:rsidR="000472FA" w:rsidRPr="00FF756E" w14:paraId="146F1641" w14:textId="77777777" w:rsidTr="00F65038">
        <w:trPr>
          <w:trHeight w:val="220"/>
        </w:trPr>
        <w:tc>
          <w:tcPr>
            <w:tcW w:w="696" w:type="dxa"/>
            <w:shd w:val="clear" w:color="auto" w:fill="auto"/>
            <w:noWrap/>
          </w:tcPr>
          <w:p w14:paraId="2FA26151" w14:textId="72FC588F" w:rsidR="000472FA" w:rsidRPr="00D52509" w:rsidRDefault="000472FA" w:rsidP="000472FA">
            <w:pPr>
              <w:jc w:val="both"/>
              <w:rPr>
                <w:rFonts w:eastAsia="Times New Roman"/>
                <w:bCs/>
                <w:strike/>
                <w:color w:val="FF0000"/>
                <w:sz w:val="20"/>
                <w:lang w:val="en-US"/>
              </w:rPr>
            </w:pPr>
            <w:r w:rsidRPr="00D52509">
              <w:rPr>
                <w:strike/>
                <w:color w:val="FF0000"/>
                <w:sz w:val="20"/>
              </w:rPr>
              <w:t>4822</w:t>
            </w:r>
          </w:p>
        </w:tc>
        <w:tc>
          <w:tcPr>
            <w:tcW w:w="1061" w:type="dxa"/>
            <w:shd w:val="clear" w:color="auto" w:fill="auto"/>
            <w:noWrap/>
          </w:tcPr>
          <w:p w14:paraId="037C3207" w14:textId="55DE590A" w:rsidR="000472FA" w:rsidRPr="00D52509" w:rsidRDefault="000472FA" w:rsidP="000472FA">
            <w:pPr>
              <w:jc w:val="both"/>
              <w:rPr>
                <w:rFonts w:eastAsia="Times New Roman"/>
                <w:bCs/>
                <w:strike/>
                <w:color w:val="FF0000"/>
                <w:sz w:val="20"/>
                <w:lang w:val="en-US"/>
              </w:rPr>
            </w:pPr>
            <w:r w:rsidRPr="00D52509">
              <w:rPr>
                <w:strike/>
                <w:color w:val="FF0000"/>
                <w:sz w:val="20"/>
              </w:rPr>
              <w:t>Dibakar Das</w:t>
            </w:r>
          </w:p>
        </w:tc>
        <w:tc>
          <w:tcPr>
            <w:tcW w:w="540" w:type="dxa"/>
            <w:shd w:val="clear" w:color="auto" w:fill="auto"/>
            <w:noWrap/>
          </w:tcPr>
          <w:p w14:paraId="4E97E29A" w14:textId="4152C811" w:rsidR="000472FA" w:rsidRPr="00D52509" w:rsidRDefault="000472FA" w:rsidP="000472FA">
            <w:pPr>
              <w:jc w:val="both"/>
              <w:rPr>
                <w:rFonts w:eastAsia="Times New Roman"/>
                <w:bCs/>
                <w:strike/>
                <w:color w:val="FF0000"/>
                <w:sz w:val="20"/>
                <w:lang w:val="en-US"/>
              </w:rPr>
            </w:pPr>
            <w:r w:rsidRPr="00D52509">
              <w:rPr>
                <w:strike/>
                <w:color w:val="FF0000"/>
                <w:sz w:val="20"/>
              </w:rPr>
              <w:t>245.59</w:t>
            </w:r>
          </w:p>
        </w:tc>
        <w:tc>
          <w:tcPr>
            <w:tcW w:w="2810" w:type="dxa"/>
            <w:shd w:val="clear" w:color="auto" w:fill="auto"/>
            <w:noWrap/>
          </w:tcPr>
          <w:p w14:paraId="33DD004B" w14:textId="48987A8A" w:rsidR="000472FA" w:rsidRPr="00D52509" w:rsidRDefault="000472FA" w:rsidP="000472FA">
            <w:pPr>
              <w:jc w:val="both"/>
              <w:rPr>
                <w:rFonts w:eastAsia="Times New Roman"/>
                <w:bCs/>
                <w:strike/>
                <w:color w:val="FF0000"/>
                <w:sz w:val="20"/>
                <w:lang w:val="en-US"/>
              </w:rPr>
            </w:pPr>
            <w:r w:rsidRPr="00D52509">
              <w:rPr>
                <w:strike/>
                <w:color w:val="FF0000"/>
                <w:sz w:val="20"/>
              </w:rPr>
              <w:t>Define a way for a STA to dynamically request air-time resource to an AP so that the AP can allocate the resources efficiently.</w:t>
            </w:r>
          </w:p>
        </w:tc>
        <w:tc>
          <w:tcPr>
            <w:tcW w:w="2430" w:type="dxa"/>
            <w:shd w:val="clear" w:color="auto" w:fill="auto"/>
            <w:noWrap/>
          </w:tcPr>
          <w:p w14:paraId="406108A0" w14:textId="1CA1D302" w:rsidR="000472FA" w:rsidRPr="00D52509" w:rsidRDefault="000472FA" w:rsidP="000472FA">
            <w:pPr>
              <w:jc w:val="both"/>
              <w:rPr>
                <w:rFonts w:eastAsia="Times New Roman"/>
                <w:bCs/>
                <w:strike/>
                <w:color w:val="FF0000"/>
                <w:sz w:val="20"/>
                <w:lang w:val="en-US"/>
              </w:rPr>
            </w:pPr>
            <w:r w:rsidRPr="00D52509">
              <w:rPr>
                <w:strike/>
                <w:color w:val="FF0000"/>
                <w:sz w:val="20"/>
              </w:rPr>
              <w:t>As in comment.</w:t>
            </w:r>
          </w:p>
        </w:tc>
        <w:tc>
          <w:tcPr>
            <w:tcW w:w="3240" w:type="dxa"/>
            <w:shd w:val="clear" w:color="auto" w:fill="auto"/>
            <w:vAlign w:val="center"/>
          </w:tcPr>
          <w:p w14:paraId="6594B19F" w14:textId="01C83F13" w:rsidR="000472FA" w:rsidRPr="00D52509" w:rsidRDefault="00CF04D9" w:rsidP="000472FA">
            <w:pPr>
              <w:jc w:val="both"/>
              <w:rPr>
                <w:rFonts w:eastAsia="Times New Roman"/>
                <w:bCs/>
                <w:strike/>
                <w:color w:val="FF0000"/>
                <w:sz w:val="20"/>
                <w:lang w:val="en-US"/>
              </w:rPr>
            </w:pPr>
            <w:r w:rsidRPr="00D52509">
              <w:rPr>
                <w:rFonts w:eastAsia="Times New Roman"/>
                <w:bCs/>
                <w:strike/>
                <w:color w:val="FF0000"/>
                <w:sz w:val="20"/>
                <w:lang w:val="en-US"/>
              </w:rPr>
              <w:t>Being resolved by Duncan</w:t>
            </w:r>
            <w:r w:rsidR="00A16FC0">
              <w:rPr>
                <w:rFonts w:eastAsia="Times New Roman"/>
                <w:bCs/>
                <w:strike/>
                <w:color w:val="FF0000"/>
                <w:sz w:val="20"/>
                <w:lang w:val="en-US"/>
              </w:rPr>
              <w:t xml:space="preserve"> in 11-22/200</w:t>
            </w:r>
          </w:p>
        </w:tc>
      </w:tr>
      <w:tr w:rsidR="000472FA" w:rsidRPr="00FF756E" w14:paraId="6EF882A9" w14:textId="77777777" w:rsidTr="00F65038">
        <w:trPr>
          <w:trHeight w:val="220"/>
        </w:trPr>
        <w:tc>
          <w:tcPr>
            <w:tcW w:w="696" w:type="dxa"/>
            <w:shd w:val="clear" w:color="auto" w:fill="auto"/>
            <w:noWrap/>
          </w:tcPr>
          <w:p w14:paraId="04B567E6" w14:textId="4E0AAE79" w:rsidR="000472FA" w:rsidRPr="000472FA" w:rsidRDefault="000472FA" w:rsidP="000472FA">
            <w:pPr>
              <w:jc w:val="both"/>
              <w:rPr>
                <w:rFonts w:eastAsia="Times New Roman"/>
                <w:bCs/>
                <w:color w:val="000000"/>
                <w:sz w:val="20"/>
                <w:lang w:val="en-US"/>
              </w:rPr>
            </w:pPr>
            <w:r w:rsidRPr="000472FA">
              <w:rPr>
                <w:sz w:val="20"/>
              </w:rPr>
              <w:t>4926</w:t>
            </w:r>
          </w:p>
        </w:tc>
        <w:tc>
          <w:tcPr>
            <w:tcW w:w="1061" w:type="dxa"/>
            <w:shd w:val="clear" w:color="auto" w:fill="auto"/>
            <w:noWrap/>
          </w:tcPr>
          <w:p w14:paraId="3E5FA371" w14:textId="0AD429A2" w:rsidR="000472FA" w:rsidRPr="000472FA" w:rsidRDefault="000472FA" w:rsidP="000472FA">
            <w:pPr>
              <w:jc w:val="both"/>
              <w:rPr>
                <w:rFonts w:eastAsia="Times New Roman"/>
                <w:bCs/>
                <w:color w:val="000000"/>
                <w:sz w:val="20"/>
                <w:lang w:val="en-US"/>
              </w:rPr>
            </w:pPr>
            <w:r w:rsidRPr="000472FA">
              <w:rPr>
                <w:sz w:val="20"/>
              </w:rPr>
              <w:t>Eldad Perahia</w:t>
            </w:r>
          </w:p>
        </w:tc>
        <w:tc>
          <w:tcPr>
            <w:tcW w:w="540" w:type="dxa"/>
            <w:shd w:val="clear" w:color="auto" w:fill="auto"/>
            <w:noWrap/>
          </w:tcPr>
          <w:p w14:paraId="760E0B6D" w14:textId="1FD201CE" w:rsidR="000472FA" w:rsidRPr="000472FA" w:rsidRDefault="000472FA" w:rsidP="000472FA">
            <w:pPr>
              <w:jc w:val="both"/>
              <w:rPr>
                <w:rFonts w:eastAsia="Times New Roman"/>
                <w:bCs/>
                <w:color w:val="000000"/>
                <w:sz w:val="20"/>
                <w:lang w:val="en-US"/>
              </w:rPr>
            </w:pPr>
            <w:r w:rsidRPr="000472FA">
              <w:rPr>
                <w:sz w:val="20"/>
              </w:rPr>
              <w:t>41.25</w:t>
            </w:r>
          </w:p>
        </w:tc>
        <w:tc>
          <w:tcPr>
            <w:tcW w:w="2810" w:type="dxa"/>
            <w:shd w:val="clear" w:color="auto" w:fill="auto"/>
            <w:noWrap/>
          </w:tcPr>
          <w:p w14:paraId="13D94B96" w14:textId="0728A329" w:rsidR="000472FA" w:rsidRPr="000472FA" w:rsidRDefault="000472FA" w:rsidP="000472FA">
            <w:pPr>
              <w:jc w:val="both"/>
              <w:rPr>
                <w:rFonts w:eastAsia="Times New Roman"/>
                <w:bCs/>
                <w:color w:val="000000"/>
                <w:sz w:val="20"/>
                <w:lang w:val="en-US"/>
              </w:rPr>
            </w:pPr>
            <w:r w:rsidRPr="000472FA">
              <w:rPr>
                <w:sz w:val="20"/>
              </w:rPr>
              <w:t>There is a definition for single radio non-AP MLD, but not multi radio</w:t>
            </w:r>
          </w:p>
        </w:tc>
        <w:tc>
          <w:tcPr>
            <w:tcW w:w="2430" w:type="dxa"/>
            <w:shd w:val="clear" w:color="auto" w:fill="auto"/>
            <w:noWrap/>
          </w:tcPr>
          <w:p w14:paraId="12357E0E" w14:textId="3D080E8C" w:rsidR="000472FA" w:rsidRPr="000472FA" w:rsidRDefault="000472FA" w:rsidP="000472FA">
            <w:pPr>
              <w:jc w:val="both"/>
              <w:rPr>
                <w:rFonts w:eastAsia="Times New Roman"/>
                <w:bCs/>
                <w:color w:val="000000"/>
                <w:sz w:val="20"/>
                <w:lang w:val="en-US"/>
              </w:rPr>
            </w:pPr>
            <w:r w:rsidRPr="000472FA">
              <w:rPr>
                <w:sz w:val="20"/>
              </w:rPr>
              <w:t>Add definition for multi radio</w:t>
            </w:r>
          </w:p>
        </w:tc>
        <w:tc>
          <w:tcPr>
            <w:tcW w:w="3240" w:type="dxa"/>
            <w:shd w:val="clear" w:color="auto" w:fill="auto"/>
            <w:vAlign w:val="center"/>
          </w:tcPr>
          <w:p w14:paraId="04A244DB" w14:textId="65B1F9CE" w:rsidR="000472FA" w:rsidRDefault="00017B1D" w:rsidP="000472FA">
            <w:pPr>
              <w:jc w:val="both"/>
              <w:rPr>
                <w:rFonts w:eastAsia="Times New Roman"/>
                <w:bCs/>
                <w:color w:val="000000"/>
                <w:sz w:val="20"/>
                <w:lang w:val="en-US"/>
              </w:rPr>
            </w:pPr>
            <w:r>
              <w:rPr>
                <w:rFonts w:eastAsia="Times New Roman"/>
                <w:bCs/>
                <w:color w:val="000000"/>
                <w:sz w:val="20"/>
                <w:lang w:val="en-US"/>
              </w:rPr>
              <w:t>Rejected –</w:t>
            </w:r>
          </w:p>
          <w:p w14:paraId="7EA1B838" w14:textId="77777777" w:rsidR="00017B1D" w:rsidRDefault="00017B1D" w:rsidP="000472FA">
            <w:pPr>
              <w:jc w:val="both"/>
              <w:rPr>
                <w:rFonts w:eastAsia="Times New Roman"/>
                <w:bCs/>
                <w:color w:val="000000"/>
                <w:sz w:val="20"/>
                <w:lang w:val="en-US"/>
              </w:rPr>
            </w:pPr>
          </w:p>
          <w:p w14:paraId="6AAC0796" w14:textId="77777777" w:rsidR="00017B1D" w:rsidRDefault="00017B1D" w:rsidP="000472FA">
            <w:pPr>
              <w:jc w:val="both"/>
              <w:rPr>
                <w:rFonts w:eastAsia="Times New Roman"/>
                <w:bCs/>
                <w:color w:val="000000"/>
                <w:sz w:val="20"/>
                <w:lang w:val="en-US"/>
              </w:rPr>
            </w:pPr>
            <w:r>
              <w:rPr>
                <w:rFonts w:eastAsia="Times New Roman"/>
                <w:bCs/>
                <w:color w:val="000000"/>
                <w:sz w:val="20"/>
                <w:lang w:val="en-US"/>
              </w:rPr>
              <w:t xml:space="preserve">There is a definition for multi radio as well, </w:t>
            </w:r>
            <w:proofErr w:type="spellStart"/>
            <w:r>
              <w:rPr>
                <w:rFonts w:eastAsia="Times New Roman"/>
                <w:bCs/>
                <w:color w:val="000000"/>
                <w:sz w:val="20"/>
                <w:lang w:val="en-US"/>
              </w:rPr>
              <w:t>its</w:t>
            </w:r>
            <w:proofErr w:type="spellEnd"/>
            <w:r>
              <w:rPr>
                <w:rFonts w:eastAsia="Times New Roman"/>
                <w:bCs/>
                <w:color w:val="000000"/>
                <w:sz w:val="20"/>
                <w:lang w:val="en-US"/>
              </w:rPr>
              <w:t xml:space="preserve"> just that it is located in another location (due to alphabetical ordering of definitions). Quoting here:</w:t>
            </w:r>
          </w:p>
          <w:p w14:paraId="33D10CF4" w14:textId="77777777" w:rsidR="00017B1D" w:rsidRDefault="00017B1D" w:rsidP="000472FA">
            <w:pPr>
              <w:jc w:val="both"/>
              <w:rPr>
                <w:rFonts w:eastAsia="Times New Roman"/>
                <w:bCs/>
                <w:color w:val="000000"/>
                <w:sz w:val="20"/>
                <w:lang w:val="en-US"/>
              </w:rPr>
            </w:pPr>
          </w:p>
          <w:p w14:paraId="29319A48" w14:textId="759824DE" w:rsidR="00017B1D" w:rsidRPr="000472FA" w:rsidRDefault="003C2633" w:rsidP="000472FA">
            <w:pPr>
              <w:jc w:val="both"/>
              <w:rPr>
                <w:rFonts w:eastAsia="Times New Roman"/>
                <w:bCs/>
                <w:color w:val="000000"/>
                <w:sz w:val="20"/>
                <w:lang w:val="en-US"/>
              </w:rPr>
            </w:pPr>
            <w:r>
              <w:rPr>
                <w:rFonts w:eastAsia="Times New Roman"/>
                <w:bCs/>
                <w:color w:val="000000"/>
                <w:sz w:val="20"/>
                <w:lang w:val="en-US"/>
              </w:rPr>
              <w:t>“</w:t>
            </w:r>
            <w:r w:rsidR="00017B1D" w:rsidRPr="00017B1D">
              <w:rPr>
                <w:rFonts w:eastAsia="Times New Roman"/>
                <w:bCs/>
                <w:color w:val="000000"/>
                <w:sz w:val="20"/>
                <w:lang w:val="en-US"/>
              </w:rPr>
              <w:t>multi-radio non-access point (non-AP) multi-link device (MLD): A non-AP MLD that supports reception and transmission frames on more than one link at a time.</w:t>
            </w:r>
            <w:r>
              <w:rPr>
                <w:rFonts w:eastAsia="Times New Roman"/>
                <w:bCs/>
                <w:color w:val="000000"/>
                <w:sz w:val="20"/>
                <w:lang w:val="en-US"/>
              </w:rPr>
              <w:t>”</w:t>
            </w:r>
          </w:p>
        </w:tc>
      </w:tr>
      <w:tr w:rsidR="000472FA" w:rsidRPr="00FF756E" w14:paraId="4998500E" w14:textId="77777777" w:rsidTr="00F65038">
        <w:trPr>
          <w:trHeight w:val="220"/>
        </w:trPr>
        <w:tc>
          <w:tcPr>
            <w:tcW w:w="696" w:type="dxa"/>
            <w:shd w:val="clear" w:color="auto" w:fill="auto"/>
            <w:noWrap/>
          </w:tcPr>
          <w:p w14:paraId="4EB98AAD" w14:textId="084DDEE2" w:rsidR="000472FA" w:rsidRPr="000472FA" w:rsidRDefault="000472FA" w:rsidP="000472FA">
            <w:pPr>
              <w:jc w:val="both"/>
              <w:rPr>
                <w:rFonts w:eastAsia="Times New Roman"/>
                <w:bCs/>
                <w:color w:val="000000"/>
                <w:sz w:val="20"/>
                <w:lang w:val="en-US"/>
              </w:rPr>
            </w:pPr>
            <w:r w:rsidRPr="000472FA">
              <w:rPr>
                <w:sz w:val="20"/>
              </w:rPr>
              <w:t>4933</w:t>
            </w:r>
          </w:p>
        </w:tc>
        <w:tc>
          <w:tcPr>
            <w:tcW w:w="1061" w:type="dxa"/>
            <w:shd w:val="clear" w:color="auto" w:fill="auto"/>
            <w:noWrap/>
          </w:tcPr>
          <w:p w14:paraId="3F09DD4C" w14:textId="2E6C2BF7" w:rsidR="000472FA" w:rsidRPr="000472FA" w:rsidRDefault="000472FA" w:rsidP="000472FA">
            <w:pPr>
              <w:jc w:val="both"/>
              <w:rPr>
                <w:rFonts w:eastAsia="Times New Roman"/>
                <w:bCs/>
                <w:color w:val="000000"/>
                <w:sz w:val="20"/>
                <w:lang w:val="en-US"/>
              </w:rPr>
            </w:pPr>
            <w:r w:rsidRPr="000472FA">
              <w:rPr>
                <w:sz w:val="20"/>
              </w:rPr>
              <w:t>Eldad Perahia</w:t>
            </w:r>
          </w:p>
        </w:tc>
        <w:tc>
          <w:tcPr>
            <w:tcW w:w="540" w:type="dxa"/>
            <w:shd w:val="clear" w:color="auto" w:fill="auto"/>
            <w:noWrap/>
          </w:tcPr>
          <w:p w14:paraId="787B8D44" w14:textId="569BF634" w:rsidR="000472FA" w:rsidRPr="000472FA" w:rsidRDefault="000472FA" w:rsidP="000472FA">
            <w:pPr>
              <w:jc w:val="both"/>
              <w:rPr>
                <w:rFonts w:eastAsia="Times New Roman"/>
                <w:bCs/>
                <w:color w:val="000000"/>
                <w:sz w:val="20"/>
                <w:lang w:val="en-US"/>
              </w:rPr>
            </w:pPr>
            <w:r w:rsidRPr="000472FA">
              <w:rPr>
                <w:sz w:val="20"/>
              </w:rPr>
              <w:t>283.51</w:t>
            </w:r>
          </w:p>
        </w:tc>
        <w:tc>
          <w:tcPr>
            <w:tcW w:w="2810" w:type="dxa"/>
            <w:shd w:val="clear" w:color="auto" w:fill="auto"/>
            <w:noWrap/>
          </w:tcPr>
          <w:p w14:paraId="36E74FAE" w14:textId="7922E29A" w:rsidR="000472FA" w:rsidRPr="000472FA" w:rsidRDefault="000472FA" w:rsidP="000472FA">
            <w:pPr>
              <w:jc w:val="both"/>
              <w:rPr>
                <w:rFonts w:eastAsia="Times New Roman"/>
                <w:bCs/>
                <w:color w:val="000000"/>
                <w:sz w:val="20"/>
                <w:lang w:val="en-US"/>
              </w:rPr>
            </w:pPr>
            <w:r w:rsidRPr="000472FA">
              <w:rPr>
                <w:sz w:val="20"/>
              </w:rPr>
              <w:t xml:space="preserve">"...the non-AP MLD shall be able to support the following until the end of the frame exchange sequence...".  What's the point of a multi-radio non-AP MLD if it can't always receive on either </w:t>
            </w:r>
            <w:proofErr w:type="gramStart"/>
            <w:r w:rsidRPr="000472FA">
              <w:rPr>
                <w:sz w:val="20"/>
              </w:rPr>
              <w:t>link.</w:t>
            </w:r>
            <w:proofErr w:type="gramEnd"/>
            <w:r w:rsidRPr="000472FA">
              <w:rPr>
                <w:sz w:val="20"/>
              </w:rPr>
              <w:t xml:space="preserve">  Does that mean the basic operation of a multi-radio device is </w:t>
            </w:r>
            <w:proofErr w:type="gramStart"/>
            <w:r w:rsidRPr="000472FA">
              <w:rPr>
                <w:sz w:val="20"/>
              </w:rPr>
              <w:t xml:space="preserve">actually </w:t>
            </w:r>
            <w:r w:rsidRPr="000472FA">
              <w:rPr>
                <w:sz w:val="20"/>
              </w:rPr>
              <w:lastRenderedPageBreak/>
              <w:t>single</w:t>
            </w:r>
            <w:proofErr w:type="gramEnd"/>
            <w:r w:rsidRPr="000472FA">
              <w:rPr>
                <w:sz w:val="20"/>
              </w:rPr>
              <w:t xml:space="preserve"> radio?  Or is this an issue of something like two radios, but three links?</w:t>
            </w:r>
          </w:p>
        </w:tc>
        <w:tc>
          <w:tcPr>
            <w:tcW w:w="2430" w:type="dxa"/>
            <w:shd w:val="clear" w:color="auto" w:fill="auto"/>
            <w:noWrap/>
          </w:tcPr>
          <w:p w14:paraId="62E8A84A" w14:textId="4A5C34AB" w:rsidR="000472FA" w:rsidRPr="000472FA" w:rsidRDefault="000472FA" w:rsidP="000472FA">
            <w:pPr>
              <w:jc w:val="both"/>
              <w:rPr>
                <w:rFonts w:eastAsia="Times New Roman"/>
                <w:bCs/>
                <w:color w:val="000000"/>
                <w:sz w:val="20"/>
                <w:lang w:val="en-US"/>
              </w:rPr>
            </w:pPr>
            <w:r w:rsidRPr="000472FA">
              <w:rPr>
                <w:sz w:val="20"/>
              </w:rPr>
              <w:lastRenderedPageBreak/>
              <w:t>as in comment</w:t>
            </w:r>
          </w:p>
        </w:tc>
        <w:tc>
          <w:tcPr>
            <w:tcW w:w="3240" w:type="dxa"/>
            <w:shd w:val="clear" w:color="auto" w:fill="auto"/>
            <w:vAlign w:val="center"/>
          </w:tcPr>
          <w:p w14:paraId="603CD293" w14:textId="4C0657C2" w:rsidR="00D35FCD" w:rsidRDefault="00D35FCD" w:rsidP="000472FA">
            <w:pPr>
              <w:jc w:val="both"/>
              <w:rPr>
                <w:rFonts w:eastAsia="Times New Roman"/>
                <w:bCs/>
                <w:color w:val="000000"/>
                <w:sz w:val="20"/>
                <w:lang w:val="en-US"/>
              </w:rPr>
            </w:pPr>
            <w:r w:rsidRPr="00D35FCD">
              <w:rPr>
                <w:rFonts w:eastAsia="Times New Roman"/>
                <w:bCs/>
                <w:color w:val="000000"/>
                <w:sz w:val="20"/>
                <w:lang w:val="en-US"/>
              </w:rPr>
              <w:t>Rejected</w:t>
            </w:r>
            <w:r>
              <w:rPr>
                <w:rFonts w:eastAsia="Times New Roman"/>
                <w:bCs/>
                <w:color w:val="000000"/>
                <w:sz w:val="20"/>
                <w:lang w:val="en-US"/>
              </w:rPr>
              <w:t xml:space="preserve"> –</w:t>
            </w:r>
          </w:p>
          <w:p w14:paraId="7DC15B5E" w14:textId="77777777" w:rsidR="00D35FCD" w:rsidRDefault="00D35FCD" w:rsidP="000472FA">
            <w:pPr>
              <w:jc w:val="both"/>
              <w:rPr>
                <w:rFonts w:eastAsia="Times New Roman"/>
                <w:bCs/>
                <w:color w:val="000000"/>
                <w:sz w:val="20"/>
                <w:lang w:val="en-US"/>
              </w:rPr>
            </w:pPr>
          </w:p>
          <w:p w14:paraId="79E17518" w14:textId="77777777" w:rsidR="000472FA" w:rsidRDefault="00D35FCD" w:rsidP="000472FA">
            <w:pPr>
              <w:jc w:val="both"/>
              <w:rPr>
                <w:rFonts w:eastAsia="Times New Roman"/>
                <w:bCs/>
                <w:color w:val="000000"/>
                <w:sz w:val="20"/>
                <w:lang w:val="en-US"/>
              </w:rPr>
            </w:pPr>
            <w:r w:rsidRPr="00D35FCD">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55D17F98" w14:textId="77777777" w:rsidR="00846F06" w:rsidRDefault="00846F06" w:rsidP="000472FA">
            <w:pPr>
              <w:jc w:val="both"/>
              <w:rPr>
                <w:rFonts w:eastAsia="Times New Roman"/>
                <w:bCs/>
                <w:color w:val="000000"/>
                <w:sz w:val="20"/>
                <w:lang w:val="en-US"/>
              </w:rPr>
            </w:pPr>
          </w:p>
          <w:p w14:paraId="128D162C" w14:textId="3E866A90" w:rsidR="00846F06" w:rsidRPr="000472FA" w:rsidRDefault="00846F06" w:rsidP="000472FA">
            <w:pPr>
              <w:jc w:val="both"/>
              <w:rPr>
                <w:rFonts w:eastAsia="Times New Roman"/>
                <w:bCs/>
                <w:color w:val="000000"/>
                <w:sz w:val="20"/>
                <w:lang w:val="en-US"/>
              </w:rPr>
            </w:pPr>
            <w:r>
              <w:rPr>
                <w:rFonts w:eastAsia="Times New Roman"/>
                <w:bCs/>
                <w:color w:val="000000"/>
                <w:sz w:val="20"/>
                <w:lang w:val="en-US"/>
              </w:rPr>
              <w:lastRenderedPageBreak/>
              <w:t xml:space="preserve">In reply to the commenter, enhanced </w:t>
            </w:r>
            <w:proofErr w:type="spellStart"/>
            <w:r w:rsidR="00CF5EA9">
              <w:rPr>
                <w:rFonts w:eastAsia="Times New Roman"/>
                <w:bCs/>
                <w:color w:val="000000"/>
                <w:sz w:val="20"/>
                <w:lang w:val="en-US"/>
              </w:rPr>
              <w:t>multi link</w:t>
            </w:r>
            <w:proofErr w:type="spellEnd"/>
            <w:r w:rsidR="00CF5EA9">
              <w:rPr>
                <w:rFonts w:eastAsia="Times New Roman"/>
                <w:bCs/>
                <w:color w:val="000000"/>
                <w:sz w:val="20"/>
                <w:lang w:val="en-US"/>
              </w:rPr>
              <w:t xml:space="preserve"> multi radio (eMLMR) enables </w:t>
            </w:r>
            <w:r w:rsidR="001219AB">
              <w:rPr>
                <w:rFonts w:eastAsia="Times New Roman"/>
                <w:bCs/>
                <w:color w:val="000000"/>
                <w:sz w:val="20"/>
                <w:lang w:val="en-US"/>
              </w:rPr>
              <w:t xml:space="preserve">an MLD to </w:t>
            </w:r>
            <w:r w:rsidR="000829EE">
              <w:rPr>
                <w:rFonts w:eastAsia="Times New Roman"/>
                <w:bCs/>
                <w:color w:val="000000"/>
                <w:sz w:val="20"/>
                <w:lang w:val="en-US"/>
              </w:rPr>
              <w:t xml:space="preserve">dynamically reconfigure spatial multiplexing capabilities </w:t>
            </w:r>
            <w:r w:rsidR="003A1446">
              <w:rPr>
                <w:rFonts w:eastAsia="Times New Roman"/>
                <w:bCs/>
                <w:color w:val="000000"/>
                <w:sz w:val="20"/>
                <w:lang w:val="en-US"/>
              </w:rPr>
              <w:t>on each link.</w:t>
            </w:r>
          </w:p>
        </w:tc>
      </w:tr>
      <w:tr w:rsidR="000472FA" w:rsidRPr="00FF756E" w14:paraId="571DE6B0" w14:textId="77777777" w:rsidTr="00F65038">
        <w:trPr>
          <w:trHeight w:val="220"/>
        </w:trPr>
        <w:tc>
          <w:tcPr>
            <w:tcW w:w="696" w:type="dxa"/>
            <w:shd w:val="clear" w:color="auto" w:fill="auto"/>
            <w:noWrap/>
          </w:tcPr>
          <w:p w14:paraId="7343FA28" w14:textId="06DF6E7D" w:rsidR="000472FA" w:rsidRPr="000472FA" w:rsidRDefault="000472FA" w:rsidP="000472FA">
            <w:pPr>
              <w:jc w:val="both"/>
              <w:rPr>
                <w:rFonts w:eastAsia="Times New Roman"/>
                <w:bCs/>
                <w:color w:val="000000"/>
                <w:sz w:val="20"/>
                <w:lang w:val="en-US"/>
              </w:rPr>
            </w:pPr>
            <w:r w:rsidRPr="000472FA">
              <w:rPr>
                <w:sz w:val="20"/>
              </w:rPr>
              <w:lastRenderedPageBreak/>
              <w:t>5061</w:t>
            </w:r>
          </w:p>
        </w:tc>
        <w:tc>
          <w:tcPr>
            <w:tcW w:w="1061" w:type="dxa"/>
            <w:shd w:val="clear" w:color="auto" w:fill="auto"/>
            <w:noWrap/>
          </w:tcPr>
          <w:p w14:paraId="11E0BEE7" w14:textId="449E5706" w:rsidR="000472FA" w:rsidRPr="000472FA" w:rsidRDefault="000472FA" w:rsidP="000472FA">
            <w:pPr>
              <w:jc w:val="both"/>
              <w:rPr>
                <w:rFonts w:eastAsia="Times New Roman"/>
                <w:bCs/>
                <w:color w:val="000000"/>
                <w:sz w:val="20"/>
                <w:lang w:val="en-US"/>
              </w:rPr>
            </w:pPr>
            <w:r w:rsidRPr="000472FA">
              <w:rPr>
                <w:sz w:val="20"/>
              </w:rPr>
              <w:t>Gaurang Naik</w:t>
            </w:r>
          </w:p>
        </w:tc>
        <w:tc>
          <w:tcPr>
            <w:tcW w:w="540" w:type="dxa"/>
            <w:shd w:val="clear" w:color="auto" w:fill="auto"/>
            <w:noWrap/>
          </w:tcPr>
          <w:p w14:paraId="76086CD2" w14:textId="384115D6" w:rsidR="000472FA" w:rsidRPr="000472FA" w:rsidRDefault="000472FA" w:rsidP="000472FA">
            <w:pPr>
              <w:jc w:val="both"/>
              <w:rPr>
                <w:rFonts w:eastAsia="Times New Roman"/>
                <w:bCs/>
                <w:color w:val="000000"/>
                <w:sz w:val="20"/>
                <w:lang w:val="en-US"/>
              </w:rPr>
            </w:pPr>
            <w:r w:rsidRPr="000472FA">
              <w:rPr>
                <w:sz w:val="20"/>
              </w:rPr>
              <w:t>277.05</w:t>
            </w:r>
          </w:p>
        </w:tc>
        <w:tc>
          <w:tcPr>
            <w:tcW w:w="2810" w:type="dxa"/>
            <w:shd w:val="clear" w:color="auto" w:fill="auto"/>
            <w:noWrap/>
          </w:tcPr>
          <w:p w14:paraId="3C43AA60" w14:textId="4E5D4E60" w:rsidR="000472FA" w:rsidRPr="000472FA" w:rsidRDefault="000472FA" w:rsidP="000472FA">
            <w:pPr>
              <w:jc w:val="both"/>
              <w:rPr>
                <w:rFonts w:eastAsia="Times New Roman"/>
                <w:bCs/>
                <w:color w:val="000000"/>
                <w:sz w:val="20"/>
                <w:lang w:val="en-US"/>
              </w:rPr>
            </w:pPr>
            <w:r w:rsidRPr="000472FA">
              <w:rPr>
                <w:sz w:val="20"/>
              </w:rPr>
              <w:t>The spec says that the AP shall align the end time of the PPDUs soliciting an immediate response except if the PPDU carries a high priority frame. However, the definition of the high priority frame is missing.</w:t>
            </w:r>
          </w:p>
        </w:tc>
        <w:tc>
          <w:tcPr>
            <w:tcW w:w="2430" w:type="dxa"/>
            <w:shd w:val="clear" w:color="auto" w:fill="auto"/>
            <w:noWrap/>
          </w:tcPr>
          <w:p w14:paraId="0AEC08E8" w14:textId="6C9492F0" w:rsidR="000472FA" w:rsidRPr="000472FA" w:rsidRDefault="000472FA" w:rsidP="000472FA">
            <w:pPr>
              <w:jc w:val="both"/>
              <w:rPr>
                <w:rFonts w:eastAsia="Times New Roman"/>
                <w:bCs/>
                <w:color w:val="000000"/>
                <w:sz w:val="20"/>
                <w:lang w:val="en-US"/>
              </w:rPr>
            </w:pPr>
            <w:r w:rsidRPr="000472FA">
              <w:rPr>
                <w:sz w:val="20"/>
              </w:rPr>
              <w:t>Provide a definition of a high priority frame.</w:t>
            </w:r>
          </w:p>
        </w:tc>
        <w:tc>
          <w:tcPr>
            <w:tcW w:w="3240" w:type="dxa"/>
            <w:shd w:val="clear" w:color="auto" w:fill="auto"/>
            <w:vAlign w:val="center"/>
          </w:tcPr>
          <w:p w14:paraId="61D79FFA" w14:textId="1BCA803A" w:rsidR="000472FA" w:rsidRDefault="00EA0980" w:rsidP="000472FA">
            <w:pPr>
              <w:jc w:val="both"/>
              <w:rPr>
                <w:rFonts w:eastAsia="Times New Roman"/>
                <w:bCs/>
                <w:color w:val="000000"/>
                <w:sz w:val="20"/>
                <w:lang w:val="en-US"/>
              </w:rPr>
            </w:pPr>
            <w:r>
              <w:rPr>
                <w:rFonts w:eastAsia="Times New Roman"/>
                <w:bCs/>
                <w:color w:val="000000"/>
                <w:sz w:val="20"/>
                <w:lang w:val="en-US"/>
              </w:rPr>
              <w:t>Rejected –</w:t>
            </w:r>
          </w:p>
          <w:p w14:paraId="7487DAA3" w14:textId="77777777" w:rsidR="00EA0980" w:rsidRDefault="00EA0980" w:rsidP="000472FA">
            <w:pPr>
              <w:jc w:val="both"/>
              <w:rPr>
                <w:rFonts w:eastAsia="Times New Roman"/>
                <w:bCs/>
                <w:color w:val="000000"/>
                <w:sz w:val="20"/>
                <w:lang w:val="en-US"/>
              </w:rPr>
            </w:pPr>
          </w:p>
          <w:p w14:paraId="2EF1AC46" w14:textId="6CCD1A2A" w:rsidR="00EA0980" w:rsidRDefault="00EA0980" w:rsidP="000472FA">
            <w:pPr>
              <w:jc w:val="both"/>
              <w:rPr>
                <w:rFonts w:eastAsia="Times New Roman"/>
                <w:bCs/>
                <w:color w:val="000000"/>
                <w:sz w:val="20"/>
                <w:lang w:val="en-US"/>
              </w:rPr>
            </w:pPr>
            <w:r>
              <w:rPr>
                <w:rFonts w:eastAsia="Times New Roman"/>
                <w:bCs/>
                <w:color w:val="000000"/>
                <w:sz w:val="20"/>
                <w:lang w:val="en-US"/>
              </w:rPr>
              <w:t xml:space="preserve">The </w:t>
            </w:r>
            <w:r w:rsidR="00376E40">
              <w:rPr>
                <w:rFonts w:eastAsia="Times New Roman"/>
                <w:bCs/>
                <w:color w:val="000000"/>
                <w:sz w:val="20"/>
                <w:lang w:val="en-US"/>
              </w:rPr>
              <w:t xml:space="preserve">group has </w:t>
            </w:r>
            <w:r w:rsidR="00471C5C">
              <w:rPr>
                <w:rFonts w:eastAsia="Times New Roman"/>
                <w:bCs/>
                <w:color w:val="000000"/>
                <w:sz w:val="20"/>
                <w:lang w:val="en-US"/>
              </w:rPr>
              <w:t>discussed</w:t>
            </w:r>
            <w:r w:rsidR="00D07A26">
              <w:rPr>
                <w:rFonts w:eastAsia="Times New Roman"/>
                <w:bCs/>
                <w:color w:val="000000"/>
                <w:sz w:val="20"/>
                <w:lang w:val="en-US"/>
              </w:rPr>
              <w:t xml:space="preserve"> on providing a definition for high priority frame but has not reached consensus. The issue has been discussed </w:t>
            </w:r>
            <w:r w:rsidR="009843FF">
              <w:rPr>
                <w:rFonts w:eastAsia="Times New Roman"/>
                <w:bCs/>
                <w:color w:val="000000"/>
                <w:sz w:val="20"/>
                <w:lang w:val="en-US"/>
              </w:rPr>
              <w:t>as part of the resolution to several other CIDs that point out the same aspect, namely</w:t>
            </w:r>
            <w:r w:rsidR="00420AFA">
              <w:rPr>
                <w:rFonts w:eastAsia="Times New Roman"/>
                <w:bCs/>
                <w:color w:val="000000"/>
                <w:sz w:val="20"/>
                <w:lang w:val="en-US"/>
              </w:rPr>
              <w:t xml:space="preserve"> 5102, </w:t>
            </w:r>
            <w:r w:rsidR="009843FF">
              <w:rPr>
                <w:rFonts w:eastAsia="Times New Roman"/>
                <w:bCs/>
                <w:color w:val="000000"/>
                <w:sz w:val="20"/>
                <w:lang w:val="en-US"/>
              </w:rPr>
              <w:t xml:space="preserve"> </w:t>
            </w:r>
            <w:r w:rsidR="00A3109A">
              <w:rPr>
                <w:rFonts w:eastAsia="Times New Roman"/>
                <w:bCs/>
                <w:color w:val="000000"/>
                <w:sz w:val="20"/>
                <w:lang w:val="en-US"/>
              </w:rPr>
              <w:t xml:space="preserve">5364, </w:t>
            </w:r>
            <w:r w:rsidR="003D10A0">
              <w:rPr>
                <w:rFonts w:eastAsia="Times New Roman"/>
                <w:bCs/>
                <w:color w:val="000000"/>
                <w:sz w:val="20"/>
                <w:lang w:val="en-US"/>
              </w:rPr>
              <w:t xml:space="preserve">4227, </w:t>
            </w:r>
            <w:proofErr w:type="spellStart"/>
            <w:r w:rsidR="003D10A0">
              <w:rPr>
                <w:rFonts w:eastAsia="Times New Roman"/>
                <w:bCs/>
                <w:color w:val="000000"/>
                <w:sz w:val="20"/>
                <w:lang w:val="en-US"/>
              </w:rPr>
              <w:t>etc</w:t>
            </w:r>
            <w:proofErr w:type="spellEnd"/>
            <w:r w:rsidR="003D10A0">
              <w:rPr>
                <w:rFonts w:eastAsia="Times New Roman"/>
                <w:bCs/>
                <w:color w:val="000000"/>
                <w:sz w:val="20"/>
                <w:lang w:val="en-US"/>
              </w:rPr>
              <w:t xml:space="preserve">, which have been discussed in </w:t>
            </w:r>
            <w:hyperlink r:id="rId12" w:history="1">
              <w:r w:rsidR="003D10A0" w:rsidRPr="005912FD">
                <w:rPr>
                  <w:rStyle w:val="Hyperlink"/>
                  <w:rFonts w:eastAsia="Times New Roman"/>
                  <w:bCs/>
                  <w:sz w:val="20"/>
                  <w:lang w:val="en-US"/>
                </w:rPr>
                <w:t>11-22/77r2</w:t>
              </w:r>
            </w:hyperlink>
            <w:r w:rsidR="005912FD">
              <w:rPr>
                <w:rFonts w:eastAsia="Times New Roman"/>
                <w:bCs/>
                <w:color w:val="000000"/>
                <w:sz w:val="20"/>
                <w:lang w:val="en-US"/>
              </w:rPr>
              <w:t xml:space="preserve"> where they were rejected with the following reason: </w:t>
            </w:r>
            <w:r w:rsidR="008A4499">
              <w:rPr>
                <w:rFonts w:eastAsia="Times New Roman"/>
                <w:bCs/>
                <w:color w:val="000000"/>
                <w:sz w:val="20"/>
                <w:lang w:val="en-US"/>
              </w:rPr>
              <w:t>“</w:t>
            </w:r>
            <w:r w:rsidR="008A4499" w:rsidRPr="008A4499">
              <w:rPr>
                <w:rFonts w:eastAsia="Times New Roman"/>
                <w:bCs/>
                <w:color w:val="000000"/>
                <w:sz w:val="20"/>
                <w:lang w:val="en-US"/>
              </w:rPr>
              <w:t>The group could not reach consensus the changes necessary to address the comment.</w:t>
            </w:r>
            <w:r w:rsidR="008A4499">
              <w:rPr>
                <w:rFonts w:eastAsia="Times New Roman"/>
                <w:bCs/>
                <w:color w:val="000000"/>
                <w:sz w:val="20"/>
                <w:lang w:val="en-US"/>
              </w:rPr>
              <w:t>”</w:t>
            </w:r>
            <w:r w:rsidR="00002925">
              <w:rPr>
                <w:rFonts w:eastAsia="Times New Roman"/>
                <w:bCs/>
                <w:color w:val="000000"/>
                <w:sz w:val="20"/>
                <w:lang w:val="en-US"/>
              </w:rPr>
              <w:t xml:space="preserve"> </w:t>
            </w:r>
          </w:p>
          <w:p w14:paraId="0371A42D" w14:textId="77777777" w:rsidR="00002925" w:rsidRDefault="00002925" w:rsidP="000472FA">
            <w:pPr>
              <w:jc w:val="both"/>
              <w:rPr>
                <w:rFonts w:eastAsia="Times New Roman"/>
                <w:bCs/>
                <w:color w:val="000000"/>
                <w:sz w:val="20"/>
                <w:lang w:val="en-US"/>
              </w:rPr>
            </w:pPr>
          </w:p>
          <w:p w14:paraId="1C1E7291" w14:textId="1A953A7A" w:rsidR="00002925" w:rsidRPr="000472FA" w:rsidRDefault="00002925" w:rsidP="000472FA">
            <w:pPr>
              <w:jc w:val="both"/>
              <w:rPr>
                <w:rFonts w:eastAsia="Times New Roman"/>
                <w:bCs/>
                <w:color w:val="000000"/>
                <w:sz w:val="20"/>
                <w:lang w:val="en-US"/>
              </w:rPr>
            </w:pPr>
            <w:r>
              <w:rPr>
                <w:rFonts w:eastAsia="Times New Roman"/>
                <w:bCs/>
                <w:color w:val="000000"/>
                <w:sz w:val="20"/>
                <w:lang w:val="en-US"/>
              </w:rPr>
              <w:t>The commenter is invited to submit a comment that provides more details on a set of changes that would satisfy his comment.</w:t>
            </w:r>
          </w:p>
        </w:tc>
      </w:tr>
      <w:tr w:rsidR="000472FA" w:rsidRPr="00FF756E" w14:paraId="0B42154A" w14:textId="77777777" w:rsidTr="00F65038">
        <w:trPr>
          <w:trHeight w:val="220"/>
        </w:trPr>
        <w:tc>
          <w:tcPr>
            <w:tcW w:w="696" w:type="dxa"/>
            <w:shd w:val="clear" w:color="auto" w:fill="auto"/>
            <w:noWrap/>
          </w:tcPr>
          <w:p w14:paraId="6977FCAF" w14:textId="097D6211" w:rsidR="000472FA" w:rsidRPr="000472FA" w:rsidRDefault="000472FA" w:rsidP="000472FA">
            <w:pPr>
              <w:jc w:val="both"/>
              <w:rPr>
                <w:rFonts w:eastAsia="Times New Roman"/>
                <w:bCs/>
                <w:color w:val="000000"/>
                <w:sz w:val="20"/>
                <w:lang w:val="en-US"/>
              </w:rPr>
            </w:pPr>
            <w:r w:rsidRPr="00E22530">
              <w:rPr>
                <w:sz w:val="20"/>
                <w:highlight w:val="yellow"/>
              </w:rPr>
              <w:t>5135</w:t>
            </w:r>
          </w:p>
        </w:tc>
        <w:tc>
          <w:tcPr>
            <w:tcW w:w="1061" w:type="dxa"/>
            <w:shd w:val="clear" w:color="auto" w:fill="auto"/>
            <w:noWrap/>
          </w:tcPr>
          <w:p w14:paraId="3B25C1BB" w14:textId="2A27D455" w:rsidR="000472FA" w:rsidRPr="000472FA" w:rsidRDefault="000472FA" w:rsidP="000472FA">
            <w:pPr>
              <w:jc w:val="both"/>
              <w:rPr>
                <w:rFonts w:eastAsia="Times New Roman"/>
                <w:bCs/>
                <w:color w:val="000000"/>
                <w:sz w:val="20"/>
                <w:lang w:val="en-US"/>
              </w:rPr>
            </w:pPr>
            <w:proofErr w:type="spellStart"/>
            <w:r w:rsidRPr="000472FA">
              <w:rPr>
                <w:sz w:val="20"/>
              </w:rPr>
              <w:t>Geonjung</w:t>
            </w:r>
            <w:proofErr w:type="spellEnd"/>
            <w:r w:rsidRPr="000472FA">
              <w:rPr>
                <w:sz w:val="20"/>
              </w:rPr>
              <w:t xml:space="preserve"> Ko</w:t>
            </w:r>
          </w:p>
        </w:tc>
        <w:tc>
          <w:tcPr>
            <w:tcW w:w="540" w:type="dxa"/>
            <w:shd w:val="clear" w:color="auto" w:fill="auto"/>
            <w:noWrap/>
          </w:tcPr>
          <w:p w14:paraId="3285FBF3" w14:textId="33EF90A1" w:rsidR="000472FA" w:rsidRPr="000472FA" w:rsidRDefault="000472FA" w:rsidP="000472FA">
            <w:pPr>
              <w:jc w:val="both"/>
              <w:rPr>
                <w:rFonts w:eastAsia="Times New Roman"/>
                <w:bCs/>
                <w:color w:val="000000"/>
                <w:sz w:val="20"/>
                <w:lang w:val="en-US"/>
              </w:rPr>
            </w:pPr>
            <w:r w:rsidRPr="000472FA">
              <w:rPr>
                <w:sz w:val="20"/>
              </w:rPr>
              <w:t>153.57</w:t>
            </w:r>
          </w:p>
        </w:tc>
        <w:tc>
          <w:tcPr>
            <w:tcW w:w="2810" w:type="dxa"/>
            <w:shd w:val="clear" w:color="auto" w:fill="auto"/>
            <w:noWrap/>
          </w:tcPr>
          <w:p w14:paraId="591F6B06" w14:textId="1AD5E7C4" w:rsidR="000472FA" w:rsidRPr="000472FA" w:rsidRDefault="000472FA" w:rsidP="000472FA">
            <w:pPr>
              <w:jc w:val="both"/>
              <w:rPr>
                <w:rFonts w:eastAsia="Times New Roman"/>
                <w:bCs/>
                <w:color w:val="000000"/>
                <w:sz w:val="20"/>
                <w:lang w:val="en-US"/>
              </w:rPr>
            </w:pPr>
            <w:r w:rsidRPr="000472FA">
              <w:rPr>
                <w:sz w:val="20"/>
              </w:rPr>
              <w:t xml:space="preserve">When the AID Offset subfield is set to a value less than 2^n, where n is the </w:t>
            </w:r>
            <w:proofErr w:type="spellStart"/>
            <w:r w:rsidRPr="000472FA">
              <w:rPr>
                <w:sz w:val="20"/>
              </w:rPr>
              <w:t>MaxBSSID</w:t>
            </w:r>
            <w:proofErr w:type="spellEnd"/>
            <w:r w:rsidRPr="000472FA">
              <w:rPr>
                <w:sz w:val="20"/>
              </w:rPr>
              <w:t xml:space="preserve"> </w:t>
            </w:r>
            <w:proofErr w:type="spellStart"/>
            <w:r w:rsidRPr="000472FA">
              <w:rPr>
                <w:sz w:val="20"/>
              </w:rPr>
              <w:t>Indiator</w:t>
            </w:r>
            <w:proofErr w:type="spellEnd"/>
            <w:r w:rsidRPr="000472FA">
              <w:rPr>
                <w:sz w:val="20"/>
              </w:rPr>
              <w:t xml:space="preserve"> subfield value, the meaning of the Per-Link Traffic Indication Bitmap subfield that corresponds to AID less than 2^n is unclear.</w:t>
            </w:r>
          </w:p>
        </w:tc>
        <w:tc>
          <w:tcPr>
            <w:tcW w:w="2430" w:type="dxa"/>
            <w:shd w:val="clear" w:color="auto" w:fill="auto"/>
            <w:noWrap/>
          </w:tcPr>
          <w:p w14:paraId="2559A58A" w14:textId="1B29174F" w:rsidR="000472FA" w:rsidRPr="000472FA" w:rsidRDefault="000472FA" w:rsidP="000472FA">
            <w:pPr>
              <w:jc w:val="both"/>
              <w:rPr>
                <w:rFonts w:eastAsia="Times New Roman"/>
                <w:bCs/>
                <w:color w:val="000000"/>
                <w:sz w:val="20"/>
                <w:lang w:val="en-US"/>
              </w:rPr>
            </w:pPr>
            <w:r w:rsidRPr="000472FA">
              <w:rPr>
                <w:sz w:val="20"/>
              </w:rPr>
              <w:t>Need restriction for the AID Offset subfield setting.</w:t>
            </w:r>
          </w:p>
        </w:tc>
        <w:tc>
          <w:tcPr>
            <w:tcW w:w="3240" w:type="dxa"/>
            <w:shd w:val="clear" w:color="auto" w:fill="auto"/>
            <w:vAlign w:val="center"/>
          </w:tcPr>
          <w:p w14:paraId="7B30693C" w14:textId="77777777" w:rsidR="000472FA" w:rsidRPr="000472FA" w:rsidRDefault="000472FA" w:rsidP="000472FA">
            <w:pPr>
              <w:jc w:val="both"/>
              <w:rPr>
                <w:rFonts w:eastAsia="Times New Roman"/>
                <w:bCs/>
                <w:color w:val="000000"/>
                <w:sz w:val="20"/>
                <w:lang w:val="en-US"/>
              </w:rPr>
            </w:pPr>
          </w:p>
        </w:tc>
      </w:tr>
      <w:tr w:rsidR="000472FA" w:rsidRPr="00FF756E" w14:paraId="27BE1970" w14:textId="77777777" w:rsidTr="00F65038">
        <w:trPr>
          <w:trHeight w:val="220"/>
        </w:trPr>
        <w:tc>
          <w:tcPr>
            <w:tcW w:w="696" w:type="dxa"/>
            <w:shd w:val="clear" w:color="auto" w:fill="auto"/>
            <w:noWrap/>
          </w:tcPr>
          <w:p w14:paraId="06E339E2" w14:textId="1979B578" w:rsidR="000472FA" w:rsidRPr="003756EA" w:rsidRDefault="000472FA" w:rsidP="000472FA">
            <w:pPr>
              <w:jc w:val="both"/>
              <w:rPr>
                <w:rFonts w:eastAsia="Times New Roman"/>
                <w:bCs/>
                <w:strike/>
                <w:color w:val="FF0000"/>
                <w:sz w:val="20"/>
                <w:lang w:val="en-US"/>
              </w:rPr>
            </w:pPr>
            <w:r w:rsidRPr="003756EA">
              <w:rPr>
                <w:strike/>
                <w:color w:val="FF0000"/>
                <w:sz w:val="20"/>
              </w:rPr>
              <w:t>5181</w:t>
            </w:r>
          </w:p>
        </w:tc>
        <w:tc>
          <w:tcPr>
            <w:tcW w:w="1061" w:type="dxa"/>
            <w:shd w:val="clear" w:color="auto" w:fill="auto"/>
            <w:noWrap/>
          </w:tcPr>
          <w:p w14:paraId="56303D6F" w14:textId="6D3375E9" w:rsidR="000472FA" w:rsidRPr="003756EA" w:rsidRDefault="000472FA" w:rsidP="000472FA">
            <w:pPr>
              <w:jc w:val="both"/>
              <w:rPr>
                <w:rFonts w:eastAsia="Times New Roman"/>
                <w:bCs/>
                <w:strike/>
                <w:color w:val="FF0000"/>
                <w:sz w:val="20"/>
                <w:lang w:val="en-US"/>
              </w:rPr>
            </w:pPr>
            <w:r w:rsidRPr="003756EA">
              <w:rPr>
                <w:strike/>
                <w:color w:val="FF0000"/>
                <w:sz w:val="20"/>
              </w:rPr>
              <w:t>Guogang Huang</w:t>
            </w:r>
          </w:p>
        </w:tc>
        <w:tc>
          <w:tcPr>
            <w:tcW w:w="540" w:type="dxa"/>
            <w:shd w:val="clear" w:color="auto" w:fill="auto"/>
            <w:noWrap/>
          </w:tcPr>
          <w:p w14:paraId="13B1BD38" w14:textId="06B944F6" w:rsidR="000472FA" w:rsidRPr="003756EA" w:rsidRDefault="000472FA" w:rsidP="000472FA">
            <w:pPr>
              <w:jc w:val="both"/>
              <w:rPr>
                <w:rFonts w:eastAsia="Times New Roman"/>
                <w:bCs/>
                <w:strike/>
                <w:color w:val="FF0000"/>
                <w:sz w:val="20"/>
                <w:lang w:val="en-US"/>
              </w:rPr>
            </w:pPr>
            <w:r w:rsidRPr="003756EA">
              <w:rPr>
                <w:strike/>
                <w:color w:val="FF0000"/>
                <w:sz w:val="20"/>
              </w:rPr>
              <w:t>216.10</w:t>
            </w:r>
          </w:p>
        </w:tc>
        <w:tc>
          <w:tcPr>
            <w:tcW w:w="2810" w:type="dxa"/>
            <w:shd w:val="clear" w:color="auto" w:fill="auto"/>
            <w:noWrap/>
          </w:tcPr>
          <w:p w14:paraId="24B4C46B" w14:textId="0A874559" w:rsidR="000472FA" w:rsidRPr="003756EA" w:rsidRDefault="000472FA" w:rsidP="000472FA">
            <w:pPr>
              <w:jc w:val="both"/>
              <w:rPr>
                <w:rFonts w:eastAsia="Times New Roman"/>
                <w:bCs/>
                <w:strike/>
                <w:color w:val="FF0000"/>
                <w:sz w:val="20"/>
                <w:lang w:val="en-US"/>
              </w:rPr>
            </w:pPr>
            <w:r w:rsidRPr="003756EA">
              <w:rPr>
                <w:strike/>
                <w:color w:val="FF0000"/>
                <w:sz w:val="20"/>
              </w:rPr>
              <w:t>For the individually addressed protected robust Management frames, how to construct AAD is missing</w:t>
            </w:r>
          </w:p>
        </w:tc>
        <w:tc>
          <w:tcPr>
            <w:tcW w:w="2430" w:type="dxa"/>
            <w:shd w:val="clear" w:color="auto" w:fill="auto"/>
            <w:noWrap/>
          </w:tcPr>
          <w:p w14:paraId="45E003C1" w14:textId="027C23F4" w:rsidR="000472FA" w:rsidRPr="003756EA" w:rsidRDefault="000472FA" w:rsidP="000472FA">
            <w:pPr>
              <w:jc w:val="both"/>
              <w:rPr>
                <w:rFonts w:eastAsia="Times New Roman"/>
                <w:bCs/>
                <w:strike/>
                <w:color w:val="FF0000"/>
                <w:sz w:val="20"/>
                <w:lang w:val="en-US"/>
              </w:rPr>
            </w:pPr>
            <w:r w:rsidRPr="003756EA">
              <w:rPr>
                <w:strike/>
                <w:color w:val="FF0000"/>
                <w:sz w:val="20"/>
              </w:rPr>
              <w:t>Please add a subclause to describe how to encrypt the individual MMPDU. The solution is proposed in my presentation DCN21/571</w:t>
            </w:r>
          </w:p>
        </w:tc>
        <w:tc>
          <w:tcPr>
            <w:tcW w:w="3240" w:type="dxa"/>
            <w:shd w:val="clear" w:color="auto" w:fill="auto"/>
            <w:vAlign w:val="center"/>
          </w:tcPr>
          <w:p w14:paraId="3DFCD682" w14:textId="14A4E89F" w:rsidR="000472FA" w:rsidRPr="003756EA" w:rsidRDefault="003756EA" w:rsidP="000472FA">
            <w:pPr>
              <w:jc w:val="both"/>
              <w:rPr>
                <w:rFonts w:eastAsia="Times New Roman"/>
                <w:bCs/>
                <w:strike/>
                <w:color w:val="FF0000"/>
                <w:sz w:val="20"/>
                <w:lang w:val="en-US"/>
              </w:rPr>
            </w:pPr>
            <w:r w:rsidRPr="003756EA">
              <w:rPr>
                <w:rFonts w:eastAsia="Times New Roman"/>
                <w:bCs/>
                <w:strike/>
                <w:color w:val="FF0000"/>
                <w:sz w:val="20"/>
                <w:lang w:val="en-US"/>
              </w:rPr>
              <w:t>Being resolved by Guogang</w:t>
            </w:r>
            <w:r w:rsidR="00B707A6">
              <w:rPr>
                <w:rFonts w:eastAsia="Times New Roman"/>
                <w:bCs/>
                <w:strike/>
                <w:color w:val="FF0000"/>
                <w:sz w:val="20"/>
                <w:lang w:val="en-US"/>
              </w:rPr>
              <w:t xml:space="preserve"> in 11-22/704</w:t>
            </w:r>
          </w:p>
        </w:tc>
      </w:tr>
      <w:tr w:rsidR="000472FA" w:rsidRPr="00FF756E" w14:paraId="721E6743" w14:textId="77777777" w:rsidTr="00F65038">
        <w:trPr>
          <w:trHeight w:val="220"/>
        </w:trPr>
        <w:tc>
          <w:tcPr>
            <w:tcW w:w="696" w:type="dxa"/>
            <w:shd w:val="clear" w:color="auto" w:fill="auto"/>
            <w:noWrap/>
          </w:tcPr>
          <w:p w14:paraId="42E299DB" w14:textId="6A3F6A1F" w:rsidR="000472FA" w:rsidRPr="00981503" w:rsidRDefault="000472FA" w:rsidP="000472FA">
            <w:pPr>
              <w:jc w:val="both"/>
              <w:rPr>
                <w:rFonts w:eastAsia="Times New Roman"/>
                <w:bCs/>
                <w:color w:val="000000"/>
                <w:sz w:val="20"/>
                <w:highlight w:val="yellow"/>
                <w:lang w:val="en-US"/>
              </w:rPr>
            </w:pPr>
            <w:r w:rsidRPr="00981503">
              <w:rPr>
                <w:sz w:val="20"/>
                <w:highlight w:val="yellow"/>
              </w:rPr>
              <w:t>5262</w:t>
            </w:r>
          </w:p>
        </w:tc>
        <w:tc>
          <w:tcPr>
            <w:tcW w:w="1061" w:type="dxa"/>
            <w:shd w:val="clear" w:color="auto" w:fill="auto"/>
            <w:noWrap/>
          </w:tcPr>
          <w:p w14:paraId="0A353AEE" w14:textId="1DD7187B" w:rsidR="000472FA" w:rsidRPr="000472FA" w:rsidRDefault="000472FA" w:rsidP="000472FA">
            <w:pPr>
              <w:jc w:val="both"/>
              <w:rPr>
                <w:rFonts w:eastAsia="Times New Roman"/>
                <w:bCs/>
                <w:color w:val="000000"/>
                <w:sz w:val="20"/>
                <w:lang w:val="en-US"/>
              </w:rPr>
            </w:pPr>
            <w:r w:rsidRPr="000472FA">
              <w:rPr>
                <w:sz w:val="20"/>
              </w:rPr>
              <w:t>Insun Jang</w:t>
            </w:r>
          </w:p>
        </w:tc>
        <w:tc>
          <w:tcPr>
            <w:tcW w:w="540" w:type="dxa"/>
            <w:shd w:val="clear" w:color="auto" w:fill="auto"/>
            <w:noWrap/>
          </w:tcPr>
          <w:p w14:paraId="3722842B" w14:textId="0C974D77" w:rsidR="000472FA" w:rsidRPr="000472FA" w:rsidRDefault="000472FA" w:rsidP="000472FA">
            <w:pPr>
              <w:jc w:val="both"/>
              <w:rPr>
                <w:rFonts w:eastAsia="Times New Roman"/>
                <w:bCs/>
                <w:color w:val="000000"/>
                <w:sz w:val="20"/>
                <w:lang w:val="en-US"/>
              </w:rPr>
            </w:pPr>
            <w:r w:rsidRPr="000472FA">
              <w:rPr>
                <w:sz w:val="20"/>
              </w:rPr>
              <w:t>267.17</w:t>
            </w:r>
          </w:p>
        </w:tc>
        <w:tc>
          <w:tcPr>
            <w:tcW w:w="2810" w:type="dxa"/>
            <w:shd w:val="clear" w:color="auto" w:fill="auto"/>
            <w:noWrap/>
          </w:tcPr>
          <w:p w14:paraId="423538F1" w14:textId="6F7BF917" w:rsidR="000472FA" w:rsidRPr="000472FA" w:rsidRDefault="000472FA" w:rsidP="000472FA">
            <w:pPr>
              <w:jc w:val="both"/>
              <w:rPr>
                <w:rFonts w:eastAsia="Times New Roman"/>
                <w:bCs/>
                <w:color w:val="000000"/>
                <w:sz w:val="20"/>
                <w:lang w:val="en-US"/>
              </w:rPr>
            </w:pPr>
            <w:r w:rsidRPr="000472FA">
              <w:rPr>
                <w:sz w:val="20"/>
              </w:rPr>
              <w:t xml:space="preserve">This case is only for default mapping mode? Because the </w:t>
            </w:r>
            <w:proofErr w:type="spellStart"/>
            <w:r w:rsidRPr="000472FA">
              <w:rPr>
                <w:sz w:val="20"/>
              </w:rPr>
              <w:t>figrue</w:t>
            </w:r>
            <w:proofErr w:type="spellEnd"/>
            <w:r w:rsidRPr="000472FA">
              <w:rPr>
                <w:sz w:val="20"/>
              </w:rPr>
              <w:t xml:space="preserve"> shows the recommended links on default mapping mode. Please clarify it</w:t>
            </w:r>
          </w:p>
        </w:tc>
        <w:tc>
          <w:tcPr>
            <w:tcW w:w="2430" w:type="dxa"/>
            <w:shd w:val="clear" w:color="auto" w:fill="auto"/>
            <w:noWrap/>
          </w:tcPr>
          <w:p w14:paraId="0ED64ECB" w14:textId="020FE312" w:rsidR="000472FA" w:rsidRPr="000472FA" w:rsidRDefault="000472FA" w:rsidP="000472FA">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4E998209" w14:textId="77777777" w:rsidR="000472FA" w:rsidRPr="000472FA" w:rsidRDefault="000472FA" w:rsidP="000472FA">
            <w:pPr>
              <w:jc w:val="both"/>
              <w:rPr>
                <w:rFonts w:eastAsia="Times New Roman"/>
                <w:bCs/>
                <w:color w:val="000000"/>
                <w:sz w:val="20"/>
                <w:lang w:val="en-US"/>
              </w:rPr>
            </w:pPr>
          </w:p>
        </w:tc>
      </w:tr>
      <w:tr w:rsidR="000472FA" w:rsidRPr="00FF756E" w14:paraId="455414B3" w14:textId="77777777" w:rsidTr="00F65038">
        <w:trPr>
          <w:trHeight w:val="220"/>
        </w:trPr>
        <w:tc>
          <w:tcPr>
            <w:tcW w:w="696" w:type="dxa"/>
            <w:shd w:val="clear" w:color="auto" w:fill="auto"/>
            <w:noWrap/>
          </w:tcPr>
          <w:p w14:paraId="136C66EF" w14:textId="5FD2EBC4" w:rsidR="000472FA" w:rsidRPr="00981503" w:rsidRDefault="000472FA" w:rsidP="000472FA">
            <w:pPr>
              <w:jc w:val="both"/>
              <w:rPr>
                <w:rFonts w:eastAsia="Times New Roman"/>
                <w:bCs/>
                <w:color w:val="000000"/>
                <w:sz w:val="20"/>
                <w:highlight w:val="yellow"/>
                <w:lang w:val="en-US"/>
              </w:rPr>
            </w:pPr>
            <w:r w:rsidRPr="00B02D68">
              <w:rPr>
                <w:sz w:val="20"/>
              </w:rPr>
              <w:t>5307</w:t>
            </w:r>
          </w:p>
        </w:tc>
        <w:tc>
          <w:tcPr>
            <w:tcW w:w="1061" w:type="dxa"/>
            <w:shd w:val="clear" w:color="auto" w:fill="auto"/>
            <w:noWrap/>
          </w:tcPr>
          <w:p w14:paraId="40B5A063" w14:textId="39ABAA2D"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12D6CD56" w14:textId="23837545" w:rsidR="000472FA" w:rsidRPr="000472FA" w:rsidRDefault="000472FA" w:rsidP="000472FA">
            <w:pPr>
              <w:jc w:val="both"/>
              <w:rPr>
                <w:rFonts w:eastAsia="Times New Roman"/>
                <w:bCs/>
                <w:color w:val="000000"/>
                <w:sz w:val="20"/>
                <w:lang w:val="en-US"/>
              </w:rPr>
            </w:pPr>
            <w:r w:rsidRPr="000472FA">
              <w:rPr>
                <w:sz w:val="20"/>
              </w:rPr>
              <w:t>192.07</w:t>
            </w:r>
          </w:p>
        </w:tc>
        <w:tc>
          <w:tcPr>
            <w:tcW w:w="2810" w:type="dxa"/>
            <w:shd w:val="clear" w:color="auto" w:fill="auto"/>
            <w:noWrap/>
          </w:tcPr>
          <w:p w14:paraId="559007C6" w14:textId="3686C962" w:rsidR="000472FA" w:rsidRPr="000472FA" w:rsidRDefault="000472FA" w:rsidP="000472FA">
            <w:pPr>
              <w:jc w:val="both"/>
              <w:rPr>
                <w:rFonts w:eastAsia="Times New Roman"/>
                <w:bCs/>
                <w:color w:val="000000"/>
                <w:sz w:val="20"/>
                <w:lang w:val="en-US"/>
              </w:rPr>
            </w:pPr>
            <w:r w:rsidRPr="000472FA">
              <w:rPr>
                <w:sz w:val="20"/>
              </w:rPr>
              <w:t>The non-AP MLD should be capable to add or delete a link when it operates in associated state. The link addition or deletion should not change the parameters of other links. Please see submission 21/534 for more details</w:t>
            </w:r>
          </w:p>
        </w:tc>
        <w:tc>
          <w:tcPr>
            <w:tcW w:w="2430" w:type="dxa"/>
            <w:shd w:val="clear" w:color="auto" w:fill="auto"/>
            <w:noWrap/>
          </w:tcPr>
          <w:p w14:paraId="1187253A" w14:textId="6BE89602" w:rsidR="000472FA" w:rsidRPr="000472FA" w:rsidRDefault="000472FA" w:rsidP="000472FA">
            <w:pPr>
              <w:jc w:val="both"/>
              <w:rPr>
                <w:rFonts w:eastAsia="Times New Roman"/>
                <w:bCs/>
                <w:color w:val="000000"/>
                <w:sz w:val="20"/>
                <w:lang w:val="en-US"/>
              </w:rPr>
            </w:pPr>
            <w:r w:rsidRPr="000472FA">
              <w:rPr>
                <w:sz w:val="20"/>
              </w:rPr>
              <w:t>Please add mechanisms from submission 21/534.</w:t>
            </w:r>
          </w:p>
        </w:tc>
        <w:tc>
          <w:tcPr>
            <w:tcW w:w="3240" w:type="dxa"/>
            <w:shd w:val="clear" w:color="auto" w:fill="auto"/>
            <w:vAlign w:val="center"/>
          </w:tcPr>
          <w:p w14:paraId="3C7C2437" w14:textId="0AE77C7C" w:rsidR="005C5AF7" w:rsidRPr="005C5AF7" w:rsidRDefault="005C5AF7" w:rsidP="005C5AF7">
            <w:pPr>
              <w:jc w:val="both"/>
              <w:rPr>
                <w:rFonts w:eastAsia="Times New Roman"/>
                <w:bCs/>
                <w:color w:val="000000"/>
                <w:sz w:val="20"/>
                <w:lang w:val="en-US"/>
              </w:rPr>
            </w:pPr>
            <w:r w:rsidRPr="005C5AF7">
              <w:rPr>
                <w:rFonts w:eastAsia="Times New Roman"/>
                <w:bCs/>
                <w:color w:val="000000"/>
                <w:sz w:val="20"/>
                <w:lang w:val="en-US"/>
              </w:rPr>
              <w:t>Revised –</w:t>
            </w:r>
          </w:p>
          <w:p w14:paraId="01862E12" w14:textId="77777777" w:rsidR="005C5AF7" w:rsidRPr="005C5AF7" w:rsidRDefault="005C5AF7" w:rsidP="005C5AF7">
            <w:pPr>
              <w:jc w:val="both"/>
              <w:rPr>
                <w:rFonts w:eastAsia="Times New Roman"/>
                <w:bCs/>
                <w:color w:val="000000"/>
                <w:sz w:val="20"/>
                <w:lang w:val="en-US"/>
              </w:rPr>
            </w:pPr>
          </w:p>
          <w:p w14:paraId="090F984A" w14:textId="0EA866D0" w:rsidR="005C5AF7" w:rsidRPr="005C5AF7" w:rsidRDefault="005C5AF7" w:rsidP="005C5AF7">
            <w:pPr>
              <w:jc w:val="both"/>
              <w:rPr>
                <w:rFonts w:eastAsia="Times New Roman"/>
                <w:bCs/>
                <w:color w:val="000000"/>
                <w:sz w:val="20"/>
                <w:lang w:val="en-US"/>
              </w:rPr>
            </w:pPr>
            <w:r w:rsidRPr="005C5AF7">
              <w:rPr>
                <w:rFonts w:eastAsia="Times New Roman"/>
                <w:bCs/>
                <w:color w:val="000000"/>
                <w:sz w:val="20"/>
                <w:lang w:val="en-US"/>
              </w:rPr>
              <w:t xml:space="preserve">ML </w:t>
            </w:r>
            <w:proofErr w:type="spellStart"/>
            <w:r w:rsidRPr="005C5AF7">
              <w:rPr>
                <w:rFonts w:eastAsia="Times New Roman"/>
                <w:bCs/>
                <w:color w:val="000000"/>
                <w:sz w:val="20"/>
                <w:lang w:val="en-US"/>
              </w:rPr>
              <w:t>Reconfiguratio</w:t>
            </w:r>
            <w:proofErr w:type="spellEnd"/>
            <w:r w:rsidR="00DE2F76">
              <w:rPr>
                <w:rFonts w:eastAsia="Times New Roman"/>
                <w:bCs/>
                <w:color w:val="000000"/>
                <w:sz w:val="20"/>
                <w:lang w:val="en-US"/>
              </w:rPr>
              <w:t xml:space="preserve">, which provides this type of </w:t>
            </w:r>
            <w:proofErr w:type="spellStart"/>
            <w:r w:rsidR="00DE2F76">
              <w:rPr>
                <w:rFonts w:eastAsia="Times New Roman"/>
                <w:bCs/>
                <w:color w:val="000000"/>
                <w:sz w:val="20"/>
                <w:lang w:val="en-US"/>
              </w:rPr>
              <w:t>funcitionality</w:t>
            </w:r>
            <w:proofErr w:type="spellEnd"/>
            <w:r w:rsidR="00DE2F76">
              <w:rPr>
                <w:rFonts w:eastAsia="Times New Roman"/>
                <w:bCs/>
                <w:color w:val="000000"/>
                <w:sz w:val="20"/>
                <w:lang w:val="en-US"/>
              </w:rPr>
              <w:t>,</w:t>
            </w:r>
            <w:r w:rsidRPr="005C5AF7">
              <w:rPr>
                <w:rFonts w:eastAsia="Times New Roman"/>
                <w:bCs/>
                <w:color w:val="000000"/>
                <w:sz w:val="20"/>
                <w:lang w:val="en-US"/>
              </w:rPr>
              <w:t xml:space="preserve"> has been agreed in </w:t>
            </w:r>
            <w:hyperlink r:id="rId13" w:history="1">
              <w:r w:rsidRPr="00DE2F76">
                <w:rPr>
                  <w:rStyle w:val="Hyperlink"/>
                  <w:rFonts w:eastAsia="Times New Roman"/>
                  <w:bCs/>
                  <w:sz w:val="20"/>
                  <w:lang w:val="en-US"/>
                </w:rPr>
                <w:t>11-21/534r13</w:t>
              </w:r>
            </w:hyperlink>
            <w:r w:rsidR="00C02C10">
              <w:rPr>
                <w:rFonts w:eastAsia="Times New Roman"/>
                <w:bCs/>
                <w:color w:val="000000"/>
                <w:sz w:val="20"/>
                <w:lang w:val="en-US"/>
              </w:rPr>
              <w:t>.</w:t>
            </w:r>
          </w:p>
          <w:p w14:paraId="36520C53" w14:textId="77777777" w:rsidR="005C5AF7" w:rsidRPr="005C5AF7" w:rsidRDefault="005C5AF7" w:rsidP="005C5AF7">
            <w:pPr>
              <w:jc w:val="both"/>
              <w:rPr>
                <w:rFonts w:eastAsia="Times New Roman"/>
                <w:bCs/>
                <w:color w:val="000000"/>
                <w:sz w:val="20"/>
                <w:lang w:val="en-US"/>
              </w:rPr>
            </w:pPr>
          </w:p>
          <w:p w14:paraId="08ABE3F0" w14:textId="04AFA3E6" w:rsidR="000472FA" w:rsidRPr="000472FA" w:rsidRDefault="005C5AF7" w:rsidP="005C5AF7">
            <w:pPr>
              <w:jc w:val="both"/>
              <w:rPr>
                <w:rFonts w:eastAsia="Times New Roman"/>
                <w:bCs/>
                <w:color w:val="000000"/>
                <w:sz w:val="20"/>
                <w:lang w:val="en-US"/>
              </w:rPr>
            </w:pPr>
            <w:r w:rsidRPr="005C5AF7">
              <w:rPr>
                <w:rFonts w:eastAsia="Times New Roman"/>
                <w:bCs/>
                <w:color w:val="000000"/>
                <w:sz w:val="20"/>
                <w:lang w:val="en-US"/>
              </w:rPr>
              <w:t>TGbe editor no further changes are needed.</w:t>
            </w:r>
          </w:p>
        </w:tc>
      </w:tr>
      <w:tr w:rsidR="000472FA" w:rsidRPr="00FF756E" w14:paraId="55A28AA7" w14:textId="77777777" w:rsidTr="00F65038">
        <w:trPr>
          <w:trHeight w:val="220"/>
        </w:trPr>
        <w:tc>
          <w:tcPr>
            <w:tcW w:w="696" w:type="dxa"/>
            <w:shd w:val="clear" w:color="auto" w:fill="auto"/>
            <w:noWrap/>
          </w:tcPr>
          <w:p w14:paraId="45AAFECE" w14:textId="09AC5060" w:rsidR="000472FA" w:rsidRPr="00325726" w:rsidRDefault="000472FA" w:rsidP="000472FA">
            <w:pPr>
              <w:jc w:val="both"/>
              <w:rPr>
                <w:rFonts w:eastAsia="Times New Roman"/>
                <w:bCs/>
                <w:color w:val="000000"/>
                <w:sz w:val="20"/>
                <w:highlight w:val="yellow"/>
                <w:lang w:val="en-US"/>
              </w:rPr>
            </w:pPr>
            <w:r w:rsidRPr="00325726">
              <w:rPr>
                <w:sz w:val="20"/>
                <w:highlight w:val="yellow"/>
              </w:rPr>
              <w:t>5333</w:t>
            </w:r>
          </w:p>
        </w:tc>
        <w:tc>
          <w:tcPr>
            <w:tcW w:w="1061" w:type="dxa"/>
            <w:shd w:val="clear" w:color="auto" w:fill="auto"/>
            <w:noWrap/>
          </w:tcPr>
          <w:p w14:paraId="4BFDEE44" w14:textId="3294260D"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67AA80D7" w14:textId="0536A3E6" w:rsidR="000472FA" w:rsidRPr="000472FA" w:rsidRDefault="000472FA" w:rsidP="000472FA">
            <w:pPr>
              <w:jc w:val="both"/>
              <w:rPr>
                <w:rFonts w:eastAsia="Times New Roman"/>
                <w:bCs/>
                <w:color w:val="000000"/>
                <w:sz w:val="20"/>
                <w:lang w:val="en-US"/>
              </w:rPr>
            </w:pPr>
            <w:r w:rsidRPr="000472FA">
              <w:rPr>
                <w:sz w:val="20"/>
              </w:rPr>
              <w:t>105.07</w:t>
            </w:r>
          </w:p>
        </w:tc>
        <w:tc>
          <w:tcPr>
            <w:tcW w:w="2810" w:type="dxa"/>
            <w:shd w:val="clear" w:color="auto" w:fill="auto"/>
            <w:noWrap/>
          </w:tcPr>
          <w:p w14:paraId="131DA5A7" w14:textId="54CFC0AA" w:rsidR="000472FA" w:rsidRPr="000472FA" w:rsidRDefault="000472FA" w:rsidP="000472FA">
            <w:pPr>
              <w:jc w:val="both"/>
              <w:rPr>
                <w:rFonts w:eastAsia="Times New Roman"/>
                <w:bCs/>
                <w:color w:val="000000"/>
                <w:sz w:val="20"/>
                <w:lang w:val="en-US"/>
              </w:rPr>
            </w:pPr>
            <w:r w:rsidRPr="000472FA">
              <w:rPr>
                <w:sz w:val="20"/>
              </w:rPr>
              <w:t xml:space="preserve">Currently, an AP may change the Beacon frame transmission parameters without </w:t>
            </w:r>
            <w:proofErr w:type="spellStart"/>
            <w:r w:rsidRPr="000472FA">
              <w:rPr>
                <w:sz w:val="20"/>
              </w:rPr>
              <w:t>signalign</w:t>
            </w:r>
            <w:proofErr w:type="spellEnd"/>
            <w:r w:rsidRPr="000472FA">
              <w:rPr>
                <w:sz w:val="20"/>
              </w:rPr>
              <w:t xml:space="preserve"> the coming change to the associated STAs/non-AP MLDs. If AP starts to transmit Beacon at higher TX rate, some associated non-AP STAs in non-AP MLD may not be able to receive </w:t>
            </w:r>
            <w:r w:rsidRPr="000472FA">
              <w:rPr>
                <w:sz w:val="20"/>
              </w:rPr>
              <w:lastRenderedPageBreak/>
              <w:t xml:space="preserve">Beacons transmitted at the new rate. The associated non-AP STAs should get information prior Beacon TX mode change </w:t>
            </w:r>
            <w:proofErr w:type="gramStart"/>
            <w:r w:rsidRPr="000472FA">
              <w:rPr>
                <w:sz w:val="20"/>
              </w:rPr>
              <w:t>in order to</w:t>
            </w:r>
            <w:proofErr w:type="gramEnd"/>
            <w:r w:rsidRPr="000472FA">
              <w:rPr>
                <w:sz w:val="20"/>
              </w:rPr>
              <w:t xml:space="preserve"> select the AP/link from which the non-AP MLD receives Beacons. This ensures that STA does not lose connectivity to AP MLD.</w:t>
            </w:r>
          </w:p>
        </w:tc>
        <w:tc>
          <w:tcPr>
            <w:tcW w:w="2430" w:type="dxa"/>
            <w:shd w:val="clear" w:color="auto" w:fill="auto"/>
            <w:noWrap/>
          </w:tcPr>
          <w:p w14:paraId="7368C092" w14:textId="411F1000" w:rsidR="000472FA" w:rsidRPr="000472FA" w:rsidRDefault="000472FA" w:rsidP="000472FA">
            <w:pPr>
              <w:jc w:val="both"/>
              <w:rPr>
                <w:rFonts w:eastAsia="Times New Roman"/>
                <w:bCs/>
                <w:color w:val="000000"/>
                <w:sz w:val="20"/>
                <w:lang w:val="en-US"/>
              </w:rPr>
            </w:pPr>
            <w:r w:rsidRPr="000472FA">
              <w:rPr>
                <w:sz w:val="20"/>
              </w:rPr>
              <w:lastRenderedPageBreak/>
              <w:t xml:space="preserve">Please allow AP to signal the change time, Beacon frame type and MCS </w:t>
            </w:r>
            <w:proofErr w:type="gramStart"/>
            <w:r w:rsidRPr="000472FA">
              <w:rPr>
                <w:sz w:val="20"/>
              </w:rPr>
              <w:t>in order to</w:t>
            </w:r>
            <w:proofErr w:type="gramEnd"/>
            <w:r w:rsidRPr="000472FA">
              <w:rPr>
                <w:sz w:val="20"/>
              </w:rPr>
              <w:t xml:space="preserve"> let associated non-AP MLDs to prepare for the coming change.</w:t>
            </w:r>
          </w:p>
        </w:tc>
        <w:tc>
          <w:tcPr>
            <w:tcW w:w="3240" w:type="dxa"/>
            <w:shd w:val="clear" w:color="auto" w:fill="auto"/>
            <w:vAlign w:val="center"/>
          </w:tcPr>
          <w:p w14:paraId="174342FE" w14:textId="77777777" w:rsidR="00FE124A" w:rsidRPr="0046430E" w:rsidRDefault="00FE124A" w:rsidP="00FE124A">
            <w:pPr>
              <w:rPr>
                <w:color w:val="FF0000"/>
                <w:sz w:val="20"/>
              </w:rPr>
            </w:pPr>
            <w:r w:rsidRPr="0046430E">
              <w:rPr>
                <w:color w:val="FF0000"/>
                <w:sz w:val="20"/>
              </w:rPr>
              <w:t xml:space="preserve">Reject – The related proposal was already debated </w:t>
            </w:r>
            <w:r w:rsidRPr="0046430E">
              <w:rPr>
                <w:color w:val="FF0000"/>
                <w:sz w:val="20"/>
                <w:lang w:eastAsia="zh-CN"/>
              </w:rPr>
              <w:t xml:space="preserve">(https://mentor.ieee.org/802.11/dcn/21/11-21-1756-06-00be-cr-for-beacon-type-information.docx) </w:t>
            </w:r>
            <w:r w:rsidRPr="0046430E">
              <w:rPr>
                <w:color w:val="FF0000"/>
                <w:sz w:val="20"/>
              </w:rPr>
              <w:t xml:space="preserve">in the group and </w:t>
            </w:r>
            <w:proofErr w:type="gramStart"/>
            <w:r w:rsidRPr="0046430E">
              <w:rPr>
                <w:color w:val="FF0000"/>
                <w:sz w:val="20"/>
              </w:rPr>
              <w:t>couldn’t</w:t>
            </w:r>
            <w:proofErr w:type="gramEnd"/>
            <w:r w:rsidRPr="0046430E">
              <w:rPr>
                <w:color w:val="FF0000"/>
                <w:sz w:val="20"/>
              </w:rPr>
              <w:t xml:space="preserve"> reach sufficient support.</w:t>
            </w:r>
          </w:p>
          <w:p w14:paraId="14B09721" w14:textId="77777777" w:rsidR="000472FA" w:rsidRPr="000472FA" w:rsidRDefault="000472FA" w:rsidP="000472FA">
            <w:pPr>
              <w:jc w:val="both"/>
              <w:rPr>
                <w:rFonts w:eastAsia="Times New Roman"/>
                <w:bCs/>
                <w:color w:val="000000"/>
                <w:sz w:val="20"/>
                <w:lang w:val="en-US"/>
              </w:rPr>
            </w:pPr>
          </w:p>
        </w:tc>
      </w:tr>
      <w:tr w:rsidR="000472FA" w:rsidRPr="00FF756E" w14:paraId="30BD4DC9" w14:textId="77777777" w:rsidTr="00F65038">
        <w:trPr>
          <w:trHeight w:val="220"/>
        </w:trPr>
        <w:tc>
          <w:tcPr>
            <w:tcW w:w="696" w:type="dxa"/>
            <w:shd w:val="clear" w:color="auto" w:fill="auto"/>
            <w:noWrap/>
          </w:tcPr>
          <w:p w14:paraId="57AE1550" w14:textId="78849CE2" w:rsidR="000472FA" w:rsidRPr="00325726" w:rsidRDefault="000472FA" w:rsidP="000472FA">
            <w:pPr>
              <w:jc w:val="both"/>
              <w:rPr>
                <w:rFonts w:eastAsia="Times New Roman"/>
                <w:bCs/>
                <w:color w:val="000000"/>
                <w:sz w:val="20"/>
                <w:highlight w:val="yellow"/>
                <w:lang w:val="en-US"/>
              </w:rPr>
            </w:pPr>
            <w:r w:rsidRPr="00325726">
              <w:rPr>
                <w:sz w:val="20"/>
                <w:highlight w:val="yellow"/>
              </w:rPr>
              <w:t>5334</w:t>
            </w:r>
          </w:p>
        </w:tc>
        <w:tc>
          <w:tcPr>
            <w:tcW w:w="1061" w:type="dxa"/>
            <w:shd w:val="clear" w:color="auto" w:fill="auto"/>
            <w:noWrap/>
          </w:tcPr>
          <w:p w14:paraId="4C748670" w14:textId="128373FA"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2D565181" w14:textId="1C3A5B24" w:rsidR="000472FA" w:rsidRPr="000472FA" w:rsidRDefault="000472FA" w:rsidP="000472FA">
            <w:pPr>
              <w:jc w:val="both"/>
              <w:rPr>
                <w:rFonts w:eastAsia="Times New Roman"/>
                <w:bCs/>
                <w:color w:val="000000"/>
                <w:sz w:val="20"/>
                <w:lang w:val="en-US"/>
              </w:rPr>
            </w:pPr>
            <w:r w:rsidRPr="000472FA">
              <w:rPr>
                <w:sz w:val="20"/>
              </w:rPr>
              <w:t>105.07</w:t>
            </w:r>
          </w:p>
        </w:tc>
        <w:tc>
          <w:tcPr>
            <w:tcW w:w="2810" w:type="dxa"/>
            <w:shd w:val="clear" w:color="auto" w:fill="auto"/>
            <w:noWrap/>
          </w:tcPr>
          <w:p w14:paraId="63817B08" w14:textId="5FB5AC76" w:rsidR="000472FA" w:rsidRPr="000472FA" w:rsidRDefault="000472FA" w:rsidP="000472FA">
            <w:pPr>
              <w:jc w:val="both"/>
              <w:rPr>
                <w:rFonts w:eastAsia="Times New Roman"/>
                <w:bCs/>
                <w:color w:val="000000"/>
                <w:sz w:val="20"/>
                <w:lang w:val="en-US"/>
              </w:rPr>
            </w:pPr>
            <w:r w:rsidRPr="000472FA">
              <w:rPr>
                <w:sz w:val="20"/>
              </w:rPr>
              <w:t xml:space="preserve">All associated non-AP MLDs should </w:t>
            </w:r>
            <w:proofErr w:type="gramStart"/>
            <w:r w:rsidRPr="000472FA">
              <w:rPr>
                <w:sz w:val="20"/>
              </w:rPr>
              <w:t>detect, if</w:t>
            </w:r>
            <w:proofErr w:type="gramEnd"/>
            <w:r w:rsidRPr="000472FA">
              <w:rPr>
                <w:sz w:val="20"/>
              </w:rPr>
              <w:t xml:space="preserve"> an affiliated AP changes its Beacon frame transmission parameters.</w:t>
            </w:r>
          </w:p>
        </w:tc>
        <w:tc>
          <w:tcPr>
            <w:tcW w:w="2430" w:type="dxa"/>
            <w:shd w:val="clear" w:color="auto" w:fill="auto"/>
            <w:noWrap/>
          </w:tcPr>
          <w:p w14:paraId="7959D272" w14:textId="57A60A40" w:rsidR="000472FA" w:rsidRPr="000472FA" w:rsidRDefault="000472FA" w:rsidP="000472FA">
            <w:pPr>
              <w:jc w:val="both"/>
              <w:rPr>
                <w:rFonts w:eastAsia="Times New Roman"/>
                <w:bCs/>
                <w:color w:val="000000"/>
                <w:sz w:val="20"/>
                <w:lang w:val="en-US"/>
              </w:rPr>
            </w:pPr>
            <w:r w:rsidRPr="000472FA">
              <w:rPr>
                <w:sz w:val="20"/>
              </w:rPr>
              <w:t>Please add beacon frame transmission parameter modification as a criterion to add AP specific Change Sequence Counter to let all associated non-AP MLDs to detect the link specific beacon frame parameters change.</w:t>
            </w:r>
          </w:p>
        </w:tc>
        <w:tc>
          <w:tcPr>
            <w:tcW w:w="3240" w:type="dxa"/>
            <w:shd w:val="clear" w:color="auto" w:fill="auto"/>
            <w:vAlign w:val="center"/>
          </w:tcPr>
          <w:p w14:paraId="05EB58E0" w14:textId="77777777" w:rsidR="000472FA" w:rsidRPr="000472FA" w:rsidRDefault="000472FA" w:rsidP="000472FA">
            <w:pPr>
              <w:jc w:val="both"/>
              <w:rPr>
                <w:rFonts w:eastAsia="Times New Roman"/>
                <w:bCs/>
                <w:color w:val="000000"/>
                <w:sz w:val="20"/>
                <w:lang w:val="en-US"/>
              </w:rPr>
            </w:pPr>
          </w:p>
        </w:tc>
      </w:tr>
      <w:tr w:rsidR="000472FA" w:rsidRPr="00FF756E" w14:paraId="5A1419E9" w14:textId="77777777" w:rsidTr="00F65038">
        <w:trPr>
          <w:trHeight w:val="220"/>
        </w:trPr>
        <w:tc>
          <w:tcPr>
            <w:tcW w:w="696" w:type="dxa"/>
            <w:shd w:val="clear" w:color="auto" w:fill="auto"/>
            <w:noWrap/>
          </w:tcPr>
          <w:p w14:paraId="695DEBA3" w14:textId="58050A9F" w:rsidR="000472FA" w:rsidRPr="00587657" w:rsidRDefault="000472FA" w:rsidP="000472FA">
            <w:pPr>
              <w:jc w:val="both"/>
              <w:rPr>
                <w:rFonts w:eastAsia="Times New Roman"/>
                <w:bCs/>
                <w:color w:val="000000"/>
                <w:sz w:val="20"/>
                <w:lang w:val="en-US"/>
              </w:rPr>
            </w:pPr>
            <w:r w:rsidRPr="00587657">
              <w:rPr>
                <w:sz w:val="20"/>
              </w:rPr>
              <w:t>5347</w:t>
            </w:r>
          </w:p>
        </w:tc>
        <w:tc>
          <w:tcPr>
            <w:tcW w:w="1061" w:type="dxa"/>
            <w:shd w:val="clear" w:color="auto" w:fill="auto"/>
            <w:noWrap/>
          </w:tcPr>
          <w:p w14:paraId="5325C154" w14:textId="54755691"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6A7689AE" w14:textId="05C72A7B" w:rsidR="000472FA" w:rsidRPr="000472FA" w:rsidRDefault="000472FA" w:rsidP="000472FA">
            <w:pPr>
              <w:jc w:val="both"/>
              <w:rPr>
                <w:rFonts w:eastAsia="Times New Roman"/>
                <w:bCs/>
                <w:color w:val="000000"/>
                <w:sz w:val="20"/>
                <w:lang w:val="en-US"/>
              </w:rPr>
            </w:pPr>
            <w:r w:rsidRPr="000472FA">
              <w:rPr>
                <w:sz w:val="20"/>
              </w:rPr>
              <w:t>256.11</w:t>
            </w:r>
          </w:p>
        </w:tc>
        <w:tc>
          <w:tcPr>
            <w:tcW w:w="2810" w:type="dxa"/>
            <w:shd w:val="clear" w:color="auto" w:fill="auto"/>
            <w:noWrap/>
          </w:tcPr>
          <w:p w14:paraId="608CD411" w14:textId="17E41BDC" w:rsidR="000472FA" w:rsidRPr="000472FA" w:rsidRDefault="000472FA" w:rsidP="000472FA">
            <w:pPr>
              <w:jc w:val="both"/>
              <w:rPr>
                <w:rFonts w:eastAsia="Times New Roman"/>
                <w:bCs/>
                <w:color w:val="000000"/>
                <w:sz w:val="20"/>
                <w:lang w:val="en-US"/>
              </w:rPr>
            </w:pPr>
            <w:r w:rsidRPr="000472FA">
              <w:rPr>
                <w:sz w:val="20"/>
              </w:rPr>
              <w:t xml:space="preserve">The group frames in all links should use the same SN and PN </w:t>
            </w:r>
            <w:proofErr w:type="gramStart"/>
            <w:r w:rsidRPr="000472FA">
              <w:rPr>
                <w:sz w:val="20"/>
              </w:rPr>
              <w:t>in order to</w:t>
            </w:r>
            <w:proofErr w:type="gramEnd"/>
            <w:r w:rsidRPr="000472FA">
              <w:rPr>
                <w:sz w:val="20"/>
              </w:rPr>
              <w:t xml:space="preserve"> allow simple detection of duplicate group frames and  link switch from which STA receives  group frames.</w:t>
            </w:r>
          </w:p>
        </w:tc>
        <w:tc>
          <w:tcPr>
            <w:tcW w:w="2430" w:type="dxa"/>
            <w:shd w:val="clear" w:color="auto" w:fill="auto"/>
            <w:noWrap/>
          </w:tcPr>
          <w:p w14:paraId="15B073AF" w14:textId="250D7BE6" w:rsidR="000472FA" w:rsidRPr="000472FA" w:rsidRDefault="000472FA" w:rsidP="000472FA">
            <w:pPr>
              <w:jc w:val="both"/>
              <w:rPr>
                <w:rFonts w:eastAsia="Times New Roman"/>
                <w:bCs/>
                <w:color w:val="000000"/>
                <w:sz w:val="20"/>
                <w:lang w:val="en-US"/>
              </w:rPr>
            </w:pPr>
            <w:r w:rsidRPr="000472FA">
              <w:rPr>
                <w:sz w:val="20"/>
              </w:rPr>
              <w:t>Please define that group addressed frames use the same SN and PN for all links. This is defined in submission  21/410</w:t>
            </w:r>
          </w:p>
        </w:tc>
        <w:tc>
          <w:tcPr>
            <w:tcW w:w="3240" w:type="dxa"/>
            <w:shd w:val="clear" w:color="auto" w:fill="auto"/>
            <w:vAlign w:val="center"/>
          </w:tcPr>
          <w:p w14:paraId="7506C235" w14:textId="455314E8" w:rsidR="006564F6" w:rsidRPr="006564F6" w:rsidRDefault="006564F6" w:rsidP="006564F6">
            <w:pPr>
              <w:jc w:val="both"/>
              <w:rPr>
                <w:rFonts w:eastAsia="Times New Roman"/>
                <w:bCs/>
                <w:color w:val="000000"/>
                <w:sz w:val="20"/>
                <w:lang w:val="en-US"/>
              </w:rPr>
            </w:pPr>
            <w:r w:rsidRPr="006564F6">
              <w:rPr>
                <w:rFonts w:eastAsia="Times New Roman"/>
                <w:bCs/>
                <w:color w:val="000000"/>
                <w:sz w:val="20"/>
                <w:lang w:val="en-US"/>
              </w:rPr>
              <w:t>Revised –</w:t>
            </w:r>
          </w:p>
          <w:p w14:paraId="1F555607" w14:textId="77777777" w:rsidR="006564F6" w:rsidRPr="006564F6" w:rsidRDefault="006564F6" w:rsidP="006564F6">
            <w:pPr>
              <w:jc w:val="both"/>
              <w:rPr>
                <w:rFonts w:eastAsia="Times New Roman"/>
                <w:bCs/>
                <w:color w:val="000000"/>
                <w:sz w:val="20"/>
                <w:lang w:val="en-US"/>
              </w:rPr>
            </w:pPr>
          </w:p>
          <w:p w14:paraId="7B3F8CC8" w14:textId="237FC6FC" w:rsidR="006564F6" w:rsidRPr="006564F6" w:rsidRDefault="006564F6" w:rsidP="006564F6">
            <w:pPr>
              <w:jc w:val="both"/>
              <w:rPr>
                <w:rFonts w:eastAsia="Times New Roman"/>
                <w:bCs/>
                <w:color w:val="000000"/>
                <w:sz w:val="20"/>
                <w:lang w:val="en-US"/>
              </w:rPr>
            </w:pPr>
            <w:r w:rsidRPr="006564F6">
              <w:rPr>
                <w:rFonts w:eastAsia="Times New Roman"/>
                <w:bCs/>
                <w:color w:val="000000"/>
                <w:sz w:val="20"/>
                <w:lang w:val="en-US"/>
              </w:rPr>
              <w:t xml:space="preserve">MLD level SNS for group addressed frame has been agreed in </w:t>
            </w:r>
            <w:hyperlink r:id="rId14" w:history="1">
              <w:r w:rsidRPr="00CA5127">
                <w:rPr>
                  <w:rStyle w:val="Hyperlink"/>
                  <w:rFonts w:eastAsia="Times New Roman"/>
                  <w:bCs/>
                  <w:sz w:val="20"/>
                  <w:lang w:val="en-US"/>
                </w:rPr>
                <w:t>11-21/1260r1</w:t>
              </w:r>
            </w:hyperlink>
            <w:r w:rsidR="00CA5127">
              <w:rPr>
                <w:rFonts w:eastAsia="Times New Roman"/>
                <w:bCs/>
                <w:color w:val="000000"/>
                <w:sz w:val="20"/>
                <w:lang w:val="en-US"/>
              </w:rPr>
              <w:t>.</w:t>
            </w:r>
          </w:p>
          <w:p w14:paraId="5008D0E3" w14:textId="77777777" w:rsidR="006564F6" w:rsidRPr="006564F6" w:rsidRDefault="006564F6" w:rsidP="006564F6">
            <w:pPr>
              <w:jc w:val="both"/>
              <w:rPr>
                <w:rFonts w:eastAsia="Times New Roman"/>
                <w:bCs/>
                <w:color w:val="000000"/>
                <w:sz w:val="20"/>
                <w:lang w:val="en-US"/>
              </w:rPr>
            </w:pPr>
          </w:p>
          <w:p w14:paraId="7D427498" w14:textId="47413E75" w:rsidR="006564F6" w:rsidRPr="006564F6" w:rsidRDefault="006564F6" w:rsidP="006564F6">
            <w:pPr>
              <w:jc w:val="both"/>
              <w:rPr>
                <w:rFonts w:eastAsia="Times New Roman"/>
                <w:bCs/>
                <w:color w:val="000000"/>
                <w:sz w:val="20"/>
                <w:lang w:val="en-US"/>
              </w:rPr>
            </w:pPr>
            <w:r w:rsidRPr="006564F6">
              <w:rPr>
                <w:rFonts w:eastAsia="Times New Roman"/>
                <w:bCs/>
                <w:color w:val="000000"/>
                <w:sz w:val="20"/>
                <w:lang w:val="en-US"/>
              </w:rPr>
              <w:t xml:space="preserve">Need for MLD level group addressed PN has been discussed in </w:t>
            </w:r>
            <w:hyperlink r:id="rId15" w:history="1">
              <w:r w:rsidRPr="00DB207F">
                <w:rPr>
                  <w:rStyle w:val="Hyperlink"/>
                  <w:rFonts w:eastAsia="Times New Roman"/>
                  <w:bCs/>
                  <w:sz w:val="20"/>
                  <w:lang w:val="en-US"/>
                </w:rPr>
                <w:t>11-21/411r3</w:t>
              </w:r>
            </w:hyperlink>
            <w:r w:rsidRPr="006564F6">
              <w:rPr>
                <w:rFonts w:eastAsia="Times New Roman"/>
                <w:bCs/>
                <w:color w:val="000000"/>
                <w:sz w:val="20"/>
                <w:lang w:val="en-US"/>
              </w:rPr>
              <w:t xml:space="preserve"> but the proposal is not adopted.</w:t>
            </w:r>
          </w:p>
          <w:p w14:paraId="1A4E59A8" w14:textId="77777777" w:rsidR="006564F6" w:rsidRPr="006564F6" w:rsidRDefault="006564F6" w:rsidP="006564F6">
            <w:pPr>
              <w:jc w:val="both"/>
              <w:rPr>
                <w:rFonts w:eastAsia="Times New Roman"/>
                <w:bCs/>
                <w:color w:val="000000"/>
                <w:sz w:val="20"/>
                <w:lang w:val="en-US"/>
              </w:rPr>
            </w:pPr>
          </w:p>
          <w:p w14:paraId="2D52BC72" w14:textId="4AD239C7" w:rsidR="000472FA" w:rsidRPr="000472FA" w:rsidRDefault="006564F6" w:rsidP="006564F6">
            <w:pPr>
              <w:jc w:val="both"/>
              <w:rPr>
                <w:rFonts w:eastAsia="Times New Roman"/>
                <w:bCs/>
                <w:color w:val="000000"/>
                <w:sz w:val="20"/>
                <w:lang w:val="en-US"/>
              </w:rPr>
            </w:pPr>
            <w:r w:rsidRPr="006564F6">
              <w:rPr>
                <w:rFonts w:eastAsia="Times New Roman"/>
                <w:bCs/>
                <w:color w:val="000000"/>
                <w:sz w:val="20"/>
                <w:lang w:val="en-US"/>
              </w:rPr>
              <w:t>TGbe editor no further changes are needed.</w:t>
            </w:r>
          </w:p>
        </w:tc>
      </w:tr>
      <w:tr w:rsidR="000472FA" w:rsidRPr="00FF756E" w14:paraId="0B2281F6" w14:textId="77777777" w:rsidTr="00F65038">
        <w:trPr>
          <w:trHeight w:val="220"/>
        </w:trPr>
        <w:tc>
          <w:tcPr>
            <w:tcW w:w="696" w:type="dxa"/>
            <w:shd w:val="clear" w:color="auto" w:fill="auto"/>
            <w:noWrap/>
          </w:tcPr>
          <w:p w14:paraId="5032D7D6" w14:textId="3486EC97" w:rsidR="000472FA" w:rsidRPr="00F628C3" w:rsidRDefault="000472FA" w:rsidP="000472FA">
            <w:pPr>
              <w:jc w:val="both"/>
              <w:rPr>
                <w:rFonts w:eastAsia="Times New Roman"/>
                <w:bCs/>
                <w:strike/>
                <w:color w:val="000000"/>
                <w:sz w:val="20"/>
                <w:highlight w:val="yellow"/>
                <w:lang w:val="en-US"/>
              </w:rPr>
            </w:pPr>
            <w:r w:rsidRPr="00F628C3">
              <w:rPr>
                <w:strike/>
                <w:sz w:val="20"/>
                <w:highlight w:val="yellow"/>
              </w:rPr>
              <w:t>5363</w:t>
            </w:r>
          </w:p>
        </w:tc>
        <w:tc>
          <w:tcPr>
            <w:tcW w:w="1061" w:type="dxa"/>
            <w:shd w:val="clear" w:color="auto" w:fill="auto"/>
            <w:noWrap/>
          </w:tcPr>
          <w:p w14:paraId="498EFE90" w14:textId="372F369F" w:rsidR="000472FA" w:rsidRPr="00F628C3" w:rsidRDefault="000472FA" w:rsidP="000472FA">
            <w:pPr>
              <w:jc w:val="both"/>
              <w:rPr>
                <w:rFonts w:eastAsia="Times New Roman"/>
                <w:bCs/>
                <w:strike/>
                <w:color w:val="000000"/>
                <w:sz w:val="20"/>
                <w:lang w:val="en-US"/>
              </w:rPr>
            </w:pPr>
            <w:r w:rsidRPr="00F628C3">
              <w:rPr>
                <w:strike/>
                <w:sz w:val="20"/>
              </w:rPr>
              <w:t>Jay Yang</w:t>
            </w:r>
          </w:p>
        </w:tc>
        <w:tc>
          <w:tcPr>
            <w:tcW w:w="540" w:type="dxa"/>
            <w:shd w:val="clear" w:color="auto" w:fill="auto"/>
            <w:noWrap/>
          </w:tcPr>
          <w:p w14:paraId="0DC8C1A4" w14:textId="44B55F37" w:rsidR="000472FA" w:rsidRPr="00F628C3" w:rsidRDefault="000472FA" w:rsidP="000472FA">
            <w:pPr>
              <w:jc w:val="both"/>
              <w:rPr>
                <w:rFonts w:eastAsia="Times New Roman"/>
                <w:bCs/>
                <w:strike/>
                <w:color w:val="000000"/>
                <w:sz w:val="20"/>
                <w:lang w:val="en-US"/>
              </w:rPr>
            </w:pPr>
            <w:r w:rsidRPr="00F628C3">
              <w:rPr>
                <w:strike/>
                <w:sz w:val="20"/>
              </w:rPr>
              <w:t>135.30</w:t>
            </w:r>
          </w:p>
        </w:tc>
        <w:tc>
          <w:tcPr>
            <w:tcW w:w="2810" w:type="dxa"/>
            <w:shd w:val="clear" w:color="auto" w:fill="auto"/>
            <w:noWrap/>
          </w:tcPr>
          <w:p w14:paraId="69B9768F" w14:textId="1156EA25" w:rsidR="000472FA" w:rsidRPr="00F628C3" w:rsidRDefault="000472FA" w:rsidP="000472FA">
            <w:pPr>
              <w:jc w:val="both"/>
              <w:rPr>
                <w:rFonts w:eastAsia="Times New Roman"/>
                <w:bCs/>
                <w:strike/>
                <w:color w:val="000000"/>
                <w:sz w:val="20"/>
                <w:lang w:val="en-US"/>
              </w:rPr>
            </w:pPr>
            <w:r w:rsidRPr="00F628C3">
              <w:rPr>
                <w:strike/>
                <w:sz w:val="20"/>
              </w:rPr>
              <w:t>allow/deny list feature is widely used in current AP product in current design, the AP may not send probe response if the MAC address of a specified non-AP STA is added the deny list when receives the probe request . Because it doesn't make sense in such case if the AP intends to refuse the connection of a specified non-AP STA, and also it's too wasted for the efforts on both side if the non-AP STA is not aware of such rejection until receiving the association response with the status code equal to reject.</w:t>
            </w:r>
            <w:r w:rsidRPr="00F628C3">
              <w:rPr>
                <w:strike/>
                <w:sz w:val="20"/>
              </w:rPr>
              <w:br/>
              <w:t xml:space="preserve">Same concern for the MLD, if a AP MLD adds the MLD MAC address of a non-AP MLD to </w:t>
            </w:r>
            <w:proofErr w:type="spellStart"/>
            <w:r w:rsidRPr="00F628C3">
              <w:rPr>
                <w:strike/>
                <w:sz w:val="20"/>
              </w:rPr>
              <w:t>it's</w:t>
            </w:r>
            <w:proofErr w:type="spellEnd"/>
            <w:r w:rsidRPr="00F628C3">
              <w:rPr>
                <w:strike/>
                <w:sz w:val="20"/>
              </w:rPr>
              <w:t xml:space="preserve"> deny list, AP MLD may not response with ML probe response after receiving the ML probe request in which the MLD MAC address matches with the deny list.</w:t>
            </w:r>
            <w:r w:rsidRPr="00F628C3">
              <w:rPr>
                <w:strike/>
                <w:sz w:val="20"/>
              </w:rPr>
              <w:br/>
              <w:t xml:space="preserve">Besides, considering the buffer size of deny list, AP MLD may only store the MLD MAC rather </w:t>
            </w:r>
            <w:r w:rsidRPr="00F628C3">
              <w:rPr>
                <w:strike/>
                <w:sz w:val="20"/>
              </w:rPr>
              <w:lastRenderedPageBreak/>
              <w:t>than each link address of non-AP MLD</w:t>
            </w:r>
          </w:p>
        </w:tc>
        <w:tc>
          <w:tcPr>
            <w:tcW w:w="2430" w:type="dxa"/>
            <w:shd w:val="clear" w:color="auto" w:fill="auto"/>
            <w:noWrap/>
          </w:tcPr>
          <w:p w14:paraId="0B063ED1" w14:textId="4E613AC6" w:rsidR="000472FA" w:rsidRPr="00F628C3" w:rsidRDefault="000472FA" w:rsidP="000472FA">
            <w:pPr>
              <w:jc w:val="both"/>
              <w:rPr>
                <w:rFonts w:eastAsia="Times New Roman"/>
                <w:bCs/>
                <w:strike/>
                <w:color w:val="000000"/>
                <w:sz w:val="20"/>
                <w:lang w:val="en-US"/>
              </w:rPr>
            </w:pPr>
            <w:r w:rsidRPr="00F628C3">
              <w:rPr>
                <w:strike/>
                <w:sz w:val="20"/>
              </w:rPr>
              <w:lastRenderedPageBreak/>
              <w:t xml:space="preserve">AP MLD may identify a  non-AP MLD with its MLD MAC </w:t>
            </w:r>
            <w:proofErr w:type="gramStart"/>
            <w:r w:rsidRPr="00F628C3">
              <w:rPr>
                <w:strike/>
                <w:sz w:val="20"/>
              </w:rPr>
              <w:t>address, and</w:t>
            </w:r>
            <w:proofErr w:type="gramEnd"/>
            <w:r w:rsidRPr="00F628C3">
              <w:rPr>
                <w:strike/>
                <w:sz w:val="20"/>
              </w:rPr>
              <w:t xml:space="preserve"> may not send ML probe response if the MAC address matches the deny list. Therefore, the MLD MAC address shall be present in ML probe request frame.</w:t>
            </w:r>
          </w:p>
        </w:tc>
        <w:tc>
          <w:tcPr>
            <w:tcW w:w="3240" w:type="dxa"/>
            <w:shd w:val="clear" w:color="auto" w:fill="auto"/>
            <w:vAlign w:val="center"/>
          </w:tcPr>
          <w:p w14:paraId="09A49CDD" w14:textId="54310FE9" w:rsidR="000472FA" w:rsidRPr="00F628C3" w:rsidRDefault="00CB59F5" w:rsidP="000472FA">
            <w:pPr>
              <w:jc w:val="both"/>
              <w:rPr>
                <w:rFonts w:eastAsia="Times New Roman"/>
                <w:bCs/>
                <w:strike/>
                <w:color w:val="000000"/>
                <w:sz w:val="20"/>
                <w:lang w:val="en-US"/>
              </w:rPr>
            </w:pPr>
            <w:r w:rsidRPr="00F628C3">
              <w:rPr>
                <w:rFonts w:eastAsia="Times New Roman"/>
                <w:bCs/>
                <w:strike/>
                <w:color w:val="000000"/>
                <w:sz w:val="20"/>
                <w:lang w:val="en-US"/>
              </w:rPr>
              <w:t xml:space="preserve">Resolved by Rojan in </w:t>
            </w:r>
            <w:r w:rsidR="00F628C3" w:rsidRPr="00F628C3">
              <w:rPr>
                <w:rFonts w:eastAsia="Times New Roman"/>
                <w:bCs/>
                <w:strike/>
                <w:color w:val="000000"/>
                <w:sz w:val="20"/>
                <w:lang w:val="en-US"/>
              </w:rPr>
              <w:t>11-22/1278</w:t>
            </w:r>
          </w:p>
        </w:tc>
      </w:tr>
      <w:tr w:rsidR="000472FA" w:rsidRPr="00FF756E" w14:paraId="70873ED6" w14:textId="77777777" w:rsidTr="00F65038">
        <w:trPr>
          <w:trHeight w:val="220"/>
        </w:trPr>
        <w:tc>
          <w:tcPr>
            <w:tcW w:w="696" w:type="dxa"/>
            <w:shd w:val="clear" w:color="auto" w:fill="auto"/>
            <w:noWrap/>
          </w:tcPr>
          <w:p w14:paraId="45E06C45" w14:textId="294F3C78" w:rsidR="000472FA" w:rsidRPr="00325726" w:rsidRDefault="000472FA" w:rsidP="000472FA">
            <w:pPr>
              <w:jc w:val="both"/>
              <w:rPr>
                <w:rFonts w:eastAsia="Times New Roman"/>
                <w:bCs/>
                <w:color w:val="000000"/>
                <w:sz w:val="20"/>
                <w:highlight w:val="yellow"/>
                <w:lang w:val="en-US"/>
              </w:rPr>
            </w:pPr>
            <w:r w:rsidRPr="000C661E">
              <w:rPr>
                <w:sz w:val="20"/>
              </w:rPr>
              <w:t>5502</w:t>
            </w:r>
          </w:p>
        </w:tc>
        <w:tc>
          <w:tcPr>
            <w:tcW w:w="1061" w:type="dxa"/>
            <w:shd w:val="clear" w:color="auto" w:fill="auto"/>
            <w:noWrap/>
          </w:tcPr>
          <w:p w14:paraId="4DA66BDB" w14:textId="5FCF7EBD" w:rsidR="000472FA" w:rsidRPr="000472FA" w:rsidRDefault="000472FA" w:rsidP="000472FA">
            <w:pPr>
              <w:jc w:val="both"/>
              <w:rPr>
                <w:rFonts w:eastAsia="Times New Roman"/>
                <w:bCs/>
                <w:color w:val="000000"/>
                <w:sz w:val="20"/>
                <w:lang w:val="en-US"/>
              </w:rPr>
            </w:pPr>
            <w:r w:rsidRPr="000472FA">
              <w:rPr>
                <w:sz w:val="20"/>
              </w:rPr>
              <w:t>Jinsoo Choi</w:t>
            </w:r>
          </w:p>
        </w:tc>
        <w:tc>
          <w:tcPr>
            <w:tcW w:w="540" w:type="dxa"/>
            <w:shd w:val="clear" w:color="auto" w:fill="auto"/>
            <w:noWrap/>
          </w:tcPr>
          <w:p w14:paraId="048493C5" w14:textId="7D129319" w:rsidR="000472FA" w:rsidRPr="000472FA" w:rsidRDefault="000472FA" w:rsidP="000472FA">
            <w:pPr>
              <w:jc w:val="both"/>
              <w:rPr>
                <w:rFonts w:eastAsia="Times New Roman"/>
                <w:bCs/>
                <w:color w:val="000000"/>
                <w:sz w:val="20"/>
                <w:lang w:val="en-US"/>
              </w:rPr>
            </w:pPr>
            <w:r w:rsidRPr="000472FA">
              <w:rPr>
                <w:sz w:val="20"/>
              </w:rPr>
              <w:t>71.18</w:t>
            </w:r>
          </w:p>
        </w:tc>
        <w:tc>
          <w:tcPr>
            <w:tcW w:w="2810" w:type="dxa"/>
            <w:shd w:val="clear" w:color="auto" w:fill="auto"/>
            <w:noWrap/>
          </w:tcPr>
          <w:p w14:paraId="6D258C8F" w14:textId="031893A7" w:rsidR="000472FA" w:rsidRPr="000472FA" w:rsidRDefault="000472FA" w:rsidP="000472FA">
            <w:pPr>
              <w:jc w:val="both"/>
              <w:rPr>
                <w:rFonts w:eastAsia="Times New Roman"/>
                <w:bCs/>
                <w:color w:val="000000"/>
                <w:sz w:val="20"/>
                <w:lang w:val="en-US"/>
              </w:rPr>
            </w:pPr>
            <w:proofErr w:type="gramStart"/>
            <w:r w:rsidRPr="000472FA">
              <w:rPr>
                <w:sz w:val="20"/>
              </w:rPr>
              <w:t>It's</w:t>
            </w:r>
            <w:proofErr w:type="gramEnd"/>
            <w:r w:rsidRPr="000472FA">
              <w:rPr>
                <w:sz w:val="20"/>
              </w:rPr>
              <w:t xml:space="preserve"> not clear if the BQR is associated with dot11EHTBaseLineFeaturesImplementedOnly, but EHT BQR needs to be defined since the new 320 MHz BW is in R1.</w:t>
            </w:r>
          </w:p>
        </w:tc>
        <w:tc>
          <w:tcPr>
            <w:tcW w:w="2430" w:type="dxa"/>
            <w:shd w:val="clear" w:color="auto" w:fill="auto"/>
            <w:noWrap/>
          </w:tcPr>
          <w:p w14:paraId="548E394B" w14:textId="60E51959"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7E6DD427" w14:textId="77777777" w:rsidR="001F5079" w:rsidRDefault="001F5079" w:rsidP="001F5079">
            <w:pPr>
              <w:jc w:val="both"/>
              <w:rPr>
                <w:rFonts w:eastAsia="Times New Roman"/>
                <w:bCs/>
                <w:color w:val="000000"/>
                <w:sz w:val="20"/>
                <w:lang w:val="en-US"/>
              </w:rPr>
            </w:pPr>
            <w:r>
              <w:rPr>
                <w:rFonts w:eastAsia="Times New Roman"/>
                <w:bCs/>
                <w:color w:val="000000"/>
                <w:sz w:val="20"/>
                <w:lang w:val="en-US"/>
              </w:rPr>
              <w:t>Rejected –</w:t>
            </w:r>
          </w:p>
          <w:p w14:paraId="5670E6A2" w14:textId="77777777" w:rsidR="001F5079" w:rsidRDefault="001F5079" w:rsidP="001F5079">
            <w:pPr>
              <w:jc w:val="both"/>
              <w:rPr>
                <w:rFonts w:eastAsia="Times New Roman"/>
                <w:bCs/>
                <w:color w:val="000000"/>
                <w:sz w:val="20"/>
                <w:lang w:val="en-US"/>
              </w:rPr>
            </w:pPr>
          </w:p>
          <w:p w14:paraId="355D4C1F" w14:textId="77777777" w:rsidR="000D4F8F" w:rsidRDefault="001F5079" w:rsidP="000D4F8F">
            <w:pPr>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hyperlink r:id="rId16" w:history="1">
              <w:r w:rsidRPr="000D4F8F">
                <w:rPr>
                  <w:rStyle w:val="Hyperlink"/>
                  <w:rFonts w:eastAsia="Times New Roman"/>
                  <w:bCs/>
                  <w:sz w:val="20"/>
                  <w:lang w:val="en-US"/>
                </w:rPr>
                <w:t>11-21/1</w:t>
              </w:r>
              <w:r w:rsidRPr="000D4F8F">
                <w:rPr>
                  <w:rStyle w:val="Hyperlink"/>
                  <w:rFonts w:eastAsia="Times New Roman"/>
                  <w:bCs/>
                  <w:sz w:val="20"/>
                  <w:lang w:val="en-US"/>
                </w:rPr>
                <w:t>299</w:t>
              </w:r>
              <w:r w:rsidRPr="000D4F8F">
                <w:rPr>
                  <w:rStyle w:val="Hyperlink"/>
                  <w:rFonts w:eastAsia="Times New Roman"/>
                  <w:bCs/>
                  <w:sz w:val="20"/>
                  <w:lang w:val="en-US"/>
                </w:rPr>
                <w:t>r</w:t>
              </w:r>
              <w:r w:rsidRPr="000D4F8F">
                <w:rPr>
                  <w:rStyle w:val="Hyperlink"/>
                  <w:rFonts w:eastAsia="Times New Roman"/>
                  <w:bCs/>
                  <w:sz w:val="20"/>
                  <w:lang w:val="en-US"/>
                </w:rPr>
                <w:t>2</w:t>
              </w:r>
            </w:hyperlink>
            <w:r w:rsidRPr="00A83038">
              <w:rPr>
                <w:rFonts w:eastAsia="Times New Roman"/>
                <w:bCs/>
                <w:color w:val="000000"/>
                <w:sz w:val="20"/>
                <w:lang w:val="en-US"/>
              </w:rPr>
              <w:t>, however the group could not reach consensus on a proposed change that would resolve the comment.”</w:t>
            </w:r>
            <w:r>
              <w:rPr>
                <w:rFonts w:eastAsia="Times New Roman"/>
                <w:bCs/>
                <w:color w:val="000000"/>
                <w:sz w:val="20"/>
                <w:lang w:val="en-US"/>
              </w:rPr>
              <w:t>.</w:t>
            </w:r>
            <w:r>
              <w:rPr>
                <w:rFonts w:eastAsia="Times New Roman"/>
                <w:bCs/>
                <w:color w:val="000000"/>
                <w:sz w:val="20"/>
                <w:lang w:val="en-US"/>
              </w:rPr>
              <w:t xml:space="preserve"> </w:t>
            </w:r>
          </w:p>
          <w:p w14:paraId="01D3E674" w14:textId="77777777" w:rsidR="000D4F8F" w:rsidRDefault="000D4F8F" w:rsidP="000D4F8F">
            <w:pPr>
              <w:rPr>
                <w:rFonts w:eastAsia="Times New Roman"/>
                <w:bCs/>
                <w:color w:val="000000"/>
                <w:sz w:val="20"/>
                <w:lang w:val="en-US"/>
              </w:rPr>
            </w:pPr>
          </w:p>
          <w:p w14:paraId="6F38C916" w14:textId="35871C64" w:rsidR="000472FA" w:rsidRPr="000472FA" w:rsidRDefault="001F5079" w:rsidP="000D4F8F">
            <w:pPr>
              <w:rPr>
                <w:rFonts w:eastAsia="Times New Roman"/>
                <w:bCs/>
                <w:color w:val="000000"/>
                <w:sz w:val="20"/>
                <w:lang w:val="en-US"/>
              </w:rPr>
            </w:pPr>
            <w:r>
              <w:rPr>
                <w:rFonts w:eastAsia="Times New Roman"/>
                <w:bCs/>
                <w:color w:val="000000"/>
                <w:sz w:val="20"/>
                <w:lang w:val="en-US"/>
              </w:rPr>
              <w:t xml:space="preserve">The discussion occurred during the </w:t>
            </w:r>
            <w:r w:rsidR="0071230A">
              <w:rPr>
                <w:rFonts w:eastAsia="Times New Roman"/>
                <w:bCs/>
                <w:color w:val="000000"/>
                <w:sz w:val="20"/>
                <w:lang w:val="en-US"/>
              </w:rPr>
              <w:t>Joint</w:t>
            </w:r>
            <w:r>
              <w:rPr>
                <w:rFonts w:eastAsia="Times New Roman"/>
                <w:bCs/>
                <w:color w:val="000000"/>
                <w:sz w:val="20"/>
                <w:lang w:val="en-US"/>
              </w:rPr>
              <w:t xml:space="preserve"> conf call of </w:t>
            </w:r>
            <w:r>
              <w:rPr>
                <w:rFonts w:eastAsia="Times New Roman"/>
                <w:bCs/>
                <w:color w:val="000000"/>
                <w:sz w:val="20"/>
                <w:lang w:val="en-US"/>
              </w:rPr>
              <w:t>August 18</w:t>
            </w:r>
            <w:r>
              <w:rPr>
                <w:rFonts w:eastAsia="Times New Roman"/>
                <w:bCs/>
                <w:color w:val="000000"/>
                <w:sz w:val="20"/>
                <w:lang w:val="en-US"/>
              </w:rPr>
              <w:t xml:space="preserve"> 2021 in </w:t>
            </w:r>
            <w:hyperlink r:id="rId17" w:history="1">
              <w:r w:rsidRPr="000D4F8F">
                <w:rPr>
                  <w:rStyle w:val="Hyperlink"/>
                  <w:rFonts w:eastAsia="Times New Roman"/>
                  <w:bCs/>
                  <w:sz w:val="20"/>
                  <w:lang w:val="en-US"/>
                </w:rPr>
                <w:t>11-21/</w:t>
              </w:r>
              <w:r w:rsidR="000C661E" w:rsidRPr="000D4F8F">
                <w:rPr>
                  <w:rStyle w:val="Hyperlink"/>
                  <w:rFonts w:eastAsia="Times New Roman"/>
                  <w:bCs/>
                  <w:sz w:val="20"/>
                  <w:lang w:val="en-US"/>
                </w:rPr>
                <w:t>1299</w:t>
              </w:r>
              <w:r w:rsidRPr="000D4F8F">
                <w:rPr>
                  <w:rStyle w:val="Hyperlink"/>
                  <w:rFonts w:eastAsia="Times New Roman"/>
                  <w:bCs/>
                  <w:sz w:val="20"/>
                  <w:lang w:val="en-US"/>
                </w:rPr>
                <w:t>r</w:t>
              </w:r>
              <w:r w:rsidR="000C661E" w:rsidRPr="000D4F8F">
                <w:rPr>
                  <w:rStyle w:val="Hyperlink"/>
                  <w:rFonts w:eastAsia="Times New Roman"/>
                  <w:bCs/>
                  <w:sz w:val="20"/>
                  <w:lang w:val="en-US"/>
                </w:rPr>
                <w:t>2</w:t>
              </w:r>
            </w:hyperlink>
            <w:r>
              <w:rPr>
                <w:rFonts w:eastAsia="Times New Roman"/>
                <w:bCs/>
                <w:color w:val="000000"/>
                <w:sz w:val="20"/>
                <w:lang w:val="en-US"/>
              </w:rPr>
              <w:t xml:space="preserve"> and </w:t>
            </w:r>
            <w:r w:rsidR="000C661E">
              <w:rPr>
                <w:rFonts w:eastAsia="Times New Roman"/>
                <w:bCs/>
                <w:color w:val="000000"/>
                <w:sz w:val="20"/>
                <w:lang w:val="en-US"/>
              </w:rPr>
              <w:t xml:space="preserve">the </w:t>
            </w:r>
            <w:r>
              <w:rPr>
                <w:rFonts w:eastAsia="Times New Roman"/>
                <w:bCs/>
                <w:color w:val="000000"/>
                <w:sz w:val="20"/>
                <w:lang w:val="en-US"/>
              </w:rPr>
              <w:t xml:space="preserve">SP </w:t>
            </w:r>
            <w:r w:rsidR="000C661E">
              <w:rPr>
                <w:rFonts w:eastAsia="Times New Roman"/>
                <w:bCs/>
                <w:color w:val="000000"/>
                <w:sz w:val="20"/>
                <w:lang w:val="en-US"/>
              </w:rPr>
              <w:t xml:space="preserve">that </w:t>
            </w:r>
            <w:r>
              <w:rPr>
                <w:rFonts w:eastAsia="Times New Roman"/>
                <w:bCs/>
                <w:color w:val="000000"/>
                <w:sz w:val="20"/>
                <w:lang w:val="en-US"/>
              </w:rPr>
              <w:t>was run at that time</w:t>
            </w:r>
            <w:r w:rsidR="000C661E">
              <w:rPr>
                <w:rFonts w:eastAsia="Times New Roman"/>
                <w:bCs/>
                <w:color w:val="000000"/>
                <w:sz w:val="20"/>
                <w:lang w:val="en-US"/>
              </w:rPr>
              <w:t xml:space="preserve"> had the following outcome: 34Y, 23N, 45A.</w:t>
            </w:r>
          </w:p>
        </w:tc>
      </w:tr>
      <w:tr w:rsidR="000472FA" w:rsidRPr="00FF756E" w14:paraId="6E1CDCDB" w14:textId="77777777" w:rsidTr="00F65038">
        <w:trPr>
          <w:trHeight w:val="220"/>
        </w:trPr>
        <w:tc>
          <w:tcPr>
            <w:tcW w:w="696" w:type="dxa"/>
            <w:shd w:val="clear" w:color="auto" w:fill="auto"/>
            <w:noWrap/>
          </w:tcPr>
          <w:p w14:paraId="5AA78990" w14:textId="363E0CE0" w:rsidR="000472FA" w:rsidRPr="00325726" w:rsidRDefault="000472FA" w:rsidP="000472FA">
            <w:pPr>
              <w:jc w:val="both"/>
              <w:rPr>
                <w:rFonts w:eastAsia="Times New Roman"/>
                <w:bCs/>
                <w:color w:val="000000"/>
                <w:sz w:val="20"/>
                <w:highlight w:val="yellow"/>
                <w:lang w:val="en-US"/>
              </w:rPr>
            </w:pPr>
            <w:r w:rsidRPr="00325726">
              <w:rPr>
                <w:sz w:val="20"/>
                <w:highlight w:val="yellow"/>
              </w:rPr>
              <w:t>5504</w:t>
            </w:r>
          </w:p>
        </w:tc>
        <w:tc>
          <w:tcPr>
            <w:tcW w:w="1061" w:type="dxa"/>
            <w:shd w:val="clear" w:color="auto" w:fill="auto"/>
            <w:noWrap/>
          </w:tcPr>
          <w:p w14:paraId="6855328D" w14:textId="0580BCA7" w:rsidR="000472FA" w:rsidRPr="000472FA" w:rsidRDefault="000472FA" w:rsidP="000472FA">
            <w:pPr>
              <w:jc w:val="both"/>
              <w:rPr>
                <w:rFonts w:eastAsia="Times New Roman"/>
                <w:bCs/>
                <w:color w:val="000000"/>
                <w:sz w:val="20"/>
                <w:lang w:val="en-US"/>
              </w:rPr>
            </w:pPr>
            <w:r w:rsidRPr="000472FA">
              <w:rPr>
                <w:sz w:val="20"/>
              </w:rPr>
              <w:t>Jinsoo Choi</w:t>
            </w:r>
          </w:p>
        </w:tc>
        <w:tc>
          <w:tcPr>
            <w:tcW w:w="540" w:type="dxa"/>
            <w:shd w:val="clear" w:color="auto" w:fill="auto"/>
            <w:noWrap/>
          </w:tcPr>
          <w:p w14:paraId="278131E0" w14:textId="4CA22948" w:rsidR="000472FA" w:rsidRPr="000472FA" w:rsidRDefault="000472FA" w:rsidP="000472FA">
            <w:pPr>
              <w:jc w:val="both"/>
              <w:rPr>
                <w:rFonts w:eastAsia="Times New Roman"/>
                <w:bCs/>
                <w:color w:val="000000"/>
                <w:sz w:val="20"/>
                <w:lang w:val="en-US"/>
              </w:rPr>
            </w:pPr>
            <w:r w:rsidRPr="000472FA">
              <w:rPr>
                <w:sz w:val="20"/>
              </w:rPr>
              <w:t>71.28</w:t>
            </w:r>
          </w:p>
        </w:tc>
        <w:tc>
          <w:tcPr>
            <w:tcW w:w="2810" w:type="dxa"/>
            <w:shd w:val="clear" w:color="auto" w:fill="auto"/>
            <w:noWrap/>
          </w:tcPr>
          <w:p w14:paraId="2263325F" w14:textId="500A6791" w:rsidR="000472FA" w:rsidRPr="000472FA" w:rsidRDefault="000472FA" w:rsidP="000472FA">
            <w:pPr>
              <w:jc w:val="both"/>
              <w:rPr>
                <w:rFonts w:eastAsia="Times New Roman"/>
                <w:bCs/>
                <w:color w:val="000000"/>
                <w:sz w:val="20"/>
                <w:lang w:val="en-US"/>
              </w:rPr>
            </w:pPr>
            <w:proofErr w:type="gramStart"/>
            <w:r w:rsidRPr="000472FA">
              <w:rPr>
                <w:sz w:val="20"/>
              </w:rPr>
              <w:t>It's</w:t>
            </w:r>
            <w:proofErr w:type="gramEnd"/>
            <w:r w:rsidRPr="000472FA">
              <w:rPr>
                <w:sz w:val="20"/>
              </w:rPr>
              <w:t xml:space="preserve"> not </w:t>
            </w:r>
            <w:proofErr w:type="spellStart"/>
            <w:r w:rsidRPr="000472FA">
              <w:rPr>
                <w:sz w:val="20"/>
              </w:rPr>
              <w:t>cleary</w:t>
            </w:r>
            <w:proofErr w:type="spellEnd"/>
            <w:r w:rsidRPr="000472FA">
              <w:rPr>
                <w:sz w:val="20"/>
              </w:rPr>
              <w:t xml:space="preserve"> defined that the EHT STA utilizes the HE link adaptation (HLA) or a new EHT link adaptation. Like EHT operating mode (EHT OM), since EHT introduce a new bandwidth, MCS, </w:t>
            </w:r>
            <w:proofErr w:type="spellStart"/>
            <w:r w:rsidRPr="000472FA">
              <w:rPr>
                <w:sz w:val="20"/>
              </w:rPr>
              <w:t>Nss</w:t>
            </w:r>
            <w:proofErr w:type="spellEnd"/>
            <w:r w:rsidRPr="000472FA">
              <w:rPr>
                <w:sz w:val="20"/>
              </w:rPr>
              <w:t xml:space="preserve">, </w:t>
            </w:r>
            <w:proofErr w:type="gramStart"/>
            <w:r w:rsidRPr="000472FA">
              <w:rPr>
                <w:sz w:val="20"/>
              </w:rPr>
              <w:t>it's</w:t>
            </w:r>
            <w:proofErr w:type="gramEnd"/>
            <w:r w:rsidRPr="000472FA">
              <w:rPr>
                <w:sz w:val="20"/>
              </w:rPr>
              <w:t xml:space="preserve"> recommended to define the EHT link adaptation (ELA) otherwise specify the EHT STAs use HE link adaptation (HLA).</w:t>
            </w:r>
          </w:p>
        </w:tc>
        <w:tc>
          <w:tcPr>
            <w:tcW w:w="2430" w:type="dxa"/>
            <w:shd w:val="clear" w:color="auto" w:fill="auto"/>
            <w:noWrap/>
          </w:tcPr>
          <w:p w14:paraId="529031BD" w14:textId="3A33F64D" w:rsidR="000472FA" w:rsidRPr="000472FA" w:rsidRDefault="000472FA" w:rsidP="000472FA">
            <w:pPr>
              <w:jc w:val="both"/>
              <w:rPr>
                <w:rFonts w:eastAsia="Times New Roman"/>
                <w:bCs/>
                <w:color w:val="000000"/>
                <w:sz w:val="20"/>
                <w:lang w:val="en-US"/>
              </w:rPr>
            </w:pPr>
            <w:r w:rsidRPr="000472FA">
              <w:rPr>
                <w:sz w:val="20"/>
              </w:rPr>
              <w:t>Define the ELA (EHT link adaptation) Control subfield with a new Control ID (</w:t>
            </w:r>
            <w:proofErr w:type="gramStart"/>
            <w:r w:rsidRPr="000472FA">
              <w:rPr>
                <w:sz w:val="20"/>
              </w:rPr>
              <w:t>e.g.</w:t>
            </w:r>
            <w:proofErr w:type="gramEnd"/>
            <w:r w:rsidRPr="000472FA">
              <w:rPr>
                <w:sz w:val="20"/>
              </w:rPr>
              <w:t xml:space="preserve"> 9 or 11), otherwise specify the EHT STAs can operate with HLA Control subfield</w:t>
            </w:r>
          </w:p>
        </w:tc>
        <w:tc>
          <w:tcPr>
            <w:tcW w:w="3240" w:type="dxa"/>
            <w:shd w:val="clear" w:color="auto" w:fill="auto"/>
            <w:vAlign w:val="center"/>
          </w:tcPr>
          <w:p w14:paraId="00D10797" w14:textId="77777777" w:rsidR="000472FA" w:rsidRPr="000472FA" w:rsidRDefault="000472FA" w:rsidP="000472FA">
            <w:pPr>
              <w:jc w:val="both"/>
              <w:rPr>
                <w:rFonts w:eastAsia="Times New Roman"/>
                <w:bCs/>
                <w:color w:val="000000"/>
                <w:sz w:val="20"/>
                <w:lang w:val="en-US"/>
              </w:rPr>
            </w:pPr>
          </w:p>
        </w:tc>
      </w:tr>
      <w:tr w:rsidR="00323F82" w:rsidRPr="00FF756E" w14:paraId="3B9EF26A" w14:textId="77777777" w:rsidTr="00F65038">
        <w:trPr>
          <w:trHeight w:val="220"/>
        </w:trPr>
        <w:tc>
          <w:tcPr>
            <w:tcW w:w="696" w:type="dxa"/>
            <w:shd w:val="clear" w:color="auto" w:fill="auto"/>
            <w:noWrap/>
          </w:tcPr>
          <w:p w14:paraId="6451B5D1" w14:textId="36D20CE3" w:rsidR="00323F82" w:rsidRPr="00325726" w:rsidRDefault="00323F82" w:rsidP="00323F82">
            <w:pPr>
              <w:jc w:val="both"/>
              <w:rPr>
                <w:rFonts w:eastAsia="Times New Roman"/>
                <w:bCs/>
                <w:color w:val="000000"/>
                <w:sz w:val="20"/>
                <w:highlight w:val="yellow"/>
                <w:lang w:val="en-US"/>
              </w:rPr>
            </w:pPr>
            <w:r w:rsidRPr="00323F82">
              <w:rPr>
                <w:sz w:val="20"/>
              </w:rPr>
              <w:t>5535</w:t>
            </w:r>
          </w:p>
        </w:tc>
        <w:tc>
          <w:tcPr>
            <w:tcW w:w="1061" w:type="dxa"/>
            <w:shd w:val="clear" w:color="auto" w:fill="auto"/>
            <w:noWrap/>
          </w:tcPr>
          <w:p w14:paraId="2DB90CD6" w14:textId="33453F7A" w:rsidR="00323F82" w:rsidRPr="000472FA" w:rsidRDefault="00323F82" w:rsidP="00323F82">
            <w:pPr>
              <w:jc w:val="both"/>
              <w:rPr>
                <w:rFonts w:eastAsia="Times New Roman"/>
                <w:bCs/>
                <w:color w:val="000000"/>
                <w:sz w:val="20"/>
                <w:lang w:val="en-US"/>
              </w:rPr>
            </w:pPr>
            <w:r w:rsidRPr="000472FA">
              <w:rPr>
                <w:sz w:val="20"/>
              </w:rPr>
              <w:t>JINYOUNG CHUN</w:t>
            </w:r>
          </w:p>
        </w:tc>
        <w:tc>
          <w:tcPr>
            <w:tcW w:w="540" w:type="dxa"/>
            <w:shd w:val="clear" w:color="auto" w:fill="auto"/>
            <w:noWrap/>
          </w:tcPr>
          <w:p w14:paraId="2F2E3586" w14:textId="04168B19" w:rsidR="00323F82" w:rsidRPr="000472FA" w:rsidRDefault="00323F82" w:rsidP="00323F82">
            <w:pPr>
              <w:jc w:val="both"/>
              <w:rPr>
                <w:rFonts w:eastAsia="Times New Roman"/>
                <w:bCs/>
                <w:color w:val="000000"/>
                <w:sz w:val="20"/>
                <w:lang w:val="en-US"/>
              </w:rPr>
            </w:pPr>
            <w:r w:rsidRPr="000472FA">
              <w:rPr>
                <w:sz w:val="20"/>
              </w:rPr>
              <w:t>71.42</w:t>
            </w:r>
          </w:p>
        </w:tc>
        <w:tc>
          <w:tcPr>
            <w:tcW w:w="2810" w:type="dxa"/>
            <w:shd w:val="clear" w:color="auto" w:fill="auto"/>
            <w:noWrap/>
          </w:tcPr>
          <w:p w14:paraId="1AC82FF9" w14:textId="767CAC87" w:rsidR="00323F82" w:rsidRPr="000472FA" w:rsidRDefault="00323F82" w:rsidP="00323F82">
            <w:pPr>
              <w:jc w:val="both"/>
              <w:rPr>
                <w:rFonts w:eastAsia="Times New Roman"/>
                <w:bCs/>
                <w:color w:val="000000"/>
                <w:sz w:val="20"/>
                <w:lang w:val="en-US"/>
              </w:rPr>
            </w:pPr>
            <w:r w:rsidRPr="000472FA">
              <w:rPr>
                <w:sz w:val="20"/>
              </w:rPr>
              <w:t xml:space="preserve">BQR (Bandwidth query report) Control subfield should be updated because </w:t>
            </w:r>
            <w:proofErr w:type="gramStart"/>
            <w:r w:rsidRPr="000472FA">
              <w:rPr>
                <w:sz w:val="20"/>
              </w:rPr>
              <w:t>it's</w:t>
            </w:r>
            <w:proofErr w:type="gramEnd"/>
            <w:r w:rsidRPr="000472FA">
              <w:rPr>
                <w:sz w:val="20"/>
              </w:rPr>
              <w:t xml:space="preserve"> only support till 160MHz.</w:t>
            </w:r>
          </w:p>
        </w:tc>
        <w:tc>
          <w:tcPr>
            <w:tcW w:w="2430" w:type="dxa"/>
            <w:shd w:val="clear" w:color="auto" w:fill="auto"/>
            <w:noWrap/>
          </w:tcPr>
          <w:p w14:paraId="0CE51237" w14:textId="27F3BEF7" w:rsidR="00323F82" w:rsidRPr="000472FA" w:rsidRDefault="00323F82" w:rsidP="00323F82">
            <w:pPr>
              <w:jc w:val="both"/>
              <w:rPr>
                <w:rFonts w:eastAsia="Times New Roman"/>
                <w:bCs/>
                <w:color w:val="000000"/>
                <w:sz w:val="20"/>
                <w:lang w:val="en-US"/>
              </w:rPr>
            </w:pPr>
            <w:r w:rsidRPr="000472FA">
              <w:rPr>
                <w:sz w:val="20"/>
              </w:rPr>
              <w:t>add EHT BQR control as new subclause</w:t>
            </w:r>
          </w:p>
        </w:tc>
        <w:tc>
          <w:tcPr>
            <w:tcW w:w="3240" w:type="dxa"/>
            <w:shd w:val="clear" w:color="auto" w:fill="auto"/>
            <w:vAlign w:val="center"/>
          </w:tcPr>
          <w:p w14:paraId="4499F15A" w14:textId="77777777" w:rsidR="00323F82" w:rsidRDefault="00323F82" w:rsidP="00323F82">
            <w:pPr>
              <w:jc w:val="both"/>
              <w:rPr>
                <w:rFonts w:eastAsia="Times New Roman"/>
                <w:bCs/>
                <w:color w:val="000000"/>
                <w:sz w:val="20"/>
                <w:lang w:val="en-US"/>
              </w:rPr>
            </w:pPr>
            <w:r>
              <w:rPr>
                <w:rFonts w:eastAsia="Times New Roman"/>
                <w:bCs/>
                <w:color w:val="000000"/>
                <w:sz w:val="20"/>
                <w:lang w:val="en-US"/>
              </w:rPr>
              <w:t>Rejected –</w:t>
            </w:r>
          </w:p>
          <w:p w14:paraId="60CCD213" w14:textId="77777777" w:rsidR="00323F82" w:rsidRDefault="00323F82" w:rsidP="00323F82">
            <w:pPr>
              <w:jc w:val="both"/>
              <w:rPr>
                <w:rFonts w:eastAsia="Times New Roman"/>
                <w:bCs/>
                <w:color w:val="000000"/>
                <w:sz w:val="20"/>
                <w:lang w:val="en-US"/>
              </w:rPr>
            </w:pPr>
          </w:p>
          <w:p w14:paraId="2CA40E93" w14:textId="77777777" w:rsidR="00323F82" w:rsidRDefault="00323F82" w:rsidP="00323F82">
            <w:pPr>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hyperlink r:id="rId18" w:history="1">
              <w:r w:rsidRPr="000D4F8F">
                <w:rPr>
                  <w:rStyle w:val="Hyperlink"/>
                  <w:rFonts w:eastAsia="Times New Roman"/>
                  <w:bCs/>
                  <w:sz w:val="20"/>
                  <w:lang w:val="en-US"/>
                </w:rPr>
                <w:t>11-21/1299r2</w:t>
              </w:r>
            </w:hyperlink>
            <w:r w:rsidRPr="00A83038">
              <w:rPr>
                <w:rFonts w:eastAsia="Times New Roman"/>
                <w:bCs/>
                <w:color w:val="000000"/>
                <w:sz w:val="20"/>
                <w:lang w:val="en-US"/>
              </w:rPr>
              <w:t>, however the group could not reach consensus on a proposed change that would resolve the comment.”</w:t>
            </w:r>
            <w:r>
              <w:rPr>
                <w:rFonts w:eastAsia="Times New Roman"/>
                <w:bCs/>
                <w:color w:val="000000"/>
                <w:sz w:val="20"/>
                <w:lang w:val="en-US"/>
              </w:rPr>
              <w:t xml:space="preserve">. </w:t>
            </w:r>
          </w:p>
          <w:p w14:paraId="2CCFF7EB" w14:textId="77777777" w:rsidR="00323F82" w:rsidRDefault="00323F82" w:rsidP="00323F82">
            <w:pPr>
              <w:rPr>
                <w:rFonts w:eastAsia="Times New Roman"/>
                <w:bCs/>
                <w:color w:val="000000"/>
                <w:sz w:val="20"/>
                <w:lang w:val="en-US"/>
              </w:rPr>
            </w:pPr>
          </w:p>
          <w:p w14:paraId="4AF888A5" w14:textId="3CBE4AF2" w:rsidR="00323F82" w:rsidRPr="000472FA" w:rsidRDefault="00323F82" w:rsidP="00323F82">
            <w:pPr>
              <w:jc w:val="both"/>
              <w:rPr>
                <w:rFonts w:eastAsia="Times New Roman"/>
                <w:bCs/>
                <w:color w:val="000000"/>
                <w:sz w:val="20"/>
                <w:lang w:val="en-US"/>
              </w:rPr>
            </w:pPr>
            <w:r>
              <w:rPr>
                <w:rFonts w:eastAsia="Times New Roman"/>
                <w:bCs/>
                <w:color w:val="000000"/>
                <w:sz w:val="20"/>
                <w:lang w:val="en-US"/>
              </w:rPr>
              <w:t xml:space="preserve">The discussion occurred during the </w:t>
            </w:r>
            <w:r w:rsidR="0071230A">
              <w:rPr>
                <w:rFonts w:eastAsia="Times New Roman"/>
                <w:bCs/>
                <w:color w:val="000000"/>
                <w:sz w:val="20"/>
                <w:lang w:val="en-US"/>
              </w:rPr>
              <w:t>Joint</w:t>
            </w:r>
            <w:r>
              <w:rPr>
                <w:rFonts w:eastAsia="Times New Roman"/>
                <w:bCs/>
                <w:color w:val="000000"/>
                <w:sz w:val="20"/>
                <w:lang w:val="en-US"/>
              </w:rPr>
              <w:t xml:space="preserve"> conf call of August 18 2021 in </w:t>
            </w:r>
            <w:hyperlink r:id="rId19" w:history="1">
              <w:r w:rsidRPr="000D4F8F">
                <w:rPr>
                  <w:rStyle w:val="Hyperlink"/>
                  <w:rFonts w:eastAsia="Times New Roman"/>
                  <w:bCs/>
                  <w:sz w:val="20"/>
                  <w:lang w:val="en-US"/>
                </w:rPr>
                <w:t>11-21/1299r2</w:t>
              </w:r>
            </w:hyperlink>
            <w:r>
              <w:rPr>
                <w:rFonts w:eastAsia="Times New Roman"/>
                <w:bCs/>
                <w:color w:val="000000"/>
                <w:sz w:val="20"/>
                <w:lang w:val="en-US"/>
              </w:rPr>
              <w:t xml:space="preserve"> and the SP that was run at that time had the following outcome: 34Y, 23N, 45A.</w:t>
            </w:r>
          </w:p>
        </w:tc>
      </w:tr>
      <w:tr w:rsidR="00323F82" w:rsidRPr="00FF756E" w14:paraId="0498D786" w14:textId="77777777" w:rsidTr="00F65038">
        <w:trPr>
          <w:trHeight w:val="220"/>
        </w:trPr>
        <w:tc>
          <w:tcPr>
            <w:tcW w:w="696" w:type="dxa"/>
            <w:shd w:val="clear" w:color="auto" w:fill="auto"/>
            <w:noWrap/>
          </w:tcPr>
          <w:p w14:paraId="5BC6A97E" w14:textId="02A0EB17" w:rsidR="00323F82" w:rsidRPr="00325726" w:rsidRDefault="00323F82" w:rsidP="00323F82">
            <w:pPr>
              <w:jc w:val="both"/>
              <w:rPr>
                <w:rFonts w:eastAsia="Times New Roman"/>
                <w:bCs/>
                <w:color w:val="000000"/>
                <w:sz w:val="20"/>
                <w:highlight w:val="yellow"/>
                <w:lang w:val="en-US"/>
              </w:rPr>
            </w:pPr>
            <w:r w:rsidRPr="005E0375">
              <w:rPr>
                <w:sz w:val="20"/>
              </w:rPr>
              <w:t>5772</w:t>
            </w:r>
          </w:p>
        </w:tc>
        <w:tc>
          <w:tcPr>
            <w:tcW w:w="1061" w:type="dxa"/>
            <w:shd w:val="clear" w:color="auto" w:fill="auto"/>
            <w:noWrap/>
          </w:tcPr>
          <w:p w14:paraId="6F613092" w14:textId="72677492" w:rsidR="00323F82" w:rsidRPr="000472FA" w:rsidRDefault="00323F82" w:rsidP="00323F82">
            <w:pPr>
              <w:jc w:val="both"/>
              <w:rPr>
                <w:rFonts w:eastAsia="Times New Roman"/>
                <w:bCs/>
                <w:color w:val="000000"/>
                <w:sz w:val="20"/>
                <w:lang w:val="en-US"/>
              </w:rPr>
            </w:pPr>
            <w:r w:rsidRPr="000472FA">
              <w:rPr>
                <w:sz w:val="20"/>
              </w:rPr>
              <w:t>Laurent Cariou</w:t>
            </w:r>
          </w:p>
        </w:tc>
        <w:tc>
          <w:tcPr>
            <w:tcW w:w="540" w:type="dxa"/>
            <w:shd w:val="clear" w:color="auto" w:fill="auto"/>
            <w:noWrap/>
          </w:tcPr>
          <w:p w14:paraId="7E913D28" w14:textId="6FE2ECAF" w:rsidR="00323F82" w:rsidRPr="000472FA" w:rsidRDefault="00323F82" w:rsidP="00323F82">
            <w:pPr>
              <w:jc w:val="both"/>
              <w:rPr>
                <w:rFonts w:eastAsia="Times New Roman"/>
                <w:bCs/>
                <w:color w:val="000000"/>
                <w:sz w:val="20"/>
                <w:lang w:val="en-US"/>
              </w:rPr>
            </w:pPr>
            <w:r w:rsidRPr="000472FA">
              <w:rPr>
                <w:sz w:val="20"/>
              </w:rPr>
              <w:t>246.18</w:t>
            </w:r>
          </w:p>
        </w:tc>
        <w:tc>
          <w:tcPr>
            <w:tcW w:w="2810" w:type="dxa"/>
            <w:shd w:val="clear" w:color="auto" w:fill="auto"/>
            <w:noWrap/>
          </w:tcPr>
          <w:p w14:paraId="24E42BEE" w14:textId="4CF1D063" w:rsidR="00323F82" w:rsidRPr="000472FA" w:rsidRDefault="00323F82" w:rsidP="00323F82">
            <w:pPr>
              <w:jc w:val="both"/>
              <w:rPr>
                <w:rFonts w:eastAsia="Times New Roman"/>
                <w:bCs/>
                <w:color w:val="000000"/>
                <w:sz w:val="20"/>
                <w:lang w:val="en-US"/>
              </w:rPr>
            </w:pPr>
            <w:r w:rsidRPr="000472FA">
              <w:rPr>
                <w:sz w:val="20"/>
              </w:rPr>
              <w:t>the task group agreed on motion 142 saying: The support of the following MLO features is mandatory for 802.11be AP and 802.11be STA. This means that an EHT STA shall support MLO and shall be capable of being part of an MLD. This is still not captured in the spec and needs to be added.</w:t>
            </w:r>
          </w:p>
        </w:tc>
        <w:tc>
          <w:tcPr>
            <w:tcW w:w="2430" w:type="dxa"/>
            <w:shd w:val="clear" w:color="auto" w:fill="auto"/>
            <w:noWrap/>
          </w:tcPr>
          <w:p w14:paraId="607621CD" w14:textId="73D44AD1" w:rsidR="00323F82" w:rsidRPr="000472FA" w:rsidRDefault="00323F82" w:rsidP="00323F82">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4A774423" w14:textId="2127B464" w:rsidR="005E0375" w:rsidRPr="005E0375" w:rsidRDefault="005E0375" w:rsidP="005E0375">
            <w:pPr>
              <w:jc w:val="both"/>
              <w:rPr>
                <w:rFonts w:eastAsia="Times New Roman"/>
                <w:bCs/>
                <w:color w:val="000000"/>
                <w:sz w:val="20"/>
                <w:lang w:val="en-US"/>
              </w:rPr>
            </w:pPr>
            <w:r w:rsidRPr="005E0375">
              <w:rPr>
                <w:rFonts w:eastAsia="Times New Roman"/>
                <w:bCs/>
                <w:color w:val="000000"/>
                <w:sz w:val="20"/>
                <w:lang w:val="en-US"/>
              </w:rPr>
              <w:t>Revised –</w:t>
            </w:r>
          </w:p>
          <w:p w14:paraId="5C7DD432" w14:textId="77777777" w:rsidR="005E0375" w:rsidRPr="005E0375" w:rsidRDefault="005E0375" w:rsidP="005E0375">
            <w:pPr>
              <w:jc w:val="both"/>
              <w:rPr>
                <w:rFonts w:eastAsia="Times New Roman"/>
                <w:bCs/>
                <w:color w:val="000000"/>
                <w:sz w:val="20"/>
                <w:lang w:val="en-US"/>
              </w:rPr>
            </w:pPr>
          </w:p>
          <w:p w14:paraId="7DE31F0D" w14:textId="28CB8EE9" w:rsidR="005E0375" w:rsidRPr="005E0375" w:rsidRDefault="005E0375" w:rsidP="005E0375">
            <w:pPr>
              <w:jc w:val="both"/>
              <w:rPr>
                <w:rFonts w:eastAsia="Times New Roman"/>
                <w:bCs/>
                <w:color w:val="000000"/>
                <w:sz w:val="20"/>
                <w:lang w:val="en-US"/>
              </w:rPr>
            </w:pPr>
            <w:r w:rsidRPr="005E0375">
              <w:rPr>
                <w:rFonts w:eastAsia="Times New Roman"/>
                <w:bCs/>
                <w:color w:val="000000"/>
                <w:sz w:val="20"/>
                <w:lang w:val="en-US"/>
              </w:rPr>
              <w:t xml:space="preserve">Relevant texts related to the comments has been discussed and agreed in </w:t>
            </w:r>
            <w:hyperlink r:id="rId20" w:history="1">
              <w:r w:rsidRPr="005E0375">
                <w:rPr>
                  <w:rStyle w:val="Hyperlink"/>
                  <w:rFonts w:eastAsia="Times New Roman"/>
                  <w:bCs/>
                  <w:sz w:val="20"/>
                  <w:lang w:val="en-US"/>
                </w:rPr>
                <w:t>11-21/2009r7</w:t>
              </w:r>
            </w:hyperlink>
            <w:r w:rsidRPr="005E0375">
              <w:rPr>
                <w:rFonts w:eastAsia="Times New Roman"/>
                <w:bCs/>
                <w:color w:val="000000"/>
                <w:sz w:val="20"/>
                <w:lang w:val="en-US"/>
              </w:rPr>
              <w:t>.</w:t>
            </w:r>
          </w:p>
          <w:p w14:paraId="0D2B4045" w14:textId="77777777" w:rsidR="005E0375" w:rsidRPr="005E0375" w:rsidRDefault="005E0375" w:rsidP="005E0375">
            <w:pPr>
              <w:jc w:val="both"/>
              <w:rPr>
                <w:rFonts w:eastAsia="Times New Roman"/>
                <w:bCs/>
                <w:color w:val="000000"/>
                <w:sz w:val="20"/>
                <w:lang w:val="en-US"/>
              </w:rPr>
            </w:pPr>
          </w:p>
          <w:p w14:paraId="2EFB953B" w14:textId="4F4D44FF" w:rsidR="00323F82" w:rsidRPr="000472FA" w:rsidRDefault="005E0375" w:rsidP="005E0375">
            <w:pPr>
              <w:jc w:val="both"/>
              <w:rPr>
                <w:rFonts w:eastAsia="Times New Roman"/>
                <w:bCs/>
                <w:color w:val="000000"/>
                <w:sz w:val="20"/>
                <w:lang w:val="en-US"/>
              </w:rPr>
            </w:pPr>
            <w:r w:rsidRPr="005E0375">
              <w:rPr>
                <w:rFonts w:eastAsia="Times New Roman"/>
                <w:bCs/>
                <w:color w:val="000000"/>
                <w:sz w:val="20"/>
                <w:lang w:val="en-US"/>
              </w:rPr>
              <w:t>TGbe editor no further changes are needed.</w:t>
            </w:r>
          </w:p>
        </w:tc>
      </w:tr>
      <w:tr w:rsidR="00323F82" w:rsidRPr="00FF756E" w14:paraId="49472722" w14:textId="77777777" w:rsidTr="00F65038">
        <w:trPr>
          <w:trHeight w:val="220"/>
        </w:trPr>
        <w:tc>
          <w:tcPr>
            <w:tcW w:w="696" w:type="dxa"/>
            <w:shd w:val="clear" w:color="auto" w:fill="auto"/>
            <w:noWrap/>
          </w:tcPr>
          <w:p w14:paraId="7690D00C" w14:textId="05EFED1F" w:rsidR="00323F82" w:rsidRPr="00E50337" w:rsidRDefault="00323F82" w:rsidP="00323F82">
            <w:pPr>
              <w:jc w:val="both"/>
              <w:rPr>
                <w:rFonts w:eastAsia="Times New Roman"/>
                <w:bCs/>
                <w:strike/>
                <w:color w:val="FF0000"/>
                <w:sz w:val="20"/>
                <w:lang w:val="en-US"/>
              </w:rPr>
            </w:pPr>
            <w:r w:rsidRPr="00995809">
              <w:rPr>
                <w:strike/>
                <w:color w:val="FF0000"/>
                <w:sz w:val="20"/>
                <w:highlight w:val="yellow"/>
              </w:rPr>
              <w:t>5802</w:t>
            </w:r>
          </w:p>
        </w:tc>
        <w:tc>
          <w:tcPr>
            <w:tcW w:w="1061" w:type="dxa"/>
            <w:shd w:val="clear" w:color="auto" w:fill="auto"/>
            <w:noWrap/>
          </w:tcPr>
          <w:p w14:paraId="2C8A482F" w14:textId="60686DD7" w:rsidR="00323F82" w:rsidRPr="00E50337" w:rsidRDefault="00323F82" w:rsidP="00323F82">
            <w:pPr>
              <w:jc w:val="both"/>
              <w:rPr>
                <w:rFonts w:eastAsia="Times New Roman"/>
                <w:bCs/>
                <w:strike/>
                <w:color w:val="FF0000"/>
                <w:sz w:val="20"/>
                <w:lang w:val="en-US"/>
              </w:rPr>
            </w:pPr>
            <w:r w:rsidRPr="00E50337">
              <w:rPr>
                <w:strike/>
                <w:color w:val="FF0000"/>
                <w:sz w:val="20"/>
              </w:rPr>
              <w:t>Lei Huang</w:t>
            </w:r>
          </w:p>
        </w:tc>
        <w:tc>
          <w:tcPr>
            <w:tcW w:w="540" w:type="dxa"/>
            <w:shd w:val="clear" w:color="auto" w:fill="auto"/>
            <w:noWrap/>
          </w:tcPr>
          <w:p w14:paraId="4FFFF53C" w14:textId="6F9EF506" w:rsidR="00323F82" w:rsidRPr="00E50337" w:rsidRDefault="00323F82" w:rsidP="00323F82">
            <w:pPr>
              <w:jc w:val="both"/>
              <w:rPr>
                <w:rFonts w:eastAsia="Times New Roman"/>
                <w:bCs/>
                <w:strike/>
                <w:color w:val="FF0000"/>
                <w:sz w:val="20"/>
                <w:lang w:val="en-US"/>
              </w:rPr>
            </w:pPr>
            <w:r w:rsidRPr="00E50337">
              <w:rPr>
                <w:strike/>
                <w:color w:val="FF0000"/>
                <w:sz w:val="20"/>
              </w:rPr>
              <w:t>289.30</w:t>
            </w:r>
          </w:p>
        </w:tc>
        <w:tc>
          <w:tcPr>
            <w:tcW w:w="2810" w:type="dxa"/>
            <w:shd w:val="clear" w:color="auto" w:fill="auto"/>
            <w:noWrap/>
          </w:tcPr>
          <w:p w14:paraId="296FE78C" w14:textId="3247207F" w:rsidR="00323F82" w:rsidRPr="00E50337" w:rsidRDefault="00323F82" w:rsidP="00323F82">
            <w:pPr>
              <w:jc w:val="both"/>
              <w:rPr>
                <w:rFonts w:eastAsia="Times New Roman"/>
                <w:bCs/>
                <w:strike/>
                <w:color w:val="FF0000"/>
                <w:sz w:val="20"/>
                <w:lang w:val="en-US"/>
              </w:rPr>
            </w:pPr>
            <w:r w:rsidRPr="00E50337">
              <w:rPr>
                <w:strike/>
                <w:color w:val="FF0000"/>
                <w:sz w:val="20"/>
              </w:rPr>
              <w:t>EHT NDP frame should be changed to EHT sounding NDP</w:t>
            </w:r>
          </w:p>
        </w:tc>
        <w:tc>
          <w:tcPr>
            <w:tcW w:w="2430" w:type="dxa"/>
            <w:shd w:val="clear" w:color="auto" w:fill="auto"/>
            <w:noWrap/>
          </w:tcPr>
          <w:p w14:paraId="4512BD27" w14:textId="6DB6899E" w:rsidR="00323F82" w:rsidRPr="00E50337" w:rsidRDefault="00323F82" w:rsidP="00323F82">
            <w:pPr>
              <w:jc w:val="both"/>
              <w:rPr>
                <w:rFonts w:eastAsia="Times New Roman"/>
                <w:bCs/>
                <w:strike/>
                <w:color w:val="FF0000"/>
                <w:sz w:val="20"/>
                <w:lang w:val="en-US"/>
              </w:rPr>
            </w:pPr>
            <w:r w:rsidRPr="00E50337">
              <w:rPr>
                <w:strike/>
                <w:color w:val="FF0000"/>
                <w:sz w:val="20"/>
              </w:rPr>
              <w:t>as in the comment</w:t>
            </w:r>
          </w:p>
        </w:tc>
        <w:tc>
          <w:tcPr>
            <w:tcW w:w="3240" w:type="dxa"/>
            <w:shd w:val="clear" w:color="auto" w:fill="auto"/>
            <w:vAlign w:val="center"/>
          </w:tcPr>
          <w:p w14:paraId="7AEF4C18" w14:textId="40F16C09" w:rsidR="00323F82" w:rsidRPr="00E50337" w:rsidRDefault="00323F82" w:rsidP="00323F82">
            <w:pPr>
              <w:jc w:val="both"/>
              <w:rPr>
                <w:rFonts w:eastAsia="Times New Roman"/>
                <w:bCs/>
                <w:strike/>
                <w:color w:val="FF0000"/>
                <w:sz w:val="20"/>
                <w:lang w:val="en-US"/>
              </w:rPr>
            </w:pPr>
            <w:r>
              <w:rPr>
                <w:rFonts w:eastAsia="Times New Roman"/>
                <w:bCs/>
                <w:strike/>
                <w:color w:val="FF0000"/>
                <w:sz w:val="20"/>
                <w:lang w:val="en-US"/>
              </w:rPr>
              <w:t>Being resolved  by Arik in 11-22/683</w:t>
            </w:r>
          </w:p>
        </w:tc>
      </w:tr>
      <w:tr w:rsidR="00323F82" w:rsidRPr="00FF756E" w14:paraId="1FECCF12" w14:textId="77777777" w:rsidTr="00F65038">
        <w:trPr>
          <w:trHeight w:val="220"/>
        </w:trPr>
        <w:tc>
          <w:tcPr>
            <w:tcW w:w="696" w:type="dxa"/>
            <w:shd w:val="clear" w:color="auto" w:fill="auto"/>
            <w:noWrap/>
          </w:tcPr>
          <w:p w14:paraId="49B52B47" w14:textId="214AB80F" w:rsidR="00323F82" w:rsidRPr="000472FA" w:rsidRDefault="00323F82" w:rsidP="00323F82">
            <w:pPr>
              <w:jc w:val="both"/>
              <w:rPr>
                <w:rFonts w:eastAsia="Times New Roman"/>
                <w:bCs/>
                <w:color w:val="000000"/>
                <w:sz w:val="20"/>
                <w:lang w:val="en-US"/>
              </w:rPr>
            </w:pPr>
            <w:r w:rsidRPr="000472FA">
              <w:rPr>
                <w:sz w:val="20"/>
              </w:rPr>
              <w:t>5882</w:t>
            </w:r>
          </w:p>
        </w:tc>
        <w:tc>
          <w:tcPr>
            <w:tcW w:w="1061" w:type="dxa"/>
            <w:shd w:val="clear" w:color="auto" w:fill="auto"/>
            <w:noWrap/>
          </w:tcPr>
          <w:p w14:paraId="464A1A29" w14:textId="4A83E0F4" w:rsidR="00323F82" w:rsidRPr="000472FA" w:rsidRDefault="00323F82" w:rsidP="00323F82">
            <w:pPr>
              <w:jc w:val="both"/>
              <w:rPr>
                <w:rFonts w:eastAsia="Times New Roman"/>
                <w:bCs/>
                <w:color w:val="000000"/>
                <w:sz w:val="20"/>
                <w:lang w:val="en-US"/>
              </w:rPr>
            </w:pPr>
            <w:r w:rsidRPr="000472FA">
              <w:rPr>
                <w:sz w:val="20"/>
              </w:rPr>
              <w:t>Liangxiao Xin</w:t>
            </w:r>
          </w:p>
        </w:tc>
        <w:tc>
          <w:tcPr>
            <w:tcW w:w="540" w:type="dxa"/>
            <w:shd w:val="clear" w:color="auto" w:fill="auto"/>
            <w:noWrap/>
          </w:tcPr>
          <w:p w14:paraId="23DA68CB" w14:textId="402AE655" w:rsidR="00323F82" w:rsidRPr="000472FA" w:rsidRDefault="00323F82" w:rsidP="00323F82">
            <w:pPr>
              <w:jc w:val="both"/>
              <w:rPr>
                <w:rFonts w:eastAsia="Times New Roman"/>
                <w:bCs/>
                <w:color w:val="000000"/>
                <w:sz w:val="20"/>
                <w:lang w:val="en-US"/>
              </w:rPr>
            </w:pPr>
            <w:r w:rsidRPr="000472FA">
              <w:rPr>
                <w:sz w:val="20"/>
              </w:rPr>
              <w:t>298.34</w:t>
            </w:r>
          </w:p>
        </w:tc>
        <w:tc>
          <w:tcPr>
            <w:tcW w:w="2810" w:type="dxa"/>
            <w:shd w:val="clear" w:color="auto" w:fill="auto"/>
            <w:noWrap/>
          </w:tcPr>
          <w:p w14:paraId="0CF2FBAE" w14:textId="0ECA584E" w:rsidR="00323F82" w:rsidRPr="000472FA" w:rsidRDefault="00323F82" w:rsidP="00323F82">
            <w:pPr>
              <w:jc w:val="both"/>
              <w:rPr>
                <w:rFonts w:eastAsia="Times New Roman"/>
                <w:bCs/>
                <w:color w:val="000000"/>
                <w:sz w:val="20"/>
                <w:lang w:val="en-US"/>
              </w:rPr>
            </w:pPr>
            <w:r w:rsidRPr="000472FA">
              <w:rPr>
                <w:sz w:val="20"/>
              </w:rPr>
              <w:t xml:space="preserve">Need extra parameter setting for R-TWT setup, whether there is quiet </w:t>
            </w:r>
            <w:proofErr w:type="spellStart"/>
            <w:r w:rsidRPr="000472FA">
              <w:rPr>
                <w:sz w:val="20"/>
              </w:rPr>
              <w:t>elment</w:t>
            </w:r>
            <w:proofErr w:type="spellEnd"/>
            <w:r w:rsidRPr="000472FA">
              <w:rPr>
                <w:sz w:val="20"/>
              </w:rPr>
              <w:t xml:space="preserve"> protection, whether R-TWT member STA is allowed to contend channel outside R-TWT SP.</w:t>
            </w:r>
          </w:p>
        </w:tc>
        <w:tc>
          <w:tcPr>
            <w:tcW w:w="2430" w:type="dxa"/>
            <w:shd w:val="clear" w:color="auto" w:fill="auto"/>
            <w:noWrap/>
          </w:tcPr>
          <w:p w14:paraId="60AE0412" w14:textId="03AA5D04" w:rsidR="00323F82" w:rsidRPr="000472FA" w:rsidRDefault="00323F82" w:rsidP="00323F82">
            <w:pPr>
              <w:jc w:val="both"/>
              <w:rPr>
                <w:rFonts w:eastAsia="Times New Roman"/>
                <w:bCs/>
                <w:color w:val="000000"/>
                <w:sz w:val="20"/>
                <w:lang w:val="en-US"/>
              </w:rPr>
            </w:pPr>
            <w:r w:rsidRPr="000472FA">
              <w:rPr>
                <w:sz w:val="20"/>
              </w:rPr>
              <w:t xml:space="preserve">suggest </w:t>
            </w:r>
            <w:proofErr w:type="gramStart"/>
            <w:r w:rsidRPr="000472FA">
              <w:rPr>
                <w:sz w:val="20"/>
              </w:rPr>
              <w:t>to use</w:t>
            </w:r>
            <w:proofErr w:type="gramEnd"/>
            <w:r w:rsidRPr="000472FA">
              <w:rPr>
                <w:sz w:val="20"/>
              </w:rPr>
              <w:t xml:space="preserve"> all the values of the broadcast TWT recommendation subfield 4~7 for restricted TWT.</w:t>
            </w:r>
          </w:p>
        </w:tc>
        <w:tc>
          <w:tcPr>
            <w:tcW w:w="3240" w:type="dxa"/>
            <w:shd w:val="clear" w:color="auto" w:fill="auto"/>
            <w:vAlign w:val="center"/>
          </w:tcPr>
          <w:p w14:paraId="0EDF19C8" w14:textId="77777777" w:rsidR="00323F82" w:rsidRPr="000472FA" w:rsidRDefault="00323F82" w:rsidP="00323F82">
            <w:pPr>
              <w:jc w:val="both"/>
              <w:rPr>
                <w:rFonts w:eastAsia="Times New Roman"/>
                <w:bCs/>
                <w:color w:val="000000"/>
                <w:sz w:val="20"/>
                <w:lang w:val="en-US"/>
              </w:rPr>
            </w:pPr>
          </w:p>
        </w:tc>
      </w:tr>
      <w:tr w:rsidR="00323F82" w:rsidRPr="00FF756E" w14:paraId="145926E5" w14:textId="77777777" w:rsidTr="00F65038">
        <w:trPr>
          <w:trHeight w:val="220"/>
        </w:trPr>
        <w:tc>
          <w:tcPr>
            <w:tcW w:w="696" w:type="dxa"/>
            <w:shd w:val="clear" w:color="auto" w:fill="auto"/>
            <w:noWrap/>
          </w:tcPr>
          <w:p w14:paraId="5AD0AEF8" w14:textId="4059D1BF" w:rsidR="00323F82" w:rsidRPr="0073334E" w:rsidRDefault="00323F82" w:rsidP="00323F82">
            <w:pPr>
              <w:jc w:val="both"/>
              <w:rPr>
                <w:rFonts w:eastAsia="Times New Roman"/>
                <w:bCs/>
                <w:strike/>
                <w:color w:val="FF0000"/>
                <w:sz w:val="20"/>
                <w:lang w:val="en-US"/>
              </w:rPr>
            </w:pPr>
            <w:r w:rsidRPr="0073334E">
              <w:rPr>
                <w:strike/>
                <w:color w:val="FF0000"/>
                <w:sz w:val="20"/>
              </w:rPr>
              <w:lastRenderedPageBreak/>
              <w:t>6057</w:t>
            </w:r>
          </w:p>
        </w:tc>
        <w:tc>
          <w:tcPr>
            <w:tcW w:w="1061" w:type="dxa"/>
            <w:shd w:val="clear" w:color="auto" w:fill="auto"/>
            <w:noWrap/>
          </w:tcPr>
          <w:p w14:paraId="12D53A3C" w14:textId="50D075CF" w:rsidR="00323F82" w:rsidRPr="0073334E" w:rsidRDefault="00323F82" w:rsidP="00323F82">
            <w:pPr>
              <w:jc w:val="both"/>
              <w:rPr>
                <w:rFonts w:eastAsia="Times New Roman"/>
                <w:bCs/>
                <w:strike/>
                <w:color w:val="FF0000"/>
                <w:sz w:val="20"/>
                <w:lang w:val="en-US"/>
              </w:rPr>
            </w:pPr>
            <w:r w:rsidRPr="0073334E">
              <w:rPr>
                <w:strike/>
                <w:color w:val="FF0000"/>
                <w:sz w:val="20"/>
              </w:rPr>
              <w:t>Liwen Chu</w:t>
            </w:r>
          </w:p>
        </w:tc>
        <w:tc>
          <w:tcPr>
            <w:tcW w:w="540" w:type="dxa"/>
            <w:shd w:val="clear" w:color="auto" w:fill="auto"/>
            <w:noWrap/>
          </w:tcPr>
          <w:p w14:paraId="1927D6FB" w14:textId="48D32E29" w:rsidR="00323F82" w:rsidRPr="0073334E" w:rsidRDefault="00323F82" w:rsidP="00323F82">
            <w:pPr>
              <w:jc w:val="both"/>
              <w:rPr>
                <w:rFonts w:eastAsia="Times New Roman"/>
                <w:bCs/>
                <w:strike/>
                <w:color w:val="FF0000"/>
                <w:sz w:val="20"/>
                <w:lang w:val="en-US"/>
              </w:rPr>
            </w:pPr>
            <w:r w:rsidRPr="0073334E">
              <w:rPr>
                <w:strike/>
                <w:color w:val="FF0000"/>
                <w:sz w:val="20"/>
              </w:rPr>
              <w:t>288.50</w:t>
            </w:r>
          </w:p>
        </w:tc>
        <w:tc>
          <w:tcPr>
            <w:tcW w:w="2810" w:type="dxa"/>
            <w:shd w:val="clear" w:color="auto" w:fill="auto"/>
            <w:noWrap/>
          </w:tcPr>
          <w:p w14:paraId="286F2417" w14:textId="39BF0A2A" w:rsidR="00323F82" w:rsidRPr="0073334E" w:rsidRDefault="00323F82" w:rsidP="00323F82">
            <w:pPr>
              <w:jc w:val="both"/>
              <w:rPr>
                <w:rFonts w:eastAsia="Times New Roman"/>
                <w:bCs/>
                <w:strike/>
                <w:color w:val="FF0000"/>
                <w:sz w:val="20"/>
                <w:lang w:val="en-US"/>
              </w:rPr>
            </w:pPr>
            <w:r w:rsidRPr="0073334E">
              <w:rPr>
                <w:strike/>
                <w:color w:val="FF0000"/>
                <w:sz w:val="20"/>
              </w:rPr>
              <w:t>this paragraph should be removed since subclause 35.5.4 gives complete and accurate rules.</w:t>
            </w:r>
          </w:p>
        </w:tc>
        <w:tc>
          <w:tcPr>
            <w:tcW w:w="2430" w:type="dxa"/>
            <w:shd w:val="clear" w:color="auto" w:fill="auto"/>
            <w:noWrap/>
          </w:tcPr>
          <w:p w14:paraId="4AC85614" w14:textId="70F5D16F" w:rsidR="00323F82" w:rsidRPr="0073334E" w:rsidRDefault="00323F82" w:rsidP="00323F82">
            <w:pPr>
              <w:jc w:val="both"/>
              <w:rPr>
                <w:rFonts w:eastAsia="Times New Roman"/>
                <w:bCs/>
                <w:strike/>
                <w:color w:val="FF0000"/>
                <w:sz w:val="20"/>
                <w:lang w:val="en-US"/>
              </w:rPr>
            </w:pPr>
            <w:r w:rsidRPr="0073334E">
              <w:rPr>
                <w:strike/>
                <w:color w:val="FF0000"/>
                <w:sz w:val="20"/>
              </w:rPr>
              <w:t>As in comment</w:t>
            </w:r>
          </w:p>
        </w:tc>
        <w:tc>
          <w:tcPr>
            <w:tcW w:w="3240" w:type="dxa"/>
            <w:shd w:val="clear" w:color="auto" w:fill="auto"/>
            <w:vAlign w:val="center"/>
          </w:tcPr>
          <w:p w14:paraId="029B214D" w14:textId="06920A80" w:rsidR="00323F82" w:rsidRPr="0073334E" w:rsidRDefault="00323F82" w:rsidP="00323F82">
            <w:pPr>
              <w:jc w:val="both"/>
              <w:rPr>
                <w:rFonts w:eastAsia="Times New Roman"/>
                <w:bCs/>
                <w:strike/>
                <w:color w:val="FF0000"/>
                <w:sz w:val="20"/>
                <w:lang w:val="en-US"/>
              </w:rPr>
            </w:pPr>
            <w:r w:rsidRPr="0073334E">
              <w:rPr>
                <w:rFonts w:eastAsia="Times New Roman"/>
                <w:bCs/>
                <w:strike/>
                <w:color w:val="FF0000"/>
                <w:sz w:val="20"/>
                <w:lang w:val="en-US"/>
              </w:rPr>
              <w:t>Being resolved by Zinan</w:t>
            </w:r>
            <w:r>
              <w:rPr>
                <w:rFonts w:eastAsia="Times New Roman"/>
                <w:bCs/>
                <w:strike/>
                <w:color w:val="FF0000"/>
                <w:sz w:val="20"/>
                <w:lang w:val="en-US"/>
              </w:rPr>
              <w:t xml:space="preserve"> in 11-22/757</w:t>
            </w:r>
          </w:p>
        </w:tc>
      </w:tr>
      <w:tr w:rsidR="00323F82" w:rsidRPr="00FF756E" w14:paraId="7E72652F" w14:textId="77777777" w:rsidTr="00F65038">
        <w:trPr>
          <w:trHeight w:val="220"/>
        </w:trPr>
        <w:tc>
          <w:tcPr>
            <w:tcW w:w="696" w:type="dxa"/>
            <w:shd w:val="clear" w:color="auto" w:fill="auto"/>
            <w:noWrap/>
          </w:tcPr>
          <w:p w14:paraId="3B35E135" w14:textId="684475D7" w:rsidR="00323F82" w:rsidRPr="0073334E" w:rsidRDefault="00323F82" w:rsidP="00323F82">
            <w:pPr>
              <w:jc w:val="both"/>
              <w:rPr>
                <w:rFonts w:eastAsia="Times New Roman"/>
                <w:bCs/>
                <w:strike/>
                <w:color w:val="FF0000"/>
                <w:sz w:val="20"/>
                <w:lang w:val="en-US"/>
              </w:rPr>
            </w:pPr>
            <w:r w:rsidRPr="0073334E">
              <w:rPr>
                <w:strike/>
                <w:color w:val="FF0000"/>
                <w:sz w:val="20"/>
              </w:rPr>
              <w:t>6058</w:t>
            </w:r>
          </w:p>
        </w:tc>
        <w:tc>
          <w:tcPr>
            <w:tcW w:w="1061" w:type="dxa"/>
            <w:shd w:val="clear" w:color="auto" w:fill="auto"/>
            <w:noWrap/>
          </w:tcPr>
          <w:p w14:paraId="1D0D79B6" w14:textId="2569ABAC" w:rsidR="00323F82" w:rsidRPr="0073334E" w:rsidRDefault="00323F82" w:rsidP="00323F82">
            <w:pPr>
              <w:jc w:val="both"/>
              <w:rPr>
                <w:rFonts w:eastAsia="Times New Roman"/>
                <w:bCs/>
                <w:strike/>
                <w:color w:val="FF0000"/>
                <w:sz w:val="20"/>
                <w:lang w:val="en-US"/>
              </w:rPr>
            </w:pPr>
            <w:r w:rsidRPr="0073334E">
              <w:rPr>
                <w:strike/>
                <w:color w:val="FF0000"/>
                <w:sz w:val="20"/>
              </w:rPr>
              <w:t>Liwen Chu</w:t>
            </w:r>
          </w:p>
        </w:tc>
        <w:tc>
          <w:tcPr>
            <w:tcW w:w="540" w:type="dxa"/>
            <w:shd w:val="clear" w:color="auto" w:fill="auto"/>
            <w:noWrap/>
          </w:tcPr>
          <w:p w14:paraId="2902EB39" w14:textId="689EA838" w:rsidR="00323F82" w:rsidRPr="0073334E" w:rsidRDefault="00323F82" w:rsidP="00323F82">
            <w:pPr>
              <w:jc w:val="both"/>
              <w:rPr>
                <w:rFonts w:eastAsia="Times New Roman"/>
                <w:bCs/>
                <w:strike/>
                <w:color w:val="FF0000"/>
                <w:sz w:val="20"/>
                <w:lang w:val="en-US"/>
              </w:rPr>
            </w:pPr>
            <w:r w:rsidRPr="0073334E">
              <w:rPr>
                <w:strike/>
                <w:color w:val="FF0000"/>
                <w:sz w:val="20"/>
              </w:rPr>
              <w:t>289.01</w:t>
            </w:r>
          </w:p>
        </w:tc>
        <w:tc>
          <w:tcPr>
            <w:tcW w:w="2810" w:type="dxa"/>
            <w:shd w:val="clear" w:color="auto" w:fill="auto"/>
            <w:noWrap/>
          </w:tcPr>
          <w:p w14:paraId="7006B4B5" w14:textId="217089E9" w:rsidR="00323F82" w:rsidRPr="0073334E" w:rsidRDefault="00323F82" w:rsidP="00323F82">
            <w:pPr>
              <w:jc w:val="both"/>
              <w:rPr>
                <w:rFonts w:eastAsia="Times New Roman"/>
                <w:bCs/>
                <w:strike/>
                <w:color w:val="FF0000"/>
                <w:sz w:val="20"/>
                <w:lang w:val="en-US"/>
              </w:rPr>
            </w:pPr>
            <w:r w:rsidRPr="0073334E">
              <w:rPr>
                <w:strike/>
                <w:color w:val="FF0000"/>
                <w:sz w:val="20"/>
              </w:rPr>
              <w:t xml:space="preserve">Based on the </w:t>
            </w:r>
            <w:proofErr w:type="spellStart"/>
            <w:r w:rsidRPr="0073334E">
              <w:rPr>
                <w:strike/>
                <w:color w:val="FF0000"/>
                <w:sz w:val="20"/>
              </w:rPr>
              <w:t>tet</w:t>
            </w:r>
            <w:proofErr w:type="spellEnd"/>
            <w:r w:rsidRPr="0073334E">
              <w:rPr>
                <w:strike/>
                <w:color w:val="FF0000"/>
                <w:sz w:val="20"/>
              </w:rPr>
              <w:t xml:space="preserve">, an AP with 160MHz can </w:t>
            </w:r>
            <w:proofErr w:type="spellStart"/>
            <w:r w:rsidRPr="0073334E">
              <w:rPr>
                <w:strike/>
                <w:color w:val="FF0000"/>
                <w:sz w:val="20"/>
              </w:rPr>
              <w:t>annoucne</w:t>
            </w:r>
            <w:proofErr w:type="spellEnd"/>
            <w:r w:rsidRPr="0073334E">
              <w:rPr>
                <w:strike/>
                <w:color w:val="FF0000"/>
                <w:sz w:val="20"/>
              </w:rPr>
              <w:t xml:space="preserve"> 80MHz MU beamformer capability or 320MHz MU beamformer capability which should be disallowed.</w:t>
            </w:r>
          </w:p>
        </w:tc>
        <w:tc>
          <w:tcPr>
            <w:tcW w:w="2430" w:type="dxa"/>
            <w:shd w:val="clear" w:color="auto" w:fill="auto"/>
            <w:noWrap/>
          </w:tcPr>
          <w:p w14:paraId="4C4F7D23" w14:textId="75676969" w:rsidR="00323F82" w:rsidRPr="0073334E" w:rsidRDefault="00323F82" w:rsidP="00323F82">
            <w:pPr>
              <w:jc w:val="both"/>
              <w:rPr>
                <w:rFonts w:eastAsia="Times New Roman"/>
                <w:bCs/>
                <w:strike/>
                <w:color w:val="FF0000"/>
                <w:sz w:val="20"/>
                <w:lang w:val="en-US"/>
              </w:rPr>
            </w:pPr>
            <w:r w:rsidRPr="0073334E">
              <w:rPr>
                <w:strike/>
                <w:color w:val="FF0000"/>
                <w:sz w:val="20"/>
              </w:rPr>
              <w:t>Change the text according to the comment.</w:t>
            </w:r>
          </w:p>
        </w:tc>
        <w:tc>
          <w:tcPr>
            <w:tcW w:w="3240" w:type="dxa"/>
            <w:shd w:val="clear" w:color="auto" w:fill="auto"/>
            <w:vAlign w:val="center"/>
          </w:tcPr>
          <w:p w14:paraId="20808B72" w14:textId="255F3150" w:rsidR="00323F82" w:rsidRPr="0073334E" w:rsidRDefault="00323F82" w:rsidP="00323F82">
            <w:pPr>
              <w:jc w:val="both"/>
              <w:rPr>
                <w:rFonts w:eastAsia="Times New Roman"/>
                <w:bCs/>
                <w:strike/>
                <w:color w:val="FF0000"/>
                <w:sz w:val="20"/>
                <w:lang w:val="en-US"/>
              </w:rPr>
            </w:pPr>
            <w:r w:rsidRPr="0073334E">
              <w:rPr>
                <w:rFonts w:eastAsia="Times New Roman"/>
                <w:bCs/>
                <w:strike/>
                <w:color w:val="FF0000"/>
                <w:sz w:val="20"/>
                <w:lang w:val="en-US"/>
              </w:rPr>
              <w:t>Being resolved by Zinan</w:t>
            </w:r>
            <w:r>
              <w:rPr>
                <w:rFonts w:eastAsia="Times New Roman"/>
                <w:bCs/>
                <w:strike/>
                <w:color w:val="FF0000"/>
                <w:sz w:val="20"/>
                <w:lang w:val="en-US"/>
              </w:rPr>
              <w:t xml:space="preserve"> in </w:t>
            </w:r>
            <w:r>
              <w:rPr>
                <w:rFonts w:eastAsia="Times New Roman"/>
                <w:bCs/>
                <w:strike/>
                <w:color w:val="FF0000"/>
                <w:sz w:val="20"/>
                <w:lang w:val="en-US"/>
              </w:rPr>
              <w:t>11-22/757</w:t>
            </w:r>
          </w:p>
        </w:tc>
      </w:tr>
      <w:tr w:rsidR="00323F82" w:rsidRPr="00FF756E" w14:paraId="000F4D2B" w14:textId="77777777" w:rsidTr="00F65038">
        <w:trPr>
          <w:trHeight w:val="220"/>
        </w:trPr>
        <w:tc>
          <w:tcPr>
            <w:tcW w:w="696" w:type="dxa"/>
            <w:shd w:val="clear" w:color="auto" w:fill="auto"/>
            <w:noWrap/>
          </w:tcPr>
          <w:p w14:paraId="05A0B4F0" w14:textId="61EBB4E8" w:rsidR="00323F82" w:rsidRPr="0073334E" w:rsidRDefault="00323F82" w:rsidP="00323F82">
            <w:pPr>
              <w:jc w:val="both"/>
              <w:rPr>
                <w:rFonts w:eastAsia="Times New Roman"/>
                <w:bCs/>
                <w:strike/>
                <w:color w:val="FF0000"/>
                <w:sz w:val="20"/>
                <w:lang w:val="en-US"/>
              </w:rPr>
            </w:pPr>
            <w:r w:rsidRPr="0073334E">
              <w:rPr>
                <w:strike/>
                <w:color w:val="FF0000"/>
                <w:sz w:val="20"/>
              </w:rPr>
              <w:t>6059</w:t>
            </w:r>
          </w:p>
        </w:tc>
        <w:tc>
          <w:tcPr>
            <w:tcW w:w="1061" w:type="dxa"/>
            <w:shd w:val="clear" w:color="auto" w:fill="auto"/>
            <w:noWrap/>
          </w:tcPr>
          <w:p w14:paraId="014A0E38" w14:textId="2A8816CD" w:rsidR="00323F82" w:rsidRPr="0073334E" w:rsidRDefault="00323F82" w:rsidP="00323F82">
            <w:pPr>
              <w:jc w:val="both"/>
              <w:rPr>
                <w:rFonts w:eastAsia="Times New Roman"/>
                <w:bCs/>
                <w:strike/>
                <w:color w:val="FF0000"/>
                <w:sz w:val="20"/>
                <w:lang w:val="en-US"/>
              </w:rPr>
            </w:pPr>
            <w:r w:rsidRPr="0073334E">
              <w:rPr>
                <w:strike/>
                <w:color w:val="FF0000"/>
                <w:sz w:val="20"/>
              </w:rPr>
              <w:t>Liwen Chu</w:t>
            </w:r>
          </w:p>
        </w:tc>
        <w:tc>
          <w:tcPr>
            <w:tcW w:w="540" w:type="dxa"/>
            <w:shd w:val="clear" w:color="auto" w:fill="auto"/>
            <w:noWrap/>
          </w:tcPr>
          <w:p w14:paraId="11102235" w14:textId="29A85791" w:rsidR="00323F82" w:rsidRPr="0073334E" w:rsidRDefault="00323F82" w:rsidP="00323F82">
            <w:pPr>
              <w:jc w:val="both"/>
              <w:rPr>
                <w:rFonts w:eastAsia="Times New Roman"/>
                <w:bCs/>
                <w:strike/>
                <w:color w:val="FF0000"/>
                <w:sz w:val="20"/>
                <w:lang w:val="en-US"/>
              </w:rPr>
            </w:pPr>
            <w:r w:rsidRPr="0073334E">
              <w:rPr>
                <w:strike/>
                <w:color w:val="FF0000"/>
                <w:sz w:val="20"/>
              </w:rPr>
              <w:t>289.05</w:t>
            </w:r>
          </w:p>
        </w:tc>
        <w:tc>
          <w:tcPr>
            <w:tcW w:w="2810" w:type="dxa"/>
            <w:shd w:val="clear" w:color="auto" w:fill="auto"/>
            <w:noWrap/>
          </w:tcPr>
          <w:p w14:paraId="32FD1702" w14:textId="1B43E313" w:rsidR="00323F82" w:rsidRPr="0073334E" w:rsidRDefault="00323F82" w:rsidP="00323F82">
            <w:pPr>
              <w:jc w:val="both"/>
              <w:rPr>
                <w:rFonts w:eastAsia="Times New Roman"/>
                <w:bCs/>
                <w:strike/>
                <w:color w:val="FF0000"/>
                <w:sz w:val="20"/>
                <w:lang w:val="en-US"/>
              </w:rPr>
            </w:pPr>
            <w:r w:rsidRPr="0073334E">
              <w:rPr>
                <w:strike/>
                <w:color w:val="FF0000"/>
                <w:sz w:val="20"/>
              </w:rPr>
              <w:t xml:space="preserve">Based on the </w:t>
            </w:r>
            <w:proofErr w:type="spellStart"/>
            <w:r w:rsidRPr="0073334E">
              <w:rPr>
                <w:strike/>
                <w:color w:val="FF0000"/>
                <w:sz w:val="20"/>
              </w:rPr>
              <w:t>tet</w:t>
            </w:r>
            <w:proofErr w:type="spellEnd"/>
            <w:r w:rsidRPr="0073334E">
              <w:rPr>
                <w:strike/>
                <w:color w:val="FF0000"/>
                <w:sz w:val="20"/>
              </w:rPr>
              <w:t xml:space="preserve">, an STA with 160MHz can </w:t>
            </w:r>
            <w:proofErr w:type="spellStart"/>
            <w:r w:rsidRPr="0073334E">
              <w:rPr>
                <w:strike/>
                <w:color w:val="FF0000"/>
                <w:sz w:val="20"/>
              </w:rPr>
              <w:t>annoucne</w:t>
            </w:r>
            <w:proofErr w:type="spellEnd"/>
            <w:r w:rsidRPr="0073334E">
              <w:rPr>
                <w:strike/>
                <w:color w:val="FF0000"/>
                <w:sz w:val="20"/>
              </w:rPr>
              <w:t xml:space="preserve"> 80MHz MU beamformee capability or 320MHz MU beamformee capability which should be disallowed.</w:t>
            </w:r>
          </w:p>
        </w:tc>
        <w:tc>
          <w:tcPr>
            <w:tcW w:w="2430" w:type="dxa"/>
            <w:shd w:val="clear" w:color="auto" w:fill="auto"/>
            <w:noWrap/>
          </w:tcPr>
          <w:p w14:paraId="32687F35" w14:textId="166B022F" w:rsidR="00323F82" w:rsidRPr="0073334E" w:rsidRDefault="00323F82" w:rsidP="00323F82">
            <w:pPr>
              <w:jc w:val="both"/>
              <w:rPr>
                <w:rFonts w:eastAsia="Times New Roman"/>
                <w:bCs/>
                <w:strike/>
                <w:color w:val="FF0000"/>
                <w:sz w:val="20"/>
                <w:lang w:val="en-US"/>
              </w:rPr>
            </w:pPr>
            <w:r w:rsidRPr="0073334E">
              <w:rPr>
                <w:strike/>
                <w:color w:val="FF0000"/>
                <w:sz w:val="20"/>
              </w:rPr>
              <w:t>Change the text according to the comment.</w:t>
            </w:r>
          </w:p>
        </w:tc>
        <w:tc>
          <w:tcPr>
            <w:tcW w:w="3240" w:type="dxa"/>
            <w:shd w:val="clear" w:color="auto" w:fill="auto"/>
            <w:vAlign w:val="center"/>
          </w:tcPr>
          <w:p w14:paraId="6DE4DD6B" w14:textId="4F6277EB" w:rsidR="00323F82" w:rsidRPr="0073334E" w:rsidRDefault="00323F82" w:rsidP="00323F82">
            <w:pPr>
              <w:jc w:val="both"/>
              <w:rPr>
                <w:rFonts w:eastAsia="Times New Roman"/>
                <w:bCs/>
                <w:strike/>
                <w:color w:val="FF0000"/>
                <w:sz w:val="20"/>
                <w:lang w:val="en-US"/>
              </w:rPr>
            </w:pPr>
            <w:r w:rsidRPr="0073334E">
              <w:rPr>
                <w:rFonts w:eastAsia="Times New Roman"/>
                <w:bCs/>
                <w:strike/>
                <w:color w:val="FF0000"/>
                <w:sz w:val="20"/>
                <w:lang w:val="en-US"/>
              </w:rPr>
              <w:t>Being resolved by Zinan</w:t>
            </w:r>
            <w:r>
              <w:rPr>
                <w:rFonts w:eastAsia="Times New Roman"/>
                <w:bCs/>
                <w:strike/>
                <w:color w:val="FF0000"/>
                <w:sz w:val="20"/>
                <w:lang w:val="en-US"/>
              </w:rPr>
              <w:t xml:space="preserve"> in </w:t>
            </w:r>
            <w:r>
              <w:rPr>
                <w:rFonts w:eastAsia="Times New Roman"/>
                <w:bCs/>
                <w:strike/>
                <w:color w:val="FF0000"/>
                <w:sz w:val="20"/>
                <w:lang w:val="en-US"/>
              </w:rPr>
              <w:t>11-22/757</w:t>
            </w:r>
          </w:p>
        </w:tc>
      </w:tr>
      <w:tr w:rsidR="00323F82" w:rsidRPr="00FF756E" w14:paraId="05F63864" w14:textId="77777777" w:rsidTr="00F65038">
        <w:trPr>
          <w:trHeight w:val="220"/>
        </w:trPr>
        <w:tc>
          <w:tcPr>
            <w:tcW w:w="696" w:type="dxa"/>
            <w:shd w:val="clear" w:color="auto" w:fill="auto"/>
            <w:noWrap/>
          </w:tcPr>
          <w:p w14:paraId="66102D15" w14:textId="41DF8D3D" w:rsidR="00323F82" w:rsidRPr="00A309A5" w:rsidRDefault="00323F82" w:rsidP="00323F82">
            <w:pPr>
              <w:jc w:val="both"/>
              <w:rPr>
                <w:rFonts w:eastAsia="Times New Roman"/>
                <w:bCs/>
                <w:color w:val="000000"/>
                <w:sz w:val="20"/>
                <w:highlight w:val="yellow"/>
                <w:lang w:val="en-US"/>
              </w:rPr>
            </w:pPr>
            <w:r w:rsidRPr="00A309A5">
              <w:rPr>
                <w:sz w:val="20"/>
                <w:highlight w:val="yellow"/>
              </w:rPr>
              <w:t>6065</w:t>
            </w:r>
          </w:p>
        </w:tc>
        <w:tc>
          <w:tcPr>
            <w:tcW w:w="1061" w:type="dxa"/>
            <w:shd w:val="clear" w:color="auto" w:fill="auto"/>
            <w:noWrap/>
          </w:tcPr>
          <w:p w14:paraId="159E5CE5" w14:textId="383A440A" w:rsidR="00323F82" w:rsidRPr="000472FA" w:rsidRDefault="00323F82" w:rsidP="00323F82">
            <w:pPr>
              <w:jc w:val="both"/>
              <w:rPr>
                <w:rFonts w:eastAsia="Times New Roman"/>
                <w:bCs/>
                <w:color w:val="000000"/>
                <w:sz w:val="20"/>
                <w:lang w:val="en-US"/>
              </w:rPr>
            </w:pPr>
            <w:r w:rsidRPr="000472FA">
              <w:rPr>
                <w:sz w:val="20"/>
              </w:rPr>
              <w:t>Liwen Chu</w:t>
            </w:r>
          </w:p>
        </w:tc>
        <w:tc>
          <w:tcPr>
            <w:tcW w:w="540" w:type="dxa"/>
            <w:shd w:val="clear" w:color="auto" w:fill="auto"/>
            <w:noWrap/>
          </w:tcPr>
          <w:p w14:paraId="775E6B45" w14:textId="3A342CBE" w:rsidR="00323F82" w:rsidRPr="000472FA" w:rsidRDefault="00323F82" w:rsidP="00323F82">
            <w:pPr>
              <w:jc w:val="both"/>
              <w:rPr>
                <w:rFonts w:eastAsia="Times New Roman"/>
                <w:bCs/>
                <w:color w:val="000000"/>
                <w:sz w:val="20"/>
                <w:lang w:val="en-US"/>
              </w:rPr>
            </w:pPr>
            <w:r w:rsidRPr="000472FA">
              <w:rPr>
                <w:sz w:val="20"/>
              </w:rPr>
              <w:t>284.06</w:t>
            </w:r>
          </w:p>
        </w:tc>
        <w:tc>
          <w:tcPr>
            <w:tcW w:w="2810" w:type="dxa"/>
            <w:shd w:val="clear" w:color="auto" w:fill="auto"/>
            <w:noWrap/>
          </w:tcPr>
          <w:p w14:paraId="7C462B1A" w14:textId="223F73FB" w:rsidR="00323F82" w:rsidRPr="000472FA" w:rsidRDefault="00323F82" w:rsidP="00323F82">
            <w:pPr>
              <w:jc w:val="both"/>
              <w:rPr>
                <w:rFonts w:eastAsia="Times New Roman"/>
                <w:bCs/>
                <w:color w:val="000000"/>
                <w:sz w:val="20"/>
                <w:lang w:val="en-US"/>
              </w:rPr>
            </w:pPr>
            <w:r w:rsidRPr="000472FA">
              <w:rPr>
                <w:sz w:val="20"/>
              </w:rPr>
              <w:t xml:space="preserve">Because of the restricted medium access of soft AP MLD, the TWT power </w:t>
            </w:r>
            <w:proofErr w:type="spellStart"/>
            <w:r w:rsidRPr="000472FA">
              <w:rPr>
                <w:sz w:val="20"/>
              </w:rPr>
              <w:t>ave</w:t>
            </w:r>
            <w:proofErr w:type="spellEnd"/>
            <w:r w:rsidRPr="000472FA">
              <w:rPr>
                <w:sz w:val="20"/>
              </w:rPr>
              <w:t xml:space="preserve"> etc. should be adapted accordingly.</w:t>
            </w:r>
          </w:p>
        </w:tc>
        <w:tc>
          <w:tcPr>
            <w:tcW w:w="2430" w:type="dxa"/>
            <w:shd w:val="clear" w:color="auto" w:fill="auto"/>
            <w:noWrap/>
          </w:tcPr>
          <w:p w14:paraId="2AF07A29" w14:textId="775132C8" w:rsidR="00323F82" w:rsidRPr="000472FA" w:rsidRDefault="00323F82" w:rsidP="00323F82">
            <w:pPr>
              <w:jc w:val="both"/>
              <w:rPr>
                <w:rFonts w:eastAsia="Times New Roman"/>
                <w:bCs/>
                <w:color w:val="000000"/>
                <w:sz w:val="20"/>
                <w:lang w:val="en-US"/>
              </w:rPr>
            </w:pPr>
            <w:r w:rsidRPr="000472FA">
              <w:rPr>
                <w:sz w:val="20"/>
              </w:rPr>
              <w:t>Change the text according to the comment.</w:t>
            </w:r>
          </w:p>
        </w:tc>
        <w:tc>
          <w:tcPr>
            <w:tcW w:w="3240" w:type="dxa"/>
            <w:shd w:val="clear" w:color="auto" w:fill="auto"/>
            <w:vAlign w:val="center"/>
          </w:tcPr>
          <w:p w14:paraId="668B3828" w14:textId="77777777" w:rsidR="00323F82" w:rsidRPr="000472FA" w:rsidRDefault="00323F82" w:rsidP="00323F82">
            <w:pPr>
              <w:jc w:val="both"/>
              <w:rPr>
                <w:rFonts w:eastAsia="Times New Roman"/>
                <w:bCs/>
                <w:color w:val="000000"/>
                <w:sz w:val="20"/>
                <w:lang w:val="en-US"/>
              </w:rPr>
            </w:pPr>
          </w:p>
        </w:tc>
      </w:tr>
      <w:tr w:rsidR="00323F82" w:rsidRPr="00FF756E" w14:paraId="72AC70B2" w14:textId="77777777" w:rsidTr="00F65038">
        <w:trPr>
          <w:trHeight w:val="220"/>
        </w:trPr>
        <w:tc>
          <w:tcPr>
            <w:tcW w:w="696" w:type="dxa"/>
            <w:shd w:val="clear" w:color="auto" w:fill="auto"/>
            <w:noWrap/>
          </w:tcPr>
          <w:p w14:paraId="51DE1058" w14:textId="2E50F62C" w:rsidR="00323F82" w:rsidRPr="00A309A5" w:rsidRDefault="00323F82" w:rsidP="00323F82">
            <w:pPr>
              <w:jc w:val="both"/>
              <w:rPr>
                <w:rFonts w:eastAsia="Times New Roman"/>
                <w:bCs/>
                <w:color w:val="000000"/>
                <w:sz w:val="20"/>
                <w:highlight w:val="yellow"/>
                <w:lang w:val="en-US"/>
              </w:rPr>
            </w:pPr>
            <w:r w:rsidRPr="00846FAB">
              <w:rPr>
                <w:sz w:val="20"/>
              </w:rPr>
              <w:t>6227</w:t>
            </w:r>
          </w:p>
        </w:tc>
        <w:tc>
          <w:tcPr>
            <w:tcW w:w="1061" w:type="dxa"/>
            <w:shd w:val="clear" w:color="auto" w:fill="auto"/>
            <w:noWrap/>
          </w:tcPr>
          <w:p w14:paraId="4F25ECC4" w14:textId="7300B4D9" w:rsidR="00323F82" w:rsidRPr="000472FA" w:rsidRDefault="00323F82" w:rsidP="00323F82">
            <w:pPr>
              <w:jc w:val="both"/>
              <w:rPr>
                <w:rFonts w:eastAsia="Times New Roman"/>
                <w:bCs/>
                <w:color w:val="000000"/>
                <w:sz w:val="20"/>
                <w:lang w:val="en-US"/>
              </w:rPr>
            </w:pPr>
            <w:r w:rsidRPr="000472FA">
              <w:rPr>
                <w:sz w:val="20"/>
              </w:rPr>
              <w:t>Ming Gan</w:t>
            </w:r>
          </w:p>
        </w:tc>
        <w:tc>
          <w:tcPr>
            <w:tcW w:w="540" w:type="dxa"/>
            <w:shd w:val="clear" w:color="auto" w:fill="auto"/>
            <w:noWrap/>
          </w:tcPr>
          <w:p w14:paraId="7CF8EB26" w14:textId="7EA55168" w:rsidR="00323F82" w:rsidRPr="000472FA" w:rsidRDefault="00323F82" w:rsidP="00323F82">
            <w:pPr>
              <w:jc w:val="both"/>
              <w:rPr>
                <w:rFonts w:eastAsia="Times New Roman"/>
                <w:bCs/>
                <w:color w:val="000000"/>
                <w:sz w:val="20"/>
                <w:lang w:val="en-US"/>
              </w:rPr>
            </w:pPr>
            <w:r w:rsidRPr="000472FA">
              <w:rPr>
                <w:sz w:val="20"/>
              </w:rPr>
              <w:t>0.00</w:t>
            </w:r>
          </w:p>
        </w:tc>
        <w:tc>
          <w:tcPr>
            <w:tcW w:w="2810" w:type="dxa"/>
            <w:shd w:val="clear" w:color="auto" w:fill="auto"/>
            <w:noWrap/>
          </w:tcPr>
          <w:p w14:paraId="746209BC" w14:textId="01161141" w:rsidR="00323F82" w:rsidRPr="000472FA" w:rsidRDefault="00323F82" w:rsidP="00323F82">
            <w:pPr>
              <w:jc w:val="both"/>
              <w:rPr>
                <w:rFonts w:eastAsia="Times New Roman"/>
                <w:bCs/>
                <w:color w:val="000000"/>
                <w:sz w:val="20"/>
                <w:lang w:val="en-US"/>
              </w:rPr>
            </w:pPr>
            <w:r w:rsidRPr="000472FA">
              <w:rPr>
                <w:sz w:val="20"/>
              </w:rPr>
              <w:t>If MLD participates the fast BSS transition, the address setting needs update, like FT request/response</w:t>
            </w:r>
          </w:p>
        </w:tc>
        <w:tc>
          <w:tcPr>
            <w:tcW w:w="2430" w:type="dxa"/>
            <w:shd w:val="clear" w:color="auto" w:fill="auto"/>
            <w:noWrap/>
          </w:tcPr>
          <w:p w14:paraId="701C7817" w14:textId="46A0A1FC" w:rsidR="00323F82" w:rsidRPr="000472FA" w:rsidRDefault="00323F82" w:rsidP="00323F82">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04E0514C" w14:textId="77777777" w:rsidR="00B6566D" w:rsidRPr="00B6566D" w:rsidRDefault="00B6566D" w:rsidP="00B6566D">
            <w:pPr>
              <w:jc w:val="both"/>
              <w:rPr>
                <w:rFonts w:eastAsia="Times New Roman"/>
                <w:bCs/>
                <w:color w:val="000000"/>
                <w:sz w:val="20"/>
                <w:lang w:val="en-US"/>
              </w:rPr>
            </w:pPr>
            <w:r w:rsidRPr="00B6566D">
              <w:rPr>
                <w:rFonts w:eastAsia="Times New Roman"/>
                <w:bCs/>
                <w:color w:val="000000"/>
                <w:sz w:val="20"/>
                <w:lang w:val="en-US"/>
              </w:rPr>
              <w:t>Revised –</w:t>
            </w:r>
          </w:p>
          <w:p w14:paraId="3EA919C5" w14:textId="371E3BAC" w:rsidR="00B6566D" w:rsidRPr="00B6566D" w:rsidRDefault="00B6566D" w:rsidP="00B6566D">
            <w:pPr>
              <w:jc w:val="both"/>
              <w:rPr>
                <w:rFonts w:eastAsia="Times New Roman"/>
                <w:bCs/>
                <w:color w:val="000000"/>
                <w:sz w:val="20"/>
                <w:lang w:val="en-US"/>
              </w:rPr>
            </w:pPr>
          </w:p>
          <w:p w14:paraId="784E6E2F" w14:textId="112E3832" w:rsidR="00B6566D" w:rsidRPr="00B6566D" w:rsidRDefault="00B6566D" w:rsidP="00B6566D">
            <w:pPr>
              <w:jc w:val="both"/>
              <w:rPr>
                <w:rFonts w:eastAsia="Times New Roman"/>
                <w:bCs/>
                <w:color w:val="000000"/>
                <w:sz w:val="20"/>
                <w:lang w:val="en-US"/>
              </w:rPr>
            </w:pPr>
            <w:r w:rsidRPr="00B6566D">
              <w:rPr>
                <w:rFonts w:eastAsia="Times New Roman"/>
                <w:bCs/>
                <w:color w:val="000000"/>
                <w:sz w:val="20"/>
                <w:lang w:val="en-US"/>
              </w:rPr>
              <w:t xml:space="preserve">Relevant texts has been discussed and agreed in </w:t>
            </w:r>
            <w:hyperlink r:id="rId21" w:history="1">
              <w:r w:rsidRPr="00532B9F">
                <w:rPr>
                  <w:rStyle w:val="Hyperlink"/>
                  <w:rFonts w:eastAsia="Times New Roman"/>
                  <w:bCs/>
                  <w:sz w:val="20"/>
                  <w:lang w:val="en-US"/>
                </w:rPr>
                <w:t>11-21/1271r4</w:t>
              </w:r>
            </w:hyperlink>
            <w:r w:rsidRPr="00B6566D">
              <w:rPr>
                <w:rFonts w:eastAsia="Times New Roman"/>
                <w:bCs/>
                <w:color w:val="000000"/>
                <w:sz w:val="20"/>
                <w:lang w:val="en-US"/>
              </w:rPr>
              <w:t>.</w:t>
            </w:r>
          </w:p>
          <w:p w14:paraId="3AA3A0BF" w14:textId="062D41A8" w:rsidR="00B6566D" w:rsidRPr="00B6566D" w:rsidRDefault="00B6566D" w:rsidP="00B6566D">
            <w:pPr>
              <w:jc w:val="both"/>
              <w:rPr>
                <w:rFonts w:eastAsia="Times New Roman"/>
                <w:bCs/>
                <w:color w:val="000000"/>
                <w:sz w:val="20"/>
                <w:lang w:val="en-US"/>
              </w:rPr>
            </w:pPr>
          </w:p>
          <w:p w14:paraId="0F3801DF" w14:textId="325AA5BD" w:rsidR="00323F82" w:rsidRPr="000472FA" w:rsidRDefault="00B6566D" w:rsidP="00B6566D">
            <w:pPr>
              <w:jc w:val="both"/>
              <w:rPr>
                <w:rFonts w:eastAsia="Times New Roman"/>
                <w:bCs/>
                <w:color w:val="000000"/>
                <w:sz w:val="20"/>
                <w:lang w:val="en-US"/>
              </w:rPr>
            </w:pPr>
            <w:r w:rsidRPr="00B6566D">
              <w:rPr>
                <w:rFonts w:eastAsia="Times New Roman"/>
                <w:bCs/>
                <w:color w:val="000000"/>
                <w:sz w:val="20"/>
                <w:lang w:val="en-US"/>
              </w:rPr>
              <w:t>TGbe editor no further changes are needed.</w:t>
            </w:r>
          </w:p>
        </w:tc>
      </w:tr>
      <w:tr w:rsidR="00323F82" w:rsidRPr="00FF756E" w14:paraId="122E307F" w14:textId="77777777" w:rsidTr="00F65038">
        <w:trPr>
          <w:trHeight w:val="220"/>
        </w:trPr>
        <w:tc>
          <w:tcPr>
            <w:tcW w:w="696" w:type="dxa"/>
            <w:shd w:val="clear" w:color="auto" w:fill="auto"/>
            <w:noWrap/>
          </w:tcPr>
          <w:p w14:paraId="17AD228C" w14:textId="7D26D1E1" w:rsidR="00323F82" w:rsidRPr="000472FA" w:rsidRDefault="00323F82" w:rsidP="00323F82">
            <w:pPr>
              <w:jc w:val="both"/>
              <w:rPr>
                <w:rFonts w:eastAsia="Times New Roman"/>
                <w:bCs/>
                <w:color w:val="000000"/>
                <w:sz w:val="20"/>
                <w:lang w:val="en-US"/>
              </w:rPr>
            </w:pPr>
            <w:r w:rsidRPr="000472FA">
              <w:rPr>
                <w:sz w:val="20"/>
              </w:rPr>
              <w:t>6243</w:t>
            </w:r>
          </w:p>
        </w:tc>
        <w:tc>
          <w:tcPr>
            <w:tcW w:w="1061" w:type="dxa"/>
            <w:shd w:val="clear" w:color="auto" w:fill="auto"/>
            <w:noWrap/>
          </w:tcPr>
          <w:p w14:paraId="68132375" w14:textId="554E980D" w:rsidR="00323F82" w:rsidRPr="000472FA" w:rsidRDefault="00323F82" w:rsidP="00323F82">
            <w:pPr>
              <w:jc w:val="both"/>
              <w:rPr>
                <w:rFonts w:eastAsia="Times New Roman"/>
                <w:bCs/>
                <w:color w:val="000000"/>
                <w:sz w:val="20"/>
                <w:lang w:val="en-US"/>
              </w:rPr>
            </w:pPr>
            <w:r w:rsidRPr="000472FA">
              <w:rPr>
                <w:sz w:val="20"/>
              </w:rPr>
              <w:t>Ming Gan</w:t>
            </w:r>
          </w:p>
        </w:tc>
        <w:tc>
          <w:tcPr>
            <w:tcW w:w="540" w:type="dxa"/>
            <w:shd w:val="clear" w:color="auto" w:fill="auto"/>
            <w:noWrap/>
          </w:tcPr>
          <w:p w14:paraId="41442E19" w14:textId="27310190" w:rsidR="00323F82" w:rsidRPr="000472FA" w:rsidRDefault="00323F82" w:rsidP="00323F82">
            <w:pPr>
              <w:jc w:val="both"/>
              <w:rPr>
                <w:rFonts w:eastAsia="Times New Roman"/>
                <w:bCs/>
                <w:color w:val="000000"/>
                <w:sz w:val="20"/>
                <w:lang w:val="en-US"/>
              </w:rPr>
            </w:pPr>
            <w:r w:rsidRPr="000472FA">
              <w:rPr>
                <w:sz w:val="20"/>
              </w:rPr>
              <w:t>0.00</w:t>
            </w:r>
          </w:p>
        </w:tc>
        <w:tc>
          <w:tcPr>
            <w:tcW w:w="2810" w:type="dxa"/>
            <w:shd w:val="clear" w:color="auto" w:fill="auto"/>
            <w:noWrap/>
          </w:tcPr>
          <w:p w14:paraId="6FA952D1" w14:textId="1B73234E" w:rsidR="00323F82" w:rsidRPr="000472FA" w:rsidRDefault="00323F82" w:rsidP="00323F82">
            <w:pPr>
              <w:jc w:val="both"/>
              <w:rPr>
                <w:rFonts w:eastAsia="Times New Roman"/>
                <w:bCs/>
                <w:color w:val="000000"/>
                <w:sz w:val="20"/>
                <w:lang w:val="en-US"/>
              </w:rPr>
            </w:pPr>
            <w:r w:rsidRPr="000472FA">
              <w:rPr>
                <w:sz w:val="20"/>
              </w:rPr>
              <w:t xml:space="preserve">In the approved document 21/80r9, the TWT tear down operation for MLD is missing, please update the </w:t>
            </w:r>
            <w:proofErr w:type="spellStart"/>
            <w:r w:rsidRPr="000472FA">
              <w:rPr>
                <w:sz w:val="20"/>
              </w:rPr>
              <w:t>the</w:t>
            </w:r>
            <w:proofErr w:type="spellEnd"/>
            <w:r w:rsidRPr="000472FA">
              <w:rPr>
                <w:sz w:val="20"/>
              </w:rPr>
              <w:t xml:space="preserve"> text</w:t>
            </w:r>
          </w:p>
        </w:tc>
        <w:tc>
          <w:tcPr>
            <w:tcW w:w="2430" w:type="dxa"/>
            <w:shd w:val="clear" w:color="auto" w:fill="auto"/>
            <w:noWrap/>
          </w:tcPr>
          <w:p w14:paraId="4DDAFEAE" w14:textId="2B1E35B6" w:rsidR="00323F82" w:rsidRPr="000472FA" w:rsidRDefault="00323F82" w:rsidP="00323F82">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1D3842E0" w14:textId="12B78ED3" w:rsidR="00323F82" w:rsidRDefault="00323F82" w:rsidP="00323F82">
            <w:pPr>
              <w:jc w:val="both"/>
              <w:rPr>
                <w:rFonts w:eastAsia="Times New Roman"/>
                <w:bCs/>
                <w:color w:val="000000"/>
                <w:sz w:val="20"/>
                <w:lang w:val="en-US"/>
              </w:rPr>
            </w:pPr>
            <w:r>
              <w:rPr>
                <w:rFonts w:eastAsia="Times New Roman"/>
                <w:bCs/>
                <w:color w:val="000000"/>
                <w:sz w:val="20"/>
                <w:lang w:val="en-US"/>
              </w:rPr>
              <w:t>Rejected –</w:t>
            </w:r>
          </w:p>
          <w:p w14:paraId="383D554A" w14:textId="77777777" w:rsidR="00323F82" w:rsidRDefault="00323F82" w:rsidP="00323F82">
            <w:pPr>
              <w:jc w:val="both"/>
              <w:rPr>
                <w:rFonts w:eastAsia="Times New Roman"/>
                <w:bCs/>
                <w:color w:val="000000"/>
                <w:sz w:val="20"/>
                <w:lang w:val="en-US"/>
              </w:rPr>
            </w:pPr>
          </w:p>
          <w:p w14:paraId="5E2AE9FF" w14:textId="05B93B62" w:rsidR="00323F82" w:rsidRDefault="00323F82" w:rsidP="00323F82">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2E27DDFE" w14:textId="4A7C2660" w:rsidR="00323F82" w:rsidRDefault="00323F82" w:rsidP="00323F82">
            <w:pPr>
              <w:jc w:val="both"/>
              <w:rPr>
                <w:rFonts w:eastAsia="Times New Roman"/>
                <w:bCs/>
                <w:color w:val="000000"/>
                <w:sz w:val="20"/>
                <w:lang w:val="en-US"/>
              </w:rPr>
            </w:pPr>
          </w:p>
          <w:p w14:paraId="656942A2" w14:textId="7F20B893" w:rsidR="00323F82" w:rsidRPr="000472FA" w:rsidRDefault="00323F82" w:rsidP="00323F82">
            <w:pPr>
              <w:jc w:val="both"/>
              <w:rPr>
                <w:rFonts w:eastAsia="Times New Roman"/>
                <w:bCs/>
                <w:color w:val="000000"/>
                <w:sz w:val="20"/>
                <w:lang w:val="en-US"/>
              </w:rPr>
            </w:pPr>
            <w:r>
              <w:rPr>
                <w:rFonts w:eastAsia="Times New Roman"/>
                <w:bCs/>
                <w:color w:val="000000"/>
                <w:sz w:val="20"/>
                <w:lang w:val="en-US"/>
              </w:rPr>
              <w:t>The commenter is invited to submit a comment on the TGbe draft rather than doc 11-21/89r9.</w:t>
            </w:r>
          </w:p>
        </w:tc>
      </w:tr>
      <w:tr w:rsidR="00323F82" w:rsidRPr="00FF756E" w14:paraId="16468D8D" w14:textId="77777777" w:rsidTr="00F65038">
        <w:trPr>
          <w:trHeight w:val="220"/>
        </w:trPr>
        <w:tc>
          <w:tcPr>
            <w:tcW w:w="696" w:type="dxa"/>
            <w:shd w:val="clear" w:color="auto" w:fill="auto"/>
            <w:noWrap/>
          </w:tcPr>
          <w:p w14:paraId="11074458" w14:textId="432C198B" w:rsidR="00323F82" w:rsidRPr="000472FA" w:rsidRDefault="00323F82" w:rsidP="00323F82">
            <w:pPr>
              <w:jc w:val="both"/>
              <w:rPr>
                <w:rFonts w:eastAsia="Times New Roman"/>
                <w:bCs/>
                <w:color w:val="000000"/>
                <w:sz w:val="20"/>
                <w:lang w:val="en-US"/>
              </w:rPr>
            </w:pPr>
            <w:r w:rsidRPr="00A309A5">
              <w:rPr>
                <w:sz w:val="20"/>
                <w:highlight w:val="yellow"/>
              </w:rPr>
              <w:t>6391</w:t>
            </w:r>
          </w:p>
        </w:tc>
        <w:tc>
          <w:tcPr>
            <w:tcW w:w="1061" w:type="dxa"/>
            <w:shd w:val="clear" w:color="auto" w:fill="auto"/>
            <w:noWrap/>
          </w:tcPr>
          <w:p w14:paraId="5ED58D07" w14:textId="0DDCB5C7" w:rsidR="00323F82" w:rsidRPr="000472FA" w:rsidRDefault="00323F82" w:rsidP="00323F82">
            <w:pPr>
              <w:jc w:val="both"/>
              <w:rPr>
                <w:rFonts w:eastAsia="Times New Roman"/>
                <w:bCs/>
                <w:color w:val="000000"/>
                <w:sz w:val="20"/>
                <w:lang w:val="en-US"/>
              </w:rPr>
            </w:pPr>
            <w:r w:rsidRPr="000472FA">
              <w:rPr>
                <w:sz w:val="20"/>
              </w:rPr>
              <w:t>Muhammad Kumail Haider</w:t>
            </w:r>
          </w:p>
        </w:tc>
        <w:tc>
          <w:tcPr>
            <w:tcW w:w="540" w:type="dxa"/>
            <w:shd w:val="clear" w:color="auto" w:fill="auto"/>
            <w:noWrap/>
          </w:tcPr>
          <w:p w14:paraId="41903410" w14:textId="1E15B1AE" w:rsidR="00323F82" w:rsidRPr="000472FA" w:rsidRDefault="00323F82" w:rsidP="00323F82">
            <w:pPr>
              <w:jc w:val="both"/>
              <w:rPr>
                <w:rFonts w:eastAsia="Times New Roman"/>
                <w:bCs/>
                <w:color w:val="000000"/>
                <w:sz w:val="20"/>
                <w:lang w:val="en-US"/>
              </w:rPr>
            </w:pPr>
            <w:r w:rsidRPr="000472FA">
              <w:rPr>
                <w:sz w:val="20"/>
              </w:rPr>
              <w:t>166.21</w:t>
            </w:r>
          </w:p>
        </w:tc>
        <w:tc>
          <w:tcPr>
            <w:tcW w:w="2810" w:type="dxa"/>
            <w:shd w:val="clear" w:color="auto" w:fill="auto"/>
            <w:noWrap/>
          </w:tcPr>
          <w:p w14:paraId="542A2094" w14:textId="40FF60CE" w:rsidR="00323F82" w:rsidRPr="000472FA" w:rsidRDefault="00323F82" w:rsidP="00323F82">
            <w:pPr>
              <w:jc w:val="both"/>
              <w:rPr>
                <w:rFonts w:eastAsia="Times New Roman"/>
                <w:bCs/>
                <w:color w:val="000000"/>
                <w:sz w:val="20"/>
                <w:lang w:val="en-US"/>
              </w:rPr>
            </w:pPr>
            <w:r w:rsidRPr="000472FA">
              <w:rPr>
                <w:sz w:val="20"/>
              </w:rPr>
              <w:t xml:space="preserve">EHT STAs supporting </w:t>
            </w:r>
            <w:proofErr w:type="spellStart"/>
            <w:r w:rsidRPr="000472FA">
              <w:rPr>
                <w:sz w:val="20"/>
              </w:rPr>
              <w:t>rTWT</w:t>
            </w:r>
            <w:proofErr w:type="spellEnd"/>
            <w:r w:rsidRPr="000472FA">
              <w:rPr>
                <w:sz w:val="20"/>
              </w:rPr>
              <w:t xml:space="preserve"> operation may also be NSTR limited during r-TWT SPs if r-TWT SP is on a link which is NSTR with another link. Rules for determining NSTR limitation and hence whether to respond to CTS e.g., should be revised to </w:t>
            </w:r>
            <w:proofErr w:type="gramStart"/>
            <w:r w:rsidRPr="000472FA">
              <w:rPr>
                <w:sz w:val="20"/>
              </w:rPr>
              <w:t>take into account</w:t>
            </w:r>
            <w:proofErr w:type="gramEnd"/>
            <w:r w:rsidRPr="000472FA">
              <w:rPr>
                <w:sz w:val="20"/>
              </w:rPr>
              <w:t xml:space="preserve"> r-TWT operation.</w:t>
            </w:r>
          </w:p>
        </w:tc>
        <w:tc>
          <w:tcPr>
            <w:tcW w:w="2430" w:type="dxa"/>
            <w:shd w:val="clear" w:color="auto" w:fill="auto"/>
            <w:noWrap/>
          </w:tcPr>
          <w:p w14:paraId="6F30B4A4" w14:textId="2031A8F0" w:rsidR="00323F82" w:rsidRPr="000472FA" w:rsidRDefault="00323F82" w:rsidP="00323F82">
            <w:pPr>
              <w:jc w:val="both"/>
              <w:rPr>
                <w:rFonts w:eastAsia="Times New Roman"/>
                <w:bCs/>
                <w:color w:val="000000"/>
                <w:sz w:val="20"/>
                <w:lang w:val="en-US"/>
              </w:rPr>
            </w:pPr>
            <w:r w:rsidRPr="000472FA">
              <w:rPr>
                <w:sz w:val="20"/>
              </w:rPr>
              <w:t>Revise the rules for NSTR limited STAs as needed</w:t>
            </w:r>
          </w:p>
        </w:tc>
        <w:tc>
          <w:tcPr>
            <w:tcW w:w="3240" w:type="dxa"/>
            <w:shd w:val="clear" w:color="auto" w:fill="auto"/>
            <w:vAlign w:val="center"/>
          </w:tcPr>
          <w:p w14:paraId="3A8EE07A" w14:textId="77777777" w:rsidR="00323F82" w:rsidRPr="000472FA" w:rsidRDefault="00323F82" w:rsidP="00323F82">
            <w:pPr>
              <w:jc w:val="both"/>
              <w:rPr>
                <w:rFonts w:eastAsia="Times New Roman"/>
                <w:bCs/>
                <w:color w:val="000000"/>
                <w:sz w:val="20"/>
                <w:lang w:val="en-US"/>
              </w:rPr>
            </w:pPr>
          </w:p>
        </w:tc>
      </w:tr>
      <w:tr w:rsidR="00323F82" w:rsidRPr="00FF756E" w14:paraId="26B22E15" w14:textId="77777777" w:rsidTr="00F65038">
        <w:trPr>
          <w:trHeight w:val="220"/>
        </w:trPr>
        <w:tc>
          <w:tcPr>
            <w:tcW w:w="696" w:type="dxa"/>
            <w:shd w:val="clear" w:color="auto" w:fill="auto"/>
            <w:noWrap/>
          </w:tcPr>
          <w:p w14:paraId="2BB11CE9" w14:textId="67364352" w:rsidR="00323F82" w:rsidRPr="006D13DD" w:rsidRDefault="00323F82" w:rsidP="00323F82">
            <w:pPr>
              <w:jc w:val="both"/>
              <w:rPr>
                <w:rFonts w:eastAsia="Times New Roman"/>
                <w:bCs/>
                <w:strike/>
                <w:color w:val="FF0000"/>
                <w:sz w:val="20"/>
                <w:lang w:val="en-US"/>
              </w:rPr>
            </w:pPr>
            <w:r w:rsidRPr="006D13DD">
              <w:rPr>
                <w:strike/>
                <w:color w:val="FF0000"/>
                <w:sz w:val="20"/>
              </w:rPr>
              <w:t>6457</w:t>
            </w:r>
          </w:p>
        </w:tc>
        <w:tc>
          <w:tcPr>
            <w:tcW w:w="1061" w:type="dxa"/>
            <w:shd w:val="clear" w:color="auto" w:fill="auto"/>
            <w:noWrap/>
          </w:tcPr>
          <w:p w14:paraId="44AEE372" w14:textId="27C18B30" w:rsidR="00323F82" w:rsidRPr="006D13DD" w:rsidRDefault="00323F82" w:rsidP="00323F82">
            <w:pPr>
              <w:jc w:val="both"/>
              <w:rPr>
                <w:rFonts w:eastAsia="Times New Roman"/>
                <w:bCs/>
                <w:strike/>
                <w:color w:val="FF0000"/>
                <w:sz w:val="20"/>
                <w:lang w:val="en-US"/>
              </w:rPr>
            </w:pPr>
            <w:proofErr w:type="spellStart"/>
            <w:r w:rsidRPr="006D13DD">
              <w:rPr>
                <w:strike/>
                <w:color w:val="FF0000"/>
                <w:sz w:val="20"/>
              </w:rPr>
              <w:t>namyeong</w:t>
            </w:r>
            <w:proofErr w:type="spellEnd"/>
            <w:r w:rsidRPr="006D13DD">
              <w:rPr>
                <w:strike/>
                <w:color w:val="FF0000"/>
                <w:sz w:val="20"/>
              </w:rPr>
              <w:t xml:space="preserve"> </w:t>
            </w:r>
            <w:proofErr w:type="spellStart"/>
            <w:r w:rsidRPr="006D13DD">
              <w:rPr>
                <w:strike/>
                <w:color w:val="FF0000"/>
                <w:sz w:val="20"/>
              </w:rPr>
              <w:t>kim</w:t>
            </w:r>
            <w:proofErr w:type="spellEnd"/>
          </w:p>
        </w:tc>
        <w:tc>
          <w:tcPr>
            <w:tcW w:w="540" w:type="dxa"/>
            <w:shd w:val="clear" w:color="auto" w:fill="auto"/>
            <w:noWrap/>
          </w:tcPr>
          <w:p w14:paraId="04586D3A" w14:textId="414E14D0" w:rsidR="00323F82" w:rsidRPr="006D13DD" w:rsidRDefault="00323F82" w:rsidP="00323F82">
            <w:pPr>
              <w:jc w:val="both"/>
              <w:rPr>
                <w:rFonts w:eastAsia="Times New Roman"/>
                <w:bCs/>
                <w:strike/>
                <w:color w:val="FF0000"/>
                <w:sz w:val="20"/>
                <w:lang w:val="en-US"/>
              </w:rPr>
            </w:pPr>
            <w:r w:rsidRPr="006D13DD">
              <w:rPr>
                <w:strike/>
                <w:color w:val="FF0000"/>
                <w:sz w:val="20"/>
              </w:rPr>
              <w:t>130.30</w:t>
            </w:r>
          </w:p>
        </w:tc>
        <w:tc>
          <w:tcPr>
            <w:tcW w:w="2810" w:type="dxa"/>
            <w:shd w:val="clear" w:color="auto" w:fill="auto"/>
            <w:noWrap/>
          </w:tcPr>
          <w:p w14:paraId="4F62F142" w14:textId="2C2ABA75" w:rsidR="00323F82" w:rsidRPr="006D13DD" w:rsidRDefault="00323F82" w:rsidP="00323F82">
            <w:pPr>
              <w:jc w:val="both"/>
              <w:rPr>
                <w:rFonts w:eastAsia="Times New Roman"/>
                <w:bCs/>
                <w:strike/>
                <w:color w:val="FF0000"/>
                <w:sz w:val="20"/>
                <w:lang w:val="en-US"/>
              </w:rPr>
            </w:pPr>
            <w:r w:rsidRPr="006D13DD">
              <w:rPr>
                <w:strike/>
                <w:color w:val="FF0000"/>
                <w:sz w:val="20"/>
              </w:rPr>
              <w:t xml:space="preserve">We need to define solicited method for critical update information of other APs. In baseline spec., a STA shall awake to gather the updated parameters from AP's </w:t>
            </w:r>
            <w:proofErr w:type="gramStart"/>
            <w:r w:rsidRPr="006D13DD">
              <w:rPr>
                <w:strike/>
                <w:color w:val="FF0000"/>
                <w:sz w:val="20"/>
              </w:rPr>
              <w:t>Beacon</w:t>
            </w:r>
            <w:proofErr w:type="gramEnd"/>
            <w:r w:rsidRPr="006D13DD">
              <w:rPr>
                <w:strike/>
                <w:color w:val="FF0000"/>
                <w:sz w:val="20"/>
              </w:rPr>
              <w:t xml:space="preserve"> and this may be inefficient when the STA is in doze state. If we can use MLD probe request to retrieve the critical update </w:t>
            </w:r>
            <w:r w:rsidRPr="006D13DD">
              <w:rPr>
                <w:strike/>
                <w:color w:val="FF0000"/>
                <w:sz w:val="20"/>
              </w:rPr>
              <w:lastRenderedPageBreak/>
              <w:t>information, it is beneficial for power saving. (Please see contribution 21/720)</w:t>
            </w:r>
          </w:p>
        </w:tc>
        <w:tc>
          <w:tcPr>
            <w:tcW w:w="2430" w:type="dxa"/>
            <w:shd w:val="clear" w:color="auto" w:fill="auto"/>
            <w:noWrap/>
          </w:tcPr>
          <w:p w14:paraId="21CE4ABE" w14:textId="7E3FE7FA" w:rsidR="00323F82" w:rsidRPr="006D13DD" w:rsidRDefault="00323F82" w:rsidP="00323F82">
            <w:pPr>
              <w:jc w:val="both"/>
              <w:rPr>
                <w:rFonts w:eastAsia="Times New Roman"/>
                <w:bCs/>
                <w:strike/>
                <w:color w:val="FF0000"/>
                <w:sz w:val="20"/>
                <w:lang w:val="en-US"/>
              </w:rPr>
            </w:pPr>
            <w:r w:rsidRPr="006D13DD">
              <w:rPr>
                <w:strike/>
                <w:color w:val="FF0000"/>
                <w:sz w:val="20"/>
              </w:rPr>
              <w:lastRenderedPageBreak/>
              <w:t>Please define a solicited method to retrieve critical update information of other APs using ML probe request.</w:t>
            </w:r>
          </w:p>
        </w:tc>
        <w:tc>
          <w:tcPr>
            <w:tcW w:w="3240" w:type="dxa"/>
            <w:shd w:val="clear" w:color="auto" w:fill="auto"/>
            <w:vAlign w:val="center"/>
          </w:tcPr>
          <w:p w14:paraId="63D71AEE" w14:textId="2EA105F8" w:rsidR="006D13DD" w:rsidRPr="006D13DD" w:rsidRDefault="006D13DD" w:rsidP="00323F82">
            <w:pPr>
              <w:jc w:val="both"/>
              <w:rPr>
                <w:rFonts w:eastAsia="Times New Roman"/>
                <w:bCs/>
                <w:strike/>
                <w:color w:val="FF0000"/>
                <w:sz w:val="20"/>
                <w:lang w:val="en-US"/>
              </w:rPr>
            </w:pPr>
            <w:r w:rsidRPr="006D13DD">
              <w:rPr>
                <w:rFonts w:eastAsia="Times New Roman"/>
                <w:bCs/>
                <w:strike/>
                <w:color w:val="FF0000"/>
                <w:sz w:val="20"/>
                <w:lang w:val="en-US"/>
              </w:rPr>
              <w:t>Being resolved by Insun in 61r4.</w:t>
            </w:r>
          </w:p>
          <w:p w14:paraId="726EC4AC" w14:textId="77777777" w:rsidR="006D13DD" w:rsidRPr="006D13DD" w:rsidRDefault="006D13DD" w:rsidP="00323F82">
            <w:pPr>
              <w:jc w:val="both"/>
              <w:rPr>
                <w:rFonts w:eastAsia="Times New Roman"/>
                <w:bCs/>
                <w:strike/>
                <w:color w:val="FF0000"/>
                <w:sz w:val="20"/>
                <w:lang w:val="en-US"/>
              </w:rPr>
            </w:pPr>
          </w:p>
          <w:p w14:paraId="3ED54715" w14:textId="7A427D8A" w:rsidR="00323F82" w:rsidRPr="006D13DD" w:rsidRDefault="00323F82" w:rsidP="00323F82">
            <w:pPr>
              <w:jc w:val="both"/>
              <w:rPr>
                <w:rFonts w:eastAsia="Times New Roman"/>
                <w:bCs/>
                <w:strike/>
                <w:color w:val="FF0000"/>
                <w:sz w:val="20"/>
                <w:lang w:val="en-US"/>
              </w:rPr>
            </w:pPr>
            <w:r w:rsidRPr="006D13DD">
              <w:rPr>
                <w:rFonts w:eastAsia="Times New Roman"/>
                <w:bCs/>
                <w:strike/>
                <w:color w:val="FF0000"/>
                <w:sz w:val="20"/>
                <w:lang w:val="en-US"/>
              </w:rPr>
              <w:t>Rejected –</w:t>
            </w:r>
          </w:p>
          <w:p w14:paraId="6D6B51DD" w14:textId="77777777" w:rsidR="00323F82" w:rsidRPr="006D13DD" w:rsidRDefault="00323F82" w:rsidP="00323F82">
            <w:pPr>
              <w:jc w:val="both"/>
              <w:rPr>
                <w:rFonts w:eastAsia="Times New Roman"/>
                <w:bCs/>
                <w:strike/>
                <w:color w:val="FF0000"/>
                <w:sz w:val="20"/>
                <w:lang w:val="en-US"/>
              </w:rPr>
            </w:pPr>
          </w:p>
          <w:p w14:paraId="021625BB" w14:textId="099DB6E0" w:rsidR="00323F82" w:rsidRPr="006D13DD" w:rsidRDefault="00323F82" w:rsidP="00323F82">
            <w:pPr>
              <w:jc w:val="both"/>
              <w:rPr>
                <w:rFonts w:eastAsia="Times New Roman"/>
                <w:bCs/>
                <w:strike/>
                <w:color w:val="FF0000"/>
                <w:sz w:val="20"/>
                <w:lang w:val="en-US"/>
              </w:rPr>
            </w:pPr>
            <w:r w:rsidRPr="006D13DD">
              <w:rPr>
                <w:rFonts w:eastAsia="Times New Roman"/>
                <w:bCs/>
                <w:strike/>
                <w:color w:val="FF0000"/>
                <w:sz w:val="20"/>
                <w:lang w:val="en-US"/>
              </w:rPr>
              <w:t xml:space="preserve">A STA affiliated with a non-AP MLD can already send an ML probe request, in response to which it is expected to receive an ML probe response frame with complete </w:t>
            </w:r>
            <w:proofErr w:type="spellStart"/>
            <w:r w:rsidRPr="006D13DD">
              <w:rPr>
                <w:rFonts w:eastAsia="Times New Roman"/>
                <w:bCs/>
                <w:strike/>
                <w:color w:val="FF0000"/>
                <w:sz w:val="20"/>
                <w:lang w:val="en-US"/>
              </w:rPr>
              <w:t>information,including</w:t>
            </w:r>
            <w:proofErr w:type="spellEnd"/>
            <w:r w:rsidRPr="006D13DD">
              <w:rPr>
                <w:rFonts w:eastAsia="Times New Roman"/>
                <w:bCs/>
                <w:strike/>
                <w:color w:val="FF0000"/>
                <w:sz w:val="20"/>
                <w:lang w:val="en-US"/>
              </w:rPr>
              <w:t xml:space="preserve"> critical </w:t>
            </w:r>
            <w:r w:rsidRPr="006D13DD">
              <w:rPr>
                <w:rFonts w:eastAsia="Times New Roman"/>
                <w:bCs/>
                <w:strike/>
                <w:color w:val="FF0000"/>
                <w:sz w:val="20"/>
                <w:lang w:val="en-US"/>
              </w:rPr>
              <w:lastRenderedPageBreak/>
              <w:t>updates. Hence a method that provides this functionality already exists in the current draft.</w:t>
            </w:r>
          </w:p>
        </w:tc>
      </w:tr>
      <w:tr w:rsidR="00323F82" w:rsidRPr="00FF756E" w14:paraId="37C66488" w14:textId="77777777" w:rsidTr="00F65038">
        <w:trPr>
          <w:trHeight w:val="220"/>
        </w:trPr>
        <w:tc>
          <w:tcPr>
            <w:tcW w:w="696" w:type="dxa"/>
            <w:shd w:val="clear" w:color="auto" w:fill="auto"/>
            <w:noWrap/>
          </w:tcPr>
          <w:p w14:paraId="1C9EA97C" w14:textId="47058794" w:rsidR="00323F82" w:rsidRPr="000472FA" w:rsidRDefault="00323F82" w:rsidP="00323F82">
            <w:pPr>
              <w:jc w:val="both"/>
              <w:rPr>
                <w:rFonts w:eastAsia="Times New Roman"/>
                <w:bCs/>
                <w:color w:val="000000"/>
                <w:sz w:val="20"/>
                <w:lang w:val="en-US"/>
              </w:rPr>
            </w:pPr>
            <w:r w:rsidRPr="000472FA">
              <w:rPr>
                <w:sz w:val="20"/>
              </w:rPr>
              <w:lastRenderedPageBreak/>
              <w:t>6496</w:t>
            </w:r>
          </w:p>
        </w:tc>
        <w:tc>
          <w:tcPr>
            <w:tcW w:w="1061" w:type="dxa"/>
            <w:shd w:val="clear" w:color="auto" w:fill="auto"/>
            <w:noWrap/>
          </w:tcPr>
          <w:p w14:paraId="0DD8B9F7" w14:textId="3A2F1C1F" w:rsidR="00323F82" w:rsidRPr="000472FA" w:rsidRDefault="00323F82" w:rsidP="00323F82">
            <w:pPr>
              <w:jc w:val="both"/>
              <w:rPr>
                <w:rFonts w:eastAsia="Times New Roman"/>
                <w:bCs/>
                <w:color w:val="000000"/>
                <w:sz w:val="20"/>
                <w:lang w:val="en-US"/>
              </w:rPr>
            </w:pPr>
            <w:r w:rsidRPr="000472FA">
              <w:rPr>
                <w:sz w:val="20"/>
              </w:rPr>
              <w:t xml:space="preserve">Osama </w:t>
            </w:r>
            <w:proofErr w:type="spellStart"/>
            <w:r w:rsidRPr="000472FA">
              <w:rPr>
                <w:sz w:val="20"/>
              </w:rPr>
              <w:t>Aboulmagd</w:t>
            </w:r>
            <w:proofErr w:type="spellEnd"/>
          </w:p>
        </w:tc>
        <w:tc>
          <w:tcPr>
            <w:tcW w:w="540" w:type="dxa"/>
            <w:shd w:val="clear" w:color="auto" w:fill="auto"/>
            <w:noWrap/>
          </w:tcPr>
          <w:p w14:paraId="4E62E9E2" w14:textId="6B8136AB" w:rsidR="00323F82" w:rsidRPr="000472FA" w:rsidRDefault="00323F82" w:rsidP="00323F82">
            <w:pPr>
              <w:jc w:val="both"/>
              <w:rPr>
                <w:rFonts w:eastAsia="Times New Roman"/>
                <w:bCs/>
                <w:color w:val="000000"/>
                <w:sz w:val="20"/>
                <w:lang w:val="en-US"/>
              </w:rPr>
            </w:pPr>
            <w:r w:rsidRPr="000472FA">
              <w:rPr>
                <w:sz w:val="20"/>
              </w:rPr>
              <w:t>276.59</w:t>
            </w:r>
          </w:p>
        </w:tc>
        <w:tc>
          <w:tcPr>
            <w:tcW w:w="2810" w:type="dxa"/>
            <w:shd w:val="clear" w:color="auto" w:fill="auto"/>
            <w:noWrap/>
          </w:tcPr>
          <w:p w14:paraId="43B362EF" w14:textId="74B35AFA" w:rsidR="00323F82" w:rsidRPr="000472FA" w:rsidRDefault="00323F82" w:rsidP="00323F82">
            <w:pPr>
              <w:jc w:val="both"/>
              <w:rPr>
                <w:rFonts w:eastAsia="Times New Roman"/>
                <w:bCs/>
                <w:color w:val="000000"/>
                <w:sz w:val="20"/>
                <w:lang w:val="en-US"/>
              </w:rPr>
            </w:pPr>
            <w:r w:rsidRPr="000472FA">
              <w:rPr>
                <w:sz w:val="20"/>
              </w:rPr>
              <w:t>I am confused by the statement, "If a NSTR MLD that is receiving a PPDU on a first link simultaneously transmits another PPDU on a second link, then the NSTR..." if it is an NSTR device how it can receive and transmit at the same time?</w:t>
            </w:r>
          </w:p>
        </w:tc>
        <w:tc>
          <w:tcPr>
            <w:tcW w:w="2430" w:type="dxa"/>
            <w:shd w:val="clear" w:color="auto" w:fill="auto"/>
            <w:noWrap/>
          </w:tcPr>
          <w:p w14:paraId="53E750E0" w14:textId="1FB61E16" w:rsidR="00323F82" w:rsidRPr="000472FA" w:rsidRDefault="00323F82" w:rsidP="00323F82">
            <w:pPr>
              <w:jc w:val="both"/>
              <w:rPr>
                <w:rFonts w:eastAsia="Times New Roman"/>
                <w:bCs/>
                <w:color w:val="000000"/>
                <w:sz w:val="20"/>
                <w:lang w:val="en-US"/>
              </w:rPr>
            </w:pPr>
            <w:r w:rsidRPr="000472FA">
              <w:rPr>
                <w:sz w:val="20"/>
              </w:rPr>
              <w:t>Clarify</w:t>
            </w:r>
          </w:p>
        </w:tc>
        <w:tc>
          <w:tcPr>
            <w:tcW w:w="3240" w:type="dxa"/>
            <w:shd w:val="clear" w:color="auto" w:fill="auto"/>
            <w:vAlign w:val="center"/>
          </w:tcPr>
          <w:p w14:paraId="29F997C0" w14:textId="094EC488" w:rsidR="00323F82" w:rsidRDefault="00323F82" w:rsidP="00323F82">
            <w:pPr>
              <w:jc w:val="both"/>
              <w:rPr>
                <w:rFonts w:eastAsia="Times New Roman"/>
                <w:bCs/>
                <w:color w:val="000000"/>
                <w:sz w:val="20"/>
                <w:lang w:val="en-US"/>
              </w:rPr>
            </w:pPr>
            <w:r>
              <w:rPr>
                <w:rFonts w:eastAsia="Times New Roman"/>
                <w:bCs/>
                <w:color w:val="000000"/>
                <w:sz w:val="20"/>
                <w:lang w:val="en-US"/>
              </w:rPr>
              <w:t>Rejected –</w:t>
            </w:r>
          </w:p>
          <w:p w14:paraId="10A5988D" w14:textId="77777777" w:rsidR="00323F82" w:rsidRDefault="00323F82" w:rsidP="00323F82">
            <w:pPr>
              <w:jc w:val="both"/>
              <w:rPr>
                <w:rFonts w:eastAsia="Times New Roman"/>
                <w:bCs/>
                <w:color w:val="000000"/>
                <w:sz w:val="20"/>
                <w:lang w:val="en-US"/>
              </w:rPr>
            </w:pPr>
          </w:p>
          <w:p w14:paraId="6379D4CA" w14:textId="77777777" w:rsidR="00323F82" w:rsidRDefault="00323F82" w:rsidP="00323F82">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53E54563" w14:textId="77777777" w:rsidR="00323F82" w:rsidRDefault="00323F82" w:rsidP="00323F82">
            <w:pPr>
              <w:jc w:val="both"/>
              <w:rPr>
                <w:rFonts w:eastAsia="Times New Roman"/>
                <w:bCs/>
                <w:color w:val="000000"/>
                <w:sz w:val="20"/>
                <w:lang w:val="en-US"/>
              </w:rPr>
            </w:pPr>
          </w:p>
          <w:p w14:paraId="78BA5C46" w14:textId="77777777" w:rsidR="00323F82" w:rsidRDefault="00323F82" w:rsidP="00323F82">
            <w:pPr>
              <w:jc w:val="both"/>
              <w:rPr>
                <w:rFonts w:eastAsia="Times New Roman"/>
                <w:bCs/>
                <w:color w:val="000000"/>
                <w:sz w:val="20"/>
                <w:lang w:val="en-US"/>
              </w:rPr>
            </w:pPr>
            <w:r>
              <w:rPr>
                <w:rFonts w:eastAsia="Times New Roman"/>
                <w:bCs/>
                <w:color w:val="000000"/>
                <w:sz w:val="20"/>
                <w:lang w:val="en-US"/>
              </w:rPr>
              <w:t xml:space="preserve">In response to the commenter, the capability of the device to receive and transmit at the same time depends on the amount of the self-interference caused by the transmission on the other link. This part is explicitly stated in the sentence under discussion as well. </w:t>
            </w:r>
          </w:p>
          <w:p w14:paraId="71437726" w14:textId="77777777" w:rsidR="00323F82" w:rsidRDefault="00323F82" w:rsidP="00323F82">
            <w:pPr>
              <w:jc w:val="both"/>
              <w:rPr>
                <w:rFonts w:eastAsia="Times New Roman"/>
                <w:bCs/>
                <w:color w:val="000000"/>
                <w:sz w:val="20"/>
                <w:lang w:val="en-US"/>
              </w:rPr>
            </w:pPr>
          </w:p>
          <w:p w14:paraId="6C168A59" w14:textId="7FE1E577" w:rsidR="00323F82" w:rsidRPr="000472FA" w:rsidRDefault="00323F82" w:rsidP="00323F82">
            <w:pPr>
              <w:jc w:val="both"/>
              <w:rPr>
                <w:rFonts w:eastAsia="Times New Roman"/>
                <w:bCs/>
                <w:color w:val="000000"/>
                <w:sz w:val="20"/>
                <w:lang w:val="en-US"/>
              </w:rPr>
            </w:pPr>
            <w:r>
              <w:rPr>
                <w:rFonts w:eastAsia="Times New Roman"/>
                <w:bCs/>
                <w:color w:val="000000"/>
                <w:sz w:val="20"/>
                <w:lang w:val="en-US"/>
              </w:rPr>
              <w:t xml:space="preserve">Quoting the sentence: </w:t>
            </w:r>
            <w:r w:rsidRPr="006D6620">
              <w:rPr>
                <w:rFonts w:eastAsia="Times New Roman"/>
                <w:bCs/>
                <w:color w:val="000000"/>
                <w:sz w:val="20"/>
                <w:lang w:val="en-US"/>
              </w:rPr>
              <w:t>If</w:t>
            </w:r>
            <w:r>
              <w:rPr>
                <w:rFonts w:eastAsia="Times New Roman"/>
                <w:bCs/>
                <w:color w:val="000000"/>
                <w:sz w:val="20"/>
                <w:lang w:val="en-US"/>
              </w:rPr>
              <w:t xml:space="preserve"> </w:t>
            </w:r>
            <w:r w:rsidRPr="006D6620">
              <w:rPr>
                <w:rFonts w:eastAsia="Times New Roman"/>
                <w:bCs/>
                <w:color w:val="000000"/>
                <w:sz w:val="20"/>
                <w:lang w:val="en-US"/>
              </w:rPr>
              <w:t>a non-AP MLD that is receiving a PPDU</w:t>
            </w:r>
            <w:r>
              <w:rPr>
                <w:rFonts w:eastAsia="Times New Roman"/>
                <w:bCs/>
                <w:color w:val="000000"/>
                <w:sz w:val="20"/>
                <w:lang w:val="en-US"/>
              </w:rPr>
              <w:t xml:space="preserve"> </w:t>
            </w:r>
            <w:r w:rsidRPr="006D6620">
              <w:rPr>
                <w:rFonts w:eastAsia="Times New Roman"/>
                <w:bCs/>
                <w:color w:val="000000"/>
                <w:sz w:val="20"/>
                <w:lang w:val="en-US"/>
              </w:rPr>
              <w:t xml:space="preserve">on a link that is part of an NSTR link pair for that MLD concurrently transmits another PPDU on another link that is part of the same NSTR link pair for that MLD, then the non-AP MLD </w:t>
            </w:r>
            <w:r w:rsidRPr="006D6620">
              <w:rPr>
                <w:rFonts w:eastAsia="Times New Roman"/>
                <w:bCs/>
                <w:color w:val="000000"/>
                <w:sz w:val="20"/>
                <w:u w:val="single"/>
                <w:lang w:val="en-US"/>
              </w:rPr>
              <w:t>might fail to receive the PPDU</w:t>
            </w:r>
            <w:r w:rsidRPr="006D6620">
              <w:rPr>
                <w:rFonts w:eastAsia="Times New Roman"/>
                <w:bCs/>
                <w:color w:val="000000"/>
                <w:sz w:val="20"/>
                <w:lang w:val="en-US"/>
              </w:rPr>
              <w:t xml:space="preserve"> on the link </w:t>
            </w:r>
            <w:r w:rsidRPr="006D6620">
              <w:rPr>
                <w:rFonts w:eastAsia="Times New Roman"/>
                <w:bCs/>
                <w:color w:val="000000"/>
                <w:sz w:val="20"/>
                <w:u w:val="single"/>
                <w:lang w:val="en-US"/>
              </w:rPr>
              <w:t>because of the interference caused by its transmission on the other link</w:t>
            </w:r>
            <w:r w:rsidRPr="006D6620">
              <w:rPr>
                <w:rFonts w:eastAsia="Times New Roman"/>
                <w:bCs/>
                <w:color w:val="000000"/>
                <w:sz w:val="20"/>
                <w:lang w:val="en-US"/>
              </w:rPr>
              <w:t>.</w:t>
            </w:r>
            <w:r>
              <w:rPr>
                <w:rFonts w:eastAsia="Times New Roman"/>
                <w:bCs/>
                <w:color w:val="000000"/>
                <w:sz w:val="20"/>
                <w:lang w:val="en-US"/>
              </w:rPr>
              <w:t>”</w:t>
            </w:r>
          </w:p>
        </w:tc>
      </w:tr>
      <w:tr w:rsidR="00323F82" w:rsidRPr="00FF756E" w14:paraId="1890FD54" w14:textId="77777777" w:rsidTr="00F65038">
        <w:trPr>
          <w:trHeight w:val="220"/>
        </w:trPr>
        <w:tc>
          <w:tcPr>
            <w:tcW w:w="696" w:type="dxa"/>
            <w:shd w:val="clear" w:color="auto" w:fill="auto"/>
            <w:noWrap/>
          </w:tcPr>
          <w:p w14:paraId="510B73F8" w14:textId="3C56A58E" w:rsidR="00323F82" w:rsidRPr="00A309A5" w:rsidRDefault="00323F82" w:rsidP="00323F82">
            <w:pPr>
              <w:jc w:val="both"/>
              <w:rPr>
                <w:rFonts w:eastAsia="Times New Roman"/>
                <w:bCs/>
                <w:color w:val="000000"/>
                <w:sz w:val="20"/>
                <w:highlight w:val="yellow"/>
                <w:lang w:val="en-US"/>
              </w:rPr>
            </w:pPr>
            <w:r w:rsidRPr="0071230A">
              <w:rPr>
                <w:sz w:val="20"/>
              </w:rPr>
              <w:t>6515</w:t>
            </w:r>
          </w:p>
        </w:tc>
        <w:tc>
          <w:tcPr>
            <w:tcW w:w="1061" w:type="dxa"/>
            <w:shd w:val="clear" w:color="auto" w:fill="auto"/>
            <w:noWrap/>
          </w:tcPr>
          <w:p w14:paraId="3F6CE4A2" w14:textId="631A1FAF" w:rsidR="00323F82" w:rsidRPr="000472FA" w:rsidRDefault="00323F82" w:rsidP="00323F82">
            <w:pPr>
              <w:jc w:val="both"/>
              <w:rPr>
                <w:rFonts w:eastAsia="Times New Roman"/>
                <w:bCs/>
                <w:color w:val="000000"/>
                <w:sz w:val="20"/>
                <w:lang w:val="en-US"/>
              </w:rPr>
            </w:pPr>
            <w:r w:rsidRPr="000472FA">
              <w:rPr>
                <w:sz w:val="20"/>
              </w:rPr>
              <w:t>Pascal VIGER</w:t>
            </w:r>
          </w:p>
        </w:tc>
        <w:tc>
          <w:tcPr>
            <w:tcW w:w="540" w:type="dxa"/>
            <w:shd w:val="clear" w:color="auto" w:fill="auto"/>
            <w:noWrap/>
          </w:tcPr>
          <w:p w14:paraId="4F8BF823" w14:textId="571B266C" w:rsidR="00323F82" w:rsidRPr="000472FA" w:rsidRDefault="00323F82" w:rsidP="00323F82">
            <w:pPr>
              <w:jc w:val="both"/>
              <w:rPr>
                <w:rFonts w:eastAsia="Times New Roman"/>
                <w:bCs/>
                <w:color w:val="000000"/>
                <w:sz w:val="20"/>
                <w:lang w:val="en-US"/>
              </w:rPr>
            </w:pPr>
            <w:r w:rsidRPr="000472FA">
              <w:rPr>
                <w:sz w:val="20"/>
              </w:rPr>
              <w:t>240.04</w:t>
            </w:r>
          </w:p>
        </w:tc>
        <w:tc>
          <w:tcPr>
            <w:tcW w:w="2810" w:type="dxa"/>
            <w:shd w:val="clear" w:color="auto" w:fill="auto"/>
            <w:noWrap/>
          </w:tcPr>
          <w:p w14:paraId="47BB3606" w14:textId="28ACEFCF" w:rsidR="00323F82" w:rsidRPr="000472FA" w:rsidRDefault="00323F82" w:rsidP="00323F82">
            <w:pPr>
              <w:jc w:val="both"/>
              <w:rPr>
                <w:rFonts w:eastAsia="Times New Roman"/>
                <w:bCs/>
                <w:color w:val="000000"/>
                <w:sz w:val="20"/>
                <w:lang w:val="en-US"/>
              </w:rPr>
            </w:pPr>
            <w:r w:rsidRPr="000472FA">
              <w:rPr>
                <w:sz w:val="20"/>
              </w:rPr>
              <w:t xml:space="preserve">The NDP </w:t>
            </w:r>
            <w:proofErr w:type="spellStart"/>
            <w:r w:rsidRPr="000472FA">
              <w:rPr>
                <w:sz w:val="20"/>
              </w:rPr>
              <w:t>Feeback</w:t>
            </w:r>
            <w:proofErr w:type="spellEnd"/>
            <w:r w:rsidRPr="000472FA">
              <w:rPr>
                <w:sz w:val="20"/>
              </w:rPr>
              <w:t xml:space="preserve"> Report procedure is universal (as energy emitted on a RU tone set) and can be used to trigger both HE and EHT stations. There is a need to capitalize on that feature to support an efficient </w:t>
            </w:r>
            <w:proofErr w:type="gramStart"/>
            <w:r w:rsidRPr="000472FA">
              <w:rPr>
                <w:sz w:val="20"/>
              </w:rPr>
              <w:t>random access</w:t>
            </w:r>
            <w:proofErr w:type="gramEnd"/>
            <w:r w:rsidRPr="000472FA">
              <w:rPr>
                <w:sz w:val="20"/>
              </w:rPr>
              <w:t xml:space="preserve"> mechanism</w:t>
            </w:r>
          </w:p>
        </w:tc>
        <w:tc>
          <w:tcPr>
            <w:tcW w:w="2430" w:type="dxa"/>
            <w:shd w:val="clear" w:color="auto" w:fill="auto"/>
            <w:noWrap/>
          </w:tcPr>
          <w:p w14:paraId="74145FD0" w14:textId="0D78AC6C" w:rsidR="00323F82" w:rsidRPr="000472FA" w:rsidRDefault="00323F82" w:rsidP="00323F82">
            <w:pPr>
              <w:jc w:val="both"/>
              <w:rPr>
                <w:rFonts w:eastAsia="Times New Roman"/>
                <w:bCs/>
                <w:color w:val="000000"/>
                <w:sz w:val="20"/>
                <w:lang w:val="en-US"/>
              </w:rPr>
            </w:pPr>
            <w:r w:rsidRPr="000472FA">
              <w:rPr>
                <w:sz w:val="20"/>
              </w:rPr>
              <w:t xml:space="preserve">Please consider an efficient </w:t>
            </w:r>
            <w:proofErr w:type="gramStart"/>
            <w:r w:rsidRPr="000472FA">
              <w:rPr>
                <w:sz w:val="20"/>
              </w:rPr>
              <w:t>Random Access</w:t>
            </w:r>
            <w:proofErr w:type="gramEnd"/>
            <w:r w:rsidRPr="000472FA">
              <w:rPr>
                <w:sz w:val="20"/>
              </w:rPr>
              <w:t xml:space="preserve"> scheme on top of NFRP </w:t>
            </w:r>
            <w:proofErr w:type="spellStart"/>
            <w:r w:rsidRPr="000472FA">
              <w:rPr>
                <w:sz w:val="20"/>
              </w:rPr>
              <w:t>mechansim</w:t>
            </w:r>
            <w:proofErr w:type="spellEnd"/>
            <w:r w:rsidRPr="000472FA">
              <w:rPr>
                <w:sz w:val="20"/>
              </w:rPr>
              <w:t>, as illustrated through document 11-20/1903.</w:t>
            </w:r>
          </w:p>
        </w:tc>
        <w:tc>
          <w:tcPr>
            <w:tcW w:w="3240" w:type="dxa"/>
            <w:shd w:val="clear" w:color="auto" w:fill="auto"/>
            <w:vAlign w:val="center"/>
          </w:tcPr>
          <w:p w14:paraId="462E7824" w14:textId="77777777" w:rsidR="00365179" w:rsidRDefault="00365179" w:rsidP="00365179">
            <w:pPr>
              <w:jc w:val="both"/>
              <w:rPr>
                <w:rFonts w:eastAsia="Times New Roman"/>
                <w:bCs/>
                <w:color w:val="000000"/>
                <w:sz w:val="20"/>
                <w:lang w:val="en-US"/>
              </w:rPr>
            </w:pPr>
            <w:r>
              <w:rPr>
                <w:rFonts w:eastAsia="Times New Roman"/>
                <w:bCs/>
                <w:color w:val="000000"/>
                <w:sz w:val="20"/>
                <w:lang w:val="en-US"/>
              </w:rPr>
              <w:t>Rejected –</w:t>
            </w:r>
          </w:p>
          <w:p w14:paraId="7FC3DF88" w14:textId="77777777" w:rsidR="00365179" w:rsidRDefault="00365179" w:rsidP="00365179">
            <w:pPr>
              <w:jc w:val="both"/>
              <w:rPr>
                <w:rFonts w:eastAsia="Times New Roman"/>
                <w:bCs/>
                <w:color w:val="000000"/>
                <w:sz w:val="20"/>
                <w:lang w:val="en-US"/>
              </w:rPr>
            </w:pPr>
          </w:p>
          <w:p w14:paraId="1863582C" w14:textId="44993D7B" w:rsidR="00365179" w:rsidRDefault="00365179" w:rsidP="00365179">
            <w:pPr>
              <w:jc w:val="both"/>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hyperlink r:id="rId22" w:history="1">
              <w:r w:rsidRPr="00F713B1">
                <w:rPr>
                  <w:rStyle w:val="Hyperlink"/>
                  <w:rFonts w:eastAsia="Times New Roman"/>
                  <w:bCs/>
                  <w:sz w:val="20"/>
                  <w:lang w:val="en-US"/>
                </w:rPr>
                <w:t>11-2</w:t>
              </w:r>
              <w:r w:rsidR="00407126">
                <w:rPr>
                  <w:rStyle w:val="Hyperlink"/>
                  <w:rFonts w:eastAsia="Times New Roman"/>
                  <w:bCs/>
                  <w:sz w:val="20"/>
                  <w:lang w:val="en-US"/>
                </w:rPr>
                <w:t>0</w:t>
              </w:r>
              <w:r w:rsidRPr="00F713B1">
                <w:rPr>
                  <w:rStyle w:val="Hyperlink"/>
                  <w:rFonts w:eastAsia="Times New Roman"/>
                  <w:bCs/>
                  <w:sz w:val="20"/>
                  <w:lang w:val="en-US"/>
                </w:rPr>
                <w:t>/</w:t>
              </w:r>
              <w:r w:rsidR="00407126">
                <w:rPr>
                  <w:rStyle w:val="Hyperlink"/>
                  <w:rFonts w:eastAsia="Times New Roman"/>
                  <w:bCs/>
                  <w:sz w:val="20"/>
                  <w:lang w:val="en-US"/>
                </w:rPr>
                <w:t>1903</w:t>
              </w:r>
              <w:r w:rsidRPr="00F713B1">
                <w:rPr>
                  <w:rStyle w:val="Hyperlink"/>
                  <w:rFonts w:eastAsia="Times New Roman"/>
                  <w:bCs/>
                  <w:sz w:val="20"/>
                  <w:lang w:val="en-US"/>
                </w:rPr>
                <w:t>r</w:t>
              </w:r>
              <w:r w:rsidR="00591BF9">
                <w:rPr>
                  <w:rStyle w:val="Hyperlink"/>
                  <w:rFonts w:eastAsia="Times New Roman"/>
                  <w:bCs/>
                  <w:sz w:val="20"/>
                  <w:lang w:val="en-US"/>
                </w:rPr>
                <w:t>3</w:t>
              </w:r>
            </w:hyperlink>
            <w:r w:rsidRPr="00A83038">
              <w:rPr>
                <w:rFonts w:eastAsia="Times New Roman"/>
                <w:bCs/>
                <w:color w:val="000000"/>
                <w:sz w:val="20"/>
                <w:lang w:val="en-US"/>
              </w:rPr>
              <w:t>, however the group could not reach consensus on a proposed change that would resolve the comment.”</w:t>
            </w:r>
            <w:r>
              <w:rPr>
                <w:rFonts w:eastAsia="Times New Roman"/>
                <w:bCs/>
                <w:color w:val="000000"/>
                <w:sz w:val="20"/>
                <w:lang w:val="en-US"/>
              </w:rPr>
              <w:t xml:space="preserve"> </w:t>
            </w:r>
          </w:p>
          <w:p w14:paraId="363A5BE3" w14:textId="77777777" w:rsidR="00365179" w:rsidRDefault="00365179" w:rsidP="00365179">
            <w:pPr>
              <w:jc w:val="both"/>
              <w:rPr>
                <w:rFonts w:eastAsia="Times New Roman"/>
                <w:bCs/>
                <w:color w:val="000000"/>
                <w:sz w:val="20"/>
                <w:lang w:val="en-US"/>
              </w:rPr>
            </w:pPr>
          </w:p>
          <w:p w14:paraId="4CACB462" w14:textId="1A0101C0" w:rsidR="00323F82" w:rsidRPr="000472FA" w:rsidRDefault="00365179" w:rsidP="00365179">
            <w:pPr>
              <w:jc w:val="both"/>
              <w:rPr>
                <w:rFonts w:eastAsia="Times New Roman"/>
                <w:bCs/>
                <w:color w:val="000000"/>
                <w:sz w:val="20"/>
                <w:lang w:val="en-US"/>
              </w:rPr>
            </w:pPr>
            <w:r>
              <w:rPr>
                <w:rFonts w:eastAsia="Times New Roman"/>
                <w:bCs/>
                <w:color w:val="000000"/>
                <w:sz w:val="20"/>
                <w:lang w:val="en-US"/>
              </w:rPr>
              <w:t xml:space="preserve">The discussion occurred during the </w:t>
            </w:r>
            <w:r w:rsidR="0071230A">
              <w:rPr>
                <w:rFonts w:eastAsia="Times New Roman"/>
                <w:bCs/>
                <w:color w:val="000000"/>
                <w:sz w:val="20"/>
                <w:lang w:val="en-US"/>
              </w:rPr>
              <w:t>Joint</w:t>
            </w:r>
            <w:r>
              <w:rPr>
                <w:rFonts w:eastAsia="Times New Roman"/>
                <w:bCs/>
                <w:color w:val="000000"/>
                <w:sz w:val="20"/>
                <w:lang w:val="en-US"/>
              </w:rPr>
              <w:t xml:space="preserve"> conf call of </w:t>
            </w:r>
            <w:r w:rsidR="0071230A">
              <w:rPr>
                <w:rFonts w:eastAsia="Times New Roman"/>
                <w:bCs/>
                <w:color w:val="000000"/>
                <w:sz w:val="20"/>
                <w:lang w:val="en-US"/>
              </w:rPr>
              <w:t>23</w:t>
            </w:r>
            <w:r>
              <w:rPr>
                <w:rFonts w:eastAsia="Times New Roman"/>
                <w:bCs/>
                <w:color w:val="000000"/>
                <w:sz w:val="20"/>
                <w:lang w:val="en-US"/>
              </w:rPr>
              <w:t xml:space="preserve"> </w:t>
            </w:r>
            <w:r w:rsidR="0071230A">
              <w:rPr>
                <w:rFonts w:eastAsia="Times New Roman"/>
                <w:bCs/>
                <w:color w:val="000000"/>
                <w:sz w:val="20"/>
                <w:lang w:val="en-US"/>
              </w:rPr>
              <w:t>June</w:t>
            </w:r>
            <w:r>
              <w:rPr>
                <w:rFonts w:eastAsia="Times New Roman"/>
                <w:bCs/>
                <w:color w:val="000000"/>
                <w:sz w:val="20"/>
                <w:lang w:val="en-US"/>
              </w:rPr>
              <w:t xml:space="preserve"> 2021 in </w:t>
            </w:r>
            <w:hyperlink r:id="rId23" w:history="1">
              <w:r w:rsidRPr="00F713B1">
                <w:rPr>
                  <w:rStyle w:val="Hyperlink"/>
                  <w:rFonts w:eastAsia="Times New Roman"/>
                  <w:bCs/>
                  <w:sz w:val="20"/>
                  <w:lang w:val="en-US"/>
                </w:rPr>
                <w:t>11-2</w:t>
              </w:r>
              <w:r w:rsidR="00591BF9">
                <w:rPr>
                  <w:rStyle w:val="Hyperlink"/>
                  <w:rFonts w:eastAsia="Times New Roman"/>
                  <w:bCs/>
                  <w:sz w:val="20"/>
                  <w:lang w:val="en-US"/>
                </w:rPr>
                <w:t>0</w:t>
              </w:r>
              <w:r w:rsidRPr="00F713B1">
                <w:rPr>
                  <w:rStyle w:val="Hyperlink"/>
                  <w:rFonts w:eastAsia="Times New Roman"/>
                  <w:bCs/>
                  <w:sz w:val="20"/>
                  <w:lang w:val="en-US"/>
                </w:rPr>
                <w:t>/</w:t>
              </w:r>
              <w:r w:rsidR="00591BF9">
                <w:rPr>
                  <w:rStyle w:val="Hyperlink"/>
                  <w:rFonts w:eastAsia="Times New Roman"/>
                  <w:bCs/>
                  <w:sz w:val="20"/>
                  <w:lang w:val="en-US"/>
                </w:rPr>
                <w:t>1903</w:t>
              </w:r>
              <w:r w:rsidRPr="00F713B1">
                <w:rPr>
                  <w:rStyle w:val="Hyperlink"/>
                  <w:rFonts w:eastAsia="Times New Roman"/>
                  <w:bCs/>
                  <w:sz w:val="20"/>
                  <w:lang w:val="en-US"/>
                </w:rPr>
                <w:t>r</w:t>
              </w:r>
              <w:r w:rsidR="00591BF9">
                <w:rPr>
                  <w:rStyle w:val="Hyperlink"/>
                  <w:rFonts w:eastAsia="Times New Roman"/>
                  <w:bCs/>
                  <w:sz w:val="20"/>
                  <w:lang w:val="en-US"/>
                </w:rPr>
                <w:t>3</w:t>
              </w:r>
            </w:hyperlink>
            <w:r>
              <w:rPr>
                <w:rFonts w:eastAsia="Times New Roman"/>
                <w:bCs/>
                <w:color w:val="000000"/>
                <w:sz w:val="20"/>
                <w:lang w:val="en-US"/>
              </w:rPr>
              <w:t xml:space="preserve"> and no SP was run at that time.</w:t>
            </w:r>
          </w:p>
        </w:tc>
      </w:tr>
      <w:tr w:rsidR="00323F82" w:rsidRPr="00FF756E" w14:paraId="119A7A1E" w14:textId="77777777" w:rsidTr="00F65038">
        <w:trPr>
          <w:trHeight w:val="220"/>
        </w:trPr>
        <w:tc>
          <w:tcPr>
            <w:tcW w:w="696" w:type="dxa"/>
            <w:shd w:val="clear" w:color="auto" w:fill="auto"/>
            <w:noWrap/>
          </w:tcPr>
          <w:p w14:paraId="0D533E4F" w14:textId="7C3E7A60" w:rsidR="00323F82" w:rsidRPr="00A309A5" w:rsidRDefault="00323F82" w:rsidP="00323F82">
            <w:pPr>
              <w:jc w:val="both"/>
              <w:rPr>
                <w:rFonts w:eastAsia="Times New Roman"/>
                <w:bCs/>
                <w:color w:val="000000"/>
                <w:sz w:val="20"/>
                <w:highlight w:val="yellow"/>
                <w:lang w:val="en-US"/>
              </w:rPr>
            </w:pPr>
            <w:r w:rsidRPr="00D32DE1">
              <w:rPr>
                <w:sz w:val="20"/>
              </w:rPr>
              <w:t>6654</w:t>
            </w:r>
          </w:p>
        </w:tc>
        <w:tc>
          <w:tcPr>
            <w:tcW w:w="1061" w:type="dxa"/>
            <w:shd w:val="clear" w:color="auto" w:fill="auto"/>
            <w:noWrap/>
          </w:tcPr>
          <w:p w14:paraId="4D8A186B" w14:textId="03E9B41B" w:rsidR="00323F82" w:rsidRPr="000472FA" w:rsidRDefault="00323F82" w:rsidP="00323F82">
            <w:pPr>
              <w:jc w:val="both"/>
              <w:rPr>
                <w:rFonts w:eastAsia="Times New Roman"/>
                <w:bCs/>
                <w:color w:val="000000"/>
                <w:sz w:val="20"/>
                <w:lang w:val="en-US"/>
              </w:rPr>
            </w:pPr>
            <w:r w:rsidRPr="000472FA">
              <w:rPr>
                <w:sz w:val="20"/>
              </w:rPr>
              <w:t>Qi Wang</w:t>
            </w:r>
          </w:p>
        </w:tc>
        <w:tc>
          <w:tcPr>
            <w:tcW w:w="540" w:type="dxa"/>
            <w:shd w:val="clear" w:color="auto" w:fill="auto"/>
            <w:noWrap/>
          </w:tcPr>
          <w:p w14:paraId="45D791CB" w14:textId="479DD114" w:rsidR="00323F82" w:rsidRPr="000472FA" w:rsidRDefault="00323F82" w:rsidP="00323F82">
            <w:pPr>
              <w:jc w:val="both"/>
              <w:rPr>
                <w:rFonts w:eastAsia="Times New Roman"/>
                <w:bCs/>
                <w:color w:val="000000"/>
                <w:sz w:val="20"/>
                <w:lang w:val="en-US"/>
              </w:rPr>
            </w:pPr>
            <w:r w:rsidRPr="000472FA">
              <w:rPr>
                <w:sz w:val="20"/>
              </w:rPr>
              <w:t>220.08</w:t>
            </w:r>
          </w:p>
        </w:tc>
        <w:tc>
          <w:tcPr>
            <w:tcW w:w="2810" w:type="dxa"/>
            <w:shd w:val="clear" w:color="auto" w:fill="auto"/>
            <w:noWrap/>
          </w:tcPr>
          <w:p w14:paraId="7A00F92D" w14:textId="697B6500" w:rsidR="00323F82" w:rsidRPr="000472FA" w:rsidRDefault="00323F82" w:rsidP="00323F82">
            <w:pPr>
              <w:jc w:val="both"/>
              <w:rPr>
                <w:rFonts w:eastAsia="Times New Roman"/>
                <w:bCs/>
                <w:color w:val="000000"/>
                <w:sz w:val="20"/>
                <w:lang w:val="en-US"/>
              </w:rPr>
            </w:pPr>
            <w:r w:rsidRPr="000472FA">
              <w:rPr>
                <w:sz w:val="20"/>
              </w:rPr>
              <w:t>"Each transmitter STA that is affiliated with an MLD shall use the PN that is maintained by the MLD for the PTKSA and the PN that is maintained by the AP affiliated with the AP MLD for the GTKSA."  Unify the design for unicast and groupcast frame delivery. Specify that a ML level common GTK and PN check applied to group addressed frames delivery over all links.</w:t>
            </w:r>
          </w:p>
        </w:tc>
        <w:tc>
          <w:tcPr>
            <w:tcW w:w="2430" w:type="dxa"/>
            <w:shd w:val="clear" w:color="auto" w:fill="auto"/>
            <w:noWrap/>
          </w:tcPr>
          <w:p w14:paraId="12642AC9" w14:textId="3DDEB2ED" w:rsidR="00323F82" w:rsidRPr="000472FA" w:rsidRDefault="00323F82" w:rsidP="00323F82">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328F6239" w14:textId="77777777" w:rsidR="002A4933" w:rsidRPr="002A4933" w:rsidRDefault="002A4933" w:rsidP="002A4933">
            <w:pPr>
              <w:jc w:val="both"/>
              <w:rPr>
                <w:rFonts w:eastAsia="Times New Roman"/>
                <w:bCs/>
                <w:color w:val="000000"/>
                <w:sz w:val="20"/>
                <w:lang w:val="en-US"/>
              </w:rPr>
            </w:pPr>
            <w:r w:rsidRPr="002A4933">
              <w:rPr>
                <w:rFonts w:eastAsia="Times New Roman"/>
                <w:bCs/>
                <w:color w:val="000000"/>
                <w:sz w:val="20"/>
                <w:lang w:val="en-US"/>
              </w:rPr>
              <w:t>Rejected –</w:t>
            </w:r>
          </w:p>
          <w:p w14:paraId="4E0C51D9" w14:textId="7F24A072" w:rsidR="002A4933" w:rsidRPr="002A4933" w:rsidRDefault="002A4933" w:rsidP="002A4933">
            <w:pPr>
              <w:jc w:val="both"/>
              <w:rPr>
                <w:rFonts w:eastAsia="Times New Roman"/>
                <w:bCs/>
                <w:color w:val="000000"/>
                <w:sz w:val="20"/>
                <w:lang w:val="en-US"/>
              </w:rPr>
            </w:pPr>
          </w:p>
          <w:p w14:paraId="27CA292D" w14:textId="7D405521" w:rsidR="00323F82" w:rsidRPr="000472FA" w:rsidRDefault="002A4933" w:rsidP="002A4933">
            <w:pPr>
              <w:jc w:val="both"/>
              <w:rPr>
                <w:rFonts w:eastAsia="Times New Roman"/>
                <w:bCs/>
                <w:color w:val="000000"/>
                <w:sz w:val="20"/>
                <w:lang w:val="en-US"/>
              </w:rPr>
            </w:pPr>
            <w:r w:rsidRPr="002A4933">
              <w:rPr>
                <w:rFonts w:eastAsia="Times New Roman"/>
                <w:bCs/>
                <w:color w:val="000000"/>
                <w:sz w:val="20"/>
                <w:lang w:val="en-US"/>
              </w:rPr>
              <w:t xml:space="preserve">Need for MLD level group addressed PN has been discussed in </w:t>
            </w:r>
            <w:hyperlink r:id="rId24" w:history="1">
              <w:r w:rsidRPr="002A4933">
                <w:rPr>
                  <w:rStyle w:val="Hyperlink"/>
                  <w:rFonts w:eastAsia="Times New Roman"/>
                  <w:bCs/>
                  <w:sz w:val="20"/>
                  <w:lang w:val="en-US"/>
                </w:rPr>
                <w:t>11-21/411r3</w:t>
              </w:r>
            </w:hyperlink>
            <w:r w:rsidRPr="002A4933">
              <w:rPr>
                <w:rFonts w:eastAsia="Times New Roman"/>
                <w:bCs/>
                <w:color w:val="000000"/>
                <w:sz w:val="20"/>
                <w:lang w:val="en-US"/>
              </w:rPr>
              <w:t xml:space="preserve"> but the proposal is not adopted.</w:t>
            </w:r>
          </w:p>
        </w:tc>
      </w:tr>
      <w:tr w:rsidR="00323F82" w:rsidRPr="00FF756E" w14:paraId="3ABB907F" w14:textId="77777777" w:rsidTr="00F65038">
        <w:trPr>
          <w:trHeight w:val="220"/>
        </w:trPr>
        <w:tc>
          <w:tcPr>
            <w:tcW w:w="696" w:type="dxa"/>
            <w:shd w:val="clear" w:color="auto" w:fill="auto"/>
            <w:noWrap/>
          </w:tcPr>
          <w:p w14:paraId="6E4B9169" w14:textId="37AF33C5" w:rsidR="00323F82" w:rsidRPr="00A309A5" w:rsidRDefault="00323F82" w:rsidP="00323F82">
            <w:pPr>
              <w:jc w:val="both"/>
              <w:rPr>
                <w:rFonts w:eastAsia="Times New Roman"/>
                <w:bCs/>
                <w:color w:val="000000"/>
                <w:sz w:val="20"/>
                <w:highlight w:val="yellow"/>
                <w:lang w:val="en-US"/>
              </w:rPr>
            </w:pPr>
            <w:r w:rsidRPr="008C08C4">
              <w:rPr>
                <w:sz w:val="20"/>
              </w:rPr>
              <w:lastRenderedPageBreak/>
              <w:t>6655</w:t>
            </w:r>
          </w:p>
        </w:tc>
        <w:tc>
          <w:tcPr>
            <w:tcW w:w="1061" w:type="dxa"/>
            <w:shd w:val="clear" w:color="auto" w:fill="auto"/>
            <w:noWrap/>
          </w:tcPr>
          <w:p w14:paraId="6416520B" w14:textId="5761DCBD" w:rsidR="00323F82" w:rsidRPr="000472FA" w:rsidRDefault="00323F82" w:rsidP="00323F82">
            <w:pPr>
              <w:jc w:val="both"/>
              <w:rPr>
                <w:rFonts w:eastAsia="Times New Roman"/>
                <w:bCs/>
                <w:color w:val="000000"/>
                <w:sz w:val="20"/>
                <w:lang w:val="en-US"/>
              </w:rPr>
            </w:pPr>
            <w:r w:rsidRPr="000472FA">
              <w:rPr>
                <w:sz w:val="20"/>
              </w:rPr>
              <w:t>Qi Wang</w:t>
            </w:r>
          </w:p>
        </w:tc>
        <w:tc>
          <w:tcPr>
            <w:tcW w:w="540" w:type="dxa"/>
            <w:shd w:val="clear" w:color="auto" w:fill="auto"/>
            <w:noWrap/>
          </w:tcPr>
          <w:p w14:paraId="47565539" w14:textId="0C6ACFEC" w:rsidR="00323F82" w:rsidRPr="000472FA" w:rsidRDefault="00323F82" w:rsidP="00323F82">
            <w:pPr>
              <w:jc w:val="both"/>
              <w:rPr>
                <w:rFonts w:eastAsia="Times New Roman"/>
                <w:bCs/>
                <w:color w:val="000000"/>
                <w:sz w:val="20"/>
                <w:lang w:val="en-US"/>
              </w:rPr>
            </w:pPr>
            <w:r w:rsidRPr="000472FA">
              <w:rPr>
                <w:sz w:val="20"/>
              </w:rPr>
              <w:t>228.09</w:t>
            </w:r>
          </w:p>
        </w:tc>
        <w:tc>
          <w:tcPr>
            <w:tcW w:w="2810" w:type="dxa"/>
            <w:shd w:val="clear" w:color="auto" w:fill="auto"/>
            <w:noWrap/>
          </w:tcPr>
          <w:p w14:paraId="561054C1" w14:textId="23830697" w:rsidR="00323F82" w:rsidRPr="000472FA" w:rsidRDefault="00323F82" w:rsidP="00323F82">
            <w:pPr>
              <w:jc w:val="both"/>
              <w:rPr>
                <w:rFonts w:eastAsia="Times New Roman"/>
                <w:bCs/>
                <w:color w:val="000000"/>
                <w:sz w:val="20"/>
                <w:lang w:val="en-US"/>
              </w:rPr>
            </w:pPr>
            <w:r w:rsidRPr="000472FA">
              <w:rPr>
                <w:sz w:val="20"/>
              </w:rPr>
              <w:t>"MLO GTK: is the GTK for the AP affiliated with the AP MLD for the link specified by the</w:t>
            </w:r>
            <w:r w:rsidRPr="000472FA">
              <w:rPr>
                <w:sz w:val="20"/>
              </w:rPr>
              <w:br/>
              <w:t xml:space="preserve">value in the </w:t>
            </w:r>
            <w:proofErr w:type="spellStart"/>
            <w:r w:rsidRPr="000472FA">
              <w:rPr>
                <w:sz w:val="20"/>
              </w:rPr>
              <w:t>LinkID</w:t>
            </w:r>
            <w:proofErr w:type="spellEnd"/>
            <w:r w:rsidRPr="000472FA">
              <w:rPr>
                <w:sz w:val="20"/>
              </w:rPr>
              <w:t xml:space="preserve"> field." Unify the design for unicast and groupcast frame delivery. Specify that a ML level common GTK and PN check applied to group addressed frames delivery over all links.</w:t>
            </w:r>
          </w:p>
        </w:tc>
        <w:tc>
          <w:tcPr>
            <w:tcW w:w="2430" w:type="dxa"/>
            <w:shd w:val="clear" w:color="auto" w:fill="auto"/>
            <w:noWrap/>
          </w:tcPr>
          <w:p w14:paraId="4B906347" w14:textId="74A0962F" w:rsidR="00323F82" w:rsidRPr="000472FA" w:rsidRDefault="00323F82" w:rsidP="00323F82">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3D8E79D8" w14:textId="77777777" w:rsidR="00D32DE1" w:rsidRPr="00D32DE1" w:rsidRDefault="00D32DE1" w:rsidP="00D32DE1">
            <w:pPr>
              <w:jc w:val="both"/>
              <w:rPr>
                <w:rFonts w:eastAsia="Times New Roman"/>
                <w:bCs/>
                <w:color w:val="000000"/>
                <w:sz w:val="20"/>
                <w:lang w:val="en-US"/>
              </w:rPr>
            </w:pPr>
            <w:r w:rsidRPr="00D32DE1">
              <w:rPr>
                <w:rFonts w:eastAsia="Times New Roman"/>
                <w:bCs/>
                <w:color w:val="000000"/>
                <w:sz w:val="20"/>
                <w:lang w:val="en-US"/>
              </w:rPr>
              <w:t>Rejected –</w:t>
            </w:r>
          </w:p>
          <w:p w14:paraId="1DE52C56" w14:textId="77777777" w:rsidR="00D32DE1" w:rsidRPr="00D32DE1" w:rsidRDefault="00D32DE1" w:rsidP="00D32DE1">
            <w:pPr>
              <w:jc w:val="both"/>
              <w:rPr>
                <w:rFonts w:eastAsia="Times New Roman"/>
                <w:bCs/>
                <w:color w:val="000000"/>
                <w:sz w:val="20"/>
                <w:lang w:val="en-US"/>
              </w:rPr>
            </w:pPr>
          </w:p>
          <w:p w14:paraId="7BE2A30D" w14:textId="77777777" w:rsidR="00D32DE1" w:rsidRPr="00D32DE1" w:rsidRDefault="00D32DE1" w:rsidP="00D32DE1">
            <w:pPr>
              <w:jc w:val="both"/>
              <w:rPr>
                <w:rFonts w:eastAsia="Times New Roman"/>
                <w:bCs/>
                <w:color w:val="000000"/>
                <w:sz w:val="20"/>
                <w:lang w:val="en-US"/>
              </w:rPr>
            </w:pPr>
            <w:r w:rsidRPr="00D32DE1">
              <w:rPr>
                <w:rFonts w:eastAsia="Times New Roman"/>
                <w:bCs/>
                <w:color w:val="000000"/>
                <w:sz w:val="20"/>
                <w:lang w:val="en-US"/>
              </w:rPr>
              <w:t xml:space="preserve"> </w:t>
            </w:r>
          </w:p>
          <w:p w14:paraId="40961253" w14:textId="77777777" w:rsidR="00D32DE1" w:rsidRPr="00D32DE1" w:rsidRDefault="00D32DE1" w:rsidP="00D32DE1">
            <w:pPr>
              <w:jc w:val="both"/>
              <w:rPr>
                <w:rFonts w:eastAsia="Times New Roman"/>
                <w:bCs/>
                <w:color w:val="000000"/>
                <w:sz w:val="20"/>
                <w:lang w:val="en-US"/>
              </w:rPr>
            </w:pPr>
          </w:p>
          <w:p w14:paraId="5849C382" w14:textId="77777777" w:rsidR="00D32DE1" w:rsidRPr="00D32DE1" w:rsidRDefault="00D32DE1" w:rsidP="00D32DE1">
            <w:pPr>
              <w:jc w:val="both"/>
              <w:rPr>
                <w:rFonts w:eastAsia="Times New Roman"/>
                <w:bCs/>
                <w:color w:val="000000"/>
                <w:sz w:val="20"/>
                <w:lang w:val="en-US"/>
              </w:rPr>
            </w:pPr>
            <w:r w:rsidRPr="00D32DE1">
              <w:rPr>
                <w:rFonts w:eastAsia="Times New Roman"/>
                <w:bCs/>
                <w:color w:val="000000"/>
                <w:sz w:val="20"/>
                <w:lang w:val="en-US"/>
              </w:rPr>
              <w:t xml:space="preserve"> </w:t>
            </w:r>
          </w:p>
          <w:p w14:paraId="20DE2566" w14:textId="77777777" w:rsidR="00D32DE1" w:rsidRPr="00D32DE1" w:rsidRDefault="00D32DE1" w:rsidP="00D32DE1">
            <w:pPr>
              <w:jc w:val="both"/>
              <w:rPr>
                <w:rFonts w:eastAsia="Times New Roman"/>
                <w:bCs/>
                <w:color w:val="000000"/>
                <w:sz w:val="20"/>
                <w:lang w:val="en-US"/>
              </w:rPr>
            </w:pPr>
          </w:p>
          <w:p w14:paraId="7D3D7B99" w14:textId="27397CB9" w:rsidR="00323F82" w:rsidRPr="000472FA" w:rsidRDefault="00D32DE1" w:rsidP="00D32DE1">
            <w:pPr>
              <w:jc w:val="both"/>
              <w:rPr>
                <w:rFonts w:eastAsia="Times New Roman"/>
                <w:bCs/>
                <w:color w:val="000000"/>
                <w:sz w:val="20"/>
                <w:lang w:val="en-US"/>
              </w:rPr>
            </w:pPr>
            <w:r w:rsidRPr="00D32DE1">
              <w:rPr>
                <w:rFonts w:eastAsia="Times New Roman"/>
                <w:bCs/>
                <w:color w:val="000000"/>
                <w:sz w:val="20"/>
                <w:lang w:val="en-US"/>
              </w:rPr>
              <w:t xml:space="preserve">Need for MLD level group addressed PN has been discussed in </w:t>
            </w:r>
            <w:hyperlink r:id="rId25" w:history="1">
              <w:r w:rsidRPr="008C08C4">
                <w:rPr>
                  <w:rStyle w:val="Hyperlink"/>
                  <w:rFonts w:eastAsia="Times New Roman"/>
                  <w:bCs/>
                  <w:sz w:val="20"/>
                  <w:lang w:val="en-US"/>
                </w:rPr>
                <w:t>11-21/411r3</w:t>
              </w:r>
            </w:hyperlink>
            <w:r w:rsidRPr="00D32DE1">
              <w:rPr>
                <w:rFonts w:eastAsia="Times New Roman"/>
                <w:bCs/>
                <w:color w:val="000000"/>
                <w:sz w:val="20"/>
                <w:lang w:val="en-US"/>
              </w:rPr>
              <w:t xml:space="preserve"> but the proposal is not adopted.</w:t>
            </w:r>
          </w:p>
        </w:tc>
      </w:tr>
      <w:tr w:rsidR="00323F82" w:rsidRPr="00FF756E" w14:paraId="0B4009AA" w14:textId="77777777" w:rsidTr="00F65038">
        <w:trPr>
          <w:trHeight w:val="220"/>
        </w:trPr>
        <w:tc>
          <w:tcPr>
            <w:tcW w:w="696" w:type="dxa"/>
            <w:shd w:val="clear" w:color="auto" w:fill="auto"/>
            <w:noWrap/>
          </w:tcPr>
          <w:p w14:paraId="48A331FA" w14:textId="605E2622" w:rsidR="00323F82" w:rsidRPr="00A309A5" w:rsidRDefault="00323F82" w:rsidP="00323F82">
            <w:pPr>
              <w:jc w:val="both"/>
              <w:rPr>
                <w:rFonts w:eastAsia="Times New Roman"/>
                <w:bCs/>
                <w:color w:val="000000"/>
                <w:sz w:val="20"/>
                <w:highlight w:val="yellow"/>
                <w:lang w:val="en-US"/>
              </w:rPr>
            </w:pPr>
            <w:r w:rsidRPr="00205F5E">
              <w:rPr>
                <w:sz w:val="20"/>
              </w:rPr>
              <w:t>6656</w:t>
            </w:r>
          </w:p>
        </w:tc>
        <w:tc>
          <w:tcPr>
            <w:tcW w:w="1061" w:type="dxa"/>
            <w:shd w:val="clear" w:color="auto" w:fill="auto"/>
            <w:noWrap/>
          </w:tcPr>
          <w:p w14:paraId="37C1157E" w14:textId="16E9E0A3" w:rsidR="00323F82" w:rsidRPr="000472FA" w:rsidRDefault="00323F82" w:rsidP="00323F82">
            <w:pPr>
              <w:jc w:val="both"/>
              <w:rPr>
                <w:rFonts w:eastAsia="Times New Roman"/>
                <w:bCs/>
                <w:color w:val="000000"/>
                <w:sz w:val="20"/>
                <w:lang w:val="en-US"/>
              </w:rPr>
            </w:pPr>
            <w:r w:rsidRPr="000472FA">
              <w:rPr>
                <w:sz w:val="20"/>
              </w:rPr>
              <w:t>Qi Wang</w:t>
            </w:r>
          </w:p>
        </w:tc>
        <w:tc>
          <w:tcPr>
            <w:tcW w:w="540" w:type="dxa"/>
            <w:shd w:val="clear" w:color="auto" w:fill="auto"/>
            <w:noWrap/>
          </w:tcPr>
          <w:p w14:paraId="05625C2B" w14:textId="78B75A89" w:rsidR="00323F82" w:rsidRPr="000472FA" w:rsidRDefault="00323F82" w:rsidP="00323F82">
            <w:pPr>
              <w:jc w:val="both"/>
              <w:rPr>
                <w:rFonts w:eastAsia="Times New Roman"/>
                <w:bCs/>
                <w:color w:val="000000"/>
                <w:sz w:val="20"/>
                <w:lang w:val="en-US"/>
              </w:rPr>
            </w:pPr>
            <w:r w:rsidRPr="000472FA">
              <w:rPr>
                <w:sz w:val="20"/>
              </w:rPr>
              <w:t>256.11</w:t>
            </w:r>
          </w:p>
        </w:tc>
        <w:tc>
          <w:tcPr>
            <w:tcW w:w="2810" w:type="dxa"/>
            <w:shd w:val="clear" w:color="auto" w:fill="auto"/>
            <w:noWrap/>
          </w:tcPr>
          <w:p w14:paraId="2976857C" w14:textId="4FAE8647" w:rsidR="00323F82" w:rsidRPr="000472FA" w:rsidRDefault="00323F82" w:rsidP="00323F82">
            <w:pPr>
              <w:jc w:val="both"/>
              <w:rPr>
                <w:rFonts w:eastAsia="Times New Roman"/>
                <w:bCs/>
                <w:color w:val="000000"/>
                <w:sz w:val="20"/>
                <w:lang w:val="en-US"/>
              </w:rPr>
            </w:pPr>
            <w:r w:rsidRPr="000472FA">
              <w:rPr>
                <w:sz w:val="20"/>
              </w:rPr>
              <w:t>"Different links use different GTK/IGTK/BIGTK and each link has its own PN space. The</w:t>
            </w:r>
            <w:r w:rsidRPr="000472FA">
              <w:rPr>
                <w:sz w:val="20"/>
              </w:rPr>
              <w:br/>
              <w:t>GTK/IGTK/BIGTK of each setup links are delivered to the non-AP MLD using a single 4-way handshake as defined in 12.7.6 (4-way handshake).". Specify that a ML level common GTK and PN check applied to group addressed frames delivery over all links.</w:t>
            </w:r>
          </w:p>
        </w:tc>
        <w:tc>
          <w:tcPr>
            <w:tcW w:w="2430" w:type="dxa"/>
            <w:shd w:val="clear" w:color="auto" w:fill="auto"/>
            <w:noWrap/>
          </w:tcPr>
          <w:p w14:paraId="42EBB1CD" w14:textId="75623FB6" w:rsidR="00323F82" w:rsidRPr="000472FA" w:rsidRDefault="00323F82" w:rsidP="00323F82">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58EF0721" w14:textId="77777777" w:rsidR="00A14D27" w:rsidRPr="00A14D27" w:rsidRDefault="00A14D27" w:rsidP="00A14D27">
            <w:pPr>
              <w:jc w:val="both"/>
              <w:rPr>
                <w:rFonts w:eastAsia="Times New Roman"/>
                <w:bCs/>
                <w:color w:val="000000"/>
                <w:sz w:val="20"/>
                <w:lang w:val="en-US"/>
              </w:rPr>
            </w:pPr>
            <w:r w:rsidRPr="00A14D27">
              <w:rPr>
                <w:rFonts w:eastAsia="Times New Roman"/>
                <w:bCs/>
                <w:color w:val="000000"/>
                <w:sz w:val="20"/>
                <w:lang w:val="en-US"/>
              </w:rPr>
              <w:t>Rejected –</w:t>
            </w:r>
          </w:p>
          <w:p w14:paraId="01630C1D" w14:textId="77777777" w:rsidR="00A14D27" w:rsidRPr="00A14D27" w:rsidRDefault="00A14D27" w:rsidP="00A14D27">
            <w:pPr>
              <w:jc w:val="both"/>
              <w:rPr>
                <w:rFonts w:eastAsia="Times New Roman"/>
                <w:bCs/>
                <w:color w:val="000000"/>
                <w:sz w:val="20"/>
                <w:lang w:val="en-US"/>
              </w:rPr>
            </w:pPr>
          </w:p>
          <w:p w14:paraId="6710D173" w14:textId="6677CEC2" w:rsidR="00323F82" w:rsidRPr="000472FA" w:rsidRDefault="00A14D27" w:rsidP="00A14D27">
            <w:pPr>
              <w:jc w:val="both"/>
              <w:rPr>
                <w:rFonts w:eastAsia="Times New Roman"/>
                <w:bCs/>
                <w:color w:val="000000"/>
                <w:sz w:val="20"/>
                <w:lang w:val="en-US"/>
              </w:rPr>
            </w:pPr>
            <w:r w:rsidRPr="00A14D27">
              <w:rPr>
                <w:rFonts w:eastAsia="Times New Roman"/>
                <w:bCs/>
                <w:color w:val="000000"/>
                <w:sz w:val="20"/>
                <w:lang w:val="en-US"/>
              </w:rPr>
              <w:t xml:space="preserve">Need for MLD level group addressed PN has been discussed in </w:t>
            </w:r>
            <w:hyperlink r:id="rId26" w:history="1">
              <w:r w:rsidRPr="00A14D27">
                <w:rPr>
                  <w:rStyle w:val="Hyperlink"/>
                  <w:rFonts w:eastAsia="Times New Roman"/>
                  <w:bCs/>
                  <w:sz w:val="20"/>
                  <w:lang w:val="en-US"/>
                </w:rPr>
                <w:t>11-21/411r3</w:t>
              </w:r>
            </w:hyperlink>
            <w:r w:rsidRPr="00A14D27">
              <w:rPr>
                <w:rFonts w:eastAsia="Times New Roman"/>
                <w:bCs/>
                <w:color w:val="000000"/>
                <w:sz w:val="20"/>
                <w:lang w:val="en-US"/>
              </w:rPr>
              <w:t xml:space="preserve"> but the proposal is not adopted.</w:t>
            </w:r>
          </w:p>
        </w:tc>
      </w:tr>
      <w:tr w:rsidR="00323F82" w:rsidRPr="00FF756E" w14:paraId="3A5F0549" w14:textId="77777777" w:rsidTr="00F65038">
        <w:trPr>
          <w:trHeight w:val="220"/>
        </w:trPr>
        <w:tc>
          <w:tcPr>
            <w:tcW w:w="696" w:type="dxa"/>
            <w:shd w:val="clear" w:color="auto" w:fill="auto"/>
            <w:noWrap/>
          </w:tcPr>
          <w:p w14:paraId="32BF6CEA" w14:textId="255B917A" w:rsidR="00323F82" w:rsidRPr="00A309A5" w:rsidRDefault="00323F82" w:rsidP="00323F82">
            <w:pPr>
              <w:jc w:val="both"/>
              <w:rPr>
                <w:rFonts w:eastAsia="Times New Roman"/>
                <w:bCs/>
                <w:color w:val="000000"/>
                <w:sz w:val="20"/>
                <w:highlight w:val="yellow"/>
                <w:lang w:val="en-US"/>
              </w:rPr>
            </w:pPr>
            <w:r w:rsidRPr="00A309A5">
              <w:rPr>
                <w:sz w:val="20"/>
                <w:highlight w:val="yellow"/>
              </w:rPr>
              <w:t>6758</w:t>
            </w:r>
          </w:p>
        </w:tc>
        <w:tc>
          <w:tcPr>
            <w:tcW w:w="1061" w:type="dxa"/>
            <w:shd w:val="clear" w:color="auto" w:fill="auto"/>
            <w:noWrap/>
          </w:tcPr>
          <w:p w14:paraId="74C222A6" w14:textId="44E8BB01" w:rsidR="00323F82" w:rsidRPr="000472FA" w:rsidRDefault="00323F82" w:rsidP="00323F82">
            <w:pPr>
              <w:jc w:val="both"/>
              <w:rPr>
                <w:rFonts w:eastAsia="Times New Roman"/>
                <w:bCs/>
                <w:color w:val="000000"/>
                <w:sz w:val="20"/>
                <w:lang w:val="en-US"/>
              </w:rPr>
            </w:pPr>
            <w:r w:rsidRPr="000472FA">
              <w:rPr>
                <w:sz w:val="20"/>
              </w:rPr>
              <w:t>Romain GUIGNARD</w:t>
            </w:r>
          </w:p>
        </w:tc>
        <w:tc>
          <w:tcPr>
            <w:tcW w:w="540" w:type="dxa"/>
            <w:shd w:val="clear" w:color="auto" w:fill="auto"/>
            <w:noWrap/>
          </w:tcPr>
          <w:p w14:paraId="56B82BBF" w14:textId="2D1936C0" w:rsidR="00323F82" w:rsidRPr="000472FA" w:rsidRDefault="00323F82" w:rsidP="00323F82">
            <w:pPr>
              <w:jc w:val="both"/>
              <w:rPr>
                <w:rFonts w:eastAsia="Times New Roman"/>
                <w:bCs/>
                <w:color w:val="000000"/>
                <w:sz w:val="20"/>
                <w:lang w:val="en-US"/>
              </w:rPr>
            </w:pPr>
            <w:r w:rsidRPr="000472FA">
              <w:rPr>
                <w:sz w:val="20"/>
              </w:rPr>
              <w:t>257.37</w:t>
            </w:r>
          </w:p>
        </w:tc>
        <w:tc>
          <w:tcPr>
            <w:tcW w:w="2810" w:type="dxa"/>
            <w:shd w:val="clear" w:color="auto" w:fill="auto"/>
            <w:noWrap/>
          </w:tcPr>
          <w:p w14:paraId="72731886" w14:textId="553314DD" w:rsidR="00323F82" w:rsidRPr="000472FA" w:rsidRDefault="00323F82" w:rsidP="00323F82">
            <w:pPr>
              <w:jc w:val="both"/>
              <w:rPr>
                <w:rFonts w:eastAsia="Times New Roman"/>
                <w:bCs/>
                <w:color w:val="000000"/>
                <w:sz w:val="20"/>
                <w:lang w:val="en-US"/>
              </w:rPr>
            </w:pPr>
            <w:r w:rsidRPr="000472FA">
              <w:rPr>
                <w:sz w:val="20"/>
              </w:rPr>
              <w:t xml:space="preserve">During (re)setup procedure, if the AP MLD rejects the setup for one link requested by the non-AP MLD, it may be interesting for the non-AP MLD that the AP MLD suggests a fallback link (if it is possible) to avoid multiple attempts from the non-AP MLD </w:t>
            </w:r>
            <w:proofErr w:type="gramStart"/>
            <w:r w:rsidRPr="000472FA">
              <w:rPr>
                <w:sz w:val="20"/>
              </w:rPr>
              <w:t>in order to</w:t>
            </w:r>
            <w:proofErr w:type="gramEnd"/>
            <w:r w:rsidRPr="000472FA">
              <w:rPr>
                <w:sz w:val="20"/>
              </w:rPr>
              <w:t xml:space="preserve"> find the preferred AP/link.</w:t>
            </w:r>
          </w:p>
        </w:tc>
        <w:tc>
          <w:tcPr>
            <w:tcW w:w="2430" w:type="dxa"/>
            <w:shd w:val="clear" w:color="auto" w:fill="auto"/>
            <w:noWrap/>
          </w:tcPr>
          <w:p w14:paraId="4480BA3A" w14:textId="23B443EB" w:rsidR="00323F82" w:rsidRPr="000472FA" w:rsidRDefault="00323F82" w:rsidP="00323F82">
            <w:pPr>
              <w:jc w:val="both"/>
              <w:rPr>
                <w:rFonts w:eastAsia="Times New Roman"/>
                <w:bCs/>
                <w:color w:val="000000"/>
                <w:sz w:val="20"/>
                <w:lang w:val="en-US"/>
              </w:rPr>
            </w:pPr>
            <w:r w:rsidRPr="000472FA">
              <w:rPr>
                <w:sz w:val="20"/>
              </w:rPr>
              <w:t xml:space="preserve">AP MLD shall suggest </w:t>
            </w:r>
            <w:proofErr w:type="spellStart"/>
            <w:r w:rsidRPr="000472FA">
              <w:rPr>
                <w:sz w:val="20"/>
              </w:rPr>
              <w:t>prefered</w:t>
            </w:r>
            <w:proofErr w:type="spellEnd"/>
            <w:r w:rsidRPr="000472FA">
              <w:rPr>
                <w:sz w:val="20"/>
              </w:rPr>
              <w:t xml:space="preserve"> link in case of rejection on one link during (re)setup.</w:t>
            </w:r>
          </w:p>
        </w:tc>
        <w:tc>
          <w:tcPr>
            <w:tcW w:w="3240" w:type="dxa"/>
            <w:shd w:val="clear" w:color="auto" w:fill="auto"/>
            <w:vAlign w:val="center"/>
          </w:tcPr>
          <w:p w14:paraId="19750C21" w14:textId="77777777" w:rsidR="00323F82" w:rsidRPr="000472FA" w:rsidRDefault="00323F82" w:rsidP="00323F82">
            <w:pPr>
              <w:jc w:val="both"/>
              <w:rPr>
                <w:rFonts w:eastAsia="Times New Roman"/>
                <w:bCs/>
                <w:color w:val="000000"/>
                <w:sz w:val="20"/>
                <w:lang w:val="en-US"/>
              </w:rPr>
            </w:pPr>
          </w:p>
        </w:tc>
      </w:tr>
      <w:tr w:rsidR="00323F82" w:rsidRPr="00FF756E" w14:paraId="33CE783F" w14:textId="77777777" w:rsidTr="00F65038">
        <w:trPr>
          <w:trHeight w:val="220"/>
        </w:trPr>
        <w:tc>
          <w:tcPr>
            <w:tcW w:w="696" w:type="dxa"/>
            <w:shd w:val="clear" w:color="auto" w:fill="auto"/>
            <w:noWrap/>
          </w:tcPr>
          <w:p w14:paraId="6A5A9D4E" w14:textId="2F5AEC5B" w:rsidR="00323F82" w:rsidRPr="00A309A5" w:rsidRDefault="00323F82" w:rsidP="00323F82">
            <w:pPr>
              <w:jc w:val="both"/>
              <w:rPr>
                <w:rFonts w:eastAsia="Times New Roman"/>
                <w:bCs/>
                <w:color w:val="000000"/>
                <w:sz w:val="20"/>
                <w:highlight w:val="yellow"/>
                <w:lang w:val="en-US"/>
              </w:rPr>
            </w:pPr>
            <w:r w:rsidRPr="00A309A5">
              <w:rPr>
                <w:sz w:val="20"/>
                <w:highlight w:val="yellow"/>
              </w:rPr>
              <w:t>6765</w:t>
            </w:r>
          </w:p>
        </w:tc>
        <w:tc>
          <w:tcPr>
            <w:tcW w:w="1061" w:type="dxa"/>
            <w:shd w:val="clear" w:color="auto" w:fill="auto"/>
            <w:noWrap/>
          </w:tcPr>
          <w:p w14:paraId="3151A6BC" w14:textId="4E2A347A" w:rsidR="00323F82" w:rsidRPr="000472FA" w:rsidRDefault="00323F82" w:rsidP="00323F82">
            <w:pPr>
              <w:jc w:val="both"/>
              <w:rPr>
                <w:rFonts w:eastAsia="Times New Roman"/>
                <w:bCs/>
                <w:color w:val="000000"/>
                <w:sz w:val="20"/>
                <w:lang w:val="en-US"/>
              </w:rPr>
            </w:pPr>
            <w:r w:rsidRPr="000472FA">
              <w:rPr>
                <w:sz w:val="20"/>
              </w:rPr>
              <w:t>Romain GUIGNARD</w:t>
            </w:r>
          </w:p>
        </w:tc>
        <w:tc>
          <w:tcPr>
            <w:tcW w:w="540" w:type="dxa"/>
            <w:shd w:val="clear" w:color="auto" w:fill="auto"/>
            <w:noWrap/>
          </w:tcPr>
          <w:p w14:paraId="24763544" w14:textId="3B563CB1" w:rsidR="00323F82" w:rsidRPr="000472FA" w:rsidRDefault="00323F82" w:rsidP="00323F82">
            <w:pPr>
              <w:jc w:val="both"/>
              <w:rPr>
                <w:rFonts w:eastAsia="Times New Roman"/>
                <w:bCs/>
                <w:color w:val="000000"/>
                <w:sz w:val="20"/>
                <w:lang w:val="en-US"/>
              </w:rPr>
            </w:pPr>
            <w:r w:rsidRPr="000472FA">
              <w:rPr>
                <w:sz w:val="20"/>
              </w:rPr>
              <w:t>267.17</w:t>
            </w:r>
          </w:p>
        </w:tc>
        <w:tc>
          <w:tcPr>
            <w:tcW w:w="2810" w:type="dxa"/>
            <w:shd w:val="clear" w:color="auto" w:fill="auto"/>
            <w:noWrap/>
          </w:tcPr>
          <w:p w14:paraId="65E649AB" w14:textId="559E5BD9" w:rsidR="00323F82" w:rsidRPr="000472FA" w:rsidRDefault="00323F82" w:rsidP="00323F82">
            <w:pPr>
              <w:jc w:val="both"/>
              <w:rPr>
                <w:rFonts w:eastAsia="Times New Roman"/>
                <w:bCs/>
                <w:color w:val="000000"/>
                <w:sz w:val="20"/>
                <w:lang w:val="en-US"/>
              </w:rPr>
            </w:pPr>
            <w:r w:rsidRPr="000472FA">
              <w:rPr>
                <w:sz w:val="20"/>
              </w:rPr>
              <w:t xml:space="preserve">Please refer paragraph which explains by which means the AP MLD may recommend a non-AP MLD to use one or more enabled links to retrieve </w:t>
            </w:r>
            <w:proofErr w:type="spellStart"/>
            <w:r w:rsidRPr="000472FA">
              <w:rPr>
                <w:sz w:val="20"/>
              </w:rPr>
              <w:t>addresse</w:t>
            </w:r>
            <w:proofErr w:type="spellEnd"/>
            <w:r w:rsidRPr="000472FA">
              <w:rPr>
                <w:sz w:val="20"/>
              </w:rPr>
              <w:t xml:space="preserve"> buffered Bus because in the following text of the sub clause, the term recommended is not present except in the figure.</w:t>
            </w:r>
          </w:p>
        </w:tc>
        <w:tc>
          <w:tcPr>
            <w:tcW w:w="2430" w:type="dxa"/>
            <w:shd w:val="clear" w:color="auto" w:fill="auto"/>
            <w:noWrap/>
          </w:tcPr>
          <w:p w14:paraId="4EA50867" w14:textId="373666A1" w:rsidR="00323F82" w:rsidRPr="000472FA" w:rsidRDefault="00323F82" w:rsidP="00323F82">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C4024BF" w14:textId="77777777" w:rsidR="00323F82" w:rsidRPr="000472FA" w:rsidRDefault="00323F82" w:rsidP="00323F82">
            <w:pPr>
              <w:jc w:val="both"/>
              <w:rPr>
                <w:rFonts w:eastAsia="Times New Roman"/>
                <w:bCs/>
                <w:color w:val="000000"/>
                <w:sz w:val="20"/>
                <w:lang w:val="en-US"/>
              </w:rPr>
            </w:pPr>
          </w:p>
        </w:tc>
      </w:tr>
      <w:tr w:rsidR="00323F82" w:rsidRPr="00FF756E" w14:paraId="2A68BDC3" w14:textId="77777777" w:rsidTr="00F65038">
        <w:trPr>
          <w:trHeight w:val="220"/>
        </w:trPr>
        <w:tc>
          <w:tcPr>
            <w:tcW w:w="696" w:type="dxa"/>
            <w:shd w:val="clear" w:color="auto" w:fill="auto"/>
            <w:noWrap/>
          </w:tcPr>
          <w:p w14:paraId="25574670" w14:textId="442C08DB" w:rsidR="00323F82" w:rsidRPr="000472FA" w:rsidRDefault="00323F82" w:rsidP="00323F82">
            <w:pPr>
              <w:jc w:val="both"/>
              <w:rPr>
                <w:rFonts w:eastAsia="Times New Roman"/>
                <w:bCs/>
                <w:color w:val="000000"/>
                <w:sz w:val="20"/>
                <w:lang w:val="en-US"/>
              </w:rPr>
            </w:pPr>
            <w:r w:rsidRPr="000472FA">
              <w:rPr>
                <w:sz w:val="20"/>
              </w:rPr>
              <w:t>6889</w:t>
            </w:r>
          </w:p>
        </w:tc>
        <w:tc>
          <w:tcPr>
            <w:tcW w:w="1061" w:type="dxa"/>
            <w:shd w:val="clear" w:color="auto" w:fill="auto"/>
            <w:noWrap/>
          </w:tcPr>
          <w:p w14:paraId="2036024B" w14:textId="685C9FE9" w:rsidR="00323F82" w:rsidRPr="000472FA" w:rsidRDefault="00323F82" w:rsidP="00323F82">
            <w:pPr>
              <w:jc w:val="both"/>
              <w:rPr>
                <w:rFonts w:eastAsia="Times New Roman"/>
                <w:bCs/>
                <w:color w:val="000000"/>
                <w:sz w:val="20"/>
                <w:lang w:val="en-US"/>
              </w:rPr>
            </w:pPr>
            <w:r w:rsidRPr="000472FA">
              <w:rPr>
                <w:sz w:val="20"/>
              </w:rPr>
              <w:t>Rubayet Shafin</w:t>
            </w:r>
          </w:p>
        </w:tc>
        <w:tc>
          <w:tcPr>
            <w:tcW w:w="540" w:type="dxa"/>
            <w:shd w:val="clear" w:color="auto" w:fill="auto"/>
            <w:noWrap/>
          </w:tcPr>
          <w:p w14:paraId="5302B549" w14:textId="76631D14" w:rsidR="00323F82" w:rsidRPr="000472FA" w:rsidRDefault="00323F82" w:rsidP="00323F82">
            <w:pPr>
              <w:jc w:val="both"/>
              <w:rPr>
                <w:rFonts w:eastAsia="Times New Roman"/>
                <w:bCs/>
                <w:color w:val="000000"/>
                <w:sz w:val="20"/>
                <w:lang w:val="en-US"/>
              </w:rPr>
            </w:pPr>
            <w:r w:rsidRPr="000472FA">
              <w:rPr>
                <w:sz w:val="20"/>
              </w:rPr>
              <w:t>152.38</w:t>
            </w:r>
          </w:p>
        </w:tc>
        <w:tc>
          <w:tcPr>
            <w:tcW w:w="2810" w:type="dxa"/>
            <w:shd w:val="clear" w:color="auto" w:fill="auto"/>
            <w:noWrap/>
          </w:tcPr>
          <w:p w14:paraId="29F19AA5" w14:textId="3D0BFD50" w:rsidR="00323F82" w:rsidRPr="000472FA" w:rsidRDefault="00323F82" w:rsidP="00323F82">
            <w:pPr>
              <w:jc w:val="both"/>
              <w:rPr>
                <w:rFonts w:eastAsia="Times New Roman"/>
                <w:bCs/>
                <w:color w:val="000000"/>
                <w:sz w:val="20"/>
                <w:lang w:val="en-US"/>
              </w:rPr>
            </w:pPr>
            <w:r w:rsidRPr="000472FA">
              <w:rPr>
                <w:sz w:val="20"/>
              </w:rPr>
              <w:t>There are 16 possible TID values. Why only 8 TIDs are considered in Multi-Link Traffic element?</w:t>
            </w:r>
          </w:p>
        </w:tc>
        <w:tc>
          <w:tcPr>
            <w:tcW w:w="2430" w:type="dxa"/>
            <w:shd w:val="clear" w:color="auto" w:fill="auto"/>
            <w:noWrap/>
          </w:tcPr>
          <w:p w14:paraId="34C67FB6" w14:textId="1001C334" w:rsidR="00323F82" w:rsidRPr="000472FA" w:rsidRDefault="00323F82" w:rsidP="00323F82">
            <w:pPr>
              <w:jc w:val="both"/>
              <w:rPr>
                <w:rFonts w:eastAsia="Times New Roman"/>
                <w:bCs/>
                <w:color w:val="000000"/>
                <w:sz w:val="20"/>
                <w:lang w:val="en-US"/>
              </w:rPr>
            </w:pPr>
            <w:r w:rsidRPr="000472FA">
              <w:rPr>
                <w:sz w:val="20"/>
              </w:rPr>
              <w:t>Please provide the justification/rationale</w:t>
            </w:r>
          </w:p>
        </w:tc>
        <w:tc>
          <w:tcPr>
            <w:tcW w:w="3240" w:type="dxa"/>
            <w:shd w:val="clear" w:color="auto" w:fill="auto"/>
            <w:vAlign w:val="center"/>
          </w:tcPr>
          <w:p w14:paraId="1E868581" w14:textId="3C0695E5" w:rsidR="00323F82" w:rsidRDefault="00323F82" w:rsidP="00323F82">
            <w:pPr>
              <w:jc w:val="both"/>
              <w:rPr>
                <w:rFonts w:eastAsia="Times New Roman"/>
                <w:bCs/>
                <w:color w:val="000000"/>
                <w:sz w:val="20"/>
                <w:lang w:val="en-US"/>
              </w:rPr>
            </w:pPr>
            <w:r>
              <w:rPr>
                <w:rFonts w:eastAsia="Times New Roman"/>
                <w:bCs/>
                <w:color w:val="000000"/>
                <w:sz w:val="20"/>
                <w:lang w:val="en-US"/>
              </w:rPr>
              <w:t>Rejected –</w:t>
            </w:r>
          </w:p>
          <w:p w14:paraId="242BDBAA" w14:textId="77777777" w:rsidR="00323F82" w:rsidRDefault="00323F82" w:rsidP="00323F82">
            <w:pPr>
              <w:jc w:val="both"/>
              <w:rPr>
                <w:rFonts w:eastAsia="Times New Roman"/>
                <w:bCs/>
                <w:color w:val="000000"/>
                <w:sz w:val="20"/>
                <w:lang w:val="en-US"/>
              </w:rPr>
            </w:pPr>
          </w:p>
          <w:p w14:paraId="0C08ACE8" w14:textId="77777777" w:rsidR="00323F82" w:rsidRDefault="00323F82" w:rsidP="00323F82">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33535CDE" w14:textId="77777777" w:rsidR="00323F82" w:rsidRDefault="00323F82" w:rsidP="00323F82">
            <w:pPr>
              <w:jc w:val="both"/>
              <w:rPr>
                <w:rFonts w:eastAsia="Times New Roman"/>
                <w:bCs/>
                <w:color w:val="000000"/>
                <w:sz w:val="20"/>
                <w:lang w:val="en-US"/>
              </w:rPr>
            </w:pPr>
          </w:p>
          <w:p w14:paraId="3E1E45CE" w14:textId="46290217" w:rsidR="00323F82" w:rsidRPr="000472FA" w:rsidRDefault="00323F82" w:rsidP="00323F82">
            <w:pPr>
              <w:jc w:val="both"/>
              <w:rPr>
                <w:rFonts w:eastAsia="Times New Roman"/>
                <w:bCs/>
                <w:color w:val="000000"/>
                <w:sz w:val="20"/>
                <w:lang w:val="en-US"/>
              </w:rPr>
            </w:pPr>
            <w:r>
              <w:rPr>
                <w:rFonts w:eastAsia="Times New Roman"/>
                <w:bCs/>
                <w:color w:val="000000"/>
                <w:sz w:val="20"/>
                <w:lang w:val="en-US"/>
              </w:rPr>
              <w:t>In response to the commenter, there are only 8 TIDs in use for EDCA (which is the default access mechanism for EHT). Please refer to Table 9-12 (TID subfield).</w:t>
            </w:r>
          </w:p>
        </w:tc>
      </w:tr>
      <w:tr w:rsidR="00323F82" w:rsidRPr="00FF756E" w14:paraId="1788B4D4" w14:textId="77777777" w:rsidTr="00F65038">
        <w:trPr>
          <w:trHeight w:val="220"/>
        </w:trPr>
        <w:tc>
          <w:tcPr>
            <w:tcW w:w="696" w:type="dxa"/>
            <w:shd w:val="clear" w:color="auto" w:fill="auto"/>
            <w:noWrap/>
          </w:tcPr>
          <w:p w14:paraId="0F44B816" w14:textId="446F8C21" w:rsidR="00323F82" w:rsidRPr="000472FA" w:rsidRDefault="00323F82" w:rsidP="00323F82">
            <w:pPr>
              <w:jc w:val="both"/>
              <w:rPr>
                <w:rFonts w:eastAsia="Times New Roman"/>
                <w:bCs/>
                <w:color w:val="000000"/>
                <w:sz w:val="20"/>
                <w:lang w:val="en-US"/>
              </w:rPr>
            </w:pPr>
            <w:r w:rsidRPr="00D43366">
              <w:rPr>
                <w:sz w:val="20"/>
                <w:highlight w:val="yellow"/>
              </w:rPr>
              <w:t>6947</w:t>
            </w:r>
          </w:p>
        </w:tc>
        <w:tc>
          <w:tcPr>
            <w:tcW w:w="1061" w:type="dxa"/>
            <w:shd w:val="clear" w:color="auto" w:fill="auto"/>
            <w:noWrap/>
          </w:tcPr>
          <w:p w14:paraId="5A56DA17" w14:textId="065FA9B4" w:rsidR="00323F82" w:rsidRPr="000472FA" w:rsidRDefault="00323F82" w:rsidP="00323F82">
            <w:pPr>
              <w:jc w:val="both"/>
              <w:rPr>
                <w:rFonts w:eastAsia="Times New Roman"/>
                <w:bCs/>
                <w:color w:val="000000"/>
                <w:sz w:val="20"/>
                <w:lang w:val="en-US"/>
              </w:rPr>
            </w:pPr>
            <w:r w:rsidRPr="000472FA">
              <w:rPr>
                <w:sz w:val="20"/>
              </w:rPr>
              <w:t>Saju Palayur</w:t>
            </w:r>
          </w:p>
        </w:tc>
        <w:tc>
          <w:tcPr>
            <w:tcW w:w="540" w:type="dxa"/>
            <w:shd w:val="clear" w:color="auto" w:fill="auto"/>
            <w:noWrap/>
          </w:tcPr>
          <w:p w14:paraId="50F983BD" w14:textId="535F6CBE" w:rsidR="00323F82" w:rsidRPr="000472FA" w:rsidRDefault="00323F82" w:rsidP="00323F82">
            <w:pPr>
              <w:jc w:val="both"/>
              <w:rPr>
                <w:rFonts w:eastAsia="Times New Roman"/>
                <w:bCs/>
                <w:color w:val="000000"/>
                <w:sz w:val="20"/>
                <w:lang w:val="en-US"/>
              </w:rPr>
            </w:pPr>
            <w:r w:rsidRPr="000472FA">
              <w:rPr>
                <w:sz w:val="20"/>
              </w:rPr>
              <w:t>0.00</w:t>
            </w:r>
          </w:p>
        </w:tc>
        <w:tc>
          <w:tcPr>
            <w:tcW w:w="2810" w:type="dxa"/>
            <w:shd w:val="clear" w:color="auto" w:fill="auto"/>
            <w:noWrap/>
          </w:tcPr>
          <w:p w14:paraId="0F3FCC45" w14:textId="2EAA4CE7" w:rsidR="00323F82" w:rsidRPr="000472FA" w:rsidRDefault="00323F82" w:rsidP="00323F82">
            <w:pPr>
              <w:jc w:val="both"/>
              <w:rPr>
                <w:rFonts w:eastAsia="Times New Roman"/>
                <w:bCs/>
                <w:color w:val="000000"/>
                <w:sz w:val="20"/>
                <w:lang w:val="en-US"/>
              </w:rPr>
            </w:pPr>
            <w:r w:rsidRPr="000472FA">
              <w:rPr>
                <w:sz w:val="20"/>
              </w:rPr>
              <w:t>Does HE Link adaptation (HLA) Control ID subfield should be updated for EHT ?</w:t>
            </w:r>
          </w:p>
        </w:tc>
        <w:tc>
          <w:tcPr>
            <w:tcW w:w="2430" w:type="dxa"/>
            <w:shd w:val="clear" w:color="auto" w:fill="auto"/>
            <w:noWrap/>
          </w:tcPr>
          <w:p w14:paraId="1D8C280B" w14:textId="5654F76F" w:rsidR="00323F82" w:rsidRPr="000472FA" w:rsidRDefault="00323F82" w:rsidP="00323F82">
            <w:pPr>
              <w:jc w:val="both"/>
              <w:rPr>
                <w:rFonts w:eastAsia="Times New Roman"/>
                <w:bCs/>
                <w:color w:val="000000"/>
                <w:sz w:val="20"/>
                <w:lang w:val="en-US"/>
              </w:rPr>
            </w:pPr>
            <w:r w:rsidRPr="000472FA">
              <w:rPr>
                <w:sz w:val="20"/>
              </w:rPr>
              <w:t>please clarify and update RU Allocation/BW fields accordingly</w:t>
            </w:r>
          </w:p>
        </w:tc>
        <w:tc>
          <w:tcPr>
            <w:tcW w:w="3240" w:type="dxa"/>
            <w:shd w:val="clear" w:color="auto" w:fill="auto"/>
            <w:vAlign w:val="center"/>
          </w:tcPr>
          <w:p w14:paraId="24E8F195" w14:textId="77777777" w:rsidR="00323F82" w:rsidRPr="000472FA" w:rsidRDefault="00323F82" w:rsidP="00323F82">
            <w:pPr>
              <w:jc w:val="both"/>
              <w:rPr>
                <w:rFonts w:eastAsia="Times New Roman"/>
                <w:bCs/>
                <w:color w:val="000000"/>
                <w:sz w:val="20"/>
                <w:lang w:val="en-US"/>
              </w:rPr>
            </w:pPr>
          </w:p>
        </w:tc>
      </w:tr>
      <w:tr w:rsidR="00323F82" w:rsidRPr="00FF756E" w14:paraId="29757F6D" w14:textId="77777777" w:rsidTr="00F65038">
        <w:trPr>
          <w:trHeight w:val="220"/>
        </w:trPr>
        <w:tc>
          <w:tcPr>
            <w:tcW w:w="696" w:type="dxa"/>
            <w:shd w:val="clear" w:color="auto" w:fill="auto"/>
            <w:noWrap/>
          </w:tcPr>
          <w:p w14:paraId="728DD85E" w14:textId="1EFE1E75" w:rsidR="00323F82" w:rsidRPr="000472FA" w:rsidRDefault="00323F82" w:rsidP="00323F82">
            <w:pPr>
              <w:jc w:val="both"/>
              <w:rPr>
                <w:rFonts w:eastAsia="Times New Roman"/>
                <w:bCs/>
                <w:color w:val="000000"/>
                <w:sz w:val="20"/>
                <w:lang w:val="en-US"/>
              </w:rPr>
            </w:pPr>
            <w:r w:rsidRPr="00D43366">
              <w:rPr>
                <w:sz w:val="20"/>
                <w:highlight w:val="yellow"/>
              </w:rPr>
              <w:lastRenderedPageBreak/>
              <w:t>7346</w:t>
            </w:r>
          </w:p>
        </w:tc>
        <w:tc>
          <w:tcPr>
            <w:tcW w:w="1061" w:type="dxa"/>
            <w:shd w:val="clear" w:color="auto" w:fill="auto"/>
            <w:noWrap/>
          </w:tcPr>
          <w:p w14:paraId="46B2868F" w14:textId="15E32D99" w:rsidR="00323F82" w:rsidRPr="000472FA" w:rsidRDefault="00323F82" w:rsidP="00323F82">
            <w:pPr>
              <w:jc w:val="both"/>
              <w:rPr>
                <w:rFonts w:eastAsia="Times New Roman"/>
                <w:bCs/>
                <w:color w:val="000000"/>
                <w:sz w:val="20"/>
                <w:lang w:val="en-US"/>
              </w:rPr>
            </w:pPr>
            <w:r w:rsidRPr="000472FA">
              <w:rPr>
                <w:sz w:val="20"/>
              </w:rPr>
              <w:t>Stephen McCann</w:t>
            </w:r>
          </w:p>
        </w:tc>
        <w:tc>
          <w:tcPr>
            <w:tcW w:w="540" w:type="dxa"/>
            <w:shd w:val="clear" w:color="auto" w:fill="auto"/>
            <w:noWrap/>
          </w:tcPr>
          <w:p w14:paraId="49E0F1E4" w14:textId="0EDBA532" w:rsidR="00323F82" w:rsidRPr="000472FA" w:rsidRDefault="00323F82" w:rsidP="00323F82">
            <w:pPr>
              <w:jc w:val="both"/>
              <w:rPr>
                <w:rFonts w:eastAsia="Times New Roman"/>
                <w:bCs/>
                <w:color w:val="000000"/>
                <w:sz w:val="20"/>
                <w:lang w:val="en-US"/>
              </w:rPr>
            </w:pPr>
            <w:r w:rsidRPr="000472FA">
              <w:rPr>
                <w:sz w:val="20"/>
              </w:rPr>
              <w:t>90.52</w:t>
            </w:r>
          </w:p>
        </w:tc>
        <w:tc>
          <w:tcPr>
            <w:tcW w:w="2810" w:type="dxa"/>
            <w:shd w:val="clear" w:color="auto" w:fill="auto"/>
            <w:noWrap/>
          </w:tcPr>
          <w:p w14:paraId="55AC9EC7" w14:textId="14A53C09" w:rsidR="00323F82" w:rsidRPr="000472FA" w:rsidRDefault="00323F82" w:rsidP="00323F82">
            <w:pPr>
              <w:jc w:val="both"/>
              <w:rPr>
                <w:rFonts w:eastAsia="Times New Roman"/>
                <w:bCs/>
                <w:color w:val="000000"/>
                <w:sz w:val="20"/>
                <w:lang w:val="en-US"/>
              </w:rPr>
            </w:pPr>
            <w:r w:rsidRPr="000472FA">
              <w:rPr>
                <w:sz w:val="20"/>
              </w:rPr>
              <w:t xml:space="preserve">The MIB variable dot11ehtbaselinefeaturesimplementedonly is only ever used when it is set to true. The one </w:t>
            </w:r>
            <w:proofErr w:type="spellStart"/>
            <w:r w:rsidRPr="000472FA">
              <w:rPr>
                <w:sz w:val="20"/>
              </w:rPr>
              <w:t>occurance</w:t>
            </w:r>
            <w:proofErr w:type="spellEnd"/>
            <w:r w:rsidRPr="000472FA">
              <w:rPr>
                <w:sz w:val="20"/>
              </w:rPr>
              <w:t xml:space="preserve"> of when it might be set to false (P409L19) implies that the value of false has no meaning in the draft. </w:t>
            </w:r>
            <w:proofErr w:type="gramStart"/>
            <w:r w:rsidRPr="000472FA">
              <w:rPr>
                <w:sz w:val="20"/>
              </w:rPr>
              <w:t>Therefore</w:t>
            </w:r>
            <w:proofErr w:type="gramEnd"/>
            <w:r w:rsidRPr="000472FA">
              <w:rPr>
                <w:sz w:val="20"/>
              </w:rPr>
              <w:t xml:space="preserve"> this MIB variable is superfluous and can be removed.</w:t>
            </w:r>
          </w:p>
        </w:tc>
        <w:tc>
          <w:tcPr>
            <w:tcW w:w="2430" w:type="dxa"/>
            <w:shd w:val="clear" w:color="auto" w:fill="auto"/>
            <w:noWrap/>
          </w:tcPr>
          <w:p w14:paraId="5A542829" w14:textId="21FCEF87" w:rsidR="00323F82" w:rsidRPr="000472FA" w:rsidRDefault="00323F82" w:rsidP="00323F82">
            <w:pPr>
              <w:jc w:val="both"/>
              <w:rPr>
                <w:rFonts w:eastAsia="Times New Roman"/>
                <w:bCs/>
                <w:color w:val="000000"/>
                <w:sz w:val="20"/>
                <w:lang w:val="en-US"/>
              </w:rPr>
            </w:pPr>
            <w:r w:rsidRPr="000472FA">
              <w:rPr>
                <w:sz w:val="20"/>
              </w:rPr>
              <w:t xml:space="preserve">Delete all </w:t>
            </w:r>
            <w:proofErr w:type="spellStart"/>
            <w:r w:rsidRPr="000472FA">
              <w:rPr>
                <w:sz w:val="20"/>
              </w:rPr>
              <w:t>occurances</w:t>
            </w:r>
            <w:proofErr w:type="spellEnd"/>
            <w:r w:rsidRPr="000472FA">
              <w:rPr>
                <w:sz w:val="20"/>
              </w:rPr>
              <w:t xml:space="preserve"> of "dot11ehtbaselinefeaturesimplementedonly" throughout the draft.</w:t>
            </w:r>
          </w:p>
        </w:tc>
        <w:tc>
          <w:tcPr>
            <w:tcW w:w="3240" w:type="dxa"/>
            <w:shd w:val="clear" w:color="auto" w:fill="auto"/>
            <w:vAlign w:val="center"/>
          </w:tcPr>
          <w:p w14:paraId="69958E00" w14:textId="77777777" w:rsidR="00323F82" w:rsidRPr="000472FA" w:rsidRDefault="00323F82" w:rsidP="00323F82">
            <w:pPr>
              <w:jc w:val="both"/>
              <w:rPr>
                <w:rFonts w:eastAsia="Times New Roman"/>
                <w:bCs/>
                <w:color w:val="000000"/>
                <w:sz w:val="20"/>
                <w:lang w:val="en-US"/>
              </w:rPr>
            </w:pPr>
          </w:p>
        </w:tc>
      </w:tr>
      <w:tr w:rsidR="00323F82" w:rsidRPr="00FF756E" w14:paraId="5552331F" w14:textId="77777777" w:rsidTr="00F65038">
        <w:trPr>
          <w:trHeight w:val="220"/>
        </w:trPr>
        <w:tc>
          <w:tcPr>
            <w:tcW w:w="696" w:type="dxa"/>
            <w:shd w:val="clear" w:color="auto" w:fill="auto"/>
            <w:noWrap/>
          </w:tcPr>
          <w:p w14:paraId="1BA641E1" w14:textId="4758F7CF" w:rsidR="00323F82" w:rsidRPr="00CE36AC" w:rsidRDefault="00323F82" w:rsidP="00323F82">
            <w:pPr>
              <w:jc w:val="both"/>
              <w:rPr>
                <w:rFonts w:eastAsia="Times New Roman"/>
                <w:bCs/>
                <w:strike/>
                <w:color w:val="FF0000"/>
                <w:sz w:val="20"/>
                <w:lang w:val="en-US"/>
              </w:rPr>
            </w:pPr>
            <w:r w:rsidRPr="00CE36AC">
              <w:rPr>
                <w:strike/>
                <w:color w:val="FF0000"/>
                <w:sz w:val="20"/>
              </w:rPr>
              <w:t>7489</w:t>
            </w:r>
          </w:p>
        </w:tc>
        <w:tc>
          <w:tcPr>
            <w:tcW w:w="1061" w:type="dxa"/>
            <w:shd w:val="clear" w:color="auto" w:fill="auto"/>
            <w:noWrap/>
          </w:tcPr>
          <w:p w14:paraId="543A20F0" w14:textId="3B27A700" w:rsidR="00323F82" w:rsidRPr="00CE36AC" w:rsidRDefault="00323F82" w:rsidP="00323F82">
            <w:pPr>
              <w:jc w:val="both"/>
              <w:rPr>
                <w:rFonts w:eastAsia="Times New Roman"/>
                <w:bCs/>
                <w:strike/>
                <w:color w:val="FF0000"/>
                <w:sz w:val="20"/>
                <w:lang w:val="en-US"/>
              </w:rPr>
            </w:pPr>
            <w:r w:rsidRPr="00CE36AC">
              <w:rPr>
                <w:strike/>
                <w:color w:val="FF0000"/>
                <w:sz w:val="20"/>
              </w:rPr>
              <w:t>Tomoko Adachi</w:t>
            </w:r>
          </w:p>
        </w:tc>
        <w:tc>
          <w:tcPr>
            <w:tcW w:w="540" w:type="dxa"/>
            <w:shd w:val="clear" w:color="auto" w:fill="auto"/>
            <w:noWrap/>
          </w:tcPr>
          <w:p w14:paraId="550E8CF9" w14:textId="1B5D1F6C" w:rsidR="00323F82" w:rsidRPr="00CE36AC" w:rsidRDefault="00323F82" w:rsidP="00323F82">
            <w:pPr>
              <w:jc w:val="both"/>
              <w:rPr>
                <w:rFonts w:eastAsia="Times New Roman"/>
                <w:bCs/>
                <w:strike/>
                <w:color w:val="FF0000"/>
                <w:sz w:val="20"/>
                <w:lang w:val="en-US"/>
              </w:rPr>
            </w:pPr>
            <w:r w:rsidRPr="00CE36AC">
              <w:rPr>
                <w:strike/>
                <w:color w:val="FF0000"/>
                <w:sz w:val="20"/>
              </w:rPr>
              <w:t>41.21</w:t>
            </w:r>
          </w:p>
        </w:tc>
        <w:tc>
          <w:tcPr>
            <w:tcW w:w="2810" w:type="dxa"/>
            <w:shd w:val="clear" w:color="auto" w:fill="auto"/>
            <w:noWrap/>
          </w:tcPr>
          <w:p w14:paraId="2A431AFA" w14:textId="7F7DC1BD" w:rsidR="00323F82" w:rsidRPr="00CE36AC" w:rsidRDefault="00323F82" w:rsidP="00323F82">
            <w:pPr>
              <w:jc w:val="both"/>
              <w:rPr>
                <w:rFonts w:eastAsia="Times New Roman"/>
                <w:bCs/>
                <w:strike/>
                <w:color w:val="FF0000"/>
                <w:sz w:val="20"/>
                <w:lang w:val="en-US"/>
              </w:rPr>
            </w:pPr>
            <w:r w:rsidRPr="00CE36AC">
              <w:rPr>
                <w:strike/>
                <w:color w:val="FF0000"/>
                <w:sz w:val="20"/>
              </w:rPr>
              <w:t>Is this supposed to be a non-AP MLD in EMLMR mode? Or is it supposed to be an STR MLD (or an MLD with all link pairs STR)? In either way, the definition is not accurate. It should be revisited.</w:t>
            </w:r>
          </w:p>
        </w:tc>
        <w:tc>
          <w:tcPr>
            <w:tcW w:w="2430" w:type="dxa"/>
            <w:shd w:val="clear" w:color="auto" w:fill="auto"/>
            <w:noWrap/>
          </w:tcPr>
          <w:p w14:paraId="6B6EBF96" w14:textId="167E7C9A" w:rsidR="00323F82" w:rsidRPr="00CE36AC" w:rsidRDefault="00323F82" w:rsidP="00323F82">
            <w:pPr>
              <w:jc w:val="both"/>
              <w:rPr>
                <w:rFonts w:eastAsia="Times New Roman"/>
                <w:bCs/>
                <w:strike/>
                <w:color w:val="FF0000"/>
                <w:sz w:val="20"/>
                <w:lang w:val="en-US"/>
              </w:rPr>
            </w:pPr>
            <w:r w:rsidRPr="00CE36AC">
              <w:rPr>
                <w:strike/>
                <w:color w:val="FF0000"/>
                <w:sz w:val="20"/>
              </w:rPr>
              <w:t>As in comment.</w:t>
            </w:r>
          </w:p>
        </w:tc>
        <w:tc>
          <w:tcPr>
            <w:tcW w:w="3240" w:type="dxa"/>
            <w:shd w:val="clear" w:color="auto" w:fill="auto"/>
            <w:vAlign w:val="center"/>
          </w:tcPr>
          <w:p w14:paraId="75A2A865" w14:textId="75270713" w:rsidR="00CE36AC" w:rsidRDefault="00CE36AC" w:rsidP="00323F82">
            <w:pPr>
              <w:jc w:val="both"/>
              <w:rPr>
                <w:rFonts w:eastAsia="Times New Roman"/>
                <w:bCs/>
                <w:strike/>
                <w:color w:val="FF0000"/>
                <w:sz w:val="20"/>
                <w:lang w:val="en-US"/>
              </w:rPr>
            </w:pPr>
            <w:r>
              <w:rPr>
                <w:rFonts w:eastAsia="Times New Roman"/>
                <w:bCs/>
                <w:strike/>
                <w:color w:val="FF0000"/>
                <w:sz w:val="20"/>
                <w:lang w:val="en-US"/>
              </w:rPr>
              <w:t xml:space="preserve">Being resolved by Liwen in </w:t>
            </w:r>
            <w:r w:rsidR="00B86D06">
              <w:rPr>
                <w:rFonts w:eastAsia="Times New Roman"/>
                <w:bCs/>
                <w:strike/>
                <w:color w:val="FF0000"/>
                <w:sz w:val="20"/>
                <w:lang w:val="en-US"/>
              </w:rPr>
              <w:t>11-22/570.</w:t>
            </w:r>
          </w:p>
          <w:p w14:paraId="6CA17FF8" w14:textId="77777777" w:rsidR="00CE36AC" w:rsidRDefault="00CE36AC" w:rsidP="00323F82">
            <w:pPr>
              <w:jc w:val="both"/>
              <w:rPr>
                <w:rFonts w:eastAsia="Times New Roman"/>
                <w:bCs/>
                <w:strike/>
                <w:color w:val="FF0000"/>
                <w:sz w:val="20"/>
                <w:lang w:val="en-US"/>
              </w:rPr>
            </w:pPr>
          </w:p>
          <w:p w14:paraId="7F11B81E" w14:textId="7C232DD0" w:rsidR="00323F82" w:rsidRPr="00CE36AC" w:rsidRDefault="00323F82" w:rsidP="00323F82">
            <w:pPr>
              <w:jc w:val="both"/>
              <w:rPr>
                <w:rFonts w:eastAsia="Times New Roman"/>
                <w:bCs/>
                <w:strike/>
                <w:color w:val="FF0000"/>
                <w:sz w:val="20"/>
                <w:lang w:val="en-US"/>
              </w:rPr>
            </w:pPr>
            <w:r w:rsidRPr="00CE36AC">
              <w:rPr>
                <w:rFonts w:eastAsia="Times New Roman"/>
                <w:bCs/>
                <w:strike/>
                <w:color w:val="FF0000"/>
                <w:sz w:val="20"/>
                <w:lang w:val="en-US"/>
              </w:rPr>
              <w:t>Rejected –</w:t>
            </w:r>
          </w:p>
          <w:p w14:paraId="3C0B2466" w14:textId="77777777" w:rsidR="00323F82" w:rsidRPr="00CE36AC" w:rsidRDefault="00323F82" w:rsidP="00323F82">
            <w:pPr>
              <w:jc w:val="both"/>
              <w:rPr>
                <w:rFonts w:eastAsia="Times New Roman"/>
                <w:bCs/>
                <w:strike/>
                <w:color w:val="FF0000"/>
                <w:sz w:val="20"/>
                <w:lang w:val="en-US"/>
              </w:rPr>
            </w:pPr>
          </w:p>
          <w:p w14:paraId="7E36621D" w14:textId="77777777" w:rsidR="00323F82" w:rsidRPr="00CE36AC" w:rsidRDefault="00323F82" w:rsidP="00323F82">
            <w:pPr>
              <w:jc w:val="both"/>
              <w:rPr>
                <w:rFonts w:eastAsia="Times New Roman"/>
                <w:bCs/>
                <w:strike/>
                <w:color w:val="FF0000"/>
                <w:sz w:val="20"/>
                <w:lang w:val="en-US"/>
              </w:rPr>
            </w:pPr>
            <w:r w:rsidRPr="00CE36AC">
              <w:rPr>
                <w:rFonts w:eastAsia="Times New Roman"/>
                <w:bCs/>
                <w:strike/>
                <w:color w:val="FF0000"/>
                <w:sz w:val="20"/>
                <w:lang w:val="en-US"/>
              </w:rPr>
              <w:t xml:space="preserve">The definition “multi-radio non-access point (non-AP) multi-link device (MLD): A non-AP MLD that supports reception or transmission of frames on more than one link at a time.” is sufficiently accurate to cover all intended cases, which are all MLD modes that require more than one radio (i.e., MLMR, eMLMR, STR, NSTR, and so on). </w:t>
            </w:r>
          </w:p>
          <w:p w14:paraId="12B8C45F" w14:textId="5F319588" w:rsidR="00323F82" w:rsidRPr="00CE36AC" w:rsidRDefault="00323F82" w:rsidP="00323F82">
            <w:pPr>
              <w:jc w:val="both"/>
              <w:rPr>
                <w:rFonts w:eastAsia="Times New Roman"/>
                <w:bCs/>
                <w:strike/>
                <w:color w:val="FF0000"/>
                <w:sz w:val="20"/>
                <w:lang w:val="en-US"/>
              </w:rPr>
            </w:pPr>
          </w:p>
        </w:tc>
      </w:tr>
      <w:tr w:rsidR="00323F82" w:rsidRPr="00FF756E" w14:paraId="70A6A6A0" w14:textId="77777777" w:rsidTr="00F65038">
        <w:trPr>
          <w:trHeight w:val="220"/>
        </w:trPr>
        <w:tc>
          <w:tcPr>
            <w:tcW w:w="696" w:type="dxa"/>
            <w:shd w:val="clear" w:color="auto" w:fill="auto"/>
            <w:noWrap/>
          </w:tcPr>
          <w:p w14:paraId="4D801875" w14:textId="7B3E8CEE" w:rsidR="00323F82" w:rsidRPr="000472FA" w:rsidRDefault="00323F82" w:rsidP="00323F82">
            <w:pPr>
              <w:jc w:val="both"/>
              <w:rPr>
                <w:rFonts w:eastAsia="Times New Roman"/>
                <w:bCs/>
                <w:color w:val="000000"/>
                <w:sz w:val="20"/>
                <w:lang w:val="en-US"/>
              </w:rPr>
            </w:pPr>
            <w:r w:rsidRPr="00D43366">
              <w:rPr>
                <w:sz w:val="20"/>
                <w:highlight w:val="yellow"/>
              </w:rPr>
              <w:t>7575</w:t>
            </w:r>
          </w:p>
        </w:tc>
        <w:tc>
          <w:tcPr>
            <w:tcW w:w="1061" w:type="dxa"/>
            <w:shd w:val="clear" w:color="auto" w:fill="auto"/>
            <w:noWrap/>
          </w:tcPr>
          <w:p w14:paraId="4637256F" w14:textId="29B16FD0" w:rsidR="00323F82" w:rsidRPr="000472FA" w:rsidRDefault="00323F82" w:rsidP="00323F82">
            <w:pPr>
              <w:jc w:val="both"/>
              <w:rPr>
                <w:rFonts w:eastAsia="Times New Roman"/>
                <w:bCs/>
                <w:color w:val="000000"/>
                <w:sz w:val="20"/>
                <w:lang w:val="en-US"/>
              </w:rPr>
            </w:pPr>
            <w:r w:rsidRPr="000472FA">
              <w:rPr>
                <w:sz w:val="20"/>
              </w:rPr>
              <w:t>Tomoko Adachi</w:t>
            </w:r>
          </w:p>
        </w:tc>
        <w:tc>
          <w:tcPr>
            <w:tcW w:w="540" w:type="dxa"/>
            <w:shd w:val="clear" w:color="auto" w:fill="auto"/>
            <w:noWrap/>
          </w:tcPr>
          <w:p w14:paraId="4CA3E080" w14:textId="5E8B24CF" w:rsidR="00323F82" w:rsidRPr="000472FA" w:rsidRDefault="00323F82" w:rsidP="00323F82">
            <w:pPr>
              <w:jc w:val="both"/>
              <w:rPr>
                <w:rFonts w:eastAsia="Times New Roman"/>
                <w:bCs/>
                <w:color w:val="000000"/>
                <w:sz w:val="20"/>
                <w:lang w:val="en-US"/>
              </w:rPr>
            </w:pPr>
            <w:r w:rsidRPr="000472FA">
              <w:rPr>
                <w:sz w:val="20"/>
              </w:rPr>
              <w:t>280.57</w:t>
            </w:r>
          </w:p>
        </w:tc>
        <w:tc>
          <w:tcPr>
            <w:tcW w:w="2810" w:type="dxa"/>
            <w:shd w:val="clear" w:color="auto" w:fill="auto"/>
            <w:noWrap/>
          </w:tcPr>
          <w:p w14:paraId="45E86BC9" w14:textId="0D7EED0D" w:rsidR="00323F82" w:rsidRPr="000472FA" w:rsidRDefault="00323F82" w:rsidP="00323F82">
            <w:pPr>
              <w:jc w:val="both"/>
              <w:rPr>
                <w:rFonts w:eastAsia="Times New Roman"/>
                <w:bCs/>
                <w:color w:val="000000"/>
                <w:sz w:val="20"/>
                <w:lang w:val="en-US"/>
              </w:rPr>
            </w:pPr>
            <w:r w:rsidRPr="000472FA">
              <w:rPr>
                <w:sz w:val="20"/>
              </w:rPr>
              <w:t xml:space="preserve">"The other AP affiliated with the AP MLD should transmit a Trigger frame to the other non-AP STA affiliated with the non-AP MLD to solicit an UL PPDU if ... the other AP does not have frame exchanges already scheduled with another STA." By this "should", the AP can always be </w:t>
            </w:r>
            <w:proofErr w:type="gramStart"/>
            <w:r w:rsidRPr="000472FA">
              <w:rPr>
                <w:sz w:val="20"/>
              </w:rPr>
              <w:t>irresponsible</w:t>
            </w:r>
            <w:proofErr w:type="gramEnd"/>
            <w:r w:rsidRPr="000472FA">
              <w:rPr>
                <w:sz w:val="20"/>
              </w:rPr>
              <w:t xml:space="preserve"> and the mechanism will be in no use. It needs to be a shall.</w:t>
            </w:r>
          </w:p>
        </w:tc>
        <w:tc>
          <w:tcPr>
            <w:tcW w:w="2430" w:type="dxa"/>
            <w:shd w:val="clear" w:color="auto" w:fill="auto"/>
            <w:noWrap/>
          </w:tcPr>
          <w:p w14:paraId="007BDD55" w14:textId="5958BBAD" w:rsidR="00323F82" w:rsidRPr="000472FA" w:rsidRDefault="00323F82" w:rsidP="00323F82">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AE6BB28" w14:textId="6839DDDF" w:rsidR="00323F82" w:rsidRPr="000472FA" w:rsidRDefault="00323F82" w:rsidP="00323F82">
            <w:pPr>
              <w:jc w:val="both"/>
              <w:rPr>
                <w:rFonts w:eastAsia="Times New Roman"/>
                <w:bCs/>
                <w:color w:val="000000"/>
                <w:sz w:val="20"/>
                <w:lang w:val="en-US"/>
              </w:rPr>
            </w:pPr>
            <w:r w:rsidRPr="002664EF">
              <w:rPr>
                <w:rFonts w:eastAsia="Times New Roman"/>
                <w:bCs/>
                <w:color w:val="000000"/>
                <w:sz w:val="20"/>
                <w:lang w:val="en-US"/>
              </w:rPr>
              <w:t xml:space="preserve"> </w:t>
            </w:r>
          </w:p>
        </w:tc>
      </w:tr>
      <w:tr w:rsidR="00323F82" w:rsidRPr="00FF756E" w14:paraId="0D6D45F3" w14:textId="77777777" w:rsidTr="00F65038">
        <w:trPr>
          <w:trHeight w:val="220"/>
        </w:trPr>
        <w:tc>
          <w:tcPr>
            <w:tcW w:w="696" w:type="dxa"/>
            <w:shd w:val="clear" w:color="auto" w:fill="auto"/>
            <w:noWrap/>
          </w:tcPr>
          <w:p w14:paraId="44533D33" w14:textId="171B4107" w:rsidR="00323F82" w:rsidRPr="0052198C" w:rsidRDefault="00323F82" w:rsidP="00323F82">
            <w:pPr>
              <w:jc w:val="both"/>
              <w:rPr>
                <w:rFonts w:eastAsia="Times New Roman"/>
                <w:bCs/>
                <w:strike/>
                <w:color w:val="FF0000"/>
                <w:sz w:val="20"/>
                <w:lang w:val="en-US"/>
              </w:rPr>
            </w:pPr>
            <w:r w:rsidRPr="0052198C">
              <w:rPr>
                <w:strike/>
                <w:color w:val="FF0000"/>
                <w:sz w:val="20"/>
              </w:rPr>
              <w:t>7727</w:t>
            </w:r>
          </w:p>
        </w:tc>
        <w:tc>
          <w:tcPr>
            <w:tcW w:w="1061" w:type="dxa"/>
            <w:shd w:val="clear" w:color="auto" w:fill="auto"/>
            <w:noWrap/>
          </w:tcPr>
          <w:p w14:paraId="485FB381" w14:textId="0B9A6171" w:rsidR="00323F82" w:rsidRPr="0052198C" w:rsidRDefault="00323F82" w:rsidP="00323F82">
            <w:pPr>
              <w:jc w:val="both"/>
              <w:rPr>
                <w:rFonts w:eastAsia="Times New Roman"/>
                <w:bCs/>
                <w:strike/>
                <w:color w:val="FF0000"/>
                <w:sz w:val="20"/>
                <w:lang w:val="en-US"/>
              </w:rPr>
            </w:pPr>
            <w:r w:rsidRPr="0052198C">
              <w:rPr>
                <w:strike/>
                <w:color w:val="FF0000"/>
                <w:sz w:val="20"/>
              </w:rPr>
              <w:t>Xiaofei Wang</w:t>
            </w:r>
          </w:p>
        </w:tc>
        <w:tc>
          <w:tcPr>
            <w:tcW w:w="540" w:type="dxa"/>
            <w:shd w:val="clear" w:color="auto" w:fill="auto"/>
            <w:noWrap/>
          </w:tcPr>
          <w:p w14:paraId="1A763DDF" w14:textId="1B100A58" w:rsidR="00323F82" w:rsidRPr="0052198C" w:rsidRDefault="00323F82" w:rsidP="00323F82">
            <w:pPr>
              <w:jc w:val="both"/>
              <w:rPr>
                <w:rFonts w:eastAsia="Times New Roman"/>
                <w:bCs/>
                <w:strike/>
                <w:color w:val="FF0000"/>
                <w:sz w:val="20"/>
                <w:lang w:val="en-US"/>
              </w:rPr>
            </w:pPr>
            <w:r w:rsidRPr="0052198C">
              <w:rPr>
                <w:strike/>
                <w:color w:val="FF0000"/>
                <w:sz w:val="20"/>
              </w:rPr>
              <w:t>280.28</w:t>
            </w:r>
          </w:p>
        </w:tc>
        <w:tc>
          <w:tcPr>
            <w:tcW w:w="2810" w:type="dxa"/>
            <w:shd w:val="clear" w:color="auto" w:fill="auto"/>
            <w:noWrap/>
          </w:tcPr>
          <w:p w14:paraId="45305DF7" w14:textId="3C24BF47" w:rsidR="00323F82" w:rsidRPr="0052198C" w:rsidRDefault="00323F82" w:rsidP="00323F82">
            <w:pPr>
              <w:jc w:val="both"/>
              <w:rPr>
                <w:rFonts w:eastAsia="Times New Roman"/>
                <w:bCs/>
                <w:strike/>
                <w:color w:val="FF0000"/>
                <w:sz w:val="20"/>
                <w:lang w:val="en-US"/>
              </w:rPr>
            </w:pPr>
            <w:r w:rsidRPr="0052198C">
              <w:rPr>
                <w:strike/>
                <w:color w:val="FF0000"/>
                <w:sz w:val="20"/>
              </w:rPr>
              <w:t xml:space="preserve">The note describes normative </w:t>
            </w:r>
            <w:proofErr w:type="spellStart"/>
            <w:r w:rsidRPr="0052198C">
              <w:rPr>
                <w:strike/>
                <w:color w:val="FF0000"/>
                <w:sz w:val="20"/>
              </w:rPr>
              <w:t>behavior</w:t>
            </w:r>
            <w:proofErr w:type="spellEnd"/>
            <w:r w:rsidRPr="0052198C">
              <w:rPr>
                <w:strike/>
                <w:color w:val="FF0000"/>
                <w:sz w:val="20"/>
              </w:rPr>
              <w:t xml:space="preserve"> and should be in regular spec text</w:t>
            </w:r>
          </w:p>
        </w:tc>
        <w:tc>
          <w:tcPr>
            <w:tcW w:w="2430" w:type="dxa"/>
            <w:shd w:val="clear" w:color="auto" w:fill="auto"/>
            <w:noWrap/>
          </w:tcPr>
          <w:p w14:paraId="6B91B148" w14:textId="68CAE20E" w:rsidR="00323F82" w:rsidRPr="0052198C" w:rsidRDefault="00323F82" w:rsidP="00323F82">
            <w:pPr>
              <w:jc w:val="both"/>
              <w:rPr>
                <w:rFonts w:eastAsia="Times New Roman"/>
                <w:bCs/>
                <w:strike/>
                <w:color w:val="FF0000"/>
                <w:sz w:val="20"/>
                <w:lang w:val="en-US"/>
              </w:rPr>
            </w:pPr>
            <w:r w:rsidRPr="0052198C">
              <w:rPr>
                <w:strike/>
                <w:color w:val="FF0000"/>
                <w:sz w:val="20"/>
              </w:rPr>
              <w:t>as in comment</w:t>
            </w:r>
          </w:p>
        </w:tc>
        <w:tc>
          <w:tcPr>
            <w:tcW w:w="3240" w:type="dxa"/>
            <w:shd w:val="clear" w:color="auto" w:fill="auto"/>
            <w:vAlign w:val="center"/>
          </w:tcPr>
          <w:p w14:paraId="2626DF0E" w14:textId="398ABA98" w:rsidR="00323F82" w:rsidRPr="0052198C" w:rsidRDefault="00323F82" w:rsidP="00323F82">
            <w:pPr>
              <w:jc w:val="both"/>
              <w:rPr>
                <w:rFonts w:eastAsia="Times New Roman"/>
                <w:bCs/>
                <w:strike/>
                <w:color w:val="FF0000"/>
                <w:sz w:val="20"/>
                <w:lang w:val="en-US"/>
              </w:rPr>
            </w:pPr>
            <w:r w:rsidRPr="0052198C">
              <w:rPr>
                <w:rFonts w:eastAsia="Times New Roman"/>
                <w:bCs/>
                <w:strike/>
                <w:color w:val="FF0000"/>
                <w:sz w:val="20"/>
                <w:lang w:val="en-US"/>
              </w:rPr>
              <w:t xml:space="preserve">Being resolved by Xiaofei in </w:t>
            </w:r>
            <w:r>
              <w:rPr>
                <w:rFonts w:eastAsia="Times New Roman"/>
                <w:bCs/>
                <w:strike/>
                <w:color w:val="FF0000"/>
                <w:sz w:val="20"/>
                <w:lang w:val="en-US"/>
              </w:rPr>
              <w:t>11-22/</w:t>
            </w:r>
            <w:r w:rsidRPr="0052198C">
              <w:rPr>
                <w:rFonts w:eastAsia="Times New Roman"/>
                <w:bCs/>
                <w:strike/>
                <w:color w:val="FF0000"/>
                <w:sz w:val="20"/>
                <w:lang w:val="en-US"/>
              </w:rPr>
              <w:t xml:space="preserve">750. </w:t>
            </w:r>
          </w:p>
          <w:p w14:paraId="2DA16E91" w14:textId="77777777" w:rsidR="00323F82" w:rsidRPr="0052198C" w:rsidRDefault="00323F82" w:rsidP="00323F82">
            <w:pPr>
              <w:jc w:val="both"/>
              <w:rPr>
                <w:rFonts w:eastAsia="Times New Roman"/>
                <w:bCs/>
                <w:strike/>
                <w:color w:val="FF0000"/>
                <w:sz w:val="20"/>
                <w:lang w:val="en-US"/>
              </w:rPr>
            </w:pPr>
          </w:p>
          <w:p w14:paraId="5F36CA46" w14:textId="3C47E824" w:rsidR="00323F82" w:rsidRPr="0052198C" w:rsidRDefault="00323F82" w:rsidP="00323F82">
            <w:pPr>
              <w:jc w:val="both"/>
              <w:rPr>
                <w:rFonts w:eastAsia="Times New Roman"/>
                <w:bCs/>
                <w:strike/>
                <w:color w:val="FF0000"/>
                <w:sz w:val="20"/>
                <w:lang w:val="en-US"/>
              </w:rPr>
            </w:pPr>
            <w:r w:rsidRPr="0052198C">
              <w:rPr>
                <w:rFonts w:eastAsia="Times New Roman"/>
                <w:bCs/>
                <w:strike/>
                <w:color w:val="FF0000"/>
                <w:sz w:val="20"/>
                <w:lang w:val="en-US"/>
              </w:rPr>
              <w:t>Revised –</w:t>
            </w:r>
          </w:p>
          <w:p w14:paraId="372FA750" w14:textId="77777777" w:rsidR="00323F82" w:rsidRPr="0052198C" w:rsidRDefault="00323F82" w:rsidP="00323F82">
            <w:pPr>
              <w:jc w:val="both"/>
              <w:rPr>
                <w:rFonts w:eastAsia="Times New Roman"/>
                <w:bCs/>
                <w:strike/>
                <w:color w:val="FF0000"/>
                <w:sz w:val="20"/>
                <w:lang w:val="en-US"/>
              </w:rPr>
            </w:pPr>
          </w:p>
          <w:p w14:paraId="7BCF3FD0" w14:textId="77777777" w:rsidR="00323F82" w:rsidRPr="0052198C" w:rsidRDefault="00323F82" w:rsidP="00323F82">
            <w:pPr>
              <w:jc w:val="both"/>
              <w:rPr>
                <w:rFonts w:eastAsia="Times New Roman"/>
                <w:bCs/>
                <w:strike/>
                <w:color w:val="FF0000"/>
                <w:sz w:val="20"/>
                <w:lang w:val="en-US"/>
              </w:rPr>
            </w:pPr>
            <w:r w:rsidRPr="0052198C">
              <w:rPr>
                <w:rFonts w:eastAsia="Times New Roman"/>
                <w:bCs/>
                <w:strike/>
                <w:color w:val="FF0000"/>
                <w:sz w:val="20"/>
                <w:lang w:val="en-US"/>
              </w:rPr>
              <w:t xml:space="preserve">The normative behavior is already specified in IEEE802.11ax, and as such additional normative behavior is redundant. In order to help the </w:t>
            </w:r>
            <w:proofErr w:type="gramStart"/>
            <w:r w:rsidRPr="0052198C">
              <w:rPr>
                <w:rFonts w:eastAsia="Times New Roman"/>
                <w:bCs/>
                <w:strike/>
                <w:color w:val="FF0000"/>
                <w:sz w:val="20"/>
                <w:lang w:val="en-US"/>
              </w:rPr>
              <w:t>reader</w:t>
            </w:r>
            <w:proofErr w:type="gramEnd"/>
            <w:r w:rsidRPr="0052198C">
              <w:rPr>
                <w:rFonts w:eastAsia="Times New Roman"/>
                <w:bCs/>
                <w:strike/>
                <w:color w:val="FF0000"/>
                <w:sz w:val="20"/>
                <w:lang w:val="en-US"/>
              </w:rPr>
              <w:t xml:space="preserve"> find the location of the normative behavior the proposed resolution is to add a reference to that subclause. </w:t>
            </w:r>
          </w:p>
          <w:p w14:paraId="40E4862D" w14:textId="77777777" w:rsidR="00323F82" w:rsidRPr="0052198C" w:rsidRDefault="00323F82" w:rsidP="00323F82">
            <w:pPr>
              <w:jc w:val="both"/>
              <w:rPr>
                <w:rFonts w:eastAsia="Times New Roman"/>
                <w:bCs/>
                <w:strike/>
                <w:color w:val="FF0000"/>
                <w:sz w:val="20"/>
                <w:lang w:val="en-US"/>
              </w:rPr>
            </w:pPr>
          </w:p>
          <w:p w14:paraId="30A3EE6F" w14:textId="77777777" w:rsidR="00323F82" w:rsidRPr="0052198C" w:rsidRDefault="00323F82" w:rsidP="00323F82">
            <w:pPr>
              <w:jc w:val="both"/>
              <w:rPr>
                <w:rFonts w:eastAsia="Times New Roman"/>
                <w:bCs/>
                <w:strike/>
                <w:color w:val="FF0000"/>
                <w:sz w:val="20"/>
                <w:lang w:val="en-US"/>
              </w:rPr>
            </w:pPr>
            <w:r w:rsidRPr="0052198C">
              <w:rPr>
                <w:rFonts w:eastAsia="Times New Roman"/>
                <w:bCs/>
                <w:strike/>
                <w:color w:val="FF0000"/>
                <w:sz w:val="20"/>
                <w:lang w:val="en-US"/>
              </w:rPr>
              <w:t>TGbe editor: Please add “(see 26.2.4 Updating two NAVs”) at the end of the note below:</w:t>
            </w:r>
          </w:p>
          <w:p w14:paraId="4F4B0E37" w14:textId="0313652C" w:rsidR="00323F82" w:rsidRPr="0052198C" w:rsidRDefault="00323F82" w:rsidP="00323F82">
            <w:pPr>
              <w:jc w:val="both"/>
              <w:rPr>
                <w:rFonts w:eastAsia="Times New Roman"/>
                <w:bCs/>
                <w:strike/>
                <w:color w:val="FF0000"/>
                <w:sz w:val="20"/>
                <w:lang w:val="en-US"/>
              </w:rPr>
            </w:pPr>
            <w:r w:rsidRPr="0052198C">
              <w:rPr>
                <w:rFonts w:eastAsia="Times New Roman"/>
                <w:bCs/>
                <w:strike/>
                <w:color w:val="FF0000"/>
                <w:sz w:val="20"/>
                <w:lang w:val="en-US"/>
              </w:rPr>
              <w:t xml:space="preserve">“NOTE—If either the intra-BSS NAV or the inter-BSS NAV is nonzero in the non-AP STA affiliated with the non-AP MLD when it starts the </w:t>
            </w:r>
            <w:proofErr w:type="spellStart"/>
            <w:r w:rsidRPr="0052198C">
              <w:rPr>
                <w:rFonts w:eastAsia="Times New Roman"/>
                <w:bCs/>
                <w:strike/>
                <w:color w:val="FF0000"/>
                <w:sz w:val="20"/>
                <w:lang w:val="en-US"/>
              </w:rPr>
              <w:t>MediumSyncDelay</w:t>
            </w:r>
            <w:proofErr w:type="spellEnd"/>
            <w:r w:rsidRPr="0052198C">
              <w:rPr>
                <w:rFonts w:eastAsia="Times New Roman"/>
                <w:bCs/>
                <w:strike/>
                <w:color w:val="FF0000"/>
                <w:sz w:val="20"/>
                <w:lang w:val="en-US"/>
              </w:rPr>
              <w:t xml:space="preserve"> timer, the </w:t>
            </w:r>
            <w:r w:rsidRPr="0052198C">
              <w:rPr>
                <w:rFonts w:eastAsia="Times New Roman"/>
                <w:bCs/>
                <w:strike/>
                <w:color w:val="FF0000"/>
                <w:sz w:val="20"/>
                <w:lang w:val="en-US"/>
              </w:rPr>
              <w:lastRenderedPageBreak/>
              <w:t>non-AP STA does not initiate any TXOP and follow the same rules as an HE STA to respond to any RTS or MU-RTS frame until both NAVs expire.”</w:t>
            </w:r>
          </w:p>
        </w:tc>
      </w:tr>
      <w:tr w:rsidR="00D921DE" w:rsidRPr="00FF756E" w14:paraId="2058DF48" w14:textId="77777777" w:rsidTr="00F65038">
        <w:trPr>
          <w:trHeight w:val="220"/>
        </w:trPr>
        <w:tc>
          <w:tcPr>
            <w:tcW w:w="696" w:type="dxa"/>
            <w:shd w:val="clear" w:color="auto" w:fill="auto"/>
            <w:noWrap/>
          </w:tcPr>
          <w:p w14:paraId="34213952" w14:textId="3C98F2DC" w:rsidR="00D921DE" w:rsidRPr="000472FA" w:rsidRDefault="00D921DE" w:rsidP="00D921DE">
            <w:pPr>
              <w:jc w:val="both"/>
              <w:rPr>
                <w:rFonts w:eastAsia="Times New Roman"/>
                <w:bCs/>
                <w:color w:val="000000"/>
                <w:sz w:val="20"/>
                <w:lang w:val="en-US"/>
              </w:rPr>
            </w:pPr>
            <w:r w:rsidRPr="000472FA">
              <w:rPr>
                <w:sz w:val="20"/>
              </w:rPr>
              <w:lastRenderedPageBreak/>
              <w:t>7800</w:t>
            </w:r>
          </w:p>
        </w:tc>
        <w:tc>
          <w:tcPr>
            <w:tcW w:w="1061" w:type="dxa"/>
            <w:shd w:val="clear" w:color="auto" w:fill="auto"/>
            <w:noWrap/>
          </w:tcPr>
          <w:p w14:paraId="79A0C18C" w14:textId="52A9AE59" w:rsidR="00D921DE" w:rsidRPr="000472FA" w:rsidRDefault="00D921DE" w:rsidP="00D921DE">
            <w:pPr>
              <w:jc w:val="both"/>
              <w:rPr>
                <w:rFonts w:eastAsia="Times New Roman"/>
                <w:bCs/>
                <w:color w:val="000000"/>
                <w:sz w:val="20"/>
                <w:lang w:val="en-US"/>
              </w:rPr>
            </w:pPr>
            <w:r w:rsidRPr="000472FA">
              <w:rPr>
                <w:sz w:val="20"/>
              </w:rPr>
              <w:t>Yanyi Ding</w:t>
            </w:r>
          </w:p>
        </w:tc>
        <w:tc>
          <w:tcPr>
            <w:tcW w:w="540" w:type="dxa"/>
            <w:shd w:val="clear" w:color="auto" w:fill="auto"/>
            <w:noWrap/>
          </w:tcPr>
          <w:p w14:paraId="272E11FF" w14:textId="51699015" w:rsidR="00D921DE" w:rsidRPr="000472FA" w:rsidRDefault="00D921DE" w:rsidP="00D921DE">
            <w:pPr>
              <w:jc w:val="both"/>
              <w:rPr>
                <w:rFonts w:eastAsia="Times New Roman"/>
                <w:bCs/>
                <w:color w:val="000000"/>
                <w:sz w:val="20"/>
                <w:lang w:val="en-US"/>
              </w:rPr>
            </w:pPr>
            <w:r w:rsidRPr="000472FA">
              <w:rPr>
                <w:sz w:val="20"/>
              </w:rPr>
              <w:t>289.45</w:t>
            </w:r>
          </w:p>
        </w:tc>
        <w:tc>
          <w:tcPr>
            <w:tcW w:w="2810" w:type="dxa"/>
            <w:shd w:val="clear" w:color="auto" w:fill="auto"/>
            <w:noWrap/>
          </w:tcPr>
          <w:p w14:paraId="2D751A1C" w14:textId="4A4F1611" w:rsidR="00D921DE" w:rsidRPr="000472FA" w:rsidRDefault="00D921DE" w:rsidP="00D921DE">
            <w:pPr>
              <w:jc w:val="both"/>
              <w:rPr>
                <w:rFonts w:eastAsia="Times New Roman"/>
                <w:bCs/>
                <w:color w:val="000000"/>
                <w:sz w:val="20"/>
                <w:lang w:val="en-US"/>
              </w:rPr>
            </w:pPr>
            <w:r w:rsidRPr="000472FA">
              <w:rPr>
                <w:sz w:val="20"/>
              </w:rPr>
              <w:t>"In partial bandwidth non-TB sounding sequence case, the Puncturing Channel Information fields in U-SIG shall indicate the same puncturing pattern as in the Partial BW Info subfield in the EHT NDP Announcement frame." Better to specify where the U-SIG belongs to, is it of the NDP following the NDPA or the PPDU carrying the NDPA?</w:t>
            </w:r>
          </w:p>
        </w:tc>
        <w:tc>
          <w:tcPr>
            <w:tcW w:w="2430" w:type="dxa"/>
            <w:shd w:val="clear" w:color="auto" w:fill="auto"/>
            <w:noWrap/>
          </w:tcPr>
          <w:p w14:paraId="0077800A" w14:textId="570E61FE" w:rsidR="00D921DE" w:rsidRPr="000472FA" w:rsidRDefault="00D921DE" w:rsidP="00D921DE">
            <w:pPr>
              <w:jc w:val="both"/>
              <w:rPr>
                <w:rFonts w:eastAsia="Times New Roman"/>
                <w:bCs/>
                <w:color w:val="000000"/>
                <w:sz w:val="20"/>
                <w:lang w:val="en-US"/>
              </w:rPr>
            </w:pPr>
            <w:r w:rsidRPr="000472FA">
              <w:rPr>
                <w:sz w:val="20"/>
              </w:rPr>
              <w:t>Revise the sentence to specify the where the U-SIG belongs to.</w:t>
            </w:r>
          </w:p>
        </w:tc>
        <w:tc>
          <w:tcPr>
            <w:tcW w:w="3240" w:type="dxa"/>
            <w:shd w:val="clear" w:color="auto" w:fill="auto"/>
            <w:vAlign w:val="center"/>
          </w:tcPr>
          <w:p w14:paraId="0377A746" w14:textId="71AA3E5D" w:rsidR="00D921DE" w:rsidRPr="000472FA" w:rsidRDefault="00D921DE" w:rsidP="00D921DE">
            <w:pPr>
              <w:jc w:val="both"/>
              <w:rPr>
                <w:rFonts w:eastAsia="Times New Roman"/>
                <w:bCs/>
                <w:color w:val="000000"/>
                <w:sz w:val="20"/>
                <w:lang w:val="en-US"/>
              </w:rPr>
            </w:pPr>
            <w:r w:rsidRPr="0073334E">
              <w:rPr>
                <w:rFonts w:eastAsia="Times New Roman"/>
                <w:bCs/>
                <w:strike/>
                <w:color w:val="FF0000"/>
                <w:sz w:val="20"/>
                <w:lang w:val="en-US"/>
              </w:rPr>
              <w:t xml:space="preserve">Being resolved by </w:t>
            </w:r>
            <w:r w:rsidR="00B61D96">
              <w:rPr>
                <w:rFonts w:eastAsia="Times New Roman"/>
                <w:bCs/>
                <w:strike/>
                <w:color w:val="FF0000"/>
                <w:sz w:val="20"/>
                <w:lang w:val="en-US"/>
              </w:rPr>
              <w:t>Zinan</w:t>
            </w:r>
            <w:r>
              <w:rPr>
                <w:rFonts w:eastAsia="Times New Roman"/>
                <w:bCs/>
                <w:strike/>
                <w:color w:val="FF0000"/>
                <w:sz w:val="20"/>
                <w:lang w:val="en-US"/>
              </w:rPr>
              <w:t xml:space="preserve"> in 11-22/7</w:t>
            </w:r>
            <w:r>
              <w:rPr>
                <w:rFonts w:eastAsia="Times New Roman"/>
                <w:bCs/>
                <w:strike/>
                <w:color w:val="FF0000"/>
                <w:sz w:val="20"/>
                <w:lang w:val="en-US"/>
              </w:rPr>
              <w:t>60</w:t>
            </w:r>
          </w:p>
        </w:tc>
      </w:tr>
      <w:tr w:rsidR="00D921DE" w:rsidRPr="00FF756E" w14:paraId="242B1C3C" w14:textId="77777777" w:rsidTr="00F65038">
        <w:trPr>
          <w:trHeight w:val="220"/>
        </w:trPr>
        <w:tc>
          <w:tcPr>
            <w:tcW w:w="696" w:type="dxa"/>
            <w:shd w:val="clear" w:color="auto" w:fill="auto"/>
            <w:noWrap/>
          </w:tcPr>
          <w:p w14:paraId="0C7A8AA2" w14:textId="529270A9" w:rsidR="00D921DE" w:rsidRPr="00A97577" w:rsidRDefault="00D921DE" w:rsidP="00D921DE">
            <w:pPr>
              <w:jc w:val="both"/>
              <w:rPr>
                <w:rFonts w:eastAsia="Times New Roman"/>
                <w:bCs/>
                <w:strike/>
                <w:color w:val="FF0000"/>
                <w:sz w:val="20"/>
                <w:lang w:val="en-US"/>
              </w:rPr>
            </w:pPr>
            <w:r w:rsidRPr="00A97577">
              <w:rPr>
                <w:strike/>
                <w:color w:val="FF0000"/>
                <w:sz w:val="20"/>
              </w:rPr>
              <w:t>7864</w:t>
            </w:r>
          </w:p>
        </w:tc>
        <w:tc>
          <w:tcPr>
            <w:tcW w:w="1061" w:type="dxa"/>
            <w:shd w:val="clear" w:color="auto" w:fill="auto"/>
            <w:noWrap/>
          </w:tcPr>
          <w:p w14:paraId="54252940" w14:textId="56F8E58D" w:rsidR="00D921DE" w:rsidRPr="00A97577" w:rsidRDefault="00D921DE" w:rsidP="00D921DE">
            <w:pPr>
              <w:jc w:val="both"/>
              <w:rPr>
                <w:rFonts w:eastAsia="Times New Roman"/>
                <w:bCs/>
                <w:strike/>
                <w:color w:val="FF0000"/>
                <w:sz w:val="20"/>
                <w:lang w:val="en-US"/>
              </w:rPr>
            </w:pPr>
            <w:r w:rsidRPr="00A97577">
              <w:rPr>
                <w:strike/>
                <w:color w:val="FF0000"/>
                <w:sz w:val="20"/>
              </w:rPr>
              <w:t>Yonggang Fang</w:t>
            </w:r>
          </w:p>
        </w:tc>
        <w:tc>
          <w:tcPr>
            <w:tcW w:w="540" w:type="dxa"/>
            <w:shd w:val="clear" w:color="auto" w:fill="auto"/>
            <w:noWrap/>
          </w:tcPr>
          <w:p w14:paraId="30AC6DE1" w14:textId="59C965B8" w:rsidR="00D921DE" w:rsidRPr="00A97577" w:rsidRDefault="00D921DE" w:rsidP="00D921DE">
            <w:pPr>
              <w:jc w:val="both"/>
              <w:rPr>
                <w:rFonts w:eastAsia="Times New Roman"/>
                <w:bCs/>
                <w:strike/>
                <w:color w:val="FF0000"/>
                <w:sz w:val="20"/>
                <w:lang w:val="en-US"/>
              </w:rPr>
            </w:pPr>
            <w:r w:rsidRPr="00A97577">
              <w:rPr>
                <w:strike/>
                <w:color w:val="FF0000"/>
                <w:sz w:val="20"/>
              </w:rPr>
              <w:t>310.25</w:t>
            </w:r>
          </w:p>
        </w:tc>
        <w:tc>
          <w:tcPr>
            <w:tcW w:w="2810" w:type="dxa"/>
            <w:shd w:val="clear" w:color="auto" w:fill="auto"/>
            <w:noWrap/>
          </w:tcPr>
          <w:p w14:paraId="62002901" w14:textId="5DD2229E" w:rsidR="00D921DE" w:rsidRPr="00A97577" w:rsidRDefault="00D921DE" w:rsidP="00D921DE">
            <w:pPr>
              <w:jc w:val="both"/>
              <w:rPr>
                <w:rFonts w:eastAsia="Times New Roman"/>
                <w:bCs/>
                <w:strike/>
                <w:color w:val="FF0000"/>
                <w:sz w:val="20"/>
                <w:lang w:val="en-US"/>
              </w:rPr>
            </w:pPr>
            <w:r w:rsidRPr="00A97577">
              <w:rPr>
                <w:strike/>
                <w:color w:val="FF0000"/>
                <w:sz w:val="20"/>
              </w:rPr>
              <w:t>The procedure of EDCA operation using NSEP EDCA parameters is not efficient and effective for the NSEP AP MLD to control NSEP non-AP devices to perform EDCA based channel access when multiple NSEP non-AP devices contend to media at same time and cause access congestion.</w:t>
            </w:r>
          </w:p>
        </w:tc>
        <w:tc>
          <w:tcPr>
            <w:tcW w:w="2430" w:type="dxa"/>
            <w:shd w:val="clear" w:color="auto" w:fill="auto"/>
            <w:noWrap/>
          </w:tcPr>
          <w:p w14:paraId="3B31E427" w14:textId="6186DCF7" w:rsidR="00D921DE" w:rsidRPr="00A97577" w:rsidRDefault="00D921DE" w:rsidP="00D921DE">
            <w:pPr>
              <w:jc w:val="both"/>
              <w:rPr>
                <w:rFonts w:eastAsia="Times New Roman"/>
                <w:bCs/>
                <w:strike/>
                <w:color w:val="FF0000"/>
                <w:sz w:val="20"/>
                <w:lang w:val="en-US"/>
              </w:rPr>
            </w:pPr>
            <w:r w:rsidRPr="00A97577">
              <w:rPr>
                <w:strike/>
                <w:color w:val="FF0000"/>
                <w:sz w:val="20"/>
              </w:rPr>
              <w:t>Please define a method to allow an NSEP AP MLD to update NSEP EDCA parameters in broadcast way to control NSEP enabled non-AP devices' priority access when experiencing NSEP priority access congestion.</w:t>
            </w:r>
          </w:p>
        </w:tc>
        <w:tc>
          <w:tcPr>
            <w:tcW w:w="3240" w:type="dxa"/>
            <w:shd w:val="clear" w:color="auto" w:fill="auto"/>
            <w:vAlign w:val="center"/>
          </w:tcPr>
          <w:p w14:paraId="0EC1EC0B" w14:textId="573A8208" w:rsidR="00D921DE" w:rsidRPr="00A97577" w:rsidRDefault="00D921DE" w:rsidP="00D921DE">
            <w:pPr>
              <w:jc w:val="both"/>
              <w:rPr>
                <w:rFonts w:eastAsia="Times New Roman"/>
                <w:bCs/>
                <w:strike/>
                <w:color w:val="FF0000"/>
                <w:sz w:val="20"/>
                <w:lang w:val="en-US"/>
              </w:rPr>
            </w:pPr>
            <w:r w:rsidRPr="00A97577">
              <w:rPr>
                <w:rFonts w:eastAsia="Times New Roman"/>
                <w:bCs/>
                <w:strike/>
                <w:color w:val="FF0000"/>
                <w:sz w:val="20"/>
                <w:lang w:val="en-US"/>
              </w:rPr>
              <w:t xml:space="preserve">Being resolved by Yonggang in </w:t>
            </w:r>
            <w:r>
              <w:rPr>
                <w:rFonts w:eastAsia="Times New Roman"/>
                <w:bCs/>
                <w:strike/>
                <w:color w:val="FF0000"/>
                <w:sz w:val="20"/>
                <w:lang w:val="en-US"/>
              </w:rPr>
              <w:t>11-22/</w:t>
            </w:r>
            <w:r w:rsidRPr="00A97577">
              <w:rPr>
                <w:rFonts w:eastAsia="Times New Roman"/>
                <w:bCs/>
                <w:strike/>
                <w:color w:val="FF0000"/>
                <w:sz w:val="20"/>
                <w:lang w:val="en-US"/>
              </w:rPr>
              <w:t>7</w:t>
            </w:r>
            <w:r>
              <w:rPr>
                <w:rFonts w:eastAsia="Times New Roman"/>
                <w:bCs/>
                <w:strike/>
                <w:color w:val="FF0000"/>
                <w:sz w:val="20"/>
                <w:lang w:val="en-US"/>
              </w:rPr>
              <w:t>42</w:t>
            </w:r>
            <w:r w:rsidRPr="00A97577">
              <w:rPr>
                <w:rFonts w:eastAsia="Times New Roman"/>
                <w:bCs/>
                <w:strike/>
                <w:color w:val="FF0000"/>
                <w:sz w:val="20"/>
                <w:lang w:val="en-US"/>
              </w:rPr>
              <w:t>.</w:t>
            </w:r>
          </w:p>
          <w:p w14:paraId="64A80489" w14:textId="77777777" w:rsidR="00D921DE" w:rsidRPr="00A97577" w:rsidRDefault="00D921DE" w:rsidP="00D921DE">
            <w:pPr>
              <w:jc w:val="both"/>
              <w:rPr>
                <w:rFonts w:eastAsia="Times New Roman"/>
                <w:bCs/>
                <w:strike/>
                <w:color w:val="FF0000"/>
                <w:sz w:val="20"/>
                <w:lang w:val="en-US"/>
              </w:rPr>
            </w:pPr>
          </w:p>
          <w:p w14:paraId="63ADEFD2" w14:textId="40890C42" w:rsidR="00D921DE" w:rsidRPr="00A97577" w:rsidRDefault="00D921DE" w:rsidP="00D921DE">
            <w:pPr>
              <w:jc w:val="both"/>
              <w:rPr>
                <w:rFonts w:eastAsia="Times New Roman"/>
                <w:bCs/>
                <w:strike/>
                <w:color w:val="FF0000"/>
                <w:sz w:val="20"/>
                <w:lang w:val="en-US"/>
              </w:rPr>
            </w:pPr>
            <w:r w:rsidRPr="00A97577">
              <w:rPr>
                <w:rFonts w:eastAsia="Times New Roman"/>
                <w:bCs/>
                <w:strike/>
                <w:color w:val="FF0000"/>
                <w:sz w:val="20"/>
                <w:lang w:val="en-US"/>
              </w:rPr>
              <w:t>Rejected –</w:t>
            </w:r>
          </w:p>
          <w:p w14:paraId="22D638EA" w14:textId="77777777" w:rsidR="00D921DE" w:rsidRPr="00A97577" w:rsidRDefault="00D921DE" w:rsidP="00D921DE">
            <w:pPr>
              <w:jc w:val="both"/>
              <w:rPr>
                <w:rFonts w:eastAsia="Times New Roman"/>
                <w:bCs/>
                <w:strike/>
                <w:color w:val="FF0000"/>
                <w:sz w:val="20"/>
                <w:lang w:val="en-US"/>
              </w:rPr>
            </w:pPr>
          </w:p>
          <w:p w14:paraId="23AA4253" w14:textId="77777777" w:rsidR="00D921DE" w:rsidRPr="00A97577" w:rsidRDefault="00D921DE" w:rsidP="00D921DE">
            <w:pPr>
              <w:jc w:val="both"/>
              <w:rPr>
                <w:rFonts w:eastAsia="Times New Roman"/>
                <w:bCs/>
                <w:strike/>
                <w:color w:val="FF0000"/>
                <w:sz w:val="20"/>
                <w:lang w:val="en-US"/>
              </w:rPr>
            </w:pPr>
            <w:r w:rsidRPr="00A97577">
              <w:rPr>
                <w:rFonts w:eastAsia="Times New Roman"/>
                <w:bCs/>
                <w:strike/>
                <w:color w:val="FF0000"/>
                <w:sz w:val="20"/>
                <w:lang w:val="en-US"/>
              </w:rPr>
              <w:t xml:space="preserve">Currently AP can deprioritize the priority access of non-EPCS STAs or prioritize access of EPCS STAs, or both. This provides good effectiveness to counter any unexpected congestion. </w:t>
            </w:r>
          </w:p>
          <w:p w14:paraId="4ED86D54" w14:textId="77777777" w:rsidR="00D921DE" w:rsidRPr="00A97577" w:rsidRDefault="00D921DE" w:rsidP="00D921DE">
            <w:pPr>
              <w:jc w:val="both"/>
              <w:rPr>
                <w:rFonts w:eastAsia="Times New Roman"/>
                <w:bCs/>
                <w:strike/>
                <w:color w:val="FF0000"/>
                <w:sz w:val="20"/>
                <w:lang w:val="en-US"/>
              </w:rPr>
            </w:pPr>
          </w:p>
          <w:p w14:paraId="040A8F61" w14:textId="45814583" w:rsidR="00D921DE" w:rsidRPr="00A97577" w:rsidRDefault="00D921DE" w:rsidP="00D921DE">
            <w:pPr>
              <w:jc w:val="both"/>
              <w:rPr>
                <w:rFonts w:eastAsia="Times New Roman"/>
                <w:bCs/>
                <w:strike/>
                <w:color w:val="FF0000"/>
                <w:sz w:val="20"/>
                <w:lang w:val="en-US"/>
              </w:rPr>
            </w:pPr>
            <w:r w:rsidRPr="00A97577">
              <w:rPr>
                <w:rFonts w:eastAsia="Times New Roman"/>
                <w:bCs/>
                <w:strike/>
                <w:color w:val="FF0000"/>
                <w:sz w:val="20"/>
                <w:lang w:val="en-US"/>
              </w:rPr>
              <w:t>The commenter is invited to submit a comment that clearly identifies the specific issue that need to be addressed.</w:t>
            </w:r>
          </w:p>
        </w:tc>
      </w:tr>
      <w:tr w:rsidR="00D921DE" w:rsidRPr="00FF756E" w14:paraId="13C8F07D" w14:textId="77777777" w:rsidTr="00F65038">
        <w:trPr>
          <w:trHeight w:val="220"/>
        </w:trPr>
        <w:tc>
          <w:tcPr>
            <w:tcW w:w="696" w:type="dxa"/>
            <w:shd w:val="clear" w:color="auto" w:fill="auto"/>
            <w:noWrap/>
          </w:tcPr>
          <w:p w14:paraId="24E6F2C7" w14:textId="258B2A1E" w:rsidR="00D921DE" w:rsidRPr="000472FA" w:rsidRDefault="00D921DE" w:rsidP="00D921DE">
            <w:pPr>
              <w:jc w:val="both"/>
              <w:rPr>
                <w:rFonts w:eastAsia="Times New Roman"/>
                <w:bCs/>
                <w:color w:val="000000"/>
                <w:sz w:val="20"/>
                <w:lang w:val="en-US"/>
              </w:rPr>
            </w:pPr>
            <w:r w:rsidRPr="000472FA">
              <w:rPr>
                <w:sz w:val="20"/>
              </w:rPr>
              <w:t>7892</w:t>
            </w:r>
          </w:p>
        </w:tc>
        <w:tc>
          <w:tcPr>
            <w:tcW w:w="1061" w:type="dxa"/>
            <w:shd w:val="clear" w:color="auto" w:fill="auto"/>
            <w:noWrap/>
          </w:tcPr>
          <w:p w14:paraId="4AFC92FC" w14:textId="66DB76D8" w:rsidR="00D921DE" w:rsidRPr="000472FA" w:rsidRDefault="00D921DE" w:rsidP="00D921DE">
            <w:pPr>
              <w:jc w:val="both"/>
              <w:rPr>
                <w:rFonts w:eastAsia="Times New Roman"/>
                <w:bCs/>
                <w:color w:val="000000"/>
                <w:sz w:val="20"/>
                <w:lang w:val="en-US"/>
              </w:rPr>
            </w:pPr>
            <w:r w:rsidRPr="000472FA">
              <w:rPr>
                <w:sz w:val="20"/>
              </w:rPr>
              <w:t>Yongho Seok</w:t>
            </w:r>
          </w:p>
        </w:tc>
        <w:tc>
          <w:tcPr>
            <w:tcW w:w="540" w:type="dxa"/>
            <w:shd w:val="clear" w:color="auto" w:fill="auto"/>
            <w:noWrap/>
          </w:tcPr>
          <w:p w14:paraId="569FAD74" w14:textId="1E5039DC" w:rsidR="00D921DE" w:rsidRPr="000472FA" w:rsidRDefault="00D921DE" w:rsidP="00D921DE">
            <w:pPr>
              <w:jc w:val="both"/>
              <w:rPr>
                <w:rFonts w:eastAsia="Times New Roman"/>
                <w:bCs/>
                <w:color w:val="000000"/>
                <w:sz w:val="20"/>
                <w:lang w:val="en-US"/>
              </w:rPr>
            </w:pPr>
            <w:r w:rsidRPr="000472FA">
              <w:rPr>
                <w:sz w:val="20"/>
              </w:rPr>
              <w:t>181.22</w:t>
            </w:r>
          </w:p>
        </w:tc>
        <w:tc>
          <w:tcPr>
            <w:tcW w:w="2810" w:type="dxa"/>
            <w:shd w:val="clear" w:color="auto" w:fill="auto"/>
            <w:noWrap/>
          </w:tcPr>
          <w:p w14:paraId="46CE2829" w14:textId="0DD7DA35" w:rsidR="00D921DE" w:rsidRPr="000472FA" w:rsidRDefault="00D921DE" w:rsidP="00D921DE">
            <w:pPr>
              <w:jc w:val="both"/>
              <w:rPr>
                <w:rFonts w:eastAsia="Times New Roman"/>
                <w:bCs/>
                <w:color w:val="000000"/>
                <w:sz w:val="20"/>
                <w:lang w:val="en-US"/>
              </w:rPr>
            </w:pPr>
            <w:r w:rsidRPr="000472FA">
              <w:rPr>
                <w:sz w:val="20"/>
              </w:rPr>
              <w:t xml:space="preserve">Please </w:t>
            </w:r>
            <w:proofErr w:type="spellStart"/>
            <w:r w:rsidRPr="000472FA">
              <w:rPr>
                <w:sz w:val="20"/>
              </w:rPr>
              <w:t>speicfy</w:t>
            </w:r>
            <w:proofErr w:type="spellEnd"/>
            <w:r w:rsidRPr="000472FA">
              <w:rPr>
                <w:sz w:val="20"/>
              </w:rPr>
              <w:t xml:space="preserve"> the </w:t>
            </w:r>
            <w:proofErr w:type="gramStart"/>
            <w:r w:rsidRPr="000472FA">
              <w:rPr>
                <w:sz w:val="20"/>
              </w:rPr>
              <w:t>contention based</w:t>
            </w:r>
            <w:proofErr w:type="gramEnd"/>
            <w:r w:rsidRPr="000472FA">
              <w:rPr>
                <w:sz w:val="20"/>
              </w:rPr>
              <w:t xml:space="preserve"> admission control procedures in MLO.</w:t>
            </w:r>
          </w:p>
        </w:tc>
        <w:tc>
          <w:tcPr>
            <w:tcW w:w="2430" w:type="dxa"/>
            <w:shd w:val="clear" w:color="auto" w:fill="auto"/>
            <w:noWrap/>
          </w:tcPr>
          <w:p w14:paraId="6DE791BF" w14:textId="2CDADB01" w:rsidR="00D921DE" w:rsidRPr="000472FA" w:rsidRDefault="00D921DE" w:rsidP="00D921DE">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6D801ADA" w14:textId="77777777" w:rsidR="00D921DE" w:rsidRDefault="00D921DE" w:rsidP="00D921DE">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66930FFC" w14:textId="77777777" w:rsidR="00D921DE" w:rsidRDefault="00D921DE" w:rsidP="00D921DE">
            <w:pPr>
              <w:jc w:val="both"/>
              <w:rPr>
                <w:rFonts w:eastAsia="Times New Roman"/>
                <w:bCs/>
                <w:color w:val="000000"/>
                <w:sz w:val="20"/>
                <w:lang w:val="en-US"/>
              </w:rPr>
            </w:pPr>
          </w:p>
          <w:p w14:paraId="67CF38F5" w14:textId="373DF2FF" w:rsidR="00D921DE" w:rsidRPr="000472FA" w:rsidRDefault="00D921DE" w:rsidP="00D921DE">
            <w:pPr>
              <w:jc w:val="both"/>
              <w:rPr>
                <w:rFonts w:eastAsia="Times New Roman"/>
                <w:bCs/>
                <w:color w:val="000000"/>
                <w:sz w:val="20"/>
                <w:lang w:val="en-US"/>
              </w:rPr>
            </w:pPr>
            <w:r w:rsidRPr="002664EF">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tc>
      </w:tr>
      <w:tr w:rsidR="00D921DE" w:rsidRPr="00FF756E" w14:paraId="6584D547" w14:textId="77777777" w:rsidTr="00F65038">
        <w:trPr>
          <w:trHeight w:val="220"/>
        </w:trPr>
        <w:tc>
          <w:tcPr>
            <w:tcW w:w="696" w:type="dxa"/>
            <w:shd w:val="clear" w:color="auto" w:fill="auto"/>
            <w:noWrap/>
          </w:tcPr>
          <w:p w14:paraId="1EBEAAF4" w14:textId="0C6B3448" w:rsidR="00D921DE" w:rsidRPr="000472FA" w:rsidRDefault="00D921DE" w:rsidP="00D921DE">
            <w:pPr>
              <w:jc w:val="both"/>
              <w:rPr>
                <w:rFonts w:eastAsia="Times New Roman"/>
                <w:bCs/>
                <w:color w:val="000000"/>
                <w:sz w:val="20"/>
                <w:lang w:val="en-US"/>
              </w:rPr>
            </w:pPr>
            <w:r w:rsidRPr="000472FA">
              <w:rPr>
                <w:sz w:val="20"/>
              </w:rPr>
              <w:t>8060</w:t>
            </w:r>
          </w:p>
        </w:tc>
        <w:tc>
          <w:tcPr>
            <w:tcW w:w="1061" w:type="dxa"/>
            <w:shd w:val="clear" w:color="auto" w:fill="auto"/>
            <w:noWrap/>
          </w:tcPr>
          <w:p w14:paraId="13B10751" w14:textId="07C172A5" w:rsidR="00D921DE" w:rsidRPr="000472FA" w:rsidRDefault="00D921DE" w:rsidP="00D921DE">
            <w:pPr>
              <w:jc w:val="both"/>
              <w:rPr>
                <w:rFonts w:eastAsia="Times New Roman"/>
                <w:bCs/>
                <w:color w:val="000000"/>
                <w:sz w:val="20"/>
                <w:lang w:val="en-US"/>
              </w:rPr>
            </w:pPr>
            <w:r w:rsidRPr="000472FA">
              <w:rPr>
                <w:sz w:val="20"/>
              </w:rPr>
              <w:t>Yuchen Guo</w:t>
            </w:r>
          </w:p>
        </w:tc>
        <w:tc>
          <w:tcPr>
            <w:tcW w:w="540" w:type="dxa"/>
            <w:shd w:val="clear" w:color="auto" w:fill="auto"/>
            <w:noWrap/>
          </w:tcPr>
          <w:p w14:paraId="09727C81" w14:textId="06C863A0" w:rsidR="00D921DE" w:rsidRPr="000472FA" w:rsidRDefault="00D921DE" w:rsidP="00D921DE">
            <w:pPr>
              <w:jc w:val="both"/>
              <w:rPr>
                <w:rFonts w:eastAsia="Times New Roman"/>
                <w:bCs/>
                <w:color w:val="000000"/>
                <w:sz w:val="20"/>
                <w:lang w:val="en-US"/>
              </w:rPr>
            </w:pPr>
            <w:r w:rsidRPr="000472FA">
              <w:rPr>
                <w:sz w:val="20"/>
              </w:rPr>
              <w:t>135.59</w:t>
            </w:r>
          </w:p>
        </w:tc>
        <w:tc>
          <w:tcPr>
            <w:tcW w:w="2810" w:type="dxa"/>
            <w:shd w:val="clear" w:color="auto" w:fill="auto"/>
            <w:noWrap/>
          </w:tcPr>
          <w:p w14:paraId="081F1EAF" w14:textId="63106E3B" w:rsidR="00D921DE" w:rsidRPr="000472FA" w:rsidRDefault="00D921DE" w:rsidP="00D921DE">
            <w:pPr>
              <w:jc w:val="both"/>
              <w:rPr>
                <w:rFonts w:eastAsia="Times New Roman"/>
                <w:bCs/>
                <w:color w:val="000000"/>
                <w:sz w:val="20"/>
                <w:lang w:val="en-US"/>
              </w:rPr>
            </w:pPr>
            <w:r w:rsidRPr="000472FA">
              <w:rPr>
                <w:sz w:val="20"/>
              </w:rPr>
              <w:t xml:space="preserve">The probe request variant MLE should be able to let the STA optionally NOT </w:t>
            </w:r>
            <w:proofErr w:type="spellStart"/>
            <w:r w:rsidRPr="000472FA">
              <w:rPr>
                <w:sz w:val="20"/>
              </w:rPr>
              <w:t>solict</w:t>
            </w:r>
            <w:proofErr w:type="spellEnd"/>
            <w:r w:rsidRPr="000472FA">
              <w:rPr>
                <w:sz w:val="20"/>
              </w:rPr>
              <w:t xml:space="preserve"> the information of the transmitting link.</w:t>
            </w:r>
          </w:p>
        </w:tc>
        <w:tc>
          <w:tcPr>
            <w:tcW w:w="2430" w:type="dxa"/>
            <w:shd w:val="clear" w:color="auto" w:fill="auto"/>
            <w:noWrap/>
          </w:tcPr>
          <w:p w14:paraId="2CE8CD6F" w14:textId="0861C878" w:rsidR="00D921DE" w:rsidRPr="000472FA" w:rsidRDefault="00D921DE" w:rsidP="00D921DE">
            <w:pPr>
              <w:jc w:val="both"/>
              <w:rPr>
                <w:rFonts w:eastAsia="Times New Roman"/>
                <w:bCs/>
                <w:color w:val="000000"/>
                <w:sz w:val="20"/>
                <w:lang w:val="en-US"/>
              </w:rPr>
            </w:pPr>
            <w:r w:rsidRPr="000472FA">
              <w:rPr>
                <w:sz w:val="20"/>
              </w:rPr>
              <w:t>Add one field called "transmitting link info requested" in the STA Control field of the probe request variant MLE</w:t>
            </w:r>
          </w:p>
        </w:tc>
        <w:tc>
          <w:tcPr>
            <w:tcW w:w="3240" w:type="dxa"/>
            <w:shd w:val="clear" w:color="auto" w:fill="auto"/>
            <w:vAlign w:val="center"/>
          </w:tcPr>
          <w:p w14:paraId="7C2652CD" w14:textId="13572E84" w:rsidR="00D921DE" w:rsidRDefault="00D921DE" w:rsidP="00D921DE">
            <w:pPr>
              <w:jc w:val="both"/>
              <w:rPr>
                <w:rFonts w:eastAsia="Times New Roman"/>
                <w:bCs/>
                <w:color w:val="000000"/>
                <w:sz w:val="20"/>
                <w:lang w:val="en-US"/>
              </w:rPr>
            </w:pPr>
            <w:r>
              <w:rPr>
                <w:rFonts w:eastAsia="Times New Roman"/>
                <w:bCs/>
                <w:color w:val="000000"/>
                <w:sz w:val="20"/>
                <w:lang w:val="en-US"/>
              </w:rPr>
              <w:t>Rejected –</w:t>
            </w:r>
          </w:p>
          <w:p w14:paraId="12A037BA" w14:textId="77777777" w:rsidR="00D921DE" w:rsidRDefault="00D921DE" w:rsidP="00D921DE">
            <w:pPr>
              <w:jc w:val="both"/>
              <w:rPr>
                <w:rFonts w:eastAsia="Times New Roman"/>
                <w:bCs/>
                <w:color w:val="000000"/>
                <w:sz w:val="20"/>
                <w:lang w:val="en-US"/>
              </w:rPr>
            </w:pPr>
          </w:p>
          <w:p w14:paraId="6552268D" w14:textId="05AA4F4A" w:rsidR="00D921DE" w:rsidRDefault="00D921DE" w:rsidP="00D921DE">
            <w:pPr>
              <w:jc w:val="both"/>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hyperlink r:id="rId27" w:history="1">
              <w:r w:rsidRPr="00F713B1">
                <w:rPr>
                  <w:rStyle w:val="Hyperlink"/>
                  <w:rFonts w:eastAsia="Times New Roman"/>
                  <w:bCs/>
                  <w:sz w:val="20"/>
                  <w:lang w:val="en-US"/>
                </w:rPr>
                <w:t>11-21/1452r1</w:t>
              </w:r>
            </w:hyperlink>
            <w:r w:rsidRPr="00A83038">
              <w:rPr>
                <w:rFonts w:eastAsia="Times New Roman"/>
                <w:bCs/>
                <w:color w:val="000000"/>
                <w:sz w:val="20"/>
                <w:lang w:val="en-US"/>
              </w:rPr>
              <w:t>, however the group could not reach consensus on a proposed change that would resolve the comment.”</w:t>
            </w:r>
            <w:r>
              <w:rPr>
                <w:rFonts w:eastAsia="Times New Roman"/>
                <w:bCs/>
                <w:color w:val="000000"/>
                <w:sz w:val="20"/>
                <w:lang w:val="en-US"/>
              </w:rPr>
              <w:t xml:space="preserve"> </w:t>
            </w:r>
          </w:p>
          <w:p w14:paraId="1208BC07" w14:textId="77777777" w:rsidR="00D921DE" w:rsidRDefault="00D921DE" w:rsidP="00D921DE">
            <w:pPr>
              <w:jc w:val="both"/>
              <w:rPr>
                <w:rFonts w:eastAsia="Times New Roman"/>
                <w:bCs/>
                <w:color w:val="000000"/>
                <w:sz w:val="20"/>
                <w:lang w:val="en-US"/>
              </w:rPr>
            </w:pPr>
          </w:p>
          <w:p w14:paraId="7A1DD517" w14:textId="6CE089F4" w:rsidR="00D921DE" w:rsidRPr="000472FA" w:rsidRDefault="00D921DE" w:rsidP="00D921DE">
            <w:pPr>
              <w:jc w:val="both"/>
              <w:rPr>
                <w:rFonts w:eastAsia="Times New Roman"/>
                <w:bCs/>
                <w:color w:val="000000"/>
                <w:sz w:val="20"/>
                <w:lang w:val="en-US"/>
              </w:rPr>
            </w:pPr>
            <w:r>
              <w:rPr>
                <w:rFonts w:eastAsia="Times New Roman"/>
                <w:bCs/>
                <w:color w:val="000000"/>
                <w:sz w:val="20"/>
                <w:lang w:val="en-US"/>
              </w:rPr>
              <w:t xml:space="preserve">The discussion occurred during the MAC conf call of 22 November 2021 in </w:t>
            </w:r>
            <w:hyperlink r:id="rId28" w:history="1">
              <w:r w:rsidRPr="00F713B1">
                <w:rPr>
                  <w:rStyle w:val="Hyperlink"/>
                  <w:rFonts w:eastAsia="Times New Roman"/>
                  <w:bCs/>
                  <w:sz w:val="20"/>
                  <w:lang w:val="en-US"/>
                </w:rPr>
                <w:t>11-21/1452r1</w:t>
              </w:r>
            </w:hyperlink>
            <w:r>
              <w:rPr>
                <w:rFonts w:eastAsia="Times New Roman"/>
                <w:bCs/>
                <w:color w:val="000000"/>
                <w:sz w:val="20"/>
                <w:lang w:val="en-US"/>
              </w:rPr>
              <w:t xml:space="preserve"> and no SP was run at that time.</w:t>
            </w:r>
          </w:p>
        </w:tc>
      </w:tr>
      <w:tr w:rsidR="00D921DE" w:rsidRPr="00FF756E" w14:paraId="753C119E" w14:textId="77777777" w:rsidTr="00F65038">
        <w:trPr>
          <w:trHeight w:val="220"/>
        </w:trPr>
        <w:tc>
          <w:tcPr>
            <w:tcW w:w="696" w:type="dxa"/>
            <w:shd w:val="clear" w:color="auto" w:fill="auto"/>
            <w:noWrap/>
          </w:tcPr>
          <w:p w14:paraId="659EB8F4" w14:textId="2357D82B" w:rsidR="00D921DE" w:rsidRPr="000472FA" w:rsidRDefault="00D921DE" w:rsidP="00D921DE">
            <w:pPr>
              <w:jc w:val="both"/>
              <w:rPr>
                <w:rFonts w:eastAsia="Times New Roman"/>
                <w:bCs/>
                <w:color w:val="000000"/>
                <w:sz w:val="20"/>
                <w:lang w:val="en-US"/>
              </w:rPr>
            </w:pPr>
            <w:r w:rsidRPr="000472FA">
              <w:rPr>
                <w:sz w:val="20"/>
              </w:rPr>
              <w:t>8154</w:t>
            </w:r>
          </w:p>
        </w:tc>
        <w:tc>
          <w:tcPr>
            <w:tcW w:w="1061" w:type="dxa"/>
            <w:shd w:val="clear" w:color="auto" w:fill="auto"/>
            <w:noWrap/>
          </w:tcPr>
          <w:p w14:paraId="152A4C4C" w14:textId="7C0CB43F" w:rsidR="00D921DE" w:rsidRPr="000472FA" w:rsidRDefault="00D921DE" w:rsidP="00D921DE">
            <w:pPr>
              <w:jc w:val="both"/>
              <w:rPr>
                <w:rFonts w:eastAsia="Times New Roman"/>
                <w:bCs/>
                <w:color w:val="000000"/>
                <w:sz w:val="20"/>
                <w:lang w:val="en-US"/>
              </w:rPr>
            </w:pPr>
            <w:r w:rsidRPr="000472FA">
              <w:rPr>
                <w:sz w:val="20"/>
              </w:rPr>
              <w:t>Yunbo Li</w:t>
            </w:r>
          </w:p>
        </w:tc>
        <w:tc>
          <w:tcPr>
            <w:tcW w:w="540" w:type="dxa"/>
            <w:shd w:val="clear" w:color="auto" w:fill="auto"/>
            <w:noWrap/>
          </w:tcPr>
          <w:p w14:paraId="12BDC96B" w14:textId="50A2952A" w:rsidR="00D921DE" w:rsidRPr="000472FA" w:rsidRDefault="00D921DE" w:rsidP="00D921DE">
            <w:pPr>
              <w:jc w:val="both"/>
              <w:rPr>
                <w:rFonts w:eastAsia="Times New Roman"/>
                <w:bCs/>
                <w:color w:val="000000"/>
                <w:sz w:val="20"/>
                <w:lang w:val="en-US"/>
              </w:rPr>
            </w:pPr>
            <w:r w:rsidRPr="000472FA">
              <w:rPr>
                <w:sz w:val="20"/>
              </w:rPr>
              <w:t>71.50</w:t>
            </w:r>
          </w:p>
        </w:tc>
        <w:tc>
          <w:tcPr>
            <w:tcW w:w="2810" w:type="dxa"/>
            <w:shd w:val="clear" w:color="auto" w:fill="auto"/>
            <w:noWrap/>
          </w:tcPr>
          <w:p w14:paraId="15E4BE21" w14:textId="2A5460D0" w:rsidR="00D921DE" w:rsidRPr="000472FA" w:rsidRDefault="00D921DE" w:rsidP="00D921DE">
            <w:pPr>
              <w:jc w:val="both"/>
              <w:rPr>
                <w:rFonts w:eastAsia="Times New Roman"/>
                <w:bCs/>
                <w:color w:val="000000"/>
                <w:sz w:val="20"/>
                <w:lang w:val="en-US"/>
              </w:rPr>
            </w:pPr>
            <w:r w:rsidRPr="000472FA">
              <w:rPr>
                <w:sz w:val="20"/>
              </w:rPr>
              <w:t xml:space="preserve">The indication of 320MHz through BQR already passed motion (Motion 135, #SP220). It is label in R2 just because some member asked whether it is a R2 feature without provide a reason. </w:t>
            </w:r>
            <w:r w:rsidRPr="000472FA">
              <w:rPr>
                <w:sz w:val="20"/>
              </w:rPr>
              <w:lastRenderedPageBreak/>
              <w:t>Since 320MHz is a R1 feature, 320MHz BQR indication should also be R1.</w:t>
            </w:r>
          </w:p>
        </w:tc>
        <w:tc>
          <w:tcPr>
            <w:tcW w:w="2430" w:type="dxa"/>
            <w:shd w:val="clear" w:color="auto" w:fill="auto"/>
            <w:noWrap/>
          </w:tcPr>
          <w:p w14:paraId="035EAA92" w14:textId="0212CE67" w:rsidR="00D921DE" w:rsidRPr="000472FA" w:rsidRDefault="00D921DE" w:rsidP="00D921DE">
            <w:pPr>
              <w:jc w:val="both"/>
              <w:rPr>
                <w:rFonts w:eastAsia="Times New Roman"/>
                <w:bCs/>
                <w:color w:val="000000"/>
                <w:sz w:val="20"/>
                <w:lang w:val="en-US"/>
              </w:rPr>
            </w:pPr>
            <w:r w:rsidRPr="000472FA">
              <w:rPr>
                <w:sz w:val="20"/>
              </w:rPr>
              <w:lastRenderedPageBreak/>
              <w:t>covert the motion text into 11be spec in R1</w:t>
            </w:r>
          </w:p>
        </w:tc>
        <w:tc>
          <w:tcPr>
            <w:tcW w:w="3240" w:type="dxa"/>
            <w:shd w:val="clear" w:color="auto" w:fill="auto"/>
            <w:vAlign w:val="center"/>
          </w:tcPr>
          <w:p w14:paraId="37C881C6"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Rejected –</w:t>
            </w:r>
          </w:p>
          <w:p w14:paraId="22274CBE" w14:textId="77777777" w:rsidR="00D921DE" w:rsidRDefault="00D921DE" w:rsidP="00D921DE">
            <w:pPr>
              <w:jc w:val="both"/>
              <w:rPr>
                <w:rFonts w:eastAsia="Times New Roman"/>
                <w:bCs/>
                <w:color w:val="000000"/>
                <w:sz w:val="20"/>
                <w:lang w:val="en-US"/>
              </w:rPr>
            </w:pPr>
          </w:p>
          <w:p w14:paraId="58B7D742" w14:textId="77777777" w:rsidR="00D921DE" w:rsidRDefault="00D921DE" w:rsidP="00D921DE">
            <w:pPr>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hyperlink r:id="rId29" w:history="1">
              <w:r w:rsidRPr="000D4F8F">
                <w:rPr>
                  <w:rStyle w:val="Hyperlink"/>
                  <w:rFonts w:eastAsia="Times New Roman"/>
                  <w:bCs/>
                  <w:sz w:val="20"/>
                  <w:lang w:val="en-US"/>
                </w:rPr>
                <w:t>11-21/1299r2</w:t>
              </w:r>
            </w:hyperlink>
            <w:r w:rsidRPr="00A83038">
              <w:rPr>
                <w:rFonts w:eastAsia="Times New Roman"/>
                <w:bCs/>
                <w:color w:val="000000"/>
                <w:sz w:val="20"/>
                <w:lang w:val="en-US"/>
              </w:rPr>
              <w:t xml:space="preserve">, however the group could not reach consensus </w:t>
            </w:r>
            <w:r w:rsidRPr="00A83038">
              <w:rPr>
                <w:rFonts w:eastAsia="Times New Roman"/>
                <w:bCs/>
                <w:color w:val="000000"/>
                <w:sz w:val="20"/>
                <w:lang w:val="en-US"/>
              </w:rPr>
              <w:lastRenderedPageBreak/>
              <w:t>on a proposed change that would resolve the comment.”</w:t>
            </w:r>
            <w:r>
              <w:rPr>
                <w:rFonts w:eastAsia="Times New Roman"/>
                <w:bCs/>
                <w:color w:val="000000"/>
                <w:sz w:val="20"/>
                <w:lang w:val="en-US"/>
              </w:rPr>
              <w:t xml:space="preserve">. </w:t>
            </w:r>
          </w:p>
          <w:p w14:paraId="1FC9EEB2" w14:textId="77777777" w:rsidR="00D921DE" w:rsidRDefault="00D921DE" w:rsidP="00D921DE">
            <w:pPr>
              <w:rPr>
                <w:rFonts w:eastAsia="Times New Roman"/>
                <w:bCs/>
                <w:color w:val="000000"/>
                <w:sz w:val="20"/>
                <w:lang w:val="en-US"/>
              </w:rPr>
            </w:pPr>
          </w:p>
          <w:p w14:paraId="61C24774" w14:textId="2BE277D6" w:rsidR="00D921DE" w:rsidRPr="000472FA" w:rsidRDefault="00D921DE" w:rsidP="00D921DE">
            <w:pPr>
              <w:jc w:val="both"/>
              <w:rPr>
                <w:rFonts w:eastAsia="Times New Roman"/>
                <w:bCs/>
                <w:color w:val="000000"/>
                <w:sz w:val="20"/>
                <w:lang w:val="en-US"/>
              </w:rPr>
            </w:pPr>
            <w:r>
              <w:rPr>
                <w:rFonts w:eastAsia="Times New Roman"/>
                <w:bCs/>
                <w:color w:val="000000"/>
                <w:sz w:val="20"/>
                <w:lang w:val="en-US"/>
              </w:rPr>
              <w:t xml:space="preserve">The discussion occurred during the </w:t>
            </w:r>
            <w:r>
              <w:rPr>
                <w:rFonts w:eastAsia="Times New Roman"/>
                <w:bCs/>
                <w:color w:val="000000"/>
                <w:sz w:val="20"/>
                <w:lang w:val="en-US"/>
              </w:rPr>
              <w:t>Joint</w:t>
            </w:r>
            <w:r>
              <w:rPr>
                <w:rFonts w:eastAsia="Times New Roman"/>
                <w:bCs/>
                <w:color w:val="000000"/>
                <w:sz w:val="20"/>
                <w:lang w:val="en-US"/>
              </w:rPr>
              <w:t xml:space="preserve"> conf call of August 18 2021 in </w:t>
            </w:r>
            <w:hyperlink r:id="rId30" w:history="1">
              <w:r w:rsidRPr="000D4F8F">
                <w:rPr>
                  <w:rStyle w:val="Hyperlink"/>
                  <w:rFonts w:eastAsia="Times New Roman"/>
                  <w:bCs/>
                  <w:sz w:val="20"/>
                  <w:lang w:val="en-US"/>
                </w:rPr>
                <w:t>11-21/1299r2</w:t>
              </w:r>
            </w:hyperlink>
            <w:r>
              <w:rPr>
                <w:rFonts w:eastAsia="Times New Roman"/>
                <w:bCs/>
                <w:color w:val="000000"/>
                <w:sz w:val="20"/>
                <w:lang w:val="en-US"/>
              </w:rPr>
              <w:t xml:space="preserve"> and the SP that was run at that time had the following outcome: 34Y, 23N, 45A.</w:t>
            </w:r>
          </w:p>
        </w:tc>
      </w:tr>
      <w:tr w:rsidR="00D921DE" w:rsidRPr="00FF756E" w14:paraId="57CEC07B" w14:textId="77777777" w:rsidTr="00F65038">
        <w:trPr>
          <w:trHeight w:val="220"/>
        </w:trPr>
        <w:tc>
          <w:tcPr>
            <w:tcW w:w="696" w:type="dxa"/>
            <w:shd w:val="clear" w:color="auto" w:fill="auto"/>
            <w:noWrap/>
          </w:tcPr>
          <w:p w14:paraId="1C7CCA7E" w14:textId="0E6BD1CC" w:rsidR="00D921DE" w:rsidRPr="000472FA" w:rsidRDefault="00D921DE" w:rsidP="00D921DE">
            <w:pPr>
              <w:jc w:val="both"/>
              <w:rPr>
                <w:rFonts w:eastAsia="Times New Roman"/>
                <w:bCs/>
                <w:color w:val="000000"/>
                <w:sz w:val="20"/>
                <w:lang w:val="en-US"/>
              </w:rPr>
            </w:pPr>
            <w:r w:rsidRPr="000472FA">
              <w:rPr>
                <w:sz w:val="20"/>
              </w:rPr>
              <w:lastRenderedPageBreak/>
              <w:t>8271</w:t>
            </w:r>
          </w:p>
        </w:tc>
        <w:tc>
          <w:tcPr>
            <w:tcW w:w="1061" w:type="dxa"/>
            <w:shd w:val="clear" w:color="auto" w:fill="auto"/>
            <w:noWrap/>
          </w:tcPr>
          <w:p w14:paraId="7A71136B" w14:textId="595C2ACB" w:rsidR="00D921DE" w:rsidRPr="000472FA" w:rsidRDefault="00D921DE" w:rsidP="00D921DE">
            <w:pPr>
              <w:jc w:val="both"/>
              <w:rPr>
                <w:rFonts w:eastAsia="Times New Roman"/>
                <w:bCs/>
                <w:color w:val="000000"/>
                <w:sz w:val="20"/>
                <w:lang w:val="en-US"/>
              </w:rPr>
            </w:pPr>
            <w:proofErr w:type="spellStart"/>
            <w:r w:rsidRPr="000472FA">
              <w:rPr>
                <w:sz w:val="20"/>
              </w:rPr>
              <w:t>Zhiqiang</w:t>
            </w:r>
            <w:proofErr w:type="spellEnd"/>
            <w:r w:rsidRPr="000472FA">
              <w:rPr>
                <w:sz w:val="20"/>
              </w:rPr>
              <w:t xml:space="preserve"> Han</w:t>
            </w:r>
          </w:p>
        </w:tc>
        <w:tc>
          <w:tcPr>
            <w:tcW w:w="540" w:type="dxa"/>
            <w:shd w:val="clear" w:color="auto" w:fill="auto"/>
            <w:noWrap/>
          </w:tcPr>
          <w:p w14:paraId="5F02F34B" w14:textId="08415443" w:rsidR="00D921DE" w:rsidRPr="000472FA" w:rsidRDefault="00D921DE" w:rsidP="00D921DE">
            <w:pPr>
              <w:jc w:val="both"/>
              <w:rPr>
                <w:rFonts w:eastAsia="Times New Roman"/>
                <w:bCs/>
                <w:color w:val="000000"/>
                <w:sz w:val="20"/>
                <w:lang w:val="en-US"/>
              </w:rPr>
            </w:pPr>
            <w:r w:rsidRPr="000472FA">
              <w:rPr>
                <w:sz w:val="20"/>
              </w:rPr>
              <w:t>108.19</w:t>
            </w:r>
          </w:p>
        </w:tc>
        <w:tc>
          <w:tcPr>
            <w:tcW w:w="2810" w:type="dxa"/>
            <w:shd w:val="clear" w:color="auto" w:fill="auto"/>
            <w:noWrap/>
          </w:tcPr>
          <w:p w14:paraId="0F3C752B" w14:textId="2684F9CB" w:rsidR="00D921DE" w:rsidRPr="000472FA" w:rsidRDefault="00D921DE" w:rsidP="00D921DE">
            <w:pPr>
              <w:jc w:val="both"/>
              <w:rPr>
                <w:rFonts w:eastAsia="Times New Roman"/>
                <w:bCs/>
                <w:color w:val="000000"/>
                <w:sz w:val="20"/>
                <w:lang w:val="en-US"/>
              </w:rPr>
            </w:pPr>
            <w:r w:rsidRPr="000472FA">
              <w:rPr>
                <w:sz w:val="20"/>
              </w:rPr>
              <w:t xml:space="preserve">The parameter  dot11MultiLinkActivated has added.so </w:t>
            </w:r>
            <w:proofErr w:type="gramStart"/>
            <w:r w:rsidRPr="000472FA">
              <w:rPr>
                <w:sz w:val="20"/>
              </w:rPr>
              <w:t>it's</w:t>
            </w:r>
            <w:proofErr w:type="gramEnd"/>
            <w:r w:rsidRPr="000472FA">
              <w:rPr>
                <w:sz w:val="20"/>
              </w:rPr>
              <w:t xml:space="preserve"> better to use this parameter to  describe the capability. Change the </w:t>
            </w:r>
            <w:proofErr w:type="spellStart"/>
            <w:r w:rsidRPr="000472FA">
              <w:rPr>
                <w:sz w:val="20"/>
              </w:rPr>
              <w:t>setence</w:t>
            </w:r>
            <w:proofErr w:type="spellEnd"/>
            <w:r w:rsidRPr="000472FA">
              <w:rPr>
                <w:sz w:val="20"/>
              </w:rPr>
              <w:t xml:space="preserve"> to " if dot11MultiLinkActivated is true;"</w:t>
            </w:r>
          </w:p>
        </w:tc>
        <w:tc>
          <w:tcPr>
            <w:tcW w:w="2430" w:type="dxa"/>
            <w:shd w:val="clear" w:color="auto" w:fill="auto"/>
            <w:noWrap/>
          </w:tcPr>
          <w:p w14:paraId="1D679BD6" w14:textId="566FB950" w:rsidR="00D921DE" w:rsidRPr="000472FA" w:rsidRDefault="00D921DE" w:rsidP="00D921DE">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483010FA"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Revised –</w:t>
            </w:r>
          </w:p>
          <w:p w14:paraId="77081F4F" w14:textId="77777777" w:rsidR="00D921DE" w:rsidRDefault="00D921DE" w:rsidP="00D921DE">
            <w:pPr>
              <w:jc w:val="both"/>
              <w:rPr>
                <w:rFonts w:eastAsia="Times New Roman"/>
                <w:bCs/>
                <w:color w:val="000000"/>
                <w:sz w:val="20"/>
                <w:lang w:val="en-US"/>
              </w:rPr>
            </w:pPr>
          </w:p>
          <w:p w14:paraId="0DA60766"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35768489" w14:textId="77777777" w:rsidR="00D921DE" w:rsidRDefault="00D921DE" w:rsidP="00D921DE">
            <w:pPr>
              <w:jc w:val="both"/>
              <w:rPr>
                <w:rFonts w:eastAsia="Times New Roman"/>
                <w:bCs/>
                <w:color w:val="000000"/>
                <w:sz w:val="20"/>
                <w:lang w:val="en-US"/>
              </w:rPr>
            </w:pPr>
          </w:p>
          <w:p w14:paraId="1EC74341"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TGbe Editor: Please replace</w:t>
            </w:r>
          </w:p>
          <w:p w14:paraId="5D6BD307" w14:textId="6CC4A360" w:rsidR="00D921DE" w:rsidRDefault="00D921DE" w:rsidP="00D921DE">
            <w:pPr>
              <w:jc w:val="both"/>
              <w:rPr>
                <w:rFonts w:eastAsia="Times New Roman"/>
                <w:bCs/>
                <w:color w:val="000000"/>
                <w:sz w:val="20"/>
                <w:lang w:val="en-US"/>
              </w:rPr>
            </w:pPr>
            <w:r>
              <w:rPr>
                <w:rFonts w:eastAsia="Times New Roman"/>
                <w:bCs/>
                <w:color w:val="000000"/>
                <w:sz w:val="20"/>
                <w:lang w:val="en-US"/>
              </w:rPr>
              <w:t>“</w:t>
            </w:r>
            <w:r w:rsidRPr="007E1E7B">
              <w:rPr>
                <w:rFonts w:eastAsia="Times New Roman"/>
                <w:bCs/>
                <w:color w:val="000000"/>
                <w:sz w:val="20"/>
                <w:lang w:val="en-US"/>
              </w:rPr>
              <w:t xml:space="preserve">The Basic Multi-Link element is present if the AP is affiliated with an AP MLD. </w:t>
            </w:r>
            <w:proofErr w:type="gramStart"/>
            <w:r w:rsidRPr="007E1E7B">
              <w:rPr>
                <w:rFonts w:eastAsia="Times New Roman"/>
                <w:bCs/>
                <w:color w:val="000000"/>
                <w:sz w:val="20"/>
                <w:lang w:val="en-US"/>
              </w:rPr>
              <w:t>Otherwise</w:t>
            </w:r>
            <w:proofErr w:type="gramEnd"/>
            <w:r w:rsidRPr="007E1E7B">
              <w:rPr>
                <w:rFonts w:eastAsia="Times New Roman"/>
                <w:bCs/>
                <w:color w:val="000000"/>
                <w:sz w:val="20"/>
                <w:lang w:val="en-US"/>
              </w:rPr>
              <w:t xml:space="preserve"> it is not present</w:t>
            </w:r>
            <w:r w:rsidRPr="002168D6">
              <w:rPr>
                <w:rFonts w:eastAsia="Times New Roman"/>
                <w:bCs/>
                <w:color w:val="000000"/>
                <w:sz w:val="20"/>
                <w:lang w:val="en-US"/>
              </w:rPr>
              <w:t>.</w:t>
            </w:r>
            <w:r>
              <w:rPr>
                <w:rFonts w:eastAsia="Times New Roman"/>
                <w:bCs/>
                <w:color w:val="000000"/>
                <w:sz w:val="20"/>
                <w:lang w:val="en-US"/>
              </w:rPr>
              <w:t xml:space="preserve">” </w:t>
            </w:r>
          </w:p>
          <w:p w14:paraId="0C8B9926"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 xml:space="preserve">with </w:t>
            </w:r>
          </w:p>
          <w:p w14:paraId="2AD21079" w14:textId="627F05F8" w:rsidR="00D921DE" w:rsidRPr="000472FA" w:rsidRDefault="00D921DE" w:rsidP="00D921DE">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present if </w:t>
            </w:r>
            <w:r>
              <w:rPr>
                <w:rFonts w:eastAsia="Times New Roman"/>
                <w:bCs/>
                <w:color w:val="000000"/>
                <w:sz w:val="20"/>
                <w:lang w:val="en-US"/>
              </w:rPr>
              <w:t>dot11MultiLinkActivated is true</w:t>
            </w:r>
            <w:r w:rsidRPr="002168D6">
              <w:rPr>
                <w:rFonts w:eastAsia="Times New Roman"/>
                <w:bCs/>
                <w:color w:val="000000"/>
                <w:sz w:val="20"/>
                <w:lang w:val="en-US"/>
              </w:rPr>
              <w:t xml:space="preserve">.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w:t>
            </w:r>
          </w:p>
        </w:tc>
      </w:tr>
      <w:tr w:rsidR="00D921DE" w:rsidRPr="00FF756E" w14:paraId="2DD829F5" w14:textId="77777777" w:rsidTr="00F65038">
        <w:trPr>
          <w:trHeight w:val="220"/>
        </w:trPr>
        <w:tc>
          <w:tcPr>
            <w:tcW w:w="696" w:type="dxa"/>
            <w:shd w:val="clear" w:color="auto" w:fill="auto"/>
            <w:noWrap/>
          </w:tcPr>
          <w:p w14:paraId="31BB1650" w14:textId="3FE2839D" w:rsidR="00D921DE" w:rsidRPr="000472FA" w:rsidRDefault="00D921DE" w:rsidP="00D921DE">
            <w:pPr>
              <w:jc w:val="both"/>
              <w:rPr>
                <w:rFonts w:eastAsia="Times New Roman"/>
                <w:bCs/>
                <w:color w:val="000000"/>
                <w:sz w:val="20"/>
                <w:lang w:val="en-US"/>
              </w:rPr>
            </w:pPr>
            <w:r w:rsidRPr="000472FA">
              <w:rPr>
                <w:sz w:val="20"/>
              </w:rPr>
              <w:t>8272</w:t>
            </w:r>
          </w:p>
        </w:tc>
        <w:tc>
          <w:tcPr>
            <w:tcW w:w="1061" w:type="dxa"/>
            <w:shd w:val="clear" w:color="auto" w:fill="auto"/>
            <w:noWrap/>
          </w:tcPr>
          <w:p w14:paraId="7153B68E" w14:textId="6FDFFE04" w:rsidR="00D921DE" w:rsidRPr="000472FA" w:rsidRDefault="00D921DE" w:rsidP="00D921DE">
            <w:pPr>
              <w:jc w:val="both"/>
              <w:rPr>
                <w:rFonts w:eastAsia="Times New Roman"/>
                <w:bCs/>
                <w:color w:val="000000"/>
                <w:sz w:val="20"/>
                <w:lang w:val="en-US"/>
              </w:rPr>
            </w:pPr>
            <w:proofErr w:type="spellStart"/>
            <w:r w:rsidRPr="000472FA">
              <w:rPr>
                <w:sz w:val="20"/>
              </w:rPr>
              <w:t>Zhiqiang</w:t>
            </w:r>
            <w:proofErr w:type="spellEnd"/>
            <w:r w:rsidRPr="000472FA">
              <w:rPr>
                <w:sz w:val="20"/>
              </w:rPr>
              <w:t xml:space="preserve"> Han</w:t>
            </w:r>
          </w:p>
        </w:tc>
        <w:tc>
          <w:tcPr>
            <w:tcW w:w="540" w:type="dxa"/>
            <w:shd w:val="clear" w:color="auto" w:fill="auto"/>
            <w:noWrap/>
          </w:tcPr>
          <w:p w14:paraId="338F47F8" w14:textId="4D4A4650" w:rsidR="00D921DE" w:rsidRPr="000472FA" w:rsidRDefault="00D921DE" w:rsidP="00D921DE">
            <w:pPr>
              <w:jc w:val="both"/>
              <w:rPr>
                <w:rFonts w:eastAsia="Times New Roman"/>
                <w:bCs/>
                <w:color w:val="000000"/>
                <w:sz w:val="20"/>
                <w:lang w:val="en-US"/>
              </w:rPr>
            </w:pPr>
            <w:r w:rsidRPr="000472FA">
              <w:rPr>
                <w:sz w:val="20"/>
              </w:rPr>
              <w:t>108.40</w:t>
            </w:r>
          </w:p>
        </w:tc>
        <w:tc>
          <w:tcPr>
            <w:tcW w:w="2810" w:type="dxa"/>
            <w:shd w:val="clear" w:color="auto" w:fill="auto"/>
            <w:noWrap/>
          </w:tcPr>
          <w:p w14:paraId="1AC8BB9B" w14:textId="1725175E" w:rsidR="00D921DE" w:rsidRPr="000472FA" w:rsidRDefault="00D921DE" w:rsidP="00D921DE">
            <w:pPr>
              <w:jc w:val="both"/>
              <w:rPr>
                <w:rFonts w:eastAsia="Times New Roman"/>
                <w:bCs/>
                <w:color w:val="000000"/>
                <w:sz w:val="20"/>
                <w:lang w:val="en-US"/>
              </w:rPr>
            </w:pPr>
            <w:r w:rsidRPr="000472FA">
              <w:rPr>
                <w:sz w:val="20"/>
              </w:rPr>
              <w:t xml:space="preserve">The parameter  dot11MultiLinkActivated has added.so </w:t>
            </w:r>
            <w:proofErr w:type="gramStart"/>
            <w:r w:rsidRPr="000472FA">
              <w:rPr>
                <w:sz w:val="20"/>
              </w:rPr>
              <w:t>it's</w:t>
            </w:r>
            <w:proofErr w:type="gramEnd"/>
            <w:r w:rsidRPr="000472FA">
              <w:rPr>
                <w:sz w:val="20"/>
              </w:rPr>
              <w:t xml:space="preserve"> better to use this parameter to  describe the capability. Change the </w:t>
            </w:r>
            <w:proofErr w:type="spellStart"/>
            <w:r w:rsidRPr="000472FA">
              <w:rPr>
                <w:sz w:val="20"/>
              </w:rPr>
              <w:t>setence</w:t>
            </w:r>
            <w:proofErr w:type="spellEnd"/>
            <w:r w:rsidRPr="000472FA">
              <w:rPr>
                <w:sz w:val="20"/>
              </w:rPr>
              <w:t xml:space="preserve"> to " if dot11MultiLinkActivated is true;"</w:t>
            </w:r>
          </w:p>
        </w:tc>
        <w:tc>
          <w:tcPr>
            <w:tcW w:w="2430" w:type="dxa"/>
            <w:shd w:val="clear" w:color="auto" w:fill="auto"/>
            <w:noWrap/>
          </w:tcPr>
          <w:p w14:paraId="21D1D9DD" w14:textId="04FE3ACF" w:rsidR="00D921DE" w:rsidRPr="000472FA" w:rsidRDefault="00D921DE" w:rsidP="00D921DE">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5C7B98A0" w14:textId="352C3D20" w:rsidR="00D921DE" w:rsidRDefault="00D921DE" w:rsidP="00D921DE">
            <w:pPr>
              <w:jc w:val="both"/>
              <w:rPr>
                <w:rFonts w:eastAsia="Times New Roman"/>
                <w:bCs/>
                <w:color w:val="000000"/>
                <w:sz w:val="20"/>
                <w:lang w:val="en-US"/>
              </w:rPr>
            </w:pPr>
            <w:r>
              <w:rPr>
                <w:rFonts w:eastAsia="Times New Roman"/>
                <w:bCs/>
                <w:color w:val="000000"/>
                <w:sz w:val="20"/>
                <w:lang w:val="en-US"/>
              </w:rPr>
              <w:t>Revised –</w:t>
            </w:r>
          </w:p>
          <w:p w14:paraId="78CAD3EB" w14:textId="77777777" w:rsidR="00D921DE" w:rsidRDefault="00D921DE" w:rsidP="00D921DE">
            <w:pPr>
              <w:jc w:val="both"/>
              <w:rPr>
                <w:rFonts w:eastAsia="Times New Roman"/>
                <w:bCs/>
                <w:color w:val="000000"/>
                <w:sz w:val="20"/>
                <w:lang w:val="en-US"/>
              </w:rPr>
            </w:pPr>
          </w:p>
          <w:p w14:paraId="042BBA32"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42B65B4A" w14:textId="77777777" w:rsidR="00D921DE" w:rsidRDefault="00D921DE" w:rsidP="00D921DE">
            <w:pPr>
              <w:jc w:val="both"/>
              <w:rPr>
                <w:rFonts w:eastAsia="Times New Roman"/>
                <w:bCs/>
                <w:color w:val="000000"/>
                <w:sz w:val="20"/>
                <w:lang w:val="en-US"/>
              </w:rPr>
            </w:pPr>
          </w:p>
          <w:p w14:paraId="2CD169BE" w14:textId="2572872D" w:rsidR="00D921DE" w:rsidRDefault="00D921DE" w:rsidP="00D921DE">
            <w:pPr>
              <w:jc w:val="both"/>
              <w:rPr>
                <w:rFonts w:eastAsia="Times New Roman"/>
                <w:bCs/>
                <w:color w:val="000000"/>
                <w:sz w:val="20"/>
                <w:lang w:val="en-US"/>
              </w:rPr>
            </w:pPr>
            <w:r>
              <w:rPr>
                <w:rFonts w:eastAsia="Times New Roman"/>
                <w:bCs/>
                <w:color w:val="000000"/>
                <w:sz w:val="20"/>
                <w:lang w:val="en-US"/>
              </w:rPr>
              <w:t>TGbe Editor: Please replace</w:t>
            </w:r>
          </w:p>
          <w:p w14:paraId="15E27C68" w14:textId="346C3969" w:rsidR="00D921DE" w:rsidRDefault="00D921DE" w:rsidP="00D921DE">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optionally present if the STA is affiliated with an </w:t>
            </w:r>
            <w:proofErr w:type="gramStart"/>
            <w:r w:rsidRPr="002168D6">
              <w:rPr>
                <w:rFonts w:eastAsia="Times New Roman"/>
                <w:bCs/>
                <w:color w:val="000000"/>
                <w:sz w:val="20"/>
                <w:lang w:val="en-US"/>
              </w:rPr>
              <w:t>MLD</w:t>
            </w:r>
            <w:proofErr w:type="gramEnd"/>
            <w:r w:rsidRPr="002168D6">
              <w:rPr>
                <w:rFonts w:eastAsia="Times New Roman"/>
                <w:bCs/>
                <w:color w:val="000000"/>
                <w:sz w:val="20"/>
                <w:lang w:val="en-US"/>
              </w:rPr>
              <w:t xml:space="preserve"> and the frame exchange is with a peer STA that is affiliated with an MLD.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 xml:space="preserve">” </w:t>
            </w:r>
          </w:p>
          <w:p w14:paraId="0FC93432" w14:textId="77777777" w:rsidR="00D921DE" w:rsidRDefault="00D921DE" w:rsidP="00D921DE">
            <w:pPr>
              <w:jc w:val="both"/>
              <w:rPr>
                <w:rFonts w:eastAsia="Times New Roman"/>
                <w:bCs/>
                <w:color w:val="000000"/>
                <w:sz w:val="20"/>
                <w:lang w:val="en-US"/>
              </w:rPr>
            </w:pPr>
            <w:r>
              <w:rPr>
                <w:rFonts w:eastAsia="Times New Roman"/>
                <w:bCs/>
                <w:color w:val="000000"/>
                <w:sz w:val="20"/>
                <w:lang w:val="en-US"/>
              </w:rPr>
              <w:t xml:space="preserve">with </w:t>
            </w:r>
          </w:p>
          <w:p w14:paraId="0A9FC1BD" w14:textId="6ADDB782" w:rsidR="00D921DE" w:rsidRPr="000472FA" w:rsidRDefault="00D921DE" w:rsidP="00D921DE">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present if </w:t>
            </w:r>
            <w:r>
              <w:rPr>
                <w:rFonts w:eastAsia="Times New Roman"/>
                <w:bCs/>
                <w:color w:val="000000"/>
                <w:sz w:val="20"/>
                <w:lang w:val="en-US"/>
              </w:rPr>
              <w:t>dot11MultiLinkActivated is true</w:t>
            </w:r>
            <w:r w:rsidRPr="002168D6">
              <w:rPr>
                <w:rFonts w:eastAsia="Times New Roman"/>
                <w:bCs/>
                <w:color w:val="000000"/>
                <w:sz w:val="20"/>
                <w:lang w:val="en-US"/>
              </w:rPr>
              <w:t xml:space="preserve"> MLD and the frame exchange is with a peer STA that is affiliated with an MLD.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w:t>
            </w:r>
          </w:p>
        </w:tc>
      </w:tr>
    </w:tbl>
    <w:p w14:paraId="1A975E1C" w14:textId="411A067A" w:rsidR="007F1472" w:rsidRDefault="007F1472" w:rsidP="007F1472">
      <w:pPr>
        <w:rPr>
          <w:b/>
          <w:u w:val="single"/>
          <w:lang w:eastAsia="ko-KR"/>
        </w:rPr>
      </w:pPr>
    </w:p>
    <w:p w14:paraId="43F4E7EE" w14:textId="59C1D252" w:rsidR="00BF2816" w:rsidRDefault="00BF2816" w:rsidP="00066BFE">
      <w:pPr>
        <w:pStyle w:val="ListParagraph"/>
        <w:widowControl w:val="0"/>
        <w:numPr>
          <w:ilvl w:val="3"/>
          <w:numId w:val="4"/>
        </w:numPr>
        <w:tabs>
          <w:tab w:val="left" w:pos="1779"/>
        </w:tabs>
        <w:kinsoku w:val="0"/>
        <w:overflowPunct w:val="0"/>
        <w:autoSpaceDE w:val="0"/>
        <w:autoSpaceDN w:val="0"/>
        <w:adjustRightInd w:val="0"/>
        <w:spacing w:before="102"/>
        <w:ind w:leftChars="0" w:left="1778" w:hanging="779"/>
        <w:rPr>
          <w:rFonts w:ascii="Arial" w:hAnsi="Arial" w:cs="Arial"/>
          <w:b/>
          <w:bCs/>
          <w:sz w:val="20"/>
        </w:rPr>
      </w:pPr>
      <w:r>
        <w:rPr>
          <w:rFonts w:ascii="Arial" w:hAnsi="Arial" w:cs="Arial"/>
          <w:b/>
          <w:bCs/>
          <w:sz w:val="20"/>
        </w:rPr>
        <w:t>Probe</w:t>
      </w:r>
      <w:r>
        <w:rPr>
          <w:rFonts w:ascii="Arial" w:hAnsi="Arial" w:cs="Arial"/>
          <w:b/>
          <w:bCs/>
          <w:spacing w:val="-7"/>
          <w:sz w:val="20"/>
        </w:rPr>
        <w:t xml:space="preserve"> </w:t>
      </w:r>
      <w:r>
        <w:rPr>
          <w:rFonts w:ascii="Arial" w:hAnsi="Arial" w:cs="Arial"/>
          <w:b/>
          <w:bCs/>
          <w:sz w:val="20"/>
        </w:rPr>
        <w:t>Response</w:t>
      </w:r>
      <w:r>
        <w:rPr>
          <w:rFonts w:ascii="Arial" w:hAnsi="Arial" w:cs="Arial"/>
          <w:b/>
          <w:bCs/>
          <w:spacing w:val="-7"/>
          <w:sz w:val="20"/>
        </w:rPr>
        <w:t xml:space="preserve"> </w:t>
      </w:r>
      <w:r>
        <w:rPr>
          <w:rFonts w:ascii="Arial" w:hAnsi="Arial" w:cs="Arial"/>
          <w:b/>
          <w:bCs/>
          <w:sz w:val="20"/>
        </w:rPr>
        <w:t>frame</w:t>
      </w:r>
      <w:r>
        <w:rPr>
          <w:rFonts w:ascii="Arial" w:hAnsi="Arial" w:cs="Arial"/>
          <w:b/>
          <w:bCs/>
          <w:spacing w:val="-7"/>
          <w:sz w:val="20"/>
        </w:rPr>
        <w:t xml:space="preserve"> </w:t>
      </w:r>
      <w:r>
        <w:rPr>
          <w:rFonts w:ascii="Arial" w:hAnsi="Arial" w:cs="Arial"/>
          <w:b/>
          <w:bCs/>
          <w:sz w:val="20"/>
        </w:rPr>
        <w:t>format</w:t>
      </w:r>
      <w:r w:rsidR="002510EA" w:rsidRPr="002510EA">
        <w:rPr>
          <w:rFonts w:ascii="Arial" w:hAnsi="Arial" w:cs="Arial"/>
          <w:b/>
          <w:bCs/>
          <w:i/>
          <w:iCs/>
          <w:sz w:val="20"/>
          <w:highlight w:val="yellow"/>
        </w:rPr>
        <w:t>(#8271)</w:t>
      </w:r>
    </w:p>
    <w:p w14:paraId="1A2EE524" w14:textId="77777777" w:rsidR="00BF2816" w:rsidRDefault="00BF2816" w:rsidP="00BF2816">
      <w:pPr>
        <w:pStyle w:val="BodyText"/>
        <w:kinsoku w:val="0"/>
        <w:overflowPunct w:val="0"/>
        <w:spacing w:before="10"/>
        <w:rPr>
          <w:szCs w:val="18"/>
        </w:rPr>
      </w:pPr>
    </w:p>
    <w:p w14:paraId="14194390" w14:textId="7DA5F5B9" w:rsidR="00BF2816" w:rsidRDefault="00BF2816" w:rsidP="00BF2816">
      <w:pPr>
        <w:pStyle w:val="BodyText"/>
        <w:kinsoku w:val="0"/>
        <w:overflowPunct w:val="0"/>
        <w:ind w:left="942" w:right="1016"/>
        <w:jc w:val="center"/>
        <w:rPr>
          <w:rFonts w:ascii="Arial" w:hAnsi="Arial" w:cs="Arial"/>
          <w:b/>
          <w:bCs/>
          <w:color w:val="208A20"/>
        </w:rPr>
      </w:pPr>
      <w:bookmarkStart w:id="2" w:name="_bookmark65"/>
      <w:bookmarkEnd w:id="2"/>
      <w:r>
        <w:rPr>
          <w:rFonts w:ascii="Arial" w:hAnsi="Arial" w:cs="Arial"/>
          <w:b/>
          <w:bCs/>
        </w:rPr>
        <w:t>Table</w:t>
      </w:r>
      <w:r>
        <w:rPr>
          <w:rFonts w:ascii="Arial" w:hAnsi="Arial" w:cs="Arial"/>
          <w:b/>
          <w:bCs/>
          <w:spacing w:val="-10"/>
        </w:rPr>
        <w:t xml:space="preserve"> </w:t>
      </w:r>
      <w:r>
        <w:rPr>
          <w:rFonts w:ascii="Arial" w:hAnsi="Arial" w:cs="Arial"/>
          <w:b/>
          <w:bCs/>
        </w:rPr>
        <w:t>9-67—Probe</w:t>
      </w:r>
      <w:r>
        <w:rPr>
          <w:rFonts w:ascii="Arial" w:hAnsi="Arial" w:cs="Arial"/>
          <w:b/>
          <w:bCs/>
          <w:spacing w:val="-11"/>
        </w:rPr>
        <w:t xml:space="preserve"> </w:t>
      </w:r>
      <w:r>
        <w:rPr>
          <w:rFonts w:ascii="Arial" w:hAnsi="Arial" w:cs="Arial"/>
          <w:b/>
          <w:bCs/>
        </w:rPr>
        <w:t>Response</w:t>
      </w:r>
      <w:r>
        <w:rPr>
          <w:rFonts w:ascii="Arial" w:hAnsi="Arial" w:cs="Arial"/>
          <w:b/>
          <w:bCs/>
          <w:spacing w:val="-10"/>
        </w:rPr>
        <w:t xml:space="preserve"> </w:t>
      </w:r>
      <w:r>
        <w:rPr>
          <w:rFonts w:ascii="Arial" w:hAnsi="Arial" w:cs="Arial"/>
          <w:b/>
          <w:bCs/>
        </w:rPr>
        <w:t>frame</w:t>
      </w:r>
      <w:r>
        <w:rPr>
          <w:rFonts w:ascii="Arial" w:hAnsi="Arial" w:cs="Arial"/>
          <w:b/>
          <w:bCs/>
          <w:spacing w:val="-9"/>
        </w:rPr>
        <w:t xml:space="preserve"> </w:t>
      </w:r>
      <w:r>
        <w:rPr>
          <w:rFonts w:ascii="Arial" w:hAnsi="Arial" w:cs="Arial"/>
          <w:b/>
          <w:bCs/>
        </w:rPr>
        <w:t>body</w:t>
      </w:r>
    </w:p>
    <w:p w14:paraId="2841A89B" w14:textId="77777777" w:rsidR="00BF2816" w:rsidRDefault="00BF2816" w:rsidP="00BF2816">
      <w:pPr>
        <w:pStyle w:val="BodyText"/>
        <w:kinsoku w:val="0"/>
        <w:overflowPunct w:val="0"/>
        <w:spacing w:before="10"/>
        <w:rPr>
          <w:rFonts w:ascii="Arial" w:hAnsi="Arial" w:cs="Arial"/>
          <w:b/>
          <w:bCs/>
          <w:sz w:val="21"/>
          <w:szCs w:val="21"/>
        </w:rPr>
      </w:pPr>
    </w:p>
    <w:tbl>
      <w:tblPr>
        <w:tblW w:w="0" w:type="auto"/>
        <w:tblInd w:w="1400" w:type="dxa"/>
        <w:tblLayout w:type="fixed"/>
        <w:tblCellMar>
          <w:left w:w="0" w:type="dxa"/>
          <w:right w:w="0" w:type="dxa"/>
        </w:tblCellMar>
        <w:tblLook w:val="0000" w:firstRow="0" w:lastRow="0" w:firstColumn="0" w:lastColumn="0" w:noHBand="0" w:noVBand="0"/>
      </w:tblPr>
      <w:tblGrid>
        <w:gridCol w:w="1119"/>
        <w:gridCol w:w="1757"/>
        <w:gridCol w:w="5001"/>
      </w:tblGrid>
      <w:tr w:rsidR="00BF2816" w14:paraId="77586CF3" w14:textId="77777777" w:rsidTr="00EA607E">
        <w:trPr>
          <w:trHeight w:val="380"/>
        </w:trPr>
        <w:tc>
          <w:tcPr>
            <w:tcW w:w="1119" w:type="dxa"/>
            <w:tcBorders>
              <w:top w:val="single" w:sz="12" w:space="0" w:color="000000"/>
              <w:left w:val="single" w:sz="12" w:space="0" w:color="000000"/>
              <w:bottom w:val="single" w:sz="12" w:space="0" w:color="000000"/>
              <w:right w:val="single" w:sz="2" w:space="0" w:color="000000"/>
            </w:tcBorders>
          </w:tcPr>
          <w:p w14:paraId="79EE0C1C" w14:textId="77777777" w:rsidR="00BF2816" w:rsidRDefault="00BF2816" w:rsidP="00EA607E">
            <w:pPr>
              <w:pStyle w:val="TableParagraph"/>
              <w:kinsoku w:val="0"/>
              <w:overflowPunct w:val="0"/>
              <w:spacing w:before="76"/>
              <w:ind w:left="136" w:right="111"/>
              <w:jc w:val="center"/>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3C538B27" w14:textId="77777777" w:rsidR="00BF2816" w:rsidRDefault="00BF2816" w:rsidP="00EA607E">
            <w:pPr>
              <w:pStyle w:val="TableParagraph"/>
              <w:kinsoku w:val="0"/>
              <w:overflowPunct w:val="0"/>
              <w:spacing w:before="76"/>
              <w:ind w:left="419"/>
              <w:rPr>
                <w:b/>
                <w:bCs/>
                <w:sz w:val="18"/>
                <w:szCs w:val="18"/>
              </w:rPr>
            </w:pPr>
            <w:r>
              <w:rPr>
                <w:b/>
                <w:bCs/>
                <w:sz w:val="18"/>
                <w:szCs w:val="18"/>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6C0E301B" w14:textId="77777777" w:rsidR="00BF2816" w:rsidRDefault="00BF2816" w:rsidP="00EA607E">
            <w:pPr>
              <w:pStyle w:val="TableParagraph"/>
              <w:kinsoku w:val="0"/>
              <w:overflowPunct w:val="0"/>
              <w:spacing w:before="76"/>
              <w:ind w:left="2013" w:right="1989"/>
              <w:jc w:val="center"/>
              <w:rPr>
                <w:b/>
                <w:bCs/>
                <w:sz w:val="18"/>
                <w:szCs w:val="18"/>
              </w:rPr>
            </w:pPr>
            <w:r>
              <w:rPr>
                <w:b/>
                <w:bCs/>
                <w:sz w:val="18"/>
                <w:szCs w:val="18"/>
              </w:rPr>
              <w:t>Notes</w:t>
            </w:r>
          </w:p>
        </w:tc>
      </w:tr>
      <w:tr w:rsidR="00BF2816" w14:paraId="33ECB347" w14:textId="77777777" w:rsidTr="00EA607E">
        <w:trPr>
          <w:trHeight w:val="711"/>
        </w:trPr>
        <w:tc>
          <w:tcPr>
            <w:tcW w:w="1119" w:type="dxa"/>
            <w:tcBorders>
              <w:top w:val="single" w:sz="12" w:space="0" w:color="000000"/>
              <w:left w:val="single" w:sz="12" w:space="0" w:color="000000"/>
              <w:bottom w:val="single" w:sz="2" w:space="0" w:color="000000"/>
              <w:right w:val="single" w:sz="2" w:space="0" w:color="000000"/>
            </w:tcBorders>
          </w:tcPr>
          <w:p w14:paraId="16588AE9" w14:textId="77777777" w:rsidR="00BF2816" w:rsidRDefault="00BF2816" w:rsidP="00EA607E">
            <w:pPr>
              <w:pStyle w:val="TableParagraph"/>
              <w:kinsoku w:val="0"/>
              <w:overflowPunct w:val="0"/>
              <w:spacing w:before="36"/>
              <w:ind w:left="129" w:right="111"/>
              <w:jc w:val="center"/>
              <w:rPr>
                <w:sz w:val="18"/>
                <w:szCs w:val="18"/>
              </w:rPr>
            </w:pPr>
            <w:r>
              <w:rPr>
                <w:sz w:val="18"/>
                <w:szCs w:val="18"/>
              </w:rPr>
              <w:t>11</w:t>
            </w:r>
          </w:p>
        </w:tc>
        <w:tc>
          <w:tcPr>
            <w:tcW w:w="1757" w:type="dxa"/>
            <w:tcBorders>
              <w:top w:val="single" w:sz="12" w:space="0" w:color="000000"/>
              <w:left w:val="single" w:sz="2" w:space="0" w:color="000000"/>
              <w:bottom w:val="single" w:sz="2" w:space="0" w:color="000000"/>
              <w:right w:val="single" w:sz="2" w:space="0" w:color="000000"/>
            </w:tcBorders>
          </w:tcPr>
          <w:p w14:paraId="5DD5BE05" w14:textId="77777777" w:rsidR="00BF2816" w:rsidRDefault="00BF2816" w:rsidP="00EA607E">
            <w:pPr>
              <w:pStyle w:val="TableParagraph"/>
              <w:kinsoku w:val="0"/>
              <w:overflowPunct w:val="0"/>
              <w:spacing w:before="36"/>
              <w:ind w:left="129"/>
              <w:rPr>
                <w:sz w:val="18"/>
                <w:szCs w:val="18"/>
              </w:rPr>
            </w:pPr>
            <w:r>
              <w:rPr>
                <w:sz w:val="18"/>
                <w:szCs w:val="18"/>
              </w:rPr>
              <w:t>Quiet</w:t>
            </w:r>
          </w:p>
        </w:tc>
        <w:tc>
          <w:tcPr>
            <w:tcW w:w="5001" w:type="dxa"/>
            <w:tcBorders>
              <w:top w:val="single" w:sz="12" w:space="0" w:color="000000"/>
              <w:left w:val="single" w:sz="2" w:space="0" w:color="000000"/>
              <w:bottom w:val="single" w:sz="2" w:space="0" w:color="000000"/>
              <w:right w:val="single" w:sz="12" w:space="0" w:color="000000"/>
            </w:tcBorders>
          </w:tcPr>
          <w:p w14:paraId="6BE7BA8D" w14:textId="77777777" w:rsidR="00BF2816" w:rsidRDefault="00BF2816" w:rsidP="00EA607E">
            <w:pPr>
              <w:pStyle w:val="TableParagraph"/>
              <w:kinsoku w:val="0"/>
              <w:overflowPunct w:val="0"/>
              <w:spacing w:before="41" w:line="232" w:lineRule="auto"/>
              <w:ind w:left="117" w:right="17"/>
              <w:rPr>
                <w:color w:val="000000"/>
                <w:sz w:val="18"/>
                <w:szCs w:val="18"/>
              </w:rPr>
            </w:pPr>
            <w:r>
              <w:rPr>
                <w:sz w:val="18"/>
                <w:szCs w:val="18"/>
              </w:rPr>
              <w:t>The</w:t>
            </w:r>
            <w:r>
              <w:rPr>
                <w:spacing w:val="-7"/>
                <w:sz w:val="18"/>
                <w:szCs w:val="18"/>
              </w:rPr>
              <w:t xml:space="preserve"> </w:t>
            </w:r>
            <w:r>
              <w:rPr>
                <w:sz w:val="18"/>
                <w:szCs w:val="18"/>
              </w:rPr>
              <w:t>Quiet</w:t>
            </w:r>
            <w:r>
              <w:rPr>
                <w:spacing w:val="-5"/>
                <w:sz w:val="18"/>
                <w:szCs w:val="18"/>
              </w:rPr>
              <w:t xml:space="preserve"> </w:t>
            </w:r>
            <w:r>
              <w:rPr>
                <w:sz w:val="18"/>
                <w:szCs w:val="18"/>
              </w:rPr>
              <w:t>element</w:t>
            </w:r>
            <w:r>
              <w:rPr>
                <w:spacing w:val="-5"/>
                <w:sz w:val="18"/>
                <w:szCs w:val="18"/>
              </w:rPr>
              <w:t xml:space="preserve"> </w:t>
            </w:r>
            <w:r>
              <w:rPr>
                <w:sz w:val="18"/>
                <w:szCs w:val="18"/>
              </w:rPr>
              <w:t>is</w:t>
            </w:r>
            <w:r>
              <w:rPr>
                <w:spacing w:val="-6"/>
                <w:sz w:val="18"/>
                <w:szCs w:val="18"/>
              </w:rPr>
              <w:t xml:space="preserve"> </w:t>
            </w:r>
            <w:r>
              <w:rPr>
                <w:sz w:val="18"/>
                <w:szCs w:val="18"/>
              </w:rPr>
              <w:t>optionally</w:t>
            </w:r>
            <w:r>
              <w:rPr>
                <w:spacing w:val="-5"/>
                <w:sz w:val="18"/>
                <w:szCs w:val="18"/>
              </w:rPr>
              <w:t xml:space="preserve"> </w:t>
            </w:r>
            <w:r>
              <w:rPr>
                <w:sz w:val="18"/>
                <w:szCs w:val="18"/>
              </w:rPr>
              <w:t>present</w:t>
            </w:r>
            <w:r>
              <w:rPr>
                <w:spacing w:val="-6"/>
                <w:sz w:val="18"/>
                <w:szCs w:val="18"/>
              </w:rPr>
              <w:t xml:space="preserve"> </w:t>
            </w:r>
            <w:r>
              <w:rPr>
                <w:sz w:val="18"/>
                <w:szCs w:val="18"/>
              </w:rPr>
              <w:t>if</w:t>
            </w:r>
            <w:r>
              <w:rPr>
                <w:spacing w:val="-5"/>
                <w:sz w:val="18"/>
                <w:szCs w:val="18"/>
              </w:rPr>
              <w:t xml:space="preserve"> </w:t>
            </w:r>
            <w:r>
              <w:rPr>
                <w:sz w:val="18"/>
                <w:szCs w:val="18"/>
              </w:rPr>
              <w:t>dot11SpectrumManage-</w:t>
            </w:r>
            <w:r>
              <w:rPr>
                <w:spacing w:val="-42"/>
                <w:sz w:val="18"/>
                <w:szCs w:val="18"/>
              </w:rPr>
              <w:t xml:space="preserve"> </w:t>
            </w:r>
            <w:proofErr w:type="spellStart"/>
            <w:r>
              <w:rPr>
                <w:sz w:val="18"/>
                <w:szCs w:val="18"/>
              </w:rPr>
              <w:t>mentRequired</w:t>
            </w:r>
            <w:proofErr w:type="spellEnd"/>
            <w:r>
              <w:rPr>
                <w:sz w:val="18"/>
                <w:szCs w:val="18"/>
              </w:rPr>
              <w:t xml:space="preserve"> is true or if dot11RadioMeasurementActivated is</w:t>
            </w:r>
            <w:r>
              <w:rPr>
                <w:spacing w:val="1"/>
                <w:sz w:val="18"/>
                <w:szCs w:val="18"/>
              </w:rPr>
              <w:t xml:space="preserve"> </w:t>
            </w:r>
            <w:r>
              <w:rPr>
                <w:sz w:val="18"/>
                <w:szCs w:val="18"/>
              </w:rPr>
              <w:t>true</w:t>
            </w:r>
            <w:r>
              <w:rPr>
                <w:spacing w:val="-6"/>
                <w:sz w:val="18"/>
                <w:szCs w:val="18"/>
                <w:u w:val="single"/>
              </w:rPr>
              <w:t xml:space="preserve"> </w:t>
            </w:r>
            <w:r>
              <w:rPr>
                <w:sz w:val="18"/>
                <w:szCs w:val="18"/>
                <w:u w:val="single"/>
              </w:rPr>
              <w:t>or</w:t>
            </w:r>
            <w:r>
              <w:rPr>
                <w:spacing w:val="-5"/>
                <w:sz w:val="18"/>
                <w:szCs w:val="18"/>
                <w:u w:val="single"/>
              </w:rPr>
              <w:t xml:space="preserve"> </w:t>
            </w:r>
            <w:r>
              <w:rPr>
                <w:sz w:val="18"/>
                <w:szCs w:val="18"/>
                <w:u w:val="single"/>
              </w:rPr>
              <w:t>dot11RestrictedTWTOptionImplemented</w:t>
            </w:r>
            <w:r>
              <w:rPr>
                <w:spacing w:val="-5"/>
                <w:sz w:val="18"/>
                <w:szCs w:val="18"/>
                <w:u w:val="single"/>
              </w:rPr>
              <w:t xml:space="preserve"> </w:t>
            </w:r>
            <w:r>
              <w:rPr>
                <w:sz w:val="18"/>
                <w:szCs w:val="18"/>
                <w:u w:val="single"/>
              </w:rPr>
              <w:t>is</w:t>
            </w:r>
            <w:r>
              <w:rPr>
                <w:spacing w:val="-5"/>
                <w:sz w:val="18"/>
                <w:szCs w:val="18"/>
                <w:u w:val="single"/>
              </w:rPr>
              <w:t xml:space="preserve"> </w:t>
            </w:r>
            <w:r>
              <w:rPr>
                <w:sz w:val="18"/>
                <w:szCs w:val="18"/>
                <w:u w:val="single"/>
              </w:rPr>
              <w:t>true</w:t>
            </w:r>
            <w:r>
              <w:rPr>
                <w:color w:val="208A20"/>
                <w:sz w:val="18"/>
                <w:szCs w:val="18"/>
                <w:u w:val="single"/>
              </w:rPr>
              <w:t>(#2215)</w:t>
            </w:r>
            <w:r>
              <w:rPr>
                <w:color w:val="000000"/>
                <w:sz w:val="18"/>
                <w:szCs w:val="18"/>
              </w:rPr>
              <w:t>.</w:t>
            </w:r>
          </w:p>
        </w:tc>
      </w:tr>
      <w:tr w:rsidR="00BF2816" w14:paraId="5A2F4E57" w14:textId="77777777" w:rsidTr="00EA607E">
        <w:trPr>
          <w:trHeight w:val="925"/>
        </w:trPr>
        <w:tc>
          <w:tcPr>
            <w:tcW w:w="1119" w:type="dxa"/>
            <w:tcBorders>
              <w:top w:val="single" w:sz="2" w:space="0" w:color="000000"/>
              <w:left w:val="single" w:sz="12" w:space="0" w:color="000000"/>
              <w:bottom w:val="single" w:sz="2" w:space="0" w:color="000000"/>
              <w:right w:val="single" w:sz="2" w:space="0" w:color="000000"/>
            </w:tcBorders>
          </w:tcPr>
          <w:p w14:paraId="1AA66E9B" w14:textId="77777777" w:rsidR="00BF2816" w:rsidRDefault="00BF2816" w:rsidP="00EA607E">
            <w:pPr>
              <w:pStyle w:val="TableParagraph"/>
              <w:kinsoku w:val="0"/>
              <w:overflowPunct w:val="0"/>
              <w:spacing w:before="54"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1&gt;</w:t>
            </w:r>
          </w:p>
        </w:tc>
        <w:tc>
          <w:tcPr>
            <w:tcW w:w="1757" w:type="dxa"/>
            <w:tcBorders>
              <w:top w:val="single" w:sz="2" w:space="0" w:color="000000"/>
              <w:left w:val="single" w:sz="2" w:space="0" w:color="000000"/>
              <w:bottom w:val="single" w:sz="2" w:space="0" w:color="000000"/>
              <w:right w:val="single" w:sz="2" w:space="0" w:color="000000"/>
            </w:tcBorders>
          </w:tcPr>
          <w:p w14:paraId="7DEDF28B" w14:textId="77777777" w:rsidR="00BF2816" w:rsidRDefault="00BF2816" w:rsidP="00EA607E">
            <w:pPr>
              <w:pStyle w:val="TableParagraph"/>
              <w:kinsoku w:val="0"/>
              <w:overflowPunct w:val="0"/>
              <w:spacing w:before="49"/>
              <w:ind w:left="130"/>
              <w:rPr>
                <w:sz w:val="18"/>
                <w:szCs w:val="18"/>
              </w:rPr>
            </w:pPr>
            <w:r>
              <w:rPr>
                <w:sz w:val="18"/>
                <w:szCs w:val="18"/>
                <w:u w:val="single"/>
              </w:rPr>
              <w:t>Multi-Link</w:t>
            </w:r>
          </w:p>
        </w:tc>
        <w:tc>
          <w:tcPr>
            <w:tcW w:w="5001" w:type="dxa"/>
            <w:tcBorders>
              <w:top w:val="single" w:sz="2" w:space="0" w:color="000000"/>
              <w:left w:val="single" w:sz="2" w:space="0" w:color="000000"/>
              <w:bottom w:val="single" w:sz="2" w:space="0" w:color="000000"/>
              <w:right w:val="single" w:sz="12" w:space="0" w:color="000000"/>
            </w:tcBorders>
          </w:tcPr>
          <w:p w14:paraId="2C7EAE37" w14:textId="77777777" w:rsidR="00BF2816" w:rsidRDefault="00BF2816" w:rsidP="00EA607E">
            <w:pPr>
              <w:pStyle w:val="TableParagraph"/>
              <w:kinsoku w:val="0"/>
              <w:overflowPunct w:val="0"/>
              <w:spacing w:before="54" w:line="232" w:lineRule="auto"/>
              <w:ind w:left="117" w:right="137"/>
              <w:rPr>
                <w:color w:val="208A20"/>
                <w:sz w:val="18"/>
                <w:szCs w:val="18"/>
              </w:rPr>
            </w:pPr>
            <w:r>
              <w:rPr>
                <w:color w:val="208A20"/>
                <w:sz w:val="18"/>
                <w:szCs w:val="18"/>
                <w:u w:val="single"/>
              </w:rPr>
              <w:t>(#3016)(#1005)(#1896)(#1007)(#2861)(#1898)(#2860)(#1155)(#</w:t>
            </w:r>
            <w:r>
              <w:rPr>
                <w:color w:val="208A20"/>
                <w:spacing w:val="-42"/>
                <w:sz w:val="18"/>
                <w:szCs w:val="18"/>
              </w:rPr>
              <w:t xml:space="preserve"> </w:t>
            </w:r>
            <w:r>
              <w:rPr>
                <w:color w:val="208A20"/>
                <w:sz w:val="18"/>
                <w:szCs w:val="18"/>
                <w:u w:val="single"/>
              </w:rPr>
              <w:t>1414)(#2581)(#3367)(#3359)(#2859)(#6700)</w:t>
            </w:r>
            <w:r>
              <w:rPr>
                <w:color w:val="000000"/>
                <w:sz w:val="18"/>
                <w:szCs w:val="18"/>
                <w:u w:val="single"/>
              </w:rPr>
              <w:t>The</w:t>
            </w:r>
            <w:r>
              <w:rPr>
                <w:color w:val="000000"/>
                <w:spacing w:val="-4"/>
                <w:sz w:val="18"/>
                <w:szCs w:val="18"/>
                <w:u w:val="single"/>
              </w:rPr>
              <w:t xml:space="preserve"> </w:t>
            </w:r>
            <w:r>
              <w:rPr>
                <w:color w:val="000000"/>
                <w:sz w:val="18"/>
                <w:szCs w:val="18"/>
                <w:u w:val="single"/>
              </w:rPr>
              <w:t>Basic</w:t>
            </w:r>
            <w:r>
              <w:rPr>
                <w:color w:val="000000"/>
                <w:spacing w:val="-3"/>
                <w:sz w:val="18"/>
                <w:szCs w:val="18"/>
                <w:u w:val="single"/>
              </w:rPr>
              <w:t xml:space="preserve"> </w:t>
            </w:r>
            <w:r>
              <w:rPr>
                <w:color w:val="000000"/>
                <w:sz w:val="18"/>
                <w:szCs w:val="18"/>
                <w:u w:val="single"/>
              </w:rPr>
              <w:t>Multi-</w:t>
            </w:r>
          </w:p>
          <w:p w14:paraId="12EE473B" w14:textId="77777777" w:rsidR="00BF2816" w:rsidRDefault="00BF2816" w:rsidP="00EA607E">
            <w:pPr>
              <w:pStyle w:val="TableParagraph"/>
              <w:kinsoku w:val="0"/>
              <w:overflowPunct w:val="0"/>
              <w:spacing w:before="1" w:line="230" w:lineRule="auto"/>
              <w:ind w:left="117" w:right="262"/>
              <w:rPr>
                <w:sz w:val="18"/>
                <w:szCs w:val="18"/>
              </w:rPr>
            </w:pPr>
            <w:r>
              <w:rPr>
                <w:sz w:val="18"/>
                <w:szCs w:val="18"/>
                <w:u w:val="single"/>
              </w:rPr>
              <w:t>Link element is present if the AP is affiliated with an AP MLD.</w:t>
            </w:r>
            <w:r>
              <w:rPr>
                <w:spacing w:val="-42"/>
                <w:sz w:val="18"/>
                <w:szCs w:val="18"/>
              </w:rPr>
              <w:t xml:space="preserve"> </w:t>
            </w:r>
            <w:proofErr w:type="gramStart"/>
            <w:r>
              <w:rPr>
                <w:sz w:val="18"/>
                <w:szCs w:val="18"/>
                <w:u w:val="single"/>
              </w:rPr>
              <w:t>Otherwise</w:t>
            </w:r>
            <w:proofErr w:type="gramEnd"/>
            <w:r>
              <w:rPr>
                <w:spacing w:val="-2"/>
                <w:sz w:val="18"/>
                <w:szCs w:val="18"/>
                <w:u w:val="single"/>
              </w:rPr>
              <w:t xml:space="preserve"> </w:t>
            </w:r>
            <w:r>
              <w:rPr>
                <w:sz w:val="18"/>
                <w:szCs w:val="18"/>
                <w:u w:val="single"/>
              </w:rPr>
              <w:t>it</w:t>
            </w:r>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not</w:t>
            </w:r>
            <w:r>
              <w:rPr>
                <w:spacing w:val="-1"/>
                <w:sz w:val="18"/>
                <w:szCs w:val="18"/>
                <w:u w:val="single"/>
              </w:rPr>
              <w:t xml:space="preserve"> </w:t>
            </w:r>
            <w:r>
              <w:rPr>
                <w:sz w:val="18"/>
                <w:szCs w:val="18"/>
                <w:u w:val="single"/>
              </w:rPr>
              <w:t>present.</w:t>
            </w:r>
          </w:p>
        </w:tc>
      </w:tr>
      <w:tr w:rsidR="00BF2816" w14:paraId="38B538A7" w14:textId="77777777" w:rsidTr="00EA607E">
        <w:trPr>
          <w:trHeight w:val="725"/>
        </w:trPr>
        <w:tc>
          <w:tcPr>
            <w:tcW w:w="1119" w:type="dxa"/>
            <w:tcBorders>
              <w:top w:val="single" w:sz="2" w:space="0" w:color="000000"/>
              <w:left w:val="single" w:sz="12" w:space="0" w:color="000000"/>
              <w:bottom w:val="single" w:sz="2" w:space="0" w:color="000000"/>
              <w:right w:val="single" w:sz="2" w:space="0" w:color="000000"/>
            </w:tcBorders>
          </w:tcPr>
          <w:p w14:paraId="63DD4A60" w14:textId="77777777" w:rsidR="00BF2816" w:rsidRDefault="00BF2816" w:rsidP="00EA607E">
            <w:pPr>
              <w:pStyle w:val="TableParagraph"/>
              <w:kinsoku w:val="0"/>
              <w:overflowPunct w:val="0"/>
              <w:spacing w:before="55"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2&gt;</w:t>
            </w:r>
          </w:p>
        </w:tc>
        <w:tc>
          <w:tcPr>
            <w:tcW w:w="1757" w:type="dxa"/>
            <w:tcBorders>
              <w:top w:val="single" w:sz="2" w:space="0" w:color="000000"/>
              <w:left w:val="single" w:sz="2" w:space="0" w:color="000000"/>
              <w:bottom w:val="single" w:sz="2" w:space="0" w:color="000000"/>
              <w:right w:val="single" w:sz="2" w:space="0" w:color="000000"/>
            </w:tcBorders>
          </w:tcPr>
          <w:p w14:paraId="3B7B3EDC" w14:textId="77777777" w:rsidR="00BF2816" w:rsidRDefault="00BF2816" w:rsidP="00EA607E">
            <w:pPr>
              <w:pStyle w:val="TableParagraph"/>
              <w:kinsoku w:val="0"/>
              <w:overflowPunct w:val="0"/>
              <w:spacing w:before="50"/>
              <w:ind w:left="130"/>
              <w:rPr>
                <w:sz w:val="18"/>
                <w:szCs w:val="18"/>
              </w:rPr>
            </w:pPr>
            <w:r>
              <w:rPr>
                <w:sz w:val="18"/>
                <w:szCs w:val="18"/>
                <w:u w:val="single"/>
              </w:rPr>
              <w:t>EHT</w:t>
            </w:r>
            <w:r>
              <w:rPr>
                <w:spacing w:val="-3"/>
                <w:sz w:val="18"/>
                <w:szCs w:val="18"/>
                <w:u w:val="single"/>
              </w:rPr>
              <w:t xml:space="preserve"> </w:t>
            </w:r>
            <w:r>
              <w:rPr>
                <w:sz w:val="18"/>
                <w:szCs w:val="18"/>
                <w:u w:val="single"/>
              </w:rPr>
              <w:t>Capabilities</w:t>
            </w:r>
          </w:p>
        </w:tc>
        <w:tc>
          <w:tcPr>
            <w:tcW w:w="5001" w:type="dxa"/>
            <w:tcBorders>
              <w:top w:val="single" w:sz="2" w:space="0" w:color="000000"/>
              <w:left w:val="single" w:sz="2" w:space="0" w:color="000000"/>
              <w:bottom w:val="single" w:sz="2" w:space="0" w:color="000000"/>
              <w:right w:val="single" w:sz="12" w:space="0" w:color="000000"/>
            </w:tcBorders>
          </w:tcPr>
          <w:p w14:paraId="02274CAD" w14:textId="77777777" w:rsidR="00BF2816" w:rsidRDefault="00BF2816" w:rsidP="00EA607E">
            <w:pPr>
              <w:pStyle w:val="TableParagraph"/>
              <w:kinsoku w:val="0"/>
              <w:overflowPunct w:val="0"/>
              <w:spacing w:before="57" w:line="230" w:lineRule="auto"/>
              <w:ind w:left="117"/>
              <w:rPr>
                <w:sz w:val="18"/>
                <w:szCs w:val="18"/>
              </w:rPr>
            </w:pPr>
            <w:r>
              <w:rPr>
                <w:sz w:val="18"/>
                <w:szCs w:val="18"/>
                <w:u w:val="single"/>
              </w:rPr>
              <w:t>The</w:t>
            </w:r>
            <w:r>
              <w:rPr>
                <w:spacing w:val="-7"/>
                <w:sz w:val="18"/>
                <w:szCs w:val="18"/>
                <w:u w:val="single"/>
              </w:rPr>
              <w:t xml:space="preserve"> </w:t>
            </w:r>
            <w:r>
              <w:rPr>
                <w:sz w:val="18"/>
                <w:szCs w:val="18"/>
                <w:u w:val="single"/>
              </w:rPr>
              <w:t>EHT</w:t>
            </w:r>
            <w:r>
              <w:rPr>
                <w:spacing w:val="-6"/>
                <w:sz w:val="18"/>
                <w:szCs w:val="18"/>
                <w:u w:val="single"/>
              </w:rPr>
              <w:t xml:space="preserve"> </w:t>
            </w:r>
            <w:r>
              <w:rPr>
                <w:sz w:val="18"/>
                <w:szCs w:val="18"/>
                <w:u w:val="single"/>
              </w:rPr>
              <w:t>Capabilities</w:t>
            </w:r>
            <w:r>
              <w:rPr>
                <w:spacing w:val="-6"/>
                <w:sz w:val="18"/>
                <w:szCs w:val="18"/>
                <w:u w:val="single"/>
              </w:rPr>
              <w:t xml:space="preserve"> </w:t>
            </w:r>
            <w:r>
              <w:rPr>
                <w:sz w:val="18"/>
                <w:szCs w:val="18"/>
                <w:u w:val="single"/>
              </w:rPr>
              <w:t>element</w:t>
            </w:r>
            <w:r>
              <w:rPr>
                <w:spacing w:val="-5"/>
                <w:sz w:val="18"/>
                <w:szCs w:val="18"/>
                <w:u w:val="single"/>
              </w:rPr>
              <w:t xml:space="preserve"> </w:t>
            </w:r>
            <w:r>
              <w:rPr>
                <w:sz w:val="18"/>
                <w:szCs w:val="18"/>
                <w:u w:val="single"/>
              </w:rPr>
              <w:t>is</w:t>
            </w:r>
            <w:r>
              <w:rPr>
                <w:spacing w:val="-8"/>
                <w:sz w:val="18"/>
                <w:szCs w:val="18"/>
                <w:u w:val="single"/>
              </w:rPr>
              <w:t xml:space="preserve"> </w:t>
            </w:r>
            <w:r>
              <w:rPr>
                <w:sz w:val="18"/>
                <w:szCs w:val="18"/>
                <w:u w:val="single"/>
              </w:rPr>
              <w:t>present</w:t>
            </w:r>
            <w:r>
              <w:rPr>
                <w:spacing w:val="-6"/>
                <w:sz w:val="18"/>
                <w:szCs w:val="18"/>
                <w:u w:val="single"/>
              </w:rPr>
              <w:t xml:space="preserve"> </w:t>
            </w:r>
            <w:r>
              <w:rPr>
                <w:sz w:val="18"/>
                <w:szCs w:val="18"/>
                <w:u w:val="single"/>
              </w:rPr>
              <w:t>if</w:t>
            </w:r>
            <w:r>
              <w:rPr>
                <w:spacing w:val="-5"/>
                <w:sz w:val="18"/>
                <w:szCs w:val="18"/>
                <w:u w:val="single"/>
              </w:rPr>
              <w:t xml:space="preserve"> </w:t>
            </w:r>
            <w:r>
              <w:rPr>
                <w:sz w:val="18"/>
                <w:szCs w:val="18"/>
                <w:u w:val="single"/>
              </w:rPr>
              <w:t>dot11EHTOptionIm-</w:t>
            </w:r>
            <w:r>
              <w:rPr>
                <w:spacing w:val="-42"/>
                <w:sz w:val="18"/>
                <w:szCs w:val="18"/>
              </w:rPr>
              <w:t xml:space="preserve"> </w:t>
            </w:r>
            <w:proofErr w:type="spellStart"/>
            <w:r>
              <w:rPr>
                <w:sz w:val="18"/>
                <w:szCs w:val="18"/>
                <w:u w:val="single"/>
              </w:rPr>
              <w:t>plemented</w:t>
            </w:r>
            <w:proofErr w:type="spellEnd"/>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true;</w:t>
            </w:r>
            <w:r>
              <w:rPr>
                <w:spacing w:val="-2"/>
                <w:sz w:val="18"/>
                <w:szCs w:val="18"/>
                <w:u w:val="single"/>
              </w:rPr>
              <w:t xml:space="preserve"> </w:t>
            </w:r>
            <w:proofErr w:type="gramStart"/>
            <w:r>
              <w:rPr>
                <w:sz w:val="18"/>
                <w:szCs w:val="18"/>
                <w:u w:val="single"/>
              </w:rPr>
              <w:t>otherwise</w:t>
            </w:r>
            <w:proofErr w:type="gramEnd"/>
            <w:r>
              <w:rPr>
                <w:sz w:val="18"/>
                <w:szCs w:val="18"/>
                <w:u w:val="single"/>
              </w:rPr>
              <w:t xml:space="preserve"> it is not present.</w:t>
            </w:r>
          </w:p>
        </w:tc>
      </w:tr>
      <w:tr w:rsidR="00BF2816" w14:paraId="4D17B6D0" w14:textId="77777777" w:rsidTr="00EA607E">
        <w:trPr>
          <w:trHeight w:val="712"/>
        </w:trPr>
        <w:tc>
          <w:tcPr>
            <w:tcW w:w="1119" w:type="dxa"/>
            <w:tcBorders>
              <w:top w:val="single" w:sz="2" w:space="0" w:color="000000"/>
              <w:left w:val="single" w:sz="12" w:space="0" w:color="000000"/>
              <w:bottom w:val="single" w:sz="12" w:space="0" w:color="000000"/>
              <w:right w:val="single" w:sz="2" w:space="0" w:color="000000"/>
            </w:tcBorders>
          </w:tcPr>
          <w:p w14:paraId="1B4B342B" w14:textId="77777777" w:rsidR="00BF2816" w:rsidRDefault="00BF2816" w:rsidP="00EA607E">
            <w:pPr>
              <w:pStyle w:val="TableParagraph"/>
              <w:kinsoku w:val="0"/>
              <w:overflowPunct w:val="0"/>
              <w:spacing w:before="54" w:line="232" w:lineRule="auto"/>
              <w:ind w:left="183" w:right="111"/>
              <w:jc w:val="center"/>
              <w:rPr>
                <w:sz w:val="18"/>
                <w:szCs w:val="18"/>
              </w:rPr>
            </w:pPr>
            <w:r>
              <w:rPr>
                <w:sz w:val="18"/>
                <w:szCs w:val="18"/>
                <w:u w:val="single"/>
              </w:rPr>
              <w:lastRenderedPageBreak/>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3&gt;</w:t>
            </w:r>
          </w:p>
        </w:tc>
        <w:tc>
          <w:tcPr>
            <w:tcW w:w="1757" w:type="dxa"/>
            <w:tcBorders>
              <w:top w:val="single" w:sz="2" w:space="0" w:color="000000"/>
              <w:left w:val="single" w:sz="2" w:space="0" w:color="000000"/>
              <w:bottom w:val="single" w:sz="12" w:space="0" w:color="000000"/>
              <w:right w:val="single" w:sz="2" w:space="0" w:color="000000"/>
            </w:tcBorders>
          </w:tcPr>
          <w:p w14:paraId="2F1D0367" w14:textId="77777777" w:rsidR="00BF2816" w:rsidRDefault="00BF2816" w:rsidP="00EA607E">
            <w:pPr>
              <w:pStyle w:val="TableParagraph"/>
              <w:kinsoku w:val="0"/>
              <w:overflowPunct w:val="0"/>
              <w:spacing w:before="49"/>
              <w:ind w:left="130"/>
              <w:rPr>
                <w:sz w:val="18"/>
                <w:szCs w:val="18"/>
              </w:rPr>
            </w:pPr>
            <w:r>
              <w:rPr>
                <w:sz w:val="18"/>
                <w:szCs w:val="18"/>
                <w:u w:val="single"/>
              </w:rPr>
              <w:t>EHT</w:t>
            </w:r>
            <w:r>
              <w:rPr>
                <w:spacing w:val="-3"/>
                <w:sz w:val="18"/>
                <w:szCs w:val="18"/>
                <w:u w:val="single"/>
              </w:rPr>
              <w:t xml:space="preserve"> </w:t>
            </w:r>
            <w:r>
              <w:rPr>
                <w:sz w:val="18"/>
                <w:szCs w:val="18"/>
                <w:u w:val="single"/>
              </w:rPr>
              <w:t>Operation</w:t>
            </w:r>
          </w:p>
        </w:tc>
        <w:tc>
          <w:tcPr>
            <w:tcW w:w="5001" w:type="dxa"/>
            <w:tcBorders>
              <w:top w:val="single" w:sz="2" w:space="0" w:color="000000"/>
              <w:left w:val="single" w:sz="2" w:space="0" w:color="000000"/>
              <w:bottom w:val="single" w:sz="12" w:space="0" w:color="000000"/>
              <w:right w:val="single" w:sz="12" w:space="0" w:color="000000"/>
            </w:tcBorders>
          </w:tcPr>
          <w:p w14:paraId="07185F96" w14:textId="77777777" w:rsidR="00BF2816" w:rsidRDefault="00BF2816" w:rsidP="00EA607E">
            <w:pPr>
              <w:pStyle w:val="TableParagraph"/>
              <w:kinsoku w:val="0"/>
              <w:overflowPunct w:val="0"/>
              <w:spacing w:before="54" w:line="232" w:lineRule="auto"/>
              <w:ind w:left="117"/>
              <w:rPr>
                <w:sz w:val="18"/>
                <w:szCs w:val="18"/>
              </w:rPr>
            </w:pPr>
            <w:r>
              <w:rPr>
                <w:sz w:val="18"/>
                <w:szCs w:val="18"/>
                <w:u w:val="single"/>
              </w:rPr>
              <w:t>The</w:t>
            </w:r>
            <w:r>
              <w:rPr>
                <w:spacing w:val="-7"/>
                <w:sz w:val="18"/>
                <w:szCs w:val="18"/>
                <w:u w:val="single"/>
              </w:rPr>
              <w:t xml:space="preserve"> </w:t>
            </w:r>
            <w:r>
              <w:rPr>
                <w:sz w:val="18"/>
                <w:szCs w:val="18"/>
                <w:u w:val="single"/>
              </w:rPr>
              <w:t>EHT</w:t>
            </w:r>
            <w:r>
              <w:rPr>
                <w:spacing w:val="-7"/>
                <w:sz w:val="18"/>
                <w:szCs w:val="18"/>
                <w:u w:val="single"/>
              </w:rPr>
              <w:t xml:space="preserve"> </w:t>
            </w:r>
            <w:r>
              <w:rPr>
                <w:sz w:val="18"/>
                <w:szCs w:val="18"/>
                <w:u w:val="single"/>
              </w:rPr>
              <w:t>Operation</w:t>
            </w:r>
            <w:r>
              <w:rPr>
                <w:spacing w:val="-5"/>
                <w:sz w:val="18"/>
                <w:szCs w:val="18"/>
                <w:u w:val="single"/>
              </w:rPr>
              <w:t xml:space="preserve"> </w:t>
            </w:r>
            <w:r>
              <w:rPr>
                <w:sz w:val="18"/>
                <w:szCs w:val="18"/>
                <w:u w:val="single"/>
              </w:rPr>
              <w:t>element</w:t>
            </w:r>
            <w:r>
              <w:rPr>
                <w:spacing w:val="-7"/>
                <w:sz w:val="18"/>
                <w:szCs w:val="18"/>
                <w:u w:val="single"/>
              </w:rPr>
              <w:t xml:space="preserve"> </w:t>
            </w:r>
            <w:r>
              <w:rPr>
                <w:sz w:val="18"/>
                <w:szCs w:val="18"/>
                <w:u w:val="single"/>
              </w:rPr>
              <w:t>is</w:t>
            </w:r>
            <w:r>
              <w:rPr>
                <w:spacing w:val="-6"/>
                <w:sz w:val="18"/>
                <w:szCs w:val="18"/>
                <w:u w:val="single"/>
              </w:rPr>
              <w:t xml:space="preserve"> </w:t>
            </w:r>
            <w:r>
              <w:rPr>
                <w:sz w:val="18"/>
                <w:szCs w:val="18"/>
                <w:u w:val="single"/>
              </w:rPr>
              <w:t>present</w:t>
            </w:r>
            <w:r>
              <w:rPr>
                <w:spacing w:val="-5"/>
                <w:sz w:val="18"/>
                <w:szCs w:val="18"/>
                <w:u w:val="single"/>
              </w:rPr>
              <w:t xml:space="preserve"> </w:t>
            </w:r>
            <w:r>
              <w:rPr>
                <w:sz w:val="18"/>
                <w:szCs w:val="18"/>
                <w:u w:val="single"/>
              </w:rPr>
              <w:t>if</w:t>
            </w:r>
            <w:r>
              <w:rPr>
                <w:spacing w:val="-6"/>
                <w:sz w:val="18"/>
                <w:szCs w:val="18"/>
                <w:u w:val="single"/>
              </w:rPr>
              <w:t xml:space="preserve"> </w:t>
            </w:r>
            <w:r>
              <w:rPr>
                <w:sz w:val="18"/>
                <w:szCs w:val="18"/>
                <w:u w:val="single"/>
              </w:rPr>
              <w:t>dot11EHTOptionImple-</w:t>
            </w:r>
            <w:r>
              <w:rPr>
                <w:spacing w:val="-42"/>
                <w:sz w:val="18"/>
                <w:szCs w:val="18"/>
              </w:rPr>
              <w:t xml:space="preserve"> </w:t>
            </w:r>
            <w:proofErr w:type="spellStart"/>
            <w:r>
              <w:rPr>
                <w:sz w:val="18"/>
                <w:szCs w:val="18"/>
                <w:u w:val="single"/>
              </w:rPr>
              <w:t>mented</w:t>
            </w:r>
            <w:proofErr w:type="spellEnd"/>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true;</w:t>
            </w:r>
            <w:r>
              <w:rPr>
                <w:spacing w:val="-1"/>
                <w:sz w:val="18"/>
                <w:szCs w:val="18"/>
                <w:u w:val="single"/>
              </w:rPr>
              <w:t xml:space="preserve"> </w:t>
            </w:r>
            <w:proofErr w:type="gramStart"/>
            <w:r>
              <w:rPr>
                <w:sz w:val="18"/>
                <w:szCs w:val="18"/>
                <w:u w:val="single"/>
              </w:rPr>
              <w:t>otherwise</w:t>
            </w:r>
            <w:proofErr w:type="gramEnd"/>
            <w:r>
              <w:rPr>
                <w:sz w:val="18"/>
                <w:szCs w:val="18"/>
                <w:u w:val="single"/>
              </w:rPr>
              <w:t xml:space="preserve"> it</w:t>
            </w:r>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not present.</w:t>
            </w:r>
          </w:p>
        </w:tc>
      </w:tr>
    </w:tbl>
    <w:p w14:paraId="2B3C77F9" w14:textId="158041F4" w:rsidR="00805B5F" w:rsidRDefault="00805B5F" w:rsidP="00717DA9">
      <w:pPr>
        <w:rPr>
          <w:bCs/>
          <w:lang w:eastAsia="ko-KR"/>
        </w:rPr>
      </w:pPr>
    </w:p>
    <w:p w14:paraId="746EDEB7" w14:textId="5C6311B5" w:rsidR="00E24808" w:rsidRDefault="00E24808" w:rsidP="00717DA9">
      <w:pPr>
        <w:rPr>
          <w:bCs/>
          <w:lang w:eastAsia="ko-KR"/>
        </w:rPr>
      </w:pPr>
    </w:p>
    <w:p w14:paraId="466CCA70" w14:textId="724B27EF" w:rsidR="00E24808" w:rsidRDefault="00E24808" w:rsidP="00066BFE">
      <w:pPr>
        <w:pStyle w:val="ListParagraph"/>
        <w:widowControl w:val="0"/>
        <w:numPr>
          <w:ilvl w:val="3"/>
          <w:numId w:val="4"/>
        </w:numPr>
        <w:tabs>
          <w:tab w:val="left" w:pos="1778"/>
        </w:tabs>
        <w:kinsoku w:val="0"/>
        <w:overflowPunct w:val="0"/>
        <w:autoSpaceDE w:val="0"/>
        <w:autoSpaceDN w:val="0"/>
        <w:adjustRightInd w:val="0"/>
        <w:ind w:leftChars="0" w:left="1777" w:hanging="778"/>
        <w:rPr>
          <w:rFonts w:ascii="Arial" w:hAnsi="Arial" w:cs="Arial"/>
          <w:b/>
          <w:bCs/>
          <w:sz w:val="20"/>
        </w:rPr>
      </w:pPr>
      <w:r>
        <w:rPr>
          <w:rFonts w:ascii="Arial" w:hAnsi="Arial" w:cs="Arial"/>
          <w:b/>
          <w:bCs/>
          <w:sz w:val="20"/>
        </w:rPr>
        <w:t>Authentication</w:t>
      </w:r>
      <w:r>
        <w:rPr>
          <w:rFonts w:ascii="Arial" w:hAnsi="Arial" w:cs="Arial"/>
          <w:b/>
          <w:bCs/>
          <w:spacing w:val="-9"/>
          <w:sz w:val="20"/>
        </w:rPr>
        <w:t xml:space="preserve"> </w:t>
      </w:r>
      <w:r>
        <w:rPr>
          <w:rFonts w:ascii="Arial" w:hAnsi="Arial" w:cs="Arial"/>
          <w:b/>
          <w:bCs/>
          <w:sz w:val="20"/>
        </w:rPr>
        <w:t>frame</w:t>
      </w:r>
      <w:r>
        <w:rPr>
          <w:rFonts w:ascii="Arial" w:hAnsi="Arial" w:cs="Arial"/>
          <w:b/>
          <w:bCs/>
          <w:spacing w:val="-10"/>
          <w:sz w:val="20"/>
        </w:rPr>
        <w:t xml:space="preserve"> </w:t>
      </w:r>
      <w:r>
        <w:rPr>
          <w:rFonts w:ascii="Arial" w:hAnsi="Arial" w:cs="Arial"/>
          <w:b/>
          <w:bCs/>
          <w:sz w:val="20"/>
        </w:rPr>
        <w:t>format</w:t>
      </w:r>
      <w:r w:rsidR="002510EA" w:rsidRPr="002510EA">
        <w:rPr>
          <w:rFonts w:ascii="Arial" w:hAnsi="Arial" w:cs="Arial"/>
          <w:b/>
          <w:bCs/>
          <w:i/>
          <w:iCs/>
          <w:sz w:val="20"/>
          <w:highlight w:val="yellow"/>
        </w:rPr>
        <w:t>(#8272)</w:t>
      </w:r>
    </w:p>
    <w:p w14:paraId="2A57CF24" w14:textId="77777777" w:rsidR="00E24808" w:rsidRDefault="00E24808" w:rsidP="00E24808">
      <w:pPr>
        <w:pStyle w:val="BodyText"/>
        <w:kinsoku w:val="0"/>
        <w:overflowPunct w:val="0"/>
        <w:spacing w:before="8"/>
        <w:rPr>
          <w:szCs w:val="18"/>
        </w:rPr>
      </w:pPr>
    </w:p>
    <w:p w14:paraId="05B26F13" w14:textId="77777777" w:rsidR="00E24808" w:rsidRDefault="00E24808" w:rsidP="00E24808">
      <w:pPr>
        <w:pStyle w:val="BodyText"/>
        <w:kinsoku w:val="0"/>
        <w:overflowPunct w:val="0"/>
        <w:spacing w:before="1"/>
        <w:ind w:left="943" w:right="1016"/>
        <w:jc w:val="center"/>
        <w:rPr>
          <w:rFonts w:ascii="Arial" w:hAnsi="Arial" w:cs="Arial"/>
          <w:b/>
          <w:bCs/>
        </w:rPr>
      </w:pPr>
      <w:bookmarkStart w:id="3" w:name="_bookmark66"/>
      <w:bookmarkEnd w:id="3"/>
      <w:r>
        <w:rPr>
          <w:rFonts w:ascii="Arial" w:hAnsi="Arial" w:cs="Arial"/>
          <w:b/>
          <w:bCs/>
        </w:rPr>
        <w:t>Table</w:t>
      </w:r>
      <w:r>
        <w:rPr>
          <w:rFonts w:ascii="Arial" w:hAnsi="Arial" w:cs="Arial"/>
          <w:b/>
          <w:bCs/>
          <w:spacing w:val="-8"/>
        </w:rPr>
        <w:t xml:space="preserve"> </w:t>
      </w:r>
      <w:r>
        <w:rPr>
          <w:rFonts w:ascii="Arial" w:hAnsi="Arial" w:cs="Arial"/>
          <w:b/>
          <w:bCs/>
        </w:rPr>
        <w:t>9-68—Authentication</w:t>
      </w:r>
      <w:r>
        <w:rPr>
          <w:rFonts w:ascii="Arial" w:hAnsi="Arial" w:cs="Arial"/>
          <w:b/>
          <w:bCs/>
          <w:spacing w:val="-7"/>
        </w:rPr>
        <w:t xml:space="preserve"> </w:t>
      </w:r>
      <w:r>
        <w:rPr>
          <w:rFonts w:ascii="Arial" w:hAnsi="Arial" w:cs="Arial"/>
          <w:b/>
          <w:bCs/>
        </w:rPr>
        <w:t>frame</w:t>
      </w:r>
      <w:r>
        <w:rPr>
          <w:rFonts w:ascii="Arial" w:hAnsi="Arial" w:cs="Arial"/>
          <w:b/>
          <w:bCs/>
          <w:spacing w:val="-7"/>
        </w:rPr>
        <w:t xml:space="preserve"> </w:t>
      </w:r>
      <w:r>
        <w:rPr>
          <w:rFonts w:ascii="Arial" w:hAnsi="Arial" w:cs="Arial"/>
          <w:b/>
          <w:bCs/>
        </w:rPr>
        <w:t>body</w:t>
      </w:r>
    </w:p>
    <w:p w14:paraId="295BDAF6" w14:textId="77777777" w:rsidR="00E24808" w:rsidRDefault="00E24808" w:rsidP="00E24808">
      <w:pPr>
        <w:pStyle w:val="BodyText"/>
        <w:kinsoku w:val="0"/>
        <w:overflowPunct w:val="0"/>
        <w:spacing w:before="10"/>
        <w:rPr>
          <w:rFonts w:ascii="Arial" w:hAnsi="Arial" w:cs="Arial"/>
          <w:b/>
          <w:bCs/>
          <w:sz w:val="21"/>
          <w:szCs w:val="21"/>
        </w:rPr>
      </w:pPr>
    </w:p>
    <w:tbl>
      <w:tblPr>
        <w:tblW w:w="0" w:type="auto"/>
        <w:tblInd w:w="1400" w:type="dxa"/>
        <w:tblLayout w:type="fixed"/>
        <w:tblCellMar>
          <w:left w:w="0" w:type="dxa"/>
          <w:right w:w="0" w:type="dxa"/>
        </w:tblCellMar>
        <w:tblLook w:val="0000" w:firstRow="0" w:lastRow="0" w:firstColumn="0" w:lastColumn="0" w:noHBand="0" w:noVBand="0"/>
      </w:tblPr>
      <w:tblGrid>
        <w:gridCol w:w="1119"/>
        <w:gridCol w:w="1757"/>
        <w:gridCol w:w="5001"/>
      </w:tblGrid>
      <w:tr w:rsidR="00E24808" w14:paraId="08C4111F" w14:textId="77777777" w:rsidTr="00EA607E">
        <w:trPr>
          <w:trHeight w:val="380"/>
        </w:trPr>
        <w:tc>
          <w:tcPr>
            <w:tcW w:w="1119" w:type="dxa"/>
            <w:tcBorders>
              <w:top w:val="single" w:sz="12" w:space="0" w:color="000000"/>
              <w:left w:val="single" w:sz="12" w:space="0" w:color="000000"/>
              <w:bottom w:val="single" w:sz="12" w:space="0" w:color="000000"/>
              <w:right w:val="single" w:sz="2" w:space="0" w:color="000000"/>
            </w:tcBorders>
          </w:tcPr>
          <w:p w14:paraId="43EBC58A" w14:textId="77777777" w:rsidR="00E24808" w:rsidRDefault="00E24808" w:rsidP="00EA607E">
            <w:pPr>
              <w:pStyle w:val="TableParagraph"/>
              <w:kinsoku w:val="0"/>
              <w:overflowPunct w:val="0"/>
              <w:spacing w:before="76"/>
              <w:ind w:left="317"/>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4706257C" w14:textId="77777777" w:rsidR="00E24808" w:rsidRDefault="00E24808" w:rsidP="00EA607E">
            <w:pPr>
              <w:pStyle w:val="TableParagraph"/>
              <w:kinsoku w:val="0"/>
              <w:overflowPunct w:val="0"/>
              <w:spacing w:before="76"/>
              <w:ind w:left="419"/>
              <w:rPr>
                <w:b/>
                <w:bCs/>
                <w:sz w:val="18"/>
                <w:szCs w:val="18"/>
              </w:rPr>
            </w:pPr>
            <w:r>
              <w:rPr>
                <w:b/>
                <w:bCs/>
                <w:sz w:val="18"/>
                <w:szCs w:val="18"/>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1D8E488" w14:textId="77777777" w:rsidR="00E24808" w:rsidRDefault="00E24808" w:rsidP="00EA607E">
            <w:pPr>
              <w:pStyle w:val="TableParagraph"/>
              <w:kinsoku w:val="0"/>
              <w:overflowPunct w:val="0"/>
              <w:spacing w:before="76"/>
              <w:ind w:left="2013" w:right="1989"/>
              <w:jc w:val="center"/>
              <w:rPr>
                <w:b/>
                <w:bCs/>
                <w:sz w:val="18"/>
                <w:szCs w:val="18"/>
              </w:rPr>
            </w:pPr>
            <w:r>
              <w:rPr>
                <w:b/>
                <w:bCs/>
                <w:sz w:val="18"/>
                <w:szCs w:val="18"/>
              </w:rPr>
              <w:t>Notes</w:t>
            </w:r>
          </w:p>
        </w:tc>
      </w:tr>
      <w:tr w:rsidR="00E24808" w14:paraId="3F9C225B" w14:textId="77777777" w:rsidTr="00EA607E">
        <w:trPr>
          <w:trHeight w:val="900"/>
        </w:trPr>
        <w:tc>
          <w:tcPr>
            <w:tcW w:w="1119" w:type="dxa"/>
            <w:tcBorders>
              <w:top w:val="single" w:sz="12" w:space="0" w:color="000000"/>
              <w:left w:val="single" w:sz="12" w:space="0" w:color="000000"/>
              <w:bottom w:val="single" w:sz="12" w:space="0" w:color="000000"/>
              <w:right w:val="single" w:sz="2" w:space="0" w:color="000000"/>
            </w:tcBorders>
          </w:tcPr>
          <w:p w14:paraId="64D19253" w14:textId="77777777" w:rsidR="00E24808" w:rsidRDefault="00E24808" w:rsidP="00EA607E">
            <w:pPr>
              <w:pStyle w:val="TableParagraph"/>
              <w:kinsoku w:val="0"/>
              <w:overflowPunct w:val="0"/>
              <w:spacing w:before="41"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1&gt;</w:t>
            </w:r>
          </w:p>
        </w:tc>
        <w:tc>
          <w:tcPr>
            <w:tcW w:w="1757" w:type="dxa"/>
            <w:tcBorders>
              <w:top w:val="single" w:sz="12" w:space="0" w:color="000000"/>
              <w:left w:val="single" w:sz="2" w:space="0" w:color="000000"/>
              <w:bottom w:val="single" w:sz="12" w:space="0" w:color="000000"/>
              <w:right w:val="single" w:sz="2" w:space="0" w:color="000000"/>
            </w:tcBorders>
          </w:tcPr>
          <w:p w14:paraId="56E75F9B" w14:textId="77777777" w:rsidR="00E24808" w:rsidRDefault="00E24808" w:rsidP="00EA607E">
            <w:pPr>
              <w:pStyle w:val="TableParagraph"/>
              <w:kinsoku w:val="0"/>
              <w:overflowPunct w:val="0"/>
              <w:spacing w:before="36"/>
              <w:ind w:left="130"/>
              <w:rPr>
                <w:sz w:val="18"/>
                <w:szCs w:val="18"/>
              </w:rPr>
            </w:pPr>
            <w:r>
              <w:rPr>
                <w:sz w:val="18"/>
                <w:szCs w:val="18"/>
              </w:rPr>
              <w:t>Multi-Link</w:t>
            </w:r>
          </w:p>
        </w:tc>
        <w:tc>
          <w:tcPr>
            <w:tcW w:w="5001" w:type="dxa"/>
            <w:tcBorders>
              <w:top w:val="single" w:sz="12" w:space="0" w:color="000000"/>
              <w:left w:val="single" w:sz="2" w:space="0" w:color="000000"/>
              <w:bottom w:val="single" w:sz="12" w:space="0" w:color="000000"/>
              <w:right w:val="single" w:sz="12" w:space="0" w:color="000000"/>
            </w:tcBorders>
          </w:tcPr>
          <w:p w14:paraId="054B94E7" w14:textId="77777777" w:rsidR="00E24808" w:rsidRDefault="00E24808" w:rsidP="00EA607E">
            <w:pPr>
              <w:pStyle w:val="TableParagraph"/>
              <w:kinsoku w:val="0"/>
              <w:overflowPunct w:val="0"/>
              <w:spacing w:before="41" w:line="232" w:lineRule="auto"/>
              <w:ind w:left="117" w:right="122"/>
              <w:rPr>
                <w:color w:val="000000"/>
                <w:sz w:val="18"/>
                <w:szCs w:val="18"/>
              </w:rPr>
            </w:pPr>
            <w:r>
              <w:rPr>
                <w:color w:val="208A20"/>
                <w:sz w:val="18"/>
                <w:szCs w:val="18"/>
                <w:u w:val="single"/>
              </w:rPr>
              <w:t>(#6700)(#4002)</w:t>
            </w:r>
            <w:r>
              <w:rPr>
                <w:color w:val="000000"/>
                <w:sz w:val="18"/>
                <w:szCs w:val="18"/>
              </w:rPr>
              <w:t>The Basic Multi-Link element is present if the</w:t>
            </w:r>
            <w:r>
              <w:rPr>
                <w:color w:val="000000"/>
                <w:spacing w:val="1"/>
                <w:sz w:val="18"/>
                <w:szCs w:val="18"/>
              </w:rPr>
              <w:t xml:space="preserve"> </w:t>
            </w:r>
            <w:r>
              <w:rPr>
                <w:color w:val="000000"/>
                <w:sz w:val="18"/>
                <w:szCs w:val="18"/>
              </w:rPr>
              <w:t xml:space="preserve">STA is affiliated with an </w:t>
            </w:r>
            <w:proofErr w:type="gramStart"/>
            <w:r>
              <w:rPr>
                <w:color w:val="000000"/>
                <w:sz w:val="18"/>
                <w:szCs w:val="18"/>
              </w:rPr>
              <w:t>MLD</w:t>
            </w:r>
            <w:proofErr w:type="gramEnd"/>
            <w:r>
              <w:rPr>
                <w:color w:val="000000"/>
                <w:sz w:val="18"/>
                <w:szCs w:val="18"/>
              </w:rPr>
              <w:t xml:space="preserve"> and the frame exchange is with a</w:t>
            </w:r>
            <w:r>
              <w:rPr>
                <w:color w:val="000000"/>
                <w:spacing w:val="1"/>
                <w:sz w:val="18"/>
                <w:szCs w:val="18"/>
              </w:rPr>
              <w:t xml:space="preserve"> </w:t>
            </w:r>
            <w:r>
              <w:rPr>
                <w:color w:val="000000"/>
                <w:sz w:val="18"/>
                <w:szCs w:val="18"/>
              </w:rPr>
              <w:t>peer</w:t>
            </w:r>
            <w:r>
              <w:rPr>
                <w:color w:val="000000"/>
                <w:spacing w:val="-4"/>
                <w:sz w:val="18"/>
                <w:szCs w:val="18"/>
              </w:rPr>
              <w:t xml:space="preserve"> </w:t>
            </w:r>
            <w:r>
              <w:rPr>
                <w:color w:val="000000"/>
                <w:sz w:val="18"/>
                <w:szCs w:val="18"/>
              </w:rPr>
              <w:t>STA</w:t>
            </w:r>
            <w:r>
              <w:rPr>
                <w:color w:val="000000"/>
                <w:spacing w:val="-3"/>
                <w:sz w:val="18"/>
                <w:szCs w:val="18"/>
              </w:rPr>
              <w:t xml:space="preserve"> </w:t>
            </w:r>
            <w:r>
              <w:rPr>
                <w:color w:val="000000"/>
                <w:sz w:val="18"/>
                <w:szCs w:val="18"/>
              </w:rPr>
              <w:t>that</w:t>
            </w:r>
            <w:r>
              <w:rPr>
                <w:color w:val="000000"/>
                <w:spacing w:val="-3"/>
                <w:sz w:val="18"/>
                <w:szCs w:val="18"/>
              </w:rPr>
              <w:t xml:space="preserve"> </w:t>
            </w:r>
            <w:r>
              <w:rPr>
                <w:color w:val="000000"/>
                <w:sz w:val="18"/>
                <w:szCs w:val="18"/>
              </w:rPr>
              <w:t>is</w:t>
            </w:r>
            <w:r>
              <w:rPr>
                <w:color w:val="000000"/>
                <w:spacing w:val="-4"/>
                <w:sz w:val="18"/>
                <w:szCs w:val="18"/>
              </w:rPr>
              <w:t xml:space="preserve"> </w:t>
            </w:r>
            <w:r>
              <w:rPr>
                <w:color w:val="000000"/>
                <w:sz w:val="18"/>
                <w:szCs w:val="18"/>
              </w:rPr>
              <w:t>affiliated</w:t>
            </w:r>
            <w:r>
              <w:rPr>
                <w:color w:val="000000"/>
                <w:spacing w:val="-2"/>
                <w:sz w:val="18"/>
                <w:szCs w:val="18"/>
              </w:rPr>
              <w:t xml:space="preserve"> </w:t>
            </w:r>
            <w:r>
              <w:rPr>
                <w:color w:val="000000"/>
                <w:sz w:val="18"/>
                <w:szCs w:val="18"/>
              </w:rPr>
              <w:t>with</w:t>
            </w:r>
            <w:r>
              <w:rPr>
                <w:color w:val="000000"/>
                <w:spacing w:val="-3"/>
                <w:sz w:val="18"/>
                <w:szCs w:val="18"/>
              </w:rPr>
              <w:t xml:space="preserve"> </w:t>
            </w:r>
            <w:r>
              <w:rPr>
                <w:color w:val="000000"/>
                <w:sz w:val="18"/>
                <w:szCs w:val="18"/>
              </w:rPr>
              <w:t>an</w:t>
            </w:r>
            <w:r>
              <w:rPr>
                <w:color w:val="000000"/>
                <w:spacing w:val="-4"/>
                <w:sz w:val="18"/>
                <w:szCs w:val="18"/>
              </w:rPr>
              <w:t xml:space="preserve"> </w:t>
            </w:r>
            <w:r>
              <w:rPr>
                <w:color w:val="000000"/>
                <w:sz w:val="18"/>
                <w:szCs w:val="18"/>
              </w:rPr>
              <w:t>MLD.</w:t>
            </w:r>
            <w:r>
              <w:rPr>
                <w:color w:val="000000"/>
                <w:spacing w:val="-3"/>
                <w:sz w:val="18"/>
                <w:szCs w:val="18"/>
              </w:rPr>
              <w:t xml:space="preserve"> </w:t>
            </w:r>
            <w:proofErr w:type="gramStart"/>
            <w:r>
              <w:rPr>
                <w:color w:val="000000"/>
                <w:sz w:val="18"/>
                <w:szCs w:val="18"/>
              </w:rPr>
              <w:t>Otherwise</w:t>
            </w:r>
            <w:proofErr w:type="gramEnd"/>
            <w:r>
              <w:rPr>
                <w:color w:val="000000"/>
                <w:spacing w:val="-4"/>
                <w:sz w:val="18"/>
                <w:szCs w:val="18"/>
              </w:rPr>
              <w:t xml:space="preserve"> </w:t>
            </w:r>
            <w:r>
              <w:rPr>
                <w:color w:val="000000"/>
                <w:sz w:val="18"/>
                <w:szCs w:val="18"/>
              </w:rPr>
              <w:t>it</w:t>
            </w:r>
            <w:r>
              <w:rPr>
                <w:color w:val="000000"/>
                <w:spacing w:val="-3"/>
                <w:sz w:val="18"/>
                <w:szCs w:val="18"/>
              </w:rPr>
              <w:t xml:space="preserve"> </w:t>
            </w:r>
            <w:r>
              <w:rPr>
                <w:color w:val="000000"/>
                <w:sz w:val="18"/>
                <w:szCs w:val="18"/>
              </w:rPr>
              <w:t>is</w:t>
            </w:r>
            <w:r>
              <w:rPr>
                <w:color w:val="000000"/>
                <w:spacing w:val="-4"/>
                <w:sz w:val="18"/>
                <w:szCs w:val="18"/>
              </w:rPr>
              <w:t xml:space="preserve"> </w:t>
            </w:r>
            <w:r>
              <w:rPr>
                <w:color w:val="000000"/>
                <w:sz w:val="18"/>
                <w:szCs w:val="18"/>
              </w:rPr>
              <w:t>not</w:t>
            </w:r>
            <w:r>
              <w:rPr>
                <w:color w:val="000000"/>
                <w:spacing w:val="-3"/>
                <w:sz w:val="18"/>
                <w:szCs w:val="18"/>
              </w:rPr>
              <w:t xml:space="preserve"> </w:t>
            </w:r>
            <w:proofErr w:type="spellStart"/>
            <w:r>
              <w:rPr>
                <w:color w:val="000000"/>
                <w:sz w:val="18"/>
                <w:szCs w:val="18"/>
              </w:rPr>
              <w:t>pres</w:t>
            </w:r>
            <w:proofErr w:type="spellEnd"/>
            <w:r>
              <w:rPr>
                <w:color w:val="000000"/>
                <w:sz w:val="18"/>
                <w:szCs w:val="18"/>
              </w:rPr>
              <w:t>-</w:t>
            </w:r>
            <w:r>
              <w:rPr>
                <w:color w:val="000000"/>
                <w:spacing w:val="-42"/>
                <w:sz w:val="18"/>
                <w:szCs w:val="18"/>
              </w:rPr>
              <w:t xml:space="preserve"> </w:t>
            </w:r>
            <w:proofErr w:type="spellStart"/>
            <w:r>
              <w:rPr>
                <w:color w:val="000000"/>
                <w:sz w:val="18"/>
                <w:szCs w:val="18"/>
              </w:rPr>
              <w:t>ent</w:t>
            </w:r>
            <w:proofErr w:type="spellEnd"/>
            <w:r>
              <w:rPr>
                <w:color w:val="000000"/>
                <w:sz w:val="18"/>
                <w:szCs w:val="18"/>
              </w:rPr>
              <w:t>.</w:t>
            </w:r>
          </w:p>
        </w:tc>
      </w:tr>
    </w:tbl>
    <w:p w14:paraId="5FAB3713" w14:textId="77777777" w:rsidR="00E24808" w:rsidRPr="007F1472" w:rsidRDefault="00E24808" w:rsidP="00717DA9">
      <w:pPr>
        <w:rPr>
          <w:bCs/>
          <w:lang w:eastAsia="ko-KR"/>
        </w:rPr>
      </w:pPr>
    </w:p>
    <w:sectPr w:rsidR="00E24808" w:rsidRPr="007F1472" w:rsidSect="00654B3B">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7E914" w14:textId="77777777" w:rsidR="00F16028" w:rsidRDefault="00F16028">
      <w:r>
        <w:separator/>
      </w:r>
    </w:p>
  </w:endnote>
  <w:endnote w:type="continuationSeparator" w:id="0">
    <w:p w14:paraId="5CAD8877" w14:textId="77777777" w:rsidR="00F16028" w:rsidRDefault="00F16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Klee One"/>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5E2" w14:textId="4A68797F" w:rsidR="00B13D25" w:rsidRDefault="00F1079B" w:rsidP="006D4E4E">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15361B">
      <w:rPr>
        <w:lang w:eastAsia="ko-KR"/>
      </w:rPr>
      <w:t>Alfred Asterjadhi,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9160D" w14:textId="77777777" w:rsidR="00F16028" w:rsidRDefault="00F16028">
      <w:r>
        <w:separator/>
      </w:r>
    </w:p>
  </w:footnote>
  <w:footnote w:type="continuationSeparator" w:id="0">
    <w:p w14:paraId="693D2112" w14:textId="77777777" w:rsidR="00F16028" w:rsidRDefault="00F16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3D89FF40" w:rsidR="00B13D25" w:rsidRPr="00D47AFC" w:rsidRDefault="00AA36EF" w:rsidP="00D47AFC">
    <w:pPr>
      <w:pStyle w:val="Header"/>
      <w:tabs>
        <w:tab w:val="clear" w:pos="6480"/>
        <w:tab w:val="center" w:pos="4680"/>
        <w:tab w:val="right" w:pos="9360"/>
      </w:tabs>
    </w:pPr>
    <w:r>
      <w:rPr>
        <w:lang w:eastAsia="ko-KR"/>
      </w:rPr>
      <w:t>May</w:t>
    </w:r>
    <w:r w:rsidR="002839E5">
      <w:rPr>
        <w:lang w:eastAsia="ko-KR"/>
      </w:rPr>
      <w:t xml:space="preserve"> 2022</w:t>
    </w:r>
    <w:r w:rsidR="00D47AFC">
      <w:tab/>
    </w:r>
    <w:r w:rsidR="00D47AFC">
      <w:tab/>
    </w:r>
    <w:r w:rsidR="00D47AFC">
      <w:fldChar w:fldCharType="begin"/>
    </w:r>
    <w:r w:rsidR="00D47AFC">
      <w:instrText xml:space="preserve"> TITLE  \* MERGEFORMAT </w:instrText>
    </w:r>
    <w:r w:rsidR="00D47AFC">
      <w:fldChar w:fldCharType="end"/>
    </w:r>
    <w:r w:rsidR="00F1079B">
      <w:fldChar w:fldCharType="begin"/>
    </w:r>
    <w:r w:rsidR="00F1079B">
      <w:instrText xml:space="preserve"> TITLE  \* MERGEFORMAT </w:instrText>
    </w:r>
    <w:r w:rsidR="00F1079B">
      <w:fldChar w:fldCharType="separate"/>
    </w:r>
    <w:r w:rsidR="00D47AFC">
      <w:t>doc.: IEEE 802.11-2</w:t>
    </w:r>
    <w:r w:rsidR="002839E5">
      <w:t>2</w:t>
    </w:r>
    <w:r w:rsidR="00D47AFC">
      <w:t>/</w:t>
    </w:r>
    <w:r w:rsidR="006623E4">
      <w:t>0</w:t>
    </w:r>
    <w:r w:rsidR="00E933FD">
      <w:rPr>
        <w:lang w:eastAsia="ko-KR"/>
      </w:rPr>
      <w:t>74</w:t>
    </w:r>
    <w:r w:rsidR="00F215C2">
      <w:rPr>
        <w:lang w:eastAsia="ko-KR"/>
      </w:rPr>
      <w:t>9</w:t>
    </w:r>
    <w:r w:rsidR="00D47AFC">
      <w:rPr>
        <w:lang w:eastAsia="ko-KR"/>
      </w:rPr>
      <w:t>r</w:t>
    </w:r>
    <w:r w:rsidR="00F1079B">
      <w:rPr>
        <w:lang w:eastAsia="ko-KR"/>
      </w:rPr>
      <w:fldChar w:fldCharType="end"/>
    </w:r>
    <w:r>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0"/>
    <w:multiLevelType w:val="multilevel"/>
    <w:tmpl w:val="FFFFFFFF"/>
    <w:lvl w:ilvl="0">
      <w:start w:val="9"/>
      <w:numFmt w:val="decimal"/>
      <w:lvlText w:val="%1"/>
      <w:lvlJc w:val="left"/>
      <w:pPr>
        <w:ind w:left="1667" w:hanging="668"/>
      </w:pPr>
    </w:lvl>
    <w:lvl w:ilvl="1">
      <w:start w:val="3"/>
      <w:numFmt w:val="decimal"/>
      <w:lvlText w:val="%1.%2"/>
      <w:lvlJc w:val="left"/>
      <w:pPr>
        <w:ind w:left="1667" w:hanging="668"/>
      </w:pPr>
    </w:lvl>
    <w:lvl w:ilvl="2">
      <w:start w:val="3"/>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60" w:hanging="668"/>
      </w:pPr>
    </w:lvl>
    <w:lvl w:ilvl="5">
      <w:numFmt w:val="bullet"/>
      <w:lvlText w:val="•"/>
      <w:lvlJc w:val="left"/>
      <w:pPr>
        <w:ind w:left="6160" w:hanging="668"/>
      </w:pPr>
    </w:lvl>
    <w:lvl w:ilvl="6">
      <w:numFmt w:val="bullet"/>
      <w:lvlText w:val="•"/>
      <w:lvlJc w:val="left"/>
      <w:pPr>
        <w:ind w:left="7060" w:hanging="668"/>
      </w:pPr>
    </w:lvl>
    <w:lvl w:ilvl="7">
      <w:numFmt w:val="bullet"/>
      <w:lvlText w:val="•"/>
      <w:lvlJc w:val="left"/>
      <w:pPr>
        <w:ind w:left="7960" w:hanging="668"/>
      </w:pPr>
    </w:lvl>
    <w:lvl w:ilvl="8">
      <w:numFmt w:val="bullet"/>
      <w:lvlText w:val="•"/>
      <w:lvlJc w:val="left"/>
      <w:pPr>
        <w:ind w:left="8860" w:hanging="668"/>
      </w:pPr>
    </w:lvl>
  </w:abstractNum>
  <w:abstractNum w:abstractNumId="1" w15:restartNumberingAfterBreak="0">
    <w:nsid w:val="1B3A2C1B"/>
    <w:multiLevelType w:val="hybridMultilevel"/>
    <w:tmpl w:val="23B2A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3" w15:restartNumberingAfterBreak="0">
    <w:nsid w:val="668E303D"/>
    <w:multiLevelType w:val="hybridMultilevel"/>
    <w:tmpl w:val="80C6B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2925"/>
    <w:rsid w:val="000045FA"/>
    <w:rsid w:val="00005AE1"/>
    <w:rsid w:val="00006DBB"/>
    <w:rsid w:val="00006F5B"/>
    <w:rsid w:val="0000743C"/>
    <w:rsid w:val="0001096F"/>
    <w:rsid w:val="00010A8B"/>
    <w:rsid w:val="00010BCE"/>
    <w:rsid w:val="00011675"/>
    <w:rsid w:val="00011A5E"/>
    <w:rsid w:val="00011DDD"/>
    <w:rsid w:val="0001337C"/>
    <w:rsid w:val="00013F87"/>
    <w:rsid w:val="000149EA"/>
    <w:rsid w:val="00014E17"/>
    <w:rsid w:val="00015040"/>
    <w:rsid w:val="000157CC"/>
    <w:rsid w:val="00017B1D"/>
    <w:rsid w:val="00017D25"/>
    <w:rsid w:val="00020CA3"/>
    <w:rsid w:val="0002184C"/>
    <w:rsid w:val="000230FB"/>
    <w:rsid w:val="00024344"/>
    <w:rsid w:val="00024487"/>
    <w:rsid w:val="00025232"/>
    <w:rsid w:val="000252C2"/>
    <w:rsid w:val="00025718"/>
    <w:rsid w:val="000258C0"/>
    <w:rsid w:val="00025C6C"/>
    <w:rsid w:val="00026F42"/>
    <w:rsid w:val="00027D05"/>
    <w:rsid w:val="00030484"/>
    <w:rsid w:val="0003067A"/>
    <w:rsid w:val="0003148A"/>
    <w:rsid w:val="0003171F"/>
    <w:rsid w:val="00033F2F"/>
    <w:rsid w:val="000348B1"/>
    <w:rsid w:val="000359F2"/>
    <w:rsid w:val="000368C8"/>
    <w:rsid w:val="0003692F"/>
    <w:rsid w:val="00037D1D"/>
    <w:rsid w:val="0004013E"/>
    <w:rsid w:val="000405C4"/>
    <w:rsid w:val="00040672"/>
    <w:rsid w:val="00041260"/>
    <w:rsid w:val="00041333"/>
    <w:rsid w:val="00042FC6"/>
    <w:rsid w:val="00043256"/>
    <w:rsid w:val="000437A5"/>
    <w:rsid w:val="000442DA"/>
    <w:rsid w:val="0004482E"/>
    <w:rsid w:val="00044AA3"/>
    <w:rsid w:val="00045536"/>
    <w:rsid w:val="00046AD7"/>
    <w:rsid w:val="000472FA"/>
    <w:rsid w:val="00047A89"/>
    <w:rsid w:val="000503C2"/>
    <w:rsid w:val="0005087B"/>
    <w:rsid w:val="00051168"/>
    <w:rsid w:val="00052123"/>
    <w:rsid w:val="00054E06"/>
    <w:rsid w:val="00055EDB"/>
    <w:rsid w:val="000566BC"/>
    <w:rsid w:val="000566EF"/>
    <w:rsid w:val="0006028D"/>
    <w:rsid w:val="00061480"/>
    <w:rsid w:val="00062844"/>
    <w:rsid w:val="00062DAC"/>
    <w:rsid w:val="00062E86"/>
    <w:rsid w:val="00063513"/>
    <w:rsid w:val="00063611"/>
    <w:rsid w:val="000639F9"/>
    <w:rsid w:val="0006563D"/>
    <w:rsid w:val="00065B96"/>
    <w:rsid w:val="00065EBD"/>
    <w:rsid w:val="000662CD"/>
    <w:rsid w:val="000663D7"/>
    <w:rsid w:val="00066BFE"/>
    <w:rsid w:val="0006732A"/>
    <w:rsid w:val="0006764E"/>
    <w:rsid w:val="00067752"/>
    <w:rsid w:val="00067D1B"/>
    <w:rsid w:val="00067D66"/>
    <w:rsid w:val="0007313B"/>
    <w:rsid w:val="00073BB4"/>
    <w:rsid w:val="00073E87"/>
    <w:rsid w:val="00075C3C"/>
    <w:rsid w:val="00075E1E"/>
    <w:rsid w:val="00075F48"/>
    <w:rsid w:val="00076885"/>
    <w:rsid w:val="000803DA"/>
    <w:rsid w:val="000809EA"/>
    <w:rsid w:val="00080ACC"/>
    <w:rsid w:val="000815C7"/>
    <w:rsid w:val="00081E62"/>
    <w:rsid w:val="000823C8"/>
    <w:rsid w:val="00082652"/>
    <w:rsid w:val="000829EE"/>
    <w:rsid w:val="000829FF"/>
    <w:rsid w:val="0008302D"/>
    <w:rsid w:val="00084ED0"/>
    <w:rsid w:val="00085A1F"/>
    <w:rsid w:val="00085A2E"/>
    <w:rsid w:val="000860C6"/>
    <w:rsid w:val="000865AA"/>
    <w:rsid w:val="00086780"/>
    <w:rsid w:val="000868ED"/>
    <w:rsid w:val="00087CC2"/>
    <w:rsid w:val="00090640"/>
    <w:rsid w:val="00092AC6"/>
    <w:rsid w:val="0009357B"/>
    <w:rsid w:val="00093EA4"/>
    <w:rsid w:val="00094FFA"/>
    <w:rsid w:val="0009537B"/>
    <w:rsid w:val="000957A0"/>
    <w:rsid w:val="00096766"/>
    <w:rsid w:val="000975D0"/>
    <w:rsid w:val="000977B2"/>
    <w:rsid w:val="00097919"/>
    <w:rsid w:val="000A2C67"/>
    <w:rsid w:val="000A2C76"/>
    <w:rsid w:val="000A3DC2"/>
    <w:rsid w:val="000A548D"/>
    <w:rsid w:val="000B0557"/>
    <w:rsid w:val="000B0952"/>
    <w:rsid w:val="000B1D2E"/>
    <w:rsid w:val="000B4676"/>
    <w:rsid w:val="000B78E6"/>
    <w:rsid w:val="000C00D1"/>
    <w:rsid w:val="000C05B8"/>
    <w:rsid w:val="000C0D7C"/>
    <w:rsid w:val="000C1670"/>
    <w:rsid w:val="000C28A5"/>
    <w:rsid w:val="000C499F"/>
    <w:rsid w:val="000C573D"/>
    <w:rsid w:val="000C5CE1"/>
    <w:rsid w:val="000C661E"/>
    <w:rsid w:val="000D01CC"/>
    <w:rsid w:val="000D11DB"/>
    <w:rsid w:val="000D1435"/>
    <w:rsid w:val="000D174A"/>
    <w:rsid w:val="000D2034"/>
    <w:rsid w:val="000D276A"/>
    <w:rsid w:val="000D2F1B"/>
    <w:rsid w:val="000D460A"/>
    <w:rsid w:val="000D499E"/>
    <w:rsid w:val="000D4AD9"/>
    <w:rsid w:val="000D4F8F"/>
    <w:rsid w:val="000D52A6"/>
    <w:rsid w:val="000D5EBD"/>
    <w:rsid w:val="000D6526"/>
    <w:rsid w:val="000D674F"/>
    <w:rsid w:val="000E0494"/>
    <w:rsid w:val="000E04DB"/>
    <w:rsid w:val="000E08ED"/>
    <w:rsid w:val="000E0BAB"/>
    <w:rsid w:val="000E13EA"/>
    <w:rsid w:val="000E1C37"/>
    <w:rsid w:val="000E1D7B"/>
    <w:rsid w:val="000E2381"/>
    <w:rsid w:val="000E4296"/>
    <w:rsid w:val="000E4B82"/>
    <w:rsid w:val="000E5E10"/>
    <w:rsid w:val="000E720C"/>
    <w:rsid w:val="000F0096"/>
    <w:rsid w:val="000F0AF9"/>
    <w:rsid w:val="000F1AE1"/>
    <w:rsid w:val="000F2E43"/>
    <w:rsid w:val="000F2F7B"/>
    <w:rsid w:val="000F322C"/>
    <w:rsid w:val="000F33B8"/>
    <w:rsid w:val="000F367E"/>
    <w:rsid w:val="000F4937"/>
    <w:rsid w:val="000F5088"/>
    <w:rsid w:val="000F59C0"/>
    <w:rsid w:val="000F685B"/>
    <w:rsid w:val="000F71FA"/>
    <w:rsid w:val="000F7C33"/>
    <w:rsid w:val="00100CAF"/>
    <w:rsid w:val="001014FA"/>
    <w:rsid w:val="001015F8"/>
    <w:rsid w:val="00103762"/>
    <w:rsid w:val="00104792"/>
    <w:rsid w:val="001057E2"/>
    <w:rsid w:val="00105918"/>
    <w:rsid w:val="00106A7F"/>
    <w:rsid w:val="001101C2"/>
    <w:rsid w:val="001109AA"/>
    <w:rsid w:val="00110B0F"/>
    <w:rsid w:val="00112C6A"/>
    <w:rsid w:val="001131A8"/>
    <w:rsid w:val="001151CE"/>
    <w:rsid w:val="0011545E"/>
    <w:rsid w:val="00115A75"/>
    <w:rsid w:val="0011611B"/>
    <w:rsid w:val="001179EA"/>
    <w:rsid w:val="00117E81"/>
    <w:rsid w:val="00120298"/>
    <w:rsid w:val="0012135D"/>
    <w:rsid w:val="001215C0"/>
    <w:rsid w:val="001219AB"/>
    <w:rsid w:val="00121EBC"/>
    <w:rsid w:val="0012241F"/>
    <w:rsid w:val="00122768"/>
    <w:rsid w:val="00122A02"/>
    <w:rsid w:val="00122D51"/>
    <w:rsid w:val="001230AA"/>
    <w:rsid w:val="00123AE2"/>
    <w:rsid w:val="001275D7"/>
    <w:rsid w:val="00133018"/>
    <w:rsid w:val="001335F7"/>
    <w:rsid w:val="00133D18"/>
    <w:rsid w:val="00134114"/>
    <w:rsid w:val="0013546F"/>
    <w:rsid w:val="001376CD"/>
    <w:rsid w:val="0013776F"/>
    <w:rsid w:val="00137ADC"/>
    <w:rsid w:val="0014069F"/>
    <w:rsid w:val="001408FE"/>
    <w:rsid w:val="00140EC4"/>
    <w:rsid w:val="00141110"/>
    <w:rsid w:val="00143261"/>
    <w:rsid w:val="00143684"/>
    <w:rsid w:val="001439FD"/>
    <w:rsid w:val="00143E22"/>
    <w:rsid w:val="001448D8"/>
    <w:rsid w:val="001450BB"/>
    <w:rsid w:val="00145724"/>
    <w:rsid w:val="001459E7"/>
    <w:rsid w:val="00146902"/>
    <w:rsid w:val="00147AB1"/>
    <w:rsid w:val="00150009"/>
    <w:rsid w:val="00151BBE"/>
    <w:rsid w:val="00151FE2"/>
    <w:rsid w:val="0015324E"/>
    <w:rsid w:val="0015361B"/>
    <w:rsid w:val="001541AB"/>
    <w:rsid w:val="00154562"/>
    <w:rsid w:val="00154585"/>
    <w:rsid w:val="00154B26"/>
    <w:rsid w:val="001558F4"/>
    <w:rsid w:val="001559BB"/>
    <w:rsid w:val="00155F5A"/>
    <w:rsid w:val="00160CFE"/>
    <w:rsid w:val="0016120D"/>
    <w:rsid w:val="0016122C"/>
    <w:rsid w:val="00161D47"/>
    <w:rsid w:val="00162362"/>
    <w:rsid w:val="00165BE6"/>
    <w:rsid w:val="001670D9"/>
    <w:rsid w:val="0017058E"/>
    <w:rsid w:val="00170E8C"/>
    <w:rsid w:val="00172CF4"/>
    <w:rsid w:val="00172DD9"/>
    <w:rsid w:val="001738FD"/>
    <w:rsid w:val="00175CDF"/>
    <w:rsid w:val="00175DAA"/>
    <w:rsid w:val="0017659B"/>
    <w:rsid w:val="001801FC"/>
    <w:rsid w:val="00180D2B"/>
    <w:rsid w:val="001812B0"/>
    <w:rsid w:val="00181423"/>
    <w:rsid w:val="0018213B"/>
    <w:rsid w:val="00182DF6"/>
    <w:rsid w:val="00183AD0"/>
    <w:rsid w:val="00183F4C"/>
    <w:rsid w:val="0018437B"/>
    <w:rsid w:val="00185198"/>
    <w:rsid w:val="00186714"/>
    <w:rsid w:val="00186D69"/>
    <w:rsid w:val="00187129"/>
    <w:rsid w:val="001879D6"/>
    <w:rsid w:val="0019164F"/>
    <w:rsid w:val="001916B2"/>
    <w:rsid w:val="001917ED"/>
    <w:rsid w:val="00191B32"/>
    <w:rsid w:val="00191C7C"/>
    <w:rsid w:val="00192C6E"/>
    <w:rsid w:val="0019324B"/>
    <w:rsid w:val="00193C39"/>
    <w:rsid w:val="001943F7"/>
    <w:rsid w:val="001956B2"/>
    <w:rsid w:val="00197DA5"/>
    <w:rsid w:val="00197F48"/>
    <w:rsid w:val="001A0EDB"/>
    <w:rsid w:val="001A132F"/>
    <w:rsid w:val="001A14ED"/>
    <w:rsid w:val="001A2240"/>
    <w:rsid w:val="001A22C5"/>
    <w:rsid w:val="001A5A69"/>
    <w:rsid w:val="001A67D9"/>
    <w:rsid w:val="001A79A8"/>
    <w:rsid w:val="001B0087"/>
    <w:rsid w:val="001B10F5"/>
    <w:rsid w:val="001B2326"/>
    <w:rsid w:val="001B252D"/>
    <w:rsid w:val="001B2904"/>
    <w:rsid w:val="001B4F2B"/>
    <w:rsid w:val="001B5FDC"/>
    <w:rsid w:val="001B63BC"/>
    <w:rsid w:val="001B656F"/>
    <w:rsid w:val="001B6851"/>
    <w:rsid w:val="001C0546"/>
    <w:rsid w:val="001C26FF"/>
    <w:rsid w:val="001C2D5D"/>
    <w:rsid w:val="001C3E55"/>
    <w:rsid w:val="001C50FD"/>
    <w:rsid w:val="001C632F"/>
    <w:rsid w:val="001C7813"/>
    <w:rsid w:val="001C79FB"/>
    <w:rsid w:val="001C7CCE"/>
    <w:rsid w:val="001C7E75"/>
    <w:rsid w:val="001D0706"/>
    <w:rsid w:val="001D15ED"/>
    <w:rsid w:val="001D1EC0"/>
    <w:rsid w:val="001D23AC"/>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3E95"/>
    <w:rsid w:val="001E5873"/>
    <w:rsid w:val="001E6B1A"/>
    <w:rsid w:val="001E7C32"/>
    <w:rsid w:val="001F0210"/>
    <w:rsid w:val="001F0465"/>
    <w:rsid w:val="001F10F7"/>
    <w:rsid w:val="001F13CA"/>
    <w:rsid w:val="001F18CE"/>
    <w:rsid w:val="001F1BC7"/>
    <w:rsid w:val="001F2632"/>
    <w:rsid w:val="001F2A50"/>
    <w:rsid w:val="001F2D0F"/>
    <w:rsid w:val="001F38E4"/>
    <w:rsid w:val="001F3DB9"/>
    <w:rsid w:val="001F491C"/>
    <w:rsid w:val="001F5079"/>
    <w:rsid w:val="001F59E0"/>
    <w:rsid w:val="001F5C29"/>
    <w:rsid w:val="001F5D16"/>
    <w:rsid w:val="0020013A"/>
    <w:rsid w:val="002022A9"/>
    <w:rsid w:val="00202422"/>
    <w:rsid w:val="002025A1"/>
    <w:rsid w:val="00202E43"/>
    <w:rsid w:val="00203389"/>
    <w:rsid w:val="0020345F"/>
    <w:rsid w:val="00204168"/>
    <w:rsid w:val="002042DB"/>
    <w:rsid w:val="0020462A"/>
    <w:rsid w:val="00205064"/>
    <w:rsid w:val="00205C1E"/>
    <w:rsid w:val="00205F5E"/>
    <w:rsid w:val="00206D86"/>
    <w:rsid w:val="0020715D"/>
    <w:rsid w:val="002071BB"/>
    <w:rsid w:val="0021027B"/>
    <w:rsid w:val="00210DDD"/>
    <w:rsid w:val="002120BF"/>
    <w:rsid w:val="002125A5"/>
    <w:rsid w:val="002125EA"/>
    <w:rsid w:val="002129C3"/>
    <w:rsid w:val="002149FE"/>
    <w:rsid w:val="00214B50"/>
    <w:rsid w:val="00215A82"/>
    <w:rsid w:val="00215DE0"/>
    <w:rsid w:val="00215E32"/>
    <w:rsid w:val="0021605B"/>
    <w:rsid w:val="002168D6"/>
    <w:rsid w:val="0022139A"/>
    <w:rsid w:val="002237BD"/>
    <w:rsid w:val="002239F2"/>
    <w:rsid w:val="0022433E"/>
    <w:rsid w:val="00224957"/>
    <w:rsid w:val="00224B04"/>
    <w:rsid w:val="00225508"/>
    <w:rsid w:val="00225570"/>
    <w:rsid w:val="002255BC"/>
    <w:rsid w:val="0022577C"/>
    <w:rsid w:val="00227A8D"/>
    <w:rsid w:val="00230D4D"/>
    <w:rsid w:val="002323FE"/>
    <w:rsid w:val="002327D7"/>
    <w:rsid w:val="002329AF"/>
    <w:rsid w:val="00232C63"/>
    <w:rsid w:val="00233204"/>
    <w:rsid w:val="002339F6"/>
    <w:rsid w:val="0023439B"/>
    <w:rsid w:val="00234C13"/>
    <w:rsid w:val="002369FD"/>
    <w:rsid w:val="00236A7E"/>
    <w:rsid w:val="00236D6B"/>
    <w:rsid w:val="0023760E"/>
    <w:rsid w:val="0023760F"/>
    <w:rsid w:val="00237985"/>
    <w:rsid w:val="00237C60"/>
    <w:rsid w:val="00240895"/>
    <w:rsid w:val="00241AD7"/>
    <w:rsid w:val="00242EF7"/>
    <w:rsid w:val="002444D7"/>
    <w:rsid w:val="002470AC"/>
    <w:rsid w:val="002510EA"/>
    <w:rsid w:val="00252D47"/>
    <w:rsid w:val="002559C0"/>
    <w:rsid w:val="00255A8B"/>
    <w:rsid w:val="002569BF"/>
    <w:rsid w:val="00257B24"/>
    <w:rsid w:val="002617A4"/>
    <w:rsid w:val="00261940"/>
    <w:rsid w:val="00261C79"/>
    <w:rsid w:val="00263092"/>
    <w:rsid w:val="002662A5"/>
    <w:rsid w:val="002664EF"/>
    <w:rsid w:val="002667AC"/>
    <w:rsid w:val="0026763B"/>
    <w:rsid w:val="00271BA4"/>
    <w:rsid w:val="00273257"/>
    <w:rsid w:val="002733C3"/>
    <w:rsid w:val="00274BC1"/>
    <w:rsid w:val="00277F6F"/>
    <w:rsid w:val="0028173B"/>
    <w:rsid w:val="00281A5D"/>
    <w:rsid w:val="00281D56"/>
    <w:rsid w:val="00282053"/>
    <w:rsid w:val="002825B1"/>
    <w:rsid w:val="002828A9"/>
    <w:rsid w:val="002839E5"/>
    <w:rsid w:val="002840C6"/>
    <w:rsid w:val="00284C5E"/>
    <w:rsid w:val="002856C6"/>
    <w:rsid w:val="0028597E"/>
    <w:rsid w:val="00285E66"/>
    <w:rsid w:val="00287A31"/>
    <w:rsid w:val="00287D67"/>
    <w:rsid w:val="002911A8"/>
    <w:rsid w:val="00291A10"/>
    <w:rsid w:val="002925B2"/>
    <w:rsid w:val="002932BF"/>
    <w:rsid w:val="00293449"/>
    <w:rsid w:val="00294856"/>
    <w:rsid w:val="00294B37"/>
    <w:rsid w:val="0029641C"/>
    <w:rsid w:val="00296E28"/>
    <w:rsid w:val="002A0024"/>
    <w:rsid w:val="002A0606"/>
    <w:rsid w:val="002A191D"/>
    <w:rsid w:val="002A1932"/>
    <w:rsid w:val="002A195C"/>
    <w:rsid w:val="002A2710"/>
    <w:rsid w:val="002A4933"/>
    <w:rsid w:val="002A4A61"/>
    <w:rsid w:val="002A5403"/>
    <w:rsid w:val="002A5824"/>
    <w:rsid w:val="002A67C6"/>
    <w:rsid w:val="002B0BA3"/>
    <w:rsid w:val="002B144B"/>
    <w:rsid w:val="002B181B"/>
    <w:rsid w:val="002B33CB"/>
    <w:rsid w:val="002B3C00"/>
    <w:rsid w:val="002B3D05"/>
    <w:rsid w:val="002B6006"/>
    <w:rsid w:val="002B7DF1"/>
    <w:rsid w:val="002C0375"/>
    <w:rsid w:val="002C066D"/>
    <w:rsid w:val="002C2577"/>
    <w:rsid w:val="002C3CD7"/>
    <w:rsid w:val="002C4C6D"/>
    <w:rsid w:val="002C5303"/>
    <w:rsid w:val="002C61FC"/>
    <w:rsid w:val="002C66AA"/>
    <w:rsid w:val="002C6B4F"/>
    <w:rsid w:val="002C72E1"/>
    <w:rsid w:val="002C7D6A"/>
    <w:rsid w:val="002D0E55"/>
    <w:rsid w:val="002D1CE8"/>
    <w:rsid w:val="002D1D40"/>
    <w:rsid w:val="002D34AA"/>
    <w:rsid w:val="002D36DC"/>
    <w:rsid w:val="002D40ED"/>
    <w:rsid w:val="002D4629"/>
    <w:rsid w:val="002D518F"/>
    <w:rsid w:val="002D6BBE"/>
    <w:rsid w:val="002D6EFF"/>
    <w:rsid w:val="002D7ED5"/>
    <w:rsid w:val="002E098E"/>
    <w:rsid w:val="002E1B18"/>
    <w:rsid w:val="002E3315"/>
    <w:rsid w:val="002E39A2"/>
    <w:rsid w:val="002E46D8"/>
    <w:rsid w:val="002E64C2"/>
    <w:rsid w:val="002E6FF6"/>
    <w:rsid w:val="002F12C4"/>
    <w:rsid w:val="002F25B2"/>
    <w:rsid w:val="002F2A4B"/>
    <w:rsid w:val="002F2BC5"/>
    <w:rsid w:val="002F3658"/>
    <w:rsid w:val="002F376B"/>
    <w:rsid w:val="002F551E"/>
    <w:rsid w:val="002F5C8C"/>
    <w:rsid w:val="002F5D28"/>
    <w:rsid w:val="002F5E29"/>
    <w:rsid w:val="002F7199"/>
    <w:rsid w:val="002F73D9"/>
    <w:rsid w:val="002F7A8D"/>
    <w:rsid w:val="002F7D11"/>
    <w:rsid w:val="00300307"/>
    <w:rsid w:val="003009CB"/>
    <w:rsid w:val="00301183"/>
    <w:rsid w:val="003024ED"/>
    <w:rsid w:val="00305D6E"/>
    <w:rsid w:val="0030782E"/>
    <w:rsid w:val="00307F5F"/>
    <w:rsid w:val="00311E75"/>
    <w:rsid w:val="003131B6"/>
    <w:rsid w:val="00316708"/>
    <w:rsid w:val="003170AF"/>
    <w:rsid w:val="003171CE"/>
    <w:rsid w:val="003214E2"/>
    <w:rsid w:val="00321691"/>
    <w:rsid w:val="003217BB"/>
    <w:rsid w:val="00323774"/>
    <w:rsid w:val="00323827"/>
    <w:rsid w:val="00323A43"/>
    <w:rsid w:val="00323B7A"/>
    <w:rsid w:val="00323F82"/>
    <w:rsid w:val="00324BE9"/>
    <w:rsid w:val="00325726"/>
    <w:rsid w:val="00325AB6"/>
    <w:rsid w:val="00327479"/>
    <w:rsid w:val="0032775F"/>
    <w:rsid w:val="003308A8"/>
    <w:rsid w:val="00331085"/>
    <w:rsid w:val="003316AA"/>
    <w:rsid w:val="003317CD"/>
    <w:rsid w:val="00331CC5"/>
    <w:rsid w:val="003321C9"/>
    <w:rsid w:val="00332B0D"/>
    <w:rsid w:val="00334365"/>
    <w:rsid w:val="00336337"/>
    <w:rsid w:val="0033734B"/>
    <w:rsid w:val="003403AD"/>
    <w:rsid w:val="00341262"/>
    <w:rsid w:val="0034133D"/>
    <w:rsid w:val="00342598"/>
    <w:rsid w:val="003433BF"/>
    <w:rsid w:val="003449F9"/>
    <w:rsid w:val="003479E4"/>
    <w:rsid w:val="00347C43"/>
    <w:rsid w:val="00350311"/>
    <w:rsid w:val="00350768"/>
    <w:rsid w:val="00350E78"/>
    <w:rsid w:val="003546AD"/>
    <w:rsid w:val="00354A2D"/>
    <w:rsid w:val="0035555E"/>
    <w:rsid w:val="00355D12"/>
    <w:rsid w:val="00356128"/>
    <w:rsid w:val="00356D10"/>
    <w:rsid w:val="00356F8C"/>
    <w:rsid w:val="0035789D"/>
    <w:rsid w:val="00360C87"/>
    <w:rsid w:val="00365179"/>
    <w:rsid w:val="003651C4"/>
    <w:rsid w:val="00365FE5"/>
    <w:rsid w:val="00366AF0"/>
    <w:rsid w:val="00370EDA"/>
    <w:rsid w:val="003713CA"/>
    <w:rsid w:val="003719A3"/>
    <w:rsid w:val="003729FC"/>
    <w:rsid w:val="00372FCA"/>
    <w:rsid w:val="00373245"/>
    <w:rsid w:val="0037418A"/>
    <w:rsid w:val="0037568F"/>
    <w:rsid w:val="003756EA"/>
    <w:rsid w:val="00375E92"/>
    <w:rsid w:val="003766B9"/>
    <w:rsid w:val="00376E40"/>
    <w:rsid w:val="00376F16"/>
    <w:rsid w:val="003803EA"/>
    <w:rsid w:val="003810B0"/>
    <w:rsid w:val="003813B1"/>
    <w:rsid w:val="00382C54"/>
    <w:rsid w:val="0038516A"/>
    <w:rsid w:val="00385654"/>
    <w:rsid w:val="00385E8C"/>
    <w:rsid w:val="0038601E"/>
    <w:rsid w:val="003906A1"/>
    <w:rsid w:val="00391A76"/>
    <w:rsid w:val="003924F8"/>
    <w:rsid w:val="003945E3"/>
    <w:rsid w:val="00395A50"/>
    <w:rsid w:val="0039787F"/>
    <w:rsid w:val="003A1446"/>
    <w:rsid w:val="003A161F"/>
    <w:rsid w:val="003A1693"/>
    <w:rsid w:val="003A1CC7"/>
    <w:rsid w:val="003A227C"/>
    <w:rsid w:val="003A3196"/>
    <w:rsid w:val="003A35EA"/>
    <w:rsid w:val="003A478D"/>
    <w:rsid w:val="003A4D0C"/>
    <w:rsid w:val="003A5BFF"/>
    <w:rsid w:val="003A6406"/>
    <w:rsid w:val="003A7A9A"/>
    <w:rsid w:val="003B03CE"/>
    <w:rsid w:val="003B1EF2"/>
    <w:rsid w:val="003B4DAD"/>
    <w:rsid w:val="003B52F2"/>
    <w:rsid w:val="003B76BD"/>
    <w:rsid w:val="003C05C5"/>
    <w:rsid w:val="003C2633"/>
    <w:rsid w:val="003C3A9A"/>
    <w:rsid w:val="003C47D1"/>
    <w:rsid w:val="003C58AE"/>
    <w:rsid w:val="003C6A70"/>
    <w:rsid w:val="003C74FF"/>
    <w:rsid w:val="003D10A0"/>
    <w:rsid w:val="003D1319"/>
    <w:rsid w:val="003D1398"/>
    <w:rsid w:val="003D1D90"/>
    <w:rsid w:val="003D26A5"/>
    <w:rsid w:val="003D3623"/>
    <w:rsid w:val="003D470E"/>
    <w:rsid w:val="003D4734"/>
    <w:rsid w:val="003D4E13"/>
    <w:rsid w:val="003D5013"/>
    <w:rsid w:val="003D603F"/>
    <w:rsid w:val="003D78F7"/>
    <w:rsid w:val="003E045C"/>
    <w:rsid w:val="003E04BA"/>
    <w:rsid w:val="003E11FA"/>
    <w:rsid w:val="003E1A2F"/>
    <w:rsid w:val="003E2195"/>
    <w:rsid w:val="003E3509"/>
    <w:rsid w:val="003E582B"/>
    <w:rsid w:val="003E5916"/>
    <w:rsid w:val="003E5928"/>
    <w:rsid w:val="003E5CD9"/>
    <w:rsid w:val="003E5DE7"/>
    <w:rsid w:val="003E667C"/>
    <w:rsid w:val="003E7414"/>
    <w:rsid w:val="003E74A6"/>
    <w:rsid w:val="003E7F99"/>
    <w:rsid w:val="003F0DA2"/>
    <w:rsid w:val="003F0E66"/>
    <w:rsid w:val="003F1275"/>
    <w:rsid w:val="003F2D6C"/>
    <w:rsid w:val="003F3ECD"/>
    <w:rsid w:val="003F496B"/>
    <w:rsid w:val="003F57B6"/>
    <w:rsid w:val="0040003C"/>
    <w:rsid w:val="004014AE"/>
    <w:rsid w:val="00401F12"/>
    <w:rsid w:val="00402B4D"/>
    <w:rsid w:val="00403645"/>
    <w:rsid w:val="00404851"/>
    <w:rsid w:val="004051EE"/>
    <w:rsid w:val="00407126"/>
    <w:rsid w:val="0040735F"/>
    <w:rsid w:val="00407C5B"/>
    <w:rsid w:val="00413A1D"/>
    <w:rsid w:val="00413C1C"/>
    <w:rsid w:val="00415618"/>
    <w:rsid w:val="00416B14"/>
    <w:rsid w:val="00420AFA"/>
    <w:rsid w:val="00421159"/>
    <w:rsid w:val="00421CDE"/>
    <w:rsid w:val="0042297B"/>
    <w:rsid w:val="004258F4"/>
    <w:rsid w:val="00425C4C"/>
    <w:rsid w:val="00426A36"/>
    <w:rsid w:val="00430648"/>
    <w:rsid w:val="004330C9"/>
    <w:rsid w:val="00433B5B"/>
    <w:rsid w:val="0043413E"/>
    <w:rsid w:val="00434DE0"/>
    <w:rsid w:val="0043567D"/>
    <w:rsid w:val="00435B5B"/>
    <w:rsid w:val="00436DFA"/>
    <w:rsid w:val="00440F59"/>
    <w:rsid w:val="00440FF1"/>
    <w:rsid w:val="004417F2"/>
    <w:rsid w:val="00441D64"/>
    <w:rsid w:val="00442799"/>
    <w:rsid w:val="00442DD1"/>
    <w:rsid w:val="00443FBF"/>
    <w:rsid w:val="00444677"/>
    <w:rsid w:val="004446E2"/>
    <w:rsid w:val="004452DF"/>
    <w:rsid w:val="00445E9D"/>
    <w:rsid w:val="00447E0D"/>
    <w:rsid w:val="004507E7"/>
    <w:rsid w:val="00450CC0"/>
    <w:rsid w:val="00450F24"/>
    <w:rsid w:val="004529C0"/>
    <w:rsid w:val="004536CC"/>
    <w:rsid w:val="00453D38"/>
    <w:rsid w:val="00453D7B"/>
    <w:rsid w:val="0045555A"/>
    <w:rsid w:val="004556E2"/>
    <w:rsid w:val="00456877"/>
    <w:rsid w:val="00457028"/>
    <w:rsid w:val="00457FA3"/>
    <w:rsid w:val="00460830"/>
    <w:rsid w:val="00462172"/>
    <w:rsid w:val="00462DE5"/>
    <w:rsid w:val="00463E43"/>
    <w:rsid w:val="004640E0"/>
    <w:rsid w:val="0046430E"/>
    <w:rsid w:val="00464627"/>
    <w:rsid w:val="0046487C"/>
    <w:rsid w:val="00465F17"/>
    <w:rsid w:val="004660A9"/>
    <w:rsid w:val="004666A8"/>
    <w:rsid w:val="00471C5C"/>
    <w:rsid w:val="0047267B"/>
    <w:rsid w:val="00473F40"/>
    <w:rsid w:val="00475A71"/>
    <w:rsid w:val="004765E7"/>
    <w:rsid w:val="0047794F"/>
    <w:rsid w:val="00481AE0"/>
    <w:rsid w:val="00482AD0"/>
    <w:rsid w:val="00482AF6"/>
    <w:rsid w:val="00482CC3"/>
    <w:rsid w:val="00484A7A"/>
    <w:rsid w:val="00484EAB"/>
    <w:rsid w:val="004852CC"/>
    <w:rsid w:val="004856A9"/>
    <w:rsid w:val="00485C8F"/>
    <w:rsid w:val="004866E1"/>
    <w:rsid w:val="00486EB3"/>
    <w:rsid w:val="004877F3"/>
    <w:rsid w:val="00487AEB"/>
    <w:rsid w:val="00491D63"/>
    <w:rsid w:val="00492140"/>
    <w:rsid w:val="0049255C"/>
    <w:rsid w:val="00494008"/>
    <w:rsid w:val="0049468A"/>
    <w:rsid w:val="004955FF"/>
    <w:rsid w:val="00496C7E"/>
    <w:rsid w:val="00496F47"/>
    <w:rsid w:val="00497A2E"/>
    <w:rsid w:val="004A0AF4"/>
    <w:rsid w:val="004A1327"/>
    <w:rsid w:val="004A2FC2"/>
    <w:rsid w:val="004A3C7D"/>
    <w:rsid w:val="004A3EA8"/>
    <w:rsid w:val="004A63B9"/>
    <w:rsid w:val="004A696A"/>
    <w:rsid w:val="004A6D23"/>
    <w:rsid w:val="004B0E97"/>
    <w:rsid w:val="004B22F0"/>
    <w:rsid w:val="004B2A7F"/>
    <w:rsid w:val="004B3824"/>
    <w:rsid w:val="004B493F"/>
    <w:rsid w:val="004B50E4"/>
    <w:rsid w:val="004B5846"/>
    <w:rsid w:val="004C0449"/>
    <w:rsid w:val="004C0F0A"/>
    <w:rsid w:val="004C12FF"/>
    <w:rsid w:val="004C1A49"/>
    <w:rsid w:val="004C1D86"/>
    <w:rsid w:val="004C38D4"/>
    <w:rsid w:val="004C3C2A"/>
    <w:rsid w:val="004C3F6B"/>
    <w:rsid w:val="004C4225"/>
    <w:rsid w:val="004C44F0"/>
    <w:rsid w:val="004C486B"/>
    <w:rsid w:val="004C55A6"/>
    <w:rsid w:val="004C5CC6"/>
    <w:rsid w:val="004C6CAE"/>
    <w:rsid w:val="004C7373"/>
    <w:rsid w:val="004C7919"/>
    <w:rsid w:val="004C7CE0"/>
    <w:rsid w:val="004D031C"/>
    <w:rsid w:val="004D03A1"/>
    <w:rsid w:val="004D071D"/>
    <w:rsid w:val="004D1F00"/>
    <w:rsid w:val="004D2790"/>
    <w:rsid w:val="004D2D75"/>
    <w:rsid w:val="004D39AF"/>
    <w:rsid w:val="004D4077"/>
    <w:rsid w:val="004D46F3"/>
    <w:rsid w:val="004D6BE8"/>
    <w:rsid w:val="004D7188"/>
    <w:rsid w:val="004D7F6C"/>
    <w:rsid w:val="004E093A"/>
    <w:rsid w:val="004E23DA"/>
    <w:rsid w:val="004E2710"/>
    <w:rsid w:val="004E2837"/>
    <w:rsid w:val="004E301B"/>
    <w:rsid w:val="004E3291"/>
    <w:rsid w:val="004E36AD"/>
    <w:rsid w:val="004E46DF"/>
    <w:rsid w:val="004E4F88"/>
    <w:rsid w:val="004E5DBC"/>
    <w:rsid w:val="004E62CE"/>
    <w:rsid w:val="004E63E6"/>
    <w:rsid w:val="004E6DAC"/>
    <w:rsid w:val="004E703A"/>
    <w:rsid w:val="004E74E9"/>
    <w:rsid w:val="004E7E59"/>
    <w:rsid w:val="004F0CB7"/>
    <w:rsid w:val="004F29F9"/>
    <w:rsid w:val="004F3018"/>
    <w:rsid w:val="004F360D"/>
    <w:rsid w:val="004F4564"/>
    <w:rsid w:val="004F4579"/>
    <w:rsid w:val="004F4B21"/>
    <w:rsid w:val="004F4C1D"/>
    <w:rsid w:val="004F5256"/>
    <w:rsid w:val="004F56DA"/>
    <w:rsid w:val="004F5B3D"/>
    <w:rsid w:val="004F64FA"/>
    <w:rsid w:val="004F72F4"/>
    <w:rsid w:val="004F7BBB"/>
    <w:rsid w:val="004F7D07"/>
    <w:rsid w:val="0050107D"/>
    <w:rsid w:val="0050128F"/>
    <w:rsid w:val="005016C3"/>
    <w:rsid w:val="00501CC3"/>
    <w:rsid w:val="00501E52"/>
    <w:rsid w:val="005027C8"/>
    <w:rsid w:val="00502852"/>
    <w:rsid w:val="00504824"/>
    <w:rsid w:val="00504958"/>
    <w:rsid w:val="00504AA2"/>
    <w:rsid w:val="005052E9"/>
    <w:rsid w:val="005055B2"/>
    <w:rsid w:val="005065EB"/>
    <w:rsid w:val="00510116"/>
    <w:rsid w:val="00510C25"/>
    <w:rsid w:val="00510E6B"/>
    <w:rsid w:val="00514B6B"/>
    <w:rsid w:val="00515091"/>
    <w:rsid w:val="00516C4A"/>
    <w:rsid w:val="00517601"/>
    <w:rsid w:val="00517ED6"/>
    <w:rsid w:val="00520B8C"/>
    <w:rsid w:val="00520CF9"/>
    <w:rsid w:val="00520D13"/>
    <w:rsid w:val="0052151C"/>
    <w:rsid w:val="005216F9"/>
    <w:rsid w:val="0052198C"/>
    <w:rsid w:val="005221C7"/>
    <w:rsid w:val="00522D9E"/>
    <w:rsid w:val="0052379E"/>
    <w:rsid w:val="00523B00"/>
    <w:rsid w:val="005243B4"/>
    <w:rsid w:val="00525BB7"/>
    <w:rsid w:val="0052673F"/>
    <w:rsid w:val="005273B1"/>
    <w:rsid w:val="0052742F"/>
    <w:rsid w:val="00527489"/>
    <w:rsid w:val="00527743"/>
    <w:rsid w:val="005277E5"/>
    <w:rsid w:val="00527B71"/>
    <w:rsid w:val="00527BB3"/>
    <w:rsid w:val="00530CC8"/>
    <w:rsid w:val="005313E5"/>
    <w:rsid w:val="00531734"/>
    <w:rsid w:val="0053254A"/>
    <w:rsid w:val="00532B9F"/>
    <w:rsid w:val="00533181"/>
    <w:rsid w:val="005332A8"/>
    <w:rsid w:val="00533514"/>
    <w:rsid w:val="00533BDF"/>
    <w:rsid w:val="0053435E"/>
    <w:rsid w:val="00536775"/>
    <w:rsid w:val="00537A83"/>
    <w:rsid w:val="00537DC0"/>
    <w:rsid w:val="005400AC"/>
    <w:rsid w:val="005403B3"/>
    <w:rsid w:val="005409C5"/>
    <w:rsid w:val="00540EAC"/>
    <w:rsid w:val="0054235E"/>
    <w:rsid w:val="005431EC"/>
    <w:rsid w:val="0054425D"/>
    <w:rsid w:val="00545572"/>
    <w:rsid w:val="00546DDD"/>
    <w:rsid w:val="00547569"/>
    <w:rsid w:val="00547CC9"/>
    <w:rsid w:val="005502FB"/>
    <w:rsid w:val="00551DC3"/>
    <w:rsid w:val="00551F92"/>
    <w:rsid w:val="005529E0"/>
    <w:rsid w:val="005538F4"/>
    <w:rsid w:val="00553E26"/>
    <w:rsid w:val="0055459B"/>
    <w:rsid w:val="00554995"/>
    <w:rsid w:val="00554EEF"/>
    <w:rsid w:val="0055549D"/>
    <w:rsid w:val="00557272"/>
    <w:rsid w:val="00557508"/>
    <w:rsid w:val="005614DE"/>
    <w:rsid w:val="00564AE2"/>
    <w:rsid w:val="005653DA"/>
    <w:rsid w:val="00565A4C"/>
    <w:rsid w:val="00567045"/>
    <w:rsid w:val="00567600"/>
    <w:rsid w:val="00567934"/>
    <w:rsid w:val="005702B6"/>
    <w:rsid w:val="005703A1"/>
    <w:rsid w:val="00570F7E"/>
    <w:rsid w:val="00571334"/>
    <w:rsid w:val="00571583"/>
    <w:rsid w:val="0057175B"/>
    <w:rsid w:val="00572E7A"/>
    <w:rsid w:val="00574AD3"/>
    <w:rsid w:val="0057587B"/>
    <w:rsid w:val="005774C4"/>
    <w:rsid w:val="00577909"/>
    <w:rsid w:val="00580002"/>
    <w:rsid w:val="005806B7"/>
    <w:rsid w:val="00581497"/>
    <w:rsid w:val="00582FE4"/>
    <w:rsid w:val="00583212"/>
    <w:rsid w:val="00584479"/>
    <w:rsid w:val="0058520E"/>
    <w:rsid w:val="005856D2"/>
    <w:rsid w:val="00585D8F"/>
    <w:rsid w:val="00586072"/>
    <w:rsid w:val="0058644C"/>
    <w:rsid w:val="00586999"/>
    <w:rsid w:val="00587657"/>
    <w:rsid w:val="00587F10"/>
    <w:rsid w:val="005912FD"/>
    <w:rsid w:val="00591351"/>
    <w:rsid w:val="0059190E"/>
    <w:rsid w:val="00591BF9"/>
    <w:rsid w:val="00593678"/>
    <w:rsid w:val="00593A4C"/>
    <w:rsid w:val="00594207"/>
    <w:rsid w:val="00596413"/>
    <w:rsid w:val="005965D8"/>
    <w:rsid w:val="00596B6A"/>
    <w:rsid w:val="00597FE0"/>
    <w:rsid w:val="005A16CF"/>
    <w:rsid w:val="005A2989"/>
    <w:rsid w:val="005A2A5A"/>
    <w:rsid w:val="005A2ECA"/>
    <w:rsid w:val="005A4504"/>
    <w:rsid w:val="005A5CA8"/>
    <w:rsid w:val="005A685A"/>
    <w:rsid w:val="005B148D"/>
    <w:rsid w:val="005B151D"/>
    <w:rsid w:val="005B1F5F"/>
    <w:rsid w:val="005B31EA"/>
    <w:rsid w:val="005B34A6"/>
    <w:rsid w:val="005B457D"/>
    <w:rsid w:val="005B5EF1"/>
    <w:rsid w:val="005B6958"/>
    <w:rsid w:val="005B6AE5"/>
    <w:rsid w:val="005B6C67"/>
    <w:rsid w:val="005B77AA"/>
    <w:rsid w:val="005C0CBC"/>
    <w:rsid w:val="005C4204"/>
    <w:rsid w:val="005C47AF"/>
    <w:rsid w:val="005C5AF7"/>
    <w:rsid w:val="005C64CE"/>
    <w:rsid w:val="005C6823"/>
    <w:rsid w:val="005C694C"/>
    <w:rsid w:val="005C7311"/>
    <w:rsid w:val="005C76AD"/>
    <w:rsid w:val="005C7933"/>
    <w:rsid w:val="005D1461"/>
    <w:rsid w:val="005D2ED1"/>
    <w:rsid w:val="005D33B5"/>
    <w:rsid w:val="005D396C"/>
    <w:rsid w:val="005D4779"/>
    <w:rsid w:val="005D5C6E"/>
    <w:rsid w:val="005D6B41"/>
    <w:rsid w:val="005D7528"/>
    <w:rsid w:val="005D77FE"/>
    <w:rsid w:val="005D7951"/>
    <w:rsid w:val="005D7D19"/>
    <w:rsid w:val="005E0375"/>
    <w:rsid w:val="005E04F5"/>
    <w:rsid w:val="005E0A08"/>
    <w:rsid w:val="005E1700"/>
    <w:rsid w:val="005E33AF"/>
    <w:rsid w:val="005E3E49"/>
    <w:rsid w:val="005E5E9A"/>
    <w:rsid w:val="005E688B"/>
    <w:rsid w:val="005E768D"/>
    <w:rsid w:val="005E7F03"/>
    <w:rsid w:val="005F01EE"/>
    <w:rsid w:val="005F1213"/>
    <w:rsid w:val="005F160F"/>
    <w:rsid w:val="005F19DD"/>
    <w:rsid w:val="005F305B"/>
    <w:rsid w:val="005F4AD8"/>
    <w:rsid w:val="005F51CA"/>
    <w:rsid w:val="005F5ADA"/>
    <w:rsid w:val="005F5FA5"/>
    <w:rsid w:val="005F695C"/>
    <w:rsid w:val="005F6AB5"/>
    <w:rsid w:val="005F6D06"/>
    <w:rsid w:val="005F74A8"/>
    <w:rsid w:val="006008DB"/>
    <w:rsid w:val="00600A10"/>
    <w:rsid w:val="00600CBB"/>
    <w:rsid w:val="00600CD4"/>
    <w:rsid w:val="0060105F"/>
    <w:rsid w:val="00602FE4"/>
    <w:rsid w:val="006038C0"/>
    <w:rsid w:val="00604E5C"/>
    <w:rsid w:val="00605617"/>
    <w:rsid w:val="006059D6"/>
    <w:rsid w:val="006065F0"/>
    <w:rsid w:val="00607172"/>
    <w:rsid w:val="00607192"/>
    <w:rsid w:val="006100CE"/>
    <w:rsid w:val="0061042A"/>
    <w:rsid w:val="00610746"/>
    <w:rsid w:val="006108FD"/>
    <w:rsid w:val="006131ED"/>
    <w:rsid w:val="00614576"/>
    <w:rsid w:val="00615E8C"/>
    <w:rsid w:val="00617A63"/>
    <w:rsid w:val="00617BBF"/>
    <w:rsid w:val="006206FF"/>
    <w:rsid w:val="00620F6F"/>
    <w:rsid w:val="00621286"/>
    <w:rsid w:val="006216A9"/>
    <w:rsid w:val="00622256"/>
    <w:rsid w:val="0062228B"/>
    <w:rsid w:val="0062254C"/>
    <w:rsid w:val="0062298E"/>
    <w:rsid w:val="00622DBF"/>
    <w:rsid w:val="0062350A"/>
    <w:rsid w:val="00623BDC"/>
    <w:rsid w:val="0062440B"/>
    <w:rsid w:val="006254B0"/>
    <w:rsid w:val="00626044"/>
    <w:rsid w:val="00626A19"/>
    <w:rsid w:val="00626B14"/>
    <w:rsid w:val="00626C73"/>
    <w:rsid w:val="006276E6"/>
    <w:rsid w:val="006302F7"/>
    <w:rsid w:val="00631EB7"/>
    <w:rsid w:val="0063254C"/>
    <w:rsid w:val="006336D5"/>
    <w:rsid w:val="00633949"/>
    <w:rsid w:val="00633AA5"/>
    <w:rsid w:val="00634281"/>
    <w:rsid w:val="00635200"/>
    <w:rsid w:val="0063522A"/>
    <w:rsid w:val="006355A5"/>
    <w:rsid w:val="006362D2"/>
    <w:rsid w:val="00640004"/>
    <w:rsid w:val="00642073"/>
    <w:rsid w:val="00643492"/>
    <w:rsid w:val="0064362B"/>
    <w:rsid w:val="0064426B"/>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6330"/>
    <w:rsid w:val="006564F6"/>
    <w:rsid w:val="00656882"/>
    <w:rsid w:val="0065695B"/>
    <w:rsid w:val="00656F2B"/>
    <w:rsid w:val="006575F5"/>
    <w:rsid w:val="00657DBD"/>
    <w:rsid w:val="0066149B"/>
    <w:rsid w:val="0066201A"/>
    <w:rsid w:val="00662343"/>
    <w:rsid w:val="006623E4"/>
    <w:rsid w:val="00664583"/>
    <w:rsid w:val="0066483B"/>
    <w:rsid w:val="006667B5"/>
    <w:rsid w:val="0066760F"/>
    <w:rsid w:val="0067069C"/>
    <w:rsid w:val="0067102F"/>
    <w:rsid w:val="00671F29"/>
    <w:rsid w:val="0067305F"/>
    <w:rsid w:val="00673146"/>
    <w:rsid w:val="00675093"/>
    <w:rsid w:val="006762D5"/>
    <w:rsid w:val="00676898"/>
    <w:rsid w:val="00676F06"/>
    <w:rsid w:val="00677427"/>
    <w:rsid w:val="0067788A"/>
    <w:rsid w:val="00680308"/>
    <w:rsid w:val="00680DD0"/>
    <w:rsid w:val="0068157B"/>
    <w:rsid w:val="00681B80"/>
    <w:rsid w:val="00682DAD"/>
    <w:rsid w:val="0068429C"/>
    <w:rsid w:val="00685379"/>
    <w:rsid w:val="0068540B"/>
    <w:rsid w:val="00685C46"/>
    <w:rsid w:val="006863C1"/>
    <w:rsid w:val="00686866"/>
    <w:rsid w:val="00686A71"/>
    <w:rsid w:val="00687476"/>
    <w:rsid w:val="0069038E"/>
    <w:rsid w:val="00690C2A"/>
    <w:rsid w:val="006910BB"/>
    <w:rsid w:val="00692C95"/>
    <w:rsid w:val="00693076"/>
    <w:rsid w:val="006936F0"/>
    <w:rsid w:val="006962C5"/>
    <w:rsid w:val="00696825"/>
    <w:rsid w:val="00696881"/>
    <w:rsid w:val="006976B8"/>
    <w:rsid w:val="006A0BC2"/>
    <w:rsid w:val="006A0E6F"/>
    <w:rsid w:val="006A3A0E"/>
    <w:rsid w:val="006A3D2B"/>
    <w:rsid w:val="006A3EB3"/>
    <w:rsid w:val="006A40D8"/>
    <w:rsid w:val="006A40FB"/>
    <w:rsid w:val="006A4315"/>
    <w:rsid w:val="006A46D0"/>
    <w:rsid w:val="006A503E"/>
    <w:rsid w:val="006A59BC"/>
    <w:rsid w:val="006A5C22"/>
    <w:rsid w:val="006A6FDE"/>
    <w:rsid w:val="006A7F86"/>
    <w:rsid w:val="006B09D5"/>
    <w:rsid w:val="006B45AA"/>
    <w:rsid w:val="006B55F6"/>
    <w:rsid w:val="006B6528"/>
    <w:rsid w:val="006B6C3C"/>
    <w:rsid w:val="006C0178"/>
    <w:rsid w:val="006C05D0"/>
    <w:rsid w:val="006C063A"/>
    <w:rsid w:val="006C0E55"/>
    <w:rsid w:val="006C1001"/>
    <w:rsid w:val="006C1FA8"/>
    <w:rsid w:val="006C2C97"/>
    <w:rsid w:val="006C311E"/>
    <w:rsid w:val="006C4219"/>
    <w:rsid w:val="006C6696"/>
    <w:rsid w:val="006C707A"/>
    <w:rsid w:val="006C7B6C"/>
    <w:rsid w:val="006C7B70"/>
    <w:rsid w:val="006D0FFC"/>
    <w:rsid w:val="006D13DD"/>
    <w:rsid w:val="006D19B1"/>
    <w:rsid w:val="006D2BF9"/>
    <w:rsid w:val="006D2C0F"/>
    <w:rsid w:val="006D3377"/>
    <w:rsid w:val="006D3E5E"/>
    <w:rsid w:val="006D4E4E"/>
    <w:rsid w:val="006D5362"/>
    <w:rsid w:val="006D6620"/>
    <w:rsid w:val="006D6973"/>
    <w:rsid w:val="006E02DB"/>
    <w:rsid w:val="006E168B"/>
    <w:rsid w:val="006E178A"/>
    <w:rsid w:val="006E181A"/>
    <w:rsid w:val="006E1D66"/>
    <w:rsid w:val="006E2D44"/>
    <w:rsid w:val="006E2F89"/>
    <w:rsid w:val="006E48F2"/>
    <w:rsid w:val="006E4F59"/>
    <w:rsid w:val="006E5B0C"/>
    <w:rsid w:val="006E6806"/>
    <w:rsid w:val="006E7E74"/>
    <w:rsid w:val="006F0947"/>
    <w:rsid w:val="006F1F48"/>
    <w:rsid w:val="006F2730"/>
    <w:rsid w:val="006F38AD"/>
    <w:rsid w:val="006F3B87"/>
    <w:rsid w:val="006F3DD4"/>
    <w:rsid w:val="006F61C5"/>
    <w:rsid w:val="006F6897"/>
    <w:rsid w:val="00701C13"/>
    <w:rsid w:val="00702452"/>
    <w:rsid w:val="00702702"/>
    <w:rsid w:val="00702926"/>
    <w:rsid w:val="0070405B"/>
    <w:rsid w:val="007043EB"/>
    <w:rsid w:val="00704B80"/>
    <w:rsid w:val="00705063"/>
    <w:rsid w:val="00707A74"/>
    <w:rsid w:val="007106B7"/>
    <w:rsid w:val="00711276"/>
    <w:rsid w:val="0071132F"/>
    <w:rsid w:val="00711E05"/>
    <w:rsid w:val="0071230A"/>
    <w:rsid w:val="007123BE"/>
    <w:rsid w:val="0071338D"/>
    <w:rsid w:val="00713B33"/>
    <w:rsid w:val="00715C79"/>
    <w:rsid w:val="0071664B"/>
    <w:rsid w:val="007167C8"/>
    <w:rsid w:val="00717DA9"/>
    <w:rsid w:val="00720650"/>
    <w:rsid w:val="007208DD"/>
    <w:rsid w:val="00720DB7"/>
    <w:rsid w:val="0072163B"/>
    <w:rsid w:val="007220CF"/>
    <w:rsid w:val="00722AA8"/>
    <w:rsid w:val="0072324C"/>
    <w:rsid w:val="00723345"/>
    <w:rsid w:val="007238A2"/>
    <w:rsid w:val="00724942"/>
    <w:rsid w:val="00725755"/>
    <w:rsid w:val="00726F92"/>
    <w:rsid w:val="00727195"/>
    <w:rsid w:val="00727341"/>
    <w:rsid w:val="00732298"/>
    <w:rsid w:val="007332FE"/>
    <w:rsid w:val="0073334E"/>
    <w:rsid w:val="00733A81"/>
    <w:rsid w:val="00734F1A"/>
    <w:rsid w:val="00735FB8"/>
    <w:rsid w:val="00736065"/>
    <w:rsid w:val="007376CC"/>
    <w:rsid w:val="0074006F"/>
    <w:rsid w:val="00740147"/>
    <w:rsid w:val="00741407"/>
    <w:rsid w:val="0074144F"/>
    <w:rsid w:val="00741D75"/>
    <w:rsid w:val="0074264B"/>
    <w:rsid w:val="00742D42"/>
    <w:rsid w:val="0074621F"/>
    <w:rsid w:val="007463FB"/>
    <w:rsid w:val="00746E81"/>
    <w:rsid w:val="007513CD"/>
    <w:rsid w:val="007516B2"/>
    <w:rsid w:val="007537BC"/>
    <w:rsid w:val="0075603B"/>
    <w:rsid w:val="00756665"/>
    <w:rsid w:val="0076196C"/>
    <w:rsid w:val="00762BCB"/>
    <w:rsid w:val="00763833"/>
    <w:rsid w:val="007652BB"/>
    <w:rsid w:val="00766B1A"/>
    <w:rsid w:val="00766DFE"/>
    <w:rsid w:val="00766E71"/>
    <w:rsid w:val="00766F3C"/>
    <w:rsid w:val="007672E5"/>
    <w:rsid w:val="007712F9"/>
    <w:rsid w:val="0077239B"/>
    <w:rsid w:val="00773360"/>
    <w:rsid w:val="00773AC8"/>
    <w:rsid w:val="00776A00"/>
    <w:rsid w:val="007773AA"/>
    <w:rsid w:val="00777734"/>
    <w:rsid w:val="0078070F"/>
    <w:rsid w:val="0078119B"/>
    <w:rsid w:val="007820FF"/>
    <w:rsid w:val="0078235E"/>
    <w:rsid w:val="00783B46"/>
    <w:rsid w:val="00784D4D"/>
    <w:rsid w:val="00785F6A"/>
    <w:rsid w:val="00786A15"/>
    <w:rsid w:val="00786D91"/>
    <w:rsid w:val="007871F2"/>
    <w:rsid w:val="007912D7"/>
    <w:rsid w:val="007914E4"/>
    <w:rsid w:val="007914F3"/>
    <w:rsid w:val="007926D8"/>
    <w:rsid w:val="00792AA3"/>
    <w:rsid w:val="00792D44"/>
    <w:rsid w:val="00793DAD"/>
    <w:rsid w:val="00794BC4"/>
    <w:rsid w:val="00794F1E"/>
    <w:rsid w:val="00795C50"/>
    <w:rsid w:val="007A098E"/>
    <w:rsid w:val="007A2089"/>
    <w:rsid w:val="007A4875"/>
    <w:rsid w:val="007A5765"/>
    <w:rsid w:val="007A5B89"/>
    <w:rsid w:val="007A5C97"/>
    <w:rsid w:val="007B16F9"/>
    <w:rsid w:val="007B326B"/>
    <w:rsid w:val="007B4914"/>
    <w:rsid w:val="007B4D5D"/>
    <w:rsid w:val="007B5B81"/>
    <w:rsid w:val="007B6C8B"/>
    <w:rsid w:val="007C03E4"/>
    <w:rsid w:val="007C0795"/>
    <w:rsid w:val="007C0F53"/>
    <w:rsid w:val="007C14AD"/>
    <w:rsid w:val="007C1532"/>
    <w:rsid w:val="007C20CD"/>
    <w:rsid w:val="007C2B47"/>
    <w:rsid w:val="007C2E26"/>
    <w:rsid w:val="007C3484"/>
    <w:rsid w:val="007C4FDA"/>
    <w:rsid w:val="007C51C0"/>
    <w:rsid w:val="007C6130"/>
    <w:rsid w:val="007C6C61"/>
    <w:rsid w:val="007C6CCB"/>
    <w:rsid w:val="007C6EC2"/>
    <w:rsid w:val="007D0752"/>
    <w:rsid w:val="007D27C8"/>
    <w:rsid w:val="007D2EF4"/>
    <w:rsid w:val="007D35CB"/>
    <w:rsid w:val="007D3C15"/>
    <w:rsid w:val="007D4077"/>
    <w:rsid w:val="007D4D44"/>
    <w:rsid w:val="007D50FF"/>
    <w:rsid w:val="007D64AB"/>
    <w:rsid w:val="007D6B5D"/>
    <w:rsid w:val="007E0717"/>
    <w:rsid w:val="007E0AC3"/>
    <w:rsid w:val="007E1E7B"/>
    <w:rsid w:val="007E21DF"/>
    <w:rsid w:val="007E43A0"/>
    <w:rsid w:val="007E4D9B"/>
    <w:rsid w:val="007E5479"/>
    <w:rsid w:val="007E58AD"/>
    <w:rsid w:val="007E6DA9"/>
    <w:rsid w:val="007E7C08"/>
    <w:rsid w:val="007F1472"/>
    <w:rsid w:val="007F2243"/>
    <w:rsid w:val="007F2366"/>
    <w:rsid w:val="007F2C99"/>
    <w:rsid w:val="007F2F37"/>
    <w:rsid w:val="007F2FE7"/>
    <w:rsid w:val="007F589A"/>
    <w:rsid w:val="007F6EC7"/>
    <w:rsid w:val="007F73C5"/>
    <w:rsid w:val="007F75A8"/>
    <w:rsid w:val="00800241"/>
    <w:rsid w:val="00801E4D"/>
    <w:rsid w:val="00802E53"/>
    <w:rsid w:val="00802FC5"/>
    <w:rsid w:val="0080350B"/>
    <w:rsid w:val="00805A94"/>
    <w:rsid w:val="00805B5F"/>
    <w:rsid w:val="00806865"/>
    <w:rsid w:val="00806EFB"/>
    <w:rsid w:val="0081078F"/>
    <w:rsid w:val="00812E33"/>
    <w:rsid w:val="008138C1"/>
    <w:rsid w:val="00813B76"/>
    <w:rsid w:val="00814F17"/>
    <w:rsid w:val="008164FD"/>
    <w:rsid w:val="00816B48"/>
    <w:rsid w:val="00817339"/>
    <w:rsid w:val="008204A2"/>
    <w:rsid w:val="008208CB"/>
    <w:rsid w:val="00820B60"/>
    <w:rsid w:val="00820F71"/>
    <w:rsid w:val="00820F79"/>
    <w:rsid w:val="00821344"/>
    <w:rsid w:val="008218C8"/>
    <w:rsid w:val="00822070"/>
    <w:rsid w:val="00822142"/>
    <w:rsid w:val="00822EA3"/>
    <w:rsid w:val="008238D2"/>
    <w:rsid w:val="008239B4"/>
    <w:rsid w:val="0082437A"/>
    <w:rsid w:val="008244C9"/>
    <w:rsid w:val="00824AFA"/>
    <w:rsid w:val="008273E8"/>
    <w:rsid w:val="00827952"/>
    <w:rsid w:val="00827FBE"/>
    <w:rsid w:val="00830ACB"/>
    <w:rsid w:val="00831AE5"/>
    <w:rsid w:val="00831EDC"/>
    <w:rsid w:val="00832700"/>
    <w:rsid w:val="00832898"/>
    <w:rsid w:val="008329BF"/>
    <w:rsid w:val="00832BF2"/>
    <w:rsid w:val="008335BB"/>
    <w:rsid w:val="0083399E"/>
    <w:rsid w:val="00833CF6"/>
    <w:rsid w:val="008346BB"/>
    <w:rsid w:val="00835551"/>
    <w:rsid w:val="00835630"/>
    <w:rsid w:val="00835A0A"/>
    <w:rsid w:val="008361AD"/>
    <w:rsid w:val="008373CF"/>
    <w:rsid w:val="008377E3"/>
    <w:rsid w:val="008378E7"/>
    <w:rsid w:val="0084052F"/>
    <w:rsid w:val="00840654"/>
    <w:rsid w:val="00840667"/>
    <w:rsid w:val="00840CE5"/>
    <w:rsid w:val="00842839"/>
    <w:rsid w:val="008428E1"/>
    <w:rsid w:val="00842B0F"/>
    <w:rsid w:val="00844019"/>
    <w:rsid w:val="00846F06"/>
    <w:rsid w:val="00846FAB"/>
    <w:rsid w:val="00850566"/>
    <w:rsid w:val="00852A24"/>
    <w:rsid w:val="00852B3C"/>
    <w:rsid w:val="008532E6"/>
    <w:rsid w:val="00855144"/>
    <w:rsid w:val="00856D6F"/>
    <w:rsid w:val="0085795D"/>
    <w:rsid w:val="0086071F"/>
    <w:rsid w:val="008618D5"/>
    <w:rsid w:val="00862EBC"/>
    <w:rsid w:val="00864AE3"/>
    <w:rsid w:val="00864BEB"/>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D4B"/>
    <w:rsid w:val="00883FD4"/>
    <w:rsid w:val="0088402C"/>
    <w:rsid w:val="00884237"/>
    <w:rsid w:val="008847C4"/>
    <w:rsid w:val="00887542"/>
    <w:rsid w:val="00887583"/>
    <w:rsid w:val="008900D3"/>
    <w:rsid w:val="00890522"/>
    <w:rsid w:val="00890A27"/>
    <w:rsid w:val="0089133D"/>
    <w:rsid w:val="00891445"/>
    <w:rsid w:val="00892AC4"/>
    <w:rsid w:val="008948E2"/>
    <w:rsid w:val="00895CFA"/>
    <w:rsid w:val="00895F52"/>
    <w:rsid w:val="00897183"/>
    <w:rsid w:val="008975EB"/>
    <w:rsid w:val="008A1988"/>
    <w:rsid w:val="008A3243"/>
    <w:rsid w:val="008A337C"/>
    <w:rsid w:val="008A4499"/>
    <w:rsid w:val="008A4547"/>
    <w:rsid w:val="008A46F2"/>
    <w:rsid w:val="008A4837"/>
    <w:rsid w:val="008A54D3"/>
    <w:rsid w:val="008A5AFD"/>
    <w:rsid w:val="008A65A8"/>
    <w:rsid w:val="008A6614"/>
    <w:rsid w:val="008B1A83"/>
    <w:rsid w:val="008B27A2"/>
    <w:rsid w:val="008B290E"/>
    <w:rsid w:val="008B3092"/>
    <w:rsid w:val="008B3241"/>
    <w:rsid w:val="008B33AC"/>
    <w:rsid w:val="008B34BB"/>
    <w:rsid w:val="008B3EAD"/>
    <w:rsid w:val="008B44B8"/>
    <w:rsid w:val="008B47B4"/>
    <w:rsid w:val="008B5396"/>
    <w:rsid w:val="008B685C"/>
    <w:rsid w:val="008B7186"/>
    <w:rsid w:val="008B744C"/>
    <w:rsid w:val="008B7BB7"/>
    <w:rsid w:val="008C08C4"/>
    <w:rsid w:val="008C16D2"/>
    <w:rsid w:val="008C1CD9"/>
    <w:rsid w:val="008C27E1"/>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1F54"/>
    <w:rsid w:val="008E4011"/>
    <w:rsid w:val="008E4211"/>
    <w:rsid w:val="008E444B"/>
    <w:rsid w:val="008E5807"/>
    <w:rsid w:val="008E7630"/>
    <w:rsid w:val="008F039B"/>
    <w:rsid w:val="008F1C67"/>
    <w:rsid w:val="008F238D"/>
    <w:rsid w:val="008F3288"/>
    <w:rsid w:val="008F3D0E"/>
    <w:rsid w:val="008F4906"/>
    <w:rsid w:val="008F6B66"/>
    <w:rsid w:val="008F71E1"/>
    <w:rsid w:val="008F72B0"/>
    <w:rsid w:val="00900B70"/>
    <w:rsid w:val="00903AB4"/>
    <w:rsid w:val="00905A7F"/>
    <w:rsid w:val="009073D8"/>
    <w:rsid w:val="00907B54"/>
    <w:rsid w:val="00907C35"/>
    <w:rsid w:val="00907CEA"/>
    <w:rsid w:val="00910F8F"/>
    <w:rsid w:val="0091118D"/>
    <w:rsid w:val="0091280F"/>
    <w:rsid w:val="00912C30"/>
    <w:rsid w:val="009136AA"/>
    <w:rsid w:val="0091379C"/>
    <w:rsid w:val="00913A82"/>
    <w:rsid w:val="00913CB3"/>
    <w:rsid w:val="00915902"/>
    <w:rsid w:val="00915975"/>
    <w:rsid w:val="009160BD"/>
    <w:rsid w:val="00917AB8"/>
    <w:rsid w:val="00921211"/>
    <w:rsid w:val="0092168F"/>
    <w:rsid w:val="00921D22"/>
    <w:rsid w:val="009225A7"/>
    <w:rsid w:val="00922F08"/>
    <w:rsid w:val="0092372A"/>
    <w:rsid w:val="00923FBC"/>
    <w:rsid w:val="009251B3"/>
    <w:rsid w:val="00925708"/>
    <w:rsid w:val="00926E2E"/>
    <w:rsid w:val="00927FEB"/>
    <w:rsid w:val="009326F9"/>
    <w:rsid w:val="00933947"/>
    <w:rsid w:val="00934B2A"/>
    <w:rsid w:val="00935C3E"/>
    <w:rsid w:val="009362E0"/>
    <w:rsid w:val="009365B4"/>
    <w:rsid w:val="00936D66"/>
    <w:rsid w:val="00937393"/>
    <w:rsid w:val="0094091B"/>
    <w:rsid w:val="00943FCE"/>
    <w:rsid w:val="00944591"/>
    <w:rsid w:val="00944A30"/>
    <w:rsid w:val="00944CAA"/>
    <w:rsid w:val="00944E6A"/>
    <w:rsid w:val="0094580F"/>
    <w:rsid w:val="00945AAA"/>
    <w:rsid w:val="00947699"/>
    <w:rsid w:val="00947DE9"/>
    <w:rsid w:val="00951CE8"/>
    <w:rsid w:val="00952762"/>
    <w:rsid w:val="0095350F"/>
    <w:rsid w:val="00953565"/>
    <w:rsid w:val="009537D6"/>
    <w:rsid w:val="00953C22"/>
    <w:rsid w:val="00954C90"/>
    <w:rsid w:val="009552BB"/>
    <w:rsid w:val="009616AD"/>
    <w:rsid w:val="00961B99"/>
    <w:rsid w:val="00962886"/>
    <w:rsid w:val="009660F8"/>
    <w:rsid w:val="00967966"/>
    <w:rsid w:val="00967BF7"/>
    <w:rsid w:val="00970565"/>
    <w:rsid w:val="0097096E"/>
    <w:rsid w:val="00970D55"/>
    <w:rsid w:val="00971155"/>
    <w:rsid w:val="009723A1"/>
    <w:rsid w:val="009723DF"/>
    <w:rsid w:val="00973548"/>
    <w:rsid w:val="00973614"/>
    <w:rsid w:val="0097724C"/>
    <w:rsid w:val="00980866"/>
    <w:rsid w:val="00980D24"/>
    <w:rsid w:val="00981503"/>
    <w:rsid w:val="009815CF"/>
    <w:rsid w:val="00982327"/>
    <w:rsid w:val="009823F7"/>
    <w:rsid w:val="009824DF"/>
    <w:rsid w:val="00982BCE"/>
    <w:rsid w:val="00983041"/>
    <w:rsid w:val="0098405A"/>
    <w:rsid w:val="009843FF"/>
    <w:rsid w:val="0098444E"/>
    <w:rsid w:val="00985F9D"/>
    <w:rsid w:val="00987980"/>
    <w:rsid w:val="00987BED"/>
    <w:rsid w:val="00991637"/>
    <w:rsid w:val="00991859"/>
    <w:rsid w:val="00991A93"/>
    <w:rsid w:val="0099267A"/>
    <w:rsid w:val="009926C8"/>
    <w:rsid w:val="009929D7"/>
    <w:rsid w:val="0099365B"/>
    <w:rsid w:val="0099546E"/>
    <w:rsid w:val="00995809"/>
    <w:rsid w:val="009964D4"/>
    <w:rsid w:val="00996593"/>
    <w:rsid w:val="009A0E5E"/>
    <w:rsid w:val="009A2E6A"/>
    <w:rsid w:val="009A34D5"/>
    <w:rsid w:val="009A3C75"/>
    <w:rsid w:val="009A517C"/>
    <w:rsid w:val="009A5B0D"/>
    <w:rsid w:val="009A65FE"/>
    <w:rsid w:val="009A6C3A"/>
    <w:rsid w:val="009B09CD"/>
    <w:rsid w:val="009B1083"/>
    <w:rsid w:val="009B228B"/>
    <w:rsid w:val="009B2383"/>
    <w:rsid w:val="009B2605"/>
    <w:rsid w:val="009B2B88"/>
    <w:rsid w:val="009B3246"/>
    <w:rsid w:val="009B4356"/>
    <w:rsid w:val="009B4963"/>
    <w:rsid w:val="009B4C02"/>
    <w:rsid w:val="009B52EA"/>
    <w:rsid w:val="009B57C9"/>
    <w:rsid w:val="009B7F79"/>
    <w:rsid w:val="009C0A19"/>
    <w:rsid w:val="009C162A"/>
    <w:rsid w:val="009C166F"/>
    <w:rsid w:val="009C30AA"/>
    <w:rsid w:val="009C4147"/>
    <w:rsid w:val="009C43D1"/>
    <w:rsid w:val="009C59A6"/>
    <w:rsid w:val="009C6A52"/>
    <w:rsid w:val="009C75C8"/>
    <w:rsid w:val="009D0AB2"/>
    <w:rsid w:val="009D1971"/>
    <w:rsid w:val="009D3043"/>
    <w:rsid w:val="009D3276"/>
    <w:rsid w:val="009D444C"/>
    <w:rsid w:val="009D4525"/>
    <w:rsid w:val="009D4DE4"/>
    <w:rsid w:val="009D5ED0"/>
    <w:rsid w:val="009D6A1F"/>
    <w:rsid w:val="009D6C37"/>
    <w:rsid w:val="009D6DAE"/>
    <w:rsid w:val="009D6E6E"/>
    <w:rsid w:val="009D6FAF"/>
    <w:rsid w:val="009D7291"/>
    <w:rsid w:val="009D7715"/>
    <w:rsid w:val="009E10C6"/>
    <w:rsid w:val="009E1533"/>
    <w:rsid w:val="009E2094"/>
    <w:rsid w:val="009E2246"/>
    <w:rsid w:val="009E2496"/>
    <w:rsid w:val="009E2785"/>
    <w:rsid w:val="009E402E"/>
    <w:rsid w:val="009E4A65"/>
    <w:rsid w:val="009E65D1"/>
    <w:rsid w:val="009E7441"/>
    <w:rsid w:val="009E7FAC"/>
    <w:rsid w:val="009F08F6"/>
    <w:rsid w:val="009F0972"/>
    <w:rsid w:val="009F1C6B"/>
    <w:rsid w:val="009F1D97"/>
    <w:rsid w:val="009F3755"/>
    <w:rsid w:val="009F3C6B"/>
    <w:rsid w:val="009F3F07"/>
    <w:rsid w:val="009F4930"/>
    <w:rsid w:val="009F51D7"/>
    <w:rsid w:val="009F7A84"/>
    <w:rsid w:val="00A0023F"/>
    <w:rsid w:val="00A002E3"/>
    <w:rsid w:val="00A00483"/>
    <w:rsid w:val="00A00EE5"/>
    <w:rsid w:val="00A019E3"/>
    <w:rsid w:val="00A03252"/>
    <w:rsid w:val="00A04397"/>
    <w:rsid w:val="00A049E2"/>
    <w:rsid w:val="00A04DC3"/>
    <w:rsid w:val="00A05323"/>
    <w:rsid w:val="00A059B9"/>
    <w:rsid w:val="00A059EB"/>
    <w:rsid w:val="00A0610A"/>
    <w:rsid w:val="00A1014B"/>
    <w:rsid w:val="00A11029"/>
    <w:rsid w:val="00A1344B"/>
    <w:rsid w:val="00A14D27"/>
    <w:rsid w:val="00A15076"/>
    <w:rsid w:val="00A15E41"/>
    <w:rsid w:val="00A16FC0"/>
    <w:rsid w:val="00A2125D"/>
    <w:rsid w:val="00A219E7"/>
    <w:rsid w:val="00A2417A"/>
    <w:rsid w:val="00A26CD5"/>
    <w:rsid w:val="00A26D8D"/>
    <w:rsid w:val="00A3053B"/>
    <w:rsid w:val="00A309A5"/>
    <w:rsid w:val="00A3109A"/>
    <w:rsid w:val="00A31153"/>
    <w:rsid w:val="00A31433"/>
    <w:rsid w:val="00A318FE"/>
    <w:rsid w:val="00A32CAE"/>
    <w:rsid w:val="00A3387A"/>
    <w:rsid w:val="00A338E9"/>
    <w:rsid w:val="00A33AE4"/>
    <w:rsid w:val="00A33DE5"/>
    <w:rsid w:val="00A34081"/>
    <w:rsid w:val="00A340E9"/>
    <w:rsid w:val="00A3479F"/>
    <w:rsid w:val="00A35180"/>
    <w:rsid w:val="00A35AB0"/>
    <w:rsid w:val="00A35E20"/>
    <w:rsid w:val="00A40884"/>
    <w:rsid w:val="00A42644"/>
    <w:rsid w:val="00A429DD"/>
    <w:rsid w:val="00A42C28"/>
    <w:rsid w:val="00A4325D"/>
    <w:rsid w:val="00A43B6B"/>
    <w:rsid w:val="00A43EA8"/>
    <w:rsid w:val="00A44A11"/>
    <w:rsid w:val="00A45C7E"/>
    <w:rsid w:val="00A467AC"/>
    <w:rsid w:val="00A468EE"/>
    <w:rsid w:val="00A4739B"/>
    <w:rsid w:val="00A477E6"/>
    <w:rsid w:val="00A47C1B"/>
    <w:rsid w:val="00A5108D"/>
    <w:rsid w:val="00A52E0E"/>
    <w:rsid w:val="00A5337D"/>
    <w:rsid w:val="00A5374C"/>
    <w:rsid w:val="00A54F34"/>
    <w:rsid w:val="00A5595C"/>
    <w:rsid w:val="00A56181"/>
    <w:rsid w:val="00A5698B"/>
    <w:rsid w:val="00A5703D"/>
    <w:rsid w:val="00A5743B"/>
    <w:rsid w:val="00A57ACF"/>
    <w:rsid w:val="00A57CE8"/>
    <w:rsid w:val="00A6075C"/>
    <w:rsid w:val="00A60CC0"/>
    <w:rsid w:val="00A61754"/>
    <w:rsid w:val="00A62B8A"/>
    <w:rsid w:val="00A63206"/>
    <w:rsid w:val="00A64909"/>
    <w:rsid w:val="00A66CBC"/>
    <w:rsid w:val="00A6770A"/>
    <w:rsid w:val="00A7075B"/>
    <w:rsid w:val="00A70990"/>
    <w:rsid w:val="00A717AE"/>
    <w:rsid w:val="00A73243"/>
    <w:rsid w:val="00A73E79"/>
    <w:rsid w:val="00A76499"/>
    <w:rsid w:val="00A76D1F"/>
    <w:rsid w:val="00A77C8F"/>
    <w:rsid w:val="00A807A5"/>
    <w:rsid w:val="00A80E2F"/>
    <w:rsid w:val="00A83038"/>
    <w:rsid w:val="00A83467"/>
    <w:rsid w:val="00A8418C"/>
    <w:rsid w:val="00A844CE"/>
    <w:rsid w:val="00A85B6E"/>
    <w:rsid w:val="00A860EE"/>
    <w:rsid w:val="00A8749A"/>
    <w:rsid w:val="00A90385"/>
    <w:rsid w:val="00A91EAA"/>
    <w:rsid w:val="00A91F1C"/>
    <w:rsid w:val="00A92263"/>
    <w:rsid w:val="00A9264B"/>
    <w:rsid w:val="00A94701"/>
    <w:rsid w:val="00A9568C"/>
    <w:rsid w:val="00A96B1F"/>
    <w:rsid w:val="00A96DCC"/>
    <w:rsid w:val="00A96F20"/>
    <w:rsid w:val="00A97577"/>
    <w:rsid w:val="00AA0FE7"/>
    <w:rsid w:val="00AA188F"/>
    <w:rsid w:val="00AA36EF"/>
    <w:rsid w:val="00AA3C3D"/>
    <w:rsid w:val="00AA5E72"/>
    <w:rsid w:val="00AA615F"/>
    <w:rsid w:val="00AA63A9"/>
    <w:rsid w:val="00AA6F19"/>
    <w:rsid w:val="00AA7E07"/>
    <w:rsid w:val="00AB120D"/>
    <w:rsid w:val="00AB17F6"/>
    <w:rsid w:val="00AB2979"/>
    <w:rsid w:val="00AB2B6E"/>
    <w:rsid w:val="00AB391E"/>
    <w:rsid w:val="00AC0D9B"/>
    <w:rsid w:val="00AC2A5D"/>
    <w:rsid w:val="00AC2EDB"/>
    <w:rsid w:val="00AC5445"/>
    <w:rsid w:val="00AC5741"/>
    <w:rsid w:val="00AC76C6"/>
    <w:rsid w:val="00AC7C87"/>
    <w:rsid w:val="00AD1008"/>
    <w:rsid w:val="00AD268D"/>
    <w:rsid w:val="00AD3749"/>
    <w:rsid w:val="00AD3EA0"/>
    <w:rsid w:val="00AD6723"/>
    <w:rsid w:val="00AD6AE6"/>
    <w:rsid w:val="00AD7CDA"/>
    <w:rsid w:val="00AD7E54"/>
    <w:rsid w:val="00AE1C13"/>
    <w:rsid w:val="00AE31F7"/>
    <w:rsid w:val="00AE3227"/>
    <w:rsid w:val="00AE5002"/>
    <w:rsid w:val="00AE7765"/>
    <w:rsid w:val="00AE7AE3"/>
    <w:rsid w:val="00AF1DC8"/>
    <w:rsid w:val="00AF2103"/>
    <w:rsid w:val="00AF430E"/>
    <w:rsid w:val="00AF44DB"/>
    <w:rsid w:val="00AF490F"/>
    <w:rsid w:val="00AF55BC"/>
    <w:rsid w:val="00AF6BF0"/>
    <w:rsid w:val="00AF744D"/>
    <w:rsid w:val="00B0051A"/>
    <w:rsid w:val="00B00521"/>
    <w:rsid w:val="00B0185C"/>
    <w:rsid w:val="00B02469"/>
    <w:rsid w:val="00B02D68"/>
    <w:rsid w:val="00B03471"/>
    <w:rsid w:val="00B034CE"/>
    <w:rsid w:val="00B034F4"/>
    <w:rsid w:val="00B03AA7"/>
    <w:rsid w:val="00B03D11"/>
    <w:rsid w:val="00B03DB7"/>
    <w:rsid w:val="00B04957"/>
    <w:rsid w:val="00B04CB8"/>
    <w:rsid w:val="00B05E53"/>
    <w:rsid w:val="00B07C45"/>
    <w:rsid w:val="00B07DEA"/>
    <w:rsid w:val="00B07E22"/>
    <w:rsid w:val="00B11981"/>
    <w:rsid w:val="00B11D9D"/>
    <w:rsid w:val="00B12037"/>
    <w:rsid w:val="00B13826"/>
    <w:rsid w:val="00B13D25"/>
    <w:rsid w:val="00B14841"/>
    <w:rsid w:val="00B16515"/>
    <w:rsid w:val="00B170D8"/>
    <w:rsid w:val="00B17792"/>
    <w:rsid w:val="00B20630"/>
    <w:rsid w:val="00B214A3"/>
    <w:rsid w:val="00B21854"/>
    <w:rsid w:val="00B2361F"/>
    <w:rsid w:val="00B2458F"/>
    <w:rsid w:val="00B25D8A"/>
    <w:rsid w:val="00B261C1"/>
    <w:rsid w:val="00B26484"/>
    <w:rsid w:val="00B26FDC"/>
    <w:rsid w:val="00B271AB"/>
    <w:rsid w:val="00B302FC"/>
    <w:rsid w:val="00B32466"/>
    <w:rsid w:val="00B34499"/>
    <w:rsid w:val="00B34D6D"/>
    <w:rsid w:val="00B3606C"/>
    <w:rsid w:val="00B36E5B"/>
    <w:rsid w:val="00B3753B"/>
    <w:rsid w:val="00B379A4"/>
    <w:rsid w:val="00B40D7F"/>
    <w:rsid w:val="00B447D8"/>
    <w:rsid w:val="00B44818"/>
    <w:rsid w:val="00B44A4E"/>
    <w:rsid w:val="00B44E1F"/>
    <w:rsid w:val="00B44FAF"/>
    <w:rsid w:val="00B4567C"/>
    <w:rsid w:val="00B45A5E"/>
    <w:rsid w:val="00B45EFD"/>
    <w:rsid w:val="00B46A00"/>
    <w:rsid w:val="00B5097C"/>
    <w:rsid w:val="00B51194"/>
    <w:rsid w:val="00B511B8"/>
    <w:rsid w:val="00B52374"/>
    <w:rsid w:val="00B52DC0"/>
    <w:rsid w:val="00B53E66"/>
    <w:rsid w:val="00B5499F"/>
    <w:rsid w:val="00B54B3D"/>
    <w:rsid w:val="00B54BCB"/>
    <w:rsid w:val="00B55C7F"/>
    <w:rsid w:val="00B56017"/>
    <w:rsid w:val="00B561F0"/>
    <w:rsid w:val="00B56B13"/>
    <w:rsid w:val="00B56BA2"/>
    <w:rsid w:val="00B60B13"/>
    <w:rsid w:val="00B60DD2"/>
    <w:rsid w:val="00B60FDA"/>
    <w:rsid w:val="00B6166F"/>
    <w:rsid w:val="00B61D96"/>
    <w:rsid w:val="00B632A0"/>
    <w:rsid w:val="00B63E69"/>
    <w:rsid w:val="00B63F1C"/>
    <w:rsid w:val="00B6566D"/>
    <w:rsid w:val="00B667B2"/>
    <w:rsid w:val="00B670B7"/>
    <w:rsid w:val="00B67797"/>
    <w:rsid w:val="00B7006B"/>
    <w:rsid w:val="00B707A6"/>
    <w:rsid w:val="00B722B7"/>
    <w:rsid w:val="00B738A8"/>
    <w:rsid w:val="00B73C63"/>
    <w:rsid w:val="00B74E3D"/>
    <w:rsid w:val="00B751ED"/>
    <w:rsid w:val="00B753D1"/>
    <w:rsid w:val="00B7546B"/>
    <w:rsid w:val="00B75DEB"/>
    <w:rsid w:val="00B77BB8"/>
    <w:rsid w:val="00B8001F"/>
    <w:rsid w:val="00B80530"/>
    <w:rsid w:val="00B8111A"/>
    <w:rsid w:val="00B8264C"/>
    <w:rsid w:val="00B82FCA"/>
    <w:rsid w:val="00B83455"/>
    <w:rsid w:val="00B83666"/>
    <w:rsid w:val="00B842AA"/>
    <w:rsid w:val="00B844E8"/>
    <w:rsid w:val="00B84847"/>
    <w:rsid w:val="00B856F7"/>
    <w:rsid w:val="00B86CEF"/>
    <w:rsid w:val="00B86D06"/>
    <w:rsid w:val="00B87643"/>
    <w:rsid w:val="00B9032F"/>
    <w:rsid w:val="00B91103"/>
    <w:rsid w:val="00B9272C"/>
    <w:rsid w:val="00B93B68"/>
    <w:rsid w:val="00B94B98"/>
    <w:rsid w:val="00B94CAC"/>
    <w:rsid w:val="00B959AF"/>
    <w:rsid w:val="00BA02A0"/>
    <w:rsid w:val="00BA06B3"/>
    <w:rsid w:val="00BA3938"/>
    <w:rsid w:val="00BA5009"/>
    <w:rsid w:val="00BA62BD"/>
    <w:rsid w:val="00BA787B"/>
    <w:rsid w:val="00BB0A96"/>
    <w:rsid w:val="00BB0AA5"/>
    <w:rsid w:val="00BB0DC5"/>
    <w:rsid w:val="00BB1AE6"/>
    <w:rsid w:val="00BB20F2"/>
    <w:rsid w:val="00BB2E9B"/>
    <w:rsid w:val="00BB3EC0"/>
    <w:rsid w:val="00BB4EA3"/>
    <w:rsid w:val="00BB55E6"/>
    <w:rsid w:val="00BB67AE"/>
    <w:rsid w:val="00BC03CE"/>
    <w:rsid w:val="00BC27E2"/>
    <w:rsid w:val="00BC38BE"/>
    <w:rsid w:val="00BC4353"/>
    <w:rsid w:val="00BC5063"/>
    <w:rsid w:val="00BC5869"/>
    <w:rsid w:val="00BC59E6"/>
    <w:rsid w:val="00BC6078"/>
    <w:rsid w:val="00BD003A"/>
    <w:rsid w:val="00BD0BB1"/>
    <w:rsid w:val="00BD1276"/>
    <w:rsid w:val="00BD169E"/>
    <w:rsid w:val="00BD1D45"/>
    <w:rsid w:val="00BD2A72"/>
    <w:rsid w:val="00BD3099"/>
    <w:rsid w:val="00BD32D1"/>
    <w:rsid w:val="00BD35BD"/>
    <w:rsid w:val="00BD3E62"/>
    <w:rsid w:val="00BD4AF5"/>
    <w:rsid w:val="00BD4C4F"/>
    <w:rsid w:val="00BD580B"/>
    <w:rsid w:val="00BD674E"/>
    <w:rsid w:val="00BD73E6"/>
    <w:rsid w:val="00BE011E"/>
    <w:rsid w:val="00BE0818"/>
    <w:rsid w:val="00BE4889"/>
    <w:rsid w:val="00BE591A"/>
    <w:rsid w:val="00BE733D"/>
    <w:rsid w:val="00BE7B76"/>
    <w:rsid w:val="00BE7E9D"/>
    <w:rsid w:val="00BF06DF"/>
    <w:rsid w:val="00BF18F0"/>
    <w:rsid w:val="00BF2816"/>
    <w:rsid w:val="00BF321B"/>
    <w:rsid w:val="00BF3773"/>
    <w:rsid w:val="00BF3E14"/>
    <w:rsid w:val="00BF45FC"/>
    <w:rsid w:val="00BF4644"/>
    <w:rsid w:val="00BF4972"/>
    <w:rsid w:val="00BF4ADD"/>
    <w:rsid w:val="00BF568F"/>
    <w:rsid w:val="00BF75F3"/>
    <w:rsid w:val="00C00405"/>
    <w:rsid w:val="00C00D18"/>
    <w:rsid w:val="00C02C10"/>
    <w:rsid w:val="00C03B8D"/>
    <w:rsid w:val="00C04532"/>
    <w:rsid w:val="00C06D1A"/>
    <w:rsid w:val="00C0715D"/>
    <w:rsid w:val="00C07304"/>
    <w:rsid w:val="00C07812"/>
    <w:rsid w:val="00C078F3"/>
    <w:rsid w:val="00C07922"/>
    <w:rsid w:val="00C1356B"/>
    <w:rsid w:val="00C14AFC"/>
    <w:rsid w:val="00C15017"/>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AD"/>
    <w:rsid w:val="00C24CC7"/>
    <w:rsid w:val="00C274BF"/>
    <w:rsid w:val="00C27D67"/>
    <w:rsid w:val="00C31354"/>
    <w:rsid w:val="00C31672"/>
    <w:rsid w:val="00C317AA"/>
    <w:rsid w:val="00C31861"/>
    <w:rsid w:val="00C31CBA"/>
    <w:rsid w:val="00C3239E"/>
    <w:rsid w:val="00C325C5"/>
    <w:rsid w:val="00C33413"/>
    <w:rsid w:val="00C3399F"/>
    <w:rsid w:val="00C34AF4"/>
    <w:rsid w:val="00C34B1A"/>
    <w:rsid w:val="00C35709"/>
    <w:rsid w:val="00C3584C"/>
    <w:rsid w:val="00C36247"/>
    <w:rsid w:val="00C36B99"/>
    <w:rsid w:val="00C3716E"/>
    <w:rsid w:val="00C375D4"/>
    <w:rsid w:val="00C375F0"/>
    <w:rsid w:val="00C376BE"/>
    <w:rsid w:val="00C37FED"/>
    <w:rsid w:val="00C400EC"/>
    <w:rsid w:val="00C40F30"/>
    <w:rsid w:val="00C41580"/>
    <w:rsid w:val="00C4177E"/>
    <w:rsid w:val="00C42EF4"/>
    <w:rsid w:val="00C439C8"/>
    <w:rsid w:val="00C45646"/>
    <w:rsid w:val="00C45A53"/>
    <w:rsid w:val="00C45A69"/>
    <w:rsid w:val="00C46AA2"/>
    <w:rsid w:val="00C47480"/>
    <w:rsid w:val="00C47F30"/>
    <w:rsid w:val="00C52617"/>
    <w:rsid w:val="00C527A6"/>
    <w:rsid w:val="00C52C84"/>
    <w:rsid w:val="00C542F0"/>
    <w:rsid w:val="00C54BAB"/>
    <w:rsid w:val="00C54C99"/>
    <w:rsid w:val="00C55F0E"/>
    <w:rsid w:val="00C574AD"/>
    <w:rsid w:val="00C57CDB"/>
    <w:rsid w:val="00C60173"/>
    <w:rsid w:val="00C60A9B"/>
    <w:rsid w:val="00C6108B"/>
    <w:rsid w:val="00C61CD1"/>
    <w:rsid w:val="00C61D74"/>
    <w:rsid w:val="00C62190"/>
    <w:rsid w:val="00C641B8"/>
    <w:rsid w:val="00C67159"/>
    <w:rsid w:val="00C71CD9"/>
    <w:rsid w:val="00C71E87"/>
    <w:rsid w:val="00C723BC"/>
    <w:rsid w:val="00C725B1"/>
    <w:rsid w:val="00C729B3"/>
    <w:rsid w:val="00C73D1C"/>
    <w:rsid w:val="00C76CFB"/>
    <w:rsid w:val="00C8056A"/>
    <w:rsid w:val="00C80CDC"/>
    <w:rsid w:val="00C80D03"/>
    <w:rsid w:val="00C80D37"/>
    <w:rsid w:val="00C8151A"/>
    <w:rsid w:val="00C81770"/>
    <w:rsid w:val="00C81DB9"/>
    <w:rsid w:val="00C82355"/>
    <w:rsid w:val="00C82547"/>
    <w:rsid w:val="00C82609"/>
    <w:rsid w:val="00C82FB8"/>
    <w:rsid w:val="00C833DE"/>
    <w:rsid w:val="00C837A3"/>
    <w:rsid w:val="00C83E75"/>
    <w:rsid w:val="00C8447E"/>
    <w:rsid w:val="00C85C0F"/>
    <w:rsid w:val="00C871A7"/>
    <w:rsid w:val="00C8795F"/>
    <w:rsid w:val="00C90656"/>
    <w:rsid w:val="00C90923"/>
    <w:rsid w:val="00C90B26"/>
    <w:rsid w:val="00C93F19"/>
    <w:rsid w:val="00C94A9E"/>
    <w:rsid w:val="00C94D0F"/>
    <w:rsid w:val="00C95FF7"/>
    <w:rsid w:val="00C975ED"/>
    <w:rsid w:val="00C975F8"/>
    <w:rsid w:val="00C977BF"/>
    <w:rsid w:val="00CA084D"/>
    <w:rsid w:val="00CA19DD"/>
    <w:rsid w:val="00CA2591"/>
    <w:rsid w:val="00CA2619"/>
    <w:rsid w:val="00CA304A"/>
    <w:rsid w:val="00CA30F8"/>
    <w:rsid w:val="00CA5127"/>
    <w:rsid w:val="00CA532D"/>
    <w:rsid w:val="00CA7057"/>
    <w:rsid w:val="00CA74AE"/>
    <w:rsid w:val="00CB024B"/>
    <w:rsid w:val="00CB1435"/>
    <w:rsid w:val="00CB285C"/>
    <w:rsid w:val="00CB44D6"/>
    <w:rsid w:val="00CB59F5"/>
    <w:rsid w:val="00CB5FA0"/>
    <w:rsid w:val="00CB65EF"/>
    <w:rsid w:val="00CB709C"/>
    <w:rsid w:val="00CB770F"/>
    <w:rsid w:val="00CB7A46"/>
    <w:rsid w:val="00CC0111"/>
    <w:rsid w:val="00CC2CD1"/>
    <w:rsid w:val="00CC2E2A"/>
    <w:rsid w:val="00CC35B4"/>
    <w:rsid w:val="00CC3806"/>
    <w:rsid w:val="00CC3E73"/>
    <w:rsid w:val="00CC4478"/>
    <w:rsid w:val="00CC76CE"/>
    <w:rsid w:val="00CD0ABD"/>
    <w:rsid w:val="00CD259C"/>
    <w:rsid w:val="00CD2A6A"/>
    <w:rsid w:val="00CD332C"/>
    <w:rsid w:val="00CD4319"/>
    <w:rsid w:val="00CD4A96"/>
    <w:rsid w:val="00CD4B37"/>
    <w:rsid w:val="00CD593A"/>
    <w:rsid w:val="00CD6072"/>
    <w:rsid w:val="00CD65EA"/>
    <w:rsid w:val="00CE0AA2"/>
    <w:rsid w:val="00CE102F"/>
    <w:rsid w:val="00CE16B6"/>
    <w:rsid w:val="00CE28AE"/>
    <w:rsid w:val="00CE2C6B"/>
    <w:rsid w:val="00CE36AC"/>
    <w:rsid w:val="00CE3BD4"/>
    <w:rsid w:val="00CE3DDC"/>
    <w:rsid w:val="00CE57CE"/>
    <w:rsid w:val="00CE63EE"/>
    <w:rsid w:val="00CE7EE1"/>
    <w:rsid w:val="00CF024A"/>
    <w:rsid w:val="00CF04D9"/>
    <w:rsid w:val="00CF0C85"/>
    <w:rsid w:val="00CF16FB"/>
    <w:rsid w:val="00CF2295"/>
    <w:rsid w:val="00CF2DB1"/>
    <w:rsid w:val="00CF3BDE"/>
    <w:rsid w:val="00CF5369"/>
    <w:rsid w:val="00CF58A2"/>
    <w:rsid w:val="00CF5EA9"/>
    <w:rsid w:val="00CF6C66"/>
    <w:rsid w:val="00D00821"/>
    <w:rsid w:val="00D01789"/>
    <w:rsid w:val="00D02159"/>
    <w:rsid w:val="00D05533"/>
    <w:rsid w:val="00D06106"/>
    <w:rsid w:val="00D07A26"/>
    <w:rsid w:val="00D07A9D"/>
    <w:rsid w:val="00D07ABE"/>
    <w:rsid w:val="00D10BF9"/>
    <w:rsid w:val="00D10E77"/>
    <w:rsid w:val="00D112B5"/>
    <w:rsid w:val="00D1226D"/>
    <w:rsid w:val="00D12B66"/>
    <w:rsid w:val="00D13C57"/>
    <w:rsid w:val="00D13C5F"/>
    <w:rsid w:val="00D14538"/>
    <w:rsid w:val="00D14D5B"/>
    <w:rsid w:val="00D15594"/>
    <w:rsid w:val="00D16C90"/>
    <w:rsid w:val="00D21FC6"/>
    <w:rsid w:val="00D22431"/>
    <w:rsid w:val="00D22E7D"/>
    <w:rsid w:val="00D24B64"/>
    <w:rsid w:val="00D275A0"/>
    <w:rsid w:val="00D307A6"/>
    <w:rsid w:val="00D32D80"/>
    <w:rsid w:val="00D32DE1"/>
    <w:rsid w:val="00D3399A"/>
    <w:rsid w:val="00D33E3C"/>
    <w:rsid w:val="00D34858"/>
    <w:rsid w:val="00D35752"/>
    <w:rsid w:val="00D35FCD"/>
    <w:rsid w:val="00D36571"/>
    <w:rsid w:val="00D36C35"/>
    <w:rsid w:val="00D3747F"/>
    <w:rsid w:val="00D40F08"/>
    <w:rsid w:val="00D4197D"/>
    <w:rsid w:val="00D42073"/>
    <w:rsid w:val="00D43366"/>
    <w:rsid w:val="00D4400D"/>
    <w:rsid w:val="00D44185"/>
    <w:rsid w:val="00D45966"/>
    <w:rsid w:val="00D472EF"/>
    <w:rsid w:val="00D475F2"/>
    <w:rsid w:val="00D47AFC"/>
    <w:rsid w:val="00D50530"/>
    <w:rsid w:val="00D50F85"/>
    <w:rsid w:val="00D51A75"/>
    <w:rsid w:val="00D51CD2"/>
    <w:rsid w:val="00D52078"/>
    <w:rsid w:val="00D52509"/>
    <w:rsid w:val="00D53325"/>
    <w:rsid w:val="00D539CA"/>
    <w:rsid w:val="00D53BC9"/>
    <w:rsid w:val="00D53EF6"/>
    <w:rsid w:val="00D540C3"/>
    <w:rsid w:val="00D5423F"/>
    <w:rsid w:val="00D5432B"/>
    <w:rsid w:val="00D5494D"/>
    <w:rsid w:val="00D5636C"/>
    <w:rsid w:val="00D574CA"/>
    <w:rsid w:val="00D57819"/>
    <w:rsid w:val="00D57AAB"/>
    <w:rsid w:val="00D6009F"/>
    <w:rsid w:val="00D602E8"/>
    <w:rsid w:val="00D603CD"/>
    <w:rsid w:val="00D6072C"/>
    <w:rsid w:val="00D618A3"/>
    <w:rsid w:val="00D619BD"/>
    <w:rsid w:val="00D624D4"/>
    <w:rsid w:val="00D63961"/>
    <w:rsid w:val="00D666FA"/>
    <w:rsid w:val="00D66AA2"/>
    <w:rsid w:val="00D67DFE"/>
    <w:rsid w:val="00D703B9"/>
    <w:rsid w:val="00D70B9D"/>
    <w:rsid w:val="00D7246F"/>
    <w:rsid w:val="00D72906"/>
    <w:rsid w:val="00D72BC8"/>
    <w:rsid w:val="00D73E07"/>
    <w:rsid w:val="00D77034"/>
    <w:rsid w:val="00D80B8A"/>
    <w:rsid w:val="00D8130E"/>
    <w:rsid w:val="00D826B4"/>
    <w:rsid w:val="00D83A65"/>
    <w:rsid w:val="00D84566"/>
    <w:rsid w:val="00D863D3"/>
    <w:rsid w:val="00D8770B"/>
    <w:rsid w:val="00D87ED5"/>
    <w:rsid w:val="00D90A53"/>
    <w:rsid w:val="00D921DE"/>
    <w:rsid w:val="00D925DB"/>
    <w:rsid w:val="00D92951"/>
    <w:rsid w:val="00D932D9"/>
    <w:rsid w:val="00D94B05"/>
    <w:rsid w:val="00D9667F"/>
    <w:rsid w:val="00D96F3B"/>
    <w:rsid w:val="00D97566"/>
    <w:rsid w:val="00D97A0E"/>
    <w:rsid w:val="00DA19DB"/>
    <w:rsid w:val="00DA3460"/>
    <w:rsid w:val="00DA3D06"/>
    <w:rsid w:val="00DA454A"/>
    <w:rsid w:val="00DA4885"/>
    <w:rsid w:val="00DA542B"/>
    <w:rsid w:val="00DA617A"/>
    <w:rsid w:val="00DA6BC4"/>
    <w:rsid w:val="00DB17F3"/>
    <w:rsid w:val="00DB1BDF"/>
    <w:rsid w:val="00DB207F"/>
    <w:rsid w:val="00DB2B10"/>
    <w:rsid w:val="00DB4BC5"/>
    <w:rsid w:val="00DB5542"/>
    <w:rsid w:val="00DB565D"/>
    <w:rsid w:val="00DB6B0C"/>
    <w:rsid w:val="00DB7D1B"/>
    <w:rsid w:val="00DB7EDC"/>
    <w:rsid w:val="00DC040B"/>
    <w:rsid w:val="00DC0CA2"/>
    <w:rsid w:val="00DC176F"/>
    <w:rsid w:val="00DC2B1D"/>
    <w:rsid w:val="00DC46F9"/>
    <w:rsid w:val="00DC5953"/>
    <w:rsid w:val="00DC6CE0"/>
    <w:rsid w:val="00DC71E9"/>
    <w:rsid w:val="00DC744C"/>
    <w:rsid w:val="00DC77AA"/>
    <w:rsid w:val="00DD3BD5"/>
    <w:rsid w:val="00DD3C3F"/>
    <w:rsid w:val="00DD6EB7"/>
    <w:rsid w:val="00DD71F2"/>
    <w:rsid w:val="00DD7B13"/>
    <w:rsid w:val="00DD7CDB"/>
    <w:rsid w:val="00DE06F3"/>
    <w:rsid w:val="00DE0B41"/>
    <w:rsid w:val="00DE0E45"/>
    <w:rsid w:val="00DE2D6B"/>
    <w:rsid w:val="00DE2E19"/>
    <w:rsid w:val="00DE2F76"/>
    <w:rsid w:val="00DE385C"/>
    <w:rsid w:val="00DE6B30"/>
    <w:rsid w:val="00DF03EE"/>
    <w:rsid w:val="00DF15D7"/>
    <w:rsid w:val="00DF2F87"/>
    <w:rsid w:val="00DF2F90"/>
    <w:rsid w:val="00DF572D"/>
    <w:rsid w:val="00DF6004"/>
    <w:rsid w:val="00DF62B1"/>
    <w:rsid w:val="00DF6B0E"/>
    <w:rsid w:val="00DF6CC2"/>
    <w:rsid w:val="00E006E4"/>
    <w:rsid w:val="00E0273A"/>
    <w:rsid w:val="00E02AAD"/>
    <w:rsid w:val="00E04827"/>
    <w:rsid w:val="00E05090"/>
    <w:rsid w:val="00E05FA6"/>
    <w:rsid w:val="00E06E81"/>
    <w:rsid w:val="00E0769B"/>
    <w:rsid w:val="00E07CCB"/>
    <w:rsid w:val="00E07E4A"/>
    <w:rsid w:val="00E10930"/>
    <w:rsid w:val="00E126EA"/>
    <w:rsid w:val="00E13042"/>
    <w:rsid w:val="00E14AA4"/>
    <w:rsid w:val="00E15B45"/>
    <w:rsid w:val="00E20BFB"/>
    <w:rsid w:val="00E22530"/>
    <w:rsid w:val="00E226A7"/>
    <w:rsid w:val="00E24808"/>
    <w:rsid w:val="00E25624"/>
    <w:rsid w:val="00E26606"/>
    <w:rsid w:val="00E27E51"/>
    <w:rsid w:val="00E305A2"/>
    <w:rsid w:val="00E30F6A"/>
    <w:rsid w:val="00E31786"/>
    <w:rsid w:val="00E31E48"/>
    <w:rsid w:val="00E333D4"/>
    <w:rsid w:val="00E33B8F"/>
    <w:rsid w:val="00E34350"/>
    <w:rsid w:val="00E3465A"/>
    <w:rsid w:val="00E34BC9"/>
    <w:rsid w:val="00E34D55"/>
    <w:rsid w:val="00E353EC"/>
    <w:rsid w:val="00E40C5A"/>
    <w:rsid w:val="00E42D34"/>
    <w:rsid w:val="00E43245"/>
    <w:rsid w:val="00E43C5F"/>
    <w:rsid w:val="00E442AF"/>
    <w:rsid w:val="00E44D07"/>
    <w:rsid w:val="00E4679F"/>
    <w:rsid w:val="00E4690B"/>
    <w:rsid w:val="00E50337"/>
    <w:rsid w:val="00E50AAF"/>
    <w:rsid w:val="00E51072"/>
    <w:rsid w:val="00E5361C"/>
    <w:rsid w:val="00E53A47"/>
    <w:rsid w:val="00E53C1B"/>
    <w:rsid w:val="00E53D42"/>
    <w:rsid w:val="00E546AA"/>
    <w:rsid w:val="00E54D26"/>
    <w:rsid w:val="00E55109"/>
    <w:rsid w:val="00E56160"/>
    <w:rsid w:val="00E569A8"/>
    <w:rsid w:val="00E56EB9"/>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7B4"/>
    <w:rsid w:val="00E71C91"/>
    <w:rsid w:val="00E726E3"/>
    <w:rsid w:val="00E72769"/>
    <w:rsid w:val="00E72802"/>
    <w:rsid w:val="00E7304F"/>
    <w:rsid w:val="00E7400D"/>
    <w:rsid w:val="00E74E87"/>
    <w:rsid w:val="00E7504A"/>
    <w:rsid w:val="00E76C1D"/>
    <w:rsid w:val="00E775ED"/>
    <w:rsid w:val="00E80182"/>
    <w:rsid w:val="00E8027B"/>
    <w:rsid w:val="00E81437"/>
    <w:rsid w:val="00E821FC"/>
    <w:rsid w:val="00E826FC"/>
    <w:rsid w:val="00E856CA"/>
    <w:rsid w:val="00E85788"/>
    <w:rsid w:val="00E85E24"/>
    <w:rsid w:val="00E862A0"/>
    <w:rsid w:val="00E873C2"/>
    <w:rsid w:val="00E903F5"/>
    <w:rsid w:val="00E90F1A"/>
    <w:rsid w:val="00E9184B"/>
    <w:rsid w:val="00E91C1D"/>
    <w:rsid w:val="00E92064"/>
    <w:rsid w:val="00E921D6"/>
    <w:rsid w:val="00E933FD"/>
    <w:rsid w:val="00E936FC"/>
    <w:rsid w:val="00E94AC0"/>
    <w:rsid w:val="00E94F1F"/>
    <w:rsid w:val="00E9535F"/>
    <w:rsid w:val="00E96F06"/>
    <w:rsid w:val="00EA0980"/>
    <w:rsid w:val="00EA0A87"/>
    <w:rsid w:val="00EA1CDE"/>
    <w:rsid w:val="00EA2CE4"/>
    <w:rsid w:val="00EA48D0"/>
    <w:rsid w:val="00EA58B8"/>
    <w:rsid w:val="00EA6DCB"/>
    <w:rsid w:val="00EA7608"/>
    <w:rsid w:val="00EA7E52"/>
    <w:rsid w:val="00EB09CE"/>
    <w:rsid w:val="00EB1458"/>
    <w:rsid w:val="00EB1546"/>
    <w:rsid w:val="00EB158A"/>
    <w:rsid w:val="00EB2B96"/>
    <w:rsid w:val="00EB5ADB"/>
    <w:rsid w:val="00EC2DC9"/>
    <w:rsid w:val="00EC3BBA"/>
    <w:rsid w:val="00EC41D2"/>
    <w:rsid w:val="00EC4322"/>
    <w:rsid w:val="00EC5EE6"/>
    <w:rsid w:val="00EC662D"/>
    <w:rsid w:val="00EC700C"/>
    <w:rsid w:val="00EC70CD"/>
    <w:rsid w:val="00EC7BC9"/>
    <w:rsid w:val="00ED0281"/>
    <w:rsid w:val="00ED1083"/>
    <w:rsid w:val="00ED14F1"/>
    <w:rsid w:val="00ED1BAF"/>
    <w:rsid w:val="00ED1D86"/>
    <w:rsid w:val="00ED2181"/>
    <w:rsid w:val="00ED3892"/>
    <w:rsid w:val="00ED38EA"/>
    <w:rsid w:val="00ED5277"/>
    <w:rsid w:val="00ED573C"/>
    <w:rsid w:val="00ED6FC5"/>
    <w:rsid w:val="00ED783C"/>
    <w:rsid w:val="00EE1625"/>
    <w:rsid w:val="00EE24B1"/>
    <w:rsid w:val="00EE2AF3"/>
    <w:rsid w:val="00EE55B2"/>
    <w:rsid w:val="00EE5E19"/>
    <w:rsid w:val="00EE6EBD"/>
    <w:rsid w:val="00EE7898"/>
    <w:rsid w:val="00EE7B8A"/>
    <w:rsid w:val="00EE7DA9"/>
    <w:rsid w:val="00EF25F5"/>
    <w:rsid w:val="00EF34D3"/>
    <w:rsid w:val="00EF3E19"/>
    <w:rsid w:val="00EF3E58"/>
    <w:rsid w:val="00EF5DC4"/>
    <w:rsid w:val="00EF6B9E"/>
    <w:rsid w:val="00EF71A8"/>
    <w:rsid w:val="00EF7647"/>
    <w:rsid w:val="00F0138D"/>
    <w:rsid w:val="00F01880"/>
    <w:rsid w:val="00F020F2"/>
    <w:rsid w:val="00F02DE0"/>
    <w:rsid w:val="00F02F1D"/>
    <w:rsid w:val="00F0309E"/>
    <w:rsid w:val="00F037F8"/>
    <w:rsid w:val="00F03BFD"/>
    <w:rsid w:val="00F04D4B"/>
    <w:rsid w:val="00F04FF6"/>
    <w:rsid w:val="00F076BD"/>
    <w:rsid w:val="00F07753"/>
    <w:rsid w:val="00F10233"/>
    <w:rsid w:val="00F1079B"/>
    <w:rsid w:val="00F10977"/>
    <w:rsid w:val="00F109FC"/>
    <w:rsid w:val="00F10F35"/>
    <w:rsid w:val="00F12004"/>
    <w:rsid w:val="00F12E05"/>
    <w:rsid w:val="00F14289"/>
    <w:rsid w:val="00F1536E"/>
    <w:rsid w:val="00F16028"/>
    <w:rsid w:val="00F16589"/>
    <w:rsid w:val="00F1711A"/>
    <w:rsid w:val="00F1791D"/>
    <w:rsid w:val="00F17C9D"/>
    <w:rsid w:val="00F2061B"/>
    <w:rsid w:val="00F20716"/>
    <w:rsid w:val="00F21112"/>
    <w:rsid w:val="00F21413"/>
    <w:rsid w:val="00F215C2"/>
    <w:rsid w:val="00F21E4B"/>
    <w:rsid w:val="00F22429"/>
    <w:rsid w:val="00F22B38"/>
    <w:rsid w:val="00F23A5D"/>
    <w:rsid w:val="00F23F9A"/>
    <w:rsid w:val="00F2476E"/>
    <w:rsid w:val="00F2561F"/>
    <w:rsid w:val="00F2637D"/>
    <w:rsid w:val="00F27983"/>
    <w:rsid w:val="00F30293"/>
    <w:rsid w:val="00F31B8B"/>
    <w:rsid w:val="00F31D3A"/>
    <w:rsid w:val="00F33101"/>
    <w:rsid w:val="00F3387F"/>
    <w:rsid w:val="00F33A5A"/>
    <w:rsid w:val="00F342FD"/>
    <w:rsid w:val="00F34E9E"/>
    <w:rsid w:val="00F376B4"/>
    <w:rsid w:val="00F40BB0"/>
    <w:rsid w:val="00F40C3C"/>
    <w:rsid w:val="00F41684"/>
    <w:rsid w:val="00F41FB8"/>
    <w:rsid w:val="00F427C9"/>
    <w:rsid w:val="00F43278"/>
    <w:rsid w:val="00F43BEA"/>
    <w:rsid w:val="00F44247"/>
    <w:rsid w:val="00F44755"/>
    <w:rsid w:val="00F454F2"/>
    <w:rsid w:val="00F455E0"/>
    <w:rsid w:val="00F45E7C"/>
    <w:rsid w:val="00F47E6A"/>
    <w:rsid w:val="00F524F1"/>
    <w:rsid w:val="00F52E2E"/>
    <w:rsid w:val="00F5458D"/>
    <w:rsid w:val="00F54656"/>
    <w:rsid w:val="00F54F3A"/>
    <w:rsid w:val="00F55FA2"/>
    <w:rsid w:val="00F6137E"/>
    <w:rsid w:val="00F61833"/>
    <w:rsid w:val="00F625E2"/>
    <w:rsid w:val="00F628C3"/>
    <w:rsid w:val="00F65038"/>
    <w:rsid w:val="00F659E1"/>
    <w:rsid w:val="00F6611A"/>
    <w:rsid w:val="00F66C85"/>
    <w:rsid w:val="00F67EB1"/>
    <w:rsid w:val="00F70F96"/>
    <w:rsid w:val="00F713B1"/>
    <w:rsid w:val="00F7143D"/>
    <w:rsid w:val="00F7231C"/>
    <w:rsid w:val="00F73258"/>
    <w:rsid w:val="00F74286"/>
    <w:rsid w:val="00F74746"/>
    <w:rsid w:val="00F74A48"/>
    <w:rsid w:val="00F74B5E"/>
    <w:rsid w:val="00F74DF7"/>
    <w:rsid w:val="00F74EB9"/>
    <w:rsid w:val="00F775E8"/>
    <w:rsid w:val="00F808C5"/>
    <w:rsid w:val="00F81266"/>
    <w:rsid w:val="00F81299"/>
    <w:rsid w:val="00F832E1"/>
    <w:rsid w:val="00F85369"/>
    <w:rsid w:val="00F8576C"/>
    <w:rsid w:val="00F87DB6"/>
    <w:rsid w:val="00F90F58"/>
    <w:rsid w:val="00F91A0E"/>
    <w:rsid w:val="00F92AB6"/>
    <w:rsid w:val="00F93DC9"/>
    <w:rsid w:val="00F94619"/>
    <w:rsid w:val="00F94872"/>
    <w:rsid w:val="00F94EAA"/>
    <w:rsid w:val="00F9546B"/>
    <w:rsid w:val="00F967E0"/>
    <w:rsid w:val="00F96A6A"/>
    <w:rsid w:val="00F96EEF"/>
    <w:rsid w:val="00FA1240"/>
    <w:rsid w:val="00FA17BA"/>
    <w:rsid w:val="00FA2A8C"/>
    <w:rsid w:val="00FA5D88"/>
    <w:rsid w:val="00FA5DA4"/>
    <w:rsid w:val="00FA6D0A"/>
    <w:rsid w:val="00FA70DB"/>
    <w:rsid w:val="00FA751A"/>
    <w:rsid w:val="00FB0152"/>
    <w:rsid w:val="00FB04F6"/>
    <w:rsid w:val="00FB1482"/>
    <w:rsid w:val="00FB187F"/>
    <w:rsid w:val="00FB1A63"/>
    <w:rsid w:val="00FB33E4"/>
    <w:rsid w:val="00FB4B25"/>
    <w:rsid w:val="00FB6808"/>
    <w:rsid w:val="00FB6C2B"/>
    <w:rsid w:val="00FB75DB"/>
    <w:rsid w:val="00FB7C6A"/>
    <w:rsid w:val="00FC03CF"/>
    <w:rsid w:val="00FC0CA5"/>
    <w:rsid w:val="00FC1636"/>
    <w:rsid w:val="00FC18E0"/>
    <w:rsid w:val="00FC20C3"/>
    <w:rsid w:val="00FC29BA"/>
    <w:rsid w:val="00FC40D6"/>
    <w:rsid w:val="00FC551E"/>
    <w:rsid w:val="00FC5682"/>
    <w:rsid w:val="00FC5D43"/>
    <w:rsid w:val="00FC5EB5"/>
    <w:rsid w:val="00FC64E4"/>
    <w:rsid w:val="00FD030B"/>
    <w:rsid w:val="00FD1D53"/>
    <w:rsid w:val="00FD21E3"/>
    <w:rsid w:val="00FD2CBA"/>
    <w:rsid w:val="00FD3323"/>
    <w:rsid w:val="00FD3FB7"/>
    <w:rsid w:val="00FD554D"/>
    <w:rsid w:val="00FD5B24"/>
    <w:rsid w:val="00FE018B"/>
    <w:rsid w:val="00FE124A"/>
    <w:rsid w:val="00FE22F6"/>
    <w:rsid w:val="00FE2349"/>
    <w:rsid w:val="00FE2CB4"/>
    <w:rsid w:val="00FE31E9"/>
    <w:rsid w:val="00FE362B"/>
    <w:rsid w:val="00FE37EF"/>
    <w:rsid w:val="00FE46B2"/>
    <w:rsid w:val="00FE4726"/>
    <w:rsid w:val="00FE4B8F"/>
    <w:rsid w:val="00FE4C0A"/>
    <w:rsid w:val="00FE54BD"/>
    <w:rsid w:val="00FE5C16"/>
    <w:rsid w:val="00FE736A"/>
    <w:rsid w:val="00FE74C8"/>
    <w:rsid w:val="00FF0514"/>
    <w:rsid w:val="00FF0E49"/>
    <w:rsid w:val="00FF1F46"/>
    <w:rsid w:val="00FF2936"/>
    <w:rsid w:val="00FF373C"/>
    <w:rsid w:val="00FF5211"/>
    <w:rsid w:val="00FF5BE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CB65EF"/>
    <w:pPr>
      <w:keepNext/>
      <w:keepLines/>
      <w:spacing w:before="40"/>
      <w:outlineLvl w:val="3"/>
    </w:pPr>
    <w:rPr>
      <w:rFonts w:asciiTheme="majorHAnsi" w:eastAsiaTheme="majorEastAsia" w:hAnsiTheme="majorHAnsi" w:cstheme="majorBidi"/>
      <w:i/>
      <w:iCs/>
      <w:color w:val="365F91" w:themeColor="accent1" w:themeShade="BF"/>
      <w:sz w:val="18"/>
    </w:rPr>
  </w:style>
  <w:style w:type="paragraph" w:styleId="Heading5">
    <w:name w:val="heading 5"/>
    <w:basedOn w:val="Normal"/>
    <w:next w:val="Normal"/>
    <w:link w:val="Heading5Char"/>
    <w:uiPriority w:val="1"/>
    <w:semiHidden/>
    <w:unhideWhenUsed/>
    <w:qFormat/>
    <w:rsid w:val="00CB65EF"/>
    <w:pPr>
      <w:keepNext/>
      <w:keepLines/>
      <w:spacing w:before="40"/>
      <w:outlineLvl w:val="4"/>
    </w:pPr>
    <w:rPr>
      <w:b/>
      <w:bCs/>
      <w:i/>
      <w:iCs/>
      <w:sz w:val="26"/>
      <w:szCs w:val="2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1"/>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uiPriority w:val="1"/>
    <w:rsid w:val="00CB65EF"/>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uiPriority w:val="1"/>
    <w:semiHidden/>
    <w:rsid w:val="00CB65EF"/>
    <w:rPr>
      <w:b/>
      <w:bCs/>
      <w:i/>
      <w:iCs/>
      <w:sz w:val="26"/>
      <w:szCs w:val="26"/>
    </w:rPr>
  </w:style>
  <w:style w:type="paragraph" w:customStyle="1" w:styleId="SP990150">
    <w:name w:val="SP.9.90150"/>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5">
    <w:name w:val="SP.10.270375"/>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6">
    <w:name w:val="SP.10.27034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3">
    <w:name w:val="SP.11.20892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CB65EF"/>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CB65EF"/>
    <w:rPr>
      <w:b/>
      <w:bCs/>
      <w:color w:val="000000"/>
      <w:sz w:val="20"/>
      <w:szCs w:val="20"/>
    </w:rPr>
  </w:style>
  <w:style w:type="paragraph" w:customStyle="1" w:styleId="SP990151">
    <w:name w:val="SP.9.90151"/>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Default">
    <w:name w:val="Default"/>
    <w:rsid w:val="00CB65EF"/>
    <w:pPr>
      <w:autoSpaceDE w:val="0"/>
      <w:autoSpaceDN w:val="0"/>
      <w:adjustRightInd w:val="0"/>
    </w:pPr>
    <w:rPr>
      <w:color w:val="000000"/>
      <w:sz w:val="24"/>
      <w:szCs w:val="24"/>
    </w:rPr>
  </w:style>
  <w:style w:type="paragraph" w:customStyle="1" w:styleId="SP13282660">
    <w:name w:val="SP.13.282660"/>
    <w:basedOn w:val="Default"/>
    <w:next w:val="Default"/>
    <w:uiPriority w:val="99"/>
    <w:rsid w:val="00CB65EF"/>
    <w:rPr>
      <w:color w:val="auto"/>
    </w:rPr>
  </w:style>
  <w:style w:type="paragraph" w:customStyle="1" w:styleId="SP13282649">
    <w:name w:val="SP.13.282649"/>
    <w:basedOn w:val="Default"/>
    <w:next w:val="Default"/>
    <w:uiPriority w:val="99"/>
    <w:rsid w:val="00CB65EF"/>
    <w:rPr>
      <w:color w:val="auto"/>
    </w:rPr>
  </w:style>
  <w:style w:type="paragraph" w:customStyle="1" w:styleId="SP13282633">
    <w:name w:val="SP.13.282633"/>
    <w:basedOn w:val="Default"/>
    <w:next w:val="Default"/>
    <w:uiPriority w:val="99"/>
    <w:rsid w:val="00CB65EF"/>
    <w:rPr>
      <w:color w:val="auto"/>
    </w:rPr>
  </w:style>
  <w:style w:type="character" w:customStyle="1" w:styleId="SC13303114">
    <w:name w:val="SC.13.303114"/>
    <w:uiPriority w:val="99"/>
    <w:rsid w:val="00CB65EF"/>
    <w:rPr>
      <w:color w:val="000000"/>
      <w:sz w:val="22"/>
      <w:szCs w:val="22"/>
    </w:rPr>
  </w:style>
  <w:style w:type="character" w:customStyle="1" w:styleId="SC13303243">
    <w:name w:val="SC.13.303243"/>
    <w:uiPriority w:val="99"/>
    <w:rsid w:val="00CB65EF"/>
    <w:rPr>
      <w:color w:val="000000"/>
      <w:sz w:val="20"/>
      <w:szCs w:val="20"/>
    </w:rPr>
  </w:style>
  <w:style w:type="character" w:customStyle="1" w:styleId="SC13303301">
    <w:name w:val="SC.13.303301"/>
    <w:uiPriority w:val="99"/>
    <w:rsid w:val="00CB65EF"/>
    <w:rPr>
      <w:color w:val="000000"/>
      <w:sz w:val="20"/>
      <w:szCs w:val="20"/>
    </w:rPr>
  </w:style>
  <w:style w:type="paragraph" w:customStyle="1" w:styleId="Acronym">
    <w:name w:val="Acronym"/>
    <w:rsid w:val="00CB65EF"/>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CB65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CB65EF"/>
    <w:rPr>
      <w:color w:val="auto"/>
    </w:rPr>
  </w:style>
  <w:style w:type="paragraph" w:customStyle="1" w:styleId="SP8147495">
    <w:name w:val="SP.8.147495"/>
    <w:basedOn w:val="Default"/>
    <w:next w:val="Default"/>
    <w:uiPriority w:val="99"/>
    <w:rsid w:val="00CB65EF"/>
    <w:rPr>
      <w:color w:val="auto"/>
    </w:rPr>
  </w:style>
  <w:style w:type="paragraph" w:customStyle="1" w:styleId="SP8147466">
    <w:name w:val="SP.8.147466"/>
    <w:basedOn w:val="Default"/>
    <w:next w:val="Default"/>
    <w:uiPriority w:val="99"/>
    <w:rsid w:val="00CB65EF"/>
    <w:rPr>
      <w:color w:val="auto"/>
    </w:rPr>
  </w:style>
  <w:style w:type="paragraph" w:customStyle="1" w:styleId="SP8147457">
    <w:name w:val="SP.8.147457"/>
    <w:basedOn w:val="Default"/>
    <w:next w:val="Default"/>
    <w:uiPriority w:val="99"/>
    <w:rsid w:val="00CB65EF"/>
    <w:rPr>
      <w:color w:val="auto"/>
    </w:rPr>
  </w:style>
  <w:style w:type="character" w:customStyle="1" w:styleId="SC8278544">
    <w:name w:val="SC.8.278544"/>
    <w:uiPriority w:val="99"/>
    <w:rsid w:val="00CB65EF"/>
    <w:rPr>
      <w:color w:val="000000"/>
      <w:sz w:val="20"/>
      <w:szCs w:val="20"/>
    </w:rPr>
  </w:style>
  <w:style w:type="character" w:customStyle="1" w:styleId="SC8278612">
    <w:name w:val="SC.8.278612"/>
    <w:uiPriority w:val="99"/>
    <w:rsid w:val="00CB65EF"/>
    <w:rPr>
      <w:strike/>
      <w:color w:val="000000"/>
      <w:sz w:val="20"/>
      <w:szCs w:val="20"/>
    </w:rPr>
  </w:style>
  <w:style w:type="character" w:customStyle="1" w:styleId="SC8278585">
    <w:name w:val="SC.8.278585"/>
    <w:uiPriority w:val="99"/>
    <w:rsid w:val="00CB65EF"/>
    <w:rPr>
      <w:color w:val="000000"/>
      <w:sz w:val="20"/>
      <w:szCs w:val="20"/>
      <w:u w:val="single"/>
    </w:rPr>
  </w:style>
  <w:style w:type="paragraph" w:customStyle="1" w:styleId="SP9208934">
    <w:name w:val="SP.9.208934"/>
    <w:basedOn w:val="Default"/>
    <w:next w:val="Default"/>
    <w:uiPriority w:val="99"/>
    <w:rsid w:val="00CB65EF"/>
    <w:rPr>
      <w:color w:val="auto"/>
    </w:rPr>
  </w:style>
  <w:style w:type="paragraph" w:customStyle="1" w:styleId="SP9208903">
    <w:name w:val="SP.9.208903"/>
    <w:basedOn w:val="Default"/>
    <w:next w:val="Default"/>
    <w:uiPriority w:val="99"/>
    <w:rsid w:val="00CB65EF"/>
    <w:rPr>
      <w:color w:val="auto"/>
    </w:rPr>
  </w:style>
  <w:style w:type="paragraph" w:customStyle="1" w:styleId="SP9208900">
    <w:name w:val="SP.9.208900"/>
    <w:basedOn w:val="Default"/>
    <w:next w:val="Default"/>
    <w:uiPriority w:val="99"/>
    <w:rsid w:val="00CB65EF"/>
    <w:rPr>
      <w:color w:val="auto"/>
    </w:rPr>
  </w:style>
  <w:style w:type="paragraph" w:customStyle="1" w:styleId="SP9208948">
    <w:name w:val="SP.9.208948"/>
    <w:basedOn w:val="Default"/>
    <w:next w:val="Default"/>
    <w:uiPriority w:val="99"/>
    <w:rsid w:val="00CB65EF"/>
    <w:rPr>
      <w:color w:val="auto"/>
    </w:rPr>
  </w:style>
  <w:style w:type="paragraph" w:customStyle="1" w:styleId="SP9208906">
    <w:name w:val="SP.9.208906"/>
    <w:basedOn w:val="Default"/>
    <w:next w:val="Default"/>
    <w:uiPriority w:val="99"/>
    <w:rsid w:val="00CB65EF"/>
    <w:rPr>
      <w:color w:val="auto"/>
    </w:rPr>
  </w:style>
  <w:style w:type="paragraph" w:customStyle="1" w:styleId="SP10110631">
    <w:name w:val="SP.10.110631"/>
    <w:basedOn w:val="Default"/>
    <w:next w:val="Default"/>
    <w:uiPriority w:val="99"/>
    <w:rsid w:val="00CB65EF"/>
    <w:rPr>
      <w:color w:val="auto"/>
    </w:rPr>
  </w:style>
  <w:style w:type="paragraph" w:customStyle="1" w:styleId="SP10110632">
    <w:name w:val="SP.10.110632"/>
    <w:basedOn w:val="Default"/>
    <w:next w:val="Default"/>
    <w:uiPriority w:val="99"/>
    <w:rsid w:val="00CB65EF"/>
    <w:rPr>
      <w:color w:val="auto"/>
    </w:rPr>
  </w:style>
  <w:style w:type="paragraph" w:customStyle="1" w:styleId="SP10110649">
    <w:name w:val="SP.10.110649"/>
    <w:basedOn w:val="Default"/>
    <w:next w:val="Default"/>
    <w:uiPriority w:val="99"/>
    <w:rsid w:val="00CB65EF"/>
    <w:rPr>
      <w:color w:val="auto"/>
    </w:rPr>
  </w:style>
  <w:style w:type="paragraph" w:customStyle="1" w:styleId="SP10110599">
    <w:name w:val="SP.10.110599"/>
    <w:basedOn w:val="Default"/>
    <w:next w:val="Default"/>
    <w:uiPriority w:val="99"/>
    <w:rsid w:val="00CB65EF"/>
    <w:rPr>
      <w:rFonts w:ascii="Arial" w:hAnsi="Arial" w:cs="Arial"/>
      <w:color w:val="auto"/>
    </w:rPr>
  </w:style>
  <w:style w:type="paragraph" w:customStyle="1" w:styleId="SP10110602">
    <w:name w:val="SP.10.110602"/>
    <w:basedOn w:val="Default"/>
    <w:next w:val="Default"/>
    <w:uiPriority w:val="99"/>
    <w:rsid w:val="00CB65EF"/>
    <w:rPr>
      <w:rFonts w:ascii="Arial" w:hAnsi="Arial" w:cs="Arial"/>
      <w:color w:val="auto"/>
    </w:rPr>
  </w:style>
  <w:style w:type="paragraph" w:customStyle="1" w:styleId="SP10110593">
    <w:name w:val="SP.10.110593"/>
    <w:basedOn w:val="Default"/>
    <w:next w:val="Default"/>
    <w:uiPriority w:val="99"/>
    <w:rsid w:val="00CB65EF"/>
    <w:rPr>
      <w:rFonts w:ascii="Arial" w:hAnsi="Arial" w:cs="Arial"/>
      <w:color w:val="auto"/>
    </w:rPr>
  </w:style>
  <w:style w:type="character" w:customStyle="1" w:styleId="SC10323680">
    <w:name w:val="SC.10.323680"/>
    <w:uiPriority w:val="99"/>
    <w:rsid w:val="00CB65EF"/>
    <w:rPr>
      <w:rFonts w:ascii="Times New Roman" w:hAnsi="Times New Roman" w:cs="Times New Roman"/>
      <w:color w:val="000000"/>
      <w:sz w:val="20"/>
      <w:szCs w:val="20"/>
    </w:rPr>
  </w:style>
  <w:style w:type="character" w:customStyle="1" w:styleId="SC10323703">
    <w:name w:val="SC.10.323703"/>
    <w:uiPriority w:val="99"/>
    <w:rsid w:val="00CB65EF"/>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CB65EF"/>
    <w:rPr>
      <w:color w:val="auto"/>
    </w:rPr>
  </w:style>
  <w:style w:type="paragraph" w:styleId="Bibliography">
    <w:name w:val="Bibliography"/>
    <w:basedOn w:val="Normal"/>
    <w:next w:val="Normal"/>
    <w:uiPriority w:val="37"/>
    <w:semiHidden/>
    <w:unhideWhenUsed/>
    <w:rsid w:val="00CB65EF"/>
    <w:rPr>
      <w:sz w:val="18"/>
    </w:rPr>
  </w:style>
  <w:style w:type="paragraph" w:customStyle="1" w:styleId="SP9294950">
    <w:name w:val="SP.9.294950"/>
    <w:basedOn w:val="Default"/>
    <w:next w:val="Default"/>
    <w:uiPriority w:val="99"/>
    <w:rsid w:val="00CB65EF"/>
    <w:rPr>
      <w:rFonts w:ascii="Arial" w:hAnsi="Arial" w:cs="Arial"/>
      <w:color w:val="auto"/>
    </w:rPr>
  </w:style>
  <w:style w:type="paragraph" w:customStyle="1" w:styleId="SP9294919">
    <w:name w:val="SP.9.294919"/>
    <w:basedOn w:val="Default"/>
    <w:next w:val="Default"/>
    <w:uiPriority w:val="99"/>
    <w:rsid w:val="00CB65EF"/>
    <w:rPr>
      <w:rFonts w:ascii="Arial" w:hAnsi="Arial" w:cs="Arial"/>
      <w:color w:val="auto"/>
    </w:rPr>
  </w:style>
  <w:style w:type="paragraph" w:customStyle="1" w:styleId="SP9294964">
    <w:name w:val="SP.9.294964"/>
    <w:basedOn w:val="Default"/>
    <w:next w:val="Default"/>
    <w:uiPriority w:val="99"/>
    <w:rsid w:val="00CB65EF"/>
    <w:rPr>
      <w:rFonts w:ascii="Arial" w:hAnsi="Arial" w:cs="Arial"/>
      <w:color w:val="auto"/>
    </w:rPr>
  </w:style>
  <w:style w:type="paragraph" w:customStyle="1" w:styleId="SP9294922">
    <w:name w:val="SP.9.294922"/>
    <w:basedOn w:val="Default"/>
    <w:next w:val="Default"/>
    <w:uiPriority w:val="99"/>
    <w:rsid w:val="00CB65EF"/>
    <w:rPr>
      <w:rFonts w:ascii="Arial" w:hAnsi="Arial" w:cs="Arial"/>
      <w:color w:val="auto"/>
    </w:rPr>
  </w:style>
  <w:style w:type="paragraph" w:customStyle="1" w:styleId="SP9294913">
    <w:name w:val="SP.9.294913"/>
    <w:basedOn w:val="Default"/>
    <w:next w:val="Default"/>
    <w:uiPriority w:val="99"/>
    <w:rsid w:val="00CB65EF"/>
    <w:rPr>
      <w:color w:val="auto"/>
    </w:rPr>
  </w:style>
  <w:style w:type="paragraph" w:customStyle="1" w:styleId="SP9294924">
    <w:name w:val="SP.9.294924"/>
    <w:basedOn w:val="Default"/>
    <w:next w:val="Default"/>
    <w:uiPriority w:val="99"/>
    <w:rsid w:val="00CB65EF"/>
    <w:rPr>
      <w:color w:val="auto"/>
    </w:rPr>
  </w:style>
  <w:style w:type="paragraph" w:customStyle="1" w:styleId="SP10110604">
    <w:name w:val="SP.10.110604"/>
    <w:basedOn w:val="Default"/>
    <w:next w:val="Default"/>
    <w:uiPriority w:val="99"/>
    <w:rsid w:val="00CB65EF"/>
    <w:rPr>
      <w:color w:val="auto"/>
    </w:rPr>
  </w:style>
  <w:style w:type="character" w:customStyle="1" w:styleId="SC10323592">
    <w:name w:val="SC.10.323592"/>
    <w:uiPriority w:val="99"/>
    <w:rsid w:val="00CB65EF"/>
    <w:rPr>
      <w:color w:val="000000"/>
      <w:sz w:val="18"/>
      <w:szCs w:val="18"/>
    </w:rPr>
  </w:style>
  <w:style w:type="paragraph" w:customStyle="1" w:styleId="figuretext">
    <w:name w:val="figure text"/>
    <w:uiPriority w:val="99"/>
    <w:rsid w:val="00CB65EF"/>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CB65EF"/>
    <w:rPr>
      <w:color w:val="auto"/>
    </w:rPr>
  </w:style>
  <w:style w:type="paragraph" w:customStyle="1" w:styleId="SP11311324">
    <w:name w:val="SP.11.311324"/>
    <w:basedOn w:val="Default"/>
    <w:next w:val="Default"/>
    <w:uiPriority w:val="99"/>
    <w:rsid w:val="00CB65EF"/>
    <w:rPr>
      <w:color w:val="auto"/>
    </w:rPr>
  </w:style>
  <w:style w:type="paragraph" w:customStyle="1" w:styleId="SP11311301">
    <w:name w:val="SP.11.311301"/>
    <w:basedOn w:val="Default"/>
    <w:next w:val="Default"/>
    <w:uiPriority w:val="99"/>
    <w:rsid w:val="00CB65EF"/>
    <w:rPr>
      <w:color w:val="auto"/>
    </w:rPr>
  </w:style>
  <w:style w:type="character" w:customStyle="1" w:styleId="SC11274496">
    <w:name w:val="SC.11.274496"/>
    <w:uiPriority w:val="99"/>
    <w:rsid w:val="00CB65EF"/>
    <w:rPr>
      <w:color w:val="000000"/>
      <w:sz w:val="20"/>
      <w:szCs w:val="20"/>
      <w:u w:val="single"/>
    </w:rPr>
  </w:style>
  <w:style w:type="paragraph" w:customStyle="1" w:styleId="SP11311307">
    <w:name w:val="SP.11.311307"/>
    <w:basedOn w:val="Default"/>
    <w:next w:val="Default"/>
    <w:uiPriority w:val="99"/>
    <w:rsid w:val="00CB65EF"/>
    <w:rPr>
      <w:color w:val="auto"/>
    </w:rPr>
  </w:style>
  <w:style w:type="character" w:customStyle="1" w:styleId="SC11274497">
    <w:name w:val="SC.11.274497"/>
    <w:uiPriority w:val="99"/>
    <w:rsid w:val="00CB65EF"/>
    <w:rPr>
      <w:color w:val="000000"/>
      <w:sz w:val="20"/>
      <w:szCs w:val="20"/>
    </w:rPr>
  </w:style>
  <w:style w:type="character" w:customStyle="1" w:styleId="SC11274500">
    <w:name w:val="SC.11.274500"/>
    <w:uiPriority w:val="99"/>
    <w:rsid w:val="00CB65EF"/>
    <w:rPr>
      <w:b/>
      <w:bCs/>
      <w:i/>
      <w:iCs/>
      <w:color w:val="000000"/>
      <w:sz w:val="22"/>
      <w:szCs w:val="22"/>
    </w:rPr>
  </w:style>
  <w:style w:type="paragraph" w:customStyle="1" w:styleId="SP10151591">
    <w:name w:val="SP.10.151591"/>
    <w:basedOn w:val="Default"/>
    <w:next w:val="Default"/>
    <w:uiPriority w:val="99"/>
    <w:rsid w:val="00CB65EF"/>
    <w:rPr>
      <w:color w:val="auto"/>
    </w:rPr>
  </w:style>
  <w:style w:type="paragraph" w:customStyle="1" w:styleId="SP10151592">
    <w:name w:val="SP.10.151592"/>
    <w:basedOn w:val="Default"/>
    <w:next w:val="Default"/>
    <w:uiPriority w:val="99"/>
    <w:rsid w:val="00CB65EF"/>
    <w:rPr>
      <w:color w:val="auto"/>
    </w:rPr>
  </w:style>
  <w:style w:type="paragraph" w:customStyle="1" w:styleId="SP10151562">
    <w:name w:val="SP.10.151562"/>
    <w:basedOn w:val="Default"/>
    <w:next w:val="Default"/>
    <w:uiPriority w:val="99"/>
    <w:rsid w:val="00CB65EF"/>
    <w:rPr>
      <w:color w:val="auto"/>
    </w:rPr>
  </w:style>
  <w:style w:type="paragraph" w:customStyle="1" w:styleId="SP10151553">
    <w:name w:val="SP.10.151553"/>
    <w:basedOn w:val="Default"/>
    <w:next w:val="Default"/>
    <w:uiPriority w:val="99"/>
    <w:rsid w:val="00CB65EF"/>
    <w:rPr>
      <w:color w:val="auto"/>
    </w:rPr>
  </w:style>
  <w:style w:type="character" w:customStyle="1" w:styleId="SC10323643">
    <w:name w:val="SC.10.323643"/>
    <w:uiPriority w:val="99"/>
    <w:rsid w:val="00CB65EF"/>
    <w:rPr>
      <w:color w:val="208A20"/>
      <w:sz w:val="20"/>
      <w:szCs w:val="20"/>
      <w:u w:val="single"/>
    </w:rPr>
  </w:style>
  <w:style w:type="character" w:customStyle="1" w:styleId="SC10323589">
    <w:name w:val="SC.10.323589"/>
    <w:uiPriority w:val="99"/>
    <w:rsid w:val="00CB65EF"/>
    <w:rPr>
      <w:color w:val="000000"/>
      <w:sz w:val="20"/>
      <w:szCs w:val="20"/>
      <w:u w:val="single"/>
    </w:rPr>
  </w:style>
  <w:style w:type="paragraph" w:customStyle="1" w:styleId="SP465574">
    <w:name w:val="SP.4.65574"/>
    <w:basedOn w:val="Default"/>
    <w:next w:val="Default"/>
    <w:uiPriority w:val="99"/>
    <w:rsid w:val="00CB65EF"/>
    <w:rPr>
      <w:color w:val="auto"/>
    </w:rPr>
  </w:style>
  <w:style w:type="paragraph" w:customStyle="1" w:styleId="SP465575">
    <w:name w:val="SP.4.65575"/>
    <w:basedOn w:val="Default"/>
    <w:next w:val="Default"/>
    <w:uiPriority w:val="99"/>
    <w:rsid w:val="00CB65EF"/>
    <w:rPr>
      <w:color w:val="auto"/>
    </w:rPr>
  </w:style>
  <w:style w:type="character" w:customStyle="1" w:styleId="SC4204810">
    <w:name w:val="SC.4.204810"/>
    <w:uiPriority w:val="99"/>
    <w:rsid w:val="00CB65EF"/>
    <w:rPr>
      <w:color w:val="000000"/>
      <w:sz w:val="20"/>
      <w:szCs w:val="20"/>
    </w:rPr>
  </w:style>
  <w:style w:type="character" w:customStyle="1" w:styleId="SC4204813">
    <w:name w:val="SC.4.204813"/>
    <w:uiPriority w:val="99"/>
    <w:rsid w:val="00CB65EF"/>
    <w:rPr>
      <w:color w:val="000000"/>
      <w:sz w:val="20"/>
      <w:szCs w:val="20"/>
      <w:u w:val="single"/>
    </w:rPr>
  </w:style>
  <w:style w:type="paragraph" w:customStyle="1" w:styleId="SP465597">
    <w:name w:val="SP.4.65597"/>
    <w:basedOn w:val="Default"/>
    <w:next w:val="Default"/>
    <w:uiPriority w:val="99"/>
    <w:rsid w:val="00CB65EF"/>
    <w:rPr>
      <w:color w:val="auto"/>
    </w:rPr>
  </w:style>
  <w:style w:type="paragraph" w:customStyle="1" w:styleId="SP465537">
    <w:name w:val="SP.4.65537"/>
    <w:basedOn w:val="Default"/>
    <w:next w:val="Default"/>
    <w:uiPriority w:val="99"/>
    <w:rsid w:val="00CB65EF"/>
    <w:rPr>
      <w:color w:val="auto"/>
    </w:rPr>
  </w:style>
  <w:style w:type="character" w:customStyle="1" w:styleId="SC4204809">
    <w:name w:val="SC.4.204809"/>
    <w:uiPriority w:val="99"/>
    <w:rsid w:val="00CB65EF"/>
    <w:rPr>
      <w:b/>
      <w:bCs/>
      <w:color w:val="000000"/>
      <w:sz w:val="22"/>
      <w:szCs w:val="22"/>
    </w:rPr>
  </w:style>
  <w:style w:type="paragraph" w:customStyle="1" w:styleId="SP11225307">
    <w:name w:val="SP.11.225307"/>
    <w:basedOn w:val="Default"/>
    <w:next w:val="Default"/>
    <w:uiPriority w:val="99"/>
    <w:rsid w:val="00CB65EF"/>
    <w:rPr>
      <w:color w:val="auto"/>
    </w:rPr>
  </w:style>
  <w:style w:type="paragraph" w:customStyle="1" w:styleId="SP11225308">
    <w:name w:val="SP.11.225308"/>
    <w:basedOn w:val="Default"/>
    <w:next w:val="Default"/>
    <w:uiPriority w:val="99"/>
    <w:rsid w:val="00CB65EF"/>
    <w:rPr>
      <w:color w:val="auto"/>
    </w:rPr>
  </w:style>
  <w:style w:type="paragraph" w:customStyle="1" w:styleId="SP11225285">
    <w:name w:val="SP.11.225285"/>
    <w:basedOn w:val="Default"/>
    <w:next w:val="Default"/>
    <w:uiPriority w:val="99"/>
    <w:rsid w:val="00CB65EF"/>
    <w:rPr>
      <w:color w:val="auto"/>
    </w:rPr>
  </w:style>
  <w:style w:type="character" w:customStyle="1" w:styleId="SC11274443">
    <w:name w:val="SC.11.274443"/>
    <w:uiPriority w:val="99"/>
    <w:rsid w:val="00CB65EF"/>
    <w:rPr>
      <w:b/>
      <w:bCs/>
      <w:color w:val="000000"/>
      <w:sz w:val="22"/>
      <w:szCs w:val="22"/>
    </w:rPr>
  </w:style>
  <w:style w:type="paragraph" w:customStyle="1" w:styleId="SP10200743">
    <w:name w:val="SP.10.200743"/>
    <w:basedOn w:val="Default"/>
    <w:next w:val="Default"/>
    <w:uiPriority w:val="99"/>
    <w:rsid w:val="00CB65EF"/>
    <w:rPr>
      <w:rFonts w:ascii="Arial" w:hAnsi="Arial" w:cs="Arial"/>
      <w:color w:val="auto"/>
    </w:rPr>
  </w:style>
  <w:style w:type="paragraph" w:customStyle="1" w:styleId="SP10200744">
    <w:name w:val="SP.10.200744"/>
    <w:basedOn w:val="Default"/>
    <w:next w:val="Default"/>
    <w:uiPriority w:val="99"/>
    <w:rsid w:val="00CB65EF"/>
    <w:rPr>
      <w:rFonts w:ascii="Arial" w:hAnsi="Arial" w:cs="Arial"/>
      <w:color w:val="auto"/>
    </w:rPr>
  </w:style>
  <w:style w:type="paragraph" w:customStyle="1" w:styleId="SP10200714">
    <w:name w:val="SP.10.200714"/>
    <w:basedOn w:val="Default"/>
    <w:next w:val="Default"/>
    <w:uiPriority w:val="99"/>
    <w:rsid w:val="00CB65EF"/>
    <w:rPr>
      <w:rFonts w:ascii="Arial" w:hAnsi="Arial" w:cs="Arial"/>
      <w:color w:val="auto"/>
    </w:rPr>
  </w:style>
  <w:style w:type="paragraph" w:customStyle="1" w:styleId="SP10200705">
    <w:name w:val="SP.10.200705"/>
    <w:basedOn w:val="Default"/>
    <w:next w:val="Default"/>
    <w:uiPriority w:val="99"/>
    <w:rsid w:val="00CB65EF"/>
    <w:rPr>
      <w:color w:val="auto"/>
    </w:rPr>
  </w:style>
  <w:style w:type="paragraph" w:customStyle="1" w:styleId="SP10200716">
    <w:name w:val="SP.10.200716"/>
    <w:basedOn w:val="Default"/>
    <w:next w:val="Default"/>
    <w:uiPriority w:val="99"/>
    <w:rsid w:val="00CB65EF"/>
    <w:rPr>
      <w:color w:val="auto"/>
    </w:rPr>
  </w:style>
  <w:style w:type="character" w:customStyle="1" w:styleId="SC11274473">
    <w:name w:val="SC.11.274473"/>
    <w:uiPriority w:val="99"/>
    <w:rsid w:val="00CB65EF"/>
    <w:rPr>
      <w:color w:val="000000"/>
      <w:sz w:val="18"/>
      <w:szCs w:val="18"/>
      <w:u w:val="single"/>
    </w:rPr>
  </w:style>
  <w:style w:type="paragraph" w:customStyle="1" w:styleId="SP10200729">
    <w:name w:val="SP.10.200729"/>
    <w:basedOn w:val="Default"/>
    <w:next w:val="Default"/>
    <w:uiPriority w:val="99"/>
    <w:rsid w:val="00CB65EF"/>
    <w:rPr>
      <w:rFonts w:ascii="Arial" w:hAnsi="Arial" w:cs="Arial"/>
      <w:color w:val="auto"/>
    </w:rPr>
  </w:style>
  <w:style w:type="character" w:customStyle="1" w:styleId="SC9192516">
    <w:name w:val="SC.9.192516"/>
    <w:uiPriority w:val="99"/>
    <w:rsid w:val="00CB65EF"/>
    <w:rPr>
      <w:color w:val="000000"/>
      <w:sz w:val="20"/>
      <w:szCs w:val="20"/>
      <w:u w:val="single"/>
    </w:rPr>
  </w:style>
  <w:style w:type="character" w:customStyle="1" w:styleId="SC9192644">
    <w:name w:val="SC.9.192644"/>
    <w:uiPriority w:val="99"/>
    <w:rsid w:val="00CB65EF"/>
    <w:rPr>
      <w:i/>
      <w:iCs/>
      <w:color w:val="000000"/>
      <w:sz w:val="16"/>
      <w:szCs w:val="16"/>
    </w:rPr>
  </w:style>
  <w:style w:type="character" w:customStyle="1" w:styleId="SC9192639">
    <w:name w:val="SC.9.192639"/>
    <w:uiPriority w:val="99"/>
    <w:rsid w:val="00CB65EF"/>
    <w:rPr>
      <w:i/>
      <w:iCs/>
      <w:color w:val="000000"/>
      <w:sz w:val="16"/>
      <w:szCs w:val="16"/>
      <w:u w:val="single"/>
    </w:rPr>
  </w:style>
  <w:style w:type="character" w:customStyle="1" w:styleId="SC9192632">
    <w:name w:val="SC.9.192632"/>
    <w:uiPriority w:val="99"/>
    <w:rsid w:val="00CB65EF"/>
    <w:rPr>
      <w:strike/>
      <w:color w:val="000000"/>
      <w:sz w:val="20"/>
      <w:szCs w:val="20"/>
    </w:rPr>
  </w:style>
  <w:style w:type="paragraph" w:customStyle="1" w:styleId="SP9294936">
    <w:name w:val="SP.9.294936"/>
    <w:basedOn w:val="Default"/>
    <w:next w:val="Default"/>
    <w:uiPriority w:val="99"/>
    <w:rsid w:val="00CB65EF"/>
    <w:rPr>
      <w:rFonts w:ascii="Arial" w:hAnsi="Arial" w:cs="Arial"/>
      <w:color w:val="auto"/>
    </w:rPr>
  </w:style>
  <w:style w:type="paragraph" w:customStyle="1" w:styleId="SP9294975">
    <w:name w:val="SP.9.294975"/>
    <w:basedOn w:val="Default"/>
    <w:next w:val="Default"/>
    <w:uiPriority w:val="99"/>
    <w:rsid w:val="00CB65EF"/>
    <w:rPr>
      <w:color w:val="auto"/>
    </w:rPr>
  </w:style>
  <w:style w:type="paragraph" w:customStyle="1" w:styleId="SP794231">
    <w:name w:val="SP.7.94231"/>
    <w:basedOn w:val="Default"/>
    <w:next w:val="Default"/>
    <w:uiPriority w:val="99"/>
    <w:rsid w:val="00CB65EF"/>
    <w:rPr>
      <w:color w:val="auto"/>
    </w:rPr>
  </w:style>
  <w:style w:type="paragraph" w:customStyle="1" w:styleId="SP794232">
    <w:name w:val="SP.7.94232"/>
    <w:basedOn w:val="Default"/>
    <w:next w:val="Default"/>
    <w:uiPriority w:val="99"/>
    <w:rsid w:val="00CB65EF"/>
    <w:rPr>
      <w:color w:val="auto"/>
    </w:rPr>
  </w:style>
  <w:style w:type="paragraph" w:customStyle="1" w:styleId="SP794213">
    <w:name w:val="SP.7.94213"/>
    <w:basedOn w:val="Default"/>
    <w:next w:val="Default"/>
    <w:uiPriority w:val="99"/>
    <w:rsid w:val="00CB65EF"/>
    <w:rPr>
      <w:color w:val="auto"/>
    </w:rPr>
  </w:style>
  <w:style w:type="character" w:customStyle="1" w:styleId="SC7319501">
    <w:name w:val="SC.7.319501"/>
    <w:uiPriority w:val="99"/>
    <w:rsid w:val="00CB65EF"/>
    <w:rPr>
      <w:color w:val="000000"/>
      <w:sz w:val="20"/>
      <w:szCs w:val="20"/>
    </w:rPr>
  </w:style>
  <w:style w:type="character" w:customStyle="1" w:styleId="SC7319546">
    <w:name w:val="SC.7.319546"/>
    <w:uiPriority w:val="99"/>
    <w:rsid w:val="00CB65EF"/>
    <w:rPr>
      <w:strike/>
      <w:color w:val="FF0000"/>
      <w:sz w:val="20"/>
      <w:szCs w:val="20"/>
    </w:rPr>
  </w:style>
  <w:style w:type="character" w:customStyle="1" w:styleId="SC7319547">
    <w:name w:val="SC.7.319547"/>
    <w:uiPriority w:val="99"/>
    <w:rsid w:val="00CB65EF"/>
    <w:rPr>
      <w:color w:val="104490"/>
      <w:sz w:val="20"/>
      <w:szCs w:val="20"/>
      <w:u w:val="single"/>
    </w:rPr>
  </w:style>
  <w:style w:type="paragraph" w:customStyle="1" w:styleId="SP794218">
    <w:name w:val="SP.7.94218"/>
    <w:basedOn w:val="Default"/>
    <w:next w:val="Default"/>
    <w:uiPriority w:val="99"/>
    <w:rsid w:val="00CB65EF"/>
    <w:rPr>
      <w:color w:val="auto"/>
    </w:rPr>
  </w:style>
  <w:style w:type="paragraph" w:customStyle="1" w:styleId="SP9221222">
    <w:name w:val="SP.9.221222"/>
    <w:basedOn w:val="Default"/>
    <w:next w:val="Default"/>
    <w:uiPriority w:val="99"/>
    <w:rsid w:val="00CB65EF"/>
    <w:rPr>
      <w:rFonts w:ascii="Arial" w:hAnsi="Arial" w:cs="Arial"/>
      <w:color w:val="auto"/>
    </w:rPr>
  </w:style>
  <w:style w:type="paragraph" w:customStyle="1" w:styleId="SP9221191">
    <w:name w:val="SP.9.221191"/>
    <w:basedOn w:val="Default"/>
    <w:next w:val="Default"/>
    <w:uiPriority w:val="99"/>
    <w:rsid w:val="00CB65EF"/>
    <w:rPr>
      <w:rFonts w:ascii="Arial" w:hAnsi="Arial" w:cs="Arial"/>
      <w:color w:val="auto"/>
    </w:rPr>
  </w:style>
  <w:style w:type="paragraph" w:customStyle="1" w:styleId="SP9221236">
    <w:name w:val="SP.9.221236"/>
    <w:basedOn w:val="Default"/>
    <w:next w:val="Default"/>
    <w:uiPriority w:val="99"/>
    <w:rsid w:val="00CB65EF"/>
    <w:rPr>
      <w:rFonts w:ascii="Arial" w:hAnsi="Arial" w:cs="Arial"/>
      <w:color w:val="auto"/>
    </w:rPr>
  </w:style>
  <w:style w:type="paragraph" w:customStyle="1" w:styleId="SP9221194">
    <w:name w:val="SP.9.221194"/>
    <w:basedOn w:val="Default"/>
    <w:next w:val="Default"/>
    <w:uiPriority w:val="99"/>
    <w:rsid w:val="00CB65EF"/>
    <w:rPr>
      <w:rFonts w:ascii="Arial" w:hAnsi="Arial" w:cs="Arial"/>
      <w:color w:val="auto"/>
    </w:rPr>
  </w:style>
  <w:style w:type="character" w:customStyle="1" w:styleId="SC7319505">
    <w:name w:val="SC.7.319505"/>
    <w:uiPriority w:val="99"/>
    <w:rsid w:val="00CB65EF"/>
    <w:rPr>
      <w:b/>
      <w:bCs/>
      <w:color w:val="000000"/>
      <w:sz w:val="22"/>
      <w:szCs w:val="22"/>
    </w:rPr>
  </w:style>
  <w:style w:type="paragraph" w:customStyle="1" w:styleId="SP9221188">
    <w:name w:val="SP.9.221188"/>
    <w:basedOn w:val="Default"/>
    <w:next w:val="Default"/>
    <w:uiPriority w:val="99"/>
    <w:rsid w:val="00CB65EF"/>
    <w:rPr>
      <w:color w:val="auto"/>
    </w:rPr>
  </w:style>
  <w:style w:type="character" w:customStyle="1" w:styleId="SC9192654">
    <w:name w:val="SC.9.192654"/>
    <w:uiPriority w:val="99"/>
    <w:rsid w:val="00CB65EF"/>
    <w:rPr>
      <w:strike/>
      <w:color w:val="FF0000"/>
      <w:sz w:val="20"/>
      <w:szCs w:val="20"/>
    </w:rPr>
  </w:style>
  <w:style w:type="character" w:customStyle="1" w:styleId="SC9192689">
    <w:name w:val="SC.9.192689"/>
    <w:uiPriority w:val="99"/>
    <w:rsid w:val="00CB65EF"/>
    <w:rPr>
      <w:color w:val="104490"/>
      <w:sz w:val="20"/>
      <w:szCs w:val="20"/>
      <w:u w:val="single"/>
    </w:rPr>
  </w:style>
  <w:style w:type="paragraph" w:customStyle="1" w:styleId="SP9221185">
    <w:name w:val="SP.9.221185"/>
    <w:basedOn w:val="Default"/>
    <w:next w:val="Default"/>
    <w:uiPriority w:val="99"/>
    <w:rsid w:val="00CB65EF"/>
    <w:rPr>
      <w:color w:val="auto"/>
    </w:rPr>
  </w:style>
  <w:style w:type="paragraph" w:customStyle="1" w:styleId="SP9221210">
    <w:name w:val="SP.9.221210"/>
    <w:basedOn w:val="Default"/>
    <w:next w:val="Default"/>
    <w:uiPriority w:val="99"/>
    <w:rsid w:val="00CB65EF"/>
    <w:rPr>
      <w:color w:val="auto"/>
    </w:rPr>
  </w:style>
  <w:style w:type="character" w:customStyle="1" w:styleId="SC9192683">
    <w:name w:val="SC.9.192683"/>
    <w:uiPriority w:val="99"/>
    <w:rsid w:val="00CB65EF"/>
    <w:rPr>
      <w:strike/>
      <w:color w:val="904410"/>
      <w:sz w:val="20"/>
      <w:szCs w:val="20"/>
    </w:rPr>
  </w:style>
  <w:style w:type="character" w:customStyle="1" w:styleId="SC9192579">
    <w:name w:val="SC.9.192579"/>
    <w:uiPriority w:val="99"/>
    <w:rsid w:val="00CB65EF"/>
    <w:rPr>
      <w:color w:val="000000"/>
      <w:sz w:val="20"/>
      <w:szCs w:val="20"/>
    </w:rPr>
  </w:style>
  <w:style w:type="character" w:customStyle="1" w:styleId="SC9192742">
    <w:name w:val="SC.9.192742"/>
    <w:uiPriority w:val="99"/>
    <w:rsid w:val="00CB65EF"/>
    <w:rPr>
      <w:strike/>
      <w:color w:val="FF0000"/>
      <w:sz w:val="20"/>
      <w:szCs w:val="20"/>
    </w:rPr>
  </w:style>
  <w:style w:type="paragraph" w:customStyle="1" w:styleId="SP10319527">
    <w:name w:val="SP.10.319527"/>
    <w:basedOn w:val="Default"/>
    <w:next w:val="Default"/>
    <w:uiPriority w:val="99"/>
    <w:rsid w:val="00CB65EF"/>
    <w:rPr>
      <w:color w:val="auto"/>
    </w:rPr>
  </w:style>
  <w:style w:type="paragraph" w:customStyle="1" w:styleId="SP10319528">
    <w:name w:val="SP.10.319528"/>
    <w:basedOn w:val="Default"/>
    <w:next w:val="Default"/>
    <w:uiPriority w:val="99"/>
    <w:rsid w:val="00CB65EF"/>
    <w:rPr>
      <w:color w:val="auto"/>
    </w:rPr>
  </w:style>
  <w:style w:type="paragraph" w:customStyle="1" w:styleId="SP10319498">
    <w:name w:val="SP.10.319498"/>
    <w:basedOn w:val="Default"/>
    <w:next w:val="Default"/>
    <w:uiPriority w:val="99"/>
    <w:rsid w:val="00CB65EF"/>
    <w:rPr>
      <w:color w:val="auto"/>
    </w:rPr>
  </w:style>
  <w:style w:type="paragraph" w:customStyle="1" w:styleId="SP10319489">
    <w:name w:val="SP.10.319489"/>
    <w:basedOn w:val="Default"/>
    <w:next w:val="Default"/>
    <w:uiPriority w:val="99"/>
    <w:rsid w:val="00CB65EF"/>
    <w:rPr>
      <w:color w:val="auto"/>
    </w:rPr>
  </w:style>
  <w:style w:type="paragraph" w:customStyle="1" w:styleId="SP10155687">
    <w:name w:val="SP.10.155687"/>
    <w:basedOn w:val="Default"/>
    <w:next w:val="Default"/>
    <w:uiPriority w:val="99"/>
    <w:rsid w:val="00CB65EF"/>
    <w:rPr>
      <w:color w:val="auto"/>
    </w:rPr>
  </w:style>
  <w:style w:type="paragraph" w:customStyle="1" w:styleId="SP10155688">
    <w:name w:val="SP.10.155688"/>
    <w:basedOn w:val="Default"/>
    <w:next w:val="Default"/>
    <w:uiPriority w:val="99"/>
    <w:rsid w:val="00CB65EF"/>
    <w:rPr>
      <w:color w:val="auto"/>
    </w:rPr>
  </w:style>
  <w:style w:type="paragraph" w:customStyle="1" w:styleId="SP10155658">
    <w:name w:val="SP.10.155658"/>
    <w:basedOn w:val="Default"/>
    <w:next w:val="Default"/>
    <w:uiPriority w:val="99"/>
    <w:rsid w:val="00CB65EF"/>
    <w:rPr>
      <w:color w:val="auto"/>
    </w:rPr>
  </w:style>
  <w:style w:type="character" w:customStyle="1" w:styleId="SC10323725">
    <w:name w:val="SC.10.323725"/>
    <w:uiPriority w:val="99"/>
    <w:rsid w:val="00CB65EF"/>
    <w:rPr>
      <w:strike/>
      <w:color w:val="000000"/>
    </w:rPr>
  </w:style>
  <w:style w:type="character" w:customStyle="1" w:styleId="SC10323681">
    <w:name w:val="SC.10.323681"/>
    <w:uiPriority w:val="99"/>
    <w:rsid w:val="00CB65EF"/>
    <w:rPr>
      <w:strike/>
      <w:color w:val="000000"/>
      <w:sz w:val="20"/>
      <w:szCs w:val="20"/>
    </w:rPr>
  </w:style>
  <w:style w:type="character" w:customStyle="1" w:styleId="SC10323729">
    <w:name w:val="SC.10.323729"/>
    <w:uiPriority w:val="99"/>
    <w:rsid w:val="00CB65EF"/>
    <w:rPr>
      <w:strike/>
      <w:color w:val="FF0000"/>
      <w:sz w:val="20"/>
      <w:szCs w:val="20"/>
    </w:rPr>
  </w:style>
  <w:style w:type="character" w:customStyle="1" w:styleId="SC10323677">
    <w:name w:val="SC.10.323677"/>
    <w:uiPriority w:val="99"/>
    <w:rsid w:val="00CB65EF"/>
    <w:rPr>
      <w:color w:val="104490"/>
      <w:sz w:val="20"/>
      <w:szCs w:val="20"/>
      <w:u w:val="single"/>
    </w:rPr>
  </w:style>
  <w:style w:type="paragraph" w:customStyle="1" w:styleId="SP10155655">
    <w:name w:val="SP.10.155655"/>
    <w:basedOn w:val="Default"/>
    <w:next w:val="Default"/>
    <w:uiPriority w:val="99"/>
    <w:rsid w:val="00CB65EF"/>
    <w:rPr>
      <w:rFonts w:ascii="Arial" w:hAnsi="Arial" w:cs="Arial"/>
      <w:color w:val="auto"/>
    </w:rPr>
  </w:style>
  <w:style w:type="paragraph" w:customStyle="1" w:styleId="SP10155649">
    <w:name w:val="SP.10.155649"/>
    <w:basedOn w:val="Default"/>
    <w:next w:val="Default"/>
    <w:uiPriority w:val="99"/>
    <w:rsid w:val="00CB65EF"/>
    <w:rPr>
      <w:color w:val="auto"/>
    </w:rPr>
  </w:style>
  <w:style w:type="paragraph" w:customStyle="1" w:styleId="SP10155660">
    <w:name w:val="SP.10.155660"/>
    <w:basedOn w:val="Default"/>
    <w:next w:val="Default"/>
    <w:uiPriority w:val="99"/>
    <w:rsid w:val="00CB65EF"/>
    <w:rPr>
      <w:color w:val="auto"/>
    </w:rPr>
  </w:style>
  <w:style w:type="paragraph" w:styleId="BodyText">
    <w:name w:val="Body Text"/>
    <w:basedOn w:val="Normal"/>
    <w:link w:val="BodyTextChar"/>
    <w:uiPriority w:val="1"/>
    <w:unhideWhenUsed/>
    <w:qFormat/>
    <w:rsid w:val="00CB65EF"/>
    <w:pPr>
      <w:spacing w:after="120"/>
    </w:pPr>
    <w:rPr>
      <w:sz w:val="18"/>
    </w:rPr>
  </w:style>
  <w:style w:type="character" w:customStyle="1" w:styleId="BodyTextChar">
    <w:name w:val="Body Text Char"/>
    <w:basedOn w:val="DefaultParagraphFont"/>
    <w:link w:val="BodyText"/>
    <w:uiPriority w:val="1"/>
    <w:rsid w:val="00CB65EF"/>
    <w:rPr>
      <w:sz w:val="18"/>
      <w:lang w:val="en-GB" w:eastAsia="en-US"/>
    </w:rPr>
  </w:style>
  <w:style w:type="character" w:customStyle="1" w:styleId="Heading1Char">
    <w:name w:val="Heading 1 Char"/>
    <w:basedOn w:val="DefaultParagraphFont"/>
    <w:link w:val="Heading1"/>
    <w:uiPriority w:val="1"/>
    <w:rsid w:val="00CB65EF"/>
    <w:rPr>
      <w:rFonts w:ascii="Arial" w:hAnsi="Arial"/>
      <w:b/>
      <w:sz w:val="32"/>
      <w:u w:val="single"/>
      <w:lang w:val="en-GB" w:eastAsia="en-US"/>
    </w:rPr>
  </w:style>
  <w:style w:type="character" w:customStyle="1" w:styleId="Heading2Char">
    <w:name w:val="Heading 2 Char"/>
    <w:basedOn w:val="DefaultParagraphFont"/>
    <w:link w:val="Heading2"/>
    <w:uiPriority w:val="1"/>
    <w:rsid w:val="00CB65EF"/>
    <w:rPr>
      <w:rFonts w:ascii="Arial" w:hAnsi="Arial"/>
      <w:b/>
      <w:sz w:val="28"/>
      <w:u w:val="single"/>
      <w:lang w:val="en-GB" w:eastAsia="en-US"/>
    </w:rPr>
  </w:style>
  <w:style w:type="character" w:customStyle="1" w:styleId="Heading3Char">
    <w:name w:val="Heading 3 Char"/>
    <w:basedOn w:val="DefaultParagraphFont"/>
    <w:link w:val="Heading3"/>
    <w:uiPriority w:val="1"/>
    <w:rsid w:val="00CB65EF"/>
    <w:rPr>
      <w:rFonts w:ascii="Arial" w:hAnsi="Arial"/>
      <w:b/>
      <w:sz w:val="24"/>
      <w:lang w:val="en-GB" w:eastAsia="en-US"/>
    </w:rPr>
  </w:style>
  <w:style w:type="paragraph" w:customStyle="1" w:styleId="TableParagraph">
    <w:name w:val="Table Paragraph"/>
    <w:basedOn w:val="Normal"/>
    <w:uiPriority w:val="1"/>
    <w:qFormat/>
    <w:rsid w:val="00CB65EF"/>
    <w:pPr>
      <w:widowControl w:val="0"/>
      <w:autoSpaceDE w:val="0"/>
      <w:autoSpaceDN w:val="0"/>
      <w:adjustRightInd w:val="0"/>
    </w:pPr>
    <w:rPr>
      <w:rFonts w:eastAsiaTheme="minorEastAsia"/>
      <w:sz w:val="24"/>
      <w:szCs w:val="24"/>
      <w:lang w:val="en-US"/>
    </w:rPr>
  </w:style>
  <w:style w:type="paragraph" w:customStyle="1" w:styleId="Heading51">
    <w:name w:val="Heading 51"/>
    <w:basedOn w:val="Normal"/>
    <w:next w:val="Normal"/>
    <w:uiPriority w:val="1"/>
    <w:qFormat/>
    <w:rsid w:val="00CB65EF"/>
    <w:pPr>
      <w:widowControl w:val="0"/>
      <w:autoSpaceDE w:val="0"/>
      <w:autoSpaceDN w:val="0"/>
      <w:adjustRightInd w:val="0"/>
      <w:spacing w:line="217" w:lineRule="exact"/>
      <w:ind w:left="106"/>
      <w:outlineLvl w:val="4"/>
    </w:pPr>
    <w:rPr>
      <w:rFonts w:eastAsia="Times New Roman"/>
      <w:b/>
      <w:bCs/>
      <w:i/>
      <w:iCs/>
      <w:sz w:val="20"/>
      <w:lang w:val="en-US"/>
    </w:rPr>
  </w:style>
  <w:style w:type="numbering" w:customStyle="1" w:styleId="NoList1">
    <w:name w:val="No List1"/>
    <w:next w:val="NoList"/>
    <w:uiPriority w:val="99"/>
    <w:semiHidden/>
    <w:unhideWhenUsed/>
    <w:rsid w:val="00CB65EF"/>
  </w:style>
  <w:style w:type="character" w:customStyle="1" w:styleId="Heading5Char1">
    <w:name w:val="Heading 5 Char1"/>
    <w:basedOn w:val="DefaultParagraphFont"/>
    <w:semiHidden/>
    <w:rsid w:val="00CB65EF"/>
    <w:rPr>
      <w:rFonts w:asciiTheme="majorHAnsi" w:eastAsiaTheme="majorEastAsia" w:hAnsiTheme="majorHAnsi" w:cstheme="majorBidi"/>
      <w:color w:val="365F91" w:themeColor="accent1" w:themeShade="BF"/>
      <w:sz w:val="18"/>
      <w:lang w:val="en-GB" w:eastAsia="en-US"/>
    </w:rPr>
  </w:style>
  <w:style w:type="numbering" w:customStyle="1" w:styleId="NoList2">
    <w:name w:val="No List2"/>
    <w:next w:val="NoList"/>
    <w:uiPriority w:val="99"/>
    <w:semiHidden/>
    <w:unhideWhenUsed/>
    <w:rsid w:val="00CB65EF"/>
  </w:style>
  <w:style w:type="paragraph" w:customStyle="1" w:styleId="msonormal0">
    <w:name w:val="msonormal"/>
    <w:basedOn w:val="Normal"/>
    <w:rsid w:val="00CB65EF"/>
    <w:pPr>
      <w:spacing w:before="100" w:beforeAutospacing="1" w:after="100" w:afterAutospacing="1"/>
    </w:pPr>
    <w:rPr>
      <w:rFonts w:eastAsia="Times New Roman"/>
      <w:sz w:val="24"/>
      <w:szCs w:val="24"/>
      <w:lang w:val="en-US"/>
    </w:rPr>
  </w:style>
  <w:style w:type="character" w:styleId="FollowedHyperlink">
    <w:name w:val="FollowedHyperlink"/>
    <w:basedOn w:val="DefaultParagraphFont"/>
    <w:uiPriority w:val="99"/>
    <w:semiHidden/>
    <w:unhideWhenUsed/>
    <w:rsid w:val="00CB65EF"/>
    <w:rPr>
      <w:color w:val="800080"/>
      <w:u w:val="single"/>
    </w:rPr>
  </w:style>
  <w:style w:type="numbering" w:customStyle="1" w:styleId="NoList3">
    <w:name w:val="No List3"/>
    <w:next w:val="NoList"/>
    <w:uiPriority w:val="99"/>
    <w:semiHidden/>
    <w:unhideWhenUsed/>
    <w:rsid w:val="00CB65EF"/>
  </w:style>
  <w:style w:type="character" w:styleId="Strong">
    <w:name w:val="Strong"/>
    <w:basedOn w:val="DefaultParagraphFont"/>
    <w:qFormat/>
    <w:rsid w:val="009C75C8"/>
    <w:rPr>
      <w:b/>
      <w:bCs/>
    </w:rPr>
  </w:style>
  <w:style w:type="character" w:styleId="UnresolvedMention">
    <w:name w:val="Unresolved Mention"/>
    <w:basedOn w:val="DefaultParagraphFont"/>
    <w:uiPriority w:val="99"/>
    <w:semiHidden/>
    <w:unhideWhenUsed/>
    <w:rsid w:val="00D54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46939532">
      <w:bodyDiv w:val="1"/>
      <w:marLeft w:val="0"/>
      <w:marRight w:val="0"/>
      <w:marTop w:val="0"/>
      <w:marBottom w:val="0"/>
      <w:divBdr>
        <w:top w:val="none" w:sz="0" w:space="0" w:color="auto"/>
        <w:left w:val="none" w:sz="0" w:space="0" w:color="auto"/>
        <w:bottom w:val="none" w:sz="0" w:space="0" w:color="auto"/>
        <w:right w:val="none" w:sz="0" w:space="0" w:color="auto"/>
      </w:divBdr>
    </w:div>
    <w:div w:id="17855036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747288">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485018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544546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1502467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12198623">
      <w:bodyDiv w:val="1"/>
      <w:marLeft w:val="0"/>
      <w:marRight w:val="0"/>
      <w:marTop w:val="0"/>
      <w:marBottom w:val="0"/>
      <w:divBdr>
        <w:top w:val="none" w:sz="0" w:space="0" w:color="auto"/>
        <w:left w:val="none" w:sz="0" w:space="0" w:color="auto"/>
        <w:bottom w:val="none" w:sz="0" w:space="0" w:color="auto"/>
        <w:right w:val="none" w:sz="0" w:space="0" w:color="auto"/>
      </w:divBdr>
    </w:div>
    <w:div w:id="916743305">
      <w:bodyDiv w:val="1"/>
      <w:marLeft w:val="0"/>
      <w:marRight w:val="0"/>
      <w:marTop w:val="0"/>
      <w:marBottom w:val="0"/>
      <w:divBdr>
        <w:top w:val="none" w:sz="0" w:space="0" w:color="auto"/>
        <w:left w:val="none" w:sz="0" w:space="0" w:color="auto"/>
        <w:bottom w:val="none" w:sz="0" w:space="0" w:color="auto"/>
        <w:right w:val="none" w:sz="0" w:space="0" w:color="auto"/>
      </w:divBdr>
    </w:div>
    <w:div w:id="941492998">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2297563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4304580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68688055">
      <w:bodyDiv w:val="1"/>
      <w:marLeft w:val="0"/>
      <w:marRight w:val="0"/>
      <w:marTop w:val="0"/>
      <w:marBottom w:val="0"/>
      <w:divBdr>
        <w:top w:val="none" w:sz="0" w:space="0" w:color="auto"/>
        <w:left w:val="none" w:sz="0" w:space="0" w:color="auto"/>
        <w:bottom w:val="none" w:sz="0" w:space="0" w:color="auto"/>
        <w:right w:val="none" w:sz="0" w:space="0" w:color="auto"/>
      </w:divBdr>
    </w:div>
    <w:div w:id="157419926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212907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3301686">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64790975">
      <w:bodyDiv w:val="1"/>
      <w:marLeft w:val="0"/>
      <w:marRight w:val="0"/>
      <w:marTop w:val="0"/>
      <w:marBottom w:val="0"/>
      <w:divBdr>
        <w:top w:val="none" w:sz="0" w:space="0" w:color="auto"/>
        <w:left w:val="none" w:sz="0" w:space="0" w:color="auto"/>
        <w:bottom w:val="none" w:sz="0" w:space="0" w:color="auto"/>
        <w:right w:val="none" w:sz="0" w:space="0" w:color="auto"/>
      </w:divBdr>
    </w:div>
    <w:div w:id="206937322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534-13-00be-cr-ml-reconfiguration.docx" TargetMode="External"/><Relationship Id="rId18" Type="http://schemas.openxmlformats.org/officeDocument/2006/relationships/hyperlink" Target="https://mentor.ieee.org/802.11/dcn/21/11-21-1299-02-00be-cc36-cr-bqr-for-320mhz.docx" TargetMode="External"/><Relationship Id="rId26" Type="http://schemas.openxmlformats.org/officeDocument/2006/relationships/hyperlink" Target="https://mentor.ieee.org/802.11/dcn/22/11-22-0411-03-00bd-p802-11bd-report-to-ec-on-approval-to-go-to-sa-ballot.pptx" TargetMode="External"/><Relationship Id="rId3" Type="http://schemas.openxmlformats.org/officeDocument/2006/relationships/customXml" Target="../customXml/item3.xml"/><Relationship Id="rId21" Type="http://schemas.openxmlformats.org/officeDocument/2006/relationships/hyperlink" Target="https://mentor.ieee.org/802.11/dcn/21/11-21-1271-04-00be-cc36-cr-on-ft-action-frame.doc"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2/11-22-0077-02-00be-cr-for-cids-on-ppdu-end-time-alignment.docx" TargetMode="External"/><Relationship Id="rId17" Type="http://schemas.openxmlformats.org/officeDocument/2006/relationships/hyperlink" Target="https://mentor.ieee.org/802.11/dcn/21/11-21-1299-02-00be-cc36-cr-bqr-for-320mhz.docx" TargetMode="External"/><Relationship Id="rId25" Type="http://schemas.openxmlformats.org/officeDocument/2006/relationships/hyperlink" Target="https://mentor.ieee.org/802.11/dcn/22/11-22-0411-03-00bd-p802-11bd-report-to-ec-on-approval-to-go-to-sa-ballot.ppt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1/11-21-1299-02-00be-cc36-cr-bqr-for-320mhz.docx" TargetMode="External"/><Relationship Id="rId20" Type="http://schemas.openxmlformats.org/officeDocument/2006/relationships/hyperlink" Target="https://mentor.ieee.org/802.11/dcn/21/11-21-2009-07-00be-cr-for-3-2.docx" TargetMode="External"/><Relationship Id="rId29" Type="http://schemas.openxmlformats.org/officeDocument/2006/relationships/hyperlink" Target="https://mentor.ieee.org/802.11/dcn/21/11-21-1299-02-00be-cc36-cr-bqr-for-320mhz.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339-03-00be-cc36-cr-for-35-3-15-7.docx" TargetMode="External"/><Relationship Id="rId24" Type="http://schemas.openxmlformats.org/officeDocument/2006/relationships/hyperlink" Target="https://mentor.ieee.org/802.11/dcn/21/11-21-0411-03-00be-proposed-resolution-to-11be-cc34-cids-on-gtk-for-mlo.docx"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1/dcn/21/11-21-0411-03-00be-proposed-resolution-to-11be-cc34-cids-on-gtk-for-mlo.docx" TargetMode="External"/><Relationship Id="rId23" Type="http://schemas.openxmlformats.org/officeDocument/2006/relationships/hyperlink" Target="https://mentor.ieee.org/802.11/dcn/20/11-20-1903-03-00be-random-access-for-11be.pptx" TargetMode="External"/><Relationship Id="rId28" Type="http://schemas.openxmlformats.org/officeDocument/2006/relationships/hyperlink" Target="https://mentor.ieee.org/802.11/dcn/21/11-21-1452-01-00be-cr-for-probe-request-variant-mle.docx" TargetMode="External"/><Relationship Id="rId10" Type="http://schemas.openxmlformats.org/officeDocument/2006/relationships/endnotes" Target="endnotes.xml"/><Relationship Id="rId19" Type="http://schemas.openxmlformats.org/officeDocument/2006/relationships/hyperlink" Target="https://mentor.ieee.org/802.11/dcn/21/11-21-1299-02-00be-cc36-cr-bqr-for-320mhz.docx"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1260-01-00be-proposed-resolution-to-11be-cc36-cids-on-group-addressed-data-frame-duplicate-detection.docx" TargetMode="External"/><Relationship Id="rId22" Type="http://schemas.openxmlformats.org/officeDocument/2006/relationships/hyperlink" Target="https://mentor.ieee.org/802.11/dcn/20/11-20-1903-03-00be-random-access-for-11be.pptx" TargetMode="External"/><Relationship Id="rId27" Type="http://schemas.openxmlformats.org/officeDocument/2006/relationships/hyperlink" Target="https://mentor.ieee.org/802.11/dcn/21/11-21-1452-01-00be-cr-for-probe-request-variant-mle.docx" TargetMode="External"/><Relationship Id="rId30" Type="http://schemas.openxmlformats.org/officeDocument/2006/relationships/hyperlink" Target="https://mentor.ieee.org/802.11/dcn/21/11-21-1299-02-00be-cc36-cr-bqr-for-320mhz.docx"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E176B-7E1C-4DE2-B58A-4FB0AD1A4D2F}">
  <ds:schemaRefs>
    <ds:schemaRef ds:uri="http://schemas.openxmlformats.org/officeDocument/2006/bibliography"/>
  </ds:schemaRefs>
</ds:datastoreItem>
</file>

<file path=customXml/itemProps2.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5B267C-5BBB-4BCE-B4EF-53A8CB0DE24A}">
  <ds:schemaRefs>
    <ds:schemaRef ds:uri="http://schemas.microsoft.com/sharepoint/v3/contenttype/forms"/>
  </ds:schemaRefs>
</ds:datastoreItem>
</file>

<file path=customXml/itemProps4.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13</Pages>
  <Words>4618</Words>
  <Characters>25629</Characters>
  <Application>Microsoft Office Word</Application>
  <DocSecurity>0</DocSecurity>
  <Lines>213</Lines>
  <Paragraphs>60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30187</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Alfred Aster</cp:lastModifiedBy>
  <cp:revision>709</cp:revision>
  <cp:lastPrinted>2010-05-04T03:47:00Z</cp:lastPrinted>
  <dcterms:created xsi:type="dcterms:W3CDTF">2020-12-07T21:47:00Z</dcterms:created>
  <dcterms:modified xsi:type="dcterms:W3CDTF">2022-05-12T01:01:00Z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y fmtid="{D5CDD505-2E9C-101B-9397-08002B2CF9AE}" pid="16" name="ContentTypeId">
    <vt:lpwstr>0x0101004257954231A76C44B0D04C9AEE4292A8</vt:lpwstr>
  </property>
</Properties>
</file>