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51AAF5F3" w:rsidR="008717CE" w:rsidRPr="00183F4C" w:rsidRDefault="00676881" w:rsidP="003F3686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 xml:space="preserve">CR for CID </w:t>
            </w:r>
            <w:r w:rsidR="008748F3">
              <w:rPr>
                <w:lang w:eastAsia="ko-KR"/>
              </w:rPr>
              <w:t>2345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2155E6F1" w:rsidR="00DE584F" w:rsidRPr="00183F4C" w:rsidRDefault="00DE584F" w:rsidP="00D7080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B96526">
              <w:rPr>
                <w:b w:val="0"/>
                <w:sz w:val="20"/>
              </w:rPr>
              <w:t>2</w:t>
            </w:r>
            <w:r w:rsidR="008748F3">
              <w:rPr>
                <w:b w:val="0"/>
                <w:sz w:val="20"/>
              </w:rPr>
              <w:t>2</w:t>
            </w:r>
            <w:r w:rsidRPr="00183F4C">
              <w:rPr>
                <w:b w:val="0"/>
                <w:sz w:val="20"/>
              </w:rPr>
              <w:t>-</w:t>
            </w:r>
            <w:r w:rsidR="008748F3">
              <w:rPr>
                <w:b w:val="0"/>
                <w:sz w:val="20"/>
              </w:rPr>
              <w:t>5</w:t>
            </w:r>
            <w:r w:rsidR="005116CB">
              <w:rPr>
                <w:b w:val="0"/>
                <w:sz w:val="20"/>
              </w:rPr>
              <w:t>-</w:t>
            </w:r>
            <w:r w:rsidR="008748F3">
              <w:rPr>
                <w:b w:val="0"/>
                <w:sz w:val="20"/>
              </w:rPr>
              <w:t>9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E92AB7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6E0CD2E" w:rsidR="00E92AB7" w:rsidRDefault="0091703E" w:rsidP="00E92AB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Xiaofei Wang</w:t>
            </w:r>
          </w:p>
        </w:tc>
        <w:tc>
          <w:tcPr>
            <w:tcW w:w="1687" w:type="dxa"/>
            <w:vMerge w:val="restart"/>
            <w:vAlign w:val="center"/>
          </w:tcPr>
          <w:p w14:paraId="21B07B99" w14:textId="112039C0" w:rsidR="00E92AB7" w:rsidRDefault="009972B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InterDigital Inc.</w:t>
            </w:r>
          </w:p>
        </w:tc>
        <w:tc>
          <w:tcPr>
            <w:tcW w:w="2363" w:type="dxa"/>
            <w:vMerge w:val="restart"/>
            <w:vAlign w:val="center"/>
          </w:tcPr>
          <w:p w14:paraId="3C207099" w14:textId="77777777" w:rsidR="00283718" w:rsidRPr="000F5AA2" w:rsidRDefault="00283718" w:rsidP="000F5A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F5AA2">
              <w:rPr>
                <w:b w:val="0"/>
                <w:sz w:val="18"/>
                <w:szCs w:val="18"/>
                <w:lang w:eastAsia="ko-KR"/>
              </w:rPr>
              <w:t>111 West 33rd Street</w:t>
            </w:r>
          </w:p>
          <w:p w14:paraId="438C666A" w14:textId="77777777" w:rsidR="00283718" w:rsidRPr="000F5AA2" w:rsidRDefault="00283718" w:rsidP="000F5A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0F5AA2">
              <w:rPr>
                <w:b w:val="0"/>
                <w:sz w:val="18"/>
                <w:szCs w:val="18"/>
                <w:lang w:eastAsia="ko-KR"/>
              </w:rPr>
              <w:t>Suite 1420</w:t>
            </w:r>
          </w:p>
          <w:p w14:paraId="0A825FCC" w14:textId="12ACCF1D" w:rsidR="009972B6" w:rsidRPr="00283718" w:rsidRDefault="00283718" w:rsidP="000F5AA2">
            <w:pPr>
              <w:pStyle w:val="T2"/>
              <w:spacing w:after="0"/>
              <w:ind w:left="0" w:right="0"/>
              <w:jc w:val="left"/>
              <w:rPr>
                <w:b w:val="0"/>
                <w:color w:val="1F497D"/>
                <w:sz w:val="24"/>
                <w:szCs w:val="24"/>
              </w:rPr>
            </w:pPr>
            <w:r w:rsidRPr="000F5AA2">
              <w:rPr>
                <w:b w:val="0"/>
                <w:sz w:val="18"/>
                <w:szCs w:val="18"/>
                <w:lang w:eastAsia="ko-KR"/>
              </w:rPr>
              <w:t>New York, NY, USA</w:t>
            </w:r>
          </w:p>
        </w:tc>
        <w:tc>
          <w:tcPr>
            <w:tcW w:w="1620" w:type="dxa"/>
            <w:vAlign w:val="center"/>
          </w:tcPr>
          <w:p w14:paraId="46A1C5F6" w14:textId="66AC581D" w:rsidR="00E92AB7" w:rsidRPr="002C60AE" w:rsidRDefault="009972B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+1-607-592-2727</w:t>
            </w:r>
          </w:p>
        </w:tc>
        <w:tc>
          <w:tcPr>
            <w:tcW w:w="2358" w:type="dxa"/>
            <w:vAlign w:val="center"/>
          </w:tcPr>
          <w:p w14:paraId="473458B1" w14:textId="21D06A98" w:rsidR="00E92AB7" w:rsidRDefault="009972B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Xiaofei.wang@interdigital.com</w:t>
            </w:r>
          </w:p>
        </w:tc>
      </w:tr>
      <w:tr w:rsidR="00E92AB7" w:rsidRPr="001D7948" w14:paraId="24DFE66C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553F76FB" w14:textId="647D13BA" w:rsidR="00E92AB7" w:rsidRDefault="0091703E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Rui Yang</w:t>
            </w:r>
          </w:p>
        </w:tc>
        <w:tc>
          <w:tcPr>
            <w:tcW w:w="1687" w:type="dxa"/>
            <w:vMerge/>
            <w:vAlign w:val="center"/>
          </w:tcPr>
          <w:p w14:paraId="7EC45AB7" w14:textId="29C9B5A8" w:rsidR="00E92AB7" w:rsidRDefault="00E92AB7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/>
            <w:vAlign w:val="center"/>
          </w:tcPr>
          <w:p w14:paraId="4DD90F06" w14:textId="77777777" w:rsidR="00E92AB7" w:rsidRPr="002C60AE" w:rsidRDefault="00E92AB7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222C6D" w14:textId="77777777" w:rsidR="00E92AB7" w:rsidRPr="002C60AE" w:rsidRDefault="00E92AB7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90F23DF" w14:textId="5EDBA118" w:rsidR="00E92AB7" w:rsidRPr="001D7948" w:rsidRDefault="00E92AB7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920036" w:rsidRPr="001D7948" w14:paraId="4238CF28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7B780E45" w14:textId="0BD02BC6" w:rsidR="00920036" w:rsidRDefault="009E5410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Jinyoung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Chun</w:t>
            </w:r>
          </w:p>
        </w:tc>
        <w:tc>
          <w:tcPr>
            <w:tcW w:w="1687" w:type="dxa"/>
            <w:vAlign w:val="center"/>
          </w:tcPr>
          <w:p w14:paraId="47C85956" w14:textId="74F7A62C" w:rsidR="00920036" w:rsidRDefault="009E5410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 Electronics</w:t>
            </w:r>
          </w:p>
        </w:tc>
        <w:tc>
          <w:tcPr>
            <w:tcW w:w="2363" w:type="dxa"/>
            <w:vAlign w:val="center"/>
          </w:tcPr>
          <w:p w14:paraId="6C182436" w14:textId="0A1AB8A2" w:rsidR="00920036" w:rsidRPr="002C60AE" w:rsidRDefault="00EF460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EF4602">
              <w:rPr>
                <w:b w:val="0"/>
                <w:sz w:val="18"/>
                <w:szCs w:val="18"/>
                <w:lang w:eastAsia="ko-KR"/>
              </w:rPr>
              <w:t xml:space="preserve">19, </w:t>
            </w:r>
            <w:proofErr w:type="spellStart"/>
            <w:r w:rsidRPr="00EF4602">
              <w:rPr>
                <w:b w:val="0"/>
                <w:sz w:val="18"/>
                <w:szCs w:val="18"/>
                <w:lang w:eastAsia="ko-KR"/>
              </w:rPr>
              <w:t>Yangjae-daero</w:t>
            </w:r>
            <w:proofErr w:type="spellEnd"/>
            <w:r w:rsidRPr="00EF4602">
              <w:rPr>
                <w:b w:val="0"/>
                <w:sz w:val="18"/>
                <w:szCs w:val="18"/>
                <w:lang w:eastAsia="ko-KR"/>
              </w:rPr>
              <w:t xml:space="preserve"> 11gil, </w:t>
            </w:r>
            <w:proofErr w:type="spellStart"/>
            <w:r w:rsidRPr="00EF4602">
              <w:rPr>
                <w:b w:val="0"/>
                <w:sz w:val="18"/>
                <w:szCs w:val="18"/>
                <w:lang w:eastAsia="ko-KR"/>
              </w:rPr>
              <w:t>Seocho-gu</w:t>
            </w:r>
            <w:proofErr w:type="spellEnd"/>
            <w:r w:rsidRPr="00EF4602">
              <w:rPr>
                <w:b w:val="0"/>
                <w:sz w:val="18"/>
                <w:szCs w:val="18"/>
                <w:lang w:eastAsia="ko-KR"/>
              </w:rPr>
              <w:t>, Seoul 137-130, Korea</w:t>
            </w:r>
          </w:p>
        </w:tc>
        <w:tc>
          <w:tcPr>
            <w:tcW w:w="1620" w:type="dxa"/>
            <w:vAlign w:val="center"/>
          </w:tcPr>
          <w:p w14:paraId="75322200" w14:textId="77777777" w:rsidR="00920036" w:rsidRPr="002C60AE" w:rsidRDefault="00920036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F4F59E8" w14:textId="4A286711" w:rsidR="00920036" w:rsidRPr="004F1C88" w:rsidRDefault="004F1C88" w:rsidP="00E328D5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  <w:lang w:eastAsia="ko-KR"/>
              </w:rPr>
            </w:pPr>
            <w:r w:rsidRPr="004F1C88">
              <w:rPr>
                <w:rFonts w:hint="eastAsia"/>
                <w:b w:val="0"/>
                <w:bCs/>
                <w:sz w:val="18"/>
                <w:lang w:eastAsia="ko-KR"/>
              </w:rPr>
              <w:t>jiny.</w:t>
            </w:r>
            <w:r w:rsidRPr="004F1C88">
              <w:rPr>
                <w:b w:val="0"/>
                <w:bCs/>
                <w:sz w:val="18"/>
                <w:lang w:eastAsia="ko-KR"/>
              </w:rPr>
              <w:t>chun@lge.com</w:t>
            </w: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09AF490C" w14:textId="1EEC032D" w:rsidR="005E768D" w:rsidRPr="00ED7073" w:rsidRDefault="003E4403" w:rsidP="005E768D">
      <w:pPr>
        <w:rPr>
          <w:sz w:val="22"/>
        </w:rPr>
      </w:pPr>
      <w:r w:rsidRPr="00ED7073">
        <w:rPr>
          <w:rFonts w:hint="eastAsia"/>
          <w:sz w:val="22"/>
          <w:lang w:eastAsia="ko-KR"/>
        </w:rPr>
        <w:t>This submission propos</w:t>
      </w:r>
      <w:r w:rsidRPr="00ED7073">
        <w:rPr>
          <w:sz w:val="22"/>
          <w:lang w:eastAsia="ko-KR"/>
        </w:rPr>
        <w:t>es</w:t>
      </w:r>
      <w:r w:rsidRPr="00ED7073">
        <w:rPr>
          <w:rFonts w:hint="eastAsia"/>
          <w:sz w:val="22"/>
          <w:lang w:eastAsia="ko-KR"/>
        </w:rPr>
        <w:t xml:space="preserve"> </w:t>
      </w:r>
      <w:r w:rsidRPr="00ED7073">
        <w:rPr>
          <w:sz w:val="22"/>
          <w:lang w:eastAsia="ko-KR"/>
        </w:rPr>
        <w:t>resolution</w:t>
      </w:r>
      <w:r w:rsidRPr="00ED7073">
        <w:rPr>
          <w:rFonts w:hint="eastAsia"/>
          <w:sz w:val="22"/>
          <w:lang w:eastAsia="ko-KR"/>
        </w:rPr>
        <w:t>s</w:t>
      </w:r>
      <w:r w:rsidRPr="00ED7073">
        <w:rPr>
          <w:sz w:val="22"/>
          <w:lang w:eastAsia="ko-KR"/>
        </w:rPr>
        <w:t xml:space="preserve"> for </w:t>
      </w:r>
      <w:r w:rsidR="009972B6">
        <w:rPr>
          <w:sz w:val="22"/>
          <w:lang w:eastAsia="ko-KR"/>
        </w:rPr>
        <w:t xml:space="preserve">the </w:t>
      </w:r>
      <w:r w:rsidR="005116CB">
        <w:rPr>
          <w:sz w:val="22"/>
          <w:lang w:eastAsia="ko-KR"/>
        </w:rPr>
        <w:t xml:space="preserve">CID </w:t>
      </w:r>
      <w:r w:rsidR="00802C57">
        <w:rPr>
          <w:sz w:val="22"/>
          <w:lang w:eastAsia="ko-KR"/>
        </w:rPr>
        <w:t>2345</w:t>
      </w:r>
      <w:r w:rsidR="009972B6">
        <w:rPr>
          <w:sz w:val="22"/>
          <w:lang w:eastAsia="ko-KR"/>
        </w:rPr>
        <w:t xml:space="preserve">.The baseline for this comment resolution document is </w:t>
      </w:r>
      <w:r w:rsidR="005A5E71">
        <w:rPr>
          <w:sz w:val="22"/>
          <w:lang w:eastAsia="ko-KR"/>
        </w:rPr>
        <w:t>802.11</w:t>
      </w:r>
      <w:r w:rsidR="00802C57">
        <w:rPr>
          <w:sz w:val="22"/>
          <w:lang w:eastAsia="ko-KR"/>
        </w:rPr>
        <w:t xml:space="preserve"> </w:t>
      </w:r>
      <w:proofErr w:type="spellStart"/>
      <w:r w:rsidR="00802C57">
        <w:rPr>
          <w:sz w:val="22"/>
          <w:lang w:eastAsia="ko-KR"/>
        </w:rPr>
        <w:t>RevME</w:t>
      </w:r>
      <w:proofErr w:type="spellEnd"/>
      <w:r w:rsidR="005A5E71">
        <w:rPr>
          <w:sz w:val="22"/>
          <w:lang w:eastAsia="ko-KR"/>
        </w:rPr>
        <w:t xml:space="preserve"> Draft </w:t>
      </w:r>
      <w:r w:rsidR="00802C57">
        <w:rPr>
          <w:sz w:val="22"/>
          <w:lang w:eastAsia="ko-KR"/>
        </w:rPr>
        <w:t>1.2</w:t>
      </w:r>
      <w:r w:rsidR="005A5E71">
        <w:rPr>
          <w:sz w:val="22"/>
          <w:lang w:eastAsia="ko-KR"/>
        </w:rPr>
        <w:t>.</w:t>
      </w:r>
    </w:p>
    <w:p w14:paraId="24920570" w14:textId="77777777" w:rsidR="005E768D" w:rsidRPr="00ED7073" w:rsidRDefault="005E768D">
      <w:pPr>
        <w:rPr>
          <w:sz w:val="22"/>
        </w:rPr>
      </w:pPr>
    </w:p>
    <w:p w14:paraId="10E75662" w14:textId="01E7298D" w:rsidR="00DC0CA2" w:rsidRDefault="005E768D" w:rsidP="00F2637D">
      <w:r w:rsidRPr="004D2D75">
        <w:br w:type="page"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703"/>
        <w:gridCol w:w="872"/>
        <w:gridCol w:w="695"/>
        <w:gridCol w:w="628"/>
        <w:gridCol w:w="2322"/>
        <w:gridCol w:w="2250"/>
        <w:gridCol w:w="2340"/>
      </w:tblGrid>
      <w:tr w:rsidR="00A6648F" w:rsidRPr="00A71D0B" w14:paraId="1B50A392" w14:textId="77777777" w:rsidTr="0001485C">
        <w:tc>
          <w:tcPr>
            <w:tcW w:w="703" w:type="dxa"/>
            <w:tcBorders>
              <w:bottom w:val="single" w:sz="4" w:space="0" w:color="auto"/>
            </w:tcBorders>
          </w:tcPr>
          <w:p w14:paraId="2E681842" w14:textId="77777777" w:rsidR="00A6648F" w:rsidRPr="00390CA8" w:rsidRDefault="00A6648F" w:rsidP="00345A9E">
            <w:pPr>
              <w:spacing w:before="120" w:after="120"/>
              <w:rPr>
                <w:rFonts w:ascii="Arial" w:eastAsia="Batang" w:hAnsi="Arial" w:cs="Arial"/>
                <w:sz w:val="20"/>
                <w:lang w:eastAsia="ko-KR"/>
              </w:rPr>
            </w:pPr>
            <w:r w:rsidRPr="00390CA8">
              <w:rPr>
                <w:rFonts w:ascii="Arial" w:hAnsi="Arial" w:cs="Arial"/>
                <w:b/>
                <w:bCs/>
                <w:sz w:val="20"/>
              </w:rPr>
              <w:lastRenderedPageBreak/>
              <w:t>CID</w:t>
            </w: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14:paraId="033D6C9F" w14:textId="77777777" w:rsidR="00A6648F" w:rsidRPr="00A71D0B" w:rsidRDefault="00A6648F" w:rsidP="00345A9E">
            <w:pPr>
              <w:spacing w:before="120" w:after="120"/>
              <w:rPr>
                <w:rFonts w:ascii="Arial" w:eastAsia="Batang" w:hAnsi="Arial" w:cs="Arial"/>
                <w:sz w:val="20"/>
                <w:lang w:eastAsia="ko-KR"/>
              </w:rPr>
            </w:pPr>
            <w:r w:rsidRPr="00A71D0B"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14:paraId="667CB5C0" w14:textId="77777777" w:rsidR="00A6648F" w:rsidRPr="00A71D0B" w:rsidRDefault="00A6648F" w:rsidP="00345A9E">
            <w:pPr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Page</w:t>
            </w: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14:paraId="5955641D" w14:textId="77777777" w:rsidR="00A6648F" w:rsidRPr="00A71D0B" w:rsidRDefault="00A6648F" w:rsidP="00345A9E">
            <w:pPr>
              <w:spacing w:before="120" w:after="120"/>
              <w:rPr>
                <w:rFonts w:ascii="Arial" w:eastAsia="Batang" w:hAnsi="Arial" w:cs="Arial"/>
                <w:sz w:val="20"/>
                <w:lang w:eastAsia="ko-KR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Line</w:t>
            </w:r>
          </w:p>
        </w:tc>
        <w:tc>
          <w:tcPr>
            <w:tcW w:w="2322" w:type="dxa"/>
            <w:tcBorders>
              <w:bottom w:val="single" w:sz="4" w:space="0" w:color="auto"/>
            </w:tcBorders>
          </w:tcPr>
          <w:p w14:paraId="3BEE8374" w14:textId="77777777" w:rsidR="00A6648F" w:rsidRPr="00A71D0B" w:rsidRDefault="00A6648F" w:rsidP="00345A9E">
            <w:pPr>
              <w:spacing w:before="120" w:after="120"/>
              <w:rPr>
                <w:rFonts w:ascii="Arial" w:eastAsia="Batang" w:hAnsi="Arial" w:cs="Arial"/>
                <w:sz w:val="20"/>
                <w:lang w:eastAsia="ko-KR"/>
              </w:rPr>
            </w:pPr>
            <w:r w:rsidRPr="00A71D0B"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4835C797" w14:textId="77777777" w:rsidR="00A6648F" w:rsidRPr="00A71D0B" w:rsidRDefault="00A6648F" w:rsidP="00345A9E">
            <w:pPr>
              <w:spacing w:before="120" w:after="120"/>
              <w:rPr>
                <w:rFonts w:ascii="Arial" w:eastAsia="Batang" w:hAnsi="Arial" w:cs="Arial"/>
                <w:sz w:val="20"/>
                <w:lang w:eastAsia="ko-KR"/>
              </w:rPr>
            </w:pPr>
            <w:r w:rsidRPr="00A71D0B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5236CC83" w14:textId="77777777" w:rsidR="00A6648F" w:rsidRPr="00A71D0B" w:rsidRDefault="00A6648F" w:rsidP="00345A9E">
            <w:pPr>
              <w:spacing w:before="120" w:after="120"/>
              <w:rPr>
                <w:rFonts w:ascii="Arial" w:eastAsia="Batang" w:hAnsi="Arial" w:cs="Arial"/>
                <w:sz w:val="20"/>
                <w:lang w:eastAsia="ko-KR"/>
              </w:rPr>
            </w:pPr>
            <w:r w:rsidRPr="00A71D0B"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A6648F" w:rsidRPr="00A71D0B" w14:paraId="06FA8EDF" w14:textId="77777777" w:rsidTr="0001485C">
        <w:tc>
          <w:tcPr>
            <w:tcW w:w="703" w:type="dxa"/>
            <w:tcBorders>
              <w:top w:val="single" w:sz="4" w:space="0" w:color="auto"/>
            </w:tcBorders>
          </w:tcPr>
          <w:p w14:paraId="267A74D2" w14:textId="28BA864C" w:rsidR="00A6648F" w:rsidRPr="00390CA8" w:rsidRDefault="00717574" w:rsidP="00345A9E">
            <w:pPr>
              <w:spacing w:before="120" w:after="120"/>
              <w:rPr>
                <w:rFonts w:ascii="Arial" w:hAnsi="Arial" w:cs="Arial"/>
                <w:sz w:val="20"/>
                <w:lang w:eastAsia="ko-KR"/>
              </w:rPr>
            </w:pPr>
            <w:r>
              <w:rPr>
                <w:rFonts w:ascii="Arial" w:eastAsia="MS Gothic" w:hAnsi="Arial" w:cs="Arial"/>
                <w:color w:val="000000" w:themeColor="dark1"/>
                <w:kern w:val="24"/>
                <w:sz w:val="20"/>
              </w:rPr>
              <w:t>2345</w:t>
            </w:r>
          </w:p>
        </w:tc>
        <w:tc>
          <w:tcPr>
            <w:tcW w:w="872" w:type="dxa"/>
            <w:tcBorders>
              <w:top w:val="single" w:sz="4" w:space="0" w:color="auto"/>
            </w:tcBorders>
          </w:tcPr>
          <w:p w14:paraId="3734EC44" w14:textId="50CCC049" w:rsidR="00A6648F" w:rsidRPr="00A71D0B" w:rsidRDefault="00717574" w:rsidP="00A6648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26.7</w:t>
            </w:r>
          </w:p>
        </w:tc>
        <w:tc>
          <w:tcPr>
            <w:tcW w:w="695" w:type="dxa"/>
            <w:tcBorders>
              <w:top w:val="single" w:sz="4" w:space="0" w:color="auto"/>
            </w:tcBorders>
          </w:tcPr>
          <w:p w14:paraId="0458BEC1" w14:textId="7AE8F2FE" w:rsidR="00A6648F" w:rsidRPr="00A71D0B" w:rsidRDefault="0098533B" w:rsidP="00345A9E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4195</w:t>
            </w:r>
          </w:p>
        </w:tc>
        <w:tc>
          <w:tcPr>
            <w:tcW w:w="628" w:type="dxa"/>
            <w:tcBorders>
              <w:top w:val="single" w:sz="4" w:space="0" w:color="auto"/>
            </w:tcBorders>
          </w:tcPr>
          <w:p w14:paraId="5B9AA19E" w14:textId="1ADB2939" w:rsidR="00A6648F" w:rsidRPr="00A71D0B" w:rsidRDefault="000E19EB" w:rsidP="00345A9E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eastAsia="MS Gothic" w:hAnsi="Arial" w:cs="Arial"/>
                <w:color w:val="000000" w:themeColor="dark1"/>
                <w:kern w:val="24"/>
                <w:sz w:val="20"/>
              </w:rPr>
              <w:t>4</w:t>
            </w:r>
            <w:r w:rsidR="0098533B">
              <w:rPr>
                <w:rFonts w:ascii="Arial" w:eastAsia="MS Gothic" w:hAnsi="Arial" w:cs="Arial"/>
                <w:color w:val="000000" w:themeColor="dark1"/>
                <w:kern w:val="24"/>
                <w:sz w:val="20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</w:tcBorders>
          </w:tcPr>
          <w:p w14:paraId="17D9DD02" w14:textId="77777777" w:rsidR="0098533B" w:rsidRDefault="0098533B" w:rsidP="0098533B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 xml:space="preserve">There is no complete description on the procedure for triggering responses as shown in Figure 26-8, even though it is mentioned "may send another BFRP Trigger frame in the same TXOP" is described on page 4197, though </w:t>
            </w:r>
            <w:proofErr w:type="spellStart"/>
            <w:r>
              <w:rPr>
                <w:rFonts w:ascii="Arial" w:hAnsi="Arial" w:cs="Arial"/>
                <w:sz w:val="20"/>
              </w:rPr>
              <w:t>no where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in the text is the first BFRP transmission mentioned. More detailed procedure involving BFRP Trigger and responses should be clearly written.</w:t>
            </w:r>
          </w:p>
          <w:p w14:paraId="56370A61" w14:textId="40819D56" w:rsidR="00A6648F" w:rsidRPr="004E58B9" w:rsidRDefault="00A6648F" w:rsidP="00345A9E">
            <w:pPr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7B85CC6E" w14:textId="77777777" w:rsidR="0098533B" w:rsidRDefault="0098533B" w:rsidP="0098533B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Procedure involving BFRP Trigger and responses should be clearly written.</w:t>
            </w:r>
          </w:p>
          <w:p w14:paraId="18961F3B" w14:textId="4DC8B65F" w:rsidR="00A6648F" w:rsidRPr="00A6648F" w:rsidRDefault="00A6648F" w:rsidP="00345A9E">
            <w:pPr>
              <w:spacing w:before="120" w:after="120"/>
              <w:rPr>
                <w:rFonts w:ascii="Arial" w:eastAsia="Batang" w:hAnsi="Arial" w:cs="Arial"/>
                <w:sz w:val="20"/>
                <w:lang w:val="en-US" w:eastAsia="ko-KR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3039186B" w14:textId="23AB62E3" w:rsidR="00A6648F" w:rsidRDefault="00C477C8" w:rsidP="00A6648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Revised: agree in principle with the comment. </w:t>
            </w:r>
            <w:r w:rsidR="0098533B">
              <w:rPr>
                <w:rFonts w:ascii="Arial" w:hAnsi="Arial" w:cs="Arial"/>
                <w:sz w:val="20"/>
              </w:rPr>
              <w:t>Additional clarifi</w:t>
            </w:r>
            <w:r w:rsidR="002E7237">
              <w:rPr>
                <w:rFonts w:ascii="Arial" w:hAnsi="Arial" w:cs="Arial"/>
                <w:sz w:val="20"/>
              </w:rPr>
              <w:t>cation is provided.</w:t>
            </w:r>
          </w:p>
          <w:p w14:paraId="72C6D565" w14:textId="50F56BB1" w:rsidR="00C477C8" w:rsidRDefault="00C477C8" w:rsidP="00A6648F">
            <w:pPr>
              <w:rPr>
                <w:rFonts w:ascii="Arial" w:hAnsi="Arial" w:cs="Arial"/>
                <w:sz w:val="20"/>
              </w:rPr>
            </w:pPr>
          </w:p>
          <w:p w14:paraId="723143A2" w14:textId="34AB0468" w:rsidR="00C477C8" w:rsidRDefault="00C477C8" w:rsidP="00A6648F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TG</w:t>
            </w:r>
            <w:r w:rsidR="002E7237">
              <w:rPr>
                <w:rFonts w:ascii="Arial" w:hAnsi="Arial" w:cs="Arial"/>
                <w:sz w:val="20"/>
              </w:rPr>
              <w:t>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editor: </w:t>
            </w:r>
          </w:p>
          <w:p w14:paraId="72351A22" w14:textId="626B8CEB" w:rsidR="00F57F2A" w:rsidRDefault="00F57F2A" w:rsidP="00A6648F">
            <w:pPr>
              <w:rPr>
                <w:rFonts w:ascii="Arial" w:hAnsi="Arial" w:cs="Arial"/>
                <w:sz w:val="20"/>
              </w:rPr>
            </w:pPr>
          </w:p>
          <w:p w14:paraId="5309FCA5" w14:textId="7402EAA3" w:rsidR="00F57F2A" w:rsidRDefault="00F57F2A" w:rsidP="00A6648F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 xml:space="preserve">Please incorporate changes </w:t>
            </w:r>
            <w:r w:rsidR="004D4C83">
              <w:rPr>
                <w:rFonts w:ascii="Arial" w:hAnsi="Arial" w:cs="Arial"/>
                <w:sz w:val="20"/>
              </w:rPr>
              <w:t>contained in 11-2</w:t>
            </w:r>
            <w:r w:rsidR="002E7237">
              <w:rPr>
                <w:rFonts w:ascii="Arial" w:hAnsi="Arial" w:cs="Arial"/>
                <w:sz w:val="20"/>
              </w:rPr>
              <w:t>2</w:t>
            </w:r>
            <w:r w:rsidR="004D4C83">
              <w:rPr>
                <w:rFonts w:ascii="Arial" w:hAnsi="Arial" w:cs="Arial"/>
                <w:sz w:val="20"/>
              </w:rPr>
              <w:t>/</w:t>
            </w:r>
            <w:r w:rsidR="002E7237">
              <w:rPr>
                <w:rFonts w:ascii="Arial" w:hAnsi="Arial" w:cs="Arial"/>
                <w:sz w:val="20"/>
              </w:rPr>
              <w:t>707</w:t>
            </w:r>
            <w:r w:rsidR="004D4C83">
              <w:rPr>
                <w:rFonts w:ascii="Arial" w:hAnsi="Arial" w:cs="Arial"/>
                <w:sz w:val="20"/>
              </w:rPr>
              <w:t>r0.</w:t>
            </w:r>
          </w:p>
          <w:p w14:paraId="249F1BCF" w14:textId="1EED7BC2" w:rsidR="00A6648F" w:rsidRPr="00A6648F" w:rsidRDefault="00A6648F" w:rsidP="00E0553D">
            <w:pPr>
              <w:spacing w:before="120" w:after="120"/>
              <w:rPr>
                <w:rFonts w:ascii="Arial" w:eastAsia="Batang" w:hAnsi="Arial" w:cs="Arial"/>
                <w:sz w:val="20"/>
                <w:lang w:val="en-US" w:eastAsia="ko-KR"/>
              </w:rPr>
            </w:pPr>
          </w:p>
        </w:tc>
      </w:tr>
    </w:tbl>
    <w:p w14:paraId="2EF5E50B" w14:textId="276015AC" w:rsidR="00890B40" w:rsidRDefault="00890B40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hAnsi="Arial" w:cs="Arial"/>
          <w:b/>
          <w:bCs/>
          <w:i/>
          <w:color w:val="000000"/>
          <w:sz w:val="22"/>
          <w:szCs w:val="22"/>
          <w:u w:val="single"/>
          <w:lang w:val="en-SG" w:eastAsia="ko-KR"/>
        </w:rPr>
      </w:pPr>
    </w:p>
    <w:p w14:paraId="1D92EA85" w14:textId="77777777" w:rsidR="00790142" w:rsidRDefault="00790142" w:rsidP="00790142">
      <w:pPr>
        <w:pStyle w:val="H3"/>
        <w:numPr>
          <w:ilvl w:val="0"/>
          <w:numId w:val="49"/>
        </w:numPr>
        <w:rPr>
          <w:w w:val="100"/>
        </w:rPr>
      </w:pPr>
      <w:bookmarkStart w:id="0" w:name="RTF34353133323a2048332c312e"/>
      <w:r>
        <w:rPr>
          <w:w w:val="100"/>
        </w:rPr>
        <w:t xml:space="preserve">Rules for HE </w:t>
      </w:r>
      <w:proofErr w:type="gramStart"/>
      <w:r>
        <w:rPr>
          <w:w w:val="100"/>
        </w:rPr>
        <w:t>sounding</w:t>
      </w:r>
      <w:proofErr w:type="gramEnd"/>
      <w:r>
        <w:rPr>
          <w:w w:val="100"/>
        </w:rPr>
        <w:t xml:space="preserve"> protocol sequences</w:t>
      </w:r>
      <w:bookmarkEnd w:id="0"/>
    </w:p>
    <w:p w14:paraId="61014A44" w14:textId="01F06D65" w:rsidR="00F80DE4" w:rsidRDefault="00F80DE4" w:rsidP="00F80DE4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  <w:proofErr w:type="spellStart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TGbe</w:t>
      </w:r>
      <w:proofErr w:type="spellEnd"/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</w:t>
      </w:r>
      <w:r w:rsidRPr="00547BB9">
        <w:rPr>
          <w:b/>
          <w:bCs/>
          <w:i/>
          <w:iCs/>
          <w:sz w:val="22"/>
          <w:szCs w:val="24"/>
          <w:highlight w:val="yellow"/>
          <w:lang w:val="en-US"/>
        </w:rPr>
        <w:t xml:space="preserve">: </w:t>
      </w:r>
      <w:r w:rsidR="00666D1B" w:rsidRPr="00547BB9">
        <w:rPr>
          <w:b/>
          <w:bCs/>
          <w:i/>
          <w:iCs/>
          <w:sz w:val="22"/>
          <w:szCs w:val="24"/>
          <w:highlight w:val="yellow"/>
          <w:lang w:val="en-US"/>
        </w:rPr>
        <w:t xml:space="preserve">Please modify Clause 26.7.3 as follows (Baseline 802.11 </w:t>
      </w:r>
      <w:proofErr w:type="spellStart"/>
      <w:r w:rsidR="00666D1B" w:rsidRPr="00547BB9">
        <w:rPr>
          <w:b/>
          <w:bCs/>
          <w:i/>
          <w:iCs/>
          <w:sz w:val="22"/>
          <w:szCs w:val="24"/>
          <w:highlight w:val="yellow"/>
          <w:lang w:val="en-US"/>
        </w:rPr>
        <w:t>RevME</w:t>
      </w:r>
      <w:proofErr w:type="spellEnd"/>
      <w:r w:rsidR="00666D1B" w:rsidRPr="00547BB9">
        <w:rPr>
          <w:b/>
          <w:bCs/>
          <w:i/>
          <w:iCs/>
          <w:sz w:val="22"/>
          <w:szCs w:val="24"/>
          <w:highlight w:val="yellow"/>
          <w:lang w:val="en-US"/>
        </w:rPr>
        <w:t xml:space="preserve"> Draft 1.2)</w:t>
      </w:r>
    </w:p>
    <w:p w14:paraId="51505537" w14:textId="578DD718" w:rsidR="00666D1B" w:rsidRDefault="00666D1B" w:rsidP="00666D1B">
      <w:pPr>
        <w:pStyle w:val="T"/>
        <w:rPr>
          <w:w w:val="100"/>
        </w:rPr>
      </w:pPr>
      <w:proofErr w:type="spellStart"/>
      <w:r>
        <w:rPr>
          <w:w w:val="100"/>
        </w:rPr>
        <w:t>An</w:t>
      </w:r>
      <w:proofErr w:type="spellEnd"/>
      <w:r>
        <w:rPr>
          <w:w w:val="100"/>
        </w:rPr>
        <w:t xml:space="preserve"> HE TB sounding sequence is initiated by an HE beamformer with a broadcast HE NDP Announcement frame with two or more STA Info fields, followed after a SIFS by an HE </w:t>
      </w:r>
      <w:proofErr w:type="gramStart"/>
      <w:r>
        <w:rPr>
          <w:w w:val="100"/>
        </w:rPr>
        <w:t>sounding</w:t>
      </w:r>
      <w:proofErr w:type="gramEnd"/>
      <w:r>
        <w:rPr>
          <w:w w:val="100"/>
        </w:rPr>
        <w:t xml:space="preserve"> NDP, followed after a SIFS by a BFRP Trigger frame. (#</w:t>
      </w:r>
      <w:proofErr w:type="gramStart"/>
      <w:r>
        <w:rPr>
          <w:w w:val="100"/>
        </w:rPr>
        <w:t>2343)Each</w:t>
      </w:r>
      <w:proofErr w:type="gramEnd"/>
      <w:r>
        <w:rPr>
          <w:w w:val="100"/>
        </w:rPr>
        <w:t xml:space="preserve"> </w:t>
      </w:r>
      <w:ins w:id="1" w:author="Xiaofei Wang" w:date="2022-05-23T18:17:00Z">
        <w:r w:rsidR="00545118">
          <w:rPr>
            <w:w w:val="100"/>
          </w:rPr>
          <w:t xml:space="preserve">triggered </w:t>
        </w:r>
      </w:ins>
      <w:r>
        <w:rPr>
          <w:w w:val="100"/>
        </w:rPr>
        <w:t xml:space="preserve">HE </w:t>
      </w:r>
      <w:proofErr w:type="spellStart"/>
      <w:r>
        <w:rPr>
          <w:w w:val="100"/>
        </w:rPr>
        <w:t>beamformee</w:t>
      </w:r>
      <w:proofErr w:type="spellEnd"/>
      <w:r>
        <w:rPr>
          <w:w w:val="100"/>
        </w:rPr>
        <w:t xml:space="preserve"> responds after a SIFS with an HE TB PPDU containing one or more HE Compressed Beamforming/CQI frame.</w:t>
      </w:r>
    </w:p>
    <w:p w14:paraId="11E1FBD2" w14:textId="77777777" w:rsidR="00666D1B" w:rsidRDefault="00666D1B" w:rsidP="00666D1B">
      <w:pPr>
        <w:pStyle w:val="T"/>
        <w:rPr>
          <w:w w:val="100"/>
        </w:rPr>
      </w:pPr>
      <w:proofErr w:type="gramStart"/>
      <w:r>
        <w:rPr>
          <w:w w:val="100"/>
        </w:rPr>
        <w:t>An  example</w:t>
      </w:r>
      <w:proofErr w:type="gramEnd"/>
      <w:r>
        <w:rPr>
          <w:w w:val="100"/>
        </w:rPr>
        <w:t xml:space="preserve">  of  an  HE  TB  sounding sequence with more than one HE </w:t>
      </w:r>
      <w:proofErr w:type="spellStart"/>
      <w:r>
        <w:rPr>
          <w:w w:val="100"/>
        </w:rPr>
        <w:t>beamformee</w:t>
      </w:r>
      <w:proofErr w:type="spellEnd"/>
      <w:r>
        <w:rPr>
          <w:w w:val="100"/>
        </w:rPr>
        <w:t xml:space="preserve"> is shown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RTF36393838333a204669675469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26-8 (Example of HE TB sounding(11ax))</w:t>
      </w:r>
      <w:r>
        <w:rPr>
          <w:w w:val="100"/>
        </w:rPr>
        <w:fldChar w:fldCharType="end"/>
      </w:r>
      <w:r>
        <w:rPr>
          <w:w w:val="100"/>
        </w:rPr>
        <w:t>.   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000" w:firstRow="0" w:lastRow="0" w:firstColumn="0" w:lastColumn="0" w:noHBand="0" w:noVBand="0"/>
      </w:tblPr>
      <w:tblGrid>
        <w:gridCol w:w="8800"/>
      </w:tblGrid>
      <w:tr w:rsidR="00666D1B" w14:paraId="2EA27F62" w14:textId="77777777" w:rsidTr="000112F5">
        <w:trPr>
          <w:trHeight w:val="3740"/>
          <w:jc w:val="center"/>
        </w:trPr>
        <w:tc>
          <w:tcPr>
            <w:tcW w:w="880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25865CCA" w14:textId="2C0A6A72" w:rsidR="00666D1B" w:rsidRDefault="00666D1B" w:rsidP="000112F5">
            <w:pPr>
              <w:pStyle w:val="CellBody"/>
              <w:suppressAutoHyphens/>
            </w:pPr>
            <w:r>
              <w:rPr>
                <w:noProof/>
                <w:w w:val="100"/>
              </w:rPr>
              <w:drawing>
                <wp:inline distT="0" distB="0" distL="0" distR="0" wp14:anchorId="36E02DF8" wp14:editId="0049D8AF">
                  <wp:extent cx="5662295" cy="22510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2295" cy="225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6D1B" w14:paraId="614E96E7" w14:textId="77777777" w:rsidTr="000112F5">
        <w:trPr>
          <w:jc w:val="center"/>
        </w:trPr>
        <w:tc>
          <w:tcPr>
            <w:tcW w:w="880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2AFDAFD0" w14:textId="77777777" w:rsidR="00666D1B" w:rsidRDefault="00666D1B" w:rsidP="00666D1B">
            <w:pPr>
              <w:pStyle w:val="FigTitle"/>
              <w:numPr>
                <w:ilvl w:val="0"/>
                <w:numId w:val="50"/>
              </w:numPr>
              <w:suppressAutoHyphens/>
            </w:pPr>
            <w:bookmarkStart w:id="2" w:name="RTF36393838333a204669675469"/>
            <w:r>
              <w:rPr>
                <w:w w:val="100"/>
              </w:rPr>
              <w:t>Example of HE TB sounding</w:t>
            </w:r>
            <w:bookmarkEnd w:id="2"/>
            <w:r>
              <w:rPr>
                <w:w w:val="100"/>
              </w:rPr>
              <w:t>(11ax)</w:t>
            </w:r>
          </w:p>
        </w:tc>
      </w:tr>
    </w:tbl>
    <w:p w14:paraId="75D74C63" w14:textId="59AF16C5" w:rsidR="000F5FC0" w:rsidRDefault="000F5FC0" w:rsidP="000F5FC0">
      <w:pPr>
        <w:pStyle w:val="T"/>
        <w:rPr>
          <w:w w:val="100"/>
        </w:rPr>
      </w:pPr>
      <w:proofErr w:type="spellStart"/>
      <w:r>
        <w:rPr>
          <w:w w:val="100"/>
        </w:rPr>
        <w:lastRenderedPageBreak/>
        <w:t>An</w:t>
      </w:r>
      <w:proofErr w:type="spellEnd"/>
      <w:r>
        <w:rPr>
          <w:w w:val="100"/>
        </w:rPr>
        <w:t xml:space="preserve"> HE beamformer that has initiated an HE TB sounding sequence </w:t>
      </w:r>
      <w:ins w:id="3" w:author="Xiaofei Wang" w:date="2022-05-23T18:15:00Z">
        <w:r w:rsidR="00687AF1">
          <w:rPr>
            <w:w w:val="100"/>
          </w:rPr>
          <w:t xml:space="preserve">shall transmit a BFRP Trigger frame to solicit feedback and </w:t>
        </w:r>
      </w:ins>
      <w:r>
        <w:rPr>
          <w:w w:val="100"/>
        </w:rPr>
        <w:t xml:space="preserve">may send </w:t>
      </w:r>
      <w:del w:id="4" w:author="Xiaofei Wang" w:date="2022-05-23T18:15:00Z">
        <w:r w:rsidDel="00687AF1">
          <w:rPr>
            <w:w w:val="100"/>
          </w:rPr>
          <w:delText xml:space="preserve">another </w:delText>
        </w:r>
      </w:del>
      <w:ins w:id="5" w:author="Xiaofei Wang" w:date="2022-05-23T18:15:00Z">
        <w:r w:rsidR="00687AF1">
          <w:rPr>
            <w:w w:val="100"/>
          </w:rPr>
          <w:t xml:space="preserve">additional </w:t>
        </w:r>
      </w:ins>
      <w:r>
        <w:rPr>
          <w:w w:val="100"/>
        </w:rPr>
        <w:t>BFRP Trigger frame</w:t>
      </w:r>
      <w:ins w:id="6" w:author="Xiaofei Wang" w:date="2022-05-23T18:15:00Z">
        <w:r w:rsidR="00431F30">
          <w:rPr>
            <w:w w:val="100"/>
          </w:rPr>
          <w:t>(s)</w:t>
        </w:r>
      </w:ins>
      <w:r>
        <w:rPr>
          <w:w w:val="100"/>
        </w:rPr>
        <w:t xml:space="preserve"> in the same TXOP as shown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RTF36393838333a204669675469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26-8 (Example of HE TB sounding(11ax))</w:t>
      </w:r>
      <w:r>
        <w:rPr>
          <w:w w:val="100"/>
        </w:rPr>
        <w:fldChar w:fldCharType="end"/>
      </w:r>
      <w:r>
        <w:rPr>
          <w:w w:val="100"/>
        </w:rPr>
        <w:t xml:space="preserve">. The HE beamformer uses the additional BFRP Trigger frames to solicit HE compressed beamforming/CQI reports from HE </w:t>
      </w:r>
      <w:proofErr w:type="spellStart"/>
      <w:r>
        <w:rPr>
          <w:w w:val="100"/>
        </w:rPr>
        <w:t>beamformees</w:t>
      </w:r>
      <w:proofErr w:type="spellEnd"/>
      <w:r>
        <w:rPr>
          <w:w w:val="100"/>
        </w:rPr>
        <w:t xml:space="preserve"> not addressed in a previous BFRP Trigger frame or to solicit retransmission of an HE compressed beamforming/CQI report. </w:t>
      </w:r>
      <w:proofErr w:type="spellStart"/>
      <w:r>
        <w:rPr>
          <w:w w:val="100"/>
        </w:rPr>
        <w:t>An</w:t>
      </w:r>
      <w:proofErr w:type="spellEnd"/>
      <w:r>
        <w:rPr>
          <w:w w:val="100"/>
        </w:rPr>
        <w:t xml:space="preserve"> HE beamformer shall not transmit a BFRP Trigger frame that identifies a STA identified in the HE NDP Announcement frame of an HE TB sounding </w:t>
      </w:r>
      <w:proofErr w:type="gramStart"/>
      <w:r>
        <w:rPr>
          <w:w w:val="100"/>
        </w:rPr>
        <w:t>sequence, unless</w:t>
      </w:r>
      <w:proofErr w:type="gramEnd"/>
      <w:r>
        <w:rPr>
          <w:w w:val="100"/>
        </w:rPr>
        <w:t xml:space="preserve"> it is in the same TXOP as the HE TB sounding sequence.</w:t>
      </w:r>
      <w:ins w:id="7" w:author="Xiaofei Wang" w:date="2022-05-23T18:16:00Z">
        <w:r w:rsidR="005437A4">
          <w:rPr>
            <w:w w:val="100"/>
          </w:rPr>
          <w:t xml:space="preserve"> [#2345]</w:t>
        </w:r>
      </w:ins>
    </w:p>
    <w:p w14:paraId="07DCA630" w14:textId="77777777" w:rsidR="00666D1B" w:rsidRPr="000F5FC0" w:rsidRDefault="00666D1B" w:rsidP="00F80DE4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</w:p>
    <w:sectPr w:rsidR="00666D1B" w:rsidRPr="000F5FC0" w:rsidSect="00996772">
      <w:headerReference w:type="default" r:id="rId12"/>
      <w:footerReference w:type="default" r:id="rId13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B25A5" w14:textId="77777777" w:rsidR="008D7758" w:rsidRDefault="008D7758">
      <w:r>
        <w:separator/>
      </w:r>
    </w:p>
  </w:endnote>
  <w:endnote w:type="continuationSeparator" w:id="0">
    <w:p w14:paraId="1527C617" w14:textId="77777777" w:rsidR="008D7758" w:rsidRDefault="008D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6CE1" w14:textId="2C4A7909" w:rsidR="00FE05E8" w:rsidRDefault="00545118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FE05E8">
        <w:t>Submission</w:t>
      </w:r>
    </w:fldSimple>
    <w:r w:rsidR="00FE05E8">
      <w:tab/>
      <w:t xml:space="preserve">page </w:t>
    </w:r>
    <w:r w:rsidR="00FE05E8">
      <w:fldChar w:fldCharType="begin"/>
    </w:r>
    <w:r w:rsidR="00FE05E8">
      <w:instrText xml:space="preserve">page </w:instrText>
    </w:r>
    <w:r w:rsidR="00FE05E8">
      <w:fldChar w:fldCharType="separate"/>
    </w:r>
    <w:r w:rsidR="007D64DA">
      <w:rPr>
        <w:noProof/>
      </w:rPr>
      <w:t>6</w:t>
    </w:r>
    <w:r w:rsidR="00FE05E8">
      <w:rPr>
        <w:noProof/>
      </w:rPr>
      <w:fldChar w:fldCharType="end"/>
    </w:r>
    <w:r w:rsidR="00FE05E8">
      <w:tab/>
    </w:r>
    <w:r w:rsidR="009972B6">
      <w:t>Xiaofei Wang (InterDigital)</w:t>
    </w:r>
  </w:p>
  <w:p w14:paraId="433CD0E0" w14:textId="77777777" w:rsidR="00FE05E8" w:rsidRDefault="00FE05E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705A5" w14:textId="77777777" w:rsidR="008D7758" w:rsidRDefault="008D7758">
      <w:r>
        <w:separator/>
      </w:r>
    </w:p>
  </w:footnote>
  <w:footnote w:type="continuationSeparator" w:id="0">
    <w:p w14:paraId="0EB74FFE" w14:textId="77777777" w:rsidR="008D7758" w:rsidRDefault="008D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A876" w14:textId="65BCCAF3" w:rsidR="00FE05E8" w:rsidRDefault="00802C57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May</w:t>
    </w:r>
    <w:r w:rsidR="00676881">
      <w:rPr>
        <w:lang w:eastAsia="ko-KR"/>
      </w:rPr>
      <w:t xml:space="preserve"> 20</w:t>
    </w:r>
    <w:r w:rsidR="00B96526">
      <w:rPr>
        <w:lang w:eastAsia="ko-KR"/>
      </w:rPr>
      <w:t>2</w:t>
    </w:r>
    <w:r>
      <w:rPr>
        <w:lang w:eastAsia="ko-KR"/>
      </w:rPr>
      <w:t>2</w:t>
    </w:r>
    <w:r w:rsidR="00FE05E8">
      <w:tab/>
    </w:r>
    <w:r w:rsidR="00FE05E8">
      <w:tab/>
    </w:r>
    <w:r w:rsidR="00FE05E8">
      <w:fldChar w:fldCharType="begin"/>
    </w:r>
    <w:r w:rsidR="00FE05E8">
      <w:instrText xml:space="preserve"> TITLE  \* MERGEFORMAT </w:instrText>
    </w:r>
    <w:r w:rsidR="00FE05E8">
      <w:fldChar w:fldCharType="end"/>
    </w:r>
    <w:r w:rsidR="008D7758">
      <w:fldChar w:fldCharType="begin"/>
    </w:r>
    <w:r w:rsidR="008D7758">
      <w:instrText xml:space="preserve"> TITLE  \* MERGEFORMAT </w:instrText>
    </w:r>
    <w:r w:rsidR="008D7758">
      <w:fldChar w:fldCharType="separate"/>
    </w:r>
    <w:r w:rsidR="00676881">
      <w:t>doc.: IEEE 802.11-</w:t>
    </w:r>
    <w:r>
      <w:t>22</w:t>
    </w:r>
    <w:r w:rsidR="00FE05E8">
      <w:t>/</w:t>
    </w:r>
    <w:r w:rsidR="008D7758">
      <w:fldChar w:fldCharType="end"/>
    </w:r>
    <w:r w:rsidR="00B52457">
      <w:rPr>
        <w:lang w:eastAsia="ko-KR"/>
      </w:rPr>
      <w:t>0</w:t>
    </w:r>
    <w:r>
      <w:rPr>
        <w:lang w:eastAsia="ko-KR"/>
      </w:rPr>
      <w:t>707</w:t>
    </w:r>
    <w:r w:rsidR="00A6648F">
      <w:rPr>
        <w:lang w:eastAsia="ko-KR"/>
      </w:rPr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000471"/>
    <w:multiLevelType w:val="multilevel"/>
    <w:tmpl w:val="000008F4"/>
    <w:lvl w:ilvl="0">
      <w:start w:val="58"/>
      <w:numFmt w:val="decimal"/>
      <w:lvlText w:val="%1"/>
      <w:lvlJc w:val="left"/>
      <w:pPr>
        <w:ind w:left="2775" w:hanging="2669"/>
      </w:pPr>
      <w:rPr>
        <w:rFonts w:ascii="Times New Roman" w:hAnsi="Times New Roman" w:cs="Times New Roman"/>
        <w:b w:val="0"/>
        <w:bCs w:val="0"/>
        <w:w w:val="100"/>
        <w:position w:val="-7"/>
        <w:sz w:val="18"/>
        <w:szCs w:val="18"/>
      </w:rPr>
    </w:lvl>
    <w:lvl w:ilvl="1">
      <w:start w:val="1"/>
      <w:numFmt w:val="decimal"/>
      <w:lvlText w:val="%2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2">
      <w:numFmt w:val="bullet"/>
      <w:lvlText w:val="•"/>
      <w:lvlJc w:val="left"/>
      <w:pPr>
        <w:ind w:left="3520" w:hanging="464"/>
      </w:pPr>
    </w:lvl>
    <w:lvl w:ilvl="3">
      <w:numFmt w:val="bullet"/>
      <w:lvlText w:val="•"/>
      <w:lvlJc w:val="left"/>
      <w:pPr>
        <w:ind w:left="4260" w:hanging="464"/>
      </w:pPr>
    </w:lvl>
    <w:lvl w:ilvl="4">
      <w:numFmt w:val="bullet"/>
      <w:lvlText w:val="•"/>
      <w:lvlJc w:val="left"/>
      <w:pPr>
        <w:ind w:left="5000" w:hanging="464"/>
      </w:pPr>
    </w:lvl>
    <w:lvl w:ilvl="5">
      <w:numFmt w:val="bullet"/>
      <w:lvlText w:val="•"/>
      <w:lvlJc w:val="left"/>
      <w:pPr>
        <w:ind w:left="5740" w:hanging="464"/>
      </w:pPr>
    </w:lvl>
    <w:lvl w:ilvl="6">
      <w:numFmt w:val="bullet"/>
      <w:lvlText w:val="•"/>
      <w:lvlJc w:val="left"/>
      <w:pPr>
        <w:ind w:left="6480" w:hanging="464"/>
      </w:pPr>
    </w:lvl>
    <w:lvl w:ilvl="7">
      <w:numFmt w:val="bullet"/>
      <w:lvlText w:val="•"/>
      <w:lvlJc w:val="left"/>
      <w:pPr>
        <w:ind w:left="7220" w:hanging="464"/>
      </w:pPr>
    </w:lvl>
    <w:lvl w:ilvl="8">
      <w:numFmt w:val="bullet"/>
      <w:lvlText w:val="•"/>
      <w:lvlJc w:val="left"/>
      <w:pPr>
        <w:ind w:left="7960" w:hanging="464"/>
      </w:pPr>
    </w:lvl>
  </w:abstractNum>
  <w:abstractNum w:abstractNumId="2" w15:restartNumberingAfterBreak="0">
    <w:nsid w:val="00000472"/>
    <w:multiLevelType w:val="multilevel"/>
    <w:tmpl w:val="000008F5"/>
    <w:lvl w:ilvl="0">
      <w:start w:val="19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" w15:restartNumberingAfterBreak="0">
    <w:nsid w:val="00000475"/>
    <w:multiLevelType w:val="multilevel"/>
    <w:tmpl w:val="000008F8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" w15:restartNumberingAfterBreak="0">
    <w:nsid w:val="00000477"/>
    <w:multiLevelType w:val="multilevel"/>
    <w:tmpl w:val="000008FA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B733CC"/>
    <w:multiLevelType w:val="hybridMultilevel"/>
    <w:tmpl w:val="6A548990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E73C7EFC">
      <w:numFmt w:val="bullet"/>
      <w:lvlText w:val="—"/>
      <w:lvlJc w:val="left"/>
      <w:pPr>
        <w:ind w:left="1440" w:hanging="360"/>
      </w:pPr>
      <w:rPr>
        <w:rFonts w:ascii="Times New Roman" w:eastAsia="Malgun Gothic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D059E"/>
    <w:multiLevelType w:val="hybridMultilevel"/>
    <w:tmpl w:val="76A4D462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F503E"/>
    <w:multiLevelType w:val="hybridMultilevel"/>
    <w:tmpl w:val="24706A0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A386EDB"/>
    <w:multiLevelType w:val="hybridMultilevel"/>
    <w:tmpl w:val="F650DF0E"/>
    <w:lvl w:ilvl="0" w:tplc="F08A89AC">
      <w:start w:val="1"/>
      <w:numFmt w:val="upperLetter"/>
      <w:lvlText w:val="(%1-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B1F8A"/>
    <w:multiLevelType w:val="hybridMultilevel"/>
    <w:tmpl w:val="D7CE92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4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3CA25753"/>
    <w:multiLevelType w:val="hybridMultilevel"/>
    <w:tmpl w:val="C92E8780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7" w15:restartNumberingAfterBreak="0">
    <w:nsid w:val="5A2A483E"/>
    <w:multiLevelType w:val="hybridMultilevel"/>
    <w:tmpl w:val="8CD89C44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E119A"/>
    <w:multiLevelType w:val="hybridMultilevel"/>
    <w:tmpl w:val="DB889AB4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2700604"/>
    <w:multiLevelType w:val="hybridMultilevel"/>
    <w:tmpl w:val="ECEA66E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AC4EF3"/>
    <w:multiLevelType w:val="hybridMultilevel"/>
    <w:tmpl w:val="1AC0BB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8E0A7B"/>
    <w:multiLevelType w:val="hybridMultilevel"/>
    <w:tmpl w:val="98DA57D0"/>
    <w:lvl w:ilvl="0" w:tplc="99F24FF4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56540C"/>
    <w:multiLevelType w:val="hybridMultilevel"/>
    <w:tmpl w:val="315E6398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585097">
    <w:abstractNumId w:val="6"/>
  </w:num>
  <w:num w:numId="2" w16cid:durableId="851994729">
    <w:abstractNumId w:val="14"/>
  </w:num>
  <w:num w:numId="3" w16cid:durableId="1753889690">
    <w:abstractNumId w:val="16"/>
  </w:num>
  <w:num w:numId="4" w16cid:durableId="1101561462">
    <w:abstractNumId w:val="13"/>
  </w:num>
  <w:num w:numId="5" w16cid:durableId="961961212">
    <w:abstractNumId w:val="10"/>
  </w:num>
  <w:num w:numId="6" w16cid:durableId="1717122537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 w16cid:durableId="1112364388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 w16cid:durableId="112797122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 w16cid:durableId="1037924829">
    <w:abstractNumId w:val="17"/>
  </w:num>
  <w:num w:numId="10" w16cid:durableId="1327709820">
    <w:abstractNumId w:val="7"/>
  </w:num>
  <w:num w:numId="11" w16cid:durableId="38653730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36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 w16cid:durableId="2003122346">
    <w:abstractNumId w:val="0"/>
    <w:lvlOverride w:ilvl="0">
      <w:lvl w:ilvl="0">
        <w:start w:val="1"/>
        <w:numFmt w:val="bullet"/>
        <w:lvlText w:val="27.1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 w16cid:durableId="1989163979">
    <w:abstractNumId w:val="0"/>
    <w:lvlOverride w:ilvl="0">
      <w:lvl w:ilvl="0">
        <w:start w:val="1"/>
        <w:numFmt w:val="bullet"/>
        <w:lvlText w:val="27.1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 w16cid:durableId="1909416692">
    <w:abstractNumId w:val="0"/>
    <w:lvlOverride w:ilvl="0">
      <w:lvl w:ilvl="0">
        <w:start w:val="1"/>
        <w:numFmt w:val="bullet"/>
        <w:lvlText w:val="9.4.2.23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 w16cid:durableId="1716732925">
    <w:abstractNumId w:val="0"/>
    <w:lvlOverride w:ilvl="0">
      <w:lvl w:ilvl="0">
        <w:start w:val="1"/>
        <w:numFmt w:val="bullet"/>
        <w:lvlText w:val="Figure 9-589cq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 w16cid:durableId="1536847354">
    <w:abstractNumId w:val="0"/>
    <w:lvlOverride w:ilvl="0">
      <w:lvl w:ilvl="0">
        <w:start w:val="1"/>
        <w:numFmt w:val="bullet"/>
        <w:lvlText w:val="Figure 9-589c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 w16cid:durableId="1415395018">
    <w:abstractNumId w:val="0"/>
    <w:lvlOverride w:ilvl="0">
      <w:lvl w:ilvl="0">
        <w:start w:val="1"/>
        <w:numFmt w:val="bullet"/>
        <w:lvlText w:val="Figure 9-589cs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 w16cid:durableId="1636911232">
    <w:abstractNumId w:val="19"/>
  </w:num>
  <w:num w:numId="19" w16cid:durableId="1972520503">
    <w:abstractNumId w:val="18"/>
  </w:num>
  <w:num w:numId="20" w16cid:durableId="89088873">
    <w:abstractNumId w:val="0"/>
    <w:lvlOverride w:ilvl="0">
      <w:lvl w:ilvl="0">
        <w:start w:val="1"/>
        <w:numFmt w:val="bullet"/>
        <w:lvlText w:val="Table 9-31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 w16cid:durableId="1209106396">
    <w:abstractNumId w:val="0"/>
    <w:lvlOverride w:ilvl="0">
      <w:lvl w:ilvl="0">
        <w:start w:val="1"/>
        <w:numFmt w:val="bullet"/>
        <w:lvlText w:val="Table 11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 w16cid:durableId="1711805943">
    <w:abstractNumId w:val="12"/>
  </w:num>
  <w:num w:numId="23" w16cid:durableId="1657949681">
    <w:abstractNumId w:val="0"/>
    <w:lvlOverride w:ilvl="0">
      <w:lvl w:ilvl="0">
        <w:start w:val="1"/>
        <w:numFmt w:val="bullet"/>
        <w:lvlText w:val="Figure 9-3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 w16cid:durableId="1542789637">
    <w:abstractNumId w:val="0"/>
    <w:lvlOverride w:ilvl="0">
      <w:lvl w:ilvl="0">
        <w:numFmt w:val="bullet"/>
        <w:lvlText w:val="9.4.2.3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 w16cid:durableId="582035077">
    <w:abstractNumId w:val="22"/>
  </w:num>
  <w:num w:numId="26" w16cid:durableId="1637485179">
    <w:abstractNumId w:val="15"/>
  </w:num>
  <w:num w:numId="27" w16cid:durableId="1067411220">
    <w:abstractNumId w:val="20"/>
  </w:num>
  <w:num w:numId="28" w16cid:durableId="622421556">
    <w:abstractNumId w:val="11"/>
  </w:num>
  <w:num w:numId="29" w16cid:durableId="1694728062">
    <w:abstractNumId w:val="0"/>
    <w:lvlOverride w:ilvl="0">
      <w:lvl w:ilvl="0">
        <w:numFmt w:val="bullet"/>
        <w:lvlText w:val="Table 9-15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 w16cid:durableId="517425747">
    <w:abstractNumId w:val="21"/>
  </w:num>
  <w:num w:numId="31" w16cid:durableId="1552645718">
    <w:abstractNumId w:val="9"/>
  </w:num>
  <w:num w:numId="32" w16cid:durableId="38361533">
    <w:abstractNumId w:val="8"/>
  </w:num>
  <w:num w:numId="33" w16cid:durableId="1476414044">
    <w:abstractNumId w:val="0"/>
    <w:lvlOverride w:ilvl="0">
      <w:lvl w:ilvl="0">
        <w:start w:val="1"/>
        <w:numFmt w:val="bullet"/>
        <w:lvlText w:val="Table 9-318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 w16cid:durableId="427121408">
    <w:abstractNumId w:val="0"/>
    <w:lvlOverride w:ilvl="0">
      <w:lvl w:ilvl="0">
        <w:start w:val="1"/>
        <w:numFmt w:val="bullet"/>
        <w:lvlText w:val="9.4.2.27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 w16cid:durableId="266356540">
    <w:abstractNumId w:val="0"/>
    <w:lvlOverride w:ilvl="0">
      <w:lvl w:ilvl="0">
        <w:start w:val="1"/>
        <w:numFmt w:val="bullet"/>
        <w:lvlText w:val="Table 9-318e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 w16cid:durableId="2042390524">
    <w:abstractNumId w:val="0"/>
    <w:lvlOverride w:ilvl="0">
      <w:lvl w:ilvl="0">
        <w:start w:val="1"/>
        <w:numFmt w:val="bullet"/>
        <w:lvlText w:val="Figure 9-751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 w16cid:durableId="914242061">
    <w:abstractNumId w:val="0"/>
    <w:lvlOverride w:ilvl="0">
      <w:lvl w:ilvl="0">
        <w:start w:val="1"/>
        <w:numFmt w:val="bullet"/>
        <w:lvlText w:val="9.4.2.27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 w16cid:durableId="512916384">
    <w:abstractNumId w:val="0"/>
    <w:lvlOverride w:ilvl="0">
      <w:lvl w:ilvl="0">
        <w:start w:val="1"/>
        <w:numFmt w:val="bullet"/>
        <w:lvlText w:val="Figure 9-751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 w16cid:durableId="2062515218">
    <w:abstractNumId w:val="0"/>
    <w:lvlOverride w:ilvl="0">
      <w:lvl w:ilvl="0">
        <w:start w:val="1"/>
        <w:numFmt w:val="bullet"/>
        <w:lvlText w:val="Figure 9-751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 w16cid:durableId="1512792782">
    <w:abstractNumId w:val="0"/>
    <w:lvlOverride w:ilvl="0">
      <w:lvl w:ilvl="0">
        <w:start w:val="1"/>
        <w:numFmt w:val="bullet"/>
        <w:lvlText w:val="9.4.2.29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 w16cid:durableId="22245567">
    <w:abstractNumId w:val="0"/>
    <w:lvlOverride w:ilvl="0">
      <w:lvl w:ilvl="0">
        <w:start w:val="1"/>
        <w:numFmt w:val="bullet"/>
        <w:lvlText w:val="Figure 9-772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 w16cid:durableId="1995058906">
    <w:abstractNumId w:val="0"/>
    <w:lvlOverride w:ilvl="0">
      <w:lvl w:ilvl="0">
        <w:start w:val="1"/>
        <w:numFmt w:val="bullet"/>
        <w:lvlText w:val="Figure 9-772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 w16cid:durableId="1264412891">
    <w:abstractNumId w:val="0"/>
    <w:lvlOverride w:ilvl="0">
      <w:lvl w:ilvl="0">
        <w:start w:val="1"/>
        <w:numFmt w:val="bullet"/>
        <w:lvlText w:val="Table 9-321f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 w16cid:durableId="1715541332">
    <w:abstractNumId w:val="1"/>
  </w:num>
  <w:num w:numId="45" w16cid:durableId="1090008887">
    <w:abstractNumId w:val="2"/>
  </w:num>
  <w:num w:numId="46" w16cid:durableId="1178544443">
    <w:abstractNumId w:val="5"/>
  </w:num>
  <w:num w:numId="47" w16cid:durableId="345449362">
    <w:abstractNumId w:val="4"/>
  </w:num>
  <w:num w:numId="48" w16cid:durableId="575748809">
    <w:abstractNumId w:val="3"/>
  </w:num>
  <w:num w:numId="49" w16cid:durableId="1589079665">
    <w:abstractNumId w:val="0"/>
    <w:lvlOverride w:ilvl="0">
      <w:lvl w:ilvl="0">
        <w:start w:val="1"/>
        <w:numFmt w:val="bullet"/>
        <w:lvlText w:val="26.7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0" w16cid:durableId="408159040">
    <w:abstractNumId w:val="0"/>
    <w:lvlOverride w:ilvl="0">
      <w:lvl w:ilvl="0">
        <w:start w:val="1"/>
        <w:numFmt w:val="bullet"/>
        <w:lvlText w:val="Figure 26-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Xiaofei Wang">
    <w15:presenceInfo w15:providerId="AD" w15:userId="S::Xiaofei.Wang@InterDigital.com::6e1836d3-2ed9-4ae5-8700-9029b71c19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2"/>
  <w:printFractionalCharacterWidth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B9C"/>
    <w:rsid w:val="00000CF4"/>
    <w:rsid w:val="000013EC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3196"/>
    <w:rsid w:val="00013F87"/>
    <w:rsid w:val="00014031"/>
    <w:rsid w:val="0001485C"/>
    <w:rsid w:val="000157CC"/>
    <w:rsid w:val="00016D9C"/>
    <w:rsid w:val="0001731B"/>
    <w:rsid w:val="00017D25"/>
    <w:rsid w:val="00021106"/>
    <w:rsid w:val="00021A27"/>
    <w:rsid w:val="00023CD8"/>
    <w:rsid w:val="00024344"/>
    <w:rsid w:val="00024487"/>
    <w:rsid w:val="00026F6E"/>
    <w:rsid w:val="000275C0"/>
    <w:rsid w:val="00027D05"/>
    <w:rsid w:val="00027F50"/>
    <w:rsid w:val="00027FFE"/>
    <w:rsid w:val="00031E68"/>
    <w:rsid w:val="000329C3"/>
    <w:rsid w:val="00033B0A"/>
    <w:rsid w:val="000341CB"/>
    <w:rsid w:val="00034E6F"/>
    <w:rsid w:val="0003542F"/>
    <w:rsid w:val="000358B3"/>
    <w:rsid w:val="000370E8"/>
    <w:rsid w:val="000372AC"/>
    <w:rsid w:val="000405C4"/>
    <w:rsid w:val="000446A2"/>
    <w:rsid w:val="00044DC0"/>
    <w:rsid w:val="0004503F"/>
    <w:rsid w:val="00045E2A"/>
    <w:rsid w:val="000478EE"/>
    <w:rsid w:val="00052123"/>
    <w:rsid w:val="00052BD6"/>
    <w:rsid w:val="00053519"/>
    <w:rsid w:val="00053DF6"/>
    <w:rsid w:val="000567DA"/>
    <w:rsid w:val="00056E83"/>
    <w:rsid w:val="00062085"/>
    <w:rsid w:val="00063867"/>
    <w:rsid w:val="000642FC"/>
    <w:rsid w:val="0006469A"/>
    <w:rsid w:val="0006512E"/>
    <w:rsid w:val="000653B8"/>
    <w:rsid w:val="00066421"/>
    <w:rsid w:val="0006732A"/>
    <w:rsid w:val="00071479"/>
    <w:rsid w:val="000718E3"/>
    <w:rsid w:val="00071971"/>
    <w:rsid w:val="00073A2E"/>
    <w:rsid w:val="00073BB4"/>
    <w:rsid w:val="00075784"/>
    <w:rsid w:val="00075C3C"/>
    <w:rsid w:val="00075E1E"/>
    <w:rsid w:val="00076885"/>
    <w:rsid w:val="00077C25"/>
    <w:rsid w:val="00080ACC"/>
    <w:rsid w:val="00080E1A"/>
    <w:rsid w:val="000815C7"/>
    <w:rsid w:val="00081E62"/>
    <w:rsid w:val="000823C8"/>
    <w:rsid w:val="000829FF"/>
    <w:rsid w:val="00082B8A"/>
    <w:rsid w:val="0008302D"/>
    <w:rsid w:val="00084297"/>
    <w:rsid w:val="00084354"/>
    <w:rsid w:val="000865AA"/>
    <w:rsid w:val="00086780"/>
    <w:rsid w:val="00086B53"/>
    <w:rsid w:val="00090640"/>
    <w:rsid w:val="00091349"/>
    <w:rsid w:val="00092971"/>
    <w:rsid w:val="00092AC6"/>
    <w:rsid w:val="00092CAE"/>
    <w:rsid w:val="00092EB8"/>
    <w:rsid w:val="00092F03"/>
    <w:rsid w:val="00093AD2"/>
    <w:rsid w:val="00094FFA"/>
    <w:rsid w:val="0009661D"/>
    <w:rsid w:val="0009713F"/>
    <w:rsid w:val="00097398"/>
    <w:rsid w:val="000A1C31"/>
    <w:rsid w:val="000A1F25"/>
    <w:rsid w:val="000A3567"/>
    <w:rsid w:val="000A556A"/>
    <w:rsid w:val="000A671D"/>
    <w:rsid w:val="000A6D46"/>
    <w:rsid w:val="000A7680"/>
    <w:rsid w:val="000B041A"/>
    <w:rsid w:val="000B083E"/>
    <w:rsid w:val="000B0DAF"/>
    <w:rsid w:val="000B25B3"/>
    <w:rsid w:val="000B59FE"/>
    <w:rsid w:val="000B5D19"/>
    <w:rsid w:val="000B689A"/>
    <w:rsid w:val="000C0F40"/>
    <w:rsid w:val="000C27D0"/>
    <w:rsid w:val="000C345D"/>
    <w:rsid w:val="000C3C16"/>
    <w:rsid w:val="000C4755"/>
    <w:rsid w:val="000C54F3"/>
    <w:rsid w:val="000C5C64"/>
    <w:rsid w:val="000C6032"/>
    <w:rsid w:val="000C6A2F"/>
    <w:rsid w:val="000D174A"/>
    <w:rsid w:val="000D1AD4"/>
    <w:rsid w:val="000D276A"/>
    <w:rsid w:val="000D2E30"/>
    <w:rsid w:val="000D2F1B"/>
    <w:rsid w:val="000D4A8F"/>
    <w:rsid w:val="000D5EBD"/>
    <w:rsid w:val="000D674F"/>
    <w:rsid w:val="000E0494"/>
    <w:rsid w:val="000E19EB"/>
    <w:rsid w:val="000E1C37"/>
    <w:rsid w:val="000E1D7B"/>
    <w:rsid w:val="000E4B82"/>
    <w:rsid w:val="000E53D1"/>
    <w:rsid w:val="000E56DE"/>
    <w:rsid w:val="000E6539"/>
    <w:rsid w:val="000E720C"/>
    <w:rsid w:val="000E752D"/>
    <w:rsid w:val="000F238C"/>
    <w:rsid w:val="000F4063"/>
    <w:rsid w:val="000F4937"/>
    <w:rsid w:val="000F5088"/>
    <w:rsid w:val="000F573A"/>
    <w:rsid w:val="000F5AA2"/>
    <w:rsid w:val="000F5FC0"/>
    <w:rsid w:val="000F685B"/>
    <w:rsid w:val="000F6BB9"/>
    <w:rsid w:val="000F76F6"/>
    <w:rsid w:val="000F79E9"/>
    <w:rsid w:val="00100E3B"/>
    <w:rsid w:val="001015F8"/>
    <w:rsid w:val="0010469F"/>
    <w:rsid w:val="00105918"/>
    <w:rsid w:val="001101C2"/>
    <w:rsid w:val="001109AA"/>
    <w:rsid w:val="001121A2"/>
    <w:rsid w:val="00112C6A"/>
    <w:rsid w:val="00113B5F"/>
    <w:rsid w:val="00114FCA"/>
    <w:rsid w:val="00115A75"/>
    <w:rsid w:val="00115B7B"/>
    <w:rsid w:val="00116034"/>
    <w:rsid w:val="00116903"/>
    <w:rsid w:val="00117299"/>
    <w:rsid w:val="00120298"/>
    <w:rsid w:val="00120BD6"/>
    <w:rsid w:val="001215C0"/>
    <w:rsid w:val="00121F21"/>
    <w:rsid w:val="00122191"/>
    <w:rsid w:val="00122B06"/>
    <w:rsid w:val="00122D51"/>
    <w:rsid w:val="00123240"/>
    <w:rsid w:val="00123CCE"/>
    <w:rsid w:val="0012480E"/>
    <w:rsid w:val="00125B64"/>
    <w:rsid w:val="00126052"/>
    <w:rsid w:val="001261E1"/>
    <w:rsid w:val="001274A8"/>
    <w:rsid w:val="001275D7"/>
    <w:rsid w:val="00127723"/>
    <w:rsid w:val="00130101"/>
    <w:rsid w:val="00131AB1"/>
    <w:rsid w:val="001323DB"/>
    <w:rsid w:val="00132F09"/>
    <w:rsid w:val="00134114"/>
    <w:rsid w:val="0013478B"/>
    <w:rsid w:val="00135032"/>
    <w:rsid w:val="00135B4B"/>
    <w:rsid w:val="0013699E"/>
    <w:rsid w:val="00141661"/>
    <w:rsid w:val="001423A2"/>
    <w:rsid w:val="001448D8"/>
    <w:rsid w:val="001448F4"/>
    <w:rsid w:val="00144DB5"/>
    <w:rsid w:val="001450BB"/>
    <w:rsid w:val="001459E7"/>
    <w:rsid w:val="00145C98"/>
    <w:rsid w:val="00145D01"/>
    <w:rsid w:val="00146D19"/>
    <w:rsid w:val="001470B2"/>
    <w:rsid w:val="001476C7"/>
    <w:rsid w:val="0015061C"/>
    <w:rsid w:val="00150F68"/>
    <w:rsid w:val="00151BBE"/>
    <w:rsid w:val="00154791"/>
    <w:rsid w:val="00154B26"/>
    <w:rsid w:val="001557CB"/>
    <w:rsid w:val="001559BB"/>
    <w:rsid w:val="00156076"/>
    <w:rsid w:val="00161A98"/>
    <w:rsid w:val="0016428D"/>
    <w:rsid w:val="00165BE6"/>
    <w:rsid w:val="00172489"/>
    <w:rsid w:val="00172DD9"/>
    <w:rsid w:val="001738FD"/>
    <w:rsid w:val="00175CDF"/>
    <w:rsid w:val="0017659B"/>
    <w:rsid w:val="00177BCE"/>
    <w:rsid w:val="001812B0"/>
    <w:rsid w:val="001813C4"/>
    <w:rsid w:val="00181423"/>
    <w:rsid w:val="00181E1D"/>
    <w:rsid w:val="001828A5"/>
    <w:rsid w:val="00183698"/>
    <w:rsid w:val="00183F4C"/>
    <w:rsid w:val="0018418E"/>
    <w:rsid w:val="00186096"/>
    <w:rsid w:val="00187129"/>
    <w:rsid w:val="001912D7"/>
    <w:rsid w:val="0019164F"/>
    <w:rsid w:val="00192C6E"/>
    <w:rsid w:val="00193C39"/>
    <w:rsid w:val="001943F7"/>
    <w:rsid w:val="00195640"/>
    <w:rsid w:val="00195815"/>
    <w:rsid w:val="00197B92"/>
    <w:rsid w:val="001A072D"/>
    <w:rsid w:val="001A0CEC"/>
    <w:rsid w:val="001A0EDB"/>
    <w:rsid w:val="001A1B7C"/>
    <w:rsid w:val="001A2240"/>
    <w:rsid w:val="001A2CDE"/>
    <w:rsid w:val="001A41FD"/>
    <w:rsid w:val="001A77FD"/>
    <w:rsid w:val="001A7AAC"/>
    <w:rsid w:val="001B0001"/>
    <w:rsid w:val="001B23EB"/>
    <w:rsid w:val="001B252D"/>
    <w:rsid w:val="001B2904"/>
    <w:rsid w:val="001B29CF"/>
    <w:rsid w:val="001B4387"/>
    <w:rsid w:val="001B63BC"/>
    <w:rsid w:val="001B7AC5"/>
    <w:rsid w:val="001C1A6C"/>
    <w:rsid w:val="001C1DF3"/>
    <w:rsid w:val="001C2497"/>
    <w:rsid w:val="001C3FCE"/>
    <w:rsid w:val="001C4040"/>
    <w:rsid w:val="001C4460"/>
    <w:rsid w:val="001C501D"/>
    <w:rsid w:val="001C7CCE"/>
    <w:rsid w:val="001D15ED"/>
    <w:rsid w:val="001D209D"/>
    <w:rsid w:val="001D2A6C"/>
    <w:rsid w:val="001D328B"/>
    <w:rsid w:val="001D3CA6"/>
    <w:rsid w:val="001D4A93"/>
    <w:rsid w:val="001D5F28"/>
    <w:rsid w:val="001D6063"/>
    <w:rsid w:val="001D7529"/>
    <w:rsid w:val="001D7948"/>
    <w:rsid w:val="001E0946"/>
    <w:rsid w:val="001E0DC2"/>
    <w:rsid w:val="001E1001"/>
    <w:rsid w:val="001E13D1"/>
    <w:rsid w:val="001E15F8"/>
    <w:rsid w:val="001E349E"/>
    <w:rsid w:val="001E3577"/>
    <w:rsid w:val="001E4974"/>
    <w:rsid w:val="001E6267"/>
    <w:rsid w:val="001E6EE9"/>
    <w:rsid w:val="001E7C32"/>
    <w:rsid w:val="001E7E53"/>
    <w:rsid w:val="001E7E89"/>
    <w:rsid w:val="001F0210"/>
    <w:rsid w:val="001F07C0"/>
    <w:rsid w:val="001F10F7"/>
    <w:rsid w:val="001F13CA"/>
    <w:rsid w:val="001F3DB9"/>
    <w:rsid w:val="001F402B"/>
    <w:rsid w:val="001F45A4"/>
    <w:rsid w:val="001F464A"/>
    <w:rsid w:val="001F491C"/>
    <w:rsid w:val="001F5AE6"/>
    <w:rsid w:val="001F5C29"/>
    <w:rsid w:val="001F5D16"/>
    <w:rsid w:val="001F61C1"/>
    <w:rsid w:val="001F620B"/>
    <w:rsid w:val="001F68A7"/>
    <w:rsid w:val="001F6AEB"/>
    <w:rsid w:val="001F7FB7"/>
    <w:rsid w:val="0020013A"/>
    <w:rsid w:val="002002A6"/>
    <w:rsid w:val="0020058A"/>
    <w:rsid w:val="00200A0B"/>
    <w:rsid w:val="0020124D"/>
    <w:rsid w:val="00202617"/>
    <w:rsid w:val="002035EE"/>
    <w:rsid w:val="0020462A"/>
    <w:rsid w:val="002046A1"/>
    <w:rsid w:val="00204893"/>
    <w:rsid w:val="0020501A"/>
    <w:rsid w:val="00206D24"/>
    <w:rsid w:val="0020779A"/>
    <w:rsid w:val="0021041E"/>
    <w:rsid w:val="00210DDD"/>
    <w:rsid w:val="002125D6"/>
    <w:rsid w:val="00212E2A"/>
    <w:rsid w:val="002141B2"/>
    <w:rsid w:val="00214B50"/>
    <w:rsid w:val="00214BA3"/>
    <w:rsid w:val="00214F1B"/>
    <w:rsid w:val="00215A82"/>
    <w:rsid w:val="00215E32"/>
    <w:rsid w:val="00215F36"/>
    <w:rsid w:val="00216771"/>
    <w:rsid w:val="00217055"/>
    <w:rsid w:val="002171A4"/>
    <w:rsid w:val="002208B9"/>
    <w:rsid w:val="0022139A"/>
    <w:rsid w:val="00222261"/>
    <w:rsid w:val="002239F2"/>
    <w:rsid w:val="00224133"/>
    <w:rsid w:val="00225508"/>
    <w:rsid w:val="00225570"/>
    <w:rsid w:val="00231F3B"/>
    <w:rsid w:val="002323FE"/>
    <w:rsid w:val="00232ADE"/>
    <w:rsid w:val="00234C13"/>
    <w:rsid w:val="002369FD"/>
    <w:rsid w:val="00236A7E"/>
    <w:rsid w:val="00237426"/>
    <w:rsid w:val="0023760F"/>
    <w:rsid w:val="00237985"/>
    <w:rsid w:val="00240483"/>
    <w:rsid w:val="00240895"/>
    <w:rsid w:val="00240E68"/>
    <w:rsid w:val="00241AD7"/>
    <w:rsid w:val="00245AB0"/>
    <w:rsid w:val="002470AC"/>
    <w:rsid w:val="0024720B"/>
    <w:rsid w:val="002515C7"/>
    <w:rsid w:val="00251F6B"/>
    <w:rsid w:val="00252D47"/>
    <w:rsid w:val="002539AB"/>
    <w:rsid w:val="002545F7"/>
    <w:rsid w:val="00254D29"/>
    <w:rsid w:val="00255A8B"/>
    <w:rsid w:val="00256035"/>
    <w:rsid w:val="00262D56"/>
    <w:rsid w:val="00263092"/>
    <w:rsid w:val="0026410C"/>
    <w:rsid w:val="002662A5"/>
    <w:rsid w:val="0026639B"/>
    <w:rsid w:val="00266D63"/>
    <w:rsid w:val="002674D1"/>
    <w:rsid w:val="00270171"/>
    <w:rsid w:val="00270F98"/>
    <w:rsid w:val="00271BBB"/>
    <w:rsid w:val="00271F15"/>
    <w:rsid w:val="00273257"/>
    <w:rsid w:val="00273FA9"/>
    <w:rsid w:val="00274A4A"/>
    <w:rsid w:val="00276480"/>
    <w:rsid w:val="002773F1"/>
    <w:rsid w:val="00277C9F"/>
    <w:rsid w:val="00281013"/>
    <w:rsid w:val="00281A5D"/>
    <w:rsid w:val="00282053"/>
    <w:rsid w:val="00282D48"/>
    <w:rsid w:val="00282EFB"/>
    <w:rsid w:val="00283718"/>
    <w:rsid w:val="00284C5E"/>
    <w:rsid w:val="00284E10"/>
    <w:rsid w:val="00285828"/>
    <w:rsid w:val="00287B9F"/>
    <w:rsid w:val="00290201"/>
    <w:rsid w:val="00291A10"/>
    <w:rsid w:val="0029309B"/>
    <w:rsid w:val="002944A3"/>
    <w:rsid w:val="00294B35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5DAF"/>
    <w:rsid w:val="002B0983"/>
    <w:rsid w:val="002B0B91"/>
    <w:rsid w:val="002B43B3"/>
    <w:rsid w:val="002B5901"/>
    <w:rsid w:val="002B5973"/>
    <w:rsid w:val="002C00E5"/>
    <w:rsid w:val="002C16ED"/>
    <w:rsid w:val="002C271D"/>
    <w:rsid w:val="002C2A2B"/>
    <w:rsid w:val="002C2DD6"/>
    <w:rsid w:val="002C3C74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234A"/>
    <w:rsid w:val="002D2704"/>
    <w:rsid w:val="002D3073"/>
    <w:rsid w:val="002D3DEF"/>
    <w:rsid w:val="002D3FD2"/>
    <w:rsid w:val="002D518F"/>
    <w:rsid w:val="002D59C9"/>
    <w:rsid w:val="002D5D5C"/>
    <w:rsid w:val="002D6F6A"/>
    <w:rsid w:val="002D7ED5"/>
    <w:rsid w:val="002E1B18"/>
    <w:rsid w:val="002E2017"/>
    <w:rsid w:val="002E340A"/>
    <w:rsid w:val="002E4E3C"/>
    <w:rsid w:val="002E6FF6"/>
    <w:rsid w:val="002E7237"/>
    <w:rsid w:val="002F02F1"/>
    <w:rsid w:val="002F0915"/>
    <w:rsid w:val="002F119A"/>
    <w:rsid w:val="002F1269"/>
    <w:rsid w:val="002F25B2"/>
    <w:rsid w:val="002F2BC5"/>
    <w:rsid w:val="002F2F01"/>
    <w:rsid w:val="002F376B"/>
    <w:rsid w:val="002F3FD5"/>
    <w:rsid w:val="002F47F4"/>
    <w:rsid w:val="002F499D"/>
    <w:rsid w:val="002F50E3"/>
    <w:rsid w:val="002F57EE"/>
    <w:rsid w:val="002F5B49"/>
    <w:rsid w:val="002F5C8C"/>
    <w:rsid w:val="002F6A14"/>
    <w:rsid w:val="002F7199"/>
    <w:rsid w:val="002F7D11"/>
    <w:rsid w:val="0030081B"/>
    <w:rsid w:val="00300C11"/>
    <w:rsid w:val="003024ED"/>
    <w:rsid w:val="0030268D"/>
    <w:rsid w:val="003035CC"/>
    <w:rsid w:val="0030382C"/>
    <w:rsid w:val="00304A85"/>
    <w:rsid w:val="00305B24"/>
    <w:rsid w:val="00305D6E"/>
    <w:rsid w:val="00306274"/>
    <w:rsid w:val="0030782E"/>
    <w:rsid w:val="00307F5F"/>
    <w:rsid w:val="00310DE8"/>
    <w:rsid w:val="00311735"/>
    <w:rsid w:val="00312B8B"/>
    <w:rsid w:val="00312E87"/>
    <w:rsid w:val="00313750"/>
    <w:rsid w:val="00315B52"/>
    <w:rsid w:val="00315DE7"/>
    <w:rsid w:val="00315E98"/>
    <w:rsid w:val="00316131"/>
    <w:rsid w:val="0031624D"/>
    <w:rsid w:val="00317406"/>
    <w:rsid w:val="00317A7D"/>
    <w:rsid w:val="00320ED2"/>
    <w:rsid w:val="003212FA"/>
    <w:rsid w:val="003214E2"/>
    <w:rsid w:val="00321D2E"/>
    <w:rsid w:val="003222DD"/>
    <w:rsid w:val="0032436D"/>
    <w:rsid w:val="00324598"/>
    <w:rsid w:val="003248B8"/>
    <w:rsid w:val="00324BB2"/>
    <w:rsid w:val="00325AB6"/>
    <w:rsid w:val="00326126"/>
    <w:rsid w:val="003266E8"/>
    <w:rsid w:val="003267C0"/>
    <w:rsid w:val="00327F76"/>
    <w:rsid w:val="0033057A"/>
    <w:rsid w:val="003308A8"/>
    <w:rsid w:val="00331749"/>
    <w:rsid w:val="00332A81"/>
    <w:rsid w:val="0033327A"/>
    <w:rsid w:val="003337E8"/>
    <w:rsid w:val="00334DEA"/>
    <w:rsid w:val="00336F5F"/>
    <w:rsid w:val="0034093A"/>
    <w:rsid w:val="0034287F"/>
    <w:rsid w:val="00342C7D"/>
    <w:rsid w:val="00343554"/>
    <w:rsid w:val="003449F9"/>
    <w:rsid w:val="00344DA5"/>
    <w:rsid w:val="0034581F"/>
    <w:rsid w:val="0034592B"/>
    <w:rsid w:val="003479E4"/>
    <w:rsid w:val="00347C43"/>
    <w:rsid w:val="00350CA7"/>
    <w:rsid w:val="00352099"/>
    <w:rsid w:val="0035213C"/>
    <w:rsid w:val="00352DC1"/>
    <w:rsid w:val="00355254"/>
    <w:rsid w:val="0035591D"/>
    <w:rsid w:val="00356265"/>
    <w:rsid w:val="0035662A"/>
    <w:rsid w:val="00357F36"/>
    <w:rsid w:val="00360C87"/>
    <w:rsid w:val="00361C21"/>
    <w:rsid w:val="003622ED"/>
    <w:rsid w:val="00362C5B"/>
    <w:rsid w:val="00363F49"/>
    <w:rsid w:val="003649E0"/>
    <w:rsid w:val="00366AF0"/>
    <w:rsid w:val="00366B5F"/>
    <w:rsid w:val="003678D5"/>
    <w:rsid w:val="003713CA"/>
    <w:rsid w:val="0037201A"/>
    <w:rsid w:val="003729FC"/>
    <w:rsid w:val="00372FCA"/>
    <w:rsid w:val="00374C87"/>
    <w:rsid w:val="00374CBC"/>
    <w:rsid w:val="003759F9"/>
    <w:rsid w:val="003766B9"/>
    <w:rsid w:val="0038039E"/>
    <w:rsid w:val="00381F98"/>
    <w:rsid w:val="0038258D"/>
    <w:rsid w:val="00382C54"/>
    <w:rsid w:val="00383766"/>
    <w:rsid w:val="00383C03"/>
    <w:rsid w:val="00383C85"/>
    <w:rsid w:val="0038516A"/>
    <w:rsid w:val="00385654"/>
    <w:rsid w:val="00385FD6"/>
    <w:rsid w:val="0038601E"/>
    <w:rsid w:val="003872E2"/>
    <w:rsid w:val="00387759"/>
    <w:rsid w:val="003906A1"/>
    <w:rsid w:val="00390CA8"/>
    <w:rsid w:val="00390DCB"/>
    <w:rsid w:val="003912CB"/>
    <w:rsid w:val="00391845"/>
    <w:rsid w:val="003924F8"/>
    <w:rsid w:val="003945E3"/>
    <w:rsid w:val="003946EF"/>
    <w:rsid w:val="00395930"/>
    <w:rsid w:val="00395A50"/>
    <w:rsid w:val="0039787F"/>
    <w:rsid w:val="003978C9"/>
    <w:rsid w:val="003A161F"/>
    <w:rsid w:val="003A1693"/>
    <w:rsid w:val="003A1CC7"/>
    <w:rsid w:val="003A22E2"/>
    <w:rsid w:val="003A29E6"/>
    <w:rsid w:val="003A2E15"/>
    <w:rsid w:val="003A3196"/>
    <w:rsid w:val="003A36DB"/>
    <w:rsid w:val="003A478D"/>
    <w:rsid w:val="003A5BFF"/>
    <w:rsid w:val="003A6244"/>
    <w:rsid w:val="003A6AC1"/>
    <w:rsid w:val="003A6CE8"/>
    <w:rsid w:val="003A74EB"/>
    <w:rsid w:val="003A7B64"/>
    <w:rsid w:val="003A7DD8"/>
    <w:rsid w:val="003B03CE"/>
    <w:rsid w:val="003B4DAD"/>
    <w:rsid w:val="003B52F2"/>
    <w:rsid w:val="003B6084"/>
    <w:rsid w:val="003B6329"/>
    <w:rsid w:val="003B6F08"/>
    <w:rsid w:val="003B6F60"/>
    <w:rsid w:val="003B76BD"/>
    <w:rsid w:val="003C2B82"/>
    <w:rsid w:val="003C315D"/>
    <w:rsid w:val="003C322D"/>
    <w:rsid w:val="003C32E2"/>
    <w:rsid w:val="003C47A5"/>
    <w:rsid w:val="003C47D1"/>
    <w:rsid w:val="003C4BF2"/>
    <w:rsid w:val="003C56D8"/>
    <w:rsid w:val="003C58AE"/>
    <w:rsid w:val="003C74FF"/>
    <w:rsid w:val="003C7B46"/>
    <w:rsid w:val="003D1D90"/>
    <w:rsid w:val="003D26A5"/>
    <w:rsid w:val="003D3623"/>
    <w:rsid w:val="003D3F93"/>
    <w:rsid w:val="003D4734"/>
    <w:rsid w:val="003D5013"/>
    <w:rsid w:val="003D559C"/>
    <w:rsid w:val="003D5F14"/>
    <w:rsid w:val="003D627B"/>
    <w:rsid w:val="003D664E"/>
    <w:rsid w:val="003D7652"/>
    <w:rsid w:val="003D77A3"/>
    <w:rsid w:val="003D78F7"/>
    <w:rsid w:val="003D79C9"/>
    <w:rsid w:val="003E03AD"/>
    <w:rsid w:val="003E32DF"/>
    <w:rsid w:val="003E3FAD"/>
    <w:rsid w:val="003E416D"/>
    <w:rsid w:val="003E4403"/>
    <w:rsid w:val="003E5916"/>
    <w:rsid w:val="003E5CD9"/>
    <w:rsid w:val="003E5DE7"/>
    <w:rsid w:val="003E667C"/>
    <w:rsid w:val="003E7414"/>
    <w:rsid w:val="003E7F99"/>
    <w:rsid w:val="003F1281"/>
    <w:rsid w:val="003F1B36"/>
    <w:rsid w:val="003F2B96"/>
    <w:rsid w:val="003F2D6C"/>
    <w:rsid w:val="003F3227"/>
    <w:rsid w:val="003F3686"/>
    <w:rsid w:val="003F51EF"/>
    <w:rsid w:val="003F6B76"/>
    <w:rsid w:val="004010D0"/>
    <w:rsid w:val="004014AE"/>
    <w:rsid w:val="00401E3C"/>
    <w:rsid w:val="00403271"/>
    <w:rsid w:val="00403645"/>
    <w:rsid w:val="00403886"/>
    <w:rsid w:val="00403B13"/>
    <w:rsid w:val="004051EE"/>
    <w:rsid w:val="004064D6"/>
    <w:rsid w:val="00407214"/>
    <w:rsid w:val="00407C5B"/>
    <w:rsid w:val="00407EE1"/>
    <w:rsid w:val="004110BE"/>
    <w:rsid w:val="0041147F"/>
    <w:rsid w:val="00411A99"/>
    <w:rsid w:val="00411C03"/>
    <w:rsid w:val="00411E4F"/>
    <w:rsid w:val="00411E59"/>
    <w:rsid w:val="00412685"/>
    <w:rsid w:val="00413407"/>
    <w:rsid w:val="0041562C"/>
    <w:rsid w:val="004156C4"/>
    <w:rsid w:val="00415C55"/>
    <w:rsid w:val="0041647C"/>
    <w:rsid w:val="0042002A"/>
    <w:rsid w:val="004209D5"/>
    <w:rsid w:val="00421159"/>
    <w:rsid w:val="00421A46"/>
    <w:rsid w:val="00422546"/>
    <w:rsid w:val="00422D5C"/>
    <w:rsid w:val="00423116"/>
    <w:rsid w:val="00423634"/>
    <w:rsid w:val="0042720A"/>
    <w:rsid w:val="0042794A"/>
    <w:rsid w:val="00430648"/>
    <w:rsid w:val="00430B52"/>
    <w:rsid w:val="00430E74"/>
    <w:rsid w:val="00431EBF"/>
    <w:rsid w:val="00431F30"/>
    <w:rsid w:val="00432069"/>
    <w:rsid w:val="004339CB"/>
    <w:rsid w:val="00435208"/>
    <w:rsid w:val="0043677F"/>
    <w:rsid w:val="00437814"/>
    <w:rsid w:val="004402C9"/>
    <w:rsid w:val="004408B7"/>
    <w:rsid w:val="00440FF1"/>
    <w:rsid w:val="004417F2"/>
    <w:rsid w:val="00441C39"/>
    <w:rsid w:val="00441EC5"/>
    <w:rsid w:val="00442799"/>
    <w:rsid w:val="00443FBF"/>
    <w:rsid w:val="004452DF"/>
    <w:rsid w:val="004507E7"/>
    <w:rsid w:val="00450CC0"/>
    <w:rsid w:val="00451F73"/>
    <w:rsid w:val="0045288D"/>
    <w:rsid w:val="004534E6"/>
    <w:rsid w:val="00453A44"/>
    <w:rsid w:val="00453E8C"/>
    <w:rsid w:val="00457028"/>
    <w:rsid w:val="00457E3B"/>
    <w:rsid w:val="00457FA3"/>
    <w:rsid w:val="00461C16"/>
    <w:rsid w:val="00461C2E"/>
    <w:rsid w:val="00462172"/>
    <w:rsid w:val="004638E2"/>
    <w:rsid w:val="00463B7C"/>
    <w:rsid w:val="00465114"/>
    <w:rsid w:val="0046583B"/>
    <w:rsid w:val="00466B33"/>
    <w:rsid w:val="00466EEB"/>
    <w:rsid w:val="004671EC"/>
    <w:rsid w:val="004721EF"/>
    <w:rsid w:val="0047267B"/>
    <w:rsid w:val="00472E87"/>
    <w:rsid w:val="00472EA0"/>
    <w:rsid w:val="00473745"/>
    <w:rsid w:val="0047442A"/>
    <w:rsid w:val="00475027"/>
    <w:rsid w:val="00475A71"/>
    <w:rsid w:val="00475D9E"/>
    <w:rsid w:val="00476F40"/>
    <w:rsid w:val="004804A4"/>
    <w:rsid w:val="004811CE"/>
    <w:rsid w:val="00481659"/>
    <w:rsid w:val="004821A5"/>
    <w:rsid w:val="004828D5"/>
    <w:rsid w:val="00482AD0"/>
    <w:rsid w:val="00482AF6"/>
    <w:rsid w:val="00484651"/>
    <w:rsid w:val="00484AB7"/>
    <w:rsid w:val="0048675C"/>
    <w:rsid w:val="00486EB3"/>
    <w:rsid w:val="00487778"/>
    <w:rsid w:val="00490818"/>
    <w:rsid w:val="0049170F"/>
    <w:rsid w:val="00491CAF"/>
    <w:rsid w:val="00491F97"/>
    <w:rsid w:val="00492A82"/>
    <w:rsid w:val="00492D36"/>
    <w:rsid w:val="00492FC6"/>
    <w:rsid w:val="004931CC"/>
    <w:rsid w:val="0049468A"/>
    <w:rsid w:val="00495DAB"/>
    <w:rsid w:val="004A09F4"/>
    <w:rsid w:val="004A0AF4"/>
    <w:rsid w:val="004A0FC9"/>
    <w:rsid w:val="004A4953"/>
    <w:rsid w:val="004A5537"/>
    <w:rsid w:val="004A59B9"/>
    <w:rsid w:val="004A5BD2"/>
    <w:rsid w:val="004A7935"/>
    <w:rsid w:val="004B05C9"/>
    <w:rsid w:val="004B2117"/>
    <w:rsid w:val="004B421E"/>
    <w:rsid w:val="004B493F"/>
    <w:rsid w:val="004B4E51"/>
    <w:rsid w:val="004B50D6"/>
    <w:rsid w:val="004B7780"/>
    <w:rsid w:val="004C0597"/>
    <w:rsid w:val="004C0BD8"/>
    <w:rsid w:val="004C0F0A"/>
    <w:rsid w:val="004C169C"/>
    <w:rsid w:val="004C1E9F"/>
    <w:rsid w:val="004C3411"/>
    <w:rsid w:val="004C3A7A"/>
    <w:rsid w:val="004C3C2A"/>
    <w:rsid w:val="004C40E4"/>
    <w:rsid w:val="004C4A47"/>
    <w:rsid w:val="004C6C53"/>
    <w:rsid w:val="004C7CE0"/>
    <w:rsid w:val="004D03A1"/>
    <w:rsid w:val="004D071D"/>
    <w:rsid w:val="004D0A64"/>
    <w:rsid w:val="004D0F1C"/>
    <w:rsid w:val="004D149B"/>
    <w:rsid w:val="004D1E49"/>
    <w:rsid w:val="004D1E7D"/>
    <w:rsid w:val="004D2C14"/>
    <w:rsid w:val="004D2D75"/>
    <w:rsid w:val="004D4C83"/>
    <w:rsid w:val="004D52E6"/>
    <w:rsid w:val="004D5CB8"/>
    <w:rsid w:val="004D5F1F"/>
    <w:rsid w:val="004D6301"/>
    <w:rsid w:val="004D6AB7"/>
    <w:rsid w:val="004D6BE8"/>
    <w:rsid w:val="004D7188"/>
    <w:rsid w:val="004D79E9"/>
    <w:rsid w:val="004D7AC1"/>
    <w:rsid w:val="004E0097"/>
    <w:rsid w:val="004E0209"/>
    <w:rsid w:val="004E040B"/>
    <w:rsid w:val="004E19B8"/>
    <w:rsid w:val="004E1FE2"/>
    <w:rsid w:val="004E2A0B"/>
    <w:rsid w:val="004E4538"/>
    <w:rsid w:val="004E46DF"/>
    <w:rsid w:val="004E4B5B"/>
    <w:rsid w:val="004E5638"/>
    <w:rsid w:val="004E58B9"/>
    <w:rsid w:val="004E66C3"/>
    <w:rsid w:val="004E6AC0"/>
    <w:rsid w:val="004E7E34"/>
    <w:rsid w:val="004F05D3"/>
    <w:rsid w:val="004F0CB7"/>
    <w:rsid w:val="004F1C88"/>
    <w:rsid w:val="004F3535"/>
    <w:rsid w:val="004F3740"/>
    <w:rsid w:val="004F4564"/>
    <w:rsid w:val="004F4BBB"/>
    <w:rsid w:val="004F4D43"/>
    <w:rsid w:val="004F543D"/>
    <w:rsid w:val="004F5A90"/>
    <w:rsid w:val="004F74F8"/>
    <w:rsid w:val="005004EC"/>
    <w:rsid w:val="00500824"/>
    <w:rsid w:val="0050128F"/>
    <w:rsid w:val="00501E52"/>
    <w:rsid w:val="005023E3"/>
    <w:rsid w:val="005035D1"/>
    <w:rsid w:val="00503796"/>
    <w:rsid w:val="00503BF1"/>
    <w:rsid w:val="00504958"/>
    <w:rsid w:val="00504AA2"/>
    <w:rsid w:val="00505038"/>
    <w:rsid w:val="005065EB"/>
    <w:rsid w:val="00506863"/>
    <w:rsid w:val="00507177"/>
    <w:rsid w:val="005072B6"/>
    <w:rsid w:val="00507500"/>
    <w:rsid w:val="0050752C"/>
    <w:rsid w:val="00507B1D"/>
    <w:rsid w:val="0051035D"/>
    <w:rsid w:val="005116CB"/>
    <w:rsid w:val="00512749"/>
    <w:rsid w:val="00513528"/>
    <w:rsid w:val="0051588E"/>
    <w:rsid w:val="00517ED6"/>
    <w:rsid w:val="00520B8C"/>
    <w:rsid w:val="0052151C"/>
    <w:rsid w:val="005229D7"/>
    <w:rsid w:val="00522A49"/>
    <w:rsid w:val="005235B6"/>
    <w:rsid w:val="00523F49"/>
    <w:rsid w:val="005243B4"/>
    <w:rsid w:val="00524410"/>
    <w:rsid w:val="00524866"/>
    <w:rsid w:val="005256A2"/>
    <w:rsid w:val="00525DF1"/>
    <w:rsid w:val="00527489"/>
    <w:rsid w:val="00527BB3"/>
    <w:rsid w:val="00531734"/>
    <w:rsid w:val="0053254A"/>
    <w:rsid w:val="0053382C"/>
    <w:rsid w:val="0053566B"/>
    <w:rsid w:val="00535EBE"/>
    <w:rsid w:val="00540657"/>
    <w:rsid w:val="00540A28"/>
    <w:rsid w:val="00541D08"/>
    <w:rsid w:val="0054235E"/>
    <w:rsid w:val="005437A4"/>
    <w:rsid w:val="0054425D"/>
    <w:rsid w:val="005442D3"/>
    <w:rsid w:val="00544B61"/>
    <w:rsid w:val="00545118"/>
    <w:rsid w:val="0054683D"/>
    <w:rsid w:val="00546F15"/>
    <w:rsid w:val="00547BB9"/>
    <w:rsid w:val="0055231F"/>
    <w:rsid w:val="005528FC"/>
    <w:rsid w:val="005533B0"/>
    <w:rsid w:val="00553B4F"/>
    <w:rsid w:val="00553C7D"/>
    <w:rsid w:val="0055459B"/>
    <w:rsid w:val="005546A4"/>
    <w:rsid w:val="00554995"/>
    <w:rsid w:val="00554EEF"/>
    <w:rsid w:val="005555B2"/>
    <w:rsid w:val="0055616D"/>
    <w:rsid w:val="0055632C"/>
    <w:rsid w:val="0056081A"/>
    <w:rsid w:val="00561CE9"/>
    <w:rsid w:val="00562627"/>
    <w:rsid w:val="0056327A"/>
    <w:rsid w:val="00563B85"/>
    <w:rsid w:val="00565A19"/>
    <w:rsid w:val="0056785D"/>
    <w:rsid w:val="00567934"/>
    <w:rsid w:val="00567EF5"/>
    <w:rsid w:val="005702B6"/>
    <w:rsid w:val="005703A1"/>
    <w:rsid w:val="0057046A"/>
    <w:rsid w:val="00570B9C"/>
    <w:rsid w:val="00570FC6"/>
    <w:rsid w:val="005712BF"/>
    <w:rsid w:val="00571574"/>
    <w:rsid w:val="00571583"/>
    <w:rsid w:val="00572BF3"/>
    <w:rsid w:val="00572E7A"/>
    <w:rsid w:val="00574757"/>
    <w:rsid w:val="00575C13"/>
    <w:rsid w:val="00575CF4"/>
    <w:rsid w:val="00582823"/>
    <w:rsid w:val="00583212"/>
    <w:rsid w:val="005842EE"/>
    <w:rsid w:val="00585D8F"/>
    <w:rsid w:val="00586072"/>
    <w:rsid w:val="0058644C"/>
    <w:rsid w:val="005868C2"/>
    <w:rsid w:val="00587F10"/>
    <w:rsid w:val="00591351"/>
    <w:rsid w:val="00591B84"/>
    <w:rsid w:val="00596243"/>
    <w:rsid w:val="00596413"/>
    <w:rsid w:val="00596B6A"/>
    <w:rsid w:val="00597864"/>
    <w:rsid w:val="005A16CF"/>
    <w:rsid w:val="005A1A3D"/>
    <w:rsid w:val="005A23DB"/>
    <w:rsid w:val="005A2ECA"/>
    <w:rsid w:val="005A4504"/>
    <w:rsid w:val="005A4980"/>
    <w:rsid w:val="005A5E71"/>
    <w:rsid w:val="005A6BC3"/>
    <w:rsid w:val="005B151D"/>
    <w:rsid w:val="005B2B4E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3362"/>
    <w:rsid w:val="005C4204"/>
    <w:rsid w:val="005C45E7"/>
    <w:rsid w:val="005C5357"/>
    <w:rsid w:val="005C6389"/>
    <w:rsid w:val="005C6823"/>
    <w:rsid w:val="005C6E9D"/>
    <w:rsid w:val="005D00DA"/>
    <w:rsid w:val="005D0C43"/>
    <w:rsid w:val="005D1461"/>
    <w:rsid w:val="005D2805"/>
    <w:rsid w:val="005D2B18"/>
    <w:rsid w:val="005D33B5"/>
    <w:rsid w:val="005D397D"/>
    <w:rsid w:val="005D3F28"/>
    <w:rsid w:val="005D5C6E"/>
    <w:rsid w:val="005D6240"/>
    <w:rsid w:val="005D6BF5"/>
    <w:rsid w:val="005D74B0"/>
    <w:rsid w:val="005D785D"/>
    <w:rsid w:val="005D7951"/>
    <w:rsid w:val="005E2305"/>
    <w:rsid w:val="005E3D03"/>
    <w:rsid w:val="005E3E49"/>
    <w:rsid w:val="005E49E4"/>
    <w:rsid w:val="005E4E9C"/>
    <w:rsid w:val="005E58D3"/>
    <w:rsid w:val="005E5C90"/>
    <w:rsid w:val="005E6294"/>
    <w:rsid w:val="005E73AE"/>
    <w:rsid w:val="005E768D"/>
    <w:rsid w:val="005E7B13"/>
    <w:rsid w:val="005F00B1"/>
    <w:rsid w:val="005F00E7"/>
    <w:rsid w:val="005F19DD"/>
    <w:rsid w:val="005F23B2"/>
    <w:rsid w:val="005F4AD8"/>
    <w:rsid w:val="005F5ADA"/>
    <w:rsid w:val="005F695C"/>
    <w:rsid w:val="005F71B8"/>
    <w:rsid w:val="005F7C51"/>
    <w:rsid w:val="00600A10"/>
    <w:rsid w:val="00600C3B"/>
    <w:rsid w:val="00601ED3"/>
    <w:rsid w:val="006036D9"/>
    <w:rsid w:val="00604426"/>
    <w:rsid w:val="006069F8"/>
    <w:rsid w:val="00610293"/>
    <w:rsid w:val="006104BB"/>
    <w:rsid w:val="006111B6"/>
    <w:rsid w:val="006115A5"/>
    <w:rsid w:val="006117D4"/>
    <w:rsid w:val="00612605"/>
    <w:rsid w:val="006141D1"/>
    <w:rsid w:val="00615014"/>
    <w:rsid w:val="00615E8C"/>
    <w:rsid w:val="00616288"/>
    <w:rsid w:val="00620F63"/>
    <w:rsid w:val="00621286"/>
    <w:rsid w:val="0062254C"/>
    <w:rsid w:val="0062298E"/>
    <w:rsid w:val="0062350A"/>
    <w:rsid w:val="0062440B"/>
    <w:rsid w:val="006249B6"/>
    <w:rsid w:val="00624F1A"/>
    <w:rsid w:val="006254B0"/>
    <w:rsid w:val="00625C33"/>
    <w:rsid w:val="00626981"/>
    <w:rsid w:val="00626D26"/>
    <w:rsid w:val="00626E5B"/>
    <w:rsid w:val="006278E7"/>
    <w:rsid w:val="006302F7"/>
    <w:rsid w:val="00630EA5"/>
    <w:rsid w:val="00631D8F"/>
    <w:rsid w:val="00631EB7"/>
    <w:rsid w:val="00633A8F"/>
    <w:rsid w:val="006346CB"/>
    <w:rsid w:val="00635200"/>
    <w:rsid w:val="006362D2"/>
    <w:rsid w:val="00636633"/>
    <w:rsid w:val="00637017"/>
    <w:rsid w:val="006372B9"/>
    <w:rsid w:val="006374C2"/>
    <w:rsid w:val="00637D47"/>
    <w:rsid w:val="006416FF"/>
    <w:rsid w:val="00643C1B"/>
    <w:rsid w:val="00644E29"/>
    <w:rsid w:val="0064617E"/>
    <w:rsid w:val="006466B3"/>
    <w:rsid w:val="00646871"/>
    <w:rsid w:val="00646DA5"/>
    <w:rsid w:val="00647186"/>
    <w:rsid w:val="006502DE"/>
    <w:rsid w:val="00650750"/>
    <w:rsid w:val="00651442"/>
    <w:rsid w:val="00651FCD"/>
    <w:rsid w:val="006548B7"/>
    <w:rsid w:val="00654B3B"/>
    <w:rsid w:val="00656882"/>
    <w:rsid w:val="00657061"/>
    <w:rsid w:val="00657363"/>
    <w:rsid w:val="00657D18"/>
    <w:rsid w:val="00657DBD"/>
    <w:rsid w:val="0066063F"/>
    <w:rsid w:val="006606CC"/>
    <w:rsid w:val="00660ACE"/>
    <w:rsid w:val="00660F53"/>
    <w:rsid w:val="00662343"/>
    <w:rsid w:val="00663E64"/>
    <w:rsid w:val="0066483B"/>
    <w:rsid w:val="00664CCC"/>
    <w:rsid w:val="0066511D"/>
    <w:rsid w:val="00666D1B"/>
    <w:rsid w:val="0067069C"/>
    <w:rsid w:val="00671F29"/>
    <w:rsid w:val="00672466"/>
    <w:rsid w:val="0067305F"/>
    <w:rsid w:val="00673E73"/>
    <w:rsid w:val="00675EF1"/>
    <w:rsid w:val="0067634E"/>
    <w:rsid w:val="00676881"/>
    <w:rsid w:val="0067737F"/>
    <w:rsid w:val="00680308"/>
    <w:rsid w:val="006813E4"/>
    <w:rsid w:val="0068276E"/>
    <w:rsid w:val="00683446"/>
    <w:rsid w:val="0068429C"/>
    <w:rsid w:val="0068504F"/>
    <w:rsid w:val="00685816"/>
    <w:rsid w:val="006861D2"/>
    <w:rsid w:val="0068740D"/>
    <w:rsid w:val="00687476"/>
    <w:rsid w:val="00687AF1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25E"/>
    <w:rsid w:val="006A59BC"/>
    <w:rsid w:val="006A67EB"/>
    <w:rsid w:val="006A6A83"/>
    <w:rsid w:val="006A6B72"/>
    <w:rsid w:val="006A6EFB"/>
    <w:rsid w:val="006A7A77"/>
    <w:rsid w:val="006A7F86"/>
    <w:rsid w:val="006B1C52"/>
    <w:rsid w:val="006B4471"/>
    <w:rsid w:val="006C0178"/>
    <w:rsid w:val="006C063A"/>
    <w:rsid w:val="006C1785"/>
    <w:rsid w:val="006C1FA8"/>
    <w:rsid w:val="006C2C97"/>
    <w:rsid w:val="006C3C41"/>
    <w:rsid w:val="006C419C"/>
    <w:rsid w:val="006C52AD"/>
    <w:rsid w:val="006C5695"/>
    <w:rsid w:val="006D01FD"/>
    <w:rsid w:val="006D0CBB"/>
    <w:rsid w:val="006D3213"/>
    <w:rsid w:val="006D3377"/>
    <w:rsid w:val="006D3E5E"/>
    <w:rsid w:val="006D4C00"/>
    <w:rsid w:val="006D5362"/>
    <w:rsid w:val="006D59FD"/>
    <w:rsid w:val="006D6DCA"/>
    <w:rsid w:val="006D7B33"/>
    <w:rsid w:val="006E181A"/>
    <w:rsid w:val="006E21CA"/>
    <w:rsid w:val="006E2A5A"/>
    <w:rsid w:val="006E2C50"/>
    <w:rsid w:val="006E2D44"/>
    <w:rsid w:val="006E47CA"/>
    <w:rsid w:val="006E753D"/>
    <w:rsid w:val="006E78A8"/>
    <w:rsid w:val="006F09A7"/>
    <w:rsid w:val="006F1015"/>
    <w:rsid w:val="006F14CD"/>
    <w:rsid w:val="006F36A8"/>
    <w:rsid w:val="006F3DD4"/>
    <w:rsid w:val="006F6E4C"/>
    <w:rsid w:val="006F7ED7"/>
    <w:rsid w:val="00700354"/>
    <w:rsid w:val="007027DC"/>
    <w:rsid w:val="00702CA2"/>
    <w:rsid w:val="00703C51"/>
    <w:rsid w:val="007045BD"/>
    <w:rsid w:val="00705C4E"/>
    <w:rsid w:val="00706960"/>
    <w:rsid w:val="007113EB"/>
    <w:rsid w:val="00711472"/>
    <w:rsid w:val="00711E05"/>
    <w:rsid w:val="007121E9"/>
    <w:rsid w:val="00713401"/>
    <w:rsid w:val="007141C5"/>
    <w:rsid w:val="0071421E"/>
    <w:rsid w:val="00714DE0"/>
    <w:rsid w:val="007164A7"/>
    <w:rsid w:val="00716DFF"/>
    <w:rsid w:val="00717574"/>
    <w:rsid w:val="00720C99"/>
    <w:rsid w:val="00721A60"/>
    <w:rsid w:val="007220CF"/>
    <w:rsid w:val="00723821"/>
    <w:rsid w:val="00724942"/>
    <w:rsid w:val="00726FBA"/>
    <w:rsid w:val="00727341"/>
    <w:rsid w:val="00727E1D"/>
    <w:rsid w:val="00733836"/>
    <w:rsid w:val="00734913"/>
    <w:rsid w:val="00734AC1"/>
    <w:rsid w:val="00734C35"/>
    <w:rsid w:val="00734F1A"/>
    <w:rsid w:val="0073549A"/>
    <w:rsid w:val="00736065"/>
    <w:rsid w:val="00736690"/>
    <w:rsid w:val="00736C8F"/>
    <w:rsid w:val="0074006F"/>
    <w:rsid w:val="00741B5C"/>
    <w:rsid w:val="00741D75"/>
    <w:rsid w:val="007421CA"/>
    <w:rsid w:val="0074621F"/>
    <w:rsid w:val="007463FB"/>
    <w:rsid w:val="007513CD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57438"/>
    <w:rsid w:val="00760099"/>
    <w:rsid w:val="0076096A"/>
    <w:rsid w:val="00760E8D"/>
    <w:rsid w:val="0076196C"/>
    <w:rsid w:val="00761EB3"/>
    <w:rsid w:val="00762C0B"/>
    <w:rsid w:val="00763C7C"/>
    <w:rsid w:val="00766B1A"/>
    <w:rsid w:val="00766DFE"/>
    <w:rsid w:val="0076715A"/>
    <w:rsid w:val="00772027"/>
    <w:rsid w:val="0077249C"/>
    <w:rsid w:val="00772ADC"/>
    <w:rsid w:val="00772DD9"/>
    <w:rsid w:val="007750F8"/>
    <w:rsid w:val="0077584D"/>
    <w:rsid w:val="00775C43"/>
    <w:rsid w:val="0077797F"/>
    <w:rsid w:val="00783B46"/>
    <w:rsid w:val="00784800"/>
    <w:rsid w:val="007865E3"/>
    <w:rsid w:val="007867C8"/>
    <w:rsid w:val="007868A8"/>
    <w:rsid w:val="00786A15"/>
    <w:rsid w:val="00790142"/>
    <w:rsid w:val="007901ED"/>
    <w:rsid w:val="007914E4"/>
    <w:rsid w:val="007914F3"/>
    <w:rsid w:val="00791F2A"/>
    <w:rsid w:val="007926D8"/>
    <w:rsid w:val="00792720"/>
    <w:rsid w:val="00792C44"/>
    <w:rsid w:val="0079373D"/>
    <w:rsid w:val="00793781"/>
    <w:rsid w:val="00794BC4"/>
    <w:rsid w:val="00794F1E"/>
    <w:rsid w:val="0079538C"/>
    <w:rsid w:val="007957FB"/>
    <w:rsid w:val="00795C50"/>
    <w:rsid w:val="007A098E"/>
    <w:rsid w:val="007A149D"/>
    <w:rsid w:val="007A4826"/>
    <w:rsid w:val="007A5765"/>
    <w:rsid w:val="007A5B89"/>
    <w:rsid w:val="007A77FC"/>
    <w:rsid w:val="007B058E"/>
    <w:rsid w:val="007B0864"/>
    <w:rsid w:val="007B0E05"/>
    <w:rsid w:val="007B2BDF"/>
    <w:rsid w:val="007B5DB4"/>
    <w:rsid w:val="007B5EE3"/>
    <w:rsid w:val="007B75D3"/>
    <w:rsid w:val="007C0795"/>
    <w:rsid w:val="007C13AC"/>
    <w:rsid w:val="007C14AD"/>
    <w:rsid w:val="007C272E"/>
    <w:rsid w:val="007C2735"/>
    <w:rsid w:val="007C6C61"/>
    <w:rsid w:val="007C7F7C"/>
    <w:rsid w:val="007D083C"/>
    <w:rsid w:val="007D08BB"/>
    <w:rsid w:val="007D09C8"/>
    <w:rsid w:val="007D1085"/>
    <w:rsid w:val="007D18E1"/>
    <w:rsid w:val="007D1926"/>
    <w:rsid w:val="007D38EA"/>
    <w:rsid w:val="007D3C15"/>
    <w:rsid w:val="007D4D44"/>
    <w:rsid w:val="007D50FF"/>
    <w:rsid w:val="007D58A9"/>
    <w:rsid w:val="007D64DA"/>
    <w:rsid w:val="007D6B5D"/>
    <w:rsid w:val="007D6CCC"/>
    <w:rsid w:val="007D7FFC"/>
    <w:rsid w:val="007E03DA"/>
    <w:rsid w:val="007E21DF"/>
    <w:rsid w:val="007E2920"/>
    <w:rsid w:val="007E41CB"/>
    <w:rsid w:val="007E5479"/>
    <w:rsid w:val="007E5CE9"/>
    <w:rsid w:val="007E5F8E"/>
    <w:rsid w:val="007E611D"/>
    <w:rsid w:val="007E7134"/>
    <w:rsid w:val="007E79A4"/>
    <w:rsid w:val="007F072E"/>
    <w:rsid w:val="007F2366"/>
    <w:rsid w:val="007F3B09"/>
    <w:rsid w:val="007F6EC7"/>
    <w:rsid w:val="007F7434"/>
    <w:rsid w:val="007F75A8"/>
    <w:rsid w:val="007F7EA7"/>
    <w:rsid w:val="008007C7"/>
    <w:rsid w:val="00802C57"/>
    <w:rsid w:val="00802FC5"/>
    <w:rsid w:val="00803E94"/>
    <w:rsid w:val="00804A80"/>
    <w:rsid w:val="008077DC"/>
    <w:rsid w:val="00807B3A"/>
    <w:rsid w:val="0081078F"/>
    <w:rsid w:val="008117FD"/>
    <w:rsid w:val="00812782"/>
    <w:rsid w:val="008138C1"/>
    <w:rsid w:val="008143CA"/>
    <w:rsid w:val="0081504E"/>
    <w:rsid w:val="008155A4"/>
    <w:rsid w:val="00815DA5"/>
    <w:rsid w:val="00816255"/>
    <w:rsid w:val="00816B48"/>
    <w:rsid w:val="00816D7F"/>
    <w:rsid w:val="008174EC"/>
    <w:rsid w:val="00817FD7"/>
    <w:rsid w:val="008204A2"/>
    <w:rsid w:val="008208CB"/>
    <w:rsid w:val="00820B60"/>
    <w:rsid w:val="00821363"/>
    <w:rsid w:val="00822070"/>
    <w:rsid w:val="00822142"/>
    <w:rsid w:val="00822427"/>
    <w:rsid w:val="00822EA3"/>
    <w:rsid w:val="00822EA9"/>
    <w:rsid w:val="00823EB1"/>
    <w:rsid w:val="0082437A"/>
    <w:rsid w:val="00825FED"/>
    <w:rsid w:val="008274AF"/>
    <w:rsid w:val="008276D7"/>
    <w:rsid w:val="00830ACB"/>
    <w:rsid w:val="0083127F"/>
    <w:rsid w:val="008312B9"/>
    <w:rsid w:val="00831BB9"/>
    <w:rsid w:val="00831EDC"/>
    <w:rsid w:val="00832700"/>
    <w:rsid w:val="00832898"/>
    <w:rsid w:val="00833187"/>
    <w:rsid w:val="00835499"/>
    <w:rsid w:val="00835A0A"/>
    <w:rsid w:val="00835ECD"/>
    <w:rsid w:val="008369E5"/>
    <w:rsid w:val="008377E3"/>
    <w:rsid w:val="008378E7"/>
    <w:rsid w:val="00837F9E"/>
    <w:rsid w:val="00840667"/>
    <w:rsid w:val="00842C5E"/>
    <w:rsid w:val="00843EF4"/>
    <w:rsid w:val="008449AF"/>
    <w:rsid w:val="00850365"/>
    <w:rsid w:val="00850566"/>
    <w:rsid w:val="008509F8"/>
    <w:rsid w:val="00852B3C"/>
    <w:rsid w:val="008532E6"/>
    <w:rsid w:val="008537D8"/>
    <w:rsid w:val="00853FF2"/>
    <w:rsid w:val="008549DA"/>
    <w:rsid w:val="00854E20"/>
    <w:rsid w:val="00855910"/>
    <w:rsid w:val="00855B3D"/>
    <w:rsid w:val="0085795D"/>
    <w:rsid w:val="0086233D"/>
    <w:rsid w:val="00862936"/>
    <w:rsid w:val="0086745D"/>
    <w:rsid w:val="00867C24"/>
    <w:rsid w:val="00870BF0"/>
    <w:rsid w:val="008716D8"/>
    <w:rsid w:val="008717CE"/>
    <w:rsid w:val="0087408A"/>
    <w:rsid w:val="008748F3"/>
    <w:rsid w:val="0087513D"/>
    <w:rsid w:val="00875ABA"/>
    <w:rsid w:val="008771D6"/>
    <w:rsid w:val="008776B0"/>
    <w:rsid w:val="0088012D"/>
    <w:rsid w:val="00880858"/>
    <w:rsid w:val="00881C47"/>
    <w:rsid w:val="008831D9"/>
    <w:rsid w:val="00883E1F"/>
    <w:rsid w:val="00884237"/>
    <w:rsid w:val="00885124"/>
    <w:rsid w:val="00887583"/>
    <w:rsid w:val="00887BE4"/>
    <w:rsid w:val="00890B40"/>
    <w:rsid w:val="008912E0"/>
    <w:rsid w:val="00891445"/>
    <w:rsid w:val="0089153D"/>
    <w:rsid w:val="00892781"/>
    <w:rsid w:val="0089312A"/>
    <w:rsid w:val="00893604"/>
    <w:rsid w:val="00893853"/>
    <w:rsid w:val="008939BF"/>
    <w:rsid w:val="00894224"/>
    <w:rsid w:val="0089473A"/>
    <w:rsid w:val="00895A28"/>
    <w:rsid w:val="00895D0E"/>
    <w:rsid w:val="00896ADF"/>
    <w:rsid w:val="00897183"/>
    <w:rsid w:val="008A1CC5"/>
    <w:rsid w:val="008A2992"/>
    <w:rsid w:val="008A3B43"/>
    <w:rsid w:val="008A5AFD"/>
    <w:rsid w:val="008A6CD4"/>
    <w:rsid w:val="008A767A"/>
    <w:rsid w:val="008A788A"/>
    <w:rsid w:val="008B0A07"/>
    <w:rsid w:val="008B224C"/>
    <w:rsid w:val="008B47B4"/>
    <w:rsid w:val="008B5396"/>
    <w:rsid w:val="008B581F"/>
    <w:rsid w:val="008B6C9F"/>
    <w:rsid w:val="008B7814"/>
    <w:rsid w:val="008C0FD0"/>
    <w:rsid w:val="008C1A82"/>
    <w:rsid w:val="008C2485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C05"/>
    <w:rsid w:val="008D668D"/>
    <w:rsid w:val="008D71CE"/>
    <w:rsid w:val="008D7758"/>
    <w:rsid w:val="008E0E94"/>
    <w:rsid w:val="008E1234"/>
    <w:rsid w:val="008E197A"/>
    <w:rsid w:val="008E235C"/>
    <w:rsid w:val="008E34E8"/>
    <w:rsid w:val="008E35E1"/>
    <w:rsid w:val="008E444B"/>
    <w:rsid w:val="008E5787"/>
    <w:rsid w:val="008E7204"/>
    <w:rsid w:val="008F039B"/>
    <w:rsid w:val="008F14A1"/>
    <w:rsid w:val="008F1C67"/>
    <w:rsid w:val="008F203F"/>
    <w:rsid w:val="008F238D"/>
    <w:rsid w:val="008F2611"/>
    <w:rsid w:val="008F4312"/>
    <w:rsid w:val="008F4970"/>
    <w:rsid w:val="008F52FA"/>
    <w:rsid w:val="008F67B2"/>
    <w:rsid w:val="00902E5F"/>
    <w:rsid w:val="00903A59"/>
    <w:rsid w:val="00904D91"/>
    <w:rsid w:val="00905004"/>
    <w:rsid w:val="009057D2"/>
    <w:rsid w:val="00905A7F"/>
    <w:rsid w:val="00905E66"/>
    <w:rsid w:val="00906247"/>
    <w:rsid w:val="009064A2"/>
    <w:rsid w:val="00910F8F"/>
    <w:rsid w:val="0091118D"/>
    <w:rsid w:val="009114AE"/>
    <w:rsid w:val="00911AC5"/>
    <w:rsid w:val="0091261A"/>
    <w:rsid w:val="00914B92"/>
    <w:rsid w:val="0091512A"/>
    <w:rsid w:val="00915758"/>
    <w:rsid w:val="00915A9B"/>
    <w:rsid w:val="00915B12"/>
    <w:rsid w:val="0091703E"/>
    <w:rsid w:val="00920036"/>
    <w:rsid w:val="00920771"/>
    <w:rsid w:val="00920C8A"/>
    <w:rsid w:val="00921E02"/>
    <w:rsid w:val="009225A7"/>
    <w:rsid w:val="009235F0"/>
    <w:rsid w:val="00924D61"/>
    <w:rsid w:val="009269BF"/>
    <w:rsid w:val="009278D5"/>
    <w:rsid w:val="00927FEB"/>
    <w:rsid w:val="00930058"/>
    <w:rsid w:val="00931F71"/>
    <w:rsid w:val="00931FD6"/>
    <w:rsid w:val="00932F94"/>
    <w:rsid w:val="00934BB2"/>
    <w:rsid w:val="00934F76"/>
    <w:rsid w:val="009362D1"/>
    <w:rsid w:val="009363FE"/>
    <w:rsid w:val="00936D66"/>
    <w:rsid w:val="00940145"/>
    <w:rsid w:val="0094033A"/>
    <w:rsid w:val="0094091B"/>
    <w:rsid w:val="009409F4"/>
    <w:rsid w:val="00940EA4"/>
    <w:rsid w:val="00941119"/>
    <w:rsid w:val="00941581"/>
    <w:rsid w:val="00941A27"/>
    <w:rsid w:val="00943027"/>
    <w:rsid w:val="009441DB"/>
    <w:rsid w:val="00944591"/>
    <w:rsid w:val="0094486C"/>
    <w:rsid w:val="009449B7"/>
    <w:rsid w:val="00944CAA"/>
    <w:rsid w:val="00944EF3"/>
    <w:rsid w:val="009459D6"/>
    <w:rsid w:val="00945D55"/>
    <w:rsid w:val="009460BB"/>
    <w:rsid w:val="00946444"/>
    <w:rsid w:val="0094736E"/>
    <w:rsid w:val="00947FF8"/>
    <w:rsid w:val="00951071"/>
    <w:rsid w:val="0095165A"/>
    <w:rsid w:val="00951CE8"/>
    <w:rsid w:val="00952148"/>
    <w:rsid w:val="00952D4A"/>
    <w:rsid w:val="00952D70"/>
    <w:rsid w:val="00953565"/>
    <w:rsid w:val="00954C90"/>
    <w:rsid w:val="00955A8E"/>
    <w:rsid w:val="0095758E"/>
    <w:rsid w:val="00957FA2"/>
    <w:rsid w:val="00961347"/>
    <w:rsid w:val="00962377"/>
    <w:rsid w:val="00962886"/>
    <w:rsid w:val="00964681"/>
    <w:rsid w:val="00964E7C"/>
    <w:rsid w:val="009662F3"/>
    <w:rsid w:val="00967F6F"/>
    <w:rsid w:val="00967FC7"/>
    <w:rsid w:val="009702EC"/>
    <w:rsid w:val="009704BC"/>
    <w:rsid w:val="00970DC3"/>
    <w:rsid w:val="009719FC"/>
    <w:rsid w:val="009723A1"/>
    <w:rsid w:val="00972E97"/>
    <w:rsid w:val="00973254"/>
    <w:rsid w:val="00973614"/>
    <w:rsid w:val="00973CC2"/>
    <w:rsid w:val="009742AB"/>
    <w:rsid w:val="009749B1"/>
    <w:rsid w:val="009751E3"/>
    <w:rsid w:val="0097724C"/>
    <w:rsid w:val="009775CD"/>
    <w:rsid w:val="00980866"/>
    <w:rsid w:val="00980D24"/>
    <w:rsid w:val="00982037"/>
    <w:rsid w:val="009824DF"/>
    <w:rsid w:val="0098358E"/>
    <w:rsid w:val="0098405A"/>
    <w:rsid w:val="0098426F"/>
    <w:rsid w:val="0098533B"/>
    <w:rsid w:val="00985429"/>
    <w:rsid w:val="0098676F"/>
    <w:rsid w:val="009877D2"/>
    <w:rsid w:val="00987845"/>
    <w:rsid w:val="00991A93"/>
    <w:rsid w:val="009939BC"/>
    <w:rsid w:val="009948C1"/>
    <w:rsid w:val="00996772"/>
    <w:rsid w:val="009972B6"/>
    <w:rsid w:val="00997A7D"/>
    <w:rsid w:val="009A0062"/>
    <w:rsid w:val="009A0BFB"/>
    <w:rsid w:val="009A0E5E"/>
    <w:rsid w:val="009A0F09"/>
    <w:rsid w:val="009A1070"/>
    <w:rsid w:val="009A12F2"/>
    <w:rsid w:val="009A36A1"/>
    <w:rsid w:val="009A44FA"/>
    <w:rsid w:val="009A4689"/>
    <w:rsid w:val="009B0520"/>
    <w:rsid w:val="009B059E"/>
    <w:rsid w:val="009B09CD"/>
    <w:rsid w:val="009B1471"/>
    <w:rsid w:val="009B2383"/>
    <w:rsid w:val="009B2663"/>
    <w:rsid w:val="009B3EC3"/>
    <w:rsid w:val="009B4356"/>
    <w:rsid w:val="009B4EE3"/>
    <w:rsid w:val="009B5806"/>
    <w:rsid w:val="009C0566"/>
    <w:rsid w:val="009C23A8"/>
    <w:rsid w:val="009C2AC9"/>
    <w:rsid w:val="009C30AA"/>
    <w:rsid w:val="009C43D1"/>
    <w:rsid w:val="009C5608"/>
    <w:rsid w:val="009C59A6"/>
    <w:rsid w:val="009C6A52"/>
    <w:rsid w:val="009C6C4B"/>
    <w:rsid w:val="009D04C7"/>
    <w:rsid w:val="009D0A30"/>
    <w:rsid w:val="009D0AB2"/>
    <w:rsid w:val="009D0C1F"/>
    <w:rsid w:val="009D2300"/>
    <w:rsid w:val="009D3276"/>
    <w:rsid w:val="009D444C"/>
    <w:rsid w:val="009D4525"/>
    <w:rsid w:val="009D473A"/>
    <w:rsid w:val="009D4B14"/>
    <w:rsid w:val="009E03F1"/>
    <w:rsid w:val="009E1533"/>
    <w:rsid w:val="009E2715"/>
    <w:rsid w:val="009E2785"/>
    <w:rsid w:val="009E3B83"/>
    <w:rsid w:val="009E48CC"/>
    <w:rsid w:val="009E5410"/>
    <w:rsid w:val="009E5870"/>
    <w:rsid w:val="009F08F6"/>
    <w:rsid w:val="009F0CDB"/>
    <w:rsid w:val="009F12BC"/>
    <w:rsid w:val="009F1423"/>
    <w:rsid w:val="009F39CB"/>
    <w:rsid w:val="009F3F07"/>
    <w:rsid w:val="009F740A"/>
    <w:rsid w:val="00A00EE5"/>
    <w:rsid w:val="00A025F3"/>
    <w:rsid w:val="00A03261"/>
    <w:rsid w:val="00A03E68"/>
    <w:rsid w:val="00A049E2"/>
    <w:rsid w:val="00A04DE9"/>
    <w:rsid w:val="00A06AE1"/>
    <w:rsid w:val="00A070C0"/>
    <w:rsid w:val="00A074F7"/>
    <w:rsid w:val="00A07781"/>
    <w:rsid w:val="00A077D4"/>
    <w:rsid w:val="00A13337"/>
    <w:rsid w:val="00A1344B"/>
    <w:rsid w:val="00A13908"/>
    <w:rsid w:val="00A152D1"/>
    <w:rsid w:val="00A170C6"/>
    <w:rsid w:val="00A17B98"/>
    <w:rsid w:val="00A20076"/>
    <w:rsid w:val="00A20B6C"/>
    <w:rsid w:val="00A219E7"/>
    <w:rsid w:val="00A2290B"/>
    <w:rsid w:val="00A229E4"/>
    <w:rsid w:val="00A23AC0"/>
    <w:rsid w:val="00A2417A"/>
    <w:rsid w:val="00A246C2"/>
    <w:rsid w:val="00A24FF3"/>
    <w:rsid w:val="00A256BB"/>
    <w:rsid w:val="00A25D6D"/>
    <w:rsid w:val="00A26D8D"/>
    <w:rsid w:val="00A27692"/>
    <w:rsid w:val="00A277DA"/>
    <w:rsid w:val="00A3560F"/>
    <w:rsid w:val="00A35D4E"/>
    <w:rsid w:val="00A35DD1"/>
    <w:rsid w:val="00A36DC1"/>
    <w:rsid w:val="00A40884"/>
    <w:rsid w:val="00A42C28"/>
    <w:rsid w:val="00A434B9"/>
    <w:rsid w:val="00A4380B"/>
    <w:rsid w:val="00A43B6B"/>
    <w:rsid w:val="00A45C7E"/>
    <w:rsid w:val="00A46874"/>
    <w:rsid w:val="00A46AF0"/>
    <w:rsid w:val="00A477E6"/>
    <w:rsid w:val="00A4790E"/>
    <w:rsid w:val="00A47C1B"/>
    <w:rsid w:val="00A51BD6"/>
    <w:rsid w:val="00A530A3"/>
    <w:rsid w:val="00A5337D"/>
    <w:rsid w:val="00A55079"/>
    <w:rsid w:val="00A552D3"/>
    <w:rsid w:val="00A5564B"/>
    <w:rsid w:val="00A57C2D"/>
    <w:rsid w:val="00A57C37"/>
    <w:rsid w:val="00A57CE8"/>
    <w:rsid w:val="00A60B92"/>
    <w:rsid w:val="00A60C82"/>
    <w:rsid w:val="00A61F48"/>
    <w:rsid w:val="00A62DE2"/>
    <w:rsid w:val="00A6389A"/>
    <w:rsid w:val="00A63AEB"/>
    <w:rsid w:val="00A63DC8"/>
    <w:rsid w:val="00A64106"/>
    <w:rsid w:val="00A642FC"/>
    <w:rsid w:val="00A6648F"/>
    <w:rsid w:val="00A66C6D"/>
    <w:rsid w:val="00A66CBC"/>
    <w:rsid w:val="00A675B8"/>
    <w:rsid w:val="00A67F5E"/>
    <w:rsid w:val="00A7025D"/>
    <w:rsid w:val="00A70990"/>
    <w:rsid w:val="00A71D0B"/>
    <w:rsid w:val="00A74E09"/>
    <w:rsid w:val="00A75655"/>
    <w:rsid w:val="00A809AC"/>
    <w:rsid w:val="00A80E2F"/>
    <w:rsid w:val="00A81018"/>
    <w:rsid w:val="00A82FFE"/>
    <w:rsid w:val="00A841CC"/>
    <w:rsid w:val="00A844CE"/>
    <w:rsid w:val="00A84FE2"/>
    <w:rsid w:val="00A869D2"/>
    <w:rsid w:val="00A878E8"/>
    <w:rsid w:val="00A90385"/>
    <w:rsid w:val="00A90754"/>
    <w:rsid w:val="00A908E5"/>
    <w:rsid w:val="00A910BE"/>
    <w:rsid w:val="00A91EAA"/>
    <w:rsid w:val="00A91EC4"/>
    <w:rsid w:val="00A9264B"/>
    <w:rsid w:val="00A93080"/>
    <w:rsid w:val="00A93197"/>
    <w:rsid w:val="00A93FD4"/>
    <w:rsid w:val="00A95E21"/>
    <w:rsid w:val="00A963A4"/>
    <w:rsid w:val="00A96A5D"/>
    <w:rsid w:val="00A96DCC"/>
    <w:rsid w:val="00AA0740"/>
    <w:rsid w:val="00AA1875"/>
    <w:rsid w:val="00AA188F"/>
    <w:rsid w:val="00AA2B9C"/>
    <w:rsid w:val="00AA3C3D"/>
    <w:rsid w:val="00AA3F98"/>
    <w:rsid w:val="00AA486A"/>
    <w:rsid w:val="00AA53B0"/>
    <w:rsid w:val="00AA63A9"/>
    <w:rsid w:val="00AA6F19"/>
    <w:rsid w:val="00AA7894"/>
    <w:rsid w:val="00AA7E07"/>
    <w:rsid w:val="00AB058C"/>
    <w:rsid w:val="00AB0B3D"/>
    <w:rsid w:val="00AB0FBA"/>
    <w:rsid w:val="00AB1112"/>
    <w:rsid w:val="00AB1607"/>
    <w:rsid w:val="00AB17F6"/>
    <w:rsid w:val="00AB27A9"/>
    <w:rsid w:val="00AB4292"/>
    <w:rsid w:val="00AB4E03"/>
    <w:rsid w:val="00AB5612"/>
    <w:rsid w:val="00AB7068"/>
    <w:rsid w:val="00AC0237"/>
    <w:rsid w:val="00AC14B8"/>
    <w:rsid w:val="00AC1B7C"/>
    <w:rsid w:val="00AC3A4B"/>
    <w:rsid w:val="00AC3A66"/>
    <w:rsid w:val="00AC4CA3"/>
    <w:rsid w:val="00AC4CE3"/>
    <w:rsid w:val="00AC60C2"/>
    <w:rsid w:val="00AC76C6"/>
    <w:rsid w:val="00AD268D"/>
    <w:rsid w:val="00AD3749"/>
    <w:rsid w:val="00AD3F85"/>
    <w:rsid w:val="00AD6723"/>
    <w:rsid w:val="00AD6AE6"/>
    <w:rsid w:val="00AD7FBD"/>
    <w:rsid w:val="00AE35A3"/>
    <w:rsid w:val="00AE43E1"/>
    <w:rsid w:val="00AE7BCF"/>
    <w:rsid w:val="00AE7D6D"/>
    <w:rsid w:val="00AF1B15"/>
    <w:rsid w:val="00AF1C91"/>
    <w:rsid w:val="00AF1D18"/>
    <w:rsid w:val="00AF3048"/>
    <w:rsid w:val="00AF476B"/>
    <w:rsid w:val="00AF5FF7"/>
    <w:rsid w:val="00AF71D8"/>
    <w:rsid w:val="00AF794B"/>
    <w:rsid w:val="00B0051A"/>
    <w:rsid w:val="00B01A11"/>
    <w:rsid w:val="00B021C7"/>
    <w:rsid w:val="00B02952"/>
    <w:rsid w:val="00B03DB7"/>
    <w:rsid w:val="00B047F8"/>
    <w:rsid w:val="00B04957"/>
    <w:rsid w:val="00B04CB8"/>
    <w:rsid w:val="00B05405"/>
    <w:rsid w:val="00B05435"/>
    <w:rsid w:val="00B05658"/>
    <w:rsid w:val="00B05C4E"/>
    <w:rsid w:val="00B07F24"/>
    <w:rsid w:val="00B1003B"/>
    <w:rsid w:val="00B116A0"/>
    <w:rsid w:val="00B11981"/>
    <w:rsid w:val="00B12087"/>
    <w:rsid w:val="00B12D64"/>
    <w:rsid w:val="00B132D0"/>
    <w:rsid w:val="00B13B81"/>
    <w:rsid w:val="00B149C0"/>
    <w:rsid w:val="00B15372"/>
    <w:rsid w:val="00B1581A"/>
    <w:rsid w:val="00B16515"/>
    <w:rsid w:val="00B17F46"/>
    <w:rsid w:val="00B20519"/>
    <w:rsid w:val="00B205C7"/>
    <w:rsid w:val="00B224F2"/>
    <w:rsid w:val="00B22C00"/>
    <w:rsid w:val="00B2361F"/>
    <w:rsid w:val="00B23C2E"/>
    <w:rsid w:val="00B24414"/>
    <w:rsid w:val="00B2450A"/>
    <w:rsid w:val="00B26572"/>
    <w:rsid w:val="00B2692B"/>
    <w:rsid w:val="00B2718B"/>
    <w:rsid w:val="00B3040A"/>
    <w:rsid w:val="00B348D8"/>
    <w:rsid w:val="00B350FD"/>
    <w:rsid w:val="00B35ECD"/>
    <w:rsid w:val="00B400C2"/>
    <w:rsid w:val="00B40221"/>
    <w:rsid w:val="00B40B60"/>
    <w:rsid w:val="00B415DD"/>
    <w:rsid w:val="00B41ADF"/>
    <w:rsid w:val="00B41C74"/>
    <w:rsid w:val="00B41FC5"/>
    <w:rsid w:val="00B422A1"/>
    <w:rsid w:val="00B447D8"/>
    <w:rsid w:val="00B45A5E"/>
    <w:rsid w:val="00B47D88"/>
    <w:rsid w:val="00B47DFB"/>
    <w:rsid w:val="00B508AF"/>
    <w:rsid w:val="00B50967"/>
    <w:rsid w:val="00B51003"/>
    <w:rsid w:val="00B51194"/>
    <w:rsid w:val="00B5142C"/>
    <w:rsid w:val="00B52374"/>
    <w:rsid w:val="00B52457"/>
    <w:rsid w:val="00B5292B"/>
    <w:rsid w:val="00B5499F"/>
    <w:rsid w:val="00B54BCB"/>
    <w:rsid w:val="00B5506E"/>
    <w:rsid w:val="00B554D4"/>
    <w:rsid w:val="00B56B13"/>
    <w:rsid w:val="00B56E8C"/>
    <w:rsid w:val="00B5776D"/>
    <w:rsid w:val="00B57E9D"/>
    <w:rsid w:val="00B57FDC"/>
    <w:rsid w:val="00B60DD2"/>
    <w:rsid w:val="00B6166F"/>
    <w:rsid w:val="00B62067"/>
    <w:rsid w:val="00B626F0"/>
    <w:rsid w:val="00B62B65"/>
    <w:rsid w:val="00B636A7"/>
    <w:rsid w:val="00B637F9"/>
    <w:rsid w:val="00B63974"/>
    <w:rsid w:val="00B63977"/>
    <w:rsid w:val="00B63F1C"/>
    <w:rsid w:val="00B6560B"/>
    <w:rsid w:val="00B65F8D"/>
    <w:rsid w:val="00B661D7"/>
    <w:rsid w:val="00B67BFB"/>
    <w:rsid w:val="00B7006B"/>
    <w:rsid w:val="00B70C24"/>
    <w:rsid w:val="00B70F13"/>
    <w:rsid w:val="00B714BA"/>
    <w:rsid w:val="00B71596"/>
    <w:rsid w:val="00B73C63"/>
    <w:rsid w:val="00B74E3D"/>
    <w:rsid w:val="00B753D1"/>
    <w:rsid w:val="00B75CB5"/>
    <w:rsid w:val="00B77BB8"/>
    <w:rsid w:val="00B81146"/>
    <w:rsid w:val="00B8242B"/>
    <w:rsid w:val="00B8289C"/>
    <w:rsid w:val="00B83455"/>
    <w:rsid w:val="00B8347B"/>
    <w:rsid w:val="00B844E8"/>
    <w:rsid w:val="00B8559C"/>
    <w:rsid w:val="00B86E78"/>
    <w:rsid w:val="00B905D1"/>
    <w:rsid w:val="00B92315"/>
    <w:rsid w:val="00B9272C"/>
    <w:rsid w:val="00B936F0"/>
    <w:rsid w:val="00B94B98"/>
    <w:rsid w:val="00B94CAC"/>
    <w:rsid w:val="00B951F7"/>
    <w:rsid w:val="00B96526"/>
    <w:rsid w:val="00B96C04"/>
    <w:rsid w:val="00BA06B3"/>
    <w:rsid w:val="00BA0729"/>
    <w:rsid w:val="00BA14F7"/>
    <w:rsid w:val="00BA32BA"/>
    <w:rsid w:val="00BA32CA"/>
    <w:rsid w:val="00BA477A"/>
    <w:rsid w:val="00BA6C7C"/>
    <w:rsid w:val="00BA7016"/>
    <w:rsid w:val="00BA787B"/>
    <w:rsid w:val="00BA7D5D"/>
    <w:rsid w:val="00BB0A40"/>
    <w:rsid w:val="00BB20F2"/>
    <w:rsid w:val="00BB5178"/>
    <w:rsid w:val="00BB67AE"/>
    <w:rsid w:val="00BB728B"/>
    <w:rsid w:val="00BB7702"/>
    <w:rsid w:val="00BB7718"/>
    <w:rsid w:val="00BC02C2"/>
    <w:rsid w:val="00BC049F"/>
    <w:rsid w:val="00BC13A2"/>
    <w:rsid w:val="00BC1E75"/>
    <w:rsid w:val="00BC2094"/>
    <w:rsid w:val="00BC3609"/>
    <w:rsid w:val="00BC465F"/>
    <w:rsid w:val="00BC5801"/>
    <w:rsid w:val="00BC5869"/>
    <w:rsid w:val="00BC62F7"/>
    <w:rsid w:val="00BC6B01"/>
    <w:rsid w:val="00BC757F"/>
    <w:rsid w:val="00BD003A"/>
    <w:rsid w:val="00BD1D45"/>
    <w:rsid w:val="00BD3099"/>
    <w:rsid w:val="00BD3E62"/>
    <w:rsid w:val="00BD51A9"/>
    <w:rsid w:val="00BD670A"/>
    <w:rsid w:val="00BD686B"/>
    <w:rsid w:val="00BD73E6"/>
    <w:rsid w:val="00BD78B2"/>
    <w:rsid w:val="00BE21A9"/>
    <w:rsid w:val="00BE263E"/>
    <w:rsid w:val="00BE3F11"/>
    <w:rsid w:val="00BE40F1"/>
    <w:rsid w:val="00BE438D"/>
    <w:rsid w:val="00BE44F2"/>
    <w:rsid w:val="00BE603A"/>
    <w:rsid w:val="00BE624E"/>
    <w:rsid w:val="00BE6286"/>
    <w:rsid w:val="00BE6CB3"/>
    <w:rsid w:val="00BE7D3E"/>
    <w:rsid w:val="00BF2436"/>
    <w:rsid w:val="00BF2F67"/>
    <w:rsid w:val="00BF321B"/>
    <w:rsid w:val="00BF36A4"/>
    <w:rsid w:val="00BF3773"/>
    <w:rsid w:val="00BF3E14"/>
    <w:rsid w:val="00BF4644"/>
    <w:rsid w:val="00BF6269"/>
    <w:rsid w:val="00BF63AA"/>
    <w:rsid w:val="00C00D18"/>
    <w:rsid w:val="00C027A6"/>
    <w:rsid w:val="00C03B8D"/>
    <w:rsid w:val="00C0428C"/>
    <w:rsid w:val="00C04532"/>
    <w:rsid w:val="00C06D1A"/>
    <w:rsid w:val="00C078F3"/>
    <w:rsid w:val="00C10779"/>
    <w:rsid w:val="00C11262"/>
    <w:rsid w:val="00C11CDA"/>
    <w:rsid w:val="00C126F5"/>
    <w:rsid w:val="00C12A01"/>
    <w:rsid w:val="00C12AEB"/>
    <w:rsid w:val="00C1356B"/>
    <w:rsid w:val="00C151D0"/>
    <w:rsid w:val="00C17C1B"/>
    <w:rsid w:val="00C20366"/>
    <w:rsid w:val="00C237F5"/>
    <w:rsid w:val="00C24241"/>
    <w:rsid w:val="00C247D2"/>
    <w:rsid w:val="00C24A70"/>
    <w:rsid w:val="00C24A72"/>
    <w:rsid w:val="00C24AB5"/>
    <w:rsid w:val="00C2590B"/>
    <w:rsid w:val="00C25DEA"/>
    <w:rsid w:val="00C317AA"/>
    <w:rsid w:val="00C325C5"/>
    <w:rsid w:val="00C328F2"/>
    <w:rsid w:val="00C34A7D"/>
    <w:rsid w:val="00C34B1A"/>
    <w:rsid w:val="00C3596F"/>
    <w:rsid w:val="00C3620C"/>
    <w:rsid w:val="00C36247"/>
    <w:rsid w:val="00C3671A"/>
    <w:rsid w:val="00C373F2"/>
    <w:rsid w:val="00C40176"/>
    <w:rsid w:val="00C40376"/>
    <w:rsid w:val="00C40424"/>
    <w:rsid w:val="00C414DD"/>
    <w:rsid w:val="00C4276C"/>
    <w:rsid w:val="00C4329D"/>
    <w:rsid w:val="00C43374"/>
    <w:rsid w:val="00C45A69"/>
    <w:rsid w:val="00C462B1"/>
    <w:rsid w:val="00C46538"/>
    <w:rsid w:val="00C46AA2"/>
    <w:rsid w:val="00C46C48"/>
    <w:rsid w:val="00C46E2D"/>
    <w:rsid w:val="00C471BF"/>
    <w:rsid w:val="00C477C8"/>
    <w:rsid w:val="00C50BCF"/>
    <w:rsid w:val="00C51A87"/>
    <w:rsid w:val="00C5217A"/>
    <w:rsid w:val="00C53DFD"/>
    <w:rsid w:val="00C542F0"/>
    <w:rsid w:val="00C55C97"/>
    <w:rsid w:val="00C55F0E"/>
    <w:rsid w:val="00C5709A"/>
    <w:rsid w:val="00C57ACC"/>
    <w:rsid w:val="00C57B86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233D"/>
    <w:rsid w:val="00C723BC"/>
    <w:rsid w:val="00C73810"/>
    <w:rsid w:val="00C73F85"/>
    <w:rsid w:val="00C7480A"/>
    <w:rsid w:val="00C76888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337A"/>
    <w:rsid w:val="00C85C0F"/>
    <w:rsid w:val="00C8640E"/>
    <w:rsid w:val="00C86645"/>
    <w:rsid w:val="00C8672F"/>
    <w:rsid w:val="00C87821"/>
    <w:rsid w:val="00C8795F"/>
    <w:rsid w:val="00C87CF7"/>
    <w:rsid w:val="00C92726"/>
    <w:rsid w:val="00C9365B"/>
    <w:rsid w:val="00C93693"/>
    <w:rsid w:val="00C93BCA"/>
    <w:rsid w:val="00C94642"/>
    <w:rsid w:val="00C94AEE"/>
    <w:rsid w:val="00C95BF8"/>
    <w:rsid w:val="00C95FF7"/>
    <w:rsid w:val="00C96AF0"/>
    <w:rsid w:val="00C975ED"/>
    <w:rsid w:val="00CA04C9"/>
    <w:rsid w:val="00CA1130"/>
    <w:rsid w:val="00CA19CB"/>
    <w:rsid w:val="00CA1F8F"/>
    <w:rsid w:val="00CA257D"/>
    <w:rsid w:val="00CA2591"/>
    <w:rsid w:val="00CA6689"/>
    <w:rsid w:val="00CA7E6D"/>
    <w:rsid w:val="00CB147A"/>
    <w:rsid w:val="00CB285C"/>
    <w:rsid w:val="00CB3CC5"/>
    <w:rsid w:val="00CB6234"/>
    <w:rsid w:val="00CB62CB"/>
    <w:rsid w:val="00CB7A46"/>
    <w:rsid w:val="00CC251D"/>
    <w:rsid w:val="00CC3806"/>
    <w:rsid w:val="00CC4281"/>
    <w:rsid w:val="00CC4C22"/>
    <w:rsid w:val="00CC648A"/>
    <w:rsid w:val="00CC76CE"/>
    <w:rsid w:val="00CD0910"/>
    <w:rsid w:val="00CD0ABD"/>
    <w:rsid w:val="00CD259C"/>
    <w:rsid w:val="00CD4A93"/>
    <w:rsid w:val="00CD6F45"/>
    <w:rsid w:val="00CE09AE"/>
    <w:rsid w:val="00CE3B09"/>
    <w:rsid w:val="00CE3DDC"/>
    <w:rsid w:val="00CE3F65"/>
    <w:rsid w:val="00CE3FFA"/>
    <w:rsid w:val="00CE4BAA"/>
    <w:rsid w:val="00CE63EE"/>
    <w:rsid w:val="00CE7EE1"/>
    <w:rsid w:val="00CF16FB"/>
    <w:rsid w:val="00CF2295"/>
    <w:rsid w:val="00CF3BDE"/>
    <w:rsid w:val="00CF58ED"/>
    <w:rsid w:val="00CF5F15"/>
    <w:rsid w:val="00CF6654"/>
    <w:rsid w:val="00CF6F66"/>
    <w:rsid w:val="00CF77B5"/>
    <w:rsid w:val="00CF7E12"/>
    <w:rsid w:val="00D020F4"/>
    <w:rsid w:val="00D04391"/>
    <w:rsid w:val="00D04D6E"/>
    <w:rsid w:val="00D05DEB"/>
    <w:rsid w:val="00D05F32"/>
    <w:rsid w:val="00D07ABE"/>
    <w:rsid w:val="00D10338"/>
    <w:rsid w:val="00D10F21"/>
    <w:rsid w:val="00D12413"/>
    <w:rsid w:val="00D13972"/>
    <w:rsid w:val="00D152E1"/>
    <w:rsid w:val="00D15DEC"/>
    <w:rsid w:val="00D17833"/>
    <w:rsid w:val="00D202C0"/>
    <w:rsid w:val="00D20BAA"/>
    <w:rsid w:val="00D22352"/>
    <w:rsid w:val="00D23F53"/>
    <w:rsid w:val="00D24EAB"/>
    <w:rsid w:val="00D2694A"/>
    <w:rsid w:val="00D277CF"/>
    <w:rsid w:val="00D30761"/>
    <w:rsid w:val="00D307A6"/>
    <w:rsid w:val="00D312F2"/>
    <w:rsid w:val="00D31A9D"/>
    <w:rsid w:val="00D32991"/>
    <w:rsid w:val="00D33C85"/>
    <w:rsid w:val="00D33E2B"/>
    <w:rsid w:val="00D36278"/>
    <w:rsid w:val="00D36C35"/>
    <w:rsid w:val="00D40D02"/>
    <w:rsid w:val="00D41C47"/>
    <w:rsid w:val="00D42073"/>
    <w:rsid w:val="00D425FE"/>
    <w:rsid w:val="00D42BB6"/>
    <w:rsid w:val="00D472B8"/>
    <w:rsid w:val="00D47595"/>
    <w:rsid w:val="00D50C35"/>
    <w:rsid w:val="00D528F4"/>
    <w:rsid w:val="00D52AAA"/>
    <w:rsid w:val="00D53033"/>
    <w:rsid w:val="00D53161"/>
    <w:rsid w:val="00D5432B"/>
    <w:rsid w:val="00D5494D"/>
    <w:rsid w:val="00D54971"/>
    <w:rsid w:val="00D574CA"/>
    <w:rsid w:val="00D57819"/>
    <w:rsid w:val="00D60332"/>
    <w:rsid w:val="00D6072C"/>
    <w:rsid w:val="00D60767"/>
    <w:rsid w:val="00D618A3"/>
    <w:rsid w:val="00D62195"/>
    <w:rsid w:val="00D62544"/>
    <w:rsid w:val="00D63A25"/>
    <w:rsid w:val="00D63ED3"/>
    <w:rsid w:val="00D65117"/>
    <w:rsid w:val="00D65620"/>
    <w:rsid w:val="00D65FF8"/>
    <w:rsid w:val="00D6710D"/>
    <w:rsid w:val="00D705C6"/>
    <w:rsid w:val="00D7080B"/>
    <w:rsid w:val="00D72906"/>
    <w:rsid w:val="00D72BC8"/>
    <w:rsid w:val="00D72BCE"/>
    <w:rsid w:val="00D738B1"/>
    <w:rsid w:val="00D73E07"/>
    <w:rsid w:val="00D74A3D"/>
    <w:rsid w:val="00D74A52"/>
    <w:rsid w:val="00D74DE9"/>
    <w:rsid w:val="00D7707D"/>
    <w:rsid w:val="00D77E65"/>
    <w:rsid w:val="00D8147A"/>
    <w:rsid w:val="00D826B4"/>
    <w:rsid w:val="00D84566"/>
    <w:rsid w:val="00D85C76"/>
    <w:rsid w:val="00D85E80"/>
    <w:rsid w:val="00D86197"/>
    <w:rsid w:val="00D91617"/>
    <w:rsid w:val="00D92951"/>
    <w:rsid w:val="00D92AEE"/>
    <w:rsid w:val="00D92C11"/>
    <w:rsid w:val="00D9485C"/>
    <w:rsid w:val="00D94B05"/>
    <w:rsid w:val="00D959AB"/>
    <w:rsid w:val="00D95BF4"/>
    <w:rsid w:val="00D961B4"/>
    <w:rsid w:val="00D9667F"/>
    <w:rsid w:val="00D97318"/>
    <w:rsid w:val="00D97DF1"/>
    <w:rsid w:val="00DA122F"/>
    <w:rsid w:val="00DA16C4"/>
    <w:rsid w:val="00DA27BB"/>
    <w:rsid w:val="00DA3576"/>
    <w:rsid w:val="00DA3D06"/>
    <w:rsid w:val="00DA3D0C"/>
    <w:rsid w:val="00DA3EDB"/>
    <w:rsid w:val="00DA63CC"/>
    <w:rsid w:val="00DA7631"/>
    <w:rsid w:val="00DA7A97"/>
    <w:rsid w:val="00DA7F0D"/>
    <w:rsid w:val="00DB222D"/>
    <w:rsid w:val="00DB4DB4"/>
    <w:rsid w:val="00DB5542"/>
    <w:rsid w:val="00DB5AD9"/>
    <w:rsid w:val="00DB68BE"/>
    <w:rsid w:val="00DB6B0C"/>
    <w:rsid w:val="00DB7227"/>
    <w:rsid w:val="00DB7D1B"/>
    <w:rsid w:val="00DC0AF3"/>
    <w:rsid w:val="00DC0CA2"/>
    <w:rsid w:val="00DC176F"/>
    <w:rsid w:val="00DC1C04"/>
    <w:rsid w:val="00DC2192"/>
    <w:rsid w:val="00DC2B1D"/>
    <w:rsid w:val="00DC38FB"/>
    <w:rsid w:val="00DC40E8"/>
    <w:rsid w:val="00DC6956"/>
    <w:rsid w:val="00DC7028"/>
    <w:rsid w:val="00DC77AA"/>
    <w:rsid w:val="00DD0980"/>
    <w:rsid w:val="00DD32A6"/>
    <w:rsid w:val="00DD369B"/>
    <w:rsid w:val="00DD3BD5"/>
    <w:rsid w:val="00DD4535"/>
    <w:rsid w:val="00DD5147"/>
    <w:rsid w:val="00DD64AA"/>
    <w:rsid w:val="00DD6EB7"/>
    <w:rsid w:val="00DD70FA"/>
    <w:rsid w:val="00DE2E19"/>
    <w:rsid w:val="00DE3143"/>
    <w:rsid w:val="00DE35F8"/>
    <w:rsid w:val="00DE385C"/>
    <w:rsid w:val="00DE584F"/>
    <w:rsid w:val="00DE69D0"/>
    <w:rsid w:val="00DE6B23"/>
    <w:rsid w:val="00DE6B30"/>
    <w:rsid w:val="00DE710B"/>
    <w:rsid w:val="00DE780F"/>
    <w:rsid w:val="00DF15D7"/>
    <w:rsid w:val="00DF3527"/>
    <w:rsid w:val="00DF3E12"/>
    <w:rsid w:val="00DF4716"/>
    <w:rsid w:val="00DF69A3"/>
    <w:rsid w:val="00DF6CC2"/>
    <w:rsid w:val="00E006E4"/>
    <w:rsid w:val="00E00EAF"/>
    <w:rsid w:val="00E02800"/>
    <w:rsid w:val="00E02AAD"/>
    <w:rsid w:val="00E02D4E"/>
    <w:rsid w:val="00E03A4B"/>
    <w:rsid w:val="00E03C85"/>
    <w:rsid w:val="00E04621"/>
    <w:rsid w:val="00E05042"/>
    <w:rsid w:val="00E05104"/>
    <w:rsid w:val="00E051FD"/>
    <w:rsid w:val="00E0553D"/>
    <w:rsid w:val="00E05F92"/>
    <w:rsid w:val="00E0769B"/>
    <w:rsid w:val="00E07E4A"/>
    <w:rsid w:val="00E10812"/>
    <w:rsid w:val="00E11083"/>
    <w:rsid w:val="00E11C34"/>
    <w:rsid w:val="00E14AFB"/>
    <w:rsid w:val="00E14E7E"/>
    <w:rsid w:val="00E16539"/>
    <w:rsid w:val="00E16650"/>
    <w:rsid w:val="00E17492"/>
    <w:rsid w:val="00E20D41"/>
    <w:rsid w:val="00E2244A"/>
    <w:rsid w:val="00E245D5"/>
    <w:rsid w:val="00E318FB"/>
    <w:rsid w:val="00E31C35"/>
    <w:rsid w:val="00E328D5"/>
    <w:rsid w:val="00E332E8"/>
    <w:rsid w:val="00E33B8F"/>
    <w:rsid w:val="00E34CFD"/>
    <w:rsid w:val="00E37786"/>
    <w:rsid w:val="00E4029E"/>
    <w:rsid w:val="00E40624"/>
    <w:rsid w:val="00E408BF"/>
    <w:rsid w:val="00E40DBF"/>
    <w:rsid w:val="00E410E9"/>
    <w:rsid w:val="00E41455"/>
    <w:rsid w:val="00E41AA3"/>
    <w:rsid w:val="00E4329F"/>
    <w:rsid w:val="00E435D7"/>
    <w:rsid w:val="00E46D15"/>
    <w:rsid w:val="00E470E5"/>
    <w:rsid w:val="00E50758"/>
    <w:rsid w:val="00E53315"/>
    <w:rsid w:val="00E53C1B"/>
    <w:rsid w:val="00E544C1"/>
    <w:rsid w:val="00E54D26"/>
    <w:rsid w:val="00E55A58"/>
    <w:rsid w:val="00E55DFC"/>
    <w:rsid w:val="00E56CF6"/>
    <w:rsid w:val="00E5708C"/>
    <w:rsid w:val="00E5730F"/>
    <w:rsid w:val="00E57F35"/>
    <w:rsid w:val="00E610D6"/>
    <w:rsid w:val="00E62A4F"/>
    <w:rsid w:val="00E639F4"/>
    <w:rsid w:val="00E64650"/>
    <w:rsid w:val="00E65013"/>
    <w:rsid w:val="00E650B7"/>
    <w:rsid w:val="00E651DE"/>
    <w:rsid w:val="00E654B6"/>
    <w:rsid w:val="00E65B0E"/>
    <w:rsid w:val="00E664DF"/>
    <w:rsid w:val="00E66CD7"/>
    <w:rsid w:val="00E67237"/>
    <w:rsid w:val="00E678A6"/>
    <w:rsid w:val="00E67C97"/>
    <w:rsid w:val="00E70206"/>
    <w:rsid w:val="00E70F5E"/>
    <w:rsid w:val="00E71C91"/>
    <w:rsid w:val="00E72A9F"/>
    <w:rsid w:val="00E72D22"/>
    <w:rsid w:val="00E7316D"/>
    <w:rsid w:val="00E74E87"/>
    <w:rsid w:val="00E74F55"/>
    <w:rsid w:val="00E76786"/>
    <w:rsid w:val="00E77407"/>
    <w:rsid w:val="00E80182"/>
    <w:rsid w:val="00E8027B"/>
    <w:rsid w:val="00E806D2"/>
    <w:rsid w:val="00E80D29"/>
    <w:rsid w:val="00E8132C"/>
    <w:rsid w:val="00E81437"/>
    <w:rsid w:val="00E82736"/>
    <w:rsid w:val="00E827FE"/>
    <w:rsid w:val="00E82AE4"/>
    <w:rsid w:val="00E83067"/>
    <w:rsid w:val="00E83DF3"/>
    <w:rsid w:val="00E840E7"/>
    <w:rsid w:val="00E85FDE"/>
    <w:rsid w:val="00E86A5A"/>
    <w:rsid w:val="00E870F6"/>
    <w:rsid w:val="00E873C2"/>
    <w:rsid w:val="00E87CE2"/>
    <w:rsid w:val="00E920E1"/>
    <w:rsid w:val="00E92AB7"/>
    <w:rsid w:val="00E94720"/>
    <w:rsid w:val="00E94A6B"/>
    <w:rsid w:val="00E9535F"/>
    <w:rsid w:val="00E95B0F"/>
    <w:rsid w:val="00E95CC4"/>
    <w:rsid w:val="00E96E8E"/>
    <w:rsid w:val="00EA0BB5"/>
    <w:rsid w:val="00EA2CE4"/>
    <w:rsid w:val="00EA48D0"/>
    <w:rsid w:val="00EA678C"/>
    <w:rsid w:val="00EA6A6E"/>
    <w:rsid w:val="00EA6DCB"/>
    <w:rsid w:val="00EB41AE"/>
    <w:rsid w:val="00EB48A1"/>
    <w:rsid w:val="00EB5ADB"/>
    <w:rsid w:val="00EB5D6D"/>
    <w:rsid w:val="00EB6218"/>
    <w:rsid w:val="00EB69EF"/>
    <w:rsid w:val="00EB7706"/>
    <w:rsid w:val="00EB780F"/>
    <w:rsid w:val="00EC08AE"/>
    <w:rsid w:val="00EC220A"/>
    <w:rsid w:val="00EC3E3F"/>
    <w:rsid w:val="00EC4F39"/>
    <w:rsid w:val="00EC5043"/>
    <w:rsid w:val="00EC535E"/>
    <w:rsid w:val="00EC6022"/>
    <w:rsid w:val="00EC7033"/>
    <w:rsid w:val="00EC70E0"/>
    <w:rsid w:val="00EC7772"/>
    <w:rsid w:val="00EC79C5"/>
    <w:rsid w:val="00ED3E1B"/>
    <w:rsid w:val="00ED5F52"/>
    <w:rsid w:val="00ED6892"/>
    <w:rsid w:val="00ED6FC5"/>
    <w:rsid w:val="00ED7073"/>
    <w:rsid w:val="00EE13AE"/>
    <w:rsid w:val="00EE25EA"/>
    <w:rsid w:val="00EE276D"/>
    <w:rsid w:val="00EE28FB"/>
    <w:rsid w:val="00EE2AF3"/>
    <w:rsid w:val="00EE34B6"/>
    <w:rsid w:val="00EE4381"/>
    <w:rsid w:val="00EE55B2"/>
    <w:rsid w:val="00EE6B3C"/>
    <w:rsid w:val="00EE7DA9"/>
    <w:rsid w:val="00EF214A"/>
    <w:rsid w:val="00EF34D3"/>
    <w:rsid w:val="00EF38CF"/>
    <w:rsid w:val="00EF3A24"/>
    <w:rsid w:val="00EF3C89"/>
    <w:rsid w:val="00EF4602"/>
    <w:rsid w:val="00EF5FCC"/>
    <w:rsid w:val="00EF6B9E"/>
    <w:rsid w:val="00EF77F2"/>
    <w:rsid w:val="00F02F18"/>
    <w:rsid w:val="00F0308F"/>
    <w:rsid w:val="00F047A1"/>
    <w:rsid w:val="00F04926"/>
    <w:rsid w:val="00F049C0"/>
    <w:rsid w:val="00F04FF6"/>
    <w:rsid w:val="00F0504C"/>
    <w:rsid w:val="00F05503"/>
    <w:rsid w:val="00F05D71"/>
    <w:rsid w:val="00F100D0"/>
    <w:rsid w:val="00F109FC"/>
    <w:rsid w:val="00F13775"/>
    <w:rsid w:val="00F13D95"/>
    <w:rsid w:val="00F154AA"/>
    <w:rsid w:val="00F1599E"/>
    <w:rsid w:val="00F16057"/>
    <w:rsid w:val="00F1619A"/>
    <w:rsid w:val="00F16324"/>
    <w:rsid w:val="00F175AB"/>
    <w:rsid w:val="00F21A46"/>
    <w:rsid w:val="00F2242A"/>
    <w:rsid w:val="00F233C0"/>
    <w:rsid w:val="00F2375B"/>
    <w:rsid w:val="00F24C7B"/>
    <w:rsid w:val="00F24F93"/>
    <w:rsid w:val="00F2561F"/>
    <w:rsid w:val="00F2637D"/>
    <w:rsid w:val="00F302F0"/>
    <w:rsid w:val="00F31334"/>
    <w:rsid w:val="00F313D9"/>
    <w:rsid w:val="00F33998"/>
    <w:rsid w:val="00F342FD"/>
    <w:rsid w:val="00F34E9E"/>
    <w:rsid w:val="00F36D46"/>
    <w:rsid w:val="00F36DC0"/>
    <w:rsid w:val="00F37ECD"/>
    <w:rsid w:val="00F400A1"/>
    <w:rsid w:val="00F41684"/>
    <w:rsid w:val="00F418ED"/>
    <w:rsid w:val="00F41B1A"/>
    <w:rsid w:val="00F42EFD"/>
    <w:rsid w:val="00F44755"/>
    <w:rsid w:val="00F451CD"/>
    <w:rsid w:val="00F455E0"/>
    <w:rsid w:val="00F45822"/>
    <w:rsid w:val="00F45E7C"/>
    <w:rsid w:val="00F50899"/>
    <w:rsid w:val="00F520A7"/>
    <w:rsid w:val="00F520AD"/>
    <w:rsid w:val="00F52E16"/>
    <w:rsid w:val="00F5458D"/>
    <w:rsid w:val="00F54F3A"/>
    <w:rsid w:val="00F55028"/>
    <w:rsid w:val="00F5550B"/>
    <w:rsid w:val="00F5670E"/>
    <w:rsid w:val="00F577F2"/>
    <w:rsid w:val="00F57F2A"/>
    <w:rsid w:val="00F60892"/>
    <w:rsid w:val="00F61E6F"/>
    <w:rsid w:val="00F62210"/>
    <w:rsid w:val="00F62C6D"/>
    <w:rsid w:val="00F6431B"/>
    <w:rsid w:val="00F653A1"/>
    <w:rsid w:val="00F654A2"/>
    <w:rsid w:val="00F659E1"/>
    <w:rsid w:val="00F668FF"/>
    <w:rsid w:val="00F670F7"/>
    <w:rsid w:val="00F70EB9"/>
    <w:rsid w:val="00F71BCF"/>
    <w:rsid w:val="00F71FAA"/>
    <w:rsid w:val="00F72A19"/>
    <w:rsid w:val="00F73385"/>
    <w:rsid w:val="00F7677E"/>
    <w:rsid w:val="00F76F3C"/>
    <w:rsid w:val="00F77D89"/>
    <w:rsid w:val="00F808C5"/>
    <w:rsid w:val="00F80DE4"/>
    <w:rsid w:val="00F81D0E"/>
    <w:rsid w:val="00F832E1"/>
    <w:rsid w:val="00F840A5"/>
    <w:rsid w:val="00F85369"/>
    <w:rsid w:val="00F858DD"/>
    <w:rsid w:val="00F91B39"/>
    <w:rsid w:val="00F93DC9"/>
    <w:rsid w:val="00F94872"/>
    <w:rsid w:val="00F9547F"/>
    <w:rsid w:val="00F95A5A"/>
    <w:rsid w:val="00F967E0"/>
    <w:rsid w:val="00F96A6A"/>
    <w:rsid w:val="00F97C20"/>
    <w:rsid w:val="00FA0362"/>
    <w:rsid w:val="00FA08AC"/>
    <w:rsid w:val="00FA156D"/>
    <w:rsid w:val="00FA43B6"/>
    <w:rsid w:val="00FA4C14"/>
    <w:rsid w:val="00FA5D88"/>
    <w:rsid w:val="00FA6D0A"/>
    <w:rsid w:val="00FA751A"/>
    <w:rsid w:val="00FA7AEE"/>
    <w:rsid w:val="00FA7EE3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CD"/>
    <w:rsid w:val="00FB6C2B"/>
    <w:rsid w:val="00FB6F0C"/>
    <w:rsid w:val="00FB7DE2"/>
    <w:rsid w:val="00FC11FE"/>
    <w:rsid w:val="00FC18E0"/>
    <w:rsid w:val="00FC19AE"/>
    <w:rsid w:val="00FC20C3"/>
    <w:rsid w:val="00FC29BA"/>
    <w:rsid w:val="00FC3B63"/>
    <w:rsid w:val="00FC3E02"/>
    <w:rsid w:val="00FC5CFA"/>
    <w:rsid w:val="00FC61F5"/>
    <w:rsid w:val="00FC64E4"/>
    <w:rsid w:val="00FD2FBB"/>
    <w:rsid w:val="00FD47AE"/>
    <w:rsid w:val="00FD554D"/>
    <w:rsid w:val="00FD5B24"/>
    <w:rsid w:val="00FE04C8"/>
    <w:rsid w:val="00FE05E8"/>
    <w:rsid w:val="00FE0859"/>
    <w:rsid w:val="00FE1231"/>
    <w:rsid w:val="00FE30C5"/>
    <w:rsid w:val="00FE31E9"/>
    <w:rsid w:val="00FE337B"/>
    <w:rsid w:val="00FE362B"/>
    <w:rsid w:val="00FE37EF"/>
    <w:rsid w:val="00FE38BD"/>
    <w:rsid w:val="00FE5C16"/>
    <w:rsid w:val="00FE7B97"/>
    <w:rsid w:val="00FF0D93"/>
    <w:rsid w:val="00FF322C"/>
    <w:rsid w:val="00FF32B1"/>
    <w:rsid w:val="00FF373C"/>
    <w:rsid w:val="00FF3866"/>
    <w:rsid w:val="00FF42CB"/>
    <w:rsid w:val="00FF5FEF"/>
    <w:rsid w:val="00FF7B47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D7073"/>
    <w:pPr>
      <w:keepNext/>
      <w:ind w:leftChars="400" w:left="400" w:hangingChars="200" w:hanging="200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ED7073"/>
    <w:rPr>
      <w:b/>
      <w:bCs/>
      <w:sz w:val="18"/>
      <w:lang w:val="en-GB" w:eastAsia="en-US"/>
    </w:rPr>
  </w:style>
  <w:style w:type="paragraph" w:customStyle="1" w:styleId="SP1173909">
    <w:name w:val="SP.11.73909"/>
    <w:basedOn w:val="Default"/>
    <w:next w:val="Default"/>
    <w:uiPriority w:val="99"/>
    <w:rsid w:val="003A7DD8"/>
    <w:pPr>
      <w:widowControl w:val="0"/>
    </w:pPr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3A7DD8"/>
    <w:rPr>
      <w:b/>
      <w:bCs/>
      <w:color w:val="000000"/>
      <w:sz w:val="22"/>
      <w:szCs w:val="22"/>
    </w:rPr>
  </w:style>
  <w:style w:type="paragraph" w:customStyle="1" w:styleId="SP1173951">
    <w:name w:val="SP.11.73951"/>
    <w:basedOn w:val="Default"/>
    <w:next w:val="Default"/>
    <w:uiPriority w:val="99"/>
    <w:rsid w:val="00B01A11"/>
    <w:pPr>
      <w:widowControl w:val="0"/>
    </w:pPr>
    <w:rPr>
      <w:color w:val="auto"/>
    </w:rPr>
  </w:style>
  <w:style w:type="paragraph" w:customStyle="1" w:styleId="SP1173929">
    <w:name w:val="SP.11.73929"/>
    <w:basedOn w:val="Default"/>
    <w:next w:val="Default"/>
    <w:uiPriority w:val="99"/>
    <w:rsid w:val="00B01A11"/>
    <w:pPr>
      <w:widowControl w:val="0"/>
    </w:pPr>
    <w:rPr>
      <w:color w:val="auto"/>
    </w:rPr>
  </w:style>
  <w:style w:type="character" w:customStyle="1" w:styleId="SC11204846">
    <w:name w:val="SC.11.204846"/>
    <w:uiPriority w:val="99"/>
    <w:rsid w:val="00B01A11"/>
    <w:rPr>
      <w:color w:val="000000"/>
      <w:sz w:val="18"/>
      <w:szCs w:val="18"/>
    </w:rPr>
  </w:style>
  <w:style w:type="character" w:customStyle="1" w:styleId="SC9204816">
    <w:name w:val="SC.9.204816"/>
    <w:uiPriority w:val="99"/>
    <w:rsid w:val="00867C24"/>
    <w:rPr>
      <w:b/>
      <w:bCs/>
      <w:color w:val="000000"/>
      <w:sz w:val="20"/>
      <w:szCs w:val="20"/>
    </w:rPr>
  </w:style>
  <w:style w:type="paragraph" w:customStyle="1" w:styleId="SP990302">
    <w:name w:val="SP.9.90302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44">
    <w:name w:val="SP.9.90344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22">
    <w:name w:val="SP.9.90322"/>
    <w:basedOn w:val="Default"/>
    <w:next w:val="Default"/>
    <w:uiPriority w:val="99"/>
    <w:rsid w:val="00867C24"/>
    <w:pPr>
      <w:widowControl w:val="0"/>
    </w:pPr>
    <w:rPr>
      <w:color w:val="auto"/>
    </w:rPr>
  </w:style>
  <w:style w:type="character" w:customStyle="1" w:styleId="SC9204840">
    <w:name w:val="SC.9.204840"/>
    <w:uiPriority w:val="99"/>
    <w:rsid w:val="00867C24"/>
    <w:rPr>
      <w:color w:val="000000"/>
      <w:sz w:val="20"/>
      <w:szCs w:val="20"/>
    </w:rPr>
  </w:style>
  <w:style w:type="character" w:customStyle="1" w:styleId="SC12204806">
    <w:name w:val="SC.12.204806"/>
    <w:uiPriority w:val="99"/>
    <w:rsid w:val="00BA14F7"/>
    <w:rPr>
      <w:color w:val="000000"/>
      <w:sz w:val="20"/>
      <w:szCs w:val="20"/>
    </w:rPr>
  </w:style>
  <w:style w:type="character" w:customStyle="1" w:styleId="SC11204802">
    <w:name w:val="SC.11.204802"/>
    <w:uiPriority w:val="99"/>
    <w:rsid w:val="007D6CCC"/>
    <w:rPr>
      <w:color w:val="000000"/>
      <w:sz w:val="20"/>
      <w:szCs w:val="20"/>
    </w:rPr>
  </w:style>
  <w:style w:type="paragraph" w:customStyle="1" w:styleId="CellBodyCentred">
    <w:name w:val="CellBodyCentred"/>
    <w:uiPriority w:val="99"/>
    <w:rsid w:val="00311735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SP9188421">
    <w:name w:val="SP.9.188421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74">
    <w:name w:val="SP.9.188474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47">
    <w:name w:val="SP.9.188447"/>
    <w:basedOn w:val="Default"/>
    <w:next w:val="Default"/>
    <w:uiPriority w:val="99"/>
    <w:rsid w:val="004E58B9"/>
    <w:rPr>
      <w:rFonts w:ascii="Arial" w:hAnsi="Arial" w:cs="Arial"/>
      <w:color w:val="auto"/>
    </w:rPr>
  </w:style>
  <w:style w:type="character" w:customStyle="1" w:styleId="SC9274437">
    <w:name w:val="SC.9.274437"/>
    <w:uiPriority w:val="99"/>
    <w:rsid w:val="004E58B9"/>
    <w:rPr>
      <w:b/>
      <w:bCs/>
      <w:color w:val="000000"/>
      <w:sz w:val="20"/>
      <w:szCs w:val="20"/>
    </w:rPr>
  </w:style>
  <w:style w:type="character" w:customStyle="1" w:styleId="SC9274505">
    <w:name w:val="SC.9.274505"/>
    <w:uiPriority w:val="99"/>
    <w:rsid w:val="004E58B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9188423">
    <w:name w:val="SP.9.188423"/>
    <w:basedOn w:val="Default"/>
    <w:next w:val="Default"/>
    <w:uiPriority w:val="99"/>
    <w:rsid w:val="0026639B"/>
    <w:rPr>
      <w:rFonts w:ascii="Arial" w:hAnsi="Arial" w:cs="Arial"/>
      <w:color w:val="auto"/>
    </w:rPr>
  </w:style>
  <w:style w:type="paragraph" w:customStyle="1" w:styleId="xmsonormal">
    <w:name w:val="x_msonormal"/>
    <w:basedOn w:val="Normal"/>
    <w:rsid w:val="00C477C8"/>
    <w:rPr>
      <w:rFonts w:ascii="Calibri" w:eastAsiaTheme="minorEastAsia" w:hAnsi="Calibri" w:cs="Calibri"/>
      <w:sz w:val="22"/>
      <w:szCs w:val="22"/>
      <w:lang w:val="en-US" w:eastAsia="zh-CN"/>
    </w:rPr>
  </w:style>
  <w:style w:type="paragraph" w:styleId="BodyText">
    <w:name w:val="Body Text"/>
    <w:basedOn w:val="Normal"/>
    <w:link w:val="BodyTextChar"/>
    <w:semiHidden/>
    <w:unhideWhenUsed/>
    <w:rsid w:val="00D4759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47595"/>
    <w:rPr>
      <w:sz w:val="18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D4759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5299402">
    <w:name w:val="SP.15.299402"/>
    <w:basedOn w:val="Default"/>
    <w:next w:val="Default"/>
    <w:uiPriority w:val="99"/>
    <w:rsid w:val="004671EC"/>
    <w:rPr>
      <w:rFonts w:ascii="Arial" w:hAnsi="Arial" w:cs="Arial"/>
      <w:color w:val="auto"/>
    </w:rPr>
  </w:style>
  <w:style w:type="paragraph" w:customStyle="1" w:styleId="SP15299413">
    <w:name w:val="SP.15.299413"/>
    <w:basedOn w:val="Default"/>
    <w:next w:val="Default"/>
    <w:uiPriority w:val="99"/>
    <w:rsid w:val="004671EC"/>
    <w:rPr>
      <w:rFonts w:ascii="Arial" w:hAnsi="Arial" w:cs="Arial"/>
      <w:color w:val="auto"/>
    </w:rPr>
  </w:style>
  <w:style w:type="paragraph" w:customStyle="1" w:styleId="SP15299024">
    <w:name w:val="SP.15.299024"/>
    <w:basedOn w:val="Default"/>
    <w:next w:val="Default"/>
    <w:uiPriority w:val="99"/>
    <w:rsid w:val="004671EC"/>
    <w:rPr>
      <w:rFonts w:ascii="Arial" w:hAnsi="Arial" w:cs="Arial"/>
      <w:color w:val="auto"/>
    </w:rPr>
  </w:style>
  <w:style w:type="character" w:customStyle="1" w:styleId="SC15323589">
    <w:name w:val="SC.15.323589"/>
    <w:uiPriority w:val="99"/>
    <w:rsid w:val="004671EC"/>
    <w:rPr>
      <w:color w:val="000000"/>
      <w:sz w:val="20"/>
      <w:szCs w:val="20"/>
    </w:rPr>
  </w:style>
  <w:style w:type="paragraph" w:customStyle="1" w:styleId="SP15299369">
    <w:name w:val="SP.15.299369"/>
    <w:basedOn w:val="Default"/>
    <w:next w:val="Default"/>
    <w:uiPriority w:val="99"/>
    <w:rsid w:val="004671EC"/>
    <w:rPr>
      <w:rFonts w:ascii="Arial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C8B2A674D1584E83F471FA4EBB1D9A" ma:contentTypeVersion="13" ma:contentTypeDescription="Create a new document." ma:contentTypeScope="" ma:versionID="2292ab0696147c444f138c7e473ad8db">
  <xsd:schema xmlns:xsd="http://www.w3.org/2001/XMLSchema" xmlns:xs="http://www.w3.org/2001/XMLSchema" xmlns:p="http://schemas.microsoft.com/office/2006/metadata/properties" xmlns:ns3="2c1f353b-72a6-47f8-b41a-63ac3ee88c5c" xmlns:ns4="c15f9b33-44dc-4e0a-9e09-435387c6f571" targetNamespace="http://schemas.microsoft.com/office/2006/metadata/properties" ma:root="true" ma:fieldsID="d59f987f56e21467d0c98fca7f8cef48" ns3:_="" ns4:_="">
    <xsd:import namespace="2c1f353b-72a6-47f8-b41a-63ac3ee88c5c"/>
    <xsd:import namespace="c15f9b33-44dc-4e0a-9e09-435387c6f57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f353b-72a6-47f8-b41a-63ac3ee88c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f9b33-44dc-4e0a-9e09-435387c6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B1C536-2CF3-4BE0-8522-28799DA8AE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9D9EC0-9DDA-4143-81FE-8956D5B97F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243A8C-B12A-4877-92B5-C18F60426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1f353b-72a6-47f8-b41a-63ac3ee88c5c"/>
    <ds:schemaRef ds:uri="c15f9b33-44dc-4e0a-9e09-435387c6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A7645E-ABC9-4B15-957F-E4B932FB1F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Spec Text for CR for CID 2696, 2697 and 2752</vt:lpstr>
      <vt:lpstr>doc.: IEEE 802.11-16/xxxxr0</vt:lpstr>
    </vt:vector>
  </TitlesOfParts>
  <Company>Broadcom Limited</Company>
  <LinksUpToDate>false</LinksUpToDate>
  <CharactersWithSpaces>2644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 Text for CR</dc:title>
  <dc:subject>Submission</dc:subject>
  <dc:creator>Xiaofei.Wang@InterDigital.com</dc:creator>
  <cp:lastModifiedBy>Xiaofei Wang</cp:lastModifiedBy>
  <cp:revision>22</cp:revision>
  <cp:lastPrinted>2010-05-04T03:47:00Z</cp:lastPrinted>
  <dcterms:created xsi:type="dcterms:W3CDTF">2022-05-09T22:21:00Z</dcterms:created>
  <dcterms:modified xsi:type="dcterms:W3CDTF">2022-05-24T13:33:00Z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0x010100B1C8B2A674D1584E83F471FA4EBB1D9A</vt:lpwstr>
  </property>
</Properties>
</file>