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11531D6" w14:textId="77777777" w:rsidR="00946C79" w:rsidRDefault="009B7613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66"/>
        <w:gridCol w:w="1634"/>
        <w:gridCol w:w="1574"/>
        <w:gridCol w:w="1815"/>
        <w:gridCol w:w="2787"/>
      </w:tblGrid>
      <w:tr w:rsidR="00946C79" w14:paraId="73FE9419" w14:textId="77777777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6525BE33" w14:textId="5422AD72" w:rsidR="00946C79" w:rsidRDefault="009B7613">
            <w:pPr>
              <w:pStyle w:val="T2"/>
            </w:pPr>
            <w:r>
              <w:t>CID</w:t>
            </w:r>
            <w:r w:rsidR="00AF4848">
              <w:t xml:space="preserve"> 1</w:t>
            </w:r>
            <w:r w:rsidR="002F07AC">
              <w:t>4</w:t>
            </w:r>
            <w:r w:rsidR="000D1543">
              <w:t>90</w:t>
            </w:r>
          </w:p>
        </w:tc>
      </w:tr>
      <w:tr w:rsidR="00946C79" w14:paraId="5E48BDB7" w14:textId="77777777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088480AA" w14:textId="5658F8BC" w:rsidR="00946C79" w:rsidRDefault="009B7613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  202</w:t>
            </w:r>
            <w:r w:rsidR="00AF4848">
              <w:rPr>
                <w:sz w:val="20"/>
              </w:rPr>
              <w:t>2</w:t>
            </w:r>
            <w:r>
              <w:rPr>
                <w:sz w:val="20"/>
              </w:rPr>
              <w:t>-0</w:t>
            </w:r>
            <w:r w:rsidR="002B5521">
              <w:rPr>
                <w:sz w:val="20"/>
              </w:rPr>
              <w:t>4</w:t>
            </w:r>
            <w:r>
              <w:rPr>
                <w:sz w:val="20"/>
              </w:rPr>
              <w:t>-</w:t>
            </w:r>
            <w:r w:rsidR="002B5521">
              <w:rPr>
                <w:sz w:val="20"/>
              </w:rPr>
              <w:t>13</w:t>
            </w:r>
          </w:p>
        </w:tc>
      </w:tr>
      <w:tr w:rsidR="00946C79" w14:paraId="3510DCEE" w14:textId="77777777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27A30C05" w14:textId="77777777" w:rsidR="00946C79" w:rsidRDefault="009B7613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946C79" w14:paraId="5628A676" w14:textId="77777777">
        <w:trPr>
          <w:jc w:val="center"/>
        </w:trPr>
        <w:tc>
          <w:tcPr>
            <w:tcW w:w="1766" w:type="dxa"/>
            <w:vAlign w:val="center"/>
          </w:tcPr>
          <w:p w14:paraId="62F86A61" w14:textId="77777777" w:rsidR="00946C79" w:rsidRDefault="009B7613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1634" w:type="dxa"/>
            <w:vAlign w:val="center"/>
          </w:tcPr>
          <w:p w14:paraId="6F15F5DC" w14:textId="77777777" w:rsidR="00946C79" w:rsidRDefault="009B7613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1574" w:type="dxa"/>
            <w:vAlign w:val="center"/>
          </w:tcPr>
          <w:p w14:paraId="3885E4F8" w14:textId="77777777" w:rsidR="00946C79" w:rsidRDefault="009B7613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815" w:type="dxa"/>
            <w:vAlign w:val="center"/>
          </w:tcPr>
          <w:p w14:paraId="03ADD53D" w14:textId="77777777" w:rsidR="00946C79" w:rsidRDefault="009B7613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2787" w:type="dxa"/>
            <w:vAlign w:val="center"/>
          </w:tcPr>
          <w:p w14:paraId="3EDA4227" w14:textId="77777777" w:rsidR="00946C79" w:rsidRDefault="009B7613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946C79" w14:paraId="0956B184" w14:textId="77777777">
        <w:trPr>
          <w:jc w:val="center"/>
        </w:trPr>
        <w:tc>
          <w:tcPr>
            <w:tcW w:w="1766" w:type="dxa"/>
            <w:vAlign w:val="center"/>
          </w:tcPr>
          <w:p w14:paraId="7086E3F7" w14:textId="77777777" w:rsidR="00946C79" w:rsidRDefault="009B7613">
            <w:pPr>
              <w:pStyle w:val="T2"/>
              <w:spacing w:after="0"/>
              <w:ind w:left="0" w:right="0"/>
              <w:rPr>
                <w:sz w:val="20"/>
              </w:rPr>
            </w:pPr>
            <w:r>
              <w:rPr>
                <w:sz w:val="20"/>
              </w:rPr>
              <w:t>David Halasz</w:t>
            </w:r>
          </w:p>
        </w:tc>
        <w:tc>
          <w:tcPr>
            <w:tcW w:w="1634" w:type="dxa"/>
            <w:vAlign w:val="center"/>
          </w:tcPr>
          <w:p w14:paraId="01E4788A" w14:textId="77777777" w:rsidR="00946C79" w:rsidRDefault="009B7613">
            <w:pPr>
              <w:pStyle w:val="T2"/>
              <w:spacing w:after="0"/>
              <w:ind w:left="0" w:right="0"/>
              <w:rPr>
                <w:sz w:val="20"/>
              </w:rPr>
            </w:pPr>
            <w:r>
              <w:rPr>
                <w:sz w:val="20"/>
              </w:rPr>
              <w:t>Morse Micro</w:t>
            </w:r>
          </w:p>
        </w:tc>
        <w:tc>
          <w:tcPr>
            <w:tcW w:w="1574" w:type="dxa"/>
            <w:vAlign w:val="center"/>
          </w:tcPr>
          <w:p w14:paraId="34F0F8B6" w14:textId="77777777" w:rsidR="00946C79" w:rsidRDefault="00946C79">
            <w:pPr>
              <w:pStyle w:val="T2"/>
              <w:spacing w:after="0"/>
              <w:ind w:left="0" w:right="0"/>
              <w:rPr>
                <w:sz w:val="20"/>
              </w:rPr>
            </w:pPr>
          </w:p>
        </w:tc>
        <w:tc>
          <w:tcPr>
            <w:tcW w:w="1815" w:type="dxa"/>
            <w:vAlign w:val="center"/>
          </w:tcPr>
          <w:p w14:paraId="1B8228E7" w14:textId="77777777" w:rsidR="00946C79" w:rsidRDefault="00946C79">
            <w:pPr>
              <w:pStyle w:val="T2"/>
              <w:spacing w:after="0"/>
              <w:ind w:left="0" w:right="0"/>
              <w:rPr>
                <w:sz w:val="20"/>
              </w:rPr>
            </w:pPr>
          </w:p>
        </w:tc>
        <w:tc>
          <w:tcPr>
            <w:tcW w:w="2787" w:type="dxa"/>
            <w:vAlign w:val="center"/>
          </w:tcPr>
          <w:p w14:paraId="6B67D4AC" w14:textId="77777777" w:rsidR="00946C79" w:rsidRDefault="009B7613">
            <w:pPr>
              <w:pStyle w:val="T2"/>
              <w:spacing w:after="0"/>
              <w:ind w:left="0" w:right="0"/>
              <w:rPr>
                <w:sz w:val="16"/>
              </w:rPr>
            </w:pPr>
            <w:r>
              <w:rPr>
                <w:sz w:val="16"/>
              </w:rPr>
              <w:t>dave.halasz@morsemicro.com</w:t>
            </w:r>
          </w:p>
        </w:tc>
      </w:tr>
      <w:tr w:rsidR="00946C79" w14:paraId="6495E271" w14:textId="77777777">
        <w:trPr>
          <w:jc w:val="center"/>
        </w:trPr>
        <w:tc>
          <w:tcPr>
            <w:tcW w:w="1766" w:type="dxa"/>
            <w:vAlign w:val="center"/>
          </w:tcPr>
          <w:p w14:paraId="5DE4BF23" w14:textId="77777777" w:rsidR="00946C79" w:rsidRDefault="009B7613">
            <w:pPr>
              <w:pStyle w:val="T2"/>
              <w:spacing w:after="0"/>
              <w:ind w:left="0" w:right="0"/>
              <w:rPr>
                <w:sz w:val="20"/>
              </w:rPr>
            </w:pPr>
            <w:r>
              <w:rPr>
                <w:sz w:val="20"/>
              </w:rPr>
              <w:t>Dave Goodall</w:t>
            </w:r>
          </w:p>
        </w:tc>
        <w:tc>
          <w:tcPr>
            <w:tcW w:w="1634" w:type="dxa"/>
            <w:vAlign w:val="center"/>
          </w:tcPr>
          <w:p w14:paraId="2B8585AC" w14:textId="77777777" w:rsidR="00946C79" w:rsidRDefault="009B7613">
            <w:pPr>
              <w:pStyle w:val="T2"/>
              <w:spacing w:after="0"/>
              <w:ind w:left="0" w:right="0"/>
              <w:rPr>
                <w:sz w:val="20"/>
              </w:rPr>
            </w:pPr>
            <w:r>
              <w:rPr>
                <w:sz w:val="20"/>
              </w:rPr>
              <w:t>Morse Micro</w:t>
            </w:r>
          </w:p>
        </w:tc>
        <w:tc>
          <w:tcPr>
            <w:tcW w:w="1574" w:type="dxa"/>
            <w:vAlign w:val="center"/>
          </w:tcPr>
          <w:p w14:paraId="3C65D6CD" w14:textId="77777777" w:rsidR="00946C79" w:rsidRDefault="00946C79">
            <w:pPr>
              <w:pStyle w:val="T2"/>
              <w:spacing w:after="0"/>
              <w:ind w:left="0" w:right="0"/>
              <w:rPr>
                <w:sz w:val="20"/>
              </w:rPr>
            </w:pPr>
          </w:p>
        </w:tc>
        <w:tc>
          <w:tcPr>
            <w:tcW w:w="1815" w:type="dxa"/>
            <w:vAlign w:val="center"/>
          </w:tcPr>
          <w:p w14:paraId="29EE3C9B" w14:textId="77777777" w:rsidR="00946C79" w:rsidRDefault="00946C79">
            <w:pPr>
              <w:pStyle w:val="T2"/>
              <w:spacing w:after="0"/>
              <w:ind w:left="0" w:right="0"/>
              <w:rPr>
                <w:sz w:val="20"/>
              </w:rPr>
            </w:pPr>
          </w:p>
        </w:tc>
        <w:tc>
          <w:tcPr>
            <w:tcW w:w="2787" w:type="dxa"/>
            <w:vAlign w:val="center"/>
          </w:tcPr>
          <w:p w14:paraId="3397E0C0" w14:textId="77777777" w:rsidR="00946C79" w:rsidRDefault="009B7613">
            <w:pPr>
              <w:pStyle w:val="T2"/>
              <w:spacing w:after="0"/>
              <w:ind w:left="0" w:right="0"/>
              <w:rPr>
                <w:sz w:val="16"/>
              </w:rPr>
            </w:pPr>
            <w:r>
              <w:rPr>
                <w:sz w:val="16"/>
              </w:rPr>
              <w:t>dave@morsemicro.com</w:t>
            </w:r>
          </w:p>
        </w:tc>
      </w:tr>
    </w:tbl>
    <w:p w14:paraId="651CE7D5" w14:textId="0A16A247" w:rsidR="00946C79" w:rsidRDefault="00780FDF">
      <w:pPr>
        <w:pStyle w:val="T1"/>
        <w:spacing w:after="120"/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118872" distR="118872" simplePos="0" relativeHeight="251657728" behindDoc="0" locked="0" layoutInCell="1" allowOverlap="1" wp14:anchorId="5FF0E955" wp14:editId="620D1BE5">
                <wp:simplePos x="0" y="0"/>
                <wp:positionH relativeFrom="column">
                  <wp:posOffset>-64698</wp:posOffset>
                </wp:positionH>
                <wp:positionV relativeFrom="paragraph">
                  <wp:posOffset>202564</wp:posOffset>
                </wp:positionV>
                <wp:extent cx="5943600" cy="3347049"/>
                <wp:effectExtent l="0" t="0" r="0" b="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43600" cy="3347049"/>
                        </a:xfrm>
                        <a:prstGeom prst="rect">
                          <a:avLst/>
                        </a:prstGeom>
                        <a:ln w="0" cap="flat" cmpd="sng" algn="ctr">
                          <a:noFill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6CE43E0B" w14:textId="77777777" w:rsidR="00946C79" w:rsidRDefault="009B7613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0B2D1161" w14:textId="523CD567" w:rsidR="00946C79" w:rsidRDefault="009B7613">
                            <w:pPr>
                              <w:jc w:val="both"/>
                            </w:pPr>
                            <w:r>
                              <w:t xml:space="preserve">This document proposes comment resolutions for </w:t>
                            </w:r>
                            <w:r w:rsidR="00AF4848">
                              <w:t>LB258 CID 1</w:t>
                            </w:r>
                            <w:r w:rsidR="002F07AC">
                              <w:t>4</w:t>
                            </w:r>
                            <w:r w:rsidR="000D1543">
                              <w:t>90</w:t>
                            </w:r>
                            <w:r w:rsidR="00AF4848">
                              <w:t>.</w:t>
                            </w:r>
                          </w:p>
                          <w:p w14:paraId="4AD573CD" w14:textId="6768E76D" w:rsidR="00755976" w:rsidRDefault="00755976">
                            <w:pPr>
                              <w:jc w:val="both"/>
                            </w:pPr>
                            <w:r>
                              <w:t>Proposed changes are based on P802.11REVme D1.1.</w:t>
                            </w:r>
                          </w:p>
                          <w:p w14:paraId="3885B2EE" w14:textId="34361280" w:rsidR="00946C79" w:rsidRDefault="00946C79">
                            <w:pPr>
                              <w:jc w:val="both"/>
                            </w:pPr>
                          </w:p>
                          <w:p w14:paraId="7C2E31E5" w14:textId="77777777" w:rsidR="00946C79" w:rsidRDefault="00946C79">
                            <w:pPr>
                              <w:jc w:val="both"/>
                            </w:pPr>
                          </w:p>
                          <w:p w14:paraId="133D0B71" w14:textId="77777777" w:rsidR="00946C79" w:rsidRDefault="009B7613">
                            <w:pPr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Discussion : </w:t>
                            </w:r>
                          </w:p>
                          <w:p w14:paraId="27EC9B3C" w14:textId="0EEFDD1E" w:rsidR="00946C79" w:rsidRDefault="009B7613">
                            <w:r>
                              <w:t xml:space="preserve">CID </w:t>
                            </w:r>
                            <w:r w:rsidR="00AF4848">
                              <w:t>1</w:t>
                            </w:r>
                            <w:r w:rsidR="002F07AC">
                              <w:t>4</w:t>
                            </w:r>
                            <w:r w:rsidR="002B5521">
                              <w:t>90</w:t>
                            </w:r>
                            <w:r>
                              <w:t xml:space="preserve"> </w:t>
                            </w:r>
                            <w:r w:rsidR="00AF4848">
                              <w:t>is</w:t>
                            </w:r>
                            <w:r>
                              <w:t xml:space="preserve"> shown on the next page.</w:t>
                            </w:r>
                          </w:p>
                          <w:p w14:paraId="3B0C1494" w14:textId="77777777" w:rsidR="00946C79" w:rsidRDefault="00946C79"/>
                          <w:p w14:paraId="597E4C0E" w14:textId="19A0140D" w:rsidR="00946C79" w:rsidRDefault="00946C79"/>
                          <w:p w14:paraId="5D388A34" w14:textId="77777777" w:rsidR="00946C79" w:rsidRDefault="00946C79">
                            <w:pPr>
                              <w:jc w:val="both"/>
                            </w:pPr>
                          </w:p>
                          <w:p w14:paraId="5D1AD3EA" w14:textId="77777777" w:rsidR="00946C79" w:rsidRDefault="00946C79">
                            <w:pPr>
                              <w:jc w:val="both"/>
                            </w:pPr>
                          </w:p>
                          <w:p w14:paraId="6940AED8" w14:textId="77777777" w:rsidR="00946C79" w:rsidRDefault="009B7613">
                            <w:pPr>
                              <w:jc w:val="both"/>
                            </w:pPr>
                            <w:r>
                              <w:t>Proposed Resolution:</w:t>
                            </w:r>
                          </w:p>
                          <w:p w14:paraId="71807174" w14:textId="7520CEF9" w:rsidR="00946C79" w:rsidRDefault="009B7613">
                            <w:pPr>
                              <w:numPr>
                                <w:ilvl w:val="0"/>
                                <w:numId w:val="13"/>
                              </w:numPr>
                              <w:jc w:val="both"/>
                            </w:pPr>
                            <w:r>
                              <w:t xml:space="preserve">CID </w:t>
                            </w:r>
                            <w:r w:rsidR="00560232">
                              <w:t>1</w:t>
                            </w:r>
                            <w:r w:rsidR="002F07AC">
                              <w:t>4</w:t>
                            </w:r>
                            <w:r w:rsidR="000D1543">
                              <w:t>90</w:t>
                            </w:r>
                            <w:r>
                              <w:t xml:space="preserve"> : </w:t>
                            </w:r>
                            <w:r w:rsidR="006F4CA1">
                              <w:t>Revised</w:t>
                            </w:r>
                            <w:r>
                              <w:t>.</w:t>
                            </w:r>
                            <w:r w:rsidR="00863B55">
                              <w:t xml:space="preserve"> </w:t>
                            </w:r>
                          </w:p>
                          <w:p w14:paraId="678D58F0" w14:textId="77777777" w:rsidR="00946C79" w:rsidRDefault="00946C79"/>
                        </w:txbxContent>
                      </wps:txbx>
                      <wps:bodyPr anchor="t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F0E955" id="Rectangle 1" o:spid="_x0000_s1026" style="position:absolute;left:0;text-align:left;margin-left:-5.1pt;margin-top:15.95pt;width:468pt;height:263.55pt;z-index:251657728;visibility:visible;mso-wrap-style:square;mso-width-percent:0;mso-height-percent:0;mso-wrap-distance-left:9.36pt;mso-wrap-distance-top:0;mso-wrap-distance-right:9.36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" filled="f" stroked="f" strokeweight="0">
                <v:textbox>
                  <w:txbxContent>
                    <w:p w14:paraId="6CE43E0B" w14:textId="77777777" w:rsidR="00946C79" w:rsidRDefault="009B7613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0B2D1161" w14:textId="523CD567" w:rsidR="00946C79" w:rsidRDefault="009B7613">
                      <w:pPr>
                        <w:jc w:val="both"/>
                      </w:pPr>
                      <w:r>
                        <w:t xml:space="preserve">This document proposes comment resolutions for </w:t>
                      </w:r>
                      <w:r w:rsidR="00AF4848">
                        <w:t>LB258 CID 1</w:t>
                      </w:r>
                      <w:r w:rsidR="002F07AC">
                        <w:t>4</w:t>
                      </w:r>
                      <w:r w:rsidR="000D1543">
                        <w:t>90</w:t>
                      </w:r>
                      <w:r w:rsidR="00AF4848">
                        <w:t>.</w:t>
                      </w:r>
                    </w:p>
                    <w:p w14:paraId="4AD573CD" w14:textId="6768E76D" w:rsidR="00755976" w:rsidRDefault="00755976">
                      <w:pPr>
                        <w:jc w:val="both"/>
                      </w:pPr>
                      <w:r>
                        <w:t>Proposed changes are based on P802.11REVme D1.1.</w:t>
                      </w:r>
                    </w:p>
                    <w:p w14:paraId="3885B2EE" w14:textId="34361280" w:rsidR="00946C79" w:rsidRDefault="00946C79">
                      <w:pPr>
                        <w:jc w:val="both"/>
                      </w:pPr>
                    </w:p>
                    <w:p w14:paraId="7C2E31E5" w14:textId="77777777" w:rsidR="00946C79" w:rsidRDefault="00946C79">
                      <w:pPr>
                        <w:jc w:val="both"/>
                      </w:pPr>
                    </w:p>
                    <w:p w14:paraId="133D0B71" w14:textId="77777777" w:rsidR="00946C79" w:rsidRDefault="009B7613">
                      <w:pPr>
                        <w:rPr>
                          <w:i/>
                          <w:iCs/>
                        </w:rPr>
                      </w:pPr>
                      <w:proofErr w:type="gramStart"/>
                      <w:r>
                        <w:rPr>
                          <w:i/>
                          <w:iCs/>
                        </w:rPr>
                        <w:t>Discussion :</w:t>
                      </w:r>
                      <w:proofErr w:type="gramEnd"/>
                      <w:r>
                        <w:rPr>
                          <w:i/>
                          <w:iCs/>
                        </w:rPr>
                        <w:t xml:space="preserve"> </w:t>
                      </w:r>
                    </w:p>
                    <w:p w14:paraId="27EC9B3C" w14:textId="0EEFDD1E" w:rsidR="00946C79" w:rsidRDefault="009B7613">
                      <w:r>
                        <w:t xml:space="preserve">CID </w:t>
                      </w:r>
                      <w:r w:rsidR="00AF4848">
                        <w:t>1</w:t>
                      </w:r>
                      <w:r w:rsidR="002F07AC">
                        <w:t>4</w:t>
                      </w:r>
                      <w:r w:rsidR="002B5521">
                        <w:t>90</w:t>
                      </w:r>
                      <w:r>
                        <w:t xml:space="preserve"> </w:t>
                      </w:r>
                      <w:r w:rsidR="00AF4848">
                        <w:t>is</w:t>
                      </w:r>
                      <w:r>
                        <w:t xml:space="preserve"> shown on the next page.</w:t>
                      </w:r>
                    </w:p>
                    <w:p w14:paraId="3B0C1494" w14:textId="77777777" w:rsidR="00946C79" w:rsidRDefault="00946C79"/>
                    <w:p w14:paraId="597E4C0E" w14:textId="19A0140D" w:rsidR="00946C79" w:rsidRDefault="00946C79"/>
                    <w:p w14:paraId="5D388A34" w14:textId="77777777" w:rsidR="00946C79" w:rsidRDefault="00946C79">
                      <w:pPr>
                        <w:jc w:val="both"/>
                      </w:pPr>
                    </w:p>
                    <w:p w14:paraId="5D1AD3EA" w14:textId="77777777" w:rsidR="00946C79" w:rsidRDefault="00946C79">
                      <w:pPr>
                        <w:jc w:val="both"/>
                      </w:pPr>
                    </w:p>
                    <w:p w14:paraId="6940AED8" w14:textId="77777777" w:rsidR="00946C79" w:rsidRDefault="009B7613">
                      <w:pPr>
                        <w:jc w:val="both"/>
                      </w:pPr>
                      <w:r>
                        <w:t>Proposed Resolution:</w:t>
                      </w:r>
                    </w:p>
                    <w:p w14:paraId="71807174" w14:textId="7520CEF9" w:rsidR="00946C79" w:rsidRDefault="009B7613">
                      <w:pPr>
                        <w:numPr>
                          <w:ilvl w:val="0"/>
                          <w:numId w:val="13"/>
                        </w:numPr>
                        <w:jc w:val="both"/>
                      </w:pPr>
                      <w:r>
                        <w:t xml:space="preserve">CID </w:t>
                      </w:r>
                      <w:proofErr w:type="gramStart"/>
                      <w:r w:rsidR="00560232">
                        <w:t>1</w:t>
                      </w:r>
                      <w:r w:rsidR="002F07AC">
                        <w:t>4</w:t>
                      </w:r>
                      <w:r w:rsidR="000D1543">
                        <w:t>90</w:t>
                      </w:r>
                      <w:r>
                        <w:t xml:space="preserve"> :</w:t>
                      </w:r>
                      <w:proofErr w:type="gramEnd"/>
                      <w:r>
                        <w:t xml:space="preserve"> </w:t>
                      </w:r>
                      <w:r w:rsidR="006F4CA1">
                        <w:t>Revised</w:t>
                      </w:r>
                      <w:r>
                        <w:t>.</w:t>
                      </w:r>
                      <w:r w:rsidR="00863B55">
                        <w:t xml:space="preserve"> </w:t>
                      </w:r>
                    </w:p>
                    <w:p w14:paraId="678D58F0" w14:textId="77777777" w:rsidR="00946C79" w:rsidRDefault="00946C79"/>
                  </w:txbxContent>
                </v:textbox>
              </v:rect>
            </w:pict>
          </mc:Fallback>
        </mc:AlternateContent>
      </w:r>
    </w:p>
    <w:p w14:paraId="20F6CDF7" w14:textId="77777777" w:rsidR="00946C79" w:rsidRDefault="009B7613">
      <w:r>
        <w:br w:type="page"/>
      </w:r>
    </w:p>
    <w:tbl>
      <w:tblPr>
        <w:tblW w:w="9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3"/>
        <w:gridCol w:w="999"/>
        <w:gridCol w:w="5803"/>
        <w:gridCol w:w="1980"/>
      </w:tblGrid>
      <w:tr w:rsidR="002F07AC" w14:paraId="2D2964AD" w14:textId="77777777" w:rsidTr="002F07AC">
        <w:tc>
          <w:tcPr>
            <w:tcW w:w="663" w:type="dxa"/>
            <w:shd w:val="clear" w:color="auto" w:fill="auto"/>
          </w:tcPr>
          <w:p w14:paraId="374852AD" w14:textId="77777777" w:rsidR="002F07AC" w:rsidRPr="00560232" w:rsidRDefault="002F07AC">
            <w:pPr>
              <w:rPr>
                <w:b/>
                <w:bCs/>
              </w:rPr>
            </w:pPr>
            <w:r w:rsidRPr="00560232">
              <w:rPr>
                <w:b/>
                <w:bCs/>
              </w:rPr>
              <w:lastRenderedPageBreak/>
              <w:t>CID</w:t>
            </w:r>
          </w:p>
        </w:tc>
        <w:tc>
          <w:tcPr>
            <w:tcW w:w="999" w:type="dxa"/>
            <w:shd w:val="clear" w:color="auto" w:fill="auto"/>
          </w:tcPr>
          <w:p w14:paraId="6C98776F" w14:textId="77777777" w:rsidR="002F07AC" w:rsidRPr="00560232" w:rsidRDefault="002F07AC">
            <w:pPr>
              <w:rPr>
                <w:b/>
                <w:bCs/>
              </w:rPr>
            </w:pPr>
            <w:r w:rsidRPr="00560232">
              <w:rPr>
                <w:b/>
                <w:bCs/>
              </w:rPr>
              <w:t>Clause Number</w:t>
            </w:r>
          </w:p>
        </w:tc>
        <w:tc>
          <w:tcPr>
            <w:tcW w:w="5803" w:type="dxa"/>
            <w:shd w:val="clear" w:color="auto" w:fill="auto"/>
          </w:tcPr>
          <w:p w14:paraId="4FCEDA93" w14:textId="77777777" w:rsidR="002F07AC" w:rsidRPr="00560232" w:rsidRDefault="002F07AC">
            <w:pPr>
              <w:rPr>
                <w:b/>
                <w:bCs/>
              </w:rPr>
            </w:pPr>
            <w:r w:rsidRPr="00560232">
              <w:rPr>
                <w:b/>
                <w:bCs/>
              </w:rPr>
              <w:t>Comment</w:t>
            </w:r>
          </w:p>
        </w:tc>
        <w:tc>
          <w:tcPr>
            <w:tcW w:w="1980" w:type="dxa"/>
            <w:shd w:val="clear" w:color="auto" w:fill="auto"/>
          </w:tcPr>
          <w:p w14:paraId="4DA424ED" w14:textId="77777777" w:rsidR="002F07AC" w:rsidRPr="00560232" w:rsidRDefault="002F07AC">
            <w:pPr>
              <w:rPr>
                <w:b/>
                <w:bCs/>
              </w:rPr>
            </w:pPr>
            <w:r w:rsidRPr="00560232">
              <w:rPr>
                <w:b/>
                <w:bCs/>
              </w:rPr>
              <w:t>Proposed Change</w:t>
            </w:r>
          </w:p>
        </w:tc>
      </w:tr>
      <w:tr w:rsidR="002F07AC" w14:paraId="3735DAA3" w14:textId="77777777" w:rsidTr="002F07AC">
        <w:tc>
          <w:tcPr>
            <w:tcW w:w="663" w:type="dxa"/>
            <w:shd w:val="clear" w:color="auto" w:fill="auto"/>
          </w:tcPr>
          <w:p w14:paraId="28080CC0" w14:textId="3A8E7A8B" w:rsidR="002F07AC" w:rsidRDefault="002F07AC">
            <w:r>
              <w:t>14</w:t>
            </w:r>
            <w:r w:rsidR="000D1543">
              <w:t>90</w:t>
            </w:r>
          </w:p>
        </w:tc>
        <w:tc>
          <w:tcPr>
            <w:tcW w:w="999" w:type="dxa"/>
            <w:shd w:val="clear" w:color="auto" w:fill="auto"/>
          </w:tcPr>
          <w:p w14:paraId="57DDFBAA" w14:textId="1C79AD53" w:rsidR="002F07AC" w:rsidRDefault="00D6365A">
            <w:r>
              <w:t>9.</w:t>
            </w:r>
            <w:r w:rsidR="000D1543">
              <w:t>2.5.1</w:t>
            </w:r>
          </w:p>
        </w:tc>
        <w:tc>
          <w:tcPr>
            <w:tcW w:w="5803" w:type="dxa"/>
            <w:shd w:val="clear" w:color="auto" w:fill="auto"/>
          </w:tcPr>
          <w:p w14:paraId="7595E386" w14:textId="77777777" w:rsidR="000D1543" w:rsidRDefault="000D1543" w:rsidP="000D1543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spacing w:line="15" w:lineRule="atLeast"/>
            </w:pPr>
            <w:r>
              <w:t>"If a calculated duration includes a</w:t>
            </w:r>
          </w:p>
          <w:p w14:paraId="6ED26DE6" w14:textId="124691F4" w:rsidR="002F07AC" w:rsidRDefault="000D1543" w:rsidP="000D1543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spacing w:line="15" w:lineRule="atLeast"/>
            </w:pPr>
            <w:r>
              <w:t>fractional microsecond, that value inserted in the Duration/ID field is rounded up to the next higher integer." is wrong because for S1G it's not a fractional microsecond but a fractional 40 us</w:t>
            </w:r>
          </w:p>
        </w:tc>
        <w:tc>
          <w:tcPr>
            <w:tcW w:w="1980" w:type="dxa"/>
            <w:shd w:val="clear" w:color="auto" w:fill="auto"/>
          </w:tcPr>
          <w:p w14:paraId="19CF0D17" w14:textId="4FE4F065" w:rsidR="002F07AC" w:rsidRDefault="000D1543" w:rsidP="00560232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spacing w:line="15" w:lineRule="atLeast"/>
            </w:pPr>
            <w:r w:rsidRPr="000D1543">
              <w:t>Change to "If a calculated Duration/ID field value would not be an integer, the value inserted in the Duration/ID field is that rounded up to the next higher integer."</w:t>
            </w:r>
          </w:p>
        </w:tc>
      </w:tr>
    </w:tbl>
    <w:p w14:paraId="393E1455" w14:textId="77777777" w:rsidR="00946C79" w:rsidRDefault="00946C79"/>
    <w:p w14:paraId="0075F866" w14:textId="77777777" w:rsidR="00065CA4" w:rsidRDefault="00065CA4"/>
    <w:p w14:paraId="58C0DCB5" w14:textId="77777777" w:rsidR="00065CA4" w:rsidRDefault="00065CA4"/>
    <w:p w14:paraId="1D9EC045" w14:textId="2EF5CB5E" w:rsidR="00946C79" w:rsidRDefault="009B7613">
      <w:r>
        <w:br w:type="page"/>
      </w:r>
    </w:p>
    <w:p w14:paraId="1EBD53BC" w14:textId="7F902736" w:rsidR="001D4DD2" w:rsidRDefault="001D4DD2" w:rsidP="001D4DD2">
      <w:pPr>
        <w:rPr>
          <w:b/>
          <w:sz w:val="24"/>
        </w:rPr>
      </w:pPr>
      <w:r>
        <w:rPr>
          <w:i/>
          <w:iCs/>
        </w:rPr>
        <w:lastRenderedPageBreak/>
        <w:t xml:space="preserve">Proposed </w:t>
      </w:r>
      <w:r w:rsidR="00D54F33">
        <w:rPr>
          <w:i/>
          <w:iCs/>
        </w:rPr>
        <w:t>change:</w:t>
      </w:r>
      <w:r>
        <w:rPr>
          <w:i/>
          <w:iCs/>
        </w:rPr>
        <w:t xml:space="preserve"> for clause </w:t>
      </w:r>
      <w:r w:rsidR="00D54F33">
        <w:rPr>
          <w:i/>
          <w:iCs/>
        </w:rPr>
        <w:t>9.</w:t>
      </w:r>
      <w:r w:rsidR="000D1543">
        <w:rPr>
          <w:i/>
          <w:iCs/>
        </w:rPr>
        <w:t>2.5.1</w:t>
      </w:r>
    </w:p>
    <w:p w14:paraId="334AD0ED" w14:textId="77777777" w:rsidR="001D4DD2" w:rsidRDefault="001D4DD2">
      <w:pPr>
        <w:rPr>
          <w:b/>
          <w:sz w:val="24"/>
        </w:rPr>
      </w:pPr>
    </w:p>
    <w:p w14:paraId="60429E90" w14:textId="6EFE6B94" w:rsidR="00890FBF" w:rsidRPr="00B13ED0" w:rsidRDefault="00890FBF" w:rsidP="00D54F33">
      <w:pPr>
        <w:pStyle w:val="T"/>
        <w:rPr>
          <w:w w:val="100"/>
        </w:rPr>
      </w:pPr>
      <w:r w:rsidRPr="00890FBF">
        <w:rPr>
          <w:w w:val="100"/>
        </w:rPr>
        <w:t xml:space="preserve">(#147)Unless stated otherwise, all times are calculated in </w:t>
      </w:r>
      <w:del w:id="0" w:author="David Halasz" w:date="2022-05-20T14:17:00Z">
        <w:r w:rsidRPr="00890FBF" w:rsidDel="00691FB3">
          <w:rPr>
            <w:w w:val="100"/>
          </w:rPr>
          <w:delText>microseconds</w:delText>
        </w:r>
      </w:del>
      <w:ins w:id="1" w:author="David Halasz" w:date="2022-05-20T14:16:00Z">
        <w:r w:rsidR="00691FB3">
          <w:rPr>
            <w:w w:val="100"/>
          </w:rPr>
          <w:t>µs</w:t>
        </w:r>
      </w:ins>
      <w:r w:rsidRPr="00890FBF">
        <w:rPr>
          <w:w w:val="100"/>
          <w:u w:val="single"/>
        </w:rPr>
        <w:t xml:space="preserve">, or multiples of 40 </w:t>
      </w:r>
      <w:del w:id="2" w:author="David Halasz" w:date="2022-05-20T14:17:00Z">
        <w:r w:rsidRPr="00890FBF" w:rsidDel="00691FB3">
          <w:rPr>
            <w:w w:val="100"/>
            <w:u w:val="single"/>
          </w:rPr>
          <w:delText>microseconds</w:delText>
        </w:r>
      </w:del>
      <w:ins w:id="3" w:author="David Halasz" w:date="2022-05-20T14:17:00Z">
        <w:r w:rsidR="00691FB3">
          <w:rPr>
            <w:w w:val="100"/>
          </w:rPr>
          <w:t>µs</w:t>
        </w:r>
      </w:ins>
      <w:r w:rsidRPr="00890FBF">
        <w:rPr>
          <w:w w:val="100"/>
          <w:u w:val="single"/>
        </w:rPr>
        <w:t xml:space="preserve"> in the case of S1G NDP_1M frames (see below)</w:t>
      </w:r>
      <w:r w:rsidRPr="00890FBF">
        <w:rPr>
          <w:w w:val="100"/>
        </w:rPr>
        <w:t xml:space="preserve">. If a calculated duration includes a fractional </w:t>
      </w:r>
      <w:del w:id="4" w:author="David Halasz" w:date="2022-05-20T14:18:00Z">
        <w:r w:rsidRPr="00890FBF" w:rsidDel="00691FB3">
          <w:rPr>
            <w:w w:val="100"/>
          </w:rPr>
          <w:delText>microsecond</w:delText>
        </w:r>
      </w:del>
      <w:ins w:id="5" w:author="David Halasz" w:date="2022-05-20T14:18:00Z">
        <w:r w:rsidR="00691FB3">
          <w:rPr>
            <w:w w:val="100"/>
          </w:rPr>
          <w:t>µs</w:t>
        </w:r>
      </w:ins>
      <w:r w:rsidRPr="00890FBF">
        <w:rPr>
          <w:w w:val="100"/>
        </w:rPr>
        <w:t xml:space="preserve">, that value inserted in the Duration/ID field is rounded up to the next higher integer. </w:t>
      </w:r>
      <w:r w:rsidRPr="00890FBF">
        <w:rPr>
          <w:w w:val="100"/>
          <w:u w:val="single"/>
        </w:rPr>
        <w:t xml:space="preserve">If a duration is calculated in multiples of 40 </w:t>
      </w:r>
      <w:del w:id="6" w:author="David Halasz" w:date="2022-05-20T14:19:00Z">
        <w:r w:rsidRPr="00890FBF" w:rsidDel="00691FB3">
          <w:rPr>
            <w:w w:val="100"/>
            <w:u w:val="single"/>
          </w:rPr>
          <w:delText>uS</w:delText>
        </w:r>
      </w:del>
      <w:ins w:id="7" w:author="David Halasz" w:date="2022-05-20T14:18:00Z">
        <w:r w:rsidR="00691FB3">
          <w:rPr>
            <w:w w:val="100"/>
          </w:rPr>
          <w:t>µs</w:t>
        </w:r>
      </w:ins>
      <w:r w:rsidRPr="00890FBF">
        <w:rPr>
          <w:w w:val="100"/>
          <w:u w:val="single"/>
        </w:rPr>
        <w:t xml:space="preserve"> then that value inserted is round</w:t>
      </w:r>
      <w:ins w:id="8" w:author="David Halasz" w:date="2022-05-20T14:21:00Z">
        <w:r w:rsidR="00220D3C">
          <w:rPr>
            <w:w w:val="100"/>
            <w:u w:val="single"/>
          </w:rPr>
          <w:t>ed up</w:t>
        </w:r>
      </w:ins>
      <w:r w:rsidRPr="00890FBF">
        <w:rPr>
          <w:w w:val="100"/>
          <w:u w:val="single"/>
        </w:rPr>
        <w:t xml:space="preserve"> to the nearest multiple of 40 </w:t>
      </w:r>
      <w:del w:id="9" w:author="David Halasz" w:date="2022-05-20T14:19:00Z">
        <w:r w:rsidRPr="00890FBF" w:rsidDel="00691FB3">
          <w:rPr>
            <w:w w:val="100"/>
            <w:u w:val="single"/>
          </w:rPr>
          <w:delText>uS</w:delText>
        </w:r>
      </w:del>
      <w:ins w:id="10" w:author="David Halasz" w:date="2022-05-20T14:19:00Z">
        <w:r w:rsidR="00691FB3">
          <w:rPr>
            <w:w w:val="100"/>
          </w:rPr>
          <w:t>µs</w:t>
        </w:r>
      </w:ins>
      <w:r w:rsidRPr="00890FBF">
        <w:rPr>
          <w:w w:val="100"/>
          <w:u w:val="single"/>
        </w:rPr>
        <w:t xml:space="preserve">. </w:t>
      </w:r>
      <w:r w:rsidRPr="00890FBF">
        <w:rPr>
          <w:w w:val="100"/>
        </w:rPr>
        <w:t>If a calculated duration results in a negative value, the Duration/ID field is 0.</w:t>
      </w:r>
    </w:p>
    <w:p w14:paraId="584C0DF3" w14:textId="6EE51D81" w:rsidR="001D4DD2" w:rsidRPr="00B13ED0" w:rsidRDefault="001D4DD2">
      <w:pPr>
        <w:rPr>
          <w:b/>
          <w:sz w:val="24"/>
        </w:rPr>
      </w:pPr>
    </w:p>
    <w:p w14:paraId="18F592C9" w14:textId="200CE50A" w:rsidR="0030739A" w:rsidRDefault="0030739A">
      <w:pPr>
        <w:rPr>
          <w:b/>
          <w:sz w:val="24"/>
        </w:rPr>
      </w:pPr>
    </w:p>
    <w:p w14:paraId="3656BF5B" w14:textId="77777777" w:rsidR="00CE7BAB" w:rsidRDefault="00CE7BAB">
      <w:pPr>
        <w:rPr>
          <w:b/>
          <w:sz w:val="24"/>
        </w:rPr>
      </w:pPr>
    </w:p>
    <w:p w14:paraId="241102DD" w14:textId="77777777" w:rsidR="00030AB6" w:rsidRDefault="00030AB6">
      <w:pPr>
        <w:rPr>
          <w:b/>
          <w:sz w:val="24"/>
        </w:rPr>
      </w:pPr>
    </w:p>
    <w:p w14:paraId="3DA689B1" w14:textId="3FB8F337" w:rsidR="00946C79" w:rsidRDefault="003B4A0B">
      <w:pPr>
        <w:rPr>
          <w:b/>
          <w:sz w:val="24"/>
        </w:rPr>
      </w:pPr>
      <w:r>
        <w:rPr>
          <w:b/>
          <w:sz w:val="24"/>
        </w:rPr>
        <w:br w:type="page"/>
      </w:r>
    </w:p>
    <w:p w14:paraId="77AFE9DA" w14:textId="77777777" w:rsidR="001D4DD2" w:rsidRDefault="001D4DD2">
      <w:pPr>
        <w:rPr>
          <w:b/>
          <w:sz w:val="24"/>
        </w:rPr>
      </w:pPr>
    </w:p>
    <w:p w14:paraId="07E60B83" w14:textId="3EB9909D" w:rsidR="00946C79" w:rsidRDefault="009B7613" w:rsidP="000B3458">
      <w:pPr>
        <w:rPr>
          <w:b/>
          <w:sz w:val="24"/>
        </w:rPr>
      </w:pPr>
      <w:r>
        <w:rPr>
          <w:b/>
          <w:sz w:val="24"/>
        </w:rPr>
        <w:t>References:</w:t>
      </w:r>
    </w:p>
    <w:p w14:paraId="1F545544" w14:textId="77777777" w:rsidR="00946C79" w:rsidRDefault="00946C79"/>
    <w:sectPr w:rsidR="00946C79">
      <w:headerReference w:type="default" r:id="rId7"/>
      <w:footerReference w:type="default" r:id="rId8"/>
      <w:pgSz w:w="12240" w:h="15840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9572E0" w14:textId="77777777" w:rsidR="00DB4DFB" w:rsidRDefault="00DB4DFB">
      <w:r>
        <w:separator/>
      </w:r>
    </w:p>
  </w:endnote>
  <w:endnote w:type="continuationSeparator" w:id="0">
    <w:p w14:paraId="19378670" w14:textId="77777777" w:rsidR="00DB4DFB" w:rsidRDefault="00DB4D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7B5A1B" w14:textId="77777777" w:rsidR="00946C79" w:rsidRDefault="00DB4DFB">
    <w:pPr>
      <w:pStyle w:val="Foot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9B7613">
      <w:t>Submission</w:t>
    </w:r>
    <w:r>
      <w:fldChar w:fldCharType="end"/>
    </w:r>
    <w:r w:rsidR="009B7613">
      <w:tab/>
      <w:t xml:space="preserve">page </w:t>
    </w:r>
    <w:r w:rsidR="009B7613">
      <w:fldChar w:fldCharType="begin"/>
    </w:r>
    <w:r w:rsidR="009B7613">
      <w:instrText xml:space="preserve">page </w:instrText>
    </w:r>
    <w:r w:rsidR="009B7613">
      <w:fldChar w:fldCharType="separate"/>
    </w:r>
    <w:r w:rsidR="009B7613">
      <w:t>2</w:t>
    </w:r>
    <w:r w:rsidR="009B7613">
      <w:fldChar w:fldCharType="end"/>
    </w:r>
    <w:r w:rsidR="009B7613">
      <w:tab/>
      <w:t>Dave Halasz</w:t>
    </w:r>
    <w:r>
      <w:fldChar w:fldCharType="begin"/>
    </w:r>
    <w:r>
      <w:instrText xml:space="preserve"> COMMENTS  \* MERGEFORMAT </w:instrText>
    </w:r>
    <w:r>
      <w:fldChar w:fldCharType="separate"/>
    </w:r>
    <w:r w:rsidR="009B7613">
      <w:t xml:space="preserve">, </w:t>
    </w:r>
    <w:r>
      <w:fldChar w:fldCharType="end"/>
    </w:r>
    <w:r w:rsidR="009B7613">
      <w:t>Morse Micro</w:t>
    </w:r>
  </w:p>
  <w:p w14:paraId="453C66F2" w14:textId="77777777" w:rsidR="00946C79" w:rsidRDefault="00946C7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CCEE8A" w14:textId="77777777" w:rsidR="00DB4DFB" w:rsidRDefault="00DB4DFB">
      <w:r>
        <w:separator/>
      </w:r>
    </w:p>
  </w:footnote>
  <w:footnote w:type="continuationSeparator" w:id="0">
    <w:p w14:paraId="41340413" w14:textId="77777777" w:rsidR="00DB4DFB" w:rsidRDefault="00DB4D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88DD44" w14:textId="5A0C3050" w:rsidR="00946C79" w:rsidRDefault="002B5521">
    <w:pPr>
      <w:pStyle w:val="Header"/>
      <w:tabs>
        <w:tab w:val="clear" w:pos="6480"/>
        <w:tab w:val="center" w:pos="4680"/>
        <w:tab w:val="right" w:pos="9360"/>
      </w:tabs>
    </w:pPr>
    <w:r>
      <w:t>April</w:t>
    </w:r>
    <w:r w:rsidR="00DB4DFB">
      <w:fldChar w:fldCharType="begin"/>
    </w:r>
    <w:r w:rsidR="00DB4DFB">
      <w:instrText xml:space="preserve"> KEYWORDS  \* MERGEFORMAT </w:instrText>
    </w:r>
    <w:r w:rsidR="00DB4DFB">
      <w:fldChar w:fldCharType="separate"/>
    </w:r>
    <w:r w:rsidR="009B7613">
      <w:t xml:space="preserve"> </w:t>
    </w:r>
    <w:r w:rsidR="00DB4DFB">
      <w:fldChar w:fldCharType="end"/>
    </w:r>
    <w:r w:rsidR="009B7613">
      <w:t>202</w:t>
    </w:r>
    <w:r w:rsidR="006F2A3C">
      <w:t>2</w:t>
    </w:r>
    <w:r w:rsidR="009B7613">
      <w:tab/>
    </w:r>
    <w:r w:rsidR="009B7613">
      <w:tab/>
    </w:r>
    <w:r w:rsidR="00DB4DFB">
      <w:fldChar w:fldCharType="begin"/>
    </w:r>
    <w:r w:rsidR="00DB4DFB">
      <w:instrText xml:space="preserve"> TITLE  \* MERGEFORMAT </w:instrText>
    </w:r>
    <w:r w:rsidR="00DB4DFB">
      <w:fldChar w:fldCharType="separate"/>
    </w:r>
    <w:r w:rsidR="009B7613">
      <w:t>doc.: IEEE 802.11-2</w:t>
    </w:r>
    <w:r w:rsidR="00AF4848">
      <w:t>2</w:t>
    </w:r>
    <w:r w:rsidR="009B7613">
      <w:t>/</w:t>
    </w:r>
    <w:r w:rsidR="00AF4848">
      <w:t>0</w:t>
    </w:r>
    <w:r w:rsidR="005B1241">
      <w:t>644</w:t>
    </w:r>
    <w:r w:rsidR="009B7613">
      <w:t>r</w:t>
    </w:r>
    <w:r w:rsidR="00DB4DFB">
      <w:fldChar w:fldCharType="end"/>
    </w:r>
    <w:ins w:id="11" w:author="David Halasz" w:date="2022-05-20T14:15:00Z">
      <w:r w:rsidR="00691FB3">
        <w:t>2</w:t>
      </w:r>
    </w:ins>
    <w:del w:id="12" w:author="David Halasz" w:date="2022-05-20T14:15:00Z">
      <w:r w:rsidR="006F4CA1" w:rsidDel="00691FB3">
        <w:delText>1</w:delText>
      </w:r>
    </w:del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29563660"/>
    <w:lvl w:ilvl="0">
      <w:numFmt w:val="bullet"/>
      <w:lvlText w:val="*"/>
      <w:lvlJc w:val="left"/>
    </w:lvl>
  </w:abstractNum>
  <w:abstractNum w:abstractNumId="1" w15:restartNumberingAfterBreak="0">
    <w:nsid w:val="07D94F4E"/>
    <w:multiLevelType w:val="multilevel"/>
    <w:tmpl w:val="3118CC3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EA159E3"/>
    <w:multiLevelType w:val="multilevel"/>
    <w:tmpl w:val="610CA5F2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11631E9"/>
    <w:multiLevelType w:val="hybridMultilevel"/>
    <w:tmpl w:val="1006FFC0"/>
    <w:lvl w:ilvl="0" w:tplc="207C7F94">
      <w:start w:val="1"/>
      <w:numFmt w:val="decimal"/>
      <w:lvlText w:val="%1)"/>
      <w:lvlJc w:val="left"/>
      <w:pPr>
        <w:ind w:left="720" w:hanging="360"/>
      </w:pPr>
    </w:lvl>
    <w:lvl w:ilvl="1" w:tplc="DA5238BC">
      <w:start w:val="1"/>
      <w:numFmt w:val="lowerLetter"/>
      <w:lvlText w:val="%2."/>
      <w:lvlJc w:val="left"/>
      <w:pPr>
        <w:ind w:left="1440" w:hanging="360"/>
      </w:pPr>
    </w:lvl>
    <w:lvl w:ilvl="2" w:tplc="EA263F0A" w:tentative="1">
      <w:start w:val="1"/>
      <w:numFmt w:val="lowerRoman"/>
      <w:lvlText w:val="%3."/>
      <w:lvlJc w:val="right"/>
      <w:pPr>
        <w:ind w:left="2160" w:hanging="360"/>
      </w:pPr>
    </w:lvl>
    <w:lvl w:ilvl="3" w:tplc="F20C7722" w:tentative="1">
      <w:start w:val="1"/>
      <w:numFmt w:val="decimal"/>
      <w:lvlText w:val="%4."/>
      <w:lvlJc w:val="left"/>
      <w:pPr>
        <w:ind w:left="2880" w:hanging="360"/>
      </w:pPr>
    </w:lvl>
    <w:lvl w:ilvl="4" w:tplc="F5FC8AE0" w:tentative="1">
      <w:start w:val="1"/>
      <w:numFmt w:val="lowerLetter"/>
      <w:lvlText w:val="%5."/>
      <w:lvlJc w:val="left"/>
      <w:pPr>
        <w:ind w:left="3600" w:hanging="360"/>
      </w:pPr>
    </w:lvl>
    <w:lvl w:ilvl="5" w:tplc="2A08B954" w:tentative="1">
      <w:start w:val="1"/>
      <w:numFmt w:val="lowerRoman"/>
      <w:lvlText w:val="%6."/>
      <w:lvlJc w:val="right"/>
      <w:pPr>
        <w:ind w:left="4320" w:hanging="360"/>
      </w:pPr>
    </w:lvl>
    <w:lvl w:ilvl="6" w:tplc="4600C6A0" w:tentative="1">
      <w:start w:val="1"/>
      <w:numFmt w:val="decimal"/>
      <w:lvlText w:val="%7."/>
      <w:lvlJc w:val="left"/>
      <w:pPr>
        <w:ind w:left="5040" w:hanging="360"/>
      </w:pPr>
    </w:lvl>
    <w:lvl w:ilvl="7" w:tplc="8D66F692" w:tentative="1">
      <w:start w:val="1"/>
      <w:numFmt w:val="lowerLetter"/>
      <w:lvlText w:val="%8."/>
      <w:lvlJc w:val="left"/>
      <w:pPr>
        <w:ind w:left="5760" w:hanging="360"/>
      </w:pPr>
    </w:lvl>
    <w:lvl w:ilvl="8" w:tplc="D884C4BE" w:tentative="1">
      <w:start w:val="1"/>
      <w:numFmt w:val="lowerRoman"/>
      <w:lvlText w:val="%9."/>
      <w:lvlJc w:val="right"/>
      <w:pPr>
        <w:ind w:left="6480" w:hanging="360"/>
      </w:pPr>
    </w:lvl>
  </w:abstractNum>
  <w:abstractNum w:abstractNumId="4" w15:restartNumberingAfterBreak="0">
    <w:nsid w:val="118D70E6"/>
    <w:multiLevelType w:val="multilevel"/>
    <w:tmpl w:val="DCF64248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5552066"/>
    <w:multiLevelType w:val="multilevel"/>
    <w:tmpl w:val="39EC6882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AA007C1"/>
    <w:multiLevelType w:val="multilevel"/>
    <w:tmpl w:val="34BC6DFC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C56181B"/>
    <w:multiLevelType w:val="multilevel"/>
    <w:tmpl w:val="137E4C8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9961C29"/>
    <w:multiLevelType w:val="multilevel"/>
    <w:tmpl w:val="34E21912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CC67119"/>
    <w:multiLevelType w:val="hybridMultilevel"/>
    <w:tmpl w:val="2B469EB6"/>
    <w:lvl w:ilvl="0" w:tplc="1F94F794">
      <w:start w:val="1"/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 w:tplc="8E7C8EB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784C827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83D627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7E6EE9E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52AC0A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87A8A0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8DFC5E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5BB824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5CE5782C"/>
    <w:multiLevelType w:val="multilevel"/>
    <w:tmpl w:val="F0D60A6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EE24604"/>
    <w:multiLevelType w:val="hybridMultilevel"/>
    <w:tmpl w:val="B00C4AE0"/>
    <w:lvl w:ilvl="0" w:tplc="E3EEE43E">
      <w:start w:val="1"/>
      <w:numFmt w:val="decimal"/>
      <w:lvlText w:val="%1)"/>
      <w:lvlJc w:val="left"/>
      <w:pPr>
        <w:ind w:left="720" w:hanging="360"/>
      </w:pPr>
    </w:lvl>
    <w:lvl w:ilvl="1" w:tplc="B8725CA4">
      <w:start w:val="1"/>
      <w:numFmt w:val="lowerLetter"/>
      <w:lvlText w:val="%2."/>
      <w:lvlJc w:val="left"/>
      <w:pPr>
        <w:ind w:left="1440" w:hanging="360"/>
      </w:pPr>
    </w:lvl>
    <w:lvl w:ilvl="2" w:tplc="71F8A8F0" w:tentative="1">
      <w:start w:val="1"/>
      <w:numFmt w:val="lowerRoman"/>
      <w:lvlText w:val="%3."/>
      <w:lvlJc w:val="right"/>
      <w:pPr>
        <w:ind w:left="2160" w:hanging="360"/>
      </w:pPr>
    </w:lvl>
    <w:lvl w:ilvl="3" w:tplc="9FC4BA9A" w:tentative="1">
      <w:start w:val="1"/>
      <w:numFmt w:val="decimal"/>
      <w:lvlText w:val="%4."/>
      <w:lvlJc w:val="left"/>
      <w:pPr>
        <w:ind w:left="2880" w:hanging="360"/>
      </w:pPr>
    </w:lvl>
    <w:lvl w:ilvl="4" w:tplc="3710C45A" w:tentative="1">
      <w:start w:val="1"/>
      <w:numFmt w:val="lowerLetter"/>
      <w:lvlText w:val="%5."/>
      <w:lvlJc w:val="left"/>
      <w:pPr>
        <w:ind w:left="3600" w:hanging="360"/>
      </w:pPr>
    </w:lvl>
    <w:lvl w:ilvl="5" w:tplc="298EAD46" w:tentative="1">
      <w:start w:val="1"/>
      <w:numFmt w:val="lowerRoman"/>
      <w:lvlText w:val="%6."/>
      <w:lvlJc w:val="right"/>
      <w:pPr>
        <w:ind w:left="4320" w:hanging="360"/>
      </w:pPr>
    </w:lvl>
    <w:lvl w:ilvl="6" w:tplc="E70C607A" w:tentative="1">
      <w:start w:val="1"/>
      <w:numFmt w:val="decimal"/>
      <w:lvlText w:val="%7."/>
      <w:lvlJc w:val="left"/>
      <w:pPr>
        <w:ind w:left="5040" w:hanging="360"/>
      </w:pPr>
    </w:lvl>
    <w:lvl w:ilvl="7" w:tplc="BFC0B0FA" w:tentative="1">
      <w:start w:val="1"/>
      <w:numFmt w:val="lowerLetter"/>
      <w:lvlText w:val="%8."/>
      <w:lvlJc w:val="left"/>
      <w:pPr>
        <w:ind w:left="5760" w:hanging="360"/>
      </w:pPr>
    </w:lvl>
    <w:lvl w:ilvl="8" w:tplc="150A602A" w:tentative="1">
      <w:start w:val="1"/>
      <w:numFmt w:val="lowerRoman"/>
      <w:lvlText w:val="%9."/>
      <w:lvlJc w:val="right"/>
      <w:pPr>
        <w:ind w:left="6480" w:hanging="360"/>
      </w:pPr>
    </w:lvl>
  </w:abstractNum>
  <w:abstractNum w:abstractNumId="12" w15:restartNumberingAfterBreak="0">
    <w:nsid w:val="6723027E"/>
    <w:multiLevelType w:val="multilevel"/>
    <w:tmpl w:val="7AFA692C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96F14DD"/>
    <w:multiLevelType w:val="multilevel"/>
    <w:tmpl w:val="3AB805B8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1105283"/>
    <w:multiLevelType w:val="multilevel"/>
    <w:tmpl w:val="4AECC65A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1A045B7"/>
    <w:multiLevelType w:val="multilevel"/>
    <w:tmpl w:val="6674DA82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4117847"/>
    <w:multiLevelType w:val="multilevel"/>
    <w:tmpl w:val="318C2D58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B956595"/>
    <w:multiLevelType w:val="multilevel"/>
    <w:tmpl w:val="A9DA9E3C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98386959">
    <w:abstractNumId w:val="14"/>
    <w:lvlOverride w:ilvl="0">
      <w:lvl w:ilvl="0">
        <w:numFmt w:val="bullet"/>
        <w:lvlText w:val="9.3.3.5 "/>
        <w:lvlJc w:val="left"/>
        <w:rPr>
          <w:rFonts w:ascii="Arial"/>
          <w:sz w:val="20"/>
        </w:rPr>
      </w:lvl>
    </w:lvlOverride>
  </w:num>
  <w:num w:numId="2" w16cid:durableId="1046952253">
    <w:abstractNumId w:val="16"/>
    <w:lvlOverride w:ilvl="0">
      <w:lvl w:ilvl="0">
        <w:numFmt w:val="bullet"/>
        <w:lvlText w:val="Table 9-57—"/>
        <w:lvlJc w:val="left"/>
        <w:rPr>
          <w:rFonts w:ascii="Arial"/>
          <w:sz w:val="20"/>
        </w:rPr>
      </w:lvl>
    </w:lvlOverride>
  </w:num>
  <w:num w:numId="3" w16cid:durableId="374473159">
    <w:abstractNumId w:val="7"/>
    <w:lvlOverride w:ilvl="0">
      <w:lvl w:ilvl="0">
        <w:numFmt w:val="bullet"/>
        <w:lvlText w:val="9.3.3.6 "/>
        <w:lvlJc w:val="left"/>
        <w:rPr>
          <w:rFonts w:ascii="Arial"/>
          <w:sz w:val="20"/>
        </w:rPr>
      </w:lvl>
    </w:lvlOverride>
  </w:num>
  <w:num w:numId="4" w16cid:durableId="2047559155">
    <w:abstractNumId w:val="10"/>
    <w:lvlOverride w:ilvl="0">
      <w:lvl w:ilvl="0">
        <w:numFmt w:val="bullet"/>
        <w:lvlText w:val="Table 9-58—"/>
        <w:lvlJc w:val="left"/>
        <w:rPr>
          <w:rFonts w:ascii="Arial"/>
          <w:sz w:val="20"/>
        </w:rPr>
      </w:lvl>
    </w:lvlOverride>
  </w:num>
  <w:num w:numId="5" w16cid:durableId="1509520568">
    <w:abstractNumId w:val="12"/>
    <w:lvlOverride w:ilvl="0">
      <w:lvl w:ilvl="0">
        <w:numFmt w:val="bullet"/>
        <w:lvlText w:val="9.3.3.7 "/>
        <w:lvlJc w:val="left"/>
        <w:rPr>
          <w:rFonts w:ascii="Arial"/>
          <w:sz w:val="20"/>
        </w:rPr>
      </w:lvl>
    </w:lvlOverride>
  </w:num>
  <w:num w:numId="6" w16cid:durableId="1087772639">
    <w:abstractNumId w:val="6"/>
    <w:lvlOverride w:ilvl="0">
      <w:lvl w:ilvl="0">
        <w:numFmt w:val="bullet"/>
        <w:lvlText w:val="Table 9-59—"/>
        <w:lvlJc w:val="left"/>
        <w:rPr>
          <w:rFonts w:ascii="Arial"/>
          <w:sz w:val="20"/>
        </w:rPr>
      </w:lvl>
    </w:lvlOverride>
  </w:num>
  <w:num w:numId="7" w16cid:durableId="1755199463">
    <w:abstractNumId w:val="15"/>
    <w:lvlOverride w:ilvl="0">
      <w:lvl w:ilvl="0">
        <w:numFmt w:val="bullet"/>
        <w:lvlText w:val="9.3.3.8 "/>
        <w:lvlJc w:val="left"/>
        <w:rPr>
          <w:rFonts w:ascii="Arial"/>
          <w:sz w:val="20"/>
        </w:rPr>
      </w:lvl>
    </w:lvlOverride>
  </w:num>
  <w:num w:numId="8" w16cid:durableId="1886604433">
    <w:abstractNumId w:val="2"/>
    <w:lvlOverride w:ilvl="0">
      <w:lvl w:ilvl="0">
        <w:numFmt w:val="bullet"/>
        <w:lvlText w:val="Table 9-60—"/>
        <w:lvlJc w:val="left"/>
        <w:rPr>
          <w:rFonts w:ascii="Arial"/>
          <w:sz w:val="20"/>
        </w:rPr>
      </w:lvl>
    </w:lvlOverride>
  </w:num>
  <w:num w:numId="9" w16cid:durableId="1860896177">
    <w:abstractNumId w:val="1"/>
    <w:lvlOverride w:ilvl="0">
      <w:lvl w:ilvl="0">
        <w:numFmt w:val="bullet"/>
        <w:lvlText w:val="9.3.3.9 "/>
        <w:lvlJc w:val="left"/>
        <w:rPr>
          <w:rFonts w:ascii="Arial"/>
          <w:sz w:val="20"/>
        </w:rPr>
      </w:lvl>
    </w:lvlOverride>
  </w:num>
  <w:num w:numId="10" w16cid:durableId="275330306">
    <w:abstractNumId w:val="13"/>
    <w:lvlOverride w:ilvl="0">
      <w:lvl w:ilvl="0">
        <w:numFmt w:val="bullet"/>
        <w:lvlText w:val="Table 9-61—"/>
        <w:lvlJc w:val="left"/>
        <w:rPr>
          <w:rFonts w:ascii="Arial"/>
          <w:sz w:val="20"/>
        </w:rPr>
      </w:lvl>
    </w:lvlOverride>
  </w:num>
  <w:num w:numId="11" w16cid:durableId="1160847354">
    <w:abstractNumId w:val="17"/>
    <w:lvlOverride w:ilvl="0">
      <w:lvl w:ilvl="0">
        <w:numFmt w:val="bullet"/>
        <w:lvlText w:val="9.3.3.10 "/>
        <w:lvlJc w:val="left"/>
        <w:rPr>
          <w:rFonts w:ascii="Arial"/>
          <w:sz w:val="20"/>
        </w:rPr>
      </w:lvl>
    </w:lvlOverride>
  </w:num>
  <w:num w:numId="12" w16cid:durableId="1082294116">
    <w:abstractNumId w:val="4"/>
    <w:lvlOverride w:ilvl="0">
      <w:lvl w:ilvl="0">
        <w:numFmt w:val="bullet"/>
        <w:lvlText w:val="Table 9-62—"/>
        <w:lvlJc w:val="left"/>
        <w:rPr>
          <w:rFonts w:ascii="Arial"/>
          <w:sz w:val="20"/>
        </w:rPr>
      </w:lvl>
    </w:lvlOverride>
  </w:num>
  <w:num w:numId="13" w16cid:durableId="190923826">
    <w:abstractNumId w:val="9"/>
  </w:num>
  <w:num w:numId="14" w16cid:durableId="2043939966">
    <w:abstractNumId w:val="8"/>
    <w:lvlOverride w:ilvl="0">
      <w:lvl w:ilvl="0" w:tentative="1">
        <w:numFmt w:val="bullet"/>
        <w:lvlText w:val="11.1.4.6 "/>
        <w:lvlJc w:val="left"/>
        <w:rPr>
          <w:rFonts w:ascii="Arial"/>
          <w:sz w:val="20"/>
        </w:rPr>
      </w:lvl>
    </w:lvlOverride>
  </w:num>
  <w:num w:numId="15" w16cid:durableId="1657489137">
    <w:abstractNumId w:val="3"/>
  </w:num>
  <w:num w:numId="16" w16cid:durableId="208302258">
    <w:abstractNumId w:val="5"/>
    <w:lvlOverride w:ilvl="0">
      <w:lvl w:ilvl="0">
        <w:numFmt w:val="bullet"/>
        <w:lvlText w:val="11.1.4.6 "/>
        <w:lvlJc w:val="left"/>
        <w:rPr>
          <w:rFonts w:ascii="Arial"/>
          <w:sz w:val="20"/>
        </w:rPr>
      </w:lvl>
    </w:lvlOverride>
  </w:num>
  <w:num w:numId="17" w16cid:durableId="16664196">
    <w:abstractNumId w:val="11"/>
  </w:num>
  <w:num w:numId="18" w16cid:durableId="1183393635">
    <w:abstractNumId w:val="0"/>
    <w:lvlOverride w:ilvl="0">
      <w:lvl w:ilvl="0">
        <w:start w:val="1"/>
        <w:numFmt w:val="bullet"/>
        <w:lvlText w:val="Table 9-363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9" w16cid:durableId="1113474487">
    <w:abstractNumId w:val="0"/>
    <w:lvlOverride w:ilvl="0">
      <w:lvl w:ilvl="0">
        <w:start w:val="1"/>
        <w:numFmt w:val="bullet"/>
        <w:lvlText w:val="Table 9-59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0" w16cid:durableId="182476890">
    <w:abstractNumId w:val="0"/>
    <w:lvlOverride w:ilvl="0">
      <w:lvl w:ilvl="0">
        <w:start w:val="1"/>
        <w:numFmt w:val="bullet"/>
        <w:lvlText w:val="9.6.25.8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1" w16cid:durableId="56827304">
    <w:abstractNumId w:val="0"/>
    <w:lvlOverride w:ilvl="0">
      <w:lvl w:ilvl="0">
        <w:numFmt w:val="decimal"/>
        <w:lvlText w:val="Figure 9-195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David Halasz">
    <w15:presenceInfo w15:providerId="None" w15:userId="David Halasz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BF6"/>
    <w:rsid w:val="0000099B"/>
    <w:rsid w:val="00004BC1"/>
    <w:rsid w:val="00030AB6"/>
    <w:rsid w:val="00065CA4"/>
    <w:rsid w:val="000B3458"/>
    <w:rsid w:val="000D1543"/>
    <w:rsid w:val="000F2271"/>
    <w:rsid w:val="001325C6"/>
    <w:rsid w:val="00132C7D"/>
    <w:rsid w:val="00150F93"/>
    <w:rsid w:val="001647C7"/>
    <w:rsid w:val="001A12ED"/>
    <w:rsid w:val="001A4A64"/>
    <w:rsid w:val="001B03AF"/>
    <w:rsid w:val="001B3778"/>
    <w:rsid w:val="001D4DD2"/>
    <w:rsid w:val="00220D3C"/>
    <w:rsid w:val="002324AC"/>
    <w:rsid w:val="00241429"/>
    <w:rsid w:val="002757A3"/>
    <w:rsid w:val="002A41B9"/>
    <w:rsid w:val="002B5521"/>
    <w:rsid w:val="002D1AA7"/>
    <w:rsid w:val="002F07AC"/>
    <w:rsid w:val="002F2EFE"/>
    <w:rsid w:val="0030739A"/>
    <w:rsid w:val="00307D07"/>
    <w:rsid w:val="0033568F"/>
    <w:rsid w:val="00357A86"/>
    <w:rsid w:val="003B4A0B"/>
    <w:rsid w:val="004B0D6A"/>
    <w:rsid w:val="004D2414"/>
    <w:rsid w:val="004D7565"/>
    <w:rsid w:val="004E335A"/>
    <w:rsid w:val="005015B9"/>
    <w:rsid w:val="00510A36"/>
    <w:rsid w:val="0053198C"/>
    <w:rsid w:val="00560232"/>
    <w:rsid w:val="00572F32"/>
    <w:rsid w:val="00591BAE"/>
    <w:rsid w:val="005B1241"/>
    <w:rsid w:val="00680CC8"/>
    <w:rsid w:val="00691194"/>
    <w:rsid w:val="00691FB3"/>
    <w:rsid w:val="006D20A1"/>
    <w:rsid w:val="006D276D"/>
    <w:rsid w:val="006D60A8"/>
    <w:rsid w:val="006E5F87"/>
    <w:rsid w:val="006F2045"/>
    <w:rsid w:val="006F2A3C"/>
    <w:rsid w:val="006F36C6"/>
    <w:rsid w:val="006F4CA1"/>
    <w:rsid w:val="00722599"/>
    <w:rsid w:val="00730E37"/>
    <w:rsid w:val="00731545"/>
    <w:rsid w:val="00736427"/>
    <w:rsid w:val="00755976"/>
    <w:rsid w:val="0076765B"/>
    <w:rsid w:val="00780FDF"/>
    <w:rsid w:val="00787C64"/>
    <w:rsid w:val="00792DAF"/>
    <w:rsid w:val="007A37CD"/>
    <w:rsid w:val="007B0D5C"/>
    <w:rsid w:val="007B4B44"/>
    <w:rsid w:val="00801754"/>
    <w:rsid w:val="00812536"/>
    <w:rsid w:val="00824B9F"/>
    <w:rsid w:val="008325F1"/>
    <w:rsid w:val="00856F17"/>
    <w:rsid w:val="00863B55"/>
    <w:rsid w:val="0087021A"/>
    <w:rsid w:val="008722CD"/>
    <w:rsid w:val="0087588E"/>
    <w:rsid w:val="00876804"/>
    <w:rsid w:val="00890FBF"/>
    <w:rsid w:val="008977F6"/>
    <w:rsid w:val="008A1724"/>
    <w:rsid w:val="008A67A4"/>
    <w:rsid w:val="008B0D7C"/>
    <w:rsid w:val="008B7DBA"/>
    <w:rsid w:val="008C7003"/>
    <w:rsid w:val="008D50BC"/>
    <w:rsid w:val="008E02A6"/>
    <w:rsid w:val="00907EE0"/>
    <w:rsid w:val="00942BF6"/>
    <w:rsid w:val="009461D3"/>
    <w:rsid w:val="00946C79"/>
    <w:rsid w:val="00951730"/>
    <w:rsid w:val="009747D2"/>
    <w:rsid w:val="009B3E1D"/>
    <w:rsid w:val="009B7613"/>
    <w:rsid w:val="009B7DC6"/>
    <w:rsid w:val="009E65AD"/>
    <w:rsid w:val="009E6C39"/>
    <w:rsid w:val="009F3EB8"/>
    <w:rsid w:val="00A30421"/>
    <w:rsid w:val="00A66D00"/>
    <w:rsid w:val="00A864D5"/>
    <w:rsid w:val="00AE22E5"/>
    <w:rsid w:val="00AE2EE0"/>
    <w:rsid w:val="00AF4848"/>
    <w:rsid w:val="00B13ED0"/>
    <w:rsid w:val="00B20E5A"/>
    <w:rsid w:val="00B263C8"/>
    <w:rsid w:val="00B27CFA"/>
    <w:rsid w:val="00B36495"/>
    <w:rsid w:val="00B70904"/>
    <w:rsid w:val="00B813E0"/>
    <w:rsid w:val="00BE1080"/>
    <w:rsid w:val="00C21934"/>
    <w:rsid w:val="00C24A22"/>
    <w:rsid w:val="00CB03E5"/>
    <w:rsid w:val="00CC184F"/>
    <w:rsid w:val="00CD334F"/>
    <w:rsid w:val="00CE7BAB"/>
    <w:rsid w:val="00D21A52"/>
    <w:rsid w:val="00D21CCF"/>
    <w:rsid w:val="00D24545"/>
    <w:rsid w:val="00D31361"/>
    <w:rsid w:val="00D44CD5"/>
    <w:rsid w:val="00D54F33"/>
    <w:rsid w:val="00D6365A"/>
    <w:rsid w:val="00D8560B"/>
    <w:rsid w:val="00D87C5F"/>
    <w:rsid w:val="00DA5EA1"/>
    <w:rsid w:val="00DB4DFB"/>
    <w:rsid w:val="00DC320B"/>
    <w:rsid w:val="00DC538C"/>
    <w:rsid w:val="00DE3AC0"/>
    <w:rsid w:val="00E04833"/>
    <w:rsid w:val="00E40172"/>
    <w:rsid w:val="00E427F6"/>
    <w:rsid w:val="00E8352C"/>
    <w:rsid w:val="00E90A1F"/>
    <w:rsid w:val="00EE467E"/>
    <w:rsid w:val="00F1758C"/>
    <w:rsid w:val="00F31898"/>
    <w:rsid w:val="00F334C4"/>
    <w:rsid w:val="00F34D65"/>
    <w:rsid w:val="00F709E1"/>
    <w:rsid w:val="00F86BF2"/>
    <w:rsid w:val="00FD0301"/>
    <w:rsid w:val="00FF3097"/>
    <w:rsid w:val="00FF6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BD1237"/>
  <w15:docId w15:val="{639FE08F-BA4C-4762-8054-B04012975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2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200"/>
      <w:outlineLvl w:val="3"/>
    </w:pPr>
    <w:rPr>
      <w:rFonts w:ascii="Calibri Light" w:eastAsia="DengXian Light" w:hAnsi="Calibri Light"/>
      <w:b/>
      <w:bCs/>
      <w:i/>
      <w:iCs/>
      <w:color w:val="4472C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200"/>
      <w:outlineLvl w:val="4"/>
    </w:pPr>
    <w:rPr>
      <w:rFonts w:ascii="Calibri Light" w:eastAsia="DengXian Light" w:hAnsi="Calibri Light"/>
      <w:color w:val="1F3763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200"/>
      <w:outlineLvl w:val="5"/>
    </w:pPr>
    <w:rPr>
      <w:rFonts w:ascii="Calibri Light" w:eastAsia="DengXian Light" w:hAnsi="Calibri Light"/>
      <w:i/>
      <w:iCs/>
      <w:color w:val="1F3763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200"/>
      <w:outlineLvl w:val="6"/>
    </w:pPr>
    <w:rPr>
      <w:rFonts w:ascii="Calibri Light" w:eastAsia="DengXian Light" w:hAnsi="Calibri Light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200"/>
      <w:outlineLvl w:val="7"/>
    </w:pPr>
    <w:rPr>
      <w:rFonts w:ascii="Calibri Light" w:eastAsia="DengXian Light" w:hAnsi="Calibri Light"/>
      <w:color w:val="404040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200"/>
      <w:outlineLvl w:val="8"/>
    </w:pPr>
    <w:rPr>
      <w:rFonts w:ascii="Calibri Light" w:eastAsia="DengXian Light" w:hAnsi="Calibri Light"/>
      <w:i/>
      <w:iCs/>
      <w:color w:val="40404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pPr>
      <w:pBdr>
        <w:top w:val="single" w:sz="6" w:space="1" w:color="000000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link w:val="HeaderChar"/>
    <w:uiPriority w:val="99"/>
    <w:pPr>
      <w:pBdr>
        <w:bottom w:val="single" w:sz="6" w:space="2" w:color="000000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uiPriority w:val="99"/>
    <w:pPr>
      <w:jc w:val="center"/>
    </w:pPr>
    <w:rPr>
      <w:b/>
      <w:sz w:val="28"/>
    </w:rPr>
  </w:style>
  <w:style w:type="paragraph" w:customStyle="1" w:styleId="T2">
    <w:name w:val="T2"/>
    <w:basedOn w:val="T1"/>
    <w:uiPriority w:val="99"/>
    <w:pPr>
      <w:spacing w:after="240"/>
      <w:ind w:left="720" w:right="720"/>
    </w:pPr>
  </w:style>
  <w:style w:type="paragraph" w:customStyle="1" w:styleId="T3">
    <w:name w:val="T3"/>
    <w:basedOn w:val="T1"/>
    <w:uiPriority w:val="99"/>
    <w:pPr>
      <w:pBdr>
        <w:bottom w:val="single" w:sz="6" w:space="1" w:color="000000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uiPriority w:val="99"/>
    <w:pPr>
      <w:ind w:left="720" w:hanging="720"/>
    </w:pPr>
  </w:style>
  <w:style w:type="character" w:styleId="Hyperlink">
    <w:name w:val="Hyperlink"/>
    <w:uiPriority w:val="99"/>
    <w:rPr>
      <w:color w:val="0000FF"/>
      <w:u w:val="single"/>
    </w:rPr>
  </w:style>
  <w:style w:type="paragraph" w:styleId="NoSpacing">
    <w:name w:val="No Spacing"/>
    <w:uiPriority w:val="1"/>
    <w:qFormat/>
    <w:rPr>
      <w:lang w:val="en-AU" w:eastAsia="en-AU"/>
    </w:rPr>
  </w:style>
  <w:style w:type="character" w:customStyle="1" w:styleId="Heading1Char">
    <w:name w:val="Heading 1 Char"/>
    <w:link w:val="Heading1"/>
    <w:uiPriority w:val="9"/>
    <w:rPr>
      <w:rFonts w:ascii="Calibri Light" w:eastAsia="DengXian Light" w:hAnsi="Calibri Light" w:cs="Times New Roman"/>
      <w:b/>
      <w:bCs/>
      <w:color w:val="2F5496"/>
      <w:sz w:val="28"/>
      <w:szCs w:val="28"/>
    </w:rPr>
  </w:style>
  <w:style w:type="character" w:customStyle="1" w:styleId="Heading2Char">
    <w:name w:val="Heading 2 Char"/>
    <w:link w:val="Heading2"/>
    <w:uiPriority w:val="9"/>
    <w:rPr>
      <w:rFonts w:ascii="Calibri Light" w:eastAsia="DengXian Light" w:hAnsi="Calibri Light" w:cs="Times New Roman"/>
      <w:b/>
      <w:bCs/>
      <w:color w:val="4472C4"/>
      <w:sz w:val="26"/>
      <w:szCs w:val="26"/>
    </w:rPr>
  </w:style>
  <w:style w:type="character" w:customStyle="1" w:styleId="Heading3Char">
    <w:name w:val="Heading 3 Char"/>
    <w:link w:val="Heading3"/>
    <w:uiPriority w:val="9"/>
    <w:rPr>
      <w:rFonts w:ascii="Calibri Light" w:eastAsia="DengXian Light" w:hAnsi="Calibri Light" w:cs="Times New Roman"/>
      <w:b/>
      <w:bCs/>
      <w:color w:val="4472C4"/>
    </w:rPr>
  </w:style>
  <w:style w:type="character" w:customStyle="1" w:styleId="Heading4Char">
    <w:name w:val="Heading 4 Char"/>
    <w:link w:val="Heading4"/>
    <w:uiPriority w:val="9"/>
    <w:rPr>
      <w:rFonts w:ascii="Calibri Light" w:eastAsia="DengXian Light" w:hAnsi="Calibri Light" w:cs="Times New Roman"/>
      <w:b/>
      <w:bCs/>
      <w:i/>
      <w:iCs/>
      <w:color w:val="4472C4"/>
    </w:rPr>
  </w:style>
  <w:style w:type="character" w:customStyle="1" w:styleId="Heading5Char">
    <w:name w:val="Heading 5 Char"/>
    <w:link w:val="Heading5"/>
    <w:uiPriority w:val="9"/>
    <w:rPr>
      <w:rFonts w:ascii="Calibri Light" w:eastAsia="DengXian Light" w:hAnsi="Calibri Light" w:cs="Times New Roman"/>
      <w:color w:val="1F3763"/>
    </w:rPr>
  </w:style>
  <w:style w:type="character" w:customStyle="1" w:styleId="Heading6Char">
    <w:name w:val="Heading 6 Char"/>
    <w:link w:val="Heading6"/>
    <w:uiPriority w:val="9"/>
    <w:rPr>
      <w:rFonts w:ascii="Calibri Light" w:eastAsia="DengXian Light" w:hAnsi="Calibri Light" w:cs="Times New Roman"/>
      <w:i/>
      <w:iCs/>
      <w:color w:val="1F3763"/>
    </w:rPr>
  </w:style>
  <w:style w:type="character" w:customStyle="1" w:styleId="Heading7Char">
    <w:name w:val="Heading 7 Char"/>
    <w:link w:val="Heading7"/>
    <w:uiPriority w:val="9"/>
    <w:rPr>
      <w:rFonts w:ascii="Calibri Light" w:eastAsia="DengXian Light" w:hAnsi="Calibri Light" w:cs="Times New Roman"/>
      <w:i/>
      <w:iCs/>
      <w:color w:val="404040"/>
    </w:rPr>
  </w:style>
  <w:style w:type="character" w:customStyle="1" w:styleId="Heading8Char">
    <w:name w:val="Heading 8 Char"/>
    <w:link w:val="Heading8"/>
    <w:uiPriority w:val="9"/>
    <w:rPr>
      <w:rFonts w:ascii="Calibri Light" w:eastAsia="DengXian Light" w:hAnsi="Calibri Light" w:cs="Times New Roman"/>
      <w:color w:val="404040"/>
      <w:sz w:val="20"/>
      <w:szCs w:val="20"/>
    </w:rPr>
  </w:style>
  <w:style w:type="character" w:customStyle="1" w:styleId="Heading9Char">
    <w:name w:val="Heading 9 Char"/>
    <w:link w:val="Heading9"/>
    <w:uiPriority w:val="9"/>
    <w:rPr>
      <w:rFonts w:ascii="Calibri Light" w:eastAsia="DengXian Light" w:hAnsi="Calibri Light" w:cs="Times New Roman"/>
      <w:i/>
      <w:iCs/>
      <w:color w:val="404040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pPr>
      <w:pBdr>
        <w:bottom w:val="single" w:sz="8" w:space="4" w:color="4472C4"/>
      </w:pBdr>
      <w:spacing w:after="300"/>
      <w:contextualSpacing/>
    </w:pPr>
    <w:rPr>
      <w:rFonts w:ascii="Calibri Light" w:eastAsia="DengXian Light" w:hAnsi="Calibri Light"/>
      <w:color w:val="323E4F"/>
      <w:spacing w:val="5"/>
      <w:sz w:val="52"/>
      <w:szCs w:val="52"/>
    </w:rPr>
  </w:style>
  <w:style w:type="character" w:customStyle="1" w:styleId="TitleChar">
    <w:name w:val="Title Char"/>
    <w:link w:val="Title"/>
    <w:uiPriority w:val="10"/>
    <w:rPr>
      <w:rFonts w:ascii="Calibri Light" w:eastAsia="DengXian Light" w:hAnsi="Calibri Light" w:cs="Times New Roman"/>
      <w:color w:val="323E4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Pr>
      <w:rFonts w:ascii="Calibri Light" w:eastAsia="DengXian Light" w:hAnsi="Calibri Light"/>
      <w:i/>
      <w:iCs/>
      <w:color w:val="4472C4"/>
      <w:spacing w:val="15"/>
      <w:sz w:val="24"/>
      <w:szCs w:val="24"/>
    </w:rPr>
  </w:style>
  <w:style w:type="character" w:customStyle="1" w:styleId="SubtitleChar">
    <w:name w:val="Subtitle Char"/>
    <w:link w:val="Subtitle"/>
    <w:uiPriority w:val="11"/>
    <w:rPr>
      <w:rFonts w:ascii="Calibri Light" w:eastAsia="DengXian Light" w:hAnsi="Calibri Light" w:cs="Times New Roman"/>
      <w:i/>
      <w:iCs/>
      <w:color w:val="4472C4"/>
      <w:spacing w:val="15"/>
      <w:sz w:val="24"/>
      <w:szCs w:val="24"/>
    </w:rPr>
  </w:style>
  <w:style w:type="character" w:styleId="SubtleEmphasis">
    <w:name w:val="Subtle Emphasis"/>
    <w:uiPriority w:val="19"/>
    <w:qFormat/>
    <w:rPr>
      <w:i/>
      <w:iCs/>
      <w:color w:val="808080"/>
    </w:rPr>
  </w:style>
  <w:style w:type="character" w:styleId="Emphasis">
    <w:name w:val="Emphasis"/>
    <w:uiPriority w:val="20"/>
    <w:qFormat/>
    <w:rPr>
      <w:i/>
      <w:iCs/>
    </w:rPr>
  </w:style>
  <w:style w:type="character" w:styleId="IntenseEmphasis">
    <w:name w:val="Intense Emphasis"/>
    <w:uiPriority w:val="21"/>
    <w:qFormat/>
    <w:rPr>
      <w:b/>
      <w:bCs/>
      <w:i/>
      <w:iCs/>
      <w:color w:val="4472C4"/>
    </w:rPr>
  </w:style>
  <w:style w:type="character" w:styleId="Strong">
    <w:name w:val="Strong"/>
    <w:uiPriority w:val="22"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Pr>
      <w:i/>
      <w:iCs/>
      <w:color w:val="000000"/>
    </w:rPr>
  </w:style>
  <w:style w:type="character" w:customStyle="1" w:styleId="QuoteChar">
    <w:name w:val="Quote Char"/>
    <w:link w:val="Quote"/>
    <w:uiPriority w:val="29"/>
    <w:rPr>
      <w:i/>
      <w:iCs/>
      <w:color w:val="000000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bottom w:val="single" w:sz="4" w:space="4" w:color="4472C4"/>
      </w:pBdr>
      <w:spacing w:before="200" w:after="280"/>
      <w:ind w:left="936" w:right="936"/>
    </w:pPr>
    <w:rPr>
      <w:b/>
      <w:bCs/>
      <w:i/>
      <w:iCs/>
      <w:color w:val="4472C4"/>
    </w:rPr>
  </w:style>
  <w:style w:type="character" w:customStyle="1" w:styleId="IntenseQuoteChar">
    <w:name w:val="Intense Quote Char"/>
    <w:link w:val="IntenseQuote"/>
    <w:uiPriority w:val="30"/>
    <w:rPr>
      <w:b/>
      <w:bCs/>
      <w:i/>
      <w:iCs/>
      <w:color w:val="4472C4"/>
    </w:rPr>
  </w:style>
  <w:style w:type="character" w:styleId="SubtleReference">
    <w:name w:val="Subtle Reference"/>
    <w:uiPriority w:val="31"/>
    <w:qFormat/>
    <w:rPr>
      <w:smallCaps/>
      <w:color w:val="ED7D31"/>
      <w:u w:val="single"/>
    </w:rPr>
  </w:style>
  <w:style w:type="character" w:styleId="IntenseReference">
    <w:name w:val="Intense Reference"/>
    <w:uiPriority w:val="32"/>
    <w:qFormat/>
    <w:rPr>
      <w:b/>
      <w:bCs/>
      <w:smallCaps/>
      <w:color w:val="ED7D31"/>
      <w:spacing w:val="5"/>
      <w:u w:val="single"/>
    </w:rPr>
  </w:style>
  <w:style w:type="character" w:styleId="BookTitle">
    <w:name w:val="Book Title"/>
    <w:uiPriority w:val="33"/>
    <w:qFormat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Pr>
      <w:sz w:val="20"/>
    </w:rPr>
  </w:style>
  <w:style w:type="character" w:customStyle="1" w:styleId="FootnoteTextChar">
    <w:name w:val="Footnote Text Char"/>
    <w:link w:val="FootnoteText"/>
    <w:uiPriority w:val="99"/>
    <w:semiHidden/>
    <w:rPr>
      <w:sz w:val="20"/>
      <w:szCs w:val="20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Pr>
      <w:sz w:val="20"/>
    </w:rPr>
  </w:style>
  <w:style w:type="character" w:customStyle="1" w:styleId="EndnoteTextChar">
    <w:name w:val="Endnote Text Char"/>
    <w:link w:val="EndnoteText"/>
    <w:uiPriority w:val="99"/>
    <w:semiHidden/>
    <w:rPr>
      <w:sz w:val="20"/>
      <w:szCs w:val="20"/>
    </w:rPr>
  </w:style>
  <w:style w:type="character" w:styleId="EndnoteReference">
    <w:name w:val="endnote reference"/>
    <w:uiPriority w:val="99"/>
    <w:semiHidden/>
    <w:unhideWhenUsed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PlainTextChar">
    <w:name w:val="Plain Text Char"/>
    <w:link w:val="PlainText"/>
    <w:uiPriority w:val="99"/>
    <w:rPr>
      <w:rFonts w:ascii="Courier New" w:hAnsi="Courier New" w:cs="Courier New"/>
      <w:sz w:val="21"/>
      <w:szCs w:val="21"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4">
    <w:name w:val="H4"/>
    <w:next w:val="T"/>
    <w:uiPriority w:val="99"/>
    <w:pPr>
      <w:keepNext/>
      <w:pBdr>
        <w:top w:val="none" w:sz="4" w:space="0" w:color="auto"/>
        <w:left w:val="none" w:sz="4" w:space="0" w:color="auto"/>
        <w:bottom w:val="none" w:sz="4" w:space="0" w:color="auto"/>
        <w:right w:val="none" w:sz="4" w:space="0" w:color="auto"/>
        <w:between w:val="none" w:sz="4" w:space="0" w:color="auto"/>
        <w:bar w:val="none" w:sz="4" w:color="auto"/>
      </w:pBd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 w:after="240" w:line="240" w:lineRule="atLeast"/>
    </w:pPr>
    <w:rPr>
      <w:rFonts w:ascii="Arial"/>
      <w:b/>
      <w:color w:val="000000"/>
      <w:w w:val="0"/>
      <w:lang w:eastAsia="en-AU"/>
    </w:rPr>
  </w:style>
  <w:style w:type="paragraph" w:customStyle="1" w:styleId="T">
    <w:name w:val="T"/>
    <w:uiPriority w:val="99"/>
    <w:pPr>
      <w:pBdr>
        <w:top w:val="none" w:sz="4" w:space="0" w:color="auto"/>
        <w:left w:val="none" w:sz="4" w:space="0" w:color="auto"/>
        <w:bottom w:val="none" w:sz="4" w:space="0" w:color="auto"/>
        <w:right w:val="none" w:sz="4" w:space="0" w:color="auto"/>
        <w:between w:val="none" w:sz="4" w:space="0" w:color="auto"/>
        <w:bar w:val="none" w:sz="4" w:color="auto"/>
      </w:pBd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 w:line="240" w:lineRule="atLeast"/>
      <w:jc w:val="both"/>
    </w:pPr>
    <w:rPr>
      <w:color w:val="000000"/>
      <w:w w:val="0"/>
      <w:lang w:eastAsia="en-AU"/>
    </w:rPr>
  </w:style>
  <w:style w:type="paragraph" w:customStyle="1" w:styleId="TableTitle">
    <w:name w:val="TableTitle"/>
    <w:next w:val="TableCaption"/>
    <w:uiPriority w:val="99"/>
    <w:pPr>
      <w:pBdr>
        <w:top w:val="none" w:sz="4" w:space="0" w:color="auto"/>
        <w:left w:val="none" w:sz="4" w:space="0" w:color="auto"/>
        <w:bottom w:val="none" w:sz="4" w:space="0" w:color="auto"/>
        <w:right w:val="none" w:sz="4" w:space="0" w:color="auto"/>
        <w:between w:val="none" w:sz="4" w:space="0" w:color="auto"/>
        <w:bar w:val="none" w:sz="4" w:color="auto"/>
      </w:pBdr>
      <w:spacing w:line="240" w:lineRule="atLeast"/>
      <w:jc w:val="center"/>
    </w:pPr>
    <w:rPr>
      <w:rFonts w:ascii="Arial"/>
      <w:b/>
      <w:color w:val="000000"/>
      <w:w w:val="0"/>
      <w:lang w:eastAsia="en-AU"/>
    </w:rPr>
  </w:style>
  <w:style w:type="paragraph" w:customStyle="1" w:styleId="TableCaption">
    <w:name w:val="TableCaption"/>
    <w:uiPriority w:val="99"/>
    <w:pPr>
      <w:pBdr>
        <w:top w:val="none" w:sz="4" w:space="0" w:color="auto"/>
        <w:left w:val="none" w:sz="4" w:space="0" w:color="auto"/>
        <w:bottom w:val="none" w:sz="4" w:space="0" w:color="auto"/>
        <w:right w:val="none" w:sz="4" w:space="0" w:color="auto"/>
        <w:between w:val="none" w:sz="4" w:space="0" w:color="auto"/>
        <w:bar w:val="none" w:sz="4" w:color="auto"/>
      </w:pBdr>
      <w:spacing w:line="240" w:lineRule="atLeast"/>
      <w:jc w:val="center"/>
    </w:pPr>
    <w:rPr>
      <w:b/>
      <w:color w:val="000000"/>
      <w:w w:val="0"/>
      <w:lang w:eastAsia="en-AU"/>
    </w:rPr>
  </w:style>
  <w:style w:type="paragraph" w:customStyle="1" w:styleId="CellHeading">
    <w:name w:val="CellHeading"/>
    <w:uiPriority w:val="99"/>
    <w:pPr>
      <w:pBdr>
        <w:top w:val="none" w:sz="4" w:space="0" w:color="auto"/>
        <w:left w:val="none" w:sz="4" w:space="0" w:color="auto"/>
        <w:bottom w:val="none" w:sz="4" w:space="0" w:color="auto"/>
        <w:right w:val="none" w:sz="4" w:space="0" w:color="auto"/>
        <w:between w:val="none" w:sz="4" w:space="0" w:color="auto"/>
        <w:bar w:val="none" w:sz="4" w:color="auto"/>
      </w:pBdr>
      <w:spacing w:line="200" w:lineRule="atLeast"/>
      <w:jc w:val="center"/>
    </w:pPr>
    <w:rPr>
      <w:b/>
      <w:color w:val="000000"/>
      <w:w w:val="0"/>
      <w:sz w:val="18"/>
      <w:lang w:eastAsia="en-AU"/>
    </w:rPr>
  </w:style>
  <w:style w:type="paragraph" w:customStyle="1" w:styleId="CellBody">
    <w:name w:val="CellBody"/>
    <w:uiPriority w:val="99"/>
    <w:pPr>
      <w:pBdr>
        <w:top w:val="none" w:sz="4" w:space="0" w:color="auto"/>
        <w:left w:val="none" w:sz="4" w:space="0" w:color="auto"/>
        <w:bottom w:val="none" w:sz="4" w:space="0" w:color="auto"/>
        <w:right w:val="none" w:sz="4" w:space="0" w:color="auto"/>
        <w:between w:val="none" w:sz="4" w:space="0" w:color="auto"/>
        <w:bar w:val="none" w:sz="4" w:color="auto"/>
      </w:pBdr>
      <w:spacing w:line="200" w:lineRule="atLeast"/>
    </w:pPr>
    <w:rPr>
      <w:color w:val="000000"/>
      <w:w w:val="0"/>
      <w:sz w:val="18"/>
      <w:lang w:eastAsia="en-AU"/>
    </w:rPr>
  </w:style>
  <w:style w:type="paragraph" w:customStyle="1" w:styleId="CellBodyCentered">
    <w:name w:val="CellBodyCentered"/>
    <w:uiPriority w:val="99"/>
    <w:pPr>
      <w:pBdr>
        <w:top w:val="none" w:sz="4" w:space="0" w:color="auto"/>
        <w:left w:val="none" w:sz="4" w:space="0" w:color="auto"/>
        <w:bottom w:val="none" w:sz="4" w:space="0" w:color="auto"/>
        <w:right w:val="none" w:sz="4" w:space="0" w:color="auto"/>
        <w:between w:val="none" w:sz="4" w:space="0" w:color="auto"/>
        <w:bar w:val="none" w:sz="4" w:color="auto"/>
      </w:pBdr>
      <w:spacing w:line="200" w:lineRule="atLeast"/>
      <w:jc w:val="center"/>
    </w:pPr>
    <w:rPr>
      <w:color w:val="000000"/>
      <w:w w:val="0"/>
      <w:sz w:val="18"/>
      <w:lang w:eastAsia="en-AU"/>
    </w:rPr>
  </w:style>
  <w:style w:type="character" w:styleId="CommentReference">
    <w:name w:val="annotation reference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</w:rPr>
  </w:style>
  <w:style w:type="character" w:customStyle="1" w:styleId="CommentTextChar">
    <w:name w:val="Comment Text Char"/>
    <w:link w:val="CommentText"/>
    <w:uiPriority w:val="99"/>
    <w:semiHidden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Pr>
      <w:b/>
      <w:bCs/>
      <w:lang w:val="en-GB" w:eastAsia="en-US"/>
    </w:rPr>
  </w:style>
  <w:style w:type="paragraph" w:customStyle="1" w:styleId="H41">
    <w:name w:val="H41"/>
    <w:aliases w:val="1.1.1.1"/>
    <w:next w:val="T4"/>
    <w:uiPriority w:val="99"/>
    <w:pPr>
      <w:keepNext/>
      <w:pBdr>
        <w:top w:val="none" w:sz="4" w:space="0" w:color="auto"/>
        <w:left w:val="none" w:sz="4" w:space="0" w:color="auto"/>
        <w:bottom w:val="none" w:sz="4" w:space="0" w:color="auto"/>
        <w:right w:val="none" w:sz="4" w:space="0" w:color="auto"/>
        <w:between w:val="none" w:sz="4" w:space="0" w:color="auto"/>
        <w:bar w:val="none" w:sz="4" w:color="auto"/>
      </w:pBd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 w:after="240" w:line="240" w:lineRule="atLeast"/>
    </w:pPr>
    <w:rPr>
      <w:rFonts w:ascii="Arial"/>
      <w:b/>
      <w:color w:val="000000"/>
      <w:w w:val="0"/>
      <w:lang w:eastAsia="en-AU"/>
    </w:rPr>
  </w:style>
  <w:style w:type="paragraph" w:customStyle="1" w:styleId="T4">
    <w:name w:val="T4"/>
    <w:aliases w:val="Text"/>
    <w:uiPriority w:val="99"/>
    <w:pPr>
      <w:pBdr>
        <w:top w:val="none" w:sz="4" w:space="0" w:color="auto"/>
        <w:left w:val="none" w:sz="4" w:space="0" w:color="auto"/>
        <w:bottom w:val="none" w:sz="4" w:space="0" w:color="auto"/>
        <w:right w:val="none" w:sz="4" w:space="0" w:color="auto"/>
        <w:between w:val="none" w:sz="4" w:space="0" w:color="auto"/>
        <w:bar w:val="none" w:sz="4" w:color="auto"/>
      </w:pBd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 w:line="240" w:lineRule="atLeast"/>
      <w:jc w:val="both"/>
    </w:pPr>
    <w:rPr>
      <w:color w:val="000000"/>
      <w:w w:val="0"/>
      <w:lang w:eastAsia="en-AU"/>
    </w:rPr>
  </w:style>
  <w:style w:type="paragraph" w:customStyle="1" w:styleId="Note">
    <w:name w:val="Note"/>
    <w:uiPriority w:val="99"/>
    <w:pPr>
      <w:pBdr>
        <w:top w:val="none" w:sz="4" w:space="0" w:color="auto"/>
        <w:left w:val="none" w:sz="4" w:space="0" w:color="auto"/>
        <w:bottom w:val="none" w:sz="4" w:space="0" w:color="auto"/>
        <w:right w:val="none" w:sz="4" w:space="0" w:color="auto"/>
        <w:between w:val="none" w:sz="4" w:space="0" w:color="auto"/>
        <w:bar w:val="none" w:sz="4" w:color="auto"/>
      </w:pBd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 w:after="240" w:line="200" w:lineRule="atLeast"/>
      <w:jc w:val="both"/>
    </w:pPr>
    <w:rPr>
      <w:color w:val="000000"/>
      <w:w w:val="0"/>
      <w:sz w:val="18"/>
      <w:lang w:eastAsia="en-AU"/>
    </w:rPr>
  </w:style>
  <w:style w:type="table" w:styleId="TableGrid">
    <w:name w:val="Table Grid"/>
    <w:basedOn w:val="Table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Footnote">
    <w:name w:val="TableFootnote"/>
    <w:uiPriority w:val="99"/>
    <w:rsid w:val="002F2EFE"/>
    <w:pPr>
      <w:widowControl w:val="0"/>
      <w:autoSpaceDE w:val="0"/>
      <w:autoSpaceDN w:val="0"/>
      <w:adjustRightInd w:val="0"/>
      <w:spacing w:line="200" w:lineRule="atLeast"/>
      <w:ind w:left="200" w:right="200" w:hanging="200"/>
      <w:jc w:val="both"/>
    </w:pPr>
    <w:rPr>
      <w:color w:val="000000"/>
      <w:w w:val="0"/>
      <w:sz w:val="18"/>
      <w:szCs w:val="18"/>
    </w:rPr>
  </w:style>
  <w:style w:type="paragraph" w:customStyle="1" w:styleId="A1FigTitle">
    <w:name w:val="A1FigTitle"/>
    <w:next w:val="Normal"/>
    <w:rsid w:val="0033568F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Code">
    <w:name w:val="Code"/>
    <w:uiPriority w:val="99"/>
    <w:rsid w:val="009747D2"/>
    <w:pPr>
      <w:widowControl w:val="0"/>
      <w:tabs>
        <w:tab w:val="left" w:pos="360"/>
        <w:tab w:val="left" w:pos="720"/>
        <w:tab w:val="left" w:pos="6600"/>
        <w:tab w:val="left" w:pos="7920"/>
        <w:tab w:val="left" w:pos="8640"/>
        <w:tab w:val="left" w:pos="9360"/>
      </w:tabs>
      <w:autoSpaceDE w:val="0"/>
      <w:autoSpaceDN w:val="0"/>
      <w:adjustRightInd w:val="0"/>
      <w:spacing w:line="200" w:lineRule="atLeast"/>
      <w:ind w:left="720" w:hanging="720"/>
    </w:pPr>
    <w:rPr>
      <w:rFonts w:ascii="Courier New" w:eastAsiaTheme="minorEastAsia" w:hAnsi="Courier New" w:cs="Courier New"/>
      <w:color w:val="000000"/>
      <w:w w:val="0"/>
      <w:sz w:val="18"/>
      <w:szCs w:val="18"/>
    </w:rPr>
  </w:style>
  <w:style w:type="paragraph" w:customStyle="1" w:styleId="cellbody2">
    <w:name w:val="cellbody2"/>
    <w:uiPriority w:val="99"/>
    <w:rsid w:val="00D54F33"/>
    <w:pPr>
      <w:widowControl w:val="0"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1"/>
      <w:sz w:val="16"/>
      <w:szCs w:val="16"/>
    </w:rPr>
  </w:style>
  <w:style w:type="paragraph" w:customStyle="1" w:styleId="FigTitle">
    <w:name w:val="FigTitle"/>
    <w:uiPriority w:val="99"/>
    <w:rsid w:val="00D54F33"/>
    <w:pPr>
      <w:widowControl w:val="0"/>
      <w:suppressAutoHyphens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1"/>
    </w:rPr>
  </w:style>
  <w:style w:type="paragraph" w:styleId="Revision">
    <w:name w:val="Revision"/>
    <w:hidden/>
    <w:uiPriority w:val="99"/>
    <w:semiHidden/>
    <w:rsid w:val="00691FB3"/>
    <w:rPr>
      <w:sz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03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1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Default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7905</TotalTime>
  <Pages>4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Halasz</dc:creator>
  <cp:keywords/>
  <dc:description/>
  <cp:lastModifiedBy>David Halasz</cp:lastModifiedBy>
  <cp:revision>43</cp:revision>
  <dcterms:created xsi:type="dcterms:W3CDTF">2022-02-01T19:00:00Z</dcterms:created>
  <dcterms:modified xsi:type="dcterms:W3CDTF">2022-05-20T18:22:00Z</dcterms:modified>
</cp:coreProperties>
</file>