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BF05D1" w14:paraId="3CBA909A" w14:textId="77777777" w:rsidTr="001968A8">
        <w:trPr>
          <w:trHeight w:val="485"/>
          <w:jc w:val="center"/>
        </w:trPr>
        <w:tc>
          <w:tcPr>
            <w:tcW w:w="9576" w:type="dxa"/>
            <w:gridSpan w:val="5"/>
            <w:vAlign w:val="center"/>
          </w:tcPr>
          <w:p w14:paraId="60D73FE1" w14:textId="1E97B604" w:rsidR="00B6527E" w:rsidRPr="00AD6F8F" w:rsidRDefault="009F02E9" w:rsidP="003E4ABA">
            <w:pPr>
              <w:pStyle w:val="T2"/>
              <w:rPr>
                <w:sz w:val="18"/>
                <w:szCs w:val="18"/>
                <w:lang w:val="fr-FR"/>
              </w:rPr>
            </w:pPr>
            <w:r w:rsidRPr="00AD6F8F">
              <w:rPr>
                <w:sz w:val="18"/>
                <w:szCs w:val="18"/>
                <w:lang w:val="fr-FR"/>
              </w:rPr>
              <w:t xml:space="preserve">CC36 comment </w:t>
            </w:r>
            <w:proofErr w:type="spellStart"/>
            <w:r w:rsidRPr="00AD6F8F">
              <w:rPr>
                <w:sz w:val="18"/>
                <w:szCs w:val="18"/>
                <w:lang w:val="fr-FR"/>
              </w:rPr>
              <w:t>resolution</w:t>
            </w:r>
            <w:proofErr w:type="spellEnd"/>
            <w:r w:rsidRPr="00AD6F8F">
              <w:rPr>
                <w:sz w:val="18"/>
                <w:szCs w:val="18"/>
                <w:lang w:val="fr-FR"/>
              </w:rPr>
              <w:t xml:space="preserve">: </w:t>
            </w:r>
            <w:proofErr w:type="spellStart"/>
            <w:r w:rsidR="00770B60">
              <w:rPr>
                <w:sz w:val="18"/>
                <w:szCs w:val="18"/>
                <w:lang w:val="fr-FR"/>
              </w:rPr>
              <w:t>Subclause</w:t>
            </w:r>
            <w:proofErr w:type="spellEnd"/>
            <w:r w:rsidR="00770B60">
              <w:rPr>
                <w:sz w:val="18"/>
                <w:szCs w:val="18"/>
                <w:lang w:val="fr-FR"/>
              </w:rPr>
              <w:t xml:space="preserve"> 35.1</w:t>
            </w:r>
            <w:r w:rsidR="001E4482">
              <w:rPr>
                <w:sz w:val="18"/>
                <w:szCs w:val="18"/>
                <w:lang w:val="fr-FR"/>
              </w:rPr>
              <w:t>5</w:t>
            </w:r>
          </w:p>
        </w:tc>
      </w:tr>
      <w:tr w:rsidR="00B6527E" w:rsidRPr="0038212E" w14:paraId="25960C30" w14:textId="77777777" w:rsidTr="001968A8">
        <w:trPr>
          <w:trHeight w:val="359"/>
          <w:jc w:val="center"/>
        </w:trPr>
        <w:tc>
          <w:tcPr>
            <w:tcW w:w="9576" w:type="dxa"/>
            <w:gridSpan w:val="5"/>
            <w:vAlign w:val="center"/>
          </w:tcPr>
          <w:p w14:paraId="5C4A3311" w14:textId="65C329AB"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1E4482">
              <w:rPr>
                <w:b w:val="0"/>
                <w:sz w:val="18"/>
                <w:szCs w:val="18"/>
              </w:rPr>
              <w:t>2</w:t>
            </w:r>
            <w:r w:rsidR="00CB61DE" w:rsidRPr="0038212E">
              <w:rPr>
                <w:b w:val="0"/>
                <w:sz w:val="18"/>
                <w:szCs w:val="18"/>
              </w:rPr>
              <w:t>-0</w:t>
            </w:r>
            <w:r w:rsidR="001E4482">
              <w:rPr>
                <w:b w:val="0"/>
                <w:sz w:val="18"/>
                <w:szCs w:val="18"/>
              </w:rPr>
              <w:t>3</w:t>
            </w:r>
            <w:r w:rsidR="00CB61DE" w:rsidRPr="0038212E">
              <w:rPr>
                <w:b w:val="0"/>
                <w:sz w:val="18"/>
                <w:szCs w:val="18"/>
              </w:rPr>
              <w:t>-2</w:t>
            </w:r>
            <w:r w:rsidR="001E4482">
              <w:rPr>
                <w:b w:val="0"/>
                <w:sz w:val="18"/>
                <w:szCs w:val="18"/>
              </w:rPr>
              <w:t>7</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50E8991E" w:rsidR="00B6527E" w:rsidRPr="0038212E" w:rsidRDefault="00943F87" w:rsidP="00B6527E">
            <w:pPr>
              <w:pStyle w:val="T2"/>
              <w:spacing w:after="0"/>
              <w:ind w:left="0" w:right="0"/>
              <w:jc w:val="left"/>
              <w:rPr>
                <w:sz w:val="18"/>
                <w:szCs w:val="18"/>
              </w:rPr>
            </w:pPr>
            <w:r>
              <w:rPr>
                <w:sz w:val="18"/>
                <w:szCs w:val="18"/>
              </w:rPr>
              <w:t>NXP</w:t>
            </w: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2DA9F895"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w:t>
      </w:r>
    </w:p>
    <w:p w14:paraId="6CB240DF" w14:textId="62481805" w:rsidR="0061349D" w:rsidRDefault="0061349D" w:rsidP="00440001">
      <w:pPr>
        <w:rPr>
          <w:lang w:eastAsia="ko-KR"/>
        </w:rPr>
      </w:pPr>
      <w:r>
        <w:rPr>
          <w:lang w:eastAsia="ko-KR"/>
        </w:rPr>
        <w:tab/>
      </w:r>
      <w:r w:rsidR="004A73C0">
        <w:rPr>
          <w:lang w:eastAsia="ko-KR"/>
        </w:rPr>
        <w:t>2065</w:t>
      </w:r>
      <w:r w:rsidR="00A05890">
        <w:rPr>
          <w:lang w:eastAsia="ko-KR"/>
        </w:rPr>
        <w:t>, 4285</w:t>
      </w:r>
    </w:p>
    <w:p w14:paraId="6B9C0470" w14:textId="2210DF29" w:rsidR="009F02E9" w:rsidRDefault="009F02E9" w:rsidP="00440001">
      <w:pPr>
        <w:rPr>
          <w:lang w:eastAsia="ko-KR"/>
        </w:rPr>
      </w:pPr>
      <w:r>
        <w:rPr>
          <w:lang w:eastAsia="ko-KR"/>
        </w:rPr>
        <w:tab/>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Pr>
          <w:lang w:eastAsia="ko-KR"/>
        </w:rPr>
        <w:t>be</w:t>
      </w:r>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Editing instructions formatted like this are intended to be copied into the TG</w:t>
      </w:r>
      <w:r>
        <w:rPr>
          <w:b/>
          <w:bCs/>
          <w:i/>
          <w:iCs/>
          <w:lang w:eastAsia="ko-KR"/>
        </w:rPr>
        <w:t xml:space="preserve">be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3030FF01" w14:textId="77777777" w:rsidR="009F02E9" w:rsidRDefault="009F02E9" w:rsidP="009F02E9">
      <w:pPr>
        <w:pStyle w:val="BodyText"/>
        <w:rPr>
          <w:sz w:val="20"/>
        </w:rPr>
      </w:pPr>
    </w:p>
    <w:p w14:paraId="62B3A500" w14:textId="77777777" w:rsidR="009F02E9" w:rsidRDefault="009F02E9" w:rsidP="009F02E9">
      <w:pPr>
        <w:pStyle w:val="BodyText"/>
        <w:rPr>
          <w:sz w:val="20"/>
        </w:rPr>
      </w:pPr>
    </w:p>
    <w:p w14:paraId="20CDD076" w14:textId="77777777" w:rsidR="009F02E9" w:rsidRDefault="009F02E9" w:rsidP="009F02E9">
      <w:pPr>
        <w:pStyle w:val="BodyText"/>
        <w:rPr>
          <w:sz w:val="20"/>
        </w:rPr>
      </w:pPr>
    </w:p>
    <w:p w14:paraId="12C30215" w14:textId="77777777" w:rsidR="009F02E9" w:rsidRDefault="009F02E9" w:rsidP="009F02E9">
      <w:pPr>
        <w:pStyle w:val="BodyText"/>
        <w:rPr>
          <w:sz w:val="20"/>
        </w:rPr>
      </w:pPr>
    </w:p>
    <w:p w14:paraId="5E33907B" w14:textId="233A9194" w:rsidR="009F02E9" w:rsidRDefault="009F02E9">
      <w:pPr>
        <w:jc w:val="left"/>
        <w:rPr>
          <w:rFonts w:eastAsia="Batang"/>
          <w:sz w:val="20"/>
        </w:rPr>
      </w:pPr>
      <w:r>
        <w:rPr>
          <w:sz w:val="20"/>
        </w:rPr>
        <w:br w:type="page"/>
      </w:r>
    </w:p>
    <w:tbl>
      <w:tblPr>
        <w:tblW w:w="105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30"/>
        <w:gridCol w:w="810"/>
        <w:gridCol w:w="3150"/>
        <w:gridCol w:w="1710"/>
        <w:gridCol w:w="3600"/>
      </w:tblGrid>
      <w:tr w:rsidR="009F02E9" w:rsidRPr="004112A3" w14:paraId="5A4A9CC7" w14:textId="77777777" w:rsidTr="00960933">
        <w:trPr>
          <w:trHeight w:val="523"/>
        </w:trPr>
        <w:tc>
          <w:tcPr>
            <w:tcW w:w="630" w:type="dxa"/>
            <w:shd w:val="clear" w:color="auto" w:fill="auto"/>
            <w:noWrap/>
            <w:vAlign w:val="center"/>
          </w:tcPr>
          <w:p w14:paraId="3AF6FF48"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30" w:type="dxa"/>
            <w:shd w:val="clear" w:color="auto" w:fill="auto"/>
            <w:noWrap/>
            <w:vAlign w:val="center"/>
          </w:tcPr>
          <w:p w14:paraId="30AC2DA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810" w:type="dxa"/>
            <w:shd w:val="clear" w:color="auto" w:fill="auto"/>
            <w:noWrap/>
            <w:vAlign w:val="center"/>
          </w:tcPr>
          <w:p w14:paraId="5860E205"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150" w:type="dxa"/>
            <w:shd w:val="clear" w:color="auto" w:fill="auto"/>
            <w:noWrap/>
            <w:vAlign w:val="bottom"/>
          </w:tcPr>
          <w:p w14:paraId="17CBBF0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710" w:type="dxa"/>
            <w:shd w:val="clear" w:color="auto" w:fill="auto"/>
            <w:noWrap/>
            <w:vAlign w:val="bottom"/>
          </w:tcPr>
          <w:p w14:paraId="7E6CF20B"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600" w:type="dxa"/>
            <w:shd w:val="clear" w:color="auto" w:fill="auto"/>
            <w:vAlign w:val="center"/>
          </w:tcPr>
          <w:p w14:paraId="348E8329" w14:textId="77777777" w:rsidR="009F02E9" w:rsidRPr="009F02E9" w:rsidRDefault="009F02E9" w:rsidP="00873F2E">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770B60" w:rsidRPr="0056723F" w14:paraId="7AA7E3D9" w14:textId="77777777" w:rsidTr="00960933">
        <w:trPr>
          <w:trHeight w:val="744"/>
        </w:trPr>
        <w:tc>
          <w:tcPr>
            <w:tcW w:w="630" w:type="dxa"/>
            <w:shd w:val="clear" w:color="auto" w:fill="auto"/>
            <w:noWrap/>
          </w:tcPr>
          <w:p w14:paraId="4BF36F7D" w14:textId="696C3220" w:rsidR="00770B60" w:rsidRPr="009F02E9" w:rsidRDefault="00770B60" w:rsidP="00770B60">
            <w:pPr>
              <w:jc w:val="left"/>
              <w:rPr>
                <w:sz w:val="20"/>
                <w:szCs w:val="14"/>
              </w:rPr>
            </w:pPr>
            <w:r>
              <w:rPr>
                <w:sz w:val="18"/>
                <w:szCs w:val="18"/>
              </w:rPr>
              <w:t>2065</w:t>
            </w:r>
          </w:p>
        </w:tc>
        <w:tc>
          <w:tcPr>
            <w:tcW w:w="630" w:type="dxa"/>
            <w:shd w:val="clear" w:color="auto" w:fill="auto"/>
            <w:noWrap/>
          </w:tcPr>
          <w:p w14:paraId="5508E95F" w14:textId="184109F3" w:rsidR="00770B60" w:rsidRDefault="00770B60" w:rsidP="00770B60">
            <w:pPr>
              <w:jc w:val="left"/>
              <w:rPr>
                <w:rFonts w:ascii="Arial" w:hAnsi="Arial" w:cs="Arial"/>
                <w:sz w:val="20"/>
              </w:rPr>
            </w:pPr>
            <w:r>
              <w:rPr>
                <w:rFonts w:ascii="Arial" w:hAnsi="Arial" w:cs="Arial"/>
                <w:sz w:val="20"/>
              </w:rPr>
              <w:t>243</w:t>
            </w:r>
          </w:p>
        </w:tc>
        <w:tc>
          <w:tcPr>
            <w:tcW w:w="810" w:type="dxa"/>
            <w:shd w:val="clear" w:color="auto" w:fill="auto"/>
            <w:noWrap/>
          </w:tcPr>
          <w:p w14:paraId="51EDCEFB" w14:textId="0B3840F9" w:rsidR="00770B60" w:rsidRDefault="00770B60" w:rsidP="00770B60">
            <w:pPr>
              <w:jc w:val="left"/>
              <w:rPr>
                <w:rFonts w:ascii="Arial" w:hAnsi="Arial" w:cs="Arial"/>
                <w:sz w:val="20"/>
              </w:rPr>
            </w:pPr>
            <w:r>
              <w:rPr>
                <w:rFonts w:ascii="Arial" w:hAnsi="Arial" w:cs="Arial"/>
                <w:sz w:val="20"/>
              </w:rPr>
              <w:t>5</w:t>
            </w:r>
          </w:p>
        </w:tc>
        <w:tc>
          <w:tcPr>
            <w:tcW w:w="3150" w:type="dxa"/>
            <w:shd w:val="clear" w:color="auto" w:fill="auto"/>
            <w:noWrap/>
          </w:tcPr>
          <w:p w14:paraId="2B2A5B7C" w14:textId="3109C7F3" w:rsidR="00770B60" w:rsidRDefault="00770B60" w:rsidP="00770B60">
            <w:pPr>
              <w:jc w:val="left"/>
              <w:rPr>
                <w:rFonts w:ascii="Arial" w:hAnsi="Arial" w:cs="Arial"/>
                <w:sz w:val="20"/>
              </w:rPr>
            </w:pPr>
            <w:r>
              <w:rPr>
                <w:rFonts w:ascii="Arial" w:hAnsi="Arial" w:cs="Arial"/>
                <w:sz w:val="20"/>
              </w:rPr>
              <w:t xml:space="preserve">PPDU format, BW, MCS, </w:t>
            </w:r>
            <w:proofErr w:type="spellStart"/>
            <w:r>
              <w:rPr>
                <w:rFonts w:ascii="Arial" w:hAnsi="Arial" w:cs="Arial"/>
                <w:sz w:val="20"/>
              </w:rPr>
              <w:t>Nss</w:t>
            </w:r>
            <w:proofErr w:type="spellEnd"/>
            <w:r>
              <w:rPr>
                <w:rFonts w:ascii="Arial" w:hAnsi="Arial" w:cs="Arial"/>
                <w:sz w:val="20"/>
              </w:rPr>
              <w:t xml:space="preserve"> selection of EHT STA should be defined</w:t>
            </w:r>
          </w:p>
        </w:tc>
        <w:tc>
          <w:tcPr>
            <w:tcW w:w="1710" w:type="dxa"/>
            <w:shd w:val="clear" w:color="auto" w:fill="auto"/>
            <w:noWrap/>
          </w:tcPr>
          <w:p w14:paraId="130477E5" w14:textId="5F4881C7" w:rsidR="00770B60" w:rsidRDefault="00770B60" w:rsidP="00770B60">
            <w:pPr>
              <w:jc w:val="left"/>
              <w:rPr>
                <w:rFonts w:ascii="Arial" w:hAnsi="Arial" w:cs="Arial"/>
                <w:sz w:val="20"/>
              </w:rPr>
            </w:pPr>
            <w:r>
              <w:rPr>
                <w:rFonts w:ascii="Arial" w:hAnsi="Arial" w:cs="Arial"/>
                <w:sz w:val="20"/>
              </w:rPr>
              <w:t>As in comment</w:t>
            </w:r>
          </w:p>
        </w:tc>
        <w:tc>
          <w:tcPr>
            <w:tcW w:w="3600" w:type="dxa"/>
            <w:shd w:val="clear" w:color="auto" w:fill="auto"/>
          </w:tcPr>
          <w:p w14:paraId="5E7C2F7B" w14:textId="77777777" w:rsidR="00770B60" w:rsidRDefault="0056723F" w:rsidP="00770B60">
            <w:pPr>
              <w:jc w:val="left"/>
              <w:rPr>
                <w:rFonts w:eastAsia="Times New Roman"/>
                <w:color w:val="000000"/>
                <w:sz w:val="20"/>
                <w:szCs w:val="14"/>
                <w:lang w:val="en-US"/>
              </w:rPr>
            </w:pPr>
            <w:r>
              <w:rPr>
                <w:rFonts w:eastAsia="Times New Roman"/>
                <w:color w:val="000000"/>
                <w:sz w:val="20"/>
                <w:szCs w:val="14"/>
                <w:lang w:val="en-US"/>
              </w:rPr>
              <w:t>Revised</w:t>
            </w:r>
          </w:p>
          <w:p w14:paraId="0D362941" w14:textId="77777777" w:rsidR="0056723F" w:rsidRDefault="0056723F" w:rsidP="00770B60">
            <w:pPr>
              <w:jc w:val="left"/>
              <w:rPr>
                <w:rFonts w:eastAsia="Times New Roman"/>
                <w:color w:val="000000"/>
                <w:sz w:val="20"/>
                <w:szCs w:val="14"/>
                <w:lang w:val="en-US"/>
              </w:rPr>
            </w:pPr>
          </w:p>
          <w:p w14:paraId="4CDD82CE" w14:textId="132E4FFD" w:rsidR="0056723F" w:rsidRDefault="0056723F" w:rsidP="00770B60">
            <w:pPr>
              <w:jc w:val="left"/>
              <w:rPr>
                <w:rFonts w:eastAsia="Times New Roman"/>
                <w:color w:val="000000"/>
                <w:sz w:val="20"/>
                <w:szCs w:val="14"/>
                <w:lang w:val="en-US"/>
              </w:rPr>
            </w:pPr>
            <w:r>
              <w:rPr>
                <w:rFonts w:eastAsia="Times New Roman"/>
                <w:color w:val="000000"/>
                <w:sz w:val="20"/>
                <w:szCs w:val="14"/>
                <w:lang w:val="en-US"/>
              </w:rPr>
              <w:t xml:space="preserve">Discussion: In 802.11baseline, for each generation of PHY, the rules of related PPDU format, MCS,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w:t>
            </w:r>
            <w:r w:rsidR="00982C1B">
              <w:rPr>
                <w:rFonts w:eastAsia="Times New Roman"/>
                <w:color w:val="000000"/>
                <w:sz w:val="20"/>
                <w:szCs w:val="14"/>
                <w:lang w:val="en-US"/>
              </w:rPr>
              <w:t xml:space="preserve">selection </w:t>
            </w:r>
            <w:r>
              <w:rPr>
                <w:rFonts w:eastAsia="Times New Roman"/>
                <w:color w:val="000000"/>
                <w:sz w:val="20"/>
                <w:szCs w:val="14"/>
                <w:lang w:val="en-US"/>
              </w:rPr>
              <w:t xml:space="preserve">are defined. For EHT amendment, the rules for EHT PPDU format, BW, MCS,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should be defined.</w:t>
            </w:r>
          </w:p>
          <w:p w14:paraId="25651DFD" w14:textId="333C3BD1" w:rsidR="00B36570" w:rsidRDefault="00B36570" w:rsidP="00770B60">
            <w:pPr>
              <w:jc w:val="left"/>
              <w:rPr>
                <w:rFonts w:eastAsia="Times New Roman"/>
                <w:color w:val="000000"/>
                <w:sz w:val="20"/>
                <w:szCs w:val="14"/>
                <w:lang w:val="en-US"/>
              </w:rPr>
            </w:pPr>
          </w:p>
          <w:p w14:paraId="28CF90A7" w14:textId="0FEA8394" w:rsidR="00B36570" w:rsidRDefault="00B36570" w:rsidP="00770B60">
            <w:pPr>
              <w:jc w:val="left"/>
              <w:rPr>
                <w:rFonts w:eastAsia="Times New Roman"/>
                <w:color w:val="000000"/>
                <w:sz w:val="20"/>
                <w:szCs w:val="14"/>
                <w:lang w:val="en-US"/>
              </w:rPr>
            </w:pPr>
            <w:r>
              <w:rPr>
                <w:rFonts w:eastAsia="Times New Roman"/>
                <w:color w:val="000000"/>
                <w:sz w:val="20"/>
                <w:szCs w:val="14"/>
                <w:lang w:val="en-US"/>
              </w:rPr>
              <w:t>TGbe editor to make change in this document under CID 2065</w:t>
            </w:r>
          </w:p>
          <w:p w14:paraId="5A34B1E3" w14:textId="77777777" w:rsidR="0056723F" w:rsidRDefault="0056723F" w:rsidP="00770B60">
            <w:pPr>
              <w:jc w:val="left"/>
              <w:rPr>
                <w:rFonts w:eastAsia="Times New Roman"/>
                <w:color w:val="000000"/>
                <w:sz w:val="20"/>
                <w:szCs w:val="14"/>
                <w:lang w:val="en-US"/>
              </w:rPr>
            </w:pPr>
          </w:p>
          <w:p w14:paraId="2D78497C" w14:textId="68EFFFC9" w:rsidR="0056723F" w:rsidRPr="009F02E9" w:rsidRDefault="0056723F" w:rsidP="00770B60">
            <w:pPr>
              <w:jc w:val="left"/>
              <w:rPr>
                <w:rFonts w:eastAsia="Times New Roman"/>
                <w:color w:val="000000"/>
                <w:sz w:val="20"/>
                <w:szCs w:val="14"/>
                <w:lang w:val="en-US"/>
              </w:rPr>
            </w:pPr>
            <w:r>
              <w:rPr>
                <w:rFonts w:eastAsia="Times New Roman"/>
                <w:color w:val="000000"/>
                <w:sz w:val="20"/>
                <w:szCs w:val="14"/>
                <w:lang w:val="en-US"/>
              </w:rPr>
              <w:t xml:space="preserve"> </w:t>
            </w:r>
          </w:p>
        </w:tc>
      </w:tr>
      <w:tr w:rsidR="00982C1B" w:rsidRPr="00E345AB" w14:paraId="627DF26A" w14:textId="77777777" w:rsidTr="00960933">
        <w:trPr>
          <w:trHeight w:val="744"/>
        </w:trPr>
        <w:tc>
          <w:tcPr>
            <w:tcW w:w="630" w:type="dxa"/>
            <w:shd w:val="clear" w:color="auto" w:fill="auto"/>
            <w:noWrap/>
          </w:tcPr>
          <w:p w14:paraId="5F7CE5BF" w14:textId="5401E130" w:rsidR="00982C1B" w:rsidRDefault="00982C1B" w:rsidP="00982C1B">
            <w:pPr>
              <w:jc w:val="left"/>
              <w:rPr>
                <w:sz w:val="20"/>
                <w:szCs w:val="14"/>
              </w:rPr>
            </w:pPr>
            <w:r>
              <w:rPr>
                <w:rFonts w:ascii="Arial" w:hAnsi="Arial" w:cs="Arial"/>
                <w:sz w:val="20"/>
              </w:rPr>
              <w:t>4285</w:t>
            </w:r>
          </w:p>
        </w:tc>
        <w:tc>
          <w:tcPr>
            <w:tcW w:w="630" w:type="dxa"/>
            <w:shd w:val="clear" w:color="auto" w:fill="auto"/>
            <w:noWrap/>
          </w:tcPr>
          <w:p w14:paraId="5586C1AD" w14:textId="0677FC29" w:rsidR="00982C1B" w:rsidRDefault="00982C1B" w:rsidP="00982C1B">
            <w:pPr>
              <w:jc w:val="left"/>
              <w:rPr>
                <w:sz w:val="18"/>
                <w:szCs w:val="18"/>
              </w:rPr>
            </w:pPr>
          </w:p>
        </w:tc>
        <w:tc>
          <w:tcPr>
            <w:tcW w:w="810" w:type="dxa"/>
            <w:shd w:val="clear" w:color="auto" w:fill="auto"/>
            <w:noWrap/>
          </w:tcPr>
          <w:p w14:paraId="2DC0FC44" w14:textId="76CBE0B2" w:rsidR="00982C1B" w:rsidRDefault="00982C1B" w:rsidP="00982C1B">
            <w:pPr>
              <w:jc w:val="left"/>
              <w:rPr>
                <w:sz w:val="18"/>
                <w:szCs w:val="18"/>
              </w:rPr>
            </w:pPr>
          </w:p>
        </w:tc>
        <w:tc>
          <w:tcPr>
            <w:tcW w:w="3150" w:type="dxa"/>
            <w:shd w:val="clear" w:color="auto" w:fill="auto"/>
            <w:noWrap/>
          </w:tcPr>
          <w:p w14:paraId="5F9A7E30" w14:textId="34930440" w:rsidR="00982C1B" w:rsidRDefault="00982C1B" w:rsidP="00982C1B">
            <w:pPr>
              <w:jc w:val="left"/>
              <w:rPr>
                <w:sz w:val="18"/>
                <w:szCs w:val="18"/>
              </w:rPr>
            </w:pPr>
            <w:r>
              <w:rPr>
                <w:rFonts w:ascii="Arial" w:hAnsi="Arial" w:cs="Arial"/>
                <w:sz w:val="20"/>
              </w:rPr>
              <w:t>Subclause for PPDU format, BW, MCS, NSS selection is missing for EHT. Please add it (use 11ax as a reference).</w:t>
            </w:r>
          </w:p>
        </w:tc>
        <w:tc>
          <w:tcPr>
            <w:tcW w:w="1710" w:type="dxa"/>
            <w:shd w:val="clear" w:color="auto" w:fill="auto"/>
            <w:noWrap/>
          </w:tcPr>
          <w:p w14:paraId="44E7EE33" w14:textId="0716D3EF" w:rsidR="00982C1B" w:rsidRDefault="00982C1B" w:rsidP="00982C1B">
            <w:pPr>
              <w:jc w:val="left"/>
              <w:rPr>
                <w:sz w:val="18"/>
                <w:szCs w:val="18"/>
              </w:rPr>
            </w:pPr>
            <w:r>
              <w:rPr>
                <w:rFonts w:ascii="Arial" w:hAnsi="Arial" w:cs="Arial"/>
                <w:sz w:val="20"/>
              </w:rPr>
              <w:t>As in comment.</w:t>
            </w:r>
          </w:p>
        </w:tc>
        <w:tc>
          <w:tcPr>
            <w:tcW w:w="3600" w:type="dxa"/>
            <w:shd w:val="clear" w:color="auto" w:fill="auto"/>
          </w:tcPr>
          <w:p w14:paraId="3695341F" w14:textId="77777777" w:rsidR="00982C1B" w:rsidRDefault="00982C1B" w:rsidP="00982C1B">
            <w:pPr>
              <w:jc w:val="left"/>
              <w:rPr>
                <w:rFonts w:eastAsia="Times New Roman"/>
                <w:color w:val="000000"/>
                <w:sz w:val="20"/>
                <w:szCs w:val="14"/>
                <w:lang w:val="en-US"/>
              </w:rPr>
            </w:pPr>
            <w:r>
              <w:rPr>
                <w:rFonts w:eastAsia="Times New Roman"/>
                <w:color w:val="000000"/>
                <w:sz w:val="20"/>
                <w:szCs w:val="14"/>
                <w:lang w:val="en-US"/>
              </w:rPr>
              <w:t>Revised</w:t>
            </w:r>
          </w:p>
          <w:p w14:paraId="14FD61E8" w14:textId="77777777" w:rsidR="00982C1B" w:rsidRDefault="00982C1B" w:rsidP="00982C1B">
            <w:pPr>
              <w:jc w:val="left"/>
              <w:rPr>
                <w:rFonts w:eastAsia="Times New Roman"/>
                <w:color w:val="000000"/>
                <w:sz w:val="20"/>
                <w:szCs w:val="14"/>
                <w:lang w:val="en-US"/>
              </w:rPr>
            </w:pPr>
          </w:p>
          <w:p w14:paraId="57A1B02F" w14:textId="2893A9F6" w:rsidR="00982C1B" w:rsidRDefault="00982C1B" w:rsidP="00982C1B">
            <w:pPr>
              <w:jc w:val="left"/>
              <w:rPr>
                <w:rFonts w:eastAsia="Times New Roman"/>
                <w:color w:val="000000"/>
                <w:sz w:val="20"/>
                <w:szCs w:val="14"/>
                <w:lang w:val="en-US"/>
              </w:rPr>
            </w:pPr>
            <w:r>
              <w:rPr>
                <w:rFonts w:eastAsia="Times New Roman"/>
                <w:color w:val="000000"/>
                <w:sz w:val="20"/>
                <w:szCs w:val="14"/>
                <w:lang w:val="en-US"/>
              </w:rPr>
              <w:t xml:space="preserve">Discussion: In 802.11baseline, for each generation of PHY, the rules of related PPDU format, MCS,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selection are defined. For EHT amendment, the rules for EHT PPDU format, BW, MCS,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should be defined.</w:t>
            </w:r>
          </w:p>
          <w:p w14:paraId="70F0F009" w14:textId="77777777" w:rsidR="00982C1B" w:rsidRDefault="00982C1B" w:rsidP="00982C1B">
            <w:pPr>
              <w:jc w:val="left"/>
              <w:rPr>
                <w:rFonts w:eastAsia="Times New Roman"/>
                <w:color w:val="000000"/>
                <w:sz w:val="20"/>
                <w:szCs w:val="14"/>
                <w:lang w:val="en-US"/>
              </w:rPr>
            </w:pPr>
          </w:p>
          <w:p w14:paraId="663577DD" w14:textId="013FAB04" w:rsidR="00982C1B" w:rsidRDefault="00982C1B" w:rsidP="00982C1B">
            <w:pPr>
              <w:jc w:val="left"/>
              <w:rPr>
                <w:rFonts w:eastAsia="Times New Roman"/>
                <w:color w:val="000000"/>
                <w:sz w:val="20"/>
                <w:szCs w:val="14"/>
                <w:lang w:val="en-US"/>
              </w:rPr>
            </w:pPr>
            <w:r>
              <w:rPr>
                <w:rFonts w:eastAsia="Times New Roman"/>
                <w:color w:val="000000"/>
                <w:sz w:val="20"/>
                <w:szCs w:val="14"/>
                <w:lang w:val="en-US"/>
              </w:rPr>
              <w:t>TGbe editor to make change in this document under CID 4285</w:t>
            </w:r>
          </w:p>
          <w:p w14:paraId="10A9F08C" w14:textId="0965313C" w:rsidR="00982C1B" w:rsidRPr="001909E5" w:rsidRDefault="00982C1B" w:rsidP="00982C1B">
            <w:pPr>
              <w:jc w:val="left"/>
              <w:rPr>
                <w:rFonts w:eastAsia="Times New Roman"/>
                <w:color w:val="000000"/>
                <w:sz w:val="18"/>
                <w:szCs w:val="18"/>
                <w:lang w:val="en-US"/>
              </w:rPr>
            </w:pPr>
          </w:p>
        </w:tc>
      </w:tr>
    </w:tbl>
    <w:p w14:paraId="7991477A" w14:textId="77777777" w:rsidR="00960933" w:rsidRDefault="00960933" w:rsidP="00440001">
      <w:pPr>
        <w:rPr>
          <w:sz w:val="20"/>
          <w:szCs w:val="22"/>
          <w:highlight w:val="yellow"/>
        </w:rPr>
      </w:pPr>
    </w:p>
    <w:p w14:paraId="333A84B4" w14:textId="5233ADE4" w:rsidR="009E77F0" w:rsidRDefault="009E77F0" w:rsidP="00484901">
      <w:pPr>
        <w:pStyle w:val="T"/>
        <w:suppressAutoHyphens/>
        <w:spacing w:after="0" w:line="240" w:lineRule="auto"/>
        <w:rPr>
          <w:bCs/>
        </w:rPr>
      </w:pPr>
    </w:p>
    <w:p w14:paraId="23A2D786" w14:textId="03251D64" w:rsidR="005C7B67" w:rsidRDefault="005C7B67" w:rsidP="00484901">
      <w:pPr>
        <w:pStyle w:val="T"/>
        <w:suppressAutoHyphens/>
        <w:spacing w:after="0" w:line="240" w:lineRule="auto"/>
        <w:rPr>
          <w:rFonts w:ascii="Arial-BoldMT" w:hAnsi="Arial-BoldMT" w:cs="Arial-BoldMT"/>
          <w:b/>
          <w:bCs/>
        </w:rPr>
      </w:pPr>
      <w:r>
        <w:rPr>
          <w:rFonts w:ascii="Arial-BoldMT" w:hAnsi="Arial-BoldMT" w:cs="Arial-BoldMT"/>
          <w:b/>
          <w:bCs/>
        </w:rPr>
        <w:t>9.4.2.3 Supported Rates and BSS Membership Selectors element</w:t>
      </w:r>
    </w:p>
    <w:p w14:paraId="10D832FD" w14:textId="7D6C363B" w:rsidR="005C7B67" w:rsidRPr="00757682" w:rsidRDefault="005C7B67" w:rsidP="005C7B67">
      <w:pPr>
        <w:pStyle w:val="T"/>
        <w:suppressAutoHyphens/>
        <w:spacing w:after="0" w:line="240" w:lineRule="auto"/>
        <w:rPr>
          <w:b/>
          <w:bCs/>
          <w:i/>
          <w:iCs/>
        </w:rPr>
      </w:pPr>
      <w:r w:rsidRPr="00757682">
        <w:rPr>
          <w:b/>
          <w:bCs/>
          <w:i/>
          <w:iCs/>
          <w:highlight w:val="yellow"/>
        </w:rPr>
        <w:t xml:space="preserve">TGbe Editor: Please change </w:t>
      </w:r>
      <w:r>
        <w:rPr>
          <w:b/>
          <w:bCs/>
          <w:i/>
          <w:iCs/>
          <w:highlight w:val="yellow"/>
        </w:rPr>
        <w:t>Table</w:t>
      </w:r>
      <w:r w:rsidRPr="00757682">
        <w:rPr>
          <w:b/>
          <w:bCs/>
          <w:i/>
          <w:iCs/>
          <w:highlight w:val="yellow"/>
        </w:rPr>
        <w:t xml:space="preserve"> 9-</w:t>
      </w:r>
      <w:r>
        <w:rPr>
          <w:b/>
          <w:bCs/>
          <w:i/>
          <w:iCs/>
          <w:highlight w:val="yellow"/>
        </w:rPr>
        <w:t>129</w:t>
      </w:r>
      <w:r w:rsidRPr="00757682">
        <w:rPr>
          <w:b/>
          <w:bCs/>
          <w:i/>
          <w:iCs/>
          <w:highlight w:val="yellow"/>
        </w:rPr>
        <w:t xml:space="preserve"> as </w:t>
      </w:r>
      <w:r>
        <w:rPr>
          <w:b/>
          <w:bCs/>
          <w:i/>
          <w:iCs/>
          <w:highlight w:val="yellow"/>
        </w:rPr>
        <w:t>shown below</w:t>
      </w:r>
      <w:r w:rsidRPr="00757682">
        <w:rPr>
          <w:b/>
          <w:bCs/>
          <w:i/>
          <w:iCs/>
          <w:highlight w:val="yellow"/>
        </w:rPr>
        <w:t>:</w:t>
      </w:r>
      <w:r w:rsidRPr="00757682">
        <w:rPr>
          <w:b/>
          <w:i/>
          <w:iCs/>
          <w:highlight w:val="yellow"/>
        </w:rPr>
        <w:t xml:space="preserve"> </w:t>
      </w:r>
      <w:r>
        <w:rPr>
          <w:b/>
          <w:i/>
          <w:iCs/>
          <w:highlight w:val="yellow"/>
        </w:rPr>
        <w:t>(#2065, 4285)</w:t>
      </w:r>
    </w:p>
    <w:p w14:paraId="41E532BC" w14:textId="77777777" w:rsidR="005C7B67" w:rsidRDefault="005C7B67" w:rsidP="00484901">
      <w:pPr>
        <w:pStyle w:val="T"/>
        <w:suppressAutoHyphens/>
        <w:spacing w:after="0" w:line="240" w:lineRule="auto"/>
        <w:rPr>
          <w:rFonts w:ascii="Arial-BoldMT" w:hAnsi="Arial-BoldMT" w:cs="Arial-BoldMT"/>
          <w:b/>
          <w:bCs/>
        </w:rPr>
      </w:pPr>
    </w:p>
    <w:p w14:paraId="2B0DC809" w14:textId="3CE0F75F" w:rsidR="005C7B67" w:rsidRDefault="005C7B67" w:rsidP="00484901">
      <w:pPr>
        <w:pStyle w:val="T"/>
        <w:suppressAutoHyphens/>
        <w:spacing w:after="0" w:line="240" w:lineRule="auto"/>
        <w:rPr>
          <w:bCs/>
        </w:rPr>
      </w:pPr>
      <w:r>
        <w:rPr>
          <w:rFonts w:ascii="Arial,Bold" w:eastAsia="Arial,Bold" w:cs="Arial,Bold"/>
          <w:b/>
          <w:bCs/>
        </w:rPr>
        <w:t>Table 9-129</w:t>
      </w:r>
      <w:r>
        <w:rPr>
          <w:rFonts w:ascii="Arial,Bold" w:eastAsia="Arial,Bold" w:cs="Arial,Bold" w:hint="eastAsia"/>
          <w:b/>
          <w:bCs/>
        </w:rPr>
        <w:t>—</w:t>
      </w:r>
      <w:r>
        <w:rPr>
          <w:rFonts w:ascii="Arial,Bold" w:eastAsia="Arial,Bold" w:cs="Arial,Bold"/>
          <w:b/>
          <w:bCs/>
        </w:rPr>
        <w:t>BSS membership selector value encoding</w:t>
      </w:r>
    </w:p>
    <w:tbl>
      <w:tblPr>
        <w:tblStyle w:val="TableGrid"/>
        <w:tblW w:w="0" w:type="auto"/>
        <w:tblLook w:val="04A0" w:firstRow="1" w:lastRow="0" w:firstColumn="1" w:lastColumn="0" w:noHBand="0" w:noVBand="1"/>
      </w:tblPr>
      <w:tblGrid>
        <w:gridCol w:w="1435"/>
        <w:gridCol w:w="2250"/>
        <w:gridCol w:w="5665"/>
      </w:tblGrid>
      <w:tr w:rsidR="005C7B67" w14:paraId="6C60058F" w14:textId="77777777" w:rsidTr="005C7B67">
        <w:tc>
          <w:tcPr>
            <w:tcW w:w="1435" w:type="dxa"/>
          </w:tcPr>
          <w:p w14:paraId="7F736EE1" w14:textId="1CFA3E92" w:rsidR="005C7B67" w:rsidRDefault="005C7B67" w:rsidP="00484901">
            <w:pPr>
              <w:pStyle w:val="T"/>
              <w:suppressAutoHyphens/>
              <w:spacing w:after="0" w:line="240" w:lineRule="auto"/>
              <w:rPr>
                <w:bCs/>
              </w:rPr>
            </w:pPr>
            <w:ins w:id="0" w:author="Liwen Chu" w:date="2022-03-28T13:42:00Z">
              <w:r>
                <w:rPr>
                  <w:bCs/>
                </w:rPr>
                <w:t>ANA</w:t>
              </w:r>
            </w:ins>
          </w:p>
        </w:tc>
        <w:tc>
          <w:tcPr>
            <w:tcW w:w="2250" w:type="dxa"/>
          </w:tcPr>
          <w:p w14:paraId="0A71AF98" w14:textId="62D50775" w:rsidR="005C7B67" w:rsidRDefault="005C7B67" w:rsidP="00484901">
            <w:pPr>
              <w:pStyle w:val="T"/>
              <w:suppressAutoHyphens/>
              <w:spacing w:after="0" w:line="240" w:lineRule="auto"/>
              <w:rPr>
                <w:bCs/>
              </w:rPr>
            </w:pPr>
            <w:ins w:id="1" w:author="Liwen Chu" w:date="2022-03-28T13:42:00Z">
              <w:r>
                <w:rPr>
                  <w:bCs/>
                </w:rPr>
                <w:t>EHT PHY</w:t>
              </w:r>
            </w:ins>
          </w:p>
        </w:tc>
        <w:tc>
          <w:tcPr>
            <w:tcW w:w="5665" w:type="dxa"/>
          </w:tcPr>
          <w:p w14:paraId="466A0574" w14:textId="387888CC" w:rsidR="005C7B67" w:rsidRDefault="005C7B67" w:rsidP="005C7B67">
            <w:pPr>
              <w:autoSpaceDE w:val="0"/>
              <w:autoSpaceDN w:val="0"/>
              <w:adjustRightInd w:val="0"/>
              <w:jc w:val="left"/>
              <w:rPr>
                <w:bCs/>
              </w:rPr>
            </w:pPr>
            <w:ins w:id="2" w:author="Liwen Chu" w:date="2022-03-28T13:42:00Z">
              <w:r>
                <w:rPr>
                  <w:rFonts w:ascii="TimesNewRomanPSMT" w:hAnsi="TimesNewRomanPSMT" w:cs="TimesNewRomanPSMT"/>
                  <w:sz w:val="18"/>
                  <w:szCs w:val="18"/>
                  <w:lang w:val="en-US"/>
                </w:rPr>
                <w:t xml:space="preserve">Support for the mandatory features of Clause </w:t>
              </w:r>
            </w:ins>
            <w:ins w:id="3" w:author="Liwen Chu" w:date="2022-03-28T13:44:00Z">
              <w:r w:rsidRPr="005C7B67">
                <w:rPr>
                  <w:sz w:val="18"/>
                  <w:szCs w:val="18"/>
                </w:rPr>
                <w:t>36</w:t>
              </w:r>
              <w:r w:rsidRPr="005C7B67">
                <w:rPr>
                  <w:sz w:val="18"/>
                  <w:szCs w:val="18"/>
                </w:rPr>
                <w:t xml:space="preserve"> (</w:t>
              </w:r>
              <w:r w:rsidRPr="005C7B67">
                <w:rPr>
                  <w:sz w:val="18"/>
                  <w:szCs w:val="18"/>
                </w:rPr>
                <w:t xml:space="preserve"> Extremely high throughput (EHT) PHY specification</w:t>
              </w:r>
              <w:r w:rsidRPr="005C7B67">
                <w:rPr>
                  <w:sz w:val="18"/>
                  <w:szCs w:val="18"/>
                </w:rPr>
                <w:t>)</w:t>
              </w:r>
            </w:ins>
            <w:ins w:id="4" w:author="Liwen Chu" w:date="2022-03-28T13:42:00Z">
              <w:r>
                <w:rPr>
                  <w:rFonts w:ascii="TimesNewRomanPSMT" w:hAnsi="TimesNewRomanPSMT" w:cs="TimesNewRomanPSMT"/>
                  <w:sz w:val="18"/>
                  <w:szCs w:val="18"/>
                  <w:lang w:val="en-US"/>
                </w:rPr>
                <w:t xml:space="preserve"> is required in order to join the BSS that</w:t>
              </w:r>
            </w:ins>
            <w:ins w:id="5" w:author="Liwen Chu" w:date="2022-03-28T13:44:00Z">
              <w:r>
                <w:rPr>
                  <w:rFonts w:ascii="TimesNewRomanPSMT" w:hAnsi="TimesNewRomanPSMT" w:cs="TimesNewRomanPSMT"/>
                  <w:sz w:val="18"/>
                  <w:szCs w:val="18"/>
                  <w:lang w:val="en-US"/>
                </w:rPr>
                <w:t xml:space="preserve"> </w:t>
              </w:r>
            </w:ins>
            <w:ins w:id="6" w:author="Liwen Chu" w:date="2022-03-28T13:42:00Z">
              <w:r>
                <w:rPr>
                  <w:rFonts w:ascii="TimesNewRomanPSMT" w:hAnsi="TimesNewRomanPSMT" w:cs="TimesNewRomanPSMT"/>
                  <w:sz w:val="18"/>
                  <w:szCs w:val="18"/>
                  <w:lang w:val="en-US"/>
                </w:rPr>
                <w:t>was the source of the Supported Rates and BSS Membership Selectors</w:t>
              </w:r>
            </w:ins>
            <w:ins w:id="7" w:author="Liwen Chu" w:date="2022-03-28T13:44:00Z">
              <w:r>
                <w:rPr>
                  <w:rFonts w:ascii="TimesNewRomanPSMT" w:hAnsi="TimesNewRomanPSMT" w:cs="TimesNewRomanPSMT"/>
                  <w:sz w:val="18"/>
                  <w:szCs w:val="18"/>
                  <w:lang w:val="en-US"/>
                </w:rPr>
                <w:t xml:space="preserve"> </w:t>
              </w:r>
            </w:ins>
            <w:ins w:id="8" w:author="Liwen Chu" w:date="2022-03-28T13:42:00Z">
              <w:r>
                <w:rPr>
                  <w:rFonts w:ascii="TimesNewRomanPSMT" w:hAnsi="TimesNewRomanPSMT" w:cs="TimesNewRomanPSMT"/>
                  <w:sz w:val="18"/>
                  <w:szCs w:val="18"/>
                  <w:lang w:val="en-US"/>
                </w:rPr>
                <w:t>element or Extended Supported Rates and BSS Membership</w:t>
              </w:r>
              <w:r>
                <w:rPr>
                  <w:rFonts w:ascii="TimesNewRomanPSMT" w:hAnsi="TimesNewRomanPSMT" w:cs="TimesNewRomanPSMT"/>
                  <w:sz w:val="18"/>
                  <w:szCs w:val="18"/>
                  <w:lang w:val="en-US"/>
                </w:rPr>
                <w:t xml:space="preserve"> </w:t>
              </w:r>
              <w:r>
                <w:rPr>
                  <w:rFonts w:ascii="TimesNewRomanPSMT" w:hAnsi="TimesNewRomanPSMT" w:cs="TimesNewRomanPSMT"/>
                  <w:sz w:val="18"/>
                  <w:szCs w:val="18"/>
                  <w:lang w:val="en-US"/>
                </w:rPr>
                <w:t>Selectors element containing this value.</w:t>
              </w:r>
            </w:ins>
          </w:p>
        </w:tc>
      </w:tr>
    </w:tbl>
    <w:p w14:paraId="7562EC19" w14:textId="77777777" w:rsidR="005C7B67" w:rsidRDefault="005C7B67" w:rsidP="00484901">
      <w:pPr>
        <w:pStyle w:val="T"/>
        <w:suppressAutoHyphens/>
        <w:spacing w:after="0" w:line="240" w:lineRule="auto"/>
        <w:rPr>
          <w:bCs/>
        </w:rPr>
      </w:pPr>
    </w:p>
    <w:p w14:paraId="2E62C456" w14:textId="735545A9" w:rsidR="00C05976" w:rsidRDefault="00C05976" w:rsidP="00484901">
      <w:pPr>
        <w:pStyle w:val="T"/>
        <w:suppressAutoHyphens/>
        <w:spacing w:after="0" w:line="240" w:lineRule="auto"/>
        <w:rPr>
          <w:b/>
          <w:bCs/>
        </w:rPr>
      </w:pPr>
      <w:r>
        <w:rPr>
          <w:b/>
          <w:bCs/>
        </w:rPr>
        <w:t>9.4.2.311 EHT Operation element</w:t>
      </w:r>
    </w:p>
    <w:p w14:paraId="295E584F" w14:textId="236EA88A" w:rsidR="00757682" w:rsidRDefault="00757682" w:rsidP="00484901">
      <w:pPr>
        <w:pStyle w:val="T"/>
        <w:suppressAutoHyphens/>
        <w:spacing w:after="0" w:line="240" w:lineRule="auto"/>
        <w:rPr>
          <w:b/>
          <w:bCs/>
        </w:rPr>
      </w:pPr>
    </w:p>
    <w:p w14:paraId="674487CD" w14:textId="4B1AC33A" w:rsidR="00757682" w:rsidRDefault="00757682" w:rsidP="00484901">
      <w:pPr>
        <w:pStyle w:val="T"/>
        <w:suppressAutoHyphens/>
        <w:spacing w:after="0" w:line="240" w:lineRule="auto"/>
        <w:rPr>
          <w:b/>
          <w:bCs/>
        </w:rPr>
      </w:pPr>
    </w:p>
    <w:p w14:paraId="5CC0564B" w14:textId="772F19D1" w:rsidR="00757682" w:rsidRPr="00757682" w:rsidRDefault="00757682" w:rsidP="00484901">
      <w:pPr>
        <w:pStyle w:val="T"/>
        <w:suppressAutoHyphens/>
        <w:spacing w:after="0" w:line="240" w:lineRule="auto"/>
        <w:rPr>
          <w:b/>
          <w:bCs/>
          <w:i/>
          <w:iCs/>
        </w:rPr>
      </w:pPr>
      <w:r w:rsidRPr="00757682">
        <w:rPr>
          <w:b/>
          <w:bCs/>
          <w:i/>
          <w:iCs/>
          <w:highlight w:val="yellow"/>
        </w:rPr>
        <w:t xml:space="preserve">TGbe Editor: Please change </w:t>
      </w:r>
      <w:proofErr w:type="spellStart"/>
      <w:r w:rsidRPr="00757682">
        <w:rPr>
          <w:b/>
          <w:bCs/>
          <w:i/>
          <w:iCs/>
          <w:highlight w:val="yellow"/>
        </w:rPr>
        <w:t>Figre</w:t>
      </w:r>
      <w:proofErr w:type="spellEnd"/>
      <w:r w:rsidRPr="00757682">
        <w:rPr>
          <w:b/>
          <w:bCs/>
          <w:i/>
          <w:iCs/>
          <w:highlight w:val="yellow"/>
        </w:rPr>
        <w:t xml:space="preserve"> 9-1002a as </w:t>
      </w:r>
      <w:r>
        <w:rPr>
          <w:b/>
          <w:bCs/>
          <w:i/>
          <w:iCs/>
          <w:highlight w:val="yellow"/>
        </w:rPr>
        <w:t>shown below</w:t>
      </w:r>
      <w:r w:rsidRPr="00757682">
        <w:rPr>
          <w:b/>
          <w:bCs/>
          <w:i/>
          <w:iCs/>
          <w:highlight w:val="yellow"/>
        </w:rPr>
        <w:t>:</w:t>
      </w:r>
      <w:r w:rsidRPr="00757682">
        <w:rPr>
          <w:b/>
          <w:i/>
          <w:iCs/>
          <w:highlight w:val="yellow"/>
        </w:rPr>
        <w:t xml:space="preserve"> </w:t>
      </w:r>
      <w:ins w:id="9" w:author="Liwen Chu" w:date="2021-12-27T15:58:00Z">
        <w:r>
          <w:rPr>
            <w:b/>
            <w:i/>
            <w:iCs/>
            <w:highlight w:val="yellow"/>
          </w:rPr>
          <w:t>(#2065</w:t>
        </w:r>
      </w:ins>
      <w:ins w:id="10" w:author="Liwen Chu" w:date="2022-01-03T13:47:00Z">
        <w:r>
          <w:rPr>
            <w:b/>
            <w:i/>
            <w:iCs/>
            <w:highlight w:val="yellow"/>
          </w:rPr>
          <w:t>, 4285</w:t>
        </w:r>
      </w:ins>
      <w:ins w:id="11" w:author="Liwen Chu" w:date="2021-12-27T15:58:00Z">
        <w:r>
          <w:rPr>
            <w:b/>
            <w:i/>
            <w:iCs/>
            <w:highlight w:val="yellow"/>
          </w:rPr>
          <w:t>)</w:t>
        </w:r>
      </w:ins>
    </w:p>
    <w:p w14:paraId="55905D5D" w14:textId="77777777" w:rsidR="00757682" w:rsidRDefault="00757682" w:rsidP="00484901">
      <w:pPr>
        <w:pStyle w:val="T"/>
        <w:suppressAutoHyphens/>
        <w:spacing w:after="0" w:line="240" w:lineRule="auto"/>
        <w:rPr>
          <w:bCs/>
        </w:rPr>
      </w:pPr>
    </w:p>
    <w:tbl>
      <w:tblPr>
        <w:tblW w:w="0" w:type="auto"/>
        <w:tblInd w:w="2218" w:type="dxa"/>
        <w:tblLayout w:type="fixed"/>
        <w:tblCellMar>
          <w:left w:w="0" w:type="dxa"/>
          <w:right w:w="0" w:type="dxa"/>
        </w:tblCellMar>
        <w:tblLook w:val="0000" w:firstRow="0" w:lastRow="0" w:firstColumn="0" w:lastColumn="0" w:noHBand="0" w:noVBand="0"/>
        <w:tblPrChange w:id="12" w:author="Liwen Chu" w:date="2022-03-28T11:35:00Z">
          <w:tblPr>
            <w:tblW w:w="0" w:type="auto"/>
            <w:tblInd w:w="2218" w:type="dxa"/>
            <w:tblLayout w:type="fixed"/>
            <w:tblCellMar>
              <w:left w:w="0" w:type="dxa"/>
              <w:right w:w="0" w:type="dxa"/>
            </w:tblCellMar>
            <w:tblLook w:val="0000" w:firstRow="0" w:lastRow="0" w:firstColumn="0" w:lastColumn="0" w:noHBand="0" w:noVBand="0"/>
          </w:tblPr>
        </w:tblPrChange>
      </w:tblPr>
      <w:tblGrid>
        <w:gridCol w:w="1400"/>
        <w:gridCol w:w="1399"/>
        <w:gridCol w:w="1400"/>
        <w:gridCol w:w="1400"/>
        <w:gridCol w:w="1399"/>
        <w:gridCol w:w="1399"/>
        <w:tblGridChange w:id="13">
          <w:tblGrid>
            <w:gridCol w:w="1400"/>
            <w:gridCol w:w="1399"/>
            <w:gridCol w:w="1400"/>
            <w:gridCol w:w="1400"/>
            <w:gridCol w:w="1399"/>
            <w:gridCol w:w="1399"/>
          </w:tblGrid>
        </w:tblGridChange>
      </w:tblGrid>
      <w:tr w:rsidR="00757682" w14:paraId="765E9F84" w14:textId="77777777" w:rsidTr="00757682">
        <w:tblPrEx>
          <w:tblCellMar>
            <w:top w:w="0" w:type="dxa"/>
            <w:left w:w="0" w:type="dxa"/>
            <w:bottom w:w="0" w:type="dxa"/>
            <w:right w:w="0" w:type="dxa"/>
          </w:tblCellMar>
          <w:tblPrExChange w:id="14" w:author="Liwen Chu" w:date="2022-03-28T11:35:00Z">
            <w:tblPrEx>
              <w:tblCellMar>
                <w:top w:w="0" w:type="dxa"/>
                <w:left w:w="0" w:type="dxa"/>
                <w:bottom w:w="0" w:type="dxa"/>
                <w:right w:w="0" w:type="dxa"/>
              </w:tblCellMar>
            </w:tblPrEx>
          </w:tblPrExChange>
        </w:tblPrEx>
        <w:trPr>
          <w:trHeight w:val="550"/>
          <w:trPrChange w:id="15" w:author="Liwen Chu" w:date="2022-03-28T11:35:00Z">
            <w:trPr>
              <w:trHeight w:val="550"/>
            </w:trPr>
          </w:trPrChange>
        </w:trPr>
        <w:tc>
          <w:tcPr>
            <w:tcW w:w="1400" w:type="dxa"/>
            <w:tcBorders>
              <w:top w:val="single" w:sz="12" w:space="0" w:color="000000"/>
              <w:left w:val="single" w:sz="12" w:space="0" w:color="000000"/>
              <w:bottom w:val="single" w:sz="12" w:space="0" w:color="000000"/>
              <w:right w:val="single" w:sz="12" w:space="0" w:color="000000"/>
            </w:tcBorders>
            <w:tcPrChange w:id="16" w:author="Liwen Chu" w:date="2022-03-28T11:35:00Z">
              <w:tcPr>
                <w:tcW w:w="1400" w:type="dxa"/>
                <w:tcBorders>
                  <w:top w:val="single" w:sz="12" w:space="0" w:color="000000"/>
                  <w:left w:val="single" w:sz="12" w:space="0" w:color="000000"/>
                  <w:bottom w:val="single" w:sz="12" w:space="0" w:color="000000"/>
                  <w:right w:val="single" w:sz="12" w:space="0" w:color="000000"/>
                </w:tcBorders>
              </w:tcPr>
            </w:tcPrChange>
          </w:tcPr>
          <w:p w14:paraId="438788D3" w14:textId="77777777" w:rsidR="00757682" w:rsidRDefault="00757682" w:rsidP="001D5106">
            <w:pPr>
              <w:pStyle w:val="TableParagraph"/>
              <w:kinsoku w:val="0"/>
              <w:overflowPunct w:val="0"/>
              <w:spacing w:before="8"/>
              <w:rPr>
                <w:sz w:val="15"/>
                <w:szCs w:val="15"/>
              </w:rPr>
            </w:pPr>
          </w:p>
          <w:p w14:paraId="4198E5D0" w14:textId="77777777" w:rsidR="00757682" w:rsidRDefault="00757682" w:rsidP="001D5106">
            <w:pPr>
              <w:pStyle w:val="TableParagraph"/>
              <w:kinsoku w:val="0"/>
              <w:overflowPunct w:val="0"/>
              <w:ind w:left="301"/>
              <w:rPr>
                <w:rFonts w:ascii="Arial" w:hAnsi="Arial" w:cs="Arial"/>
                <w:sz w:val="16"/>
                <w:szCs w:val="16"/>
              </w:rPr>
            </w:pPr>
            <w:r>
              <w:rPr>
                <w:rFonts w:ascii="Arial" w:hAnsi="Arial" w:cs="Arial"/>
                <w:sz w:val="16"/>
                <w:szCs w:val="16"/>
              </w:rPr>
              <w:t>Element ID</w:t>
            </w:r>
          </w:p>
        </w:tc>
        <w:tc>
          <w:tcPr>
            <w:tcW w:w="1399" w:type="dxa"/>
            <w:tcBorders>
              <w:top w:val="single" w:sz="12" w:space="0" w:color="000000"/>
              <w:left w:val="single" w:sz="12" w:space="0" w:color="000000"/>
              <w:bottom w:val="single" w:sz="12" w:space="0" w:color="000000"/>
              <w:right w:val="single" w:sz="12" w:space="0" w:color="000000"/>
            </w:tcBorders>
            <w:tcPrChange w:id="17" w:author="Liwen Chu" w:date="2022-03-28T11:35:00Z">
              <w:tcPr>
                <w:tcW w:w="1399" w:type="dxa"/>
                <w:tcBorders>
                  <w:top w:val="single" w:sz="12" w:space="0" w:color="000000"/>
                  <w:left w:val="single" w:sz="12" w:space="0" w:color="000000"/>
                  <w:bottom w:val="single" w:sz="12" w:space="0" w:color="000000"/>
                  <w:right w:val="single" w:sz="12" w:space="0" w:color="000000"/>
                </w:tcBorders>
              </w:tcPr>
            </w:tcPrChange>
          </w:tcPr>
          <w:p w14:paraId="21B52A44" w14:textId="77777777" w:rsidR="00757682" w:rsidRDefault="00757682" w:rsidP="001D5106">
            <w:pPr>
              <w:pStyle w:val="TableParagraph"/>
              <w:kinsoku w:val="0"/>
              <w:overflowPunct w:val="0"/>
              <w:spacing w:before="8"/>
              <w:rPr>
                <w:sz w:val="15"/>
                <w:szCs w:val="15"/>
              </w:rPr>
            </w:pPr>
          </w:p>
          <w:p w14:paraId="3E23340B" w14:textId="77777777" w:rsidR="00757682" w:rsidRDefault="00757682" w:rsidP="001D5106">
            <w:pPr>
              <w:pStyle w:val="TableParagraph"/>
              <w:kinsoku w:val="0"/>
              <w:overflowPunct w:val="0"/>
              <w:ind w:left="452"/>
              <w:rPr>
                <w:rFonts w:ascii="Arial" w:hAnsi="Arial" w:cs="Arial"/>
                <w:sz w:val="16"/>
                <w:szCs w:val="16"/>
              </w:rPr>
            </w:pPr>
            <w:r>
              <w:rPr>
                <w:rFonts w:ascii="Arial" w:hAnsi="Arial" w:cs="Arial"/>
                <w:sz w:val="16"/>
                <w:szCs w:val="16"/>
              </w:rPr>
              <w:t>Length</w:t>
            </w:r>
          </w:p>
        </w:tc>
        <w:tc>
          <w:tcPr>
            <w:tcW w:w="1400" w:type="dxa"/>
            <w:tcBorders>
              <w:top w:val="single" w:sz="12" w:space="0" w:color="000000"/>
              <w:left w:val="single" w:sz="12" w:space="0" w:color="000000"/>
              <w:bottom w:val="single" w:sz="12" w:space="0" w:color="000000"/>
              <w:right w:val="single" w:sz="12" w:space="0" w:color="000000"/>
            </w:tcBorders>
            <w:tcPrChange w:id="18" w:author="Liwen Chu" w:date="2022-03-28T11:35:00Z">
              <w:tcPr>
                <w:tcW w:w="1400" w:type="dxa"/>
                <w:tcBorders>
                  <w:top w:val="single" w:sz="12" w:space="0" w:color="000000"/>
                  <w:left w:val="single" w:sz="12" w:space="0" w:color="000000"/>
                  <w:bottom w:val="single" w:sz="12" w:space="0" w:color="000000"/>
                  <w:right w:val="single" w:sz="12" w:space="0" w:color="000000"/>
                </w:tcBorders>
              </w:tcPr>
            </w:tcPrChange>
          </w:tcPr>
          <w:p w14:paraId="67904C75" w14:textId="77777777" w:rsidR="00757682" w:rsidRDefault="00757682" w:rsidP="001D5106">
            <w:pPr>
              <w:pStyle w:val="TableParagraph"/>
              <w:kinsoku w:val="0"/>
              <w:overflowPunct w:val="0"/>
              <w:spacing w:before="120" w:line="208" w:lineRule="auto"/>
              <w:ind w:left="346" w:right="265" w:hanging="45"/>
              <w:rPr>
                <w:rFonts w:ascii="Arial" w:hAnsi="Arial" w:cs="Arial"/>
                <w:sz w:val="16"/>
                <w:szCs w:val="16"/>
              </w:rPr>
            </w:pPr>
            <w:r>
              <w:rPr>
                <w:rFonts w:ascii="Arial" w:hAnsi="Arial" w:cs="Arial"/>
                <w:spacing w:val="-1"/>
                <w:sz w:val="16"/>
                <w:szCs w:val="16"/>
              </w:rPr>
              <w:t xml:space="preserve">Element </w:t>
            </w:r>
            <w:r>
              <w:rPr>
                <w:rFonts w:ascii="Arial" w:hAnsi="Arial" w:cs="Arial"/>
                <w:sz w:val="16"/>
                <w:szCs w:val="16"/>
              </w:rPr>
              <w:t>ID</w:t>
            </w:r>
            <w:r>
              <w:rPr>
                <w:rFonts w:ascii="Arial" w:hAnsi="Arial" w:cs="Arial"/>
                <w:spacing w:val="-42"/>
                <w:sz w:val="16"/>
                <w:szCs w:val="16"/>
              </w:rPr>
              <w:t xml:space="preserve"> </w:t>
            </w:r>
            <w:r>
              <w:rPr>
                <w:rFonts w:ascii="Arial" w:hAnsi="Arial" w:cs="Arial"/>
                <w:sz w:val="16"/>
                <w:szCs w:val="16"/>
              </w:rPr>
              <w:t>Extension</w:t>
            </w:r>
          </w:p>
        </w:tc>
        <w:tc>
          <w:tcPr>
            <w:tcW w:w="1400" w:type="dxa"/>
            <w:tcBorders>
              <w:top w:val="single" w:sz="12" w:space="0" w:color="000000"/>
              <w:left w:val="single" w:sz="12" w:space="0" w:color="000000"/>
              <w:bottom w:val="single" w:sz="12" w:space="0" w:color="000000"/>
              <w:right w:val="single" w:sz="12" w:space="0" w:color="000000"/>
            </w:tcBorders>
            <w:tcPrChange w:id="19" w:author="Liwen Chu" w:date="2022-03-28T11:35:00Z">
              <w:tcPr>
                <w:tcW w:w="1400" w:type="dxa"/>
                <w:tcBorders>
                  <w:top w:val="single" w:sz="12" w:space="0" w:color="000000"/>
                  <w:left w:val="single" w:sz="12" w:space="0" w:color="000000"/>
                  <w:bottom w:val="single" w:sz="12" w:space="0" w:color="000000"/>
                  <w:right w:val="single" w:sz="12" w:space="0" w:color="000000"/>
                </w:tcBorders>
              </w:tcPr>
            </w:tcPrChange>
          </w:tcPr>
          <w:p w14:paraId="25D202C4" w14:textId="77777777" w:rsidR="00757682" w:rsidRDefault="00757682" w:rsidP="001D5106">
            <w:pPr>
              <w:pStyle w:val="TableParagraph"/>
              <w:kinsoku w:val="0"/>
              <w:overflowPunct w:val="0"/>
              <w:spacing w:before="120" w:line="208" w:lineRule="auto"/>
              <w:ind w:left="284" w:right="119" w:hanging="121"/>
              <w:rPr>
                <w:rFonts w:ascii="Arial" w:hAnsi="Arial" w:cs="Arial"/>
                <w:sz w:val="16"/>
                <w:szCs w:val="16"/>
              </w:rPr>
            </w:pPr>
            <w:r>
              <w:rPr>
                <w:rFonts w:ascii="Arial" w:hAnsi="Arial" w:cs="Arial"/>
                <w:sz w:val="16"/>
                <w:szCs w:val="16"/>
              </w:rPr>
              <w:t>EHT Operation</w:t>
            </w:r>
            <w:r>
              <w:rPr>
                <w:rFonts w:ascii="Arial" w:hAnsi="Arial" w:cs="Arial"/>
                <w:spacing w:val="-42"/>
                <w:sz w:val="16"/>
                <w:szCs w:val="16"/>
              </w:rPr>
              <w:t xml:space="preserve"> </w:t>
            </w:r>
            <w:r>
              <w:rPr>
                <w:rFonts w:ascii="Arial" w:hAnsi="Arial" w:cs="Arial"/>
                <w:sz w:val="16"/>
                <w:szCs w:val="16"/>
              </w:rPr>
              <w:t>Parameters</w:t>
            </w:r>
          </w:p>
        </w:tc>
        <w:tc>
          <w:tcPr>
            <w:tcW w:w="1399" w:type="dxa"/>
            <w:tcBorders>
              <w:top w:val="single" w:sz="12" w:space="0" w:color="000000"/>
              <w:left w:val="single" w:sz="12" w:space="0" w:color="000000"/>
              <w:bottom w:val="single" w:sz="12" w:space="0" w:color="000000"/>
              <w:right w:val="single" w:sz="12" w:space="0" w:color="000000"/>
            </w:tcBorders>
            <w:tcPrChange w:id="20" w:author="Liwen Chu" w:date="2022-03-28T11:35:00Z">
              <w:tcPr>
                <w:tcW w:w="1399" w:type="dxa"/>
                <w:tcBorders>
                  <w:top w:val="single" w:sz="12" w:space="0" w:color="000000"/>
                  <w:left w:val="single" w:sz="12" w:space="0" w:color="000000"/>
                  <w:bottom w:val="single" w:sz="12" w:space="0" w:color="000000"/>
                  <w:right w:val="single" w:sz="12" w:space="0" w:color="000000"/>
                </w:tcBorders>
              </w:tcPr>
            </w:tcPrChange>
          </w:tcPr>
          <w:p w14:paraId="342C53D5" w14:textId="7F851771" w:rsidR="00757682" w:rsidRDefault="00757682" w:rsidP="001D5106">
            <w:pPr>
              <w:pStyle w:val="TableParagraph"/>
              <w:kinsoku w:val="0"/>
              <w:overflowPunct w:val="0"/>
              <w:spacing w:before="120" w:line="208" w:lineRule="auto"/>
              <w:ind w:left="291" w:right="117" w:hanging="134"/>
              <w:rPr>
                <w:ins w:id="21" w:author="Liwen Chu" w:date="2022-03-28T11:35:00Z"/>
                <w:rFonts w:ascii="Arial" w:hAnsi="Arial" w:cs="Arial"/>
                <w:sz w:val="16"/>
                <w:szCs w:val="16"/>
              </w:rPr>
            </w:pPr>
            <w:ins w:id="22" w:author="Liwen Chu" w:date="2022-03-28T11:35:00Z">
              <w:r>
                <w:rPr>
                  <w:rFonts w:ascii="Arial" w:hAnsi="Arial" w:cs="Arial"/>
                  <w:sz w:val="16"/>
                  <w:szCs w:val="16"/>
                </w:rPr>
                <w:t xml:space="preserve">Basic EHT-MCS </w:t>
              </w:r>
            </w:ins>
            <w:ins w:id="23" w:author="Liwen Chu" w:date="2022-03-28T11:39:00Z">
              <w:r>
                <w:rPr>
                  <w:rFonts w:ascii="Arial" w:hAnsi="Arial" w:cs="Arial"/>
                  <w:sz w:val="16"/>
                  <w:szCs w:val="16"/>
                </w:rPr>
                <w:t>A</w:t>
              </w:r>
            </w:ins>
            <w:ins w:id="24" w:author="Liwen Chu" w:date="2022-03-28T11:35:00Z">
              <w:r>
                <w:rPr>
                  <w:rFonts w:ascii="Arial" w:hAnsi="Arial" w:cs="Arial"/>
                  <w:sz w:val="16"/>
                  <w:szCs w:val="16"/>
                </w:rPr>
                <w:t xml:space="preserve">nd </w:t>
              </w:r>
              <w:proofErr w:type="spellStart"/>
              <w:r>
                <w:rPr>
                  <w:rFonts w:ascii="Arial" w:hAnsi="Arial" w:cs="Arial"/>
                  <w:sz w:val="16"/>
                  <w:szCs w:val="16"/>
                </w:rPr>
                <w:t>Nss</w:t>
              </w:r>
              <w:proofErr w:type="spellEnd"/>
              <w:r>
                <w:rPr>
                  <w:rFonts w:ascii="Arial" w:hAnsi="Arial" w:cs="Arial"/>
                  <w:sz w:val="16"/>
                  <w:szCs w:val="16"/>
                </w:rPr>
                <w:t xml:space="preserve"> Set</w:t>
              </w:r>
            </w:ins>
          </w:p>
        </w:tc>
        <w:tc>
          <w:tcPr>
            <w:tcW w:w="1399" w:type="dxa"/>
            <w:tcBorders>
              <w:top w:val="single" w:sz="12" w:space="0" w:color="000000"/>
              <w:left w:val="single" w:sz="12" w:space="0" w:color="000000"/>
              <w:bottom w:val="single" w:sz="12" w:space="0" w:color="000000"/>
              <w:right w:val="single" w:sz="18" w:space="0" w:color="000000"/>
            </w:tcBorders>
            <w:tcPrChange w:id="25" w:author="Liwen Chu" w:date="2022-03-28T11:35:00Z">
              <w:tcPr>
                <w:tcW w:w="1399" w:type="dxa"/>
                <w:tcBorders>
                  <w:top w:val="single" w:sz="12" w:space="0" w:color="000000"/>
                  <w:left w:val="single" w:sz="12" w:space="0" w:color="000000"/>
                  <w:bottom w:val="single" w:sz="12" w:space="0" w:color="000000"/>
                  <w:right w:val="single" w:sz="18" w:space="0" w:color="000000"/>
                </w:tcBorders>
              </w:tcPr>
            </w:tcPrChange>
          </w:tcPr>
          <w:p w14:paraId="04C0E004" w14:textId="5BC1C841" w:rsidR="00757682" w:rsidRDefault="00757682" w:rsidP="001D5106">
            <w:pPr>
              <w:pStyle w:val="TableParagraph"/>
              <w:kinsoku w:val="0"/>
              <w:overflowPunct w:val="0"/>
              <w:spacing w:before="120" w:line="208" w:lineRule="auto"/>
              <w:ind w:left="291" w:right="117" w:hanging="134"/>
              <w:rPr>
                <w:rFonts w:ascii="Arial" w:hAnsi="Arial" w:cs="Arial"/>
                <w:sz w:val="16"/>
                <w:szCs w:val="16"/>
              </w:rPr>
            </w:pPr>
            <w:r>
              <w:rPr>
                <w:rFonts w:ascii="Arial" w:hAnsi="Arial" w:cs="Arial"/>
                <w:sz w:val="16"/>
                <w:szCs w:val="16"/>
              </w:rPr>
              <w:t>EHT Operation</w:t>
            </w:r>
            <w:r>
              <w:rPr>
                <w:rFonts w:ascii="Arial" w:hAnsi="Arial" w:cs="Arial"/>
                <w:spacing w:val="-42"/>
                <w:sz w:val="16"/>
                <w:szCs w:val="16"/>
              </w:rPr>
              <w:t xml:space="preserve"> </w:t>
            </w:r>
            <w:r>
              <w:rPr>
                <w:rFonts w:ascii="Arial" w:hAnsi="Arial" w:cs="Arial"/>
                <w:sz w:val="16"/>
                <w:szCs w:val="16"/>
              </w:rPr>
              <w:t>Information</w:t>
            </w:r>
          </w:p>
        </w:tc>
      </w:tr>
    </w:tbl>
    <w:p w14:paraId="271A6F49" w14:textId="6F9FBA4D" w:rsidR="00757682" w:rsidRDefault="00757682" w:rsidP="00757682">
      <w:pPr>
        <w:pStyle w:val="BodyText0"/>
        <w:tabs>
          <w:tab w:val="left" w:pos="1287"/>
          <w:tab w:val="left" w:pos="2688"/>
          <w:tab w:val="left" w:pos="4088"/>
          <w:tab w:val="left" w:pos="5487"/>
          <w:tab w:val="left" w:pos="6567"/>
        </w:tabs>
        <w:kinsoku w:val="0"/>
        <w:overflowPunct w:val="0"/>
        <w:spacing w:before="99"/>
        <w:ind w:right="225"/>
        <w:jc w:val="center"/>
        <w:rPr>
          <w:rFonts w:ascii="Arial" w:hAnsi="Arial" w:cs="Arial"/>
          <w:sz w:val="16"/>
          <w:szCs w:val="16"/>
        </w:rPr>
      </w:pPr>
      <w:r>
        <w:rPr>
          <w:rFonts w:ascii="Arial" w:hAnsi="Arial" w:cs="Arial"/>
          <w:sz w:val="16"/>
          <w:szCs w:val="16"/>
        </w:rPr>
        <w:t>Octets:</w:t>
      </w:r>
      <w:r>
        <w:rPr>
          <w:rFonts w:ascii="Arial" w:hAnsi="Arial" w:cs="Arial"/>
          <w:sz w:val="16"/>
          <w:szCs w:val="16"/>
        </w:rPr>
        <w:tab/>
        <w:t>1</w:t>
      </w:r>
      <w:r>
        <w:rPr>
          <w:rFonts w:ascii="Arial" w:hAnsi="Arial" w:cs="Arial"/>
          <w:sz w:val="16"/>
          <w:szCs w:val="16"/>
        </w:rPr>
        <w:tab/>
        <w:t>1</w:t>
      </w:r>
      <w:r>
        <w:rPr>
          <w:rFonts w:ascii="Arial" w:hAnsi="Arial" w:cs="Arial"/>
          <w:sz w:val="16"/>
          <w:szCs w:val="16"/>
        </w:rPr>
        <w:tab/>
        <w:t>1</w:t>
      </w:r>
      <w:r>
        <w:rPr>
          <w:rFonts w:ascii="Arial" w:hAnsi="Arial" w:cs="Arial"/>
          <w:sz w:val="16"/>
          <w:szCs w:val="16"/>
        </w:rPr>
        <w:tab/>
        <w:t>1</w:t>
      </w:r>
      <w:r>
        <w:rPr>
          <w:rFonts w:ascii="Arial" w:hAnsi="Arial" w:cs="Arial"/>
          <w:sz w:val="16"/>
          <w:szCs w:val="16"/>
        </w:rPr>
        <w:tab/>
      </w:r>
      <w:ins w:id="26" w:author="Liwen Chu" w:date="2022-03-28T11:35:00Z">
        <w:r>
          <w:rPr>
            <w:rFonts w:ascii="Arial" w:hAnsi="Arial" w:cs="Arial"/>
            <w:sz w:val="16"/>
            <w:szCs w:val="16"/>
          </w:rPr>
          <w:t xml:space="preserve">4                    </w:t>
        </w:r>
      </w:ins>
      <w:r>
        <w:rPr>
          <w:rFonts w:ascii="Arial" w:hAnsi="Arial" w:cs="Arial"/>
          <w:sz w:val="16"/>
          <w:szCs w:val="16"/>
        </w:rPr>
        <w:t>0</w:t>
      </w:r>
      <w:r>
        <w:rPr>
          <w:rFonts w:ascii="Arial" w:hAnsi="Arial" w:cs="Arial"/>
          <w:spacing w:val="-2"/>
          <w:sz w:val="16"/>
          <w:szCs w:val="16"/>
        </w:rPr>
        <w:t xml:space="preserve"> </w:t>
      </w:r>
      <w:r>
        <w:rPr>
          <w:rFonts w:ascii="Arial" w:hAnsi="Arial" w:cs="Arial"/>
          <w:sz w:val="16"/>
          <w:szCs w:val="16"/>
        </w:rPr>
        <w:t>or</w:t>
      </w:r>
      <w:r>
        <w:rPr>
          <w:rFonts w:ascii="Arial" w:hAnsi="Arial" w:cs="Arial"/>
          <w:spacing w:val="-1"/>
          <w:sz w:val="16"/>
          <w:szCs w:val="16"/>
        </w:rPr>
        <w:t xml:space="preserve"> </w:t>
      </w:r>
      <w:r>
        <w:rPr>
          <w:rFonts w:ascii="Arial" w:hAnsi="Arial" w:cs="Arial"/>
          <w:sz w:val="16"/>
          <w:szCs w:val="16"/>
        </w:rPr>
        <w:t>3 or 5</w:t>
      </w:r>
    </w:p>
    <w:p w14:paraId="341E2B05" w14:textId="39C29C23" w:rsidR="00757682" w:rsidRDefault="00757682" w:rsidP="00484901">
      <w:pPr>
        <w:pStyle w:val="T"/>
        <w:suppressAutoHyphens/>
        <w:spacing w:after="0" w:line="240" w:lineRule="auto"/>
        <w:rPr>
          <w:b/>
          <w:bCs/>
        </w:rPr>
      </w:pPr>
    </w:p>
    <w:p w14:paraId="53453783" w14:textId="680F7591" w:rsidR="00C05976" w:rsidRDefault="00757682" w:rsidP="00484901">
      <w:pPr>
        <w:pStyle w:val="T"/>
        <w:suppressAutoHyphens/>
        <w:spacing w:after="0" w:line="240" w:lineRule="auto"/>
        <w:rPr>
          <w:bCs/>
        </w:rPr>
      </w:pPr>
      <w:r>
        <w:rPr>
          <w:b/>
          <w:bCs/>
        </w:rPr>
        <w:t>Figure 9-1002a—EHT Operation element format(#4261)(#6603)(#1086)(#1667)(#2148)(#2147)</w:t>
      </w:r>
    </w:p>
    <w:p w14:paraId="007BD6E4" w14:textId="47750455" w:rsidR="00757682" w:rsidRPr="00757682" w:rsidRDefault="00757682" w:rsidP="00757682">
      <w:pPr>
        <w:pStyle w:val="T"/>
        <w:suppressAutoHyphens/>
        <w:spacing w:after="0" w:line="240" w:lineRule="auto"/>
        <w:rPr>
          <w:b/>
          <w:bCs/>
          <w:i/>
          <w:iCs/>
        </w:rPr>
      </w:pPr>
      <w:r w:rsidRPr="00757682">
        <w:rPr>
          <w:b/>
          <w:bCs/>
          <w:i/>
          <w:iCs/>
          <w:highlight w:val="yellow"/>
        </w:rPr>
        <w:t xml:space="preserve">TGbe Editor: Please </w:t>
      </w:r>
      <w:r>
        <w:rPr>
          <w:b/>
          <w:bCs/>
          <w:i/>
          <w:iCs/>
          <w:highlight w:val="yellow"/>
        </w:rPr>
        <w:t>add the following paragraph at the end of 9.4.2.311</w:t>
      </w:r>
      <w:r w:rsidRPr="00757682">
        <w:rPr>
          <w:b/>
          <w:bCs/>
          <w:i/>
          <w:iCs/>
          <w:highlight w:val="yellow"/>
        </w:rPr>
        <w:t>:</w:t>
      </w:r>
      <w:r w:rsidRPr="00757682">
        <w:rPr>
          <w:b/>
          <w:i/>
          <w:iCs/>
          <w:highlight w:val="yellow"/>
        </w:rPr>
        <w:t xml:space="preserve"> </w:t>
      </w:r>
      <w:ins w:id="27" w:author="Liwen Chu" w:date="2021-12-27T15:58:00Z">
        <w:r>
          <w:rPr>
            <w:b/>
            <w:i/>
            <w:iCs/>
            <w:highlight w:val="yellow"/>
          </w:rPr>
          <w:t>(#2065</w:t>
        </w:r>
      </w:ins>
      <w:ins w:id="28" w:author="Liwen Chu" w:date="2022-01-03T13:47:00Z">
        <w:r>
          <w:rPr>
            <w:b/>
            <w:i/>
            <w:iCs/>
            <w:highlight w:val="yellow"/>
          </w:rPr>
          <w:t>, 4285</w:t>
        </w:r>
      </w:ins>
      <w:ins w:id="29" w:author="Liwen Chu" w:date="2021-12-27T15:58:00Z">
        <w:r>
          <w:rPr>
            <w:b/>
            <w:i/>
            <w:iCs/>
            <w:highlight w:val="yellow"/>
          </w:rPr>
          <w:t>)</w:t>
        </w:r>
      </w:ins>
    </w:p>
    <w:p w14:paraId="4F2748B7" w14:textId="5D7476A8" w:rsidR="00C05976" w:rsidRDefault="00757682" w:rsidP="005F3881">
      <w:pPr>
        <w:autoSpaceDE w:val="0"/>
        <w:autoSpaceDN w:val="0"/>
        <w:adjustRightInd w:val="0"/>
        <w:jc w:val="left"/>
        <w:rPr>
          <w:bCs/>
        </w:rPr>
      </w:pPr>
      <w:ins w:id="30" w:author="Liwen Chu" w:date="2022-03-28T11:39:00Z">
        <w:r>
          <w:rPr>
            <w:rFonts w:ascii="TimesNewRomanPSMT" w:hAnsi="TimesNewRomanPSMT" w:cs="TimesNewRomanPSMT"/>
            <w:sz w:val="20"/>
            <w:lang w:val="en-US"/>
          </w:rPr>
          <w:t xml:space="preserve">The Basic </w:t>
        </w:r>
        <w:r>
          <w:rPr>
            <w:rFonts w:ascii="TimesNewRomanPSMT" w:hAnsi="TimesNewRomanPSMT" w:cs="TimesNewRomanPSMT"/>
            <w:sz w:val="20"/>
            <w:lang w:val="en-US"/>
          </w:rPr>
          <w:t>EHT</w:t>
        </w:r>
        <w:r>
          <w:rPr>
            <w:rFonts w:ascii="TimesNewRomanPSMT" w:hAnsi="TimesNewRomanPSMT" w:cs="TimesNewRomanPSMT"/>
            <w:sz w:val="20"/>
            <w:lang w:val="en-US"/>
          </w:rPr>
          <w:t xml:space="preserve">-MCS And NSS Set field indicates the </w:t>
        </w:r>
        <w:r>
          <w:rPr>
            <w:rFonts w:ascii="TimesNewRomanPSMT" w:hAnsi="TimesNewRomanPSMT" w:cs="TimesNewRomanPSMT"/>
            <w:sz w:val="20"/>
            <w:lang w:val="en-US"/>
          </w:rPr>
          <w:t>EHT</w:t>
        </w:r>
        <w:r>
          <w:rPr>
            <w:rFonts w:ascii="TimesNewRomanPSMT" w:hAnsi="TimesNewRomanPSMT" w:cs="TimesNewRomanPSMT"/>
            <w:sz w:val="20"/>
            <w:lang w:val="en-US"/>
          </w:rPr>
          <w:t xml:space="preserve">-MCSs for each number of spatial streams in </w:t>
        </w:r>
      </w:ins>
      <w:ins w:id="31" w:author="Liwen Chu" w:date="2022-03-28T11:40:00Z">
        <w:r>
          <w:rPr>
            <w:rFonts w:ascii="TimesNewRomanPSMT" w:hAnsi="TimesNewRomanPSMT" w:cs="TimesNewRomanPSMT"/>
            <w:sz w:val="20"/>
            <w:lang w:val="en-US"/>
          </w:rPr>
          <w:t>EHT</w:t>
        </w:r>
      </w:ins>
      <w:ins w:id="32" w:author="Liwen Chu" w:date="2022-03-28T11:39:00Z">
        <w:r>
          <w:rPr>
            <w:rFonts w:ascii="TimesNewRomanPSMT" w:hAnsi="TimesNewRomanPSMT" w:cs="TimesNewRomanPSMT"/>
            <w:sz w:val="20"/>
            <w:lang w:val="en-US"/>
          </w:rPr>
          <w:t xml:space="preserve"> </w:t>
        </w:r>
        <w:r>
          <w:rPr>
            <w:rFonts w:ascii="TimesNewRomanPSMT" w:hAnsi="TimesNewRomanPSMT" w:cs="TimesNewRomanPSMT"/>
            <w:sz w:val="20"/>
            <w:lang w:val="en-US"/>
          </w:rPr>
          <w:t xml:space="preserve">PPDUs that are supported by all </w:t>
        </w:r>
      </w:ins>
      <w:ins w:id="33" w:author="Liwen Chu" w:date="2022-03-28T11:40:00Z">
        <w:r>
          <w:rPr>
            <w:rFonts w:ascii="TimesNewRomanPSMT" w:hAnsi="TimesNewRomanPSMT" w:cs="TimesNewRomanPSMT"/>
            <w:sz w:val="20"/>
            <w:lang w:val="en-US"/>
          </w:rPr>
          <w:t>EHT</w:t>
        </w:r>
      </w:ins>
      <w:ins w:id="34" w:author="Liwen Chu" w:date="2022-03-28T11:39:00Z">
        <w:r>
          <w:rPr>
            <w:rFonts w:ascii="TimesNewRomanPSMT" w:hAnsi="TimesNewRomanPSMT" w:cs="TimesNewRomanPSMT"/>
            <w:sz w:val="20"/>
            <w:lang w:val="en-US"/>
          </w:rPr>
          <w:t xml:space="preserve"> STAs in the BSS (including IBSS and MBSS) in transmit and receive.</w:t>
        </w:r>
        <w:r>
          <w:rPr>
            <w:rFonts w:ascii="TimesNewRomanPSMT" w:hAnsi="TimesNewRomanPSMT" w:cs="TimesNewRomanPSMT"/>
            <w:sz w:val="20"/>
            <w:lang w:val="en-US"/>
          </w:rPr>
          <w:t xml:space="preserve"> </w:t>
        </w:r>
        <w:r>
          <w:rPr>
            <w:rFonts w:ascii="TimesNewRomanPSMT" w:hAnsi="TimesNewRomanPSMT" w:cs="TimesNewRomanPSMT"/>
            <w:sz w:val="20"/>
            <w:lang w:val="en-US"/>
          </w:rPr>
          <w:t xml:space="preserve">The Basic </w:t>
        </w:r>
      </w:ins>
      <w:ins w:id="35" w:author="Liwen Chu" w:date="2022-03-28T11:40:00Z">
        <w:r>
          <w:rPr>
            <w:rFonts w:ascii="TimesNewRomanPSMT" w:hAnsi="TimesNewRomanPSMT" w:cs="TimesNewRomanPSMT"/>
            <w:sz w:val="20"/>
            <w:lang w:val="en-US"/>
          </w:rPr>
          <w:t>EHT</w:t>
        </w:r>
      </w:ins>
      <w:ins w:id="36" w:author="Liwen Chu" w:date="2022-03-28T11:39:00Z">
        <w:r>
          <w:rPr>
            <w:rFonts w:ascii="TimesNewRomanPSMT" w:hAnsi="TimesNewRomanPSMT" w:cs="TimesNewRomanPSMT"/>
            <w:sz w:val="20"/>
            <w:lang w:val="en-US"/>
          </w:rPr>
          <w:t xml:space="preserve">-MCS And NSS Set field is defined in </w:t>
        </w:r>
      </w:ins>
      <w:ins w:id="37" w:author="Liwen Chu" w:date="2022-03-28T11:43:00Z">
        <w:r>
          <w:rPr>
            <w:b/>
            <w:bCs/>
            <w:sz w:val="20"/>
          </w:rPr>
          <w:t>Figure 9-1002aa</w:t>
        </w:r>
        <w:r>
          <w:rPr>
            <w:b/>
            <w:bCs/>
            <w:sz w:val="20"/>
          </w:rPr>
          <w:t xml:space="preserve"> (</w:t>
        </w:r>
        <w:r>
          <w:rPr>
            <w:b/>
            <w:bCs/>
            <w:sz w:val="20"/>
          </w:rPr>
          <w:t>EHT-MCS Map (20 MHz-Only Non-AP STA) subfield and Basic EHT-MCS and NSS Set field format</w:t>
        </w:r>
        <w:r>
          <w:rPr>
            <w:b/>
            <w:bCs/>
            <w:sz w:val="20"/>
          </w:rPr>
          <w:t>)</w:t>
        </w:r>
      </w:ins>
      <w:ins w:id="38" w:author="Liwen Chu" w:date="2022-03-28T11:39:00Z">
        <w:r>
          <w:rPr>
            <w:rFonts w:ascii="TimesNewRomanPSMT" w:hAnsi="TimesNewRomanPSMT" w:cs="TimesNewRomanPSMT"/>
            <w:sz w:val="20"/>
            <w:lang w:val="en-US"/>
          </w:rPr>
          <w:t>.</w:t>
        </w:r>
      </w:ins>
    </w:p>
    <w:p w14:paraId="0F5B23AD" w14:textId="73D14EB1" w:rsidR="004C5985" w:rsidRPr="004C5985" w:rsidRDefault="00770B60" w:rsidP="00484901">
      <w:pPr>
        <w:pStyle w:val="T"/>
        <w:suppressAutoHyphens/>
        <w:spacing w:after="0" w:line="240" w:lineRule="auto"/>
        <w:rPr>
          <w:b/>
        </w:rPr>
      </w:pPr>
      <w:r w:rsidRPr="004C5985">
        <w:rPr>
          <w:b/>
          <w:sz w:val="21"/>
          <w:szCs w:val="21"/>
        </w:rPr>
        <w:t>35.1</w:t>
      </w:r>
      <w:r w:rsidR="001E4482">
        <w:rPr>
          <w:b/>
          <w:sz w:val="21"/>
          <w:szCs w:val="21"/>
        </w:rPr>
        <w:t>5</w:t>
      </w:r>
      <w:r w:rsidRPr="004C5985">
        <w:rPr>
          <w:b/>
          <w:sz w:val="21"/>
          <w:szCs w:val="21"/>
        </w:rPr>
        <w:t xml:space="preserve"> </w:t>
      </w:r>
      <w:r w:rsidRPr="004C5985">
        <w:rPr>
          <w:b/>
          <w:sz w:val="22"/>
          <w:szCs w:val="22"/>
        </w:rPr>
        <w:t>PPDU format, BW, MCS, NSS, and DCM selection rules</w:t>
      </w:r>
      <w:r w:rsidRPr="004C5985">
        <w:rPr>
          <w:b/>
        </w:rPr>
        <w:t>(#1752)</w:t>
      </w:r>
    </w:p>
    <w:p w14:paraId="062E0F3B" w14:textId="77777777" w:rsidR="00770B60" w:rsidRDefault="00770B60" w:rsidP="00484901">
      <w:pPr>
        <w:pStyle w:val="T"/>
        <w:suppressAutoHyphens/>
        <w:spacing w:after="0" w:line="240" w:lineRule="auto"/>
        <w:rPr>
          <w:bCs/>
        </w:rPr>
      </w:pPr>
    </w:p>
    <w:p w14:paraId="13D43811" w14:textId="55416070" w:rsidR="00770B60" w:rsidRPr="00770B60" w:rsidRDefault="00770B60" w:rsidP="00770B60">
      <w:pPr>
        <w:pStyle w:val="T"/>
        <w:spacing w:after="60" w:line="240" w:lineRule="auto"/>
        <w:rPr>
          <w:rFonts w:ascii="Arial" w:hAnsi="Arial" w:cs="Arial"/>
          <w:b/>
          <w:bCs/>
        </w:rPr>
      </w:pPr>
      <w:r>
        <w:rPr>
          <w:b/>
          <w:i/>
          <w:iCs/>
          <w:highlight w:val="yellow"/>
        </w:rPr>
        <w:t xml:space="preserve">TGbe editor: Please update subclause </w:t>
      </w:r>
      <w:r w:rsidR="00A0284F">
        <w:rPr>
          <w:b/>
          <w:i/>
          <w:iCs/>
          <w:highlight w:val="yellow"/>
        </w:rPr>
        <w:t>35.15</w:t>
      </w:r>
      <w:r>
        <w:rPr>
          <w:b/>
          <w:i/>
          <w:iCs/>
          <w:highlight w:val="yellow"/>
        </w:rPr>
        <w:t>.2 as shown below:</w:t>
      </w:r>
      <w:r w:rsidR="0056723F" w:rsidRPr="0056723F">
        <w:rPr>
          <w:b/>
          <w:i/>
          <w:iCs/>
          <w:highlight w:val="yellow"/>
        </w:rPr>
        <w:t xml:space="preserve"> </w:t>
      </w:r>
      <w:ins w:id="39" w:author="Liwen Chu" w:date="2021-12-27T15:59:00Z">
        <w:r w:rsidR="0056723F" w:rsidRPr="00036C3D">
          <w:rPr>
            <w:b/>
            <w:i/>
            <w:iCs/>
            <w:highlight w:val="yellow"/>
          </w:rPr>
          <w:t>(#2065</w:t>
        </w:r>
      </w:ins>
      <w:ins w:id="40" w:author="Liwen Chu" w:date="2022-01-03T13:47:00Z">
        <w:r w:rsidR="00982C1B">
          <w:rPr>
            <w:b/>
            <w:i/>
            <w:iCs/>
            <w:highlight w:val="yellow"/>
          </w:rPr>
          <w:t>, 4285</w:t>
        </w:r>
      </w:ins>
      <w:ins w:id="41" w:author="Liwen Chu" w:date="2021-12-27T15:59:00Z">
        <w:r w:rsidR="0056723F" w:rsidRPr="00036C3D">
          <w:rPr>
            <w:b/>
            <w:i/>
            <w:iCs/>
            <w:highlight w:val="yellow"/>
          </w:rPr>
          <w:t>)</w:t>
        </w:r>
      </w:ins>
      <w:r>
        <w:rPr>
          <w:b/>
          <w:i/>
          <w:iCs/>
          <w:highlight w:val="yellow"/>
        </w:rPr>
        <w:t xml:space="preserve"> </w:t>
      </w:r>
    </w:p>
    <w:p w14:paraId="13F4A303" w14:textId="7D12C0C7" w:rsidR="00770B60" w:rsidRPr="004C5985" w:rsidRDefault="00770B60" w:rsidP="00484901">
      <w:pPr>
        <w:pStyle w:val="T"/>
        <w:suppressAutoHyphens/>
        <w:spacing w:after="0" w:line="240" w:lineRule="auto"/>
      </w:pPr>
      <w:r w:rsidRPr="004C5985">
        <w:t>35.1</w:t>
      </w:r>
      <w:r w:rsidR="001E4482">
        <w:t>5</w:t>
      </w:r>
      <w:r w:rsidRPr="004C5985">
        <w:t>.2 PPDU format selection</w:t>
      </w:r>
    </w:p>
    <w:p w14:paraId="584B4F40" w14:textId="22C00EC7" w:rsidR="00D42510" w:rsidRDefault="00D42510" w:rsidP="00D42510">
      <w:pPr>
        <w:pStyle w:val="T"/>
        <w:rPr>
          <w:ins w:id="42" w:author="Liwen Chu" w:date="2021-12-07T13:29:00Z"/>
          <w:w w:val="100"/>
        </w:rPr>
      </w:pPr>
      <w:ins w:id="43" w:author="Liwen Chu" w:date="2021-12-07T13:29:00Z">
        <w:r>
          <w:rPr>
            <w:w w:val="100"/>
          </w:rPr>
          <w:t>An EHT STA that transmits non-HT, HT, VHT</w:t>
        </w:r>
      </w:ins>
      <w:ins w:id="44" w:author="Liwen Chu" w:date="2021-12-07T13:30:00Z">
        <w:r>
          <w:rPr>
            <w:w w:val="100"/>
          </w:rPr>
          <w:t>, or HE</w:t>
        </w:r>
      </w:ins>
      <w:ins w:id="45" w:author="Liwen Chu" w:date="2021-12-07T13:29:00Z">
        <w:r>
          <w:rPr>
            <w:w w:val="100"/>
          </w:rPr>
          <w:t xml:space="preserve"> PPDUs shall follow the rules in </w:t>
        </w:r>
      </w:ins>
      <w:ins w:id="46" w:author="Liwen Chu" w:date="2021-12-07T13:31:00Z">
        <w:r w:rsidRPr="00D42510">
          <w:rPr>
            <w:rFonts w:ascii="Arial-BoldMT" w:hAnsi="Arial-BoldMT" w:cs="Arial-BoldMT"/>
          </w:rPr>
          <w:t>26.15.2 (PPDU format selection</w:t>
        </w:r>
      </w:ins>
      <w:ins w:id="47" w:author="Liwen Chu" w:date="2021-12-07T13:29:00Z">
        <w:r w:rsidRPr="00D42510">
          <w:rPr>
            <w:w w:val="100"/>
          </w:rPr>
          <w:t>)</w:t>
        </w:r>
        <w:r>
          <w:rPr>
            <w:w w:val="100"/>
          </w:rPr>
          <w:t xml:space="preserve">. </w:t>
        </w:r>
      </w:ins>
    </w:p>
    <w:p w14:paraId="5C2C38C5" w14:textId="1D1582D2" w:rsidR="00D42510" w:rsidRDefault="00D42510" w:rsidP="00D42510">
      <w:pPr>
        <w:pStyle w:val="T"/>
        <w:rPr>
          <w:ins w:id="48" w:author="Liwen Chu" w:date="2021-12-07T13:29:00Z"/>
          <w:w w:val="100"/>
        </w:rPr>
      </w:pPr>
      <w:ins w:id="49" w:author="Liwen Chu" w:date="2021-12-07T13:29:00Z">
        <w:r>
          <w:rPr>
            <w:w w:val="100"/>
          </w:rPr>
          <w:t xml:space="preserve">An </w:t>
        </w:r>
      </w:ins>
      <w:ins w:id="50" w:author="Liwen Chu" w:date="2021-12-07T13:32:00Z">
        <w:r>
          <w:rPr>
            <w:w w:val="100"/>
          </w:rPr>
          <w:t>EHT</w:t>
        </w:r>
      </w:ins>
      <w:ins w:id="51" w:author="Liwen Chu" w:date="2021-12-07T13:29:00Z">
        <w:r>
          <w:rPr>
            <w:w w:val="100"/>
          </w:rPr>
          <w:t xml:space="preserve"> AP may transmit an </w:t>
        </w:r>
      </w:ins>
      <w:ins w:id="52" w:author="Liwen Chu" w:date="2021-12-07T13:37:00Z">
        <w:r>
          <w:rPr>
            <w:w w:val="100"/>
          </w:rPr>
          <w:t>EHT</w:t>
        </w:r>
      </w:ins>
      <w:ins w:id="53" w:author="Liwen Chu" w:date="2021-12-07T13:29:00Z">
        <w:r>
          <w:rPr>
            <w:w w:val="100"/>
          </w:rPr>
          <w:t xml:space="preserve"> MU PPDU as defined in </w:t>
        </w:r>
        <w:r>
          <w:rPr>
            <w:w w:val="100"/>
          </w:rPr>
          <w:fldChar w:fldCharType="begin"/>
        </w:r>
        <w:r>
          <w:rPr>
            <w:w w:val="100"/>
          </w:rPr>
          <w:instrText xml:space="preserve"> REF  RTF36323830393a2048332c312e \h</w:instrText>
        </w:r>
      </w:ins>
      <w:r>
        <w:rPr>
          <w:w w:val="100"/>
        </w:rPr>
      </w:r>
      <w:ins w:id="54" w:author="Liwen Chu" w:date="2021-12-07T13:29:00Z">
        <w:r>
          <w:rPr>
            <w:w w:val="100"/>
          </w:rPr>
          <w:fldChar w:fldCharType="separate"/>
        </w:r>
      </w:ins>
      <w:ins w:id="55" w:author="Liwen Chu" w:date="2021-12-07T13:36:00Z">
        <w:r w:rsidRPr="00D42510">
          <w:rPr>
            <w:b/>
            <w:bCs/>
          </w:rPr>
          <w:t xml:space="preserve"> </w:t>
        </w:r>
        <w:r>
          <w:rPr>
            <w:b/>
            <w:bCs/>
          </w:rPr>
          <w:t xml:space="preserve">35.4.1 </w:t>
        </w:r>
      </w:ins>
      <w:ins w:id="56" w:author="Liwen Chu" w:date="2021-12-07T13:59:00Z">
        <w:r w:rsidR="0081255F">
          <w:rPr>
            <w:b/>
            <w:bCs/>
          </w:rPr>
          <w:t>(</w:t>
        </w:r>
      </w:ins>
      <w:ins w:id="57" w:author="Liwen Chu" w:date="2021-12-07T13:36:00Z">
        <w:r>
          <w:rPr>
            <w:b/>
            <w:bCs/>
          </w:rPr>
          <w:t>EHT DL MU operation</w:t>
        </w:r>
      </w:ins>
      <w:ins w:id="58" w:author="Liwen Chu" w:date="2021-12-07T13:29:00Z">
        <w:r>
          <w:rPr>
            <w:w w:val="100"/>
          </w:rPr>
          <w:t>)</w:t>
        </w:r>
        <w:r>
          <w:rPr>
            <w:w w:val="100"/>
          </w:rPr>
          <w:fldChar w:fldCharType="end"/>
        </w:r>
        <w:r>
          <w:rPr>
            <w:w w:val="100"/>
          </w:rPr>
          <w:t xml:space="preserve">. A non-AP HE STA transmits </w:t>
        </w:r>
      </w:ins>
      <w:ins w:id="59" w:author="Liwen Chu" w:date="2021-12-07T13:37:00Z">
        <w:r>
          <w:rPr>
            <w:w w:val="100"/>
          </w:rPr>
          <w:t>EHT</w:t>
        </w:r>
      </w:ins>
      <w:ins w:id="60" w:author="Liwen Chu" w:date="2021-12-07T13:29:00Z">
        <w:r>
          <w:rPr>
            <w:w w:val="100"/>
          </w:rPr>
          <w:t xml:space="preserve"> TB PPDUs as defined in </w:t>
        </w:r>
        <w:r>
          <w:rPr>
            <w:w w:val="100"/>
          </w:rPr>
          <w:fldChar w:fldCharType="begin"/>
        </w:r>
        <w:r>
          <w:rPr>
            <w:w w:val="100"/>
          </w:rPr>
          <w:instrText xml:space="preserve"> REF  RTF33323931303a2048332c312e \h</w:instrText>
        </w:r>
      </w:ins>
      <w:r>
        <w:rPr>
          <w:w w:val="100"/>
        </w:rPr>
      </w:r>
      <w:ins w:id="61" w:author="Liwen Chu" w:date="2021-12-07T13:29:00Z">
        <w:r>
          <w:rPr>
            <w:w w:val="100"/>
          </w:rPr>
          <w:fldChar w:fldCharType="separate"/>
        </w:r>
      </w:ins>
      <w:ins w:id="62" w:author="Liwen Chu" w:date="2021-12-07T13:37:00Z">
        <w:r w:rsidRPr="00D42510">
          <w:rPr>
            <w:b/>
            <w:bCs/>
          </w:rPr>
          <w:t xml:space="preserve"> </w:t>
        </w:r>
        <w:r>
          <w:rPr>
            <w:b/>
            <w:bCs/>
          </w:rPr>
          <w:t xml:space="preserve">35.4.2 </w:t>
        </w:r>
      </w:ins>
      <w:ins w:id="63" w:author="Liwen Chu" w:date="2021-12-07T13:59:00Z">
        <w:r w:rsidR="0081255F">
          <w:rPr>
            <w:b/>
            <w:bCs/>
          </w:rPr>
          <w:t>(</w:t>
        </w:r>
      </w:ins>
      <w:ins w:id="64" w:author="Liwen Chu" w:date="2021-12-07T13:37:00Z">
        <w:r>
          <w:rPr>
            <w:b/>
            <w:bCs/>
          </w:rPr>
          <w:t>EHT UL MU operation</w:t>
        </w:r>
      </w:ins>
      <w:ins w:id="65" w:author="Liwen Chu" w:date="2021-12-07T13:29:00Z">
        <w:r>
          <w:rPr>
            <w:w w:val="100"/>
          </w:rPr>
          <w:t>)</w:t>
        </w:r>
        <w:r>
          <w:rPr>
            <w:w w:val="100"/>
          </w:rPr>
          <w:fldChar w:fldCharType="end"/>
        </w:r>
        <w:r>
          <w:rPr>
            <w:w w:val="100"/>
          </w:rPr>
          <w:t>.</w:t>
        </w:r>
      </w:ins>
      <w:ins w:id="66" w:author="Liwen Chu" w:date="2021-12-17T16:09:00Z">
        <w:r w:rsidR="00DC6D83">
          <w:rPr>
            <w:w w:val="100"/>
          </w:rPr>
          <w:t xml:space="preserve"> An EHT STA may transmit an EHT MU PPDU to a peer </w:t>
        </w:r>
      </w:ins>
      <w:ins w:id="67" w:author="Liwen Chu" w:date="2022-01-05T10:08:00Z">
        <w:r w:rsidR="00974A67">
          <w:rPr>
            <w:w w:val="100"/>
          </w:rPr>
          <w:t>EHT</w:t>
        </w:r>
      </w:ins>
      <w:ins w:id="68" w:author="Liwen Chu" w:date="2021-12-17T16:09:00Z">
        <w:r w:rsidR="00DC6D83">
          <w:rPr>
            <w:w w:val="100"/>
          </w:rPr>
          <w:t xml:space="preserve"> STA subject to the restrictions defined below.</w:t>
        </w:r>
      </w:ins>
    </w:p>
    <w:p w14:paraId="278AB456" w14:textId="34C3C9FE" w:rsidR="00D42510" w:rsidRDefault="00D42510" w:rsidP="00D42510">
      <w:pPr>
        <w:pStyle w:val="T"/>
        <w:rPr>
          <w:ins w:id="69" w:author="Liwen Chu" w:date="2021-12-20T11:37:00Z"/>
          <w:w w:val="100"/>
        </w:rPr>
      </w:pPr>
      <w:ins w:id="70" w:author="Liwen Chu" w:date="2021-12-07T13:29:00Z">
        <w:r>
          <w:rPr>
            <w:w w:val="100"/>
          </w:rPr>
          <w:t>A</w:t>
        </w:r>
      </w:ins>
      <w:ins w:id="71" w:author="Liwen Chu" w:date="2021-12-07T13:45:00Z">
        <w:r>
          <w:rPr>
            <w:w w:val="100"/>
          </w:rPr>
          <w:t>n</w:t>
        </w:r>
      </w:ins>
      <w:ins w:id="72" w:author="Liwen Chu" w:date="2021-12-07T13:29:00Z">
        <w:r>
          <w:rPr>
            <w:w w:val="100"/>
          </w:rPr>
          <w:t xml:space="preserve"> </w:t>
        </w:r>
      </w:ins>
      <w:ins w:id="73" w:author="Liwen Chu" w:date="2021-12-07T13:45:00Z">
        <w:r>
          <w:rPr>
            <w:w w:val="100"/>
          </w:rPr>
          <w:t xml:space="preserve">EHT </w:t>
        </w:r>
      </w:ins>
      <w:ins w:id="74" w:author="Liwen Chu" w:date="2021-12-07T13:29:00Z">
        <w:r>
          <w:rPr>
            <w:w w:val="100"/>
          </w:rPr>
          <w:t xml:space="preserve">STA </w:t>
        </w:r>
      </w:ins>
      <w:ins w:id="75" w:author="Liwen Chu" w:date="2021-12-07T13:50:00Z">
        <w:r w:rsidR="00030A9C">
          <w:rPr>
            <w:w w:val="100"/>
          </w:rPr>
          <w:t xml:space="preserve">in 6GHz band </w:t>
        </w:r>
      </w:ins>
      <w:ins w:id="76" w:author="Liwen Chu" w:date="2021-12-07T13:29:00Z">
        <w:r>
          <w:rPr>
            <w:w w:val="100"/>
          </w:rPr>
          <w:t xml:space="preserve">shall not transmit a </w:t>
        </w:r>
      </w:ins>
      <w:ins w:id="77" w:author="Liwen Chu" w:date="2021-12-07T13:45:00Z">
        <w:r>
          <w:rPr>
            <w:w w:val="100"/>
          </w:rPr>
          <w:t>EHT</w:t>
        </w:r>
      </w:ins>
      <w:ins w:id="78" w:author="Liwen Chu" w:date="2021-12-07T13:29:00Z">
        <w:r>
          <w:rPr>
            <w:w w:val="100"/>
          </w:rPr>
          <w:t xml:space="preserve"> PPDU </w:t>
        </w:r>
      </w:ins>
      <w:ins w:id="79" w:author="Liwen Chu" w:date="2021-12-07T13:48:00Z">
        <w:r w:rsidR="00030A9C">
          <w:rPr>
            <w:w w:val="100"/>
          </w:rPr>
          <w:t xml:space="preserve">in EHT Dup mode </w:t>
        </w:r>
      </w:ins>
      <w:ins w:id="80" w:author="Liwen Chu" w:date="2021-12-07T13:29:00Z">
        <w:r>
          <w:rPr>
            <w:w w:val="100"/>
          </w:rPr>
          <w:t xml:space="preserve">to a peer </w:t>
        </w:r>
      </w:ins>
      <w:ins w:id="81" w:author="Liwen Chu" w:date="2021-12-07T13:49:00Z">
        <w:r w:rsidR="00030A9C">
          <w:rPr>
            <w:w w:val="100"/>
          </w:rPr>
          <w:t xml:space="preserve">EHT </w:t>
        </w:r>
      </w:ins>
      <w:ins w:id="82" w:author="Liwen Chu" w:date="2021-12-07T13:29:00Z">
        <w:r>
          <w:rPr>
            <w:w w:val="100"/>
          </w:rPr>
          <w:t xml:space="preserve">STA if </w:t>
        </w:r>
      </w:ins>
      <w:ins w:id="83" w:author="Liwen Chu" w:date="2021-12-07T13:49:00Z">
        <w:r w:rsidR="00030A9C">
          <w:rPr>
            <w:w w:val="100"/>
          </w:rPr>
          <w:t xml:space="preserve">the EHT Capabilities element received from that peer EHT STA has the </w:t>
        </w:r>
      </w:ins>
      <w:ins w:id="84" w:author="Liwen Chu" w:date="2021-12-07T13:50:00Z">
        <w:r w:rsidR="00030A9C">
          <w:rPr>
            <w:sz w:val="18"/>
            <w:szCs w:val="18"/>
          </w:rPr>
          <w:t>Support Of EHT DUP (</w:t>
        </w:r>
      </w:ins>
      <w:bookmarkStart w:id="85" w:name="_Hlk92196277"/>
      <w:ins w:id="86" w:author="Liwen Chu" w:date="2022-01-04T13:32:00Z">
        <w:r w:rsidR="00920B38">
          <w:rPr>
            <w:sz w:val="18"/>
            <w:szCs w:val="18"/>
          </w:rPr>
          <w:t>EHT-</w:t>
        </w:r>
      </w:ins>
      <w:ins w:id="87" w:author="Liwen Chu" w:date="2021-12-07T13:50:00Z">
        <w:r w:rsidR="00030A9C">
          <w:rPr>
            <w:sz w:val="18"/>
            <w:szCs w:val="18"/>
          </w:rPr>
          <w:t>MCS 14</w:t>
        </w:r>
        <w:bookmarkEnd w:id="85"/>
        <w:r w:rsidR="00030A9C">
          <w:rPr>
            <w:sz w:val="18"/>
            <w:szCs w:val="18"/>
          </w:rPr>
          <w:t xml:space="preserve">) In 6 GHz </w:t>
        </w:r>
      </w:ins>
      <w:ins w:id="88" w:author="Liwen Chu" w:date="2021-12-20T11:38:00Z">
        <w:r w:rsidR="006C2120">
          <w:rPr>
            <w:sz w:val="18"/>
            <w:szCs w:val="18"/>
          </w:rPr>
          <w:t>sub</w:t>
        </w:r>
      </w:ins>
      <w:ins w:id="89" w:author="Liwen Chu" w:date="2021-12-07T13:49:00Z">
        <w:r w:rsidR="00030A9C">
          <w:rPr>
            <w:w w:val="100"/>
          </w:rPr>
          <w:t>field equal to 0</w:t>
        </w:r>
      </w:ins>
      <w:ins w:id="90" w:author="Liwen Chu" w:date="2021-12-07T13:29:00Z">
        <w:r>
          <w:rPr>
            <w:w w:val="100"/>
          </w:rPr>
          <w:t>.</w:t>
        </w:r>
      </w:ins>
    </w:p>
    <w:p w14:paraId="07C4DFAB" w14:textId="1DEAA0D5" w:rsidR="006C2120" w:rsidRDefault="006C2120" w:rsidP="00D42510">
      <w:pPr>
        <w:pStyle w:val="T"/>
        <w:rPr>
          <w:ins w:id="91" w:author="Liwen Chu" w:date="2021-12-07T13:29:00Z"/>
          <w:w w:val="100"/>
        </w:rPr>
      </w:pPr>
      <w:ins w:id="92" w:author="Liwen Chu" w:date="2021-12-20T11:37:00Z">
        <w:r>
          <w:rPr>
            <w:w w:val="100"/>
          </w:rPr>
          <w:t xml:space="preserve">An EHT STA shall not transmit a EHT PPDU </w:t>
        </w:r>
      </w:ins>
      <w:ins w:id="93" w:author="Liwen Chu" w:date="2022-01-04T11:34:00Z">
        <w:r w:rsidR="00A41E44">
          <w:rPr>
            <w:w w:val="100"/>
          </w:rPr>
          <w:t xml:space="preserve">with </w:t>
        </w:r>
      </w:ins>
      <w:ins w:id="94" w:author="Liwen Chu" w:date="2022-01-04T13:25:00Z">
        <w:r w:rsidR="00E37D46">
          <w:rPr>
            <w:w w:val="100"/>
          </w:rPr>
          <w:t>EHT-MCS 15</w:t>
        </w:r>
      </w:ins>
      <w:ins w:id="95" w:author="Liwen Chu" w:date="2022-01-04T19:15:00Z">
        <w:r w:rsidR="00E258E9">
          <w:rPr>
            <w:w w:val="100"/>
          </w:rPr>
          <w:t xml:space="preserve"> and MRU</w:t>
        </w:r>
      </w:ins>
      <w:ins w:id="96" w:author="Liwen Chu" w:date="2022-01-04T13:25:00Z">
        <w:r w:rsidR="00E37D46">
          <w:rPr>
            <w:w w:val="100"/>
          </w:rPr>
          <w:t xml:space="preserve"> </w:t>
        </w:r>
      </w:ins>
      <w:ins w:id="97" w:author="Liwen Chu" w:date="2021-12-20T11:37:00Z">
        <w:r>
          <w:rPr>
            <w:w w:val="100"/>
          </w:rPr>
          <w:t xml:space="preserve">to a peer EHT STA if the EHT Capabilities element received from that peer EHT STA has the </w:t>
        </w:r>
      </w:ins>
      <w:ins w:id="98" w:author="Liwen Chu" w:date="2021-12-20T11:38:00Z">
        <w:r>
          <w:rPr>
            <w:sz w:val="16"/>
            <w:szCs w:val="16"/>
          </w:rPr>
          <w:t>Support Of MCS 15</w:t>
        </w:r>
      </w:ins>
      <w:ins w:id="99" w:author="Liwen Chu" w:date="2021-12-20T11:37:00Z">
        <w:r>
          <w:rPr>
            <w:sz w:val="18"/>
            <w:szCs w:val="18"/>
          </w:rPr>
          <w:t xml:space="preserve"> </w:t>
        </w:r>
      </w:ins>
      <w:ins w:id="100" w:author="Liwen Chu" w:date="2021-12-20T11:38:00Z">
        <w:r>
          <w:rPr>
            <w:sz w:val="18"/>
            <w:szCs w:val="18"/>
          </w:rPr>
          <w:t>sub</w:t>
        </w:r>
      </w:ins>
      <w:ins w:id="101" w:author="Liwen Chu" w:date="2021-12-20T11:37:00Z">
        <w:r>
          <w:rPr>
            <w:w w:val="100"/>
          </w:rPr>
          <w:t xml:space="preserve">field equal to 0. </w:t>
        </w:r>
      </w:ins>
    </w:p>
    <w:p w14:paraId="0089FED2" w14:textId="3A1EC6C5" w:rsidR="00770B60" w:rsidRDefault="00770B60" w:rsidP="00484901">
      <w:pPr>
        <w:pStyle w:val="T"/>
        <w:suppressAutoHyphens/>
        <w:spacing w:after="0" w:line="240" w:lineRule="auto"/>
        <w:rPr>
          <w:ins w:id="102" w:author="Liwen Chu" w:date="2021-12-07T13:57:00Z"/>
        </w:rPr>
      </w:pPr>
      <w:r>
        <w:t>An EHT STA shall send Control frames following the rules defined in 10.6.6 (Rate selection for Control frames) and 26.15.2 (PPDU format selection) with the following additional exception:</w:t>
      </w:r>
    </w:p>
    <w:p w14:paraId="47D500D2" w14:textId="4161A084" w:rsidR="0081255F" w:rsidRDefault="0081255F" w:rsidP="0081255F">
      <w:pPr>
        <w:pStyle w:val="D"/>
        <w:numPr>
          <w:ilvl w:val="0"/>
          <w:numId w:val="43"/>
        </w:numPr>
        <w:ind w:left="600" w:hanging="400"/>
        <w:rPr>
          <w:ins w:id="103" w:author="Liwen Chu" w:date="2021-12-07T13:57:00Z"/>
          <w:w w:val="100"/>
        </w:rPr>
      </w:pPr>
      <w:ins w:id="104" w:author="Liwen Chu" w:date="2021-12-07T13:57:00Z">
        <w:r>
          <w:rPr>
            <w:w w:val="100"/>
          </w:rPr>
          <w:t xml:space="preserve">A Control frame sent by </w:t>
        </w:r>
      </w:ins>
      <w:ins w:id="105" w:author="Liwen Chu" w:date="2022-01-03T11:31:00Z">
        <w:r w:rsidR="00E62F10">
          <w:rPr>
            <w:w w:val="100"/>
          </w:rPr>
          <w:t>an EHT</w:t>
        </w:r>
      </w:ins>
      <w:ins w:id="106" w:author="Liwen Chu" w:date="2021-12-07T13:57:00Z">
        <w:r>
          <w:rPr>
            <w:w w:val="100"/>
          </w:rPr>
          <w:t xml:space="preserve"> AP as a response to an </w:t>
        </w:r>
      </w:ins>
      <w:ins w:id="107" w:author="Liwen Chu" w:date="2021-12-07T13:58:00Z">
        <w:r>
          <w:rPr>
            <w:w w:val="100"/>
          </w:rPr>
          <w:t>EHT</w:t>
        </w:r>
      </w:ins>
      <w:ins w:id="108" w:author="Liwen Chu" w:date="2021-12-07T13:57:00Z">
        <w:r>
          <w:rPr>
            <w:w w:val="100"/>
          </w:rPr>
          <w:t xml:space="preserve"> TB PPDU may be carried in any PPDU format that is supported by the intended receivers.</w:t>
        </w:r>
      </w:ins>
    </w:p>
    <w:p w14:paraId="518D4371" w14:textId="2F7CDA26" w:rsidR="0081255F" w:rsidRDefault="0081255F" w:rsidP="0081255F">
      <w:pPr>
        <w:pStyle w:val="D"/>
        <w:numPr>
          <w:ilvl w:val="0"/>
          <w:numId w:val="43"/>
        </w:numPr>
        <w:ind w:left="600" w:hanging="400"/>
        <w:rPr>
          <w:ins w:id="109" w:author="Liwen Chu" w:date="2021-12-07T13:57:00Z"/>
          <w:w w:val="100"/>
        </w:rPr>
      </w:pPr>
      <w:ins w:id="110" w:author="Liwen Chu" w:date="2021-12-07T13:57:00Z">
        <w:r>
          <w:rPr>
            <w:w w:val="100"/>
          </w:rPr>
          <w:t>A Trigger frame that is not an MU-RTS Trigger frame may be carried in any PPDU format that is supported by the intended receivers subject to the restrictions in</w:t>
        </w:r>
      </w:ins>
      <w:ins w:id="111" w:author="Liwen Chu" w:date="2021-12-07T13:59:00Z">
        <w:r>
          <w:rPr>
            <w:w w:val="100"/>
          </w:rPr>
          <w:fldChar w:fldCharType="begin"/>
        </w:r>
        <w:r>
          <w:rPr>
            <w:w w:val="100"/>
          </w:rPr>
          <w:instrText xml:space="preserve"> REF  RTF33323931303a2048332c312e \h</w:instrText>
        </w:r>
      </w:ins>
      <w:r>
        <w:rPr>
          <w:w w:val="100"/>
        </w:rPr>
      </w:r>
      <w:ins w:id="112" w:author="Liwen Chu" w:date="2021-12-07T13:59:00Z">
        <w:r>
          <w:rPr>
            <w:w w:val="100"/>
          </w:rPr>
          <w:fldChar w:fldCharType="separate"/>
        </w:r>
        <w:r w:rsidRPr="00D42510">
          <w:rPr>
            <w:b/>
            <w:bCs/>
          </w:rPr>
          <w:t xml:space="preserve"> </w:t>
        </w:r>
        <w:r>
          <w:rPr>
            <w:b/>
            <w:bCs/>
          </w:rPr>
          <w:t>35.</w:t>
        </w:r>
      </w:ins>
      <w:ins w:id="113" w:author="Liwen Chu" w:date="2022-03-28T11:52:00Z">
        <w:r w:rsidR="001E4482">
          <w:rPr>
            <w:b/>
            <w:bCs/>
          </w:rPr>
          <w:t>5</w:t>
        </w:r>
      </w:ins>
      <w:ins w:id="114" w:author="Liwen Chu" w:date="2021-12-07T13:59:00Z">
        <w:r>
          <w:rPr>
            <w:b/>
            <w:bCs/>
          </w:rPr>
          <w:t>.2 (EHT UL MU operation</w:t>
        </w:r>
        <w:r>
          <w:rPr>
            <w:w w:val="100"/>
          </w:rPr>
          <w:t>)</w:t>
        </w:r>
        <w:r>
          <w:rPr>
            <w:w w:val="100"/>
          </w:rPr>
          <w:fldChar w:fldCharType="end"/>
        </w:r>
      </w:ins>
      <w:ins w:id="115" w:author="Liwen Chu" w:date="2021-12-07T13:57:00Z">
        <w:r>
          <w:rPr>
            <w:w w:val="100"/>
          </w:rPr>
          <w:t>.</w:t>
        </w:r>
      </w:ins>
    </w:p>
    <w:p w14:paraId="33612702" w14:textId="4C60ACEB" w:rsidR="0081255F" w:rsidRDefault="0081255F" w:rsidP="0081255F">
      <w:pPr>
        <w:pStyle w:val="D"/>
        <w:numPr>
          <w:ilvl w:val="0"/>
          <w:numId w:val="43"/>
        </w:numPr>
        <w:ind w:left="600" w:hanging="400"/>
        <w:rPr>
          <w:ins w:id="116" w:author="Liwen Chu" w:date="2021-12-07T13:57:00Z"/>
          <w:w w:val="100"/>
        </w:rPr>
      </w:pPr>
      <w:ins w:id="117" w:author="Liwen Chu" w:date="2021-12-07T13:57:00Z">
        <w:r>
          <w:rPr>
            <w:w w:val="100"/>
          </w:rPr>
          <w:t xml:space="preserve">A Control frame is carried in an </w:t>
        </w:r>
      </w:ins>
      <w:ins w:id="118" w:author="Liwen Chu" w:date="2021-12-07T13:59:00Z">
        <w:r>
          <w:rPr>
            <w:w w:val="100"/>
          </w:rPr>
          <w:t>EHT</w:t>
        </w:r>
      </w:ins>
      <w:ins w:id="119" w:author="Liwen Chu" w:date="2021-12-07T13:57:00Z">
        <w:r>
          <w:rPr>
            <w:w w:val="100"/>
          </w:rPr>
          <w:t xml:space="preserve"> TB PPDU if it is sent as a response to a PPDU that contains a Trigger frame that is not an MU-RTS Trigger frame </w:t>
        </w:r>
      </w:ins>
      <w:ins w:id="120" w:author="Liwen Chu" w:date="2021-12-07T14:00:00Z">
        <w:r>
          <w:rPr>
            <w:w w:val="100"/>
          </w:rPr>
          <w:fldChar w:fldCharType="begin"/>
        </w:r>
        <w:r>
          <w:rPr>
            <w:w w:val="100"/>
          </w:rPr>
          <w:instrText xml:space="preserve"> REF  RTF33323931303a2048332c312e \h</w:instrText>
        </w:r>
      </w:ins>
      <w:r>
        <w:rPr>
          <w:w w:val="100"/>
        </w:rPr>
      </w:r>
      <w:ins w:id="121" w:author="Liwen Chu" w:date="2021-12-07T14:00:00Z">
        <w:r>
          <w:rPr>
            <w:w w:val="100"/>
          </w:rPr>
          <w:fldChar w:fldCharType="separate"/>
        </w:r>
        <w:r w:rsidRPr="00D42510">
          <w:rPr>
            <w:b/>
            <w:bCs/>
          </w:rPr>
          <w:t xml:space="preserve"> </w:t>
        </w:r>
        <w:r>
          <w:rPr>
            <w:b/>
            <w:bCs/>
          </w:rPr>
          <w:t>35.</w:t>
        </w:r>
      </w:ins>
      <w:ins w:id="122" w:author="Liwen Chu" w:date="2022-03-28T11:52:00Z">
        <w:r w:rsidR="001E4482">
          <w:rPr>
            <w:b/>
            <w:bCs/>
          </w:rPr>
          <w:t>5</w:t>
        </w:r>
      </w:ins>
      <w:ins w:id="123" w:author="Liwen Chu" w:date="2021-12-07T14:00:00Z">
        <w:r>
          <w:rPr>
            <w:b/>
            <w:bCs/>
          </w:rPr>
          <w:t>.2 (EHT UL MU operation</w:t>
        </w:r>
        <w:r>
          <w:rPr>
            <w:w w:val="100"/>
          </w:rPr>
          <w:t>)</w:t>
        </w:r>
        <w:r>
          <w:rPr>
            <w:w w:val="100"/>
          </w:rPr>
          <w:fldChar w:fldCharType="end"/>
        </w:r>
      </w:ins>
      <w:ins w:id="124" w:author="Liwen Chu" w:date="2021-12-07T13:57:00Z">
        <w:r>
          <w:rPr>
            <w:w w:val="100"/>
          </w:rPr>
          <w:t>.</w:t>
        </w:r>
      </w:ins>
    </w:p>
    <w:p w14:paraId="53852DAC" w14:textId="394CF192" w:rsidR="00527061" w:rsidRPr="00E62F10" w:rsidRDefault="00716EB7" w:rsidP="0081255F">
      <w:pPr>
        <w:pStyle w:val="D"/>
        <w:numPr>
          <w:ilvl w:val="0"/>
          <w:numId w:val="43"/>
        </w:numPr>
        <w:ind w:left="600" w:hanging="400"/>
        <w:rPr>
          <w:ins w:id="125" w:author="Liwen Chu" w:date="2021-12-27T12:07:00Z"/>
          <w:w w:val="100"/>
        </w:rPr>
      </w:pPr>
      <w:ins w:id="126" w:author="Liwen Chu" w:date="2021-12-19T21:56:00Z">
        <w:r w:rsidRPr="001E1249">
          <w:rPr>
            <w:w w:val="100"/>
          </w:rPr>
          <w:t xml:space="preserve">A Control frame sent by an EHT STA as a response to an EHT PPDU </w:t>
        </w:r>
      </w:ins>
      <w:ins w:id="127" w:author="Liwen Chu" w:date="2022-01-04T11:34:00Z">
        <w:r w:rsidR="00A41E44">
          <w:rPr>
            <w:w w:val="100"/>
          </w:rPr>
          <w:t xml:space="preserve">with </w:t>
        </w:r>
      </w:ins>
      <w:ins w:id="128" w:author="Liwen Chu" w:date="2022-01-04T13:25:00Z">
        <w:r w:rsidR="00E37D46">
          <w:rPr>
            <w:w w:val="100"/>
          </w:rPr>
          <w:t>EHT-MCS 15</w:t>
        </w:r>
      </w:ins>
      <w:ins w:id="129" w:author="Liwen Chu" w:date="2022-03-28T13:27:00Z">
        <w:r w:rsidR="00A20956">
          <w:rPr>
            <w:w w:val="100"/>
          </w:rPr>
          <w:t xml:space="preserve"> or 14</w:t>
        </w:r>
      </w:ins>
      <w:r w:rsidR="00920B38">
        <w:rPr>
          <w:w w:val="100"/>
        </w:rPr>
        <w:t xml:space="preserve"> </w:t>
      </w:r>
      <w:ins w:id="130" w:author="Liwen Chu" w:date="2021-12-19T21:56:00Z">
        <w:r w:rsidRPr="001E1249">
          <w:rPr>
            <w:w w:val="100"/>
          </w:rPr>
          <w:t xml:space="preserve">that does not contain a Trigger frame </w:t>
        </w:r>
        <w:r w:rsidRPr="00E62F10">
          <w:rPr>
            <w:w w:val="100"/>
          </w:rPr>
          <w:t xml:space="preserve">should be carried in an EHT PPDU </w:t>
        </w:r>
      </w:ins>
      <w:ins w:id="131" w:author="Liwen Chu" w:date="2022-01-04T11:34:00Z">
        <w:r w:rsidR="00A41E44">
          <w:rPr>
            <w:w w:val="100"/>
          </w:rPr>
          <w:t xml:space="preserve">with </w:t>
        </w:r>
      </w:ins>
      <w:ins w:id="132" w:author="Liwen Chu" w:date="2022-01-04T13:25:00Z">
        <w:r w:rsidR="00E37D46">
          <w:rPr>
            <w:w w:val="100"/>
          </w:rPr>
          <w:t>EHT-MCS 15</w:t>
        </w:r>
      </w:ins>
      <w:ins w:id="133" w:author="Liwen Chu" w:date="2022-01-04T13:32:00Z">
        <w:r w:rsidR="00920B38">
          <w:rPr>
            <w:w w:val="100"/>
          </w:rPr>
          <w:t xml:space="preserve"> </w:t>
        </w:r>
      </w:ins>
      <w:ins w:id="134" w:author="Liwen Chu" w:date="2022-03-28T13:27:00Z">
        <w:r w:rsidR="00A20956">
          <w:rPr>
            <w:w w:val="100"/>
          </w:rPr>
          <w:t xml:space="preserve">or 14 respectively </w:t>
        </w:r>
      </w:ins>
      <w:ins w:id="135" w:author="Liwen Chu" w:date="2021-12-19T21:56:00Z">
        <w:r w:rsidRPr="00E62F10">
          <w:rPr>
            <w:w w:val="100"/>
          </w:rPr>
          <w:t>unless</w:t>
        </w:r>
      </w:ins>
    </w:p>
    <w:p w14:paraId="4A941E31" w14:textId="37487E8F" w:rsidR="00527061" w:rsidRPr="00E62F10" w:rsidRDefault="00716EB7" w:rsidP="00A22764">
      <w:pPr>
        <w:pStyle w:val="D"/>
        <w:numPr>
          <w:ilvl w:val="0"/>
          <w:numId w:val="43"/>
        </w:numPr>
        <w:ind w:left="1120" w:hanging="400"/>
        <w:rPr>
          <w:ins w:id="136" w:author="Liwen Chu" w:date="2021-12-19T21:52:00Z"/>
          <w:w w:val="100"/>
        </w:rPr>
      </w:pPr>
      <w:ins w:id="137" w:author="Liwen Chu" w:date="2021-12-19T21:56:00Z">
        <w:r w:rsidRPr="001E1249">
          <w:rPr>
            <w:w w:val="100"/>
          </w:rPr>
          <w:t xml:space="preserve"> the most recently </w:t>
        </w:r>
      </w:ins>
      <w:ins w:id="138" w:author="Liwen Chu" w:date="2021-12-27T12:16:00Z">
        <w:r w:rsidR="00527061" w:rsidRPr="001E1249">
          <w:rPr>
            <w:w w:val="100"/>
          </w:rPr>
          <w:t>transmitted</w:t>
        </w:r>
      </w:ins>
      <w:ins w:id="139" w:author="Liwen Chu" w:date="2021-12-19T21:56:00Z">
        <w:r w:rsidRPr="001E1249">
          <w:rPr>
            <w:w w:val="100"/>
          </w:rPr>
          <w:t xml:space="preserve"> </w:t>
        </w:r>
      </w:ins>
      <w:ins w:id="140" w:author="Liwen Chu" w:date="2021-12-27T12:16:00Z">
        <w:r w:rsidR="00527061" w:rsidRPr="001E1249">
          <w:rPr>
            <w:w w:val="100"/>
          </w:rPr>
          <w:t xml:space="preserve">EHT </w:t>
        </w:r>
      </w:ins>
      <w:ins w:id="141" w:author="Liwen Chu" w:date="2021-12-19T21:56:00Z">
        <w:r w:rsidRPr="001E1249">
          <w:rPr>
            <w:w w:val="100"/>
          </w:rPr>
          <w:t>PPDU</w:t>
        </w:r>
      </w:ins>
      <w:ins w:id="142" w:author="Liwen Chu" w:date="2021-12-27T12:15:00Z">
        <w:r w:rsidR="00527061" w:rsidRPr="001E1249">
          <w:rPr>
            <w:w w:val="100"/>
          </w:rPr>
          <w:t xml:space="preserve"> by the STA </w:t>
        </w:r>
      </w:ins>
      <w:ins w:id="143" w:author="Liwen Chu" w:date="2021-12-27T12:16:00Z">
        <w:r w:rsidR="00527061" w:rsidRPr="001E1249">
          <w:rPr>
            <w:w w:val="100"/>
          </w:rPr>
          <w:t xml:space="preserve">that is correctly </w:t>
        </w:r>
      </w:ins>
      <w:ins w:id="144" w:author="Liwen Chu" w:date="2021-12-27T12:17:00Z">
        <w:r w:rsidR="00527061" w:rsidRPr="001E1249">
          <w:rPr>
            <w:w w:val="100"/>
          </w:rPr>
          <w:t>received by</w:t>
        </w:r>
      </w:ins>
      <w:ins w:id="145" w:author="Liwen Chu" w:date="2021-12-19T21:56:00Z">
        <w:r w:rsidRPr="001E1249">
          <w:rPr>
            <w:w w:val="100"/>
          </w:rPr>
          <w:t xml:space="preserve"> </w:t>
        </w:r>
      </w:ins>
      <w:ins w:id="146" w:author="Liwen Chu" w:date="2021-12-27T12:17:00Z">
        <w:r w:rsidR="00527061" w:rsidRPr="001E1249">
          <w:rPr>
            <w:w w:val="100"/>
          </w:rPr>
          <w:t>the</w:t>
        </w:r>
      </w:ins>
      <w:ins w:id="147" w:author="Liwen Chu" w:date="2021-12-19T21:56:00Z">
        <w:r w:rsidRPr="001E1249">
          <w:rPr>
            <w:w w:val="100"/>
          </w:rPr>
          <w:t xml:space="preserve"> </w:t>
        </w:r>
      </w:ins>
      <w:ins w:id="148" w:author="Liwen Chu" w:date="2021-12-27T12:16:00Z">
        <w:r w:rsidR="00527061" w:rsidRPr="001E1249">
          <w:rPr>
            <w:w w:val="100"/>
          </w:rPr>
          <w:t>transmitter</w:t>
        </w:r>
      </w:ins>
      <w:ins w:id="149" w:author="Liwen Chu" w:date="2021-12-19T21:56:00Z">
        <w:r w:rsidRPr="001E1249">
          <w:rPr>
            <w:w w:val="100"/>
          </w:rPr>
          <w:t xml:space="preserve"> of the </w:t>
        </w:r>
      </w:ins>
      <w:ins w:id="150" w:author="Liwen Chu" w:date="2021-12-19T21:57:00Z">
        <w:r w:rsidRPr="001E1249">
          <w:rPr>
            <w:w w:val="100"/>
          </w:rPr>
          <w:t xml:space="preserve">EHT PPDU </w:t>
        </w:r>
      </w:ins>
      <w:ins w:id="151" w:author="Liwen Chu" w:date="2022-01-04T11:34:00Z">
        <w:r w:rsidR="00A41E44">
          <w:rPr>
            <w:w w:val="100"/>
          </w:rPr>
          <w:t xml:space="preserve">with </w:t>
        </w:r>
      </w:ins>
      <w:ins w:id="152" w:author="Liwen Chu" w:date="2022-01-04T13:25:00Z">
        <w:r w:rsidR="00E37D46">
          <w:rPr>
            <w:w w:val="100"/>
          </w:rPr>
          <w:t>EHT-MCS 15</w:t>
        </w:r>
      </w:ins>
      <w:ins w:id="153" w:author="Liwen Chu" w:date="2022-03-28T13:28:00Z">
        <w:r w:rsidR="00A20956">
          <w:rPr>
            <w:w w:val="100"/>
          </w:rPr>
          <w:t xml:space="preserve"> or 14</w:t>
        </w:r>
      </w:ins>
      <w:ins w:id="154" w:author="Liwen Chu" w:date="2022-01-04T13:32:00Z">
        <w:r w:rsidR="00920B38">
          <w:rPr>
            <w:w w:val="100"/>
          </w:rPr>
          <w:t xml:space="preserve"> </w:t>
        </w:r>
      </w:ins>
      <w:ins w:id="155" w:author="Liwen Chu" w:date="2021-12-19T21:56:00Z">
        <w:r w:rsidRPr="001E1249">
          <w:rPr>
            <w:w w:val="100"/>
          </w:rPr>
          <w:t xml:space="preserve">to the </w:t>
        </w:r>
      </w:ins>
      <w:ins w:id="156" w:author="Liwen Chu" w:date="2021-12-19T21:57:00Z">
        <w:r w:rsidRPr="001E1249">
          <w:rPr>
            <w:w w:val="100"/>
          </w:rPr>
          <w:t>EHT</w:t>
        </w:r>
      </w:ins>
      <w:ins w:id="157" w:author="Liwen Chu" w:date="2021-12-19T21:56:00Z">
        <w:r w:rsidRPr="001E1249">
          <w:rPr>
            <w:w w:val="100"/>
          </w:rPr>
          <w:t xml:space="preserve"> STA was not an </w:t>
        </w:r>
      </w:ins>
      <w:ins w:id="158" w:author="Liwen Chu" w:date="2021-12-19T21:57:00Z">
        <w:r w:rsidRPr="001E1249">
          <w:rPr>
            <w:w w:val="100"/>
          </w:rPr>
          <w:t xml:space="preserve">EHT PPDU </w:t>
        </w:r>
      </w:ins>
      <w:ins w:id="159" w:author="Liwen Chu" w:date="2022-01-04T11:34:00Z">
        <w:r w:rsidR="00A41E44">
          <w:rPr>
            <w:w w:val="100"/>
          </w:rPr>
          <w:t xml:space="preserve">with </w:t>
        </w:r>
      </w:ins>
      <w:ins w:id="160" w:author="Liwen Chu" w:date="2022-01-04T13:25:00Z">
        <w:r w:rsidR="00E37D46">
          <w:rPr>
            <w:w w:val="100"/>
          </w:rPr>
          <w:t>EHT-MCS 15</w:t>
        </w:r>
      </w:ins>
      <w:ins w:id="161" w:author="Liwen Chu" w:date="2022-03-28T13:28:00Z">
        <w:r w:rsidR="00A20956">
          <w:rPr>
            <w:w w:val="100"/>
          </w:rPr>
          <w:t xml:space="preserve"> or 14</w:t>
        </w:r>
      </w:ins>
      <w:ins w:id="162" w:author="Liwen Chu" w:date="2021-12-19T21:57:00Z">
        <w:r w:rsidRPr="001E1249">
          <w:rPr>
            <w:w w:val="100"/>
          </w:rPr>
          <w:t xml:space="preserve"> </w:t>
        </w:r>
      </w:ins>
      <w:ins w:id="163" w:author="Liwen Chu" w:date="2021-12-19T21:56:00Z">
        <w:r w:rsidRPr="001E1249">
          <w:rPr>
            <w:w w:val="100"/>
          </w:rPr>
          <w:t xml:space="preserve">in which case the Control frame should be carried in non-HT </w:t>
        </w:r>
      </w:ins>
      <w:ins w:id="164" w:author="Liwen Chu" w:date="2022-01-05T10:15:00Z">
        <w:r w:rsidR="00974A67">
          <w:rPr>
            <w:w w:val="100"/>
          </w:rPr>
          <w:t xml:space="preserve">(duplicate) </w:t>
        </w:r>
      </w:ins>
      <w:ins w:id="165" w:author="Liwen Chu" w:date="2021-12-19T21:56:00Z">
        <w:r w:rsidRPr="001E1249">
          <w:rPr>
            <w:w w:val="100"/>
          </w:rPr>
          <w:t>PPDU</w:t>
        </w:r>
      </w:ins>
      <w:ins w:id="166" w:author="Liwen Chu" w:date="2021-12-27T12:08:00Z">
        <w:r w:rsidR="00527061" w:rsidRPr="00E62F10">
          <w:rPr>
            <w:w w:val="100"/>
            <w:lang w:val="en-GB"/>
          </w:rPr>
          <w:t>.</w:t>
        </w:r>
      </w:ins>
    </w:p>
    <w:p w14:paraId="721DE1AE" w14:textId="771E29D5" w:rsidR="00F05F96" w:rsidRPr="0056723F" w:rsidRDefault="00716EB7" w:rsidP="00716EB7">
      <w:pPr>
        <w:pStyle w:val="D"/>
        <w:numPr>
          <w:ilvl w:val="0"/>
          <w:numId w:val="43"/>
        </w:numPr>
        <w:ind w:left="600" w:hanging="400"/>
        <w:rPr>
          <w:ins w:id="167" w:author="Liwen Chu" w:date="2021-12-27T14:26:00Z"/>
          <w:w w:val="100"/>
        </w:rPr>
      </w:pPr>
      <w:ins w:id="168" w:author="Liwen Chu" w:date="2021-12-19T21:52:00Z">
        <w:r w:rsidRPr="001E1249">
          <w:rPr>
            <w:rFonts w:ascii="TimesNewRomanPSMT" w:hAnsi="TimesNewRomanPSMT" w:cs="TimesNewRomanPSMT"/>
          </w:rPr>
          <w:t xml:space="preserve">A Control frame sent by an </w:t>
        </w:r>
      </w:ins>
      <w:ins w:id="169" w:author="Liwen Chu" w:date="2021-12-19T21:53:00Z">
        <w:r w:rsidRPr="001E1249">
          <w:rPr>
            <w:rFonts w:ascii="TimesNewRomanPSMT" w:hAnsi="TimesNewRomanPSMT" w:cs="TimesNewRomanPSMT"/>
          </w:rPr>
          <w:t>EHT</w:t>
        </w:r>
      </w:ins>
      <w:ins w:id="170" w:author="Liwen Chu" w:date="2021-12-19T21:52:00Z">
        <w:r w:rsidRPr="001E1249">
          <w:rPr>
            <w:rFonts w:ascii="TimesNewRomanPSMT" w:hAnsi="TimesNewRomanPSMT" w:cs="TimesNewRomanPSMT"/>
          </w:rPr>
          <w:t xml:space="preserve"> STA as a response to an </w:t>
        </w:r>
      </w:ins>
      <w:ins w:id="171" w:author="Liwen Chu" w:date="2021-12-19T21:54:00Z">
        <w:r w:rsidRPr="001E1249">
          <w:rPr>
            <w:rFonts w:ascii="TimesNewRomanPSMT" w:hAnsi="TimesNewRomanPSMT" w:cs="TimesNewRomanPSMT"/>
          </w:rPr>
          <w:t>EHT</w:t>
        </w:r>
      </w:ins>
      <w:ins w:id="172" w:author="Liwen Chu" w:date="2021-12-19T21:52:00Z">
        <w:r w:rsidRPr="001E1249">
          <w:rPr>
            <w:rFonts w:ascii="TimesNewRomanPSMT" w:hAnsi="TimesNewRomanPSMT" w:cs="TimesNewRomanPSMT"/>
          </w:rPr>
          <w:t xml:space="preserve"> PPDU </w:t>
        </w:r>
      </w:ins>
      <w:ins w:id="173" w:author="Liwen Chu" w:date="2021-12-27T14:27:00Z">
        <w:r w:rsidR="00F05F96" w:rsidRPr="001E1249">
          <w:rPr>
            <w:rFonts w:ascii="TimesNewRomanPSMT" w:hAnsi="TimesNewRomanPSMT" w:cs="TimesNewRomanPSMT"/>
          </w:rPr>
          <w:t xml:space="preserve">with MCS other than </w:t>
        </w:r>
      </w:ins>
      <w:ins w:id="174" w:author="Liwen Chu" w:date="2022-01-05T10:16:00Z">
        <w:r w:rsidR="00974A67">
          <w:rPr>
            <w:rFonts w:ascii="TimesNewRomanPSMT" w:hAnsi="TimesNewRomanPSMT" w:cs="TimesNewRomanPSMT"/>
          </w:rPr>
          <w:t>EHT-</w:t>
        </w:r>
      </w:ins>
      <w:ins w:id="175" w:author="Liwen Chu" w:date="2021-12-27T14:27:00Z">
        <w:r w:rsidR="00F05F96" w:rsidRPr="001E1249">
          <w:rPr>
            <w:rFonts w:ascii="TimesNewRomanPSMT" w:hAnsi="TimesNewRomanPSMT" w:cs="TimesNewRomanPSMT"/>
          </w:rPr>
          <w:t>MCS 14</w:t>
        </w:r>
      </w:ins>
      <w:ins w:id="176" w:author="Liwen Chu" w:date="2022-03-28T13:12:00Z">
        <w:r w:rsidR="00A22764">
          <w:rPr>
            <w:rFonts w:ascii="TimesNewRomanPSMT" w:hAnsi="TimesNewRomanPSMT" w:cs="TimesNewRomanPSMT"/>
          </w:rPr>
          <w:t xml:space="preserve"> </w:t>
        </w:r>
      </w:ins>
      <w:ins w:id="177" w:author="Liwen Chu" w:date="2022-03-28T13:29:00Z">
        <w:r w:rsidR="00A20956">
          <w:rPr>
            <w:rFonts w:ascii="TimesNewRomanPSMT" w:hAnsi="TimesNewRomanPSMT" w:cs="TimesNewRomanPSMT"/>
          </w:rPr>
          <w:t>and</w:t>
        </w:r>
      </w:ins>
      <w:ins w:id="178" w:author="Liwen Chu" w:date="2022-03-28T13:12:00Z">
        <w:r w:rsidR="00A22764">
          <w:rPr>
            <w:rFonts w:ascii="TimesNewRomanPSMT" w:hAnsi="TimesNewRomanPSMT" w:cs="TimesNewRomanPSMT"/>
          </w:rPr>
          <w:t xml:space="preserve"> </w:t>
        </w:r>
      </w:ins>
      <w:ins w:id="179" w:author="Liwen Chu" w:date="2021-12-27T14:27:00Z">
        <w:r w:rsidR="00F05F96" w:rsidRPr="001E1249">
          <w:rPr>
            <w:rFonts w:ascii="TimesNewRomanPSMT" w:hAnsi="TimesNewRomanPSMT" w:cs="TimesNewRomanPSMT"/>
          </w:rPr>
          <w:t>15</w:t>
        </w:r>
      </w:ins>
      <w:ins w:id="180" w:author="Rui Cao" w:date="2021-12-28T09:49:00Z">
        <w:r w:rsidR="0032425A" w:rsidRPr="0056723F">
          <w:rPr>
            <w:rFonts w:ascii="TimesNewRomanPSMT" w:hAnsi="TimesNewRomanPSMT" w:cs="TimesNewRomanPSMT"/>
          </w:rPr>
          <w:t xml:space="preserve"> </w:t>
        </w:r>
      </w:ins>
      <w:ins w:id="181" w:author="Liwen Chu" w:date="2021-12-19T21:52:00Z">
        <w:r w:rsidRPr="001E1249">
          <w:rPr>
            <w:rFonts w:ascii="TimesNewRomanPSMT" w:hAnsi="TimesNewRomanPSMT" w:cs="TimesNewRomanPSMT"/>
          </w:rPr>
          <w:t xml:space="preserve">or a non-HT PPDU that does not contain a triggering frame should be carried in a non-HT </w:t>
        </w:r>
      </w:ins>
      <w:ins w:id="182" w:author="Liwen Chu" w:date="2022-01-05T10:16:00Z">
        <w:r w:rsidR="00974A67">
          <w:rPr>
            <w:rFonts w:ascii="TimesNewRomanPSMT" w:hAnsi="TimesNewRomanPSMT" w:cs="TimesNewRomanPSMT"/>
          </w:rPr>
          <w:t xml:space="preserve">(duplicate) </w:t>
        </w:r>
      </w:ins>
      <w:ins w:id="183" w:author="Liwen Chu" w:date="2021-12-19T21:52:00Z">
        <w:r w:rsidRPr="001E1249">
          <w:rPr>
            <w:rFonts w:ascii="TimesNewRomanPSMT" w:hAnsi="TimesNewRomanPSMT" w:cs="TimesNewRomanPSMT"/>
          </w:rPr>
          <w:t xml:space="preserve">PPDU unless </w:t>
        </w:r>
      </w:ins>
    </w:p>
    <w:p w14:paraId="1BE307A1" w14:textId="3E46C412" w:rsidR="00716EB7" w:rsidRPr="001E1249" w:rsidDel="00F05F96" w:rsidRDefault="00716EB7" w:rsidP="00F05F96">
      <w:pPr>
        <w:pStyle w:val="D"/>
        <w:numPr>
          <w:ilvl w:val="0"/>
          <w:numId w:val="43"/>
        </w:numPr>
        <w:ind w:left="1000" w:hanging="400"/>
        <w:rPr>
          <w:del w:id="184" w:author="Liwen Chu" w:date="2021-12-19T21:53:00Z"/>
          <w:w w:val="100"/>
          <w:rPrChange w:id="185" w:author="Liwen Chu" w:date="2022-01-03T10:12:00Z">
            <w:rPr>
              <w:del w:id="186" w:author="Liwen Chu" w:date="2021-12-19T21:53:00Z"/>
              <w:rFonts w:ascii="TimesNewRomanPSMT" w:hAnsi="TimesNewRomanPSMT" w:cs="TimesNewRomanPSMT"/>
            </w:rPr>
          </w:rPrChange>
        </w:rPr>
      </w:pPr>
      <w:ins w:id="187" w:author="Liwen Chu" w:date="2021-12-19T21:52:00Z">
        <w:r w:rsidRPr="001E1249">
          <w:rPr>
            <w:rFonts w:ascii="TimesNewRomanPSMT" w:hAnsi="TimesNewRomanPSMT" w:cs="TimesNewRomanPSMT"/>
          </w:rPr>
          <w:t>the most recent PPDU</w:t>
        </w:r>
      </w:ins>
      <w:ins w:id="188" w:author="Liwen Chu" w:date="2021-12-19T21:53:00Z">
        <w:r w:rsidRPr="001E1249">
          <w:rPr>
            <w:rFonts w:ascii="TimesNewRomanPSMT" w:hAnsi="TimesNewRomanPSMT" w:cs="TimesNewRomanPSMT"/>
          </w:rPr>
          <w:t xml:space="preserve"> sent by the </w:t>
        </w:r>
      </w:ins>
      <w:ins w:id="189" w:author="Liwen Chu" w:date="2021-12-19T21:54:00Z">
        <w:r w:rsidRPr="00395B13">
          <w:rPr>
            <w:rFonts w:ascii="TimesNewRomanPSMT" w:hAnsi="TimesNewRomanPSMT" w:cs="TimesNewRomanPSMT"/>
          </w:rPr>
          <w:t>EHT</w:t>
        </w:r>
      </w:ins>
      <w:ins w:id="190" w:author="Liwen Chu" w:date="2021-12-19T21:53:00Z">
        <w:r w:rsidRPr="0056723F">
          <w:rPr>
            <w:rFonts w:ascii="TimesNewRomanPSMT" w:hAnsi="TimesNewRomanPSMT" w:cs="TimesNewRomanPSMT"/>
          </w:rPr>
          <w:t xml:space="preserve"> STA to the recipient of the Control frame</w:t>
        </w:r>
      </w:ins>
      <w:ins w:id="191" w:author="Liwen Chu" w:date="2021-12-27T14:27:00Z">
        <w:r w:rsidR="00F05F96" w:rsidRPr="0056723F">
          <w:rPr>
            <w:rFonts w:ascii="TimesNewRomanPSMT" w:hAnsi="TimesNewRomanPSMT" w:cs="TimesNewRomanPSMT"/>
          </w:rPr>
          <w:t xml:space="preserve"> </w:t>
        </w:r>
      </w:ins>
      <w:ins w:id="192" w:author="Liwen Chu" w:date="2021-12-27T14:28:00Z">
        <w:r w:rsidR="00F05F96" w:rsidRPr="0056723F">
          <w:rPr>
            <w:rFonts w:ascii="TimesNewRomanPSMT" w:hAnsi="TimesNewRomanPSMT" w:cs="TimesNewRomanPSMT"/>
          </w:rPr>
          <w:t>and received correctly by the peer STA</w:t>
        </w:r>
      </w:ins>
      <w:ins w:id="193" w:author="Liwen Chu" w:date="2021-12-19T21:54:00Z">
        <w:r w:rsidRPr="001E1249">
          <w:rPr>
            <w:rFonts w:ascii="TimesNewRomanPSMT" w:hAnsi="TimesNewRomanPSMT" w:cs="TimesNewRomanPSMT"/>
          </w:rPr>
          <w:t xml:space="preserve"> </w:t>
        </w:r>
      </w:ins>
      <w:ins w:id="194" w:author="Liwen Chu" w:date="2021-12-19T21:53:00Z">
        <w:r w:rsidRPr="001E1249">
          <w:rPr>
            <w:rFonts w:ascii="TimesNewRomanPSMT" w:hAnsi="TimesNewRomanPSMT" w:cs="TimesNewRomanPSMT"/>
          </w:rPr>
          <w:t xml:space="preserve">was an </w:t>
        </w:r>
      </w:ins>
      <w:ins w:id="195" w:author="Liwen Chu" w:date="2021-12-19T21:54:00Z">
        <w:r w:rsidRPr="001E1249">
          <w:rPr>
            <w:rFonts w:ascii="TimesNewRomanPSMT" w:hAnsi="TimesNewRomanPSMT" w:cs="TimesNewRomanPSMT"/>
          </w:rPr>
          <w:t xml:space="preserve">EHT PPDU with </w:t>
        </w:r>
      </w:ins>
      <w:ins w:id="196" w:author="Liwen Chu" w:date="2022-01-04T13:25:00Z">
        <w:r w:rsidR="00E37D46">
          <w:rPr>
            <w:rFonts w:ascii="TimesNewRomanPSMT" w:hAnsi="TimesNewRomanPSMT" w:cs="TimesNewRomanPSMT"/>
          </w:rPr>
          <w:t xml:space="preserve">EHT-MCS </w:t>
        </w:r>
      </w:ins>
      <w:ins w:id="197" w:author="Liwen Chu" w:date="2022-03-28T13:24:00Z">
        <w:r w:rsidR="00C74589">
          <w:rPr>
            <w:rFonts w:ascii="TimesNewRomanPSMT" w:hAnsi="TimesNewRomanPSMT" w:cs="TimesNewRomanPSMT"/>
          </w:rPr>
          <w:t xml:space="preserve">14 or </w:t>
        </w:r>
      </w:ins>
      <w:ins w:id="198" w:author="Liwen Chu" w:date="2022-01-04T13:25:00Z">
        <w:r w:rsidR="00E37D46">
          <w:rPr>
            <w:rFonts w:ascii="TimesNewRomanPSMT" w:hAnsi="TimesNewRomanPSMT" w:cs="TimesNewRomanPSMT"/>
          </w:rPr>
          <w:t>15</w:t>
        </w:r>
      </w:ins>
      <w:ins w:id="199" w:author="Liwen Chu" w:date="2022-03-28T13:30:00Z">
        <w:r w:rsidR="00A20956">
          <w:rPr>
            <w:rFonts w:ascii="TimesNewRomanPSMT" w:hAnsi="TimesNewRomanPSMT" w:cs="TimesNewRomanPSMT"/>
          </w:rPr>
          <w:t xml:space="preserve"> </w:t>
        </w:r>
        <w:r w:rsidR="00A20956" w:rsidRPr="001E1249">
          <w:rPr>
            <w:w w:val="100"/>
          </w:rPr>
          <w:t xml:space="preserve">in which case the Control frame should be carried in </w:t>
        </w:r>
        <w:r w:rsidR="00A20956" w:rsidRPr="001E1249">
          <w:rPr>
            <w:rFonts w:ascii="TimesNewRomanPSMT" w:hAnsi="TimesNewRomanPSMT" w:cs="TimesNewRomanPSMT"/>
          </w:rPr>
          <w:t xml:space="preserve">EHT PPDU with </w:t>
        </w:r>
        <w:r w:rsidR="00A20956">
          <w:rPr>
            <w:rFonts w:ascii="TimesNewRomanPSMT" w:hAnsi="TimesNewRomanPSMT" w:cs="TimesNewRomanPSMT"/>
          </w:rPr>
          <w:t>EHT-MCS 14 or 15</w:t>
        </w:r>
        <w:r w:rsidR="00A20956">
          <w:rPr>
            <w:rFonts w:ascii="TimesNewRomanPSMT" w:hAnsi="TimesNewRomanPSMT" w:cs="TimesNewRomanPSMT"/>
          </w:rPr>
          <w:t xml:space="preserve"> </w:t>
        </w:r>
        <w:proofErr w:type="spellStart"/>
        <w:r w:rsidR="00A20956">
          <w:rPr>
            <w:rFonts w:ascii="TimesNewRomanPSMT" w:hAnsi="TimesNewRomanPSMT" w:cs="TimesNewRomanPSMT"/>
          </w:rPr>
          <w:t>respectively</w:t>
        </w:r>
      </w:ins>
      <w:ins w:id="200" w:author="Liwen Chu" w:date="2021-12-27T14:29:00Z">
        <w:r w:rsidR="00F05F96" w:rsidRPr="001E1249">
          <w:rPr>
            <w:rFonts w:ascii="TimesNewRomanPSMT" w:hAnsi="TimesNewRomanPSMT" w:cs="TimesNewRomanPSMT"/>
          </w:rPr>
          <w:t>.</w:t>
        </w:r>
      </w:ins>
    </w:p>
    <w:p w14:paraId="1B7B8F24" w14:textId="5A214F8F" w:rsidR="00A20956" w:rsidRDefault="00A20956" w:rsidP="0081255F">
      <w:pPr>
        <w:pStyle w:val="D"/>
        <w:numPr>
          <w:ilvl w:val="0"/>
          <w:numId w:val="43"/>
        </w:numPr>
        <w:ind w:left="600" w:hanging="400"/>
        <w:rPr>
          <w:ins w:id="201" w:author="Liwen Chu" w:date="2022-03-28T13:34:00Z"/>
          <w:w w:val="100"/>
        </w:rPr>
      </w:pPr>
      <w:ins w:id="202" w:author="Liwen Chu" w:date="2022-03-28T13:35:00Z">
        <w:r>
          <w:rPr>
            <w:rFonts w:ascii="TimesNewRomanPSMT" w:hAnsi="TimesNewRomanPSMT" w:cs="TimesNewRomanPSMT"/>
          </w:rPr>
          <w:t>A</w:t>
        </w:r>
        <w:proofErr w:type="spellEnd"/>
        <w:r>
          <w:rPr>
            <w:rFonts w:ascii="TimesNewRomanPSMT" w:hAnsi="TimesNewRomanPSMT" w:cs="TimesNewRomanPSMT"/>
          </w:rPr>
          <w:t xml:space="preserve"> Control frame that is not solicited by another frame and is not a Trigger frame may be carried in</w:t>
        </w:r>
        <w:r>
          <w:rPr>
            <w:rFonts w:ascii="TimesNewRomanPSMT" w:hAnsi="TimesNewRomanPSMT" w:cs="TimesNewRomanPSMT"/>
          </w:rPr>
          <w:t xml:space="preserve"> </w:t>
        </w:r>
        <w:r w:rsidR="005C7B67">
          <w:rPr>
            <w:rFonts w:ascii="TimesNewRomanPSMT" w:hAnsi="TimesNewRomanPSMT" w:cs="TimesNewRomanPSMT"/>
          </w:rPr>
          <w:t>EHT PPDU with MCS 14 or 15.</w:t>
        </w:r>
      </w:ins>
    </w:p>
    <w:p w14:paraId="4EDECCD1" w14:textId="296ED203" w:rsidR="00FA5B98" w:rsidRDefault="00FA5B98" w:rsidP="0081255F">
      <w:pPr>
        <w:pStyle w:val="D"/>
        <w:numPr>
          <w:ilvl w:val="0"/>
          <w:numId w:val="43"/>
        </w:numPr>
        <w:ind w:left="600" w:hanging="400"/>
        <w:rPr>
          <w:ins w:id="203" w:author="Liwen Chu" w:date="2021-12-07T13:57:00Z"/>
          <w:w w:val="100"/>
        </w:rPr>
      </w:pPr>
      <w:ins w:id="204" w:author="Liwen Chu" w:date="2021-12-16T14:29:00Z">
        <w:r>
          <w:rPr>
            <w:w w:val="100"/>
          </w:rPr>
          <w:t xml:space="preserve">A Control frame sent by an EHT AP as a response solicited by SRC Control field </w:t>
        </w:r>
      </w:ins>
      <w:ins w:id="205" w:author="Liwen Chu" w:date="2021-12-16T14:30:00Z">
        <w:r>
          <w:rPr>
            <w:w w:val="100"/>
          </w:rPr>
          <w:t>may be carried in any PPDU as defined in</w:t>
        </w:r>
      </w:ins>
      <w:ins w:id="206" w:author="Liwen Chu" w:date="2021-12-16T14:29:00Z">
        <w:r>
          <w:rPr>
            <w:w w:val="100"/>
          </w:rPr>
          <w:t xml:space="preserve"> </w:t>
        </w:r>
        <w:r>
          <w:rPr>
            <w:b/>
            <w:bCs/>
          </w:rPr>
          <w:t xml:space="preserve">35.3.15.5.2 </w:t>
        </w:r>
      </w:ins>
      <w:ins w:id="207" w:author="Liwen Chu" w:date="2021-12-16T14:30:00Z">
        <w:r>
          <w:rPr>
            <w:b/>
            <w:bCs/>
          </w:rPr>
          <w:t>(</w:t>
        </w:r>
      </w:ins>
      <w:ins w:id="208" w:author="Liwen Chu" w:date="2021-12-16T14:29:00Z">
        <w:r>
          <w:rPr>
            <w:b/>
            <w:bCs/>
          </w:rPr>
          <w:t>End time alignment of response PPDUs using SRC Control field</w:t>
        </w:r>
      </w:ins>
      <w:ins w:id="209" w:author="Liwen Chu" w:date="2021-12-16T14:30:00Z">
        <w:r>
          <w:rPr>
            <w:b/>
            <w:bCs/>
          </w:rPr>
          <w:t>)</w:t>
        </w:r>
      </w:ins>
    </w:p>
    <w:p w14:paraId="4840069B" w14:textId="7F851A48" w:rsidR="00770B60" w:rsidRDefault="00770B60" w:rsidP="00C10A13">
      <w:pPr>
        <w:pStyle w:val="D"/>
        <w:numPr>
          <w:ilvl w:val="0"/>
          <w:numId w:val="43"/>
        </w:numPr>
        <w:suppressAutoHyphens/>
        <w:spacing w:after="0" w:line="240" w:lineRule="auto"/>
        <w:ind w:left="600" w:hanging="400"/>
        <w:rPr>
          <w:ins w:id="210" w:author="Liwen Chu" w:date="2021-12-07T13:57:00Z"/>
        </w:rPr>
      </w:pPr>
      <w:r>
        <w:lastRenderedPageBreak/>
        <w:t xml:space="preserve">An EHT STA may transmit a </w:t>
      </w:r>
      <w:proofErr w:type="spellStart"/>
      <w:r>
        <w:t>BlockAck</w:t>
      </w:r>
      <w:proofErr w:type="spellEnd"/>
      <w:r>
        <w:t xml:space="preserve"> frame in an HE SU PPDU or (#2756)(#2838)in an EHT MU PPDU directed to a single (#1752)EHT STA if the PPDU duration of the HE SU PPDU or EHT MU PPDU (respectively) is less than the PPDU duration of a non-HT PPDU containing the Control frame sent at the primary rate (see 10.6.6.5.2 (Selection of a rate or MCS)).</w:t>
      </w:r>
    </w:p>
    <w:p w14:paraId="0967EB22" w14:textId="4DCE1425" w:rsidR="00D42510" w:rsidRDefault="00D42510" w:rsidP="00484901">
      <w:pPr>
        <w:pStyle w:val="T"/>
        <w:suppressAutoHyphens/>
        <w:spacing w:after="0" w:line="240" w:lineRule="auto"/>
        <w:rPr>
          <w:bCs/>
        </w:rPr>
      </w:pPr>
    </w:p>
    <w:p w14:paraId="429DB0A7" w14:textId="315E6D1C" w:rsidR="00A63717" w:rsidRPr="00770B60" w:rsidRDefault="00A63717" w:rsidP="00A63717">
      <w:pPr>
        <w:pStyle w:val="T"/>
        <w:spacing w:after="60" w:line="240" w:lineRule="auto"/>
        <w:rPr>
          <w:rFonts w:ascii="Arial" w:hAnsi="Arial" w:cs="Arial"/>
          <w:b/>
          <w:bCs/>
        </w:rPr>
      </w:pPr>
      <w:r>
        <w:rPr>
          <w:b/>
          <w:i/>
          <w:iCs/>
          <w:highlight w:val="yellow"/>
        </w:rPr>
        <w:t xml:space="preserve">TGbe editor: Please add the following subclauses at the end of subclause </w:t>
      </w:r>
      <w:r w:rsidR="00A0284F">
        <w:rPr>
          <w:b/>
          <w:i/>
          <w:iCs/>
          <w:highlight w:val="yellow"/>
        </w:rPr>
        <w:t>35.15</w:t>
      </w:r>
      <w:r>
        <w:rPr>
          <w:b/>
          <w:i/>
          <w:iCs/>
          <w:highlight w:val="yellow"/>
        </w:rPr>
        <w:t xml:space="preserve"> as shown below: </w:t>
      </w:r>
      <w:ins w:id="211" w:author="Liwen Chu" w:date="2021-12-27T15:59:00Z">
        <w:r w:rsidR="0056723F" w:rsidRPr="00036C3D">
          <w:rPr>
            <w:b/>
            <w:i/>
            <w:iCs/>
            <w:highlight w:val="yellow"/>
          </w:rPr>
          <w:t>(#2065</w:t>
        </w:r>
      </w:ins>
      <w:ins w:id="212" w:author="Liwen Chu" w:date="2022-01-03T13:48:00Z">
        <w:r w:rsidR="00982C1B">
          <w:rPr>
            <w:b/>
            <w:i/>
            <w:iCs/>
            <w:highlight w:val="yellow"/>
          </w:rPr>
          <w:t>, 4285</w:t>
        </w:r>
      </w:ins>
      <w:ins w:id="213" w:author="Liwen Chu" w:date="2021-12-27T15:59:00Z">
        <w:r w:rsidR="0056723F" w:rsidRPr="00036C3D">
          <w:rPr>
            <w:b/>
            <w:i/>
            <w:iCs/>
            <w:highlight w:val="yellow"/>
          </w:rPr>
          <w:t>)</w:t>
        </w:r>
      </w:ins>
    </w:p>
    <w:p w14:paraId="495D0E8C" w14:textId="48FCC1E7" w:rsidR="00770B60" w:rsidRDefault="00A63717" w:rsidP="00484901">
      <w:pPr>
        <w:pStyle w:val="T"/>
        <w:suppressAutoHyphens/>
        <w:spacing w:after="0" w:line="240" w:lineRule="auto"/>
        <w:rPr>
          <w:bCs/>
        </w:rPr>
      </w:pPr>
      <w:r>
        <w:rPr>
          <w:rFonts w:ascii="Arial-BoldMT" w:hAnsi="Arial-BoldMT" w:cs="Arial-BoldMT"/>
          <w:b/>
          <w:bCs/>
        </w:rPr>
        <w:t>35.1</w:t>
      </w:r>
      <w:r w:rsidR="001E4482">
        <w:rPr>
          <w:rFonts w:ascii="Arial-BoldMT" w:hAnsi="Arial-BoldMT" w:cs="Arial-BoldMT"/>
          <w:b/>
          <w:bCs/>
        </w:rPr>
        <w:t>5</w:t>
      </w:r>
      <w:r>
        <w:rPr>
          <w:rFonts w:ascii="Arial-BoldMT" w:hAnsi="Arial-BoldMT" w:cs="Arial-BoldMT"/>
          <w:b/>
          <w:bCs/>
        </w:rPr>
        <w:t>.3 MCS, NSS, BW selection</w:t>
      </w:r>
    </w:p>
    <w:p w14:paraId="52F90F24" w14:textId="1D43EE03" w:rsidR="00A63717" w:rsidRDefault="00A63717" w:rsidP="00A63717">
      <w:pPr>
        <w:pStyle w:val="T"/>
        <w:rPr>
          <w:w w:val="100"/>
        </w:rPr>
      </w:pPr>
      <w:r>
        <w:rPr>
          <w:w w:val="100"/>
        </w:rPr>
        <w:t xml:space="preserve">An </w:t>
      </w:r>
      <w:r w:rsidR="00FA5B98">
        <w:rPr>
          <w:w w:val="100"/>
        </w:rPr>
        <w:t>EHT</w:t>
      </w:r>
      <w:r>
        <w:rPr>
          <w:w w:val="100"/>
        </w:rPr>
        <w:t xml:space="preserve"> STA shall follow the rules defined in 10.6 (</w:t>
      </w:r>
      <w:proofErr w:type="spellStart"/>
      <w:r>
        <w:rPr>
          <w:w w:val="100"/>
        </w:rPr>
        <w:t>Multirate</w:t>
      </w:r>
      <w:proofErr w:type="spellEnd"/>
      <w:r>
        <w:rPr>
          <w:w w:val="100"/>
        </w:rPr>
        <w:t xml:space="preserve"> support) and </w:t>
      </w:r>
      <w:r>
        <w:rPr>
          <w:w w:val="100"/>
        </w:rPr>
        <w:fldChar w:fldCharType="begin"/>
      </w:r>
      <w:r>
        <w:rPr>
          <w:w w:val="100"/>
        </w:rPr>
        <w:instrText xml:space="preserve"> REF  RTF32313936333a2048332c312e \h</w:instrText>
      </w:r>
      <w:r>
        <w:rPr>
          <w:w w:val="100"/>
        </w:rPr>
      </w:r>
      <w:r>
        <w:rPr>
          <w:w w:val="100"/>
        </w:rPr>
        <w:fldChar w:fldCharType="separate"/>
      </w:r>
      <w:r>
        <w:rPr>
          <w:w w:val="100"/>
        </w:rPr>
        <w:t>26.15.4 (Rate selection constraints for HE STAs)</w:t>
      </w:r>
      <w:r>
        <w:rPr>
          <w:w w:val="100"/>
        </w:rPr>
        <w:fldChar w:fldCharType="end"/>
      </w:r>
      <w:r>
        <w:rPr>
          <w:w w:val="100"/>
        </w:rPr>
        <w:t xml:space="preserve"> for selecting the rate, MCS, NSS, and the rules defined in 10.3.2.8 (VHT and S1G RTS procedure), 10.3.2.9 (CTS and DMG CTS procedure), 10.6.6.6 (Channel Width selection for Control frames) and 10.6.12 (Channel Width in non-HT and non-HT duplicate PPDUs) for selecting the channel width (BW) of transmitted PPDUs with the following exceptions:</w:t>
      </w:r>
    </w:p>
    <w:p w14:paraId="37C6A8ED" w14:textId="3E8DE8FC" w:rsidR="00A63717" w:rsidRDefault="00FA5B98" w:rsidP="00A63717">
      <w:pPr>
        <w:pStyle w:val="D"/>
        <w:numPr>
          <w:ilvl w:val="0"/>
          <w:numId w:val="44"/>
        </w:numPr>
        <w:ind w:left="600" w:hanging="400"/>
        <w:rPr>
          <w:w w:val="100"/>
        </w:rPr>
      </w:pPr>
      <w:r>
        <w:rPr>
          <w:w w:val="100"/>
        </w:rPr>
        <w:t>EHT</w:t>
      </w:r>
      <w:r w:rsidR="00A63717">
        <w:rPr>
          <w:w w:val="100"/>
        </w:rPr>
        <w:t xml:space="preserve">-MCS, NSS, and BW selection for an </w:t>
      </w:r>
      <w:r>
        <w:rPr>
          <w:w w:val="100"/>
        </w:rPr>
        <w:t>EHT</w:t>
      </w:r>
      <w:r w:rsidR="00A63717">
        <w:rPr>
          <w:w w:val="100"/>
        </w:rPr>
        <w:t xml:space="preserve"> TB PPDU are defined in </w:t>
      </w:r>
      <w:r>
        <w:rPr>
          <w:b/>
          <w:bCs/>
        </w:rPr>
        <w:t>35.4.2.3 (Non-AP STA behavior for UL MU operation)</w:t>
      </w:r>
      <w:r w:rsidR="00A63717">
        <w:rPr>
          <w:w w:val="100"/>
        </w:rPr>
        <w:t>.</w:t>
      </w:r>
    </w:p>
    <w:p w14:paraId="3A9C2846" w14:textId="71C53031" w:rsidR="00A63717" w:rsidRPr="009E3443" w:rsidRDefault="00A63717" w:rsidP="009E3443">
      <w:pPr>
        <w:pStyle w:val="D"/>
        <w:numPr>
          <w:ilvl w:val="0"/>
          <w:numId w:val="44"/>
        </w:numPr>
        <w:ind w:left="600" w:hanging="400"/>
        <w:rPr>
          <w:w w:val="100"/>
        </w:rPr>
      </w:pPr>
      <w:r>
        <w:rPr>
          <w:w w:val="100"/>
        </w:rPr>
        <w:t xml:space="preserve">Rate and BW selection for a CTS sent in response to an MU-RTS Trigger frame are defined in </w:t>
      </w:r>
      <w:r w:rsidR="009E3443">
        <w:rPr>
          <w:b/>
          <w:bCs/>
        </w:rPr>
        <w:t>35.2.2.2 (CTS frame response to an MU-RTS Trigger frame)</w:t>
      </w:r>
      <w:r w:rsidRPr="009E3443">
        <w:rPr>
          <w:w w:val="100"/>
        </w:rPr>
        <w:t xml:space="preserve">. </w:t>
      </w:r>
    </w:p>
    <w:p w14:paraId="13C1E2CB" w14:textId="1B3B4B3E" w:rsidR="00A63717" w:rsidRDefault="00A63717" w:rsidP="00A63717">
      <w:pPr>
        <w:pStyle w:val="T"/>
        <w:rPr>
          <w:w w:val="100"/>
        </w:rPr>
      </w:pPr>
      <w:r>
        <w:rPr>
          <w:w w:val="100"/>
        </w:rPr>
        <w:t xml:space="preserve">An </w:t>
      </w:r>
      <w:r w:rsidR="009E3443">
        <w:rPr>
          <w:w w:val="100"/>
        </w:rPr>
        <w:t>EHT</w:t>
      </w:r>
      <w:r>
        <w:rPr>
          <w:w w:val="100"/>
        </w:rPr>
        <w:t xml:space="preserve"> STA that transmits an </w:t>
      </w:r>
      <w:r w:rsidR="009E3443">
        <w:rPr>
          <w:w w:val="100"/>
        </w:rPr>
        <w:t>EHT</w:t>
      </w:r>
      <w:r>
        <w:rPr>
          <w:w w:val="100"/>
        </w:rPr>
        <w:t xml:space="preserve"> PPDU to a receiving STA shall use an &lt;</w:t>
      </w:r>
      <w:r w:rsidR="009E3443">
        <w:rPr>
          <w:w w:val="100"/>
        </w:rPr>
        <w:t>EHT</w:t>
      </w:r>
      <w:r>
        <w:rPr>
          <w:w w:val="100"/>
        </w:rPr>
        <w:t xml:space="preserve">-MCS, NSS&gt; tuple that is supported by the receiving STA as indicated by the Supported </w:t>
      </w:r>
      <w:r w:rsidR="009E3443">
        <w:rPr>
          <w:w w:val="100"/>
        </w:rPr>
        <w:t>EHT</w:t>
      </w:r>
      <w:r>
        <w:rPr>
          <w:w w:val="100"/>
        </w:rPr>
        <w:t xml:space="preserve">-MCS And NSS Set field in the </w:t>
      </w:r>
      <w:r w:rsidR="009E3443">
        <w:rPr>
          <w:w w:val="100"/>
        </w:rPr>
        <w:t>EHT</w:t>
      </w:r>
      <w:r>
        <w:rPr>
          <w:w w:val="100"/>
        </w:rPr>
        <w:t xml:space="preserve"> Capabilities element that the receiving STA transmits. If the Supported </w:t>
      </w:r>
      <w:r w:rsidR="009E3443">
        <w:rPr>
          <w:w w:val="100"/>
        </w:rPr>
        <w:t>EHT</w:t>
      </w:r>
      <w:r>
        <w:rPr>
          <w:w w:val="100"/>
        </w:rPr>
        <w:t>-MCS and NSS set of the receiving STA or STAs is not known, the transmitting STA shall transmit using a &lt;</w:t>
      </w:r>
      <w:r w:rsidR="009E3443">
        <w:rPr>
          <w:w w:val="100"/>
        </w:rPr>
        <w:t>EHT</w:t>
      </w:r>
      <w:r>
        <w:rPr>
          <w:w w:val="100"/>
        </w:rPr>
        <w:t xml:space="preserve">-MCS, NSS&gt; tuple in the basic </w:t>
      </w:r>
      <w:r w:rsidR="009E3443">
        <w:rPr>
          <w:w w:val="100"/>
        </w:rPr>
        <w:t>EHT</w:t>
      </w:r>
      <w:r>
        <w:rPr>
          <w:w w:val="100"/>
        </w:rPr>
        <w:t xml:space="preserve">-MCS and NSS set if the basic </w:t>
      </w:r>
      <w:r w:rsidR="009E3443">
        <w:rPr>
          <w:w w:val="100"/>
        </w:rPr>
        <w:t>EHT</w:t>
      </w:r>
      <w:r>
        <w:rPr>
          <w:w w:val="100"/>
        </w:rPr>
        <w:t>-MCS and NSS set is not empty, otherwise the transmitting STA shall transmit using a &lt;</w:t>
      </w:r>
      <w:r w:rsidR="009E3443">
        <w:rPr>
          <w:w w:val="100"/>
        </w:rPr>
        <w:t>EHT</w:t>
      </w:r>
      <w:r>
        <w:rPr>
          <w:w w:val="100"/>
        </w:rPr>
        <w:t xml:space="preserve">-MCS, NSS&gt; tuple in the mandatory </w:t>
      </w:r>
      <w:r w:rsidR="009E3443">
        <w:rPr>
          <w:w w:val="100"/>
        </w:rPr>
        <w:t>EHT</w:t>
      </w:r>
      <w:r>
        <w:rPr>
          <w:w w:val="100"/>
        </w:rPr>
        <w:t xml:space="preserve">-MCS and NSS Set. An </w:t>
      </w:r>
      <w:r w:rsidR="009E3443">
        <w:rPr>
          <w:w w:val="100"/>
        </w:rPr>
        <w:t>EHT</w:t>
      </w:r>
      <w:r>
        <w:rPr>
          <w:w w:val="100"/>
        </w:rPr>
        <w:t xml:space="preserve"> STA is subject to all of the rules for HT STAs and VHT STAs that apply to its operating band (see 10.27 (Protection mechanisms)).</w:t>
      </w:r>
    </w:p>
    <w:p w14:paraId="102645AA" w14:textId="3D339BFA" w:rsidR="00A63717" w:rsidRDefault="00A63717" w:rsidP="00A63717">
      <w:pPr>
        <w:pStyle w:val="T"/>
        <w:rPr>
          <w:w w:val="100"/>
        </w:rPr>
      </w:pPr>
      <w:r>
        <w:rPr>
          <w:w w:val="100"/>
        </w:rPr>
        <w:t xml:space="preserve">An </w:t>
      </w:r>
      <w:r w:rsidR="009E3443">
        <w:rPr>
          <w:w w:val="100"/>
        </w:rPr>
        <w:t>EHT</w:t>
      </w:r>
      <w:r>
        <w:rPr>
          <w:w w:val="100"/>
        </w:rPr>
        <w:t xml:space="preserve"> STA may transmit an </w:t>
      </w:r>
      <w:r w:rsidR="009E3443">
        <w:rPr>
          <w:w w:val="100"/>
        </w:rPr>
        <w:t>EHT</w:t>
      </w:r>
      <w:r>
        <w:rPr>
          <w:w w:val="100"/>
        </w:rPr>
        <w:t xml:space="preserve"> PPDU with 1024-QAM</w:t>
      </w:r>
      <w:r w:rsidR="00210BBD">
        <w:rPr>
          <w:w w:val="100"/>
        </w:rPr>
        <w:t xml:space="preserve"> or 4096-QAM</w:t>
      </w:r>
      <w:r>
        <w:rPr>
          <w:w w:val="100"/>
        </w:rPr>
        <w:t xml:space="preserve"> on a 26-, 52-, and 106-tone RU to a recipient STA if it has received from the recipient STA an </w:t>
      </w:r>
      <w:r w:rsidR="00210BBD">
        <w:rPr>
          <w:w w:val="100"/>
        </w:rPr>
        <w:t>EHT</w:t>
      </w:r>
      <w:r>
        <w:rPr>
          <w:w w:val="100"/>
        </w:rPr>
        <w:t xml:space="preserve"> Capabilities element with the </w:t>
      </w:r>
      <w:r w:rsidR="00210BBD">
        <w:rPr>
          <w:sz w:val="18"/>
          <w:szCs w:val="18"/>
        </w:rPr>
        <w:t>Rx 1024-QAM And 4096-QAM &lt; 242-tone RU Support</w:t>
      </w:r>
      <w:r w:rsidR="00210BBD">
        <w:rPr>
          <w:w w:val="100"/>
        </w:rPr>
        <w:t xml:space="preserve"> </w:t>
      </w:r>
      <w:r>
        <w:rPr>
          <w:w w:val="100"/>
        </w:rPr>
        <w:t xml:space="preserve">subfield in the </w:t>
      </w:r>
      <w:r w:rsidR="00210BBD">
        <w:rPr>
          <w:w w:val="100"/>
        </w:rPr>
        <w:t>EHT</w:t>
      </w:r>
      <w:r>
        <w:rPr>
          <w:w w:val="100"/>
        </w:rPr>
        <w:t xml:space="preserve"> PHY Capabilities Information field equal to 1; otherwise the </w:t>
      </w:r>
      <w:r w:rsidR="000867F0">
        <w:rPr>
          <w:w w:val="100"/>
        </w:rPr>
        <w:t xml:space="preserve">EHT </w:t>
      </w:r>
      <w:r>
        <w:rPr>
          <w:w w:val="100"/>
        </w:rPr>
        <w:t xml:space="preserve">STA shall not transmit an </w:t>
      </w:r>
      <w:r w:rsidR="00210BBD">
        <w:rPr>
          <w:w w:val="100"/>
        </w:rPr>
        <w:t>EHT</w:t>
      </w:r>
      <w:r>
        <w:rPr>
          <w:w w:val="100"/>
        </w:rPr>
        <w:t xml:space="preserve"> PPDU with 1024-QAM</w:t>
      </w:r>
      <w:r w:rsidR="00210BBD">
        <w:rPr>
          <w:w w:val="100"/>
        </w:rPr>
        <w:t xml:space="preserve"> or 4096-QAM</w:t>
      </w:r>
      <w:r>
        <w:rPr>
          <w:w w:val="100"/>
        </w:rPr>
        <w:t xml:space="preserve"> on a 26-, 52-, and 106-tone RU.</w:t>
      </w:r>
    </w:p>
    <w:p w14:paraId="274B3BEA" w14:textId="1D2F5DF1" w:rsidR="00A63717" w:rsidRDefault="00A63717" w:rsidP="00A63717">
      <w:pPr>
        <w:pStyle w:val="T"/>
        <w:rPr>
          <w:w w:val="100"/>
        </w:rPr>
      </w:pPr>
      <w:r>
        <w:rPr>
          <w:w w:val="100"/>
        </w:rPr>
        <w:t xml:space="preserve">An </w:t>
      </w:r>
      <w:r w:rsidR="00210BBD">
        <w:rPr>
          <w:w w:val="100"/>
        </w:rPr>
        <w:t>EHT</w:t>
      </w:r>
      <w:r>
        <w:rPr>
          <w:w w:val="100"/>
        </w:rPr>
        <w:t xml:space="preserve"> AP shall not set the UL HE-MCS subfield of a User Info field in a Trigger frame to 10</w:t>
      </w:r>
      <w:r w:rsidR="00210BBD">
        <w:rPr>
          <w:w w:val="100"/>
        </w:rPr>
        <w:t>,</w:t>
      </w:r>
      <w:r>
        <w:rPr>
          <w:w w:val="100"/>
        </w:rPr>
        <w:t xml:space="preserve"> 11</w:t>
      </w:r>
      <w:r w:rsidR="00210BBD">
        <w:rPr>
          <w:w w:val="100"/>
        </w:rPr>
        <w:t>, 12, or 13</w:t>
      </w:r>
      <w:r>
        <w:rPr>
          <w:w w:val="100"/>
        </w:rPr>
        <w:t xml:space="preserve"> for a 26-, 52-, or 106-tone RU allocation unless the User Info field is addressed to a non-AP </w:t>
      </w:r>
      <w:r w:rsidR="000867F0">
        <w:rPr>
          <w:w w:val="100"/>
        </w:rPr>
        <w:t xml:space="preserve">EHT </w:t>
      </w:r>
      <w:r>
        <w:rPr>
          <w:w w:val="100"/>
        </w:rPr>
        <w:t xml:space="preserve">STA from which the </w:t>
      </w:r>
      <w:r w:rsidR="00210BBD">
        <w:rPr>
          <w:w w:val="100"/>
        </w:rPr>
        <w:t>EHT</w:t>
      </w:r>
      <w:r>
        <w:rPr>
          <w:w w:val="100"/>
        </w:rPr>
        <w:t xml:space="preserve"> AP has received an </w:t>
      </w:r>
      <w:r w:rsidR="00210BBD">
        <w:rPr>
          <w:w w:val="100"/>
        </w:rPr>
        <w:t>EHT</w:t>
      </w:r>
      <w:r>
        <w:rPr>
          <w:w w:val="100"/>
        </w:rPr>
        <w:t xml:space="preserve"> Capabilities element with the </w:t>
      </w:r>
      <w:r w:rsidR="00210BBD">
        <w:rPr>
          <w:sz w:val="18"/>
          <w:szCs w:val="18"/>
        </w:rPr>
        <w:t>Tx 1024-QAM And 4096-QAM &lt; 242-tone RU Support</w:t>
      </w:r>
      <w:r w:rsidR="00210BBD">
        <w:rPr>
          <w:w w:val="100"/>
        </w:rPr>
        <w:t xml:space="preserve"> </w:t>
      </w:r>
      <w:r>
        <w:rPr>
          <w:w w:val="100"/>
        </w:rPr>
        <w:t xml:space="preserve">subfield in the </w:t>
      </w:r>
      <w:r w:rsidR="00210BBD">
        <w:rPr>
          <w:w w:val="100"/>
        </w:rPr>
        <w:t>EHT</w:t>
      </w:r>
      <w:r>
        <w:rPr>
          <w:w w:val="100"/>
        </w:rPr>
        <w:t xml:space="preserve"> PHY Capabilities Information field equal to 1.</w:t>
      </w:r>
    </w:p>
    <w:p w14:paraId="0C46397B" w14:textId="383D24BD" w:rsidR="00A63717" w:rsidRDefault="00A63717" w:rsidP="00A63717">
      <w:pPr>
        <w:pStyle w:val="T"/>
        <w:rPr>
          <w:w w:val="100"/>
        </w:rPr>
      </w:pPr>
      <w:r>
        <w:rPr>
          <w:w w:val="100"/>
        </w:rPr>
        <w:t xml:space="preserve">An </w:t>
      </w:r>
      <w:r w:rsidR="00210BBD">
        <w:rPr>
          <w:w w:val="100"/>
        </w:rPr>
        <w:t>EHT</w:t>
      </w:r>
      <w:r>
        <w:rPr>
          <w:w w:val="100"/>
        </w:rPr>
        <w:t xml:space="preserve"> STA that sends a Control frame in response to a frame carried in an </w:t>
      </w:r>
      <w:r w:rsidR="00210BBD">
        <w:rPr>
          <w:w w:val="100"/>
        </w:rPr>
        <w:t>EHT MU</w:t>
      </w:r>
      <w:r>
        <w:rPr>
          <w:w w:val="100"/>
        </w:rPr>
        <w:t xml:space="preserve"> PPDU that carries a frame with the Normal Ack or Implicit BAR ack policy shall set the TXVECTOR parameter CH_BANDWIDTH to indicate a channel width that is the same as the channel width indicated by the RXVECTOR parameter CH_BANDWIDTH of the frame eliciting the response.</w:t>
      </w:r>
    </w:p>
    <w:p w14:paraId="187A9C7D" w14:textId="6FF225FD" w:rsidR="00A63717" w:rsidRDefault="00A63717" w:rsidP="00A63717">
      <w:pPr>
        <w:pStyle w:val="T"/>
        <w:rPr>
          <w:w w:val="100"/>
        </w:rPr>
      </w:pPr>
      <w:r>
        <w:rPr>
          <w:w w:val="100"/>
        </w:rPr>
        <w:t xml:space="preserve">If a control response frame is transmitted in an </w:t>
      </w:r>
      <w:r w:rsidR="00210BBD">
        <w:rPr>
          <w:w w:val="100"/>
        </w:rPr>
        <w:t>EHT</w:t>
      </w:r>
      <w:r>
        <w:rPr>
          <w:w w:val="100"/>
        </w:rPr>
        <w:t xml:space="preserve"> MU PPDU, the channel width (CH_BANDWIDTH parameter of the TXVECTOR) shall be selected first according to 10.6.6.6 (Channel Width selection for Control frames), and then the &lt;</w:t>
      </w:r>
      <w:r w:rsidR="00806891">
        <w:rPr>
          <w:w w:val="100"/>
        </w:rPr>
        <w:t>EHT</w:t>
      </w:r>
      <w:r>
        <w:rPr>
          <w:w w:val="100"/>
        </w:rPr>
        <w:t>-MCS, NSS&gt; tuple shall be selected from a set of &lt;</w:t>
      </w:r>
      <w:r w:rsidR="00806891">
        <w:rPr>
          <w:w w:val="100"/>
        </w:rPr>
        <w:t>EHT</w:t>
      </w:r>
      <w:r>
        <w:rPr>
          <w:w w:val="100"/>
        </w:rPr>
        <w:t xml:space="preserve">-MCS, NSS&gt; tuples called the </w:t>
      </w:r>
      <w:proofErr w:type="spellStart"/>
      <w:r>
        <w:rPr>
          <w:i/>
          <w:iCs/>
          <w:w w:val="100"/>
        </w:rPr>
        <w:t>CandidateMCSSet</w:t>
      </w:r>
      <w:proofErr w:type="spellEnd"/>
      <w:r>
        <w:rPr>
          <w:w w:val="100"/>
        </w:rPr>
        <w:t xml:space="preserve">. The </w:t>
      </w:r>
      <w:proofErr w:type="spellStart"/>
      <w:r>
        <w:rPr>
          <w:i/>
          <w:iCs/>
          <w:w w:val="100"/>
        </w:rPr>
        <w:t>CandidateMCSSet</w:t>
      </w:r>
      <w:proofErr w:type="spellEnd"/>
      <w:r>
        <w:rPr>
          <w:w w:val="100"/>
        </w:rPr>
        <w:t xml:space="preserve"> is defined in 10.6.6.5.3 (Control response frame MCS computation) except that the set additionally contains the &lt;</w:t>
      </w:r>
      <w:r w:rsidR="00806891">
        <w:rPr>
          <w:w w:val="100"/>
        </w:rPr>
        <w:t>EHT</w:t>
      </w:r>
      <w:r>
        <w:rPr>
          <w:w w:val="100"/>
        </w:rPr>
        <w:t xml:space="preserve">-MCS, NSS&gt; tuples for an </w:t>
      </w:r>
      <w:r w:rsidR="00806891">
        <w:rPr>
          <w:w w:val="100"/>
        </w:rPr>
        <w:t>EHT</w:t>
      </w:r>
      <w:r>
        <w:rPr>
          <w:w w:val="100"/>
        </w:rPr>
        <w:t xml:space="preserve"> STA.</w:t>
      </w:r>
    </w:p>
    <w:p w14:paraId="37A84D8D" w14:textId="7024CA3F" w:rsidR="005C6BCC" w:rsidRDefault="005C6BCC" w:rsidP="00A63717">
      <w:pPr>
        <w:pStyle w:val="T"/>
        <w:rPr>
          <w:w w:val="100"/>
        </w:rPr>
      </w:pPr>
      <w:bookmarkStart w:id="214" w:name="_Hlk99373830"/>
      <w:r>
        <w:rPr>
          <w:w w:val="100"/>
        </w:rPr>
        <w:t xml:space="preserve">An EHT AP may solicit one Control response frame carried in EHT TB PPDU from a STA only whose BW is narrower than the BW of the solicited PPDU if the Control response frame is in the last frame exchange of the TXOP. </w:t>
      </w:r>
      <w:bookmarkEnd w:id="214"/>
    </w:p>
    <w:p w14:paraId="4E6FB6FE" w14:textId="77777777" w:rsidR="005C6BCC" w:rsidRDefault="005C6BCC" w:rsidP="00A63717">
      <w:pPr>
        <w:pStyle w:val="T"/>
        <w:rPr>
          <w:w w:val="100"/>
        </w:rPr>
      </w:pPr>
    </w:p>
    <w:p w14:paraId="233FB717" w14:textId="6D171E43" w:rsidR="001F24A7" w:rsidRDefault="001F24A7" w:rsidP="001F24A7">
      <w:pPr>
        <w:pStyle w:val="T"/>
        <w:suppressAutoHyphens/>
        <w:spacing w:after="0" w:line="240" w:lineRule="auto"/>
        <w:rPr>
          <w:w w:val="100"/>
        </w:rPr>
      </w:pPr>
      <w:r>
        <w:rPr>
          <w:rFonts w:ascii="Arial-BoldMT" w:hAnsi="Arial-BoldMT" w:cs="Arial-BoldMT"/>
          <w:b/>
          <w:bCs/>
        </w:rPr>
        <w:t>35.1</w:t>
      </w:r>
      <w:r w:rsidR="001E4482">
        <w:rPr>
          <w:rFonts w:ascii="Arial-BoldMT" w:hAnsi="Arial-BoldMT" w:cs="Arial-BoldMT"/>
          <w:b/>
          <w:bCs/>
        </w:rPr>
        <w:t>5</w:t>
      </w:r>
      <w:r>
        <w:rPr>
          <w:rFonts w:ascii="Arial-BoldMT" w:hAnsi="Arial-BoldMT" w:cs="Arial-BoldMT"/>
          <w:b/>
          <w:bCs/>
        </w:rPr>
        <w:t xml:space="preserve">.4 </w:t>
      </w:r>
      <w:bookmarkStart w:id="215" w:name="RTF32313936333a2048332c312e"/>
      <w:r w:rsidRPr="001F24A7">
        <w:rPr>
          <w:b/>
          <w:bCs/>
          <w:w w:val="100"/>
        </w:rPr>
        <w:t>Rate selection constraints for EHT STAs</w:t>
      </w:r>
      <w:bookmarkEnd w:id="215"/>
    </w:p>
    <w:p w14:paraId="29F46D59" w14:textId="749720DD" w:rsidR="001F24A7" w:rsidRDefault="001F24A7" w:rsidP="001F24A7">
      <w:pPr>
        <w:pStyle w:val="T"/>
        <w:suppressAutoHyphens/>
        <w:spacing w:after="0" w:line="240" w:lineRule="auto"/>
        <w:rPr>
          <w:w w:val="100"/>
        </w:rPr>
      </w:pPr>
      <w:r>
        <w:rPr>
          <w:rFonts w:ascii="Arial-BoldMT" w:hAnsi="Arial-BoldMT" w:cs="Arial-BoldMT"/>
          <w:b/>
          <w:bCs/>
        </w:rPr>
        <w:lastRenderedPageBreak/>
        <w:t>35.1</w:t>
      </w:r>
      <w:r w:rsidR="001E4482">
        <w:rPr>
          <w:rFonts w:ascii="Arial-BoldMT" w:hAnsi="Arial-BoldMT" w:cs="Arial-BoldMT"/>
          <w:b/>
          <w:bCs/>
        </w:rPr>
        <w:t>5</w:t>
      </w:r>
      <w:r>
        <w:rPr>
          <w:rFonts w:ascii="Arial-BoldMT" w:hAnsi="Arial-BoldMT" w:cs="Arial-BoldMT"/>
          <w:b/>
          <w:bCs/>
        </w:rPr>
        <w:t xml:space="preserve">.4.1 Receive </w:t>
      </w:r>
      <w:r w:rsidR="00397F00">
        <w:rPr>
          <w:rFonts w:ascii="Arial-BoldMT" w:hAnsi="Arial-BoldMT" w:cs="Arial-BoldMT"/>
          <w:b/>
          <w:bCs/>
        </w:rPr>
        <w:t>EHT</w:t>
      </w:r>
      <w:r>
        <w:rPr>
          <w:rFonts w:ascii="Arial-BoldMT" w:hAnsi="Arial-BoldMT" w:cs="Arial-BoldMT"/>
          <w:b/>
          <w:bCs/>
        </w:rPr>
        <w:t>-MCS and NSS Set</w:t>
      </w:r>
    </w:p>
    <w:p w14:paraId="66D594C2" w14:textId="5B0CFD5C" w:rsidR="001F24A7" w:rsidRDefault="001F24A7" w:rsidP="001F24A7">
      <w:pPr>
        <w:pStyle w:val="T"/>
        <w:rPr>
          <w:w w:val="100"/>
        </w:rPr>
      </w:pPr>
      <w:r>
        <w:rPr>
          <w:w w:val="100"/>
        </w:rPr>
        <w:t>The receive EHT-MCS and NSS set is the set of &lt;EHT-MCS, NSS&gt; tuples for PPDU bandwidths less than or equal to 20MHz only, 80 MHz, 160 MHz PPDUs or 320 MHz PPDUs that a STA is capable of receiving. The receive EHT-MCS and NSS set for a first STA is determined by a second EHT STA for each &lt;EHT-MCS, NSS&gt; tuple NSS = 1, …, 8 and PPDU bandwidth (less than or equal to 20MHz only, 80 MHz, and 160 MHz or 320 MHz) from the Supported EHT-MCS And NSS Set field in</w:t>
      </w:r>
      <w:r>
        <w:rPr>
          <w:vanish/>
          <w:w w:val="100"/>
        </w:rPr>
        <w:t>(#Ed)</w:t>
      </w:r>
      <w:r>
        <w:rPr>
          <w:w w:val="100"/>
        </w:rPr>
        <w:t xml:space="preserve"> the EHT Capabilities element received from the first STA as follows:</w:t>
      </w:r>
    </w:p>
    <w:p w14:paraId="2AB8CC7E" w14:textId="2A4861D3" w:rsidR="001F24A7" w:rsidRDefault="001F24A7" w:rsidP="001F24A7">
      <w:pPr>
        <w:pStyle w:val="DL"/>
        <w:numPr>
          <w:ilvl w:val="0"/>
          <w:numId w:val="45"/>
        </w:numPr>
        <w:ind w:left="640" w:hanging="440"/>
        <w:rPr>
          <w:w w:val="100"/>
        </w:rPr>
      </w:pPr>
      <w:r>
        <w:rPr>
          <w:w w:val="100"/>
        </w:rPr>
        <w:t>If support for the EHT-MCS for NSS spatial streams at that PPDU bandwidth is mandatory (see 36.1.1 (Introduction to the EHT PHY)), then the &lt;EHT-MCS, NSS&gt; tuple at that bandwidth is supported by the first STA on receive.</w:t>
      </w:r>
    </w:p>
    <w:p w14:paraId="5B7BE638" w14:textId="2646DCE8" w:rsidR="00EE769D" w:rsidRDefault="001F24A7" w:rsidP="001F24A7">
      <w:pPr>
        <w:pStyle w:val="DL"/>
        <w:numPr>
          <w:ilvl w:val="0"/>
          <w:numId w:val="45"/>
        </w:numPr>
        <w:ind w:left="640" w:hanging="440"/>
        <w:rPr>
          <w:w w:val="100"/>
        </w:rPr>
      </w:pPr>
      <w:r>
        <w:rPr>
          <w:w w:val="100"/>
        </w:rPr>
        <w:t xml:space="preserve">Otherwise, if </w:t>
      </w:r>
      <w:r w:rsidR="00EE769D">
        <w:rPr>
          <w:w w:val="100"/>
        </w:rPr>
        <w:t xml:space="preserve">the </w:t>
      </w:r>
      <w:r w:rsidR="0092012D">
        <w:rPr>
          <w:sz w:val="16"/>
          <w:szCs w:val="16"/>
        </w:rPr>
        <w:t xml:space="preserve">Rx Max </w:t>
      </w:r>
      <w:proofErr w:type="spellStart"/>
      <w:r w:rsidR="0092012D">
        <w:rPr>
          <w:sz w:val="16"/>
          <w:szCs w:val="16"/>
        </w:rPr>
        <w:t>Nss</w:t>
      </w:r>
      <w:proofErr w:type="spellEnd"/>
      <w:r w:rsidR="0092012D">
        <w:rPr>
          <w:sz w:val="16"/>
          <w:szCs w:val="16"/>
        </w:rPr>
        <w:t xml:space="preserve"> That Supports EHT-MCS n1–n2 (n1 and n2 indicate the MCS set being applied) in </w:t>
      </w:r>
      <w:r w:rsidR="0092012D" w:rsidRPr="005D4DAE">
        <w:rPr>
          <w:strike/>
          <w:color w:val="FF0000"/>
          <w:sz w:val="16"/>
          <w:szCs w:val="16"/>
        </w:rPr>
        <w:t>each</w:t>
      </w:r>
      <w:r w:rsidR="0092012D">
        <w:rPr>
          <w:sz w:val="16"/>
          <w:szCs w:val="16"/>
        </w:rPr>
        <w:t xml:space="preserve"> </w:t>
      </w:r>
      <w:r w:rsidR="0092012D">
        <w:rPr>
          <w:b/>
          <w:bCs/>
        </w:rPr>
        <w:t xml:space="preserve">EHT-MCS Map b subfield for </w:t>
      </w:r>
      <w:r w:rsidR="0092012D">
        <w:rPr>
          <w:i/>
          <w:iCs/>
          <w:w w:val="100"/>
        </w:rPr>
        <w:t>b</w:t>
      </w:r>
      <w:r w:rsidR="0092012D">
        <w:rPr>
          <w:w w:val="100"/>
        </w:rPr>
        <w:t> </w:t>
      </w:r>
      <w:r w:rsidR="0092012D">
        <w:rPr>
          <w:rFonts w:ascii="Symbol" w:hAnsi="Symbol" w:cs="Symbol"/>
          <w:w w:val="100"/>
        </w:rPr>
        <w:t>Î</w:t>
      </w:r>
      <w:r w:rsidR="0092012D">
        <w:rPr>
          <w:w w:val="100"/>
        </w:rPr>
        <w:t> {20MHz only</w:t>
      </w:r>
      <w:r w:rsidR="005D4DAE">
        <w:rPr>
          <w:w w:val="100"/>
        </w:rPr>
        <w:t xml:space="preserve"> for 20MHz only STA</w:t>
      </w:r>
      <w:r w:rsidR="0092012D">
        <w:rPr>
          <w:w w:val="100"/>
        </w:rPr>
        <w:t xml:space="preserve">, </w:t>
      </w:r>
      <w:r w:rsidR="005D4DAE">
        <w:rPr>
          <w:w w:val="100"/>
        </w:rPr>
        <w:t>&lt;=</w:t>
      </w:r>
      <w:r w:rsidR="0092012D">
        <w:rPr>
          <w:w w:val="100"/>
        </w:rPr>
        <w:t>80 MHz</w:t>
      </w:r>
      <w:r w:rsidR="005D4DAE">
        <w:rPr>
          <w:w w:val="100"/>
        </w:rPr>
        <w:t xml:space="preserve"> for &gt;=80MHz STA</w:t>
      </w:r>
      <w:r w:rsidR="0092012D">
        <w:rPr>
          <w:w w:val="100"/>
        </w:rPr>
        <w:t>, 160 MHz</w:t>
      </w:r>
      <w:r w:rsidR="005D4DAE">
        <w:rPr>
          <w:w w:val="100"/>
        </w:rPr>
        <w:t xml:space="preserve"> for &gt;=160MHz STA</w:t>
      </w:r>
      <w:r w:rsidR="0092012D">
        <w:rPr>
          <w:w w:val="100"/>
        </w:rPr>
        <w:t>, 320 MHz}</w:t>
      </w:r>
      <w:r w:rsidR="0092012D" w:rsidRPr="0092012D">
        <w:rPr>
          <w:w w:val="100"/>
        </w:rPr>
        <w:t xml:space="preserve"> </w:t>
      </w:r>
      <w:r w:rsidR="0092012D">
        <w:rPr>
          <w:w w:val="100"/>
        </w:rPr>
        <w:t>indicates support and neither the Operating Mode field nor the OM Control subfield</w:t>
      </w:r>
      <w:r w:rsidR="007A42CA">
        <w:rPr>
          <w:w w:val="100"/>
        </w:rPr>
        <w:t xml:space="preserve"> + optional EHT OM Control subfield</w:t>
      </w:r>
      <w:r w:rsidR="0092012D">
        <w:rPr>
          <w:w w:val="100"/>
        </w:rPr>
        <w:t xml:space="preserve"> is received from the first </w:t>
      </w:r>
      <w:r w:rsidR="007A42CA">
        <w:rPr>
          <w:w w:val="100"/>
        </w:rPr>
        <w:t>EHT</w:t>
      </w:r>
      <w:r w:rsidR="0092012D">
        <w:rPr>
          <w:w w:val="100"/>
        </w:rPr>
        <w:t xml:space="preserve"> STA</w:t>
      </w:r>
      <w:r w:rsidR="007A42CA">
        <w:rPr>
          <w:w w:val="100"/>
        </w:rPr>
        <w:t xml:space="preserve">, then the &lt;EHT-MCS, NSS&gt; tuple at PPDU bandwidth </w:t>
      </w:r>
      <w:r w:rsidR="007A42CA">
        <w:rPr>
          <w:i/>
          <w:iCs/>
          <w:w w:val="100"/>
        </w:rPr>
        <w:t>b</w:t>
      </w:r>
      <w:r w:rsidR="007A42CA">
        <w:rPr>
          <w:w w:val="100"/>
        </w:rPr>
        <w:t xml:space="preserve"> for a given operating channel width is supported by the first STA on receive as defined in 9.4.2.248.4 (Supported HE-MCS And NSS Set field).</w:t>
      </w:r>
    </w:p>
    <w:p w14:paraId="53DD505C" w14:textId="77777777" w:rsidR="001F24A7" w:rsidRDefault="001F24A7" w:rsidP="001F24A7">
      <w:pPr>
        <w:pStyle w:val="DL"/>
        <w:numPr>
          <w:ilvl w:val="0"/>
          <w:numId w:val="45"/>
        </w:numPr>
        <w:ind w:left="640" w:hanging="440"/>
        <w:rPr>
          <w:w w:val="100"/>
        </w:rPr>
      </w:pPr>
      <w:r>
        <w:rPr>
          <w:w w:val="100"/>
        </w:rPr>
        <w:t>Otherwise,</w:t>
      </w:r>
    </w:p>
    <w:p w14:paraId="6C60C16C" w14:textId="4453BC47" w:rsidR="001F24A7" w:rsidRDefault="001F24A7" w:rsidP="001F24A7">
      <w:pPr>
        <w:pStyle w:val="DL"/>
        <w:numPr>
          <w:ilvl w:val="0"/>
          <w:numId w:val="46"/>
        </w:numPr>
        <w:tabs>
          <w:tab w:val="clear" w:pos="600"/>
          <w:tab w:val="clear" w:pos="1440"/>
          <w:tab w:val="left" w:pos="920"/>
        </w:tabs>
        <w:spacing w:before="0" w:after="0"/>
        <w:ind w:left="920" w:hanging="280"/>
        <w:rPr>
          <w:w w:val="100"/>
        </w:rPr>
      </w:pPr>
      <w:r>
        <w:rPr>
          <w:w w:val="100"/>
        </w:rPr>
        <w:t xml:space="preserve">If the Operating Mode field is received from the first </w:t>
      </w:r>
      <w:r w:rsidR="007A42CA">
        <w:rPr>
          <w:w w:val="100"/>
        </w:rPr>
        <w:t>EHT</w:t>
      </w:r>
      <w:r>
        <w:rPr>
          <w:w w:val="100"/>
        </w:rPr>
        <w:t xml:space="preserve"> STA, the &lt;</w:t>
      </w:r>
      <w:r w:rsidR="007A42CA">
        <w:rPr>
          <w:w w:val="100"/>
        </w:rPr>
        <w:t>EHT</w:t>
      </w:r>
      <w:r>
        <w:rPr>
          <w:w w:val="100"/>
        </w:rPr>
        <w:t xml:space="preserve">-MCS, NSS&gt; tuple at that PPDU bandwidth for a given operating channel width is supported by the first STA on receive as defined in </w:t>
      </w:r>
      <w:r w:rsidR="007A42CA">
        <w:rPr>
          <w:w w:val="100"/>
        </w:rPr>
        <w:t xml:space="preserve">as defined in </w:t>
      </w:r>
      <w:r w:rsidR="007A42CA">
        <w:rPr>
          <w:b/>
          <w:bCs/>
        </w:rPr>
        <w:t>9.4.2.313.4 (Supported EHT-MCS And NSS Set field)</w:t>
      </w:r>
      <w:r>
        <w:rPr>
          <w:w w:val="100"/>
        </w:rPr>
        <w:t>.</w:t>
      </w:r>
    </w:p>
    <w:p w14:paraId="56E92A91" w14:textId="27D21F8A" w:rsidR="001F24A7" w:rsidRDefault="001F24A7" w:rsidP="001F24A7">
      <w:pPr>
        <w:pStyle w:val="DL"/>
        <w:numPr>
          <w:ilvl w:val="0"/>
          <w:numId w:val="46"/>
        </w:numPr>
        <w:tabs>
          <w:tab w:val="clear" w:pos="600"/>
          <w:tab w:val="clear" w:pos="1440"/>
          <w:tab w:val="left" w:pos="920"/>
        </w:tabs>
        <w:spacing w:before="0" w:after="0"/>
        <w:ind w:left="920" w:hanging="280"/>
        <w:rPr>
          <w:w w:val="100"/>
        </w:rPr>
      </w:pPr>
      <w:r>
        <w:rPr>
          <w:w w:val="100"/>
        </w:rPr>
        <w:t xml:space="preserve">If the OM Control subfield is received from the first </w:t>
      </w:r>
      <w:r w:rsidR="007A42CA">
        <w:rPr>
          <w:w w:val="100"/>
        </w:rPr>
        <w:t>EHT</w:t>
      </w:r>
      <w:r>
        <w:rPr>
          <w:w w:val="100"/>
        </w:rPr>
        <w:t xml:space="preserve"> STA, the &lt;</w:t>
      </w:r>
      <w:r w:rsidR="007A42CA">
        <w:rPr>
          <w:w w:val="100"/>
        </w:rPr>
        <w:t>EHT</w:t>
      </w:r>
      <w:r>
        <w:rPr>
          <w:w w:val="100"/>
        </w:rPr>
        <w:t xml:space="preserve">-MCS, NSS&gt; tuple at that PPDU bandwidth for a given operating channel width is supported by the first STA on receive as defined in </w:t>
      </w:r>
      <w:r w:rsidR="007A42CA">
        <w:rPr>
          <w:w w:val="100"/>
        </w:rPr>
        <w:t xml:space="preserve">as defined in </w:t>
      </w:r>
      <w:r w:rsidR="007A42CA">
        <w:rPr>
          <w:b/>
          <w:bCs/>
        </w:rPr>
        <w:t>9.4.2.313.4 (Supported EHT-MCS And NSS Set field)</w:t>
      </w:r>
      <w:r>
        <w:rPr>
          <w:w w:val="100"/>
        </w:rPr>
        <w:t>.</w:t>
      </w:r>
    </w:p>
    <w:p w14:paraId="531E1A36" w14:textId="7C444F4E" w:rsidR="007A42CA" w:rsidRDefault="007A42CA" w:rsidP="001F24A7">
      <w:pPr>
        <w:pStyle w:val="DL"/>
        <w:numPr>
          <w:ilvl w:val="0"/>
          <w:numId w:val="46"/>
        </w:numPr>
        <w:tabs>
          <w:tab w:val="clear" w:pos="600"/>
          <w:tab w:val="clear" w:pos="1440"/>
          <w:tab w:val="left" w:pos="920"/>
        </w:tabs>
        <w:spacing w:before="0" w:after="0"/>
        <w:ind w:left="920" w:hanging="280"/>
        <w:rPr>
          <w:w w:val="100"/>
        </w:rPr>
      </w:pPr>
      <w:r>
        <w:rPr>
          <w:w w:val="100"/>
        </w:rPr>
        <w:t xml:space="preserve">If the OM Control subfield and </w:t>
      </w:r>
      <w:r w:rsidR="005D4DAE">
        <w:rPr>
          <w:w w:val="100"/>
        </w:rPr>
        <w:t xml:space="preserve">EHT </w:t>
      </w:r>
      <w:r>
        <w:rPr>
          <w:w w:val="100"/>
        </w:rPr>
        <w:t xml:space="preserve">OM Control subfield are received from the first EHT STA, the &lt;EHT-MCS, NSS&gt; tuple at that PPDU bandwidth for a given operating channel width is supported by the first STA on receive as defined in </w:t>
      </w:r>
      <w:r>
        <w:rPr>
          <w:b/>
          <w:bCs/>
        </w:rPr>
        <w:t>9.4.2.313.4 (Supported EHT-MCS And NSS Set field)</w:t>
      </w:r>
    </w:p>
    <w:p w14:paraId="4A12F0E4" w14:textId="10920784" w:rsidR="001F24A7" w:rsidRDefault="001F24A7" w:rsidP="001F24A7">
      <w:pPr>
        <w:pStyle w:val="DL"/>
        <w:numPr>
          <w:ilvl w:val="0"/>
          <w:numId w:val="45"/>
        </w:numPr>
        <w:ind w:left="640" w:hanging="440"/>
        <w:rPr>
          <w:w w:val="100"/>
        </w:rPr>
      </w:pPr>
      <w:r>
        <w:rPr>
          <w:w w:val="100"/>
        </w:rPr>
        <w:t>Otherwise, the &lt;</w:t>
      </w:r>
      <w:r w:rsidR="007A42CA">
        <w:rPr>
          <w:w w:val="100"/>
        </w:rPr>
        <w:t>EHT</w:t>
      </w:r>
      <w:r>
        <w:rPr>
          <w:w w:val="100"/>
        </w:rPr>
        <w:t>-MCS, NSS&gt; tuple at that PPDU bandwidth is not supported by the first STA on receive.</w:t>
      </w:r>
    </w:p>
    <w:p w14:paraId="53B02A1A" w14:textId="36ED3FFD" w:rsidR="001F24A7" w:rsidRDefault="001F24A7" w:rsidP="001F24A7">
      <w:pPr>
        <w:pStyle w:val="T"/>
        <w:rPr>
          <w:w w:val="100"/>
        </w:rPr>
      </w:pPr>
      <w:r>
        <w:rPr>
          <w:w w:val="100"/>
        </w:rPr>
        <w:t>The &lt;</w:t>
      </w:r>
      <w:r w:rsidR="007A42CA">
        <w:rPr>
          <w:w w:val="100"/>
        </w:rPr>
        <w:t>EHT</w:t>
      </w:r>
      <w:r>
        <w:rPr>
          <w:w w:val="100"/>
        </w:rPr>
        <w:t xml:space="preserve">-MCS, NSS&gt; tuples excluded by </w:t>
      </w:r>
      <w:r w:rsidR="00941CEB">
        <w:rPr>
          <w:rFonts w:ascii="Arial-BoldMT" w:hAnsi="Arial-BoldMT" w:cs="Arial-BoldMT"/>
          <w:b/>
          <w:bCs/>
        </w:rPr>
        <w:t>35.1</w:t>
      </w:r>
      <w:r w:rsidR="001E4482">
        <w:rPr>
          <w:rFonts w:ascii="Arial-BoldMT" w:hAnsi="Arial-BoldMT" w:cs="Arial-BoldMT"/>
          <w:b/>
          <w:bCs/>
        </w:rPr>
        <w:t>5</w:t>
      </w:r>
      <w:r w:rsidR="00941CEB">
        <w:rPr>
          <w:rFonts w:ascii="Arial-BoldMT" w:hAnsi="Arial-BoldMT" w:cs="Arial-BoldMT"/>
          <w:b/>
          <w:bCs/>
        </w:rPr>
        <w:t>.4.3 (Additional rate selection constraints for EHT PPDUs)</w:t>
      </w:r>
      <w:r>
        <w:rPr>
          <w:w w:val="100"/>
        </w:rPr>
        <w:t xml:space="preserve"> can also be eliminated from the receive </w:t>
      </w:r>
      <w:r w:rsidR="000D57E9">
        <w:rPr>
          <w:w w:val="100"/>
        </w:rPr>
        <w:t>EHT</w:t>
      </w:r>
      <w:r>
        <w:rPr>
          <w:w w:val="100"/>
        </w:rPr>
        <w:t>-MCS and NSS set.</w:t>
      </w:r>
    </w:p>
    <w:p w14:paraId="284C0808" w14:textId="661108A7" w:rsidR="001F24A7" w:rsidRDefault="001F24A7" w:rsidP="001F24A7">
      <w:pPr>
        <w:pStyle w:val="T"/>
        <w:rPr>
          <w:w w:val="100"/>
        </w:rPr>
      </w:pPr>
      <w:r>
        <w:rPr>
          <w:w w:val="100"/>
        </w:rPr>
        <w:t xml:space="preserve">An </w:t>
      </w:r>
      <w:r w:rsidR="000D57E9">
        <w:rPr>
          <w:w w:val="100"/>
        </w:rPr>
        <w:t>EHT</w:t>
      </w:r>
      <w:r>
        <w:rPr>
          <w:w w:val="100"/>
        </w:rPr>
        <w:t xml:space="preserve"> STA shall not, unless explicitly stated otherwise, transmit an </w:t>
      </w:r>
      <w:r w:rsidR="000D57E9">
        <w:rPr>
          <w:w w:val="100"/>
        </w:rPr>
        <w:t>EHT</w:t>
      </w:r>
      <w:r>
        <w:rPr>
          <w:w w:val="100"/>
        </w:rPr>
        <w:t xml:space="preserve"> PPDU unless the &lt;</w:t>
      </w:r>
      <w:r w:rsidR="00941CEB">
        <w:rPr>
          <w:w w:val="100"/>
        </w:rPr>
        <w:t>EHT</w:t>
      </w:r>
      <w:r>
        <w:rPr>
          <w:w w:val="100"/>
        </w:rPr>
        <w:t xml:space="preserve">-MCS, NSS&gt; tuple and bandwidth used are in the receive </w:t>
      </w:r>
      <w:r w:rsidR="000D57E9">
        <w:rPr>
          <w:w w:val="100"/>
        </w:rPr>
        <w:t>EHT</w:t>
      </w:r>
      <w:r>
        <w:rPr>
          <w:w w:val="100"/>
        </w:rPr>
        <w:t>-MCS and NSS set of the receiving STA(s).</w:t>
      </w:r>
    </w:p>
    <w:p w14:paraId="687836A7" w14:textId="77777777" w:rsidR="001F24A7" w:rsidRDefault="001F24A7" w:rsidP="001F24A7">
      <w:pPr>
        <w:pStyle w:val="T"/>
        <w:suppressAutoHyphens/>
        <w:spacing w:after="0" w:line="240" w:lineRule="auto"/>
        <w:rPr>
          <w:bCs/>
        </w:rPr>
      </w:pPr>
    </w:p>
    <w:p w14:paraId="5011FE75" w14:textId="4ED94789" w:rsidR="00397F00" w:rsidRDefault="00397F00" w:rsidP="00397F00">
      <w:pPr>
        <w:pStyle w:val="T"/>
        <w:suppressAutoHyphens/>
        <w:spacing w:after="0" w:line="240" w:lineRule="auto"/>
        <w:rPr>
          <w:w w:val="100"/>
        </w:rPr>
      </w:pPr>
      <w:r>
        <w:rPr>
          <w:rFonts w:ascii="Arial-BoldMT" w:hAnsi="Arial-BoldMT" w:cs="Arial-BoldMT"/>
          <w:b/>
          <w:bCs/>
        </w:rPr>
        <w:t>35.1</w:t>
      </w:r>
      <w:r w:rsidR="001E4482">
        <w:rPr>
          <w:rFonts w:ascii="Arial-BoldMT" w:hAnsi="Arial-BoldMT" w:cs="Arial-BoldMT"/>
          <w:b/>
          <w:bCs/>
        </w:rPr>
        <w:t>5</w:t>
      </w:r>
      <w:r>
        <w:rPr>
          <w:rFonts w:ascii="Arial-BoldMT" w:hAnsi="Arial-BoldMT" w:cs="Arial-BoldMT"/>
          <w:b/>
          <w:bCs/>
        </w:rPr>
        <w:t>.4.2 Transmit EHT-MCS and NSS Set</w:t>
      </w:r>
    </w:p>
    <w:p w14:paraId="0AFB4108" w14:textId="17290EF4" w:rsidR="004F762D" w:rsidRDefault="004F762D" w:rsidP="004F762D">
      <w:pPr>
        <w:pStyle w:val="T"/>
        <w:rPr>
          <w:w w:val="100"/>
        </w:rPr>
      </w:pPr>
      <w:r>
        <w:rPr>
          <w:w w:val="100"/>
        </w:rPr>
        <w:t xml:space="preserve">The transmit EHT-MCS and NSS set is the set of &lt;EHT-MCS, NSS&gt; tuples for PPDU bandwidth less than or equal to 20MHz only, 80 MHz, </w:t>
      </w:r>
      <w:r w:rsidR="00941CEB">
        <w:rPr>
          <w:w w:val="100"/>
        </w:rPr>
        <w:t xml:space="preserve">160 </w:t>
      </w:r>
      <w:r>
        <w:rPr>
          <w:w w:val="100"/>
        </w:rPr>
        <w:t>MHz PPDUs or 320 MHz PPDUs that a STA is capable of transmitting. The transmit EHT-MCS and NSS set of a first STA is determined by a second STA for each &lt;EHT-MCS, NSS&gt; tuple NSS = 1, …, 8 and PPDU bandwidth (less than or equal to 20MHz only</w:t>
      </w:r>
      <w:r w:rsidR="005D4DAE">
        <w:rPr>
          <w:w w:val="100"/>
        </w:rPr>
        <w:t xml:space="preserve"> for 20MHz only STA</w:t>
      </w:r>
      <w:r>
        <w:rPr>
          <w:w w:val="100"/>
        </w:rPr>
        <w:t>, 80 MHz</w:t>
      </w:r>
      <w:r w:rsidR="005D4DAE">
        <w:rPr>
          <w:w w:val="100"/>
        </w:rPr>
        <w:t xml:space="preserve"> for &gt;=80MHz STA</w:t>
      </w:r>
      <w:r>
        <w:rPr>
          <w:w w:val="100"/>
        </w:rPr>
        <w:t xml:space="preserve">, 160 MHz or </w:t>
      </w:r>
      <w:r w:rsidR="005D4DAE">
        <w:rPr>
          <w:w w:val="100"/>
        </w:rPr>
        <w:t>320MHz</w:t>
      </w:r>
      <w:r>
        <w:rPr>
          <w:w w:val="100"/>
        </w:rPr>
        <w:t xml:space="preserve"> MHz) from the Supported </w:t>
      </w:r>
      <w:r w:rsidR="00941CEB">
        <w:rPr>
          <w:w w:val="100"/>
        </w:rPr>
        <w:t>EHT</w:t>
      </w:r>
      <w:r>
        <w:rPr>
          <w:w w:val="100"/>
        </w:rPr>
        <w:t>-MCS And NSS Set field received from the first STA as follows:</w:t>
      </w:r>
    </w:p>
    <w:p w14:paraId="63FA8AF3" w14:textId="4BEF8993" w:rsidR="004F762D" w:rsidRDefault="004F762D" w:rsidP="004F762D">
      <w:pPr>
        <w:pStyle w:val="DL"/>
        <w:numPr>
          <w:ilvl w:val="0"/>
          <w:numId w:val="45"/>
        </w:numPr>
        <w:ind w:left="640" w:hanging="440"/>
        <w:rPr>
          <w:w w:val="100"/>
        </w:rPr>
      </w:pPr>
      <w:r>
        <w:rPr>
          <w:w w:val="100"/>
        </w:rPr>
        <w:t>If support for the &lt;EHT-MCS, NSS&gt; tuple at that bandwidth is mandatory (see 36.1.1 (Introduction to the EHT PHY)), then the &lt;</w:t>
      </w:r>
      <w:r w:rsidR="005D4DAE">
        <w:rPr>
          <w:w w:val="100"/>
        </w:rPr>
        <w:t>EHT</w:t>
      </w:r>
      <w:r>
        <w:rPr>
          <w:w w:val="100"/>
        </w:rPr>
        <w:t>-MCS, NSS&gt; tuple at that PPDU bandwidth is supported by the first STA on transmit.</w:t>
      </w:r>
    </w:p>
    <w:p w14:paraId="5476FC51" w14:textId="5C4ECC2A" w:rsidR="004F762D" w:rsidRDefault="004F762D" w:rsidP="004F762D">
      <w:pPr>
        <w:pStyle w:val="DL"/>
        <w:numPr>
          <w:ilvl w:val="0"/>
          <w:numId w:val="45"/>
        </w:numPr>
        <w:ind w:left="640" w:hanging="440"/>
        <w:rPr>
          <w:w w:val="100"/>
        </w:rPr>
      </w:pPr>
      <w:r>
        <w:rPr>
          <w:w w:val="100"/>
        </w:rPr>
        <w:t>Otherwise, if</w:t>
      </w:r>
      <w:r w:rsidR="005D4DAE">
        <w:rPr>
          <w:w w:val="100"/>
        </w:rPr>
        <w:t xml:space="preserve"> the </w:t>
      </w:r>
      <w:r w:rsidR="005D4DAE">
        <w:rPr>
          <w:sz w:val="16"/>
          <w:szCs w:val="16"/>
        </w:rPr>
        <w:t xml:space="preserve">Tx Max </w:t>
      </w:r>
      <w:proofErr w:type="spellStart"/>
      <w:r w:rsidR="005D4DAE">
        <w:rPr>
          <w:sz w:val="16"/>
          <w:szCs w:val="16"/>
        </w:rPr>
        <w:t>Nss</w:t>
      </w:r>
      <w:proofErr w:type="spellEnd"/>
      <w:r w:rsidR="005D4DAE">
        <w:rPr>
          <w:sz w:val="16"/>
          <w:szCs w:val="16"/>
        </w:rPr>
        <w:t xml:space="preserve"> That Supports EHT-MCS n1–n2 (n1 and n2 indicate the MCS set being applied) in the </w:t>
      </w:r>
      <w:r w:rsidR="005D4DAE">
        <w:rPr>
          <w:b/>
          <w:bCs/>
        </w:rPr>
        <w:t xml:space="preserve">EHT-MCS Map b subfield where </w:t>
      </w:r>
      <w:r w:rsidR="005D4DAE">
        <w:rPr>
          <w:i/>
          <w:iCs/>
          <w:w w:val="100"/>
        </w:rPr>
        <w:t>b</w:t>
      </w:r>
      <w:r w:rsidR="005D4DAE">
        <w:rPr>
          <w:w w:val="100"/>
        </w:rPr>
        <w:t xml:space="preserve"> is the PPDU BW indicates support, then the &lt;EHT-MCS, NSS&gt; tuple at PPDU bandwidth </w:t>
      </w:r>
      <w:r w:rsidR="005D4DAE">
        <w:rPr>
          <w:i/>
          <w:iCs/>
          <w:w w:val="100"/>
        </w:rPr>
        <w:t>b</w:t>
      </w:r>
      <w:r w:rsidR="005D4DAE">
        <w:rPr>
          <w:w w:val="100"/>
        </w:rPr>
        <w:t xml:space="preserve"> for a given operating channel width is supported by the first STA on receive as defined in 9.4.2.248.4 (Supported HE-MCS And NSS Set field)</w:t>
      </w:r>
    </w:p>
    <w:p w14:paraId="750D4322" w14:textId="77777777" w:rsidR="0090446A" w:rsidRDefault="0090446A" w:rsidP="0090446A">
      <w:pPr>
        <w:pStyle w:val="DL"/>
        <w:numPr>
          <w:ilvl w:val="0"/>
          <w:numId w:val="45"/>
        </w:numPr>
        <w:ind w:left="640" w:hanging="440"/>
        <w:rPr>
          <w:w w:val="100"/>
        </w:rPr>
      </w:pPr>
      <w:r>
        <w:rPr>
          <w:w w:val="100"/>
        </w:rPr>
        <w:t>Otherwise,</w:t>
      </w:r>
    </w:p>
    <w:p w14:paraId="4E8193C7" w14:textId="223ECC73" w:rsidR="0090446A" w:rsidRDefault="0090446A" w:rsidP="0090446A">
      <w:pPr>
        <w:pStyle w:val="DL"/>
        <w:numPr>
          <w:ilvl w:val="0"/>
          <w:numId w:val="46"/>
        </w:numPr>
        <w:tabs>
          <w:tab w:val="clear" w:pos="600"/>
          <w:tab w:val="clear" w:pos="1440"/>
          <w:tab w:val="left" w:pos="920"/>
        </w:tabs>
        <w:spacing w:before="0" w:after="0"/>
        <w:ind w:left="920" w:hanging="280"/>
        <w:rPr>
          <w:w w:val="100"/>
        </w:rPr>
      </w:pPr>
      <w:r>
        <w:rPr>
          <w:w w:val="100"/>
        </w:rPr>
        <w:lastRenderedPageBreak/>
        <w:t xml:space="preserve">If the OM Control subfield is received from the first EHT STA, the &lt;EHT-MCS, NSS&gt; tuple at that PPDU bandwidth for a given operating channel width is supported by the first STA on </w:t>
      </w:r>
      <w:r w:rsidR="00395B13">
        <w:rPr>
          <w:w w:val="100"/>
        </w:rPr>
        <w:t>transmit</w:t>
      </w:r>
      <w:r>
        <w:rPr>
          <w:w w:val="100"/>
        </w:rPr>
        <w:t xml:space="preserve"> as defined in as defined in </w:t>
      </w:r>
      <w:r>
        <w:rPr>
          <w:b/>
          <w:bCs/>
        </w:rPr>
        <w:t>9.4.2.313.4 (Supported EHT-MCS And NSS Set field)</w:t>
      </w:r>
      <w:r>
        <w:rPr>
          <w:w w:val="100"/>
        </w:rPr>
        <w:t>.</w:t>
      </w:r>
    </w:p>
    <w:p w14:paraId="0AC8686A" w14:textId="04F5E7DE" w:rsidR="004D1B35" w:rsidRDefault="004D1B35" w:rsidP="0090446A">
      <w:pPr>
        <w:pStyle w:val="DL"/>
        <w:numPr>
          <w:ilvl w:val="0"/>
          <w:numId w:val="46"/>
        </w:numPr>
        <w:tabs>
          <w:tab w:val="clear" w:pos="600"/>
          <w:tab w:val="clear" w:pos="1440"/>
          <w:tab w:val="left" w:pos="920"/>
        </w:tabs>
        <w:spacing w:before="0" w:after="0"/>
        <w:ind w:left="920" w:hanging="280"/>
        <w:rPr>
          <w:w w:val="100"/>
        </w:rPr>
      </w:pPr>
      <w:r>
        <w:rPr>
          <w:w w:val="100"/>
        </w:rPr>
        <w:t xml:space="preserve">If the OM Control subfield and EHT OM Control subfield are received from the first EHT STA, the &lt;EHT-MCS, NSS&gt; tuple at that PPDU bandwidth for a given operating channel width is supported by the first STA on transmit as defined in </w:t>
      </w:r>
      <w:r>
        <w:rPr>
          <w:b/>
          <w:bCs/>
        </w:rPr>
        <w:t>9.4.2.313.4 (Supported EHT-MCS And NSS Set field)</w:t>
      </w:r>
    </w:p>
    <w:p w14:paraId="3A6AD5C7" w14:textId="259BEEF6" w:rsidR="004F762D" w:rsidRDefault="004F762D" w:rsidP="004F762D">
      <w:pPr>
        <w:pStyle w:val="DL"/>
        <w:numPr>
          <w:ilvl w:val="0"/>
          <w:numId w:val="45"/>
        </w:numPr>
        <w:ind w:left="640" w:hanging="440"/>
        <w:rPr>
          <w:w w:val="100"/>
        </w:rPr>
      </w:pPr>
      <w:r>
        <w:rPr>
          <w:w w:val="100"/>
        </w:rPr>
        <w:t>Otherwise, the &lt;</w:t>
      </w:r>
      <w:r w:rsidR="008E71D5">
        <w:rPr>
          <w:w w:val="100"/>
        </w:rPr>
        <w:t>EHT</w:t>
      </w:r>
      <w:r>
        <w:rPr>
          <w:w w:val="100"/>
        </w:rPr>
        <w:t>-MCS, NSS&gt; tuple at that PPDU bandwidth is not supported by the first STA on transmit.</w:t>
      </w:r>
    </w:p>
    <w:p w14:paraId="2F9800FF" w14:textId="6359DA1C" w:rsidR="004F762D" w:rsidRPr="004D1B35" w:rsidRDefault="004F762D" w:rsidP="004F762D">
      <w:pPr>
        <w:pStyle w:val="T"/>
        <w:rPr>
          <w:strike/>
          <w:w w:val="100"/>
        </w:rPr>
      </w:pPr>
    </w:p>
    <w:p w14:paraId="3C46DB94" w14:textId="7F633641" w:rsidR="00770B60" w:rsidRDefault="00635345" w:rsidP="00484901">
      <w:pPr>
        <w:pStyle w:val="T"/>
        <w:suppressAutoHyphens/>
        <w:spacing w:after="0" w:line="240" w:lineRule="auto"/>
        <w:rPr>
          <w:rFonts w:ascii="Arial-BoldMT" w:hAnsi="Arial-BoldMT" w:cs="Arial-BoldMT" w:hint="eastAsia"/>
          <w:b/>
          <w:bCs/>
        </w:rPr>
      </w:pPr>
      <w:r>
        <w:rPr>
          <w:rFonts w:ascii="Arial-BoldMT" w:hAnsi="Arial-BoldMT" w:cs="Arial-BoldMT"/>
          <w:b/>
          <w:bCs/>
        </w:rPr>
        <w:t>35.1</w:t>
      </w:r>
      <w:r w:rsidR="00A0284F">
        <w:rPr>
          <w:rFonts w:ascii="Arial-BoldMT" w:hAnsi="Arial-BoldMT" w:cs="Arial-BoldMT"/>
          <w:b/>
          <w:bCs/>
        </w:rPr>
        <w:t>5</w:t>
      </w:r>
      <w:r>
        <w:rPr>
          <w:rFonts w:ascii="Arial-BoldMT" w:hAnsi="Arial-BoldMT" w:cs="Arial-BoldMT"/>
          <w:b/>
          <w:bCs/>
        </w:rPr>
        <w:t>.4.</w:t>
      </w:r>
      <w:r w:rsidR="008E71D5">
        <w:rPr>
          <w:rFonts w:ascii="Arial-BoldMT" w:hAnsi="Arial-BoldMT" w:cs="Arial-BoldMT"/>
          <w:b/>
          <w:bCs/>
        </w:rPr>
        <w:t xml:space="preserve">3 Additional rate selection constraints for </w:t>
      </w:r>
      <w:r>
        <w:rPr>
          <w:rFonts w:ascii="Arial-BoldMT" w:hAnsi="Arial-BoldMT" w:cs="Arial-BoldMT"/>
          <w:b/>
          <w:bCs/>
        </w:rPr>
        <w:t>EHT</w:t>
      </w:r>
      <w:r w:rsidR="008E71D5">
        <w:rPr>
          <w:rFonts w:ascii="Arial-BoldMT" w:hAnsi="Arial-BoldMT" w:cs="Arial-BoldMT"/>
          <w:b/>
          <w:bCs/>
        </w:rPr>
        <w:t xml:space="preserve"> PPDUs</w:t>
      </w:r>
    </w:p>
    <w:p w14:paraId="56C5DE82" w14:textId="5F143768" w:rsidR="00635345" w:rsidRDefault="00C549CE" w:rsidP="00484901">
      <w:pPr>
        <w:pStyle w:val="T"/>
        <w:suppressAutoHyphens/>
        <w:spacing w:after="0" w:line="240" w:lineRule="auto"/>
        <w:rPr>
          <w:rFonts w:ascii="Arial-BoldMT" w:hAnsi="Arial-BoldMT" w:cs="Arial-BoldMT" w:hint="eastAsia"/>
        </w:rPr>
      </w:pPr>
      <w:r w:rsidRPr="00C549CE">
        <w:rPr>
          <w:rFonts w:ascii="Arial-BoldMT" w:hAnsi="Arial-BoldMT" w:cs="Arial-BoldMT"/>
        </w:rPr>
        <w:t xml:space="preserve">If a combination of HE MCS, </w:t>
      </w:r>
      <w:proofErr w:type="spellStart"/>
      <w:r w:rsidRPr="00C549CE">
        <w:rPr>
          <w:rFonts w:ascii="Arial-BoldMT" w:hAnsi="Arial-BoldMT" w:cs="Arial-BoldMT"/>
        </w:rPr>
        <w:t>Nss</w:t>
      </w:r>
      <w:proofErr w:type="spellEnd"/>
      <w:r w:rsidRPr="00C549CE">
        <w:rPr>
          <w:rFonts w:ascii="Arial-BoldMT" w:hAnsi="Arial-BoldMT" w:cs="Arial-BoldMT"/>
        </w:rPr>
        <w:t xml:space="preserve"> under a BW is not allowed in the BSS per </w:t>
      </w:r>
      <w:r w:rsidRPr="00C549CE">
        <w:rPr>
          <w:w w:val="100"/>
        </w:rPr>
        <w:t>HT-MCSs that are marked as unsupported</w:t>
      </w:r>
      <w:r w:rsidR="004D1B35">
        <w:rPr>
          <w:w w:val="100"/>
        </w:rPr>
        <w:t xml:space="preserve"> as defined in </w:t>
      </w:r>
      <w:bookmarkStart w:id="216" w:name="_Hlk99373738"/>
      <w:r w:rsidR="004D1B35" w:rsidRPr="004D1B35">
        <w:rPr>
          <w:rFonts w:ascii="Arial-BoldMT" w:hAnsi="Arial-BoldMT" w:cs="Arial-BoldMT"/>
        </w:rPr>
        <w:t xml:space="preserve">26.15.4.3 </w:t>
      </w:r>
      <w:bookmarkEnd w:id="216"/>
      <w:r w:rsidR="004D1B35" w:rsidRPr="004D1B35">
        <w:rPr>
          <w:rFonts w:ascii="Arial-BoldMT" w:hAnsi="Arial-BoldMT" w:cs="Arial-BoldMT"/>
        </w:rPr>
        <w:t>(</w:t>
      </w:r>
      <w:r w:rsidR="004D1B35" w:rsidRPr="004D1B35">
        <w:rPr>
          <w:rFonts w:ascii="Arial-BoldMT" w:hAnsi="Arial-BoldMT" w:cs="Arial-BoldMT"/>
        </w:rPr>
        <w:t>Additional rate selection constraints for HE PPDUs</w:t>
      </w:r>
      <w:r w:rsidR="004D1B35" w:rsidRPr="004D1B35">
        <w:rPr>
          <w:rFonts w:ascii="Arial-BoldMT" w:hAnsi="Arial-BoldMT" w:cs="Arial-BoldMT"/>
        </w:rPr>
        <w:t>)</w:t>
      </w:r>
      <w:r w:rsidRPr="004D1B35">
        <w:rPr>
          <w:rFonts w:ascii="Arial-BoldMT" w:hAnsi="Arial-BoldMT" w:cs="Arial-BoldMT"/>
        </w:rPr>
        <w:t>,</w:t>
      </w:r>
      <w:r w:rsidRPr="00C549CE">
        <w:rPr>
          <w:rFonts w:ascii="Arial-BoldMT" w:hAnsi="Arial-BoldMT" w:cs="Arial-BoldMT"/>
        </w:rPr>
        <w:t xml:space="preserve"> the combination of EHT</w:t>
      </w:r>
      <w:r w:rsidR="00920B38">
        <w:rPr>
          <w:rFonts w:ascii="Arial-BoldMT" w:hAnsi="Arial-BoldMT" w:cs="Arial-BoldMT"/>
        </w:rPr>
        <w:t>-</w:t>
      </w:r>
      <w:r w:rsidRPr="00C549CE">
        <w:rPr>
          <w:rFonts w:ascii="Arial-BoldMT" w:hAnsi="Arial-BoldMT" w:cs="Arial-BoldMT"/>
        </w:rPr>
        <w:t xml:space="preserve">MCS, </w:t>
      </w:r>
      <w:proofErr w:type="spellStart"/>
      <w:r w:rsidRPr="00C549CE">
        <w:rPr>
          <w:rFonts w:ascii="Arial-BoldMT" w:hAnsi="Arial-BoldMT" w:cs="Arial-BoldMT"/>
        </w:rPr>
        <w:t>Nss</w:t>
      </w:r>
      <w:proofErr w:type="spellEnd"/>
      <w:r w:rsidRPr="00C549CE">
        <w:rPr>
          <w:rFonts w:ascii="Arial-BoldMT" w:hAnsi="Arial-BoldMT" w:cs="Arial-BoldMT"/>
        </w:rPr>
        <w:t xml:space="preserve"> where EHT</w:t>
      </w:r>
      <w:r w:rsidR="00920B38">
        <w:rPr>
          <w:rFonts w:ascii="Arial-BoldMT" w:hAnsi="Arial-BoldMT" w:cs="Arial-BoldMT"/>
        </w:rPr>
        <w:t>-</w:t>
      </w:r>
      <w:r w:rsidRPr="00C549CE">
        <w:rPr>
          <w:rFonts w:ascii="Arial-BoldMT" w:hAnsi="Arial-BoldMT" w:cs="Arial-BoldMT"/>
        </w:rPr>
        <w:t xml:space="preserve">MCS is equal to HE MCS </w:t>
      </w:r>
      <w:r w:rsidR="00175AFA">
        <w:rPr>
          <w:rFonts w:ascii="Arial-BoldMT" w:hAnsi="Arial-BoldMT" w:cs="Arial-BoldMT"/>
        </w:rPr>
        <w:t>shall be</w:t>
      </w:r>
      <w:r w:rsidRPr="00C549CE">
        <w:rPr>
          <w:rFonts w:ascii="Arial-BoldMT" w:hAnsi="Arial-BoldMT" w:cs="Arial-BoldMT"/>
        </w:rPr>
        <w:t xml:space="preserve"> </w:t>
      </w:r>
      <w:r w:rsidR="00175AFA">
        <w:rPr>
          <w:rFonts w:ascii="Arial-BoldMT" w:hAnsi="Arial-BoldMT" w:cs="Arial-BoldMT"/>
        </w:rPr>
        <w:t>dis</w:t>
      </w:r>
      <w:r w:rsidRPr="00C549CE">
        <w:rPr>
          <w:rFonts w:ascii="Arial-BoldMT" w:hAnsi="Arial-BoldMT" w:cs="Arial-BoldMT"/>
        </w:rPr>
        <w:t>allowed under the BW.</w:t>
      </w:r>
      <w:r w:rsidR="00175AFA">
        <w:rPr>
          <w:rFonts w:ascii="Arial-BoldMT" w:hAnsi="Arial-BoldMT" w:cs="Arial-BoldMT"/>
        </w:rPr>
        <w:t xml:space="preserve"> </w:t>
      </w:r>
      <w:r w:rsidR="00175AFA" w:rsidRPr="00175AFA">
        <w:rPr>
          <w:rFonts w:ascii="Arial-BoldMT" w:hAnsi="Arial-BoldMT" w:cs="Arial-BoldMT"/>
          <w:lang w:val="en-GB"/>
        </w:rPr>
        <w:t xml:space="preserve">If </w:t>
      </w:r>
      <w:r w:rsidR="00175AFA">
        <w:rPr>
          <w:rFonts w:ascii="Arial-BoldMT" w:hAnsi="Arial-BoldMT" w:cs="Arial-BoldMT"/>
          <w:lang w:val="en-GB"/>
        </w:rPr>
        <w:t>a</w:t>
      </w:r>
      <w:r w:rsidR="00175AFA" w:rsidRPr="00175AFA">
        <w:rPr>
          <w:rFonts w:ascii="Arial-BoldMT" w:hAnsi="Arial-BoldMT" w:cs="Arial-BoldMT"/>
          <w:lang w:val="en-GB"/>
        </w:rPr>
        <w:t xml:space="preserve"> combination of EHT</w:t>
      </w:r>
      <w:r w:rsidR="00920B38">
        <w:rPr>
          <w:rFonts w:ascii="Arial-BoldMT" w:hAnsi="Arial-BoldMT" w:cs="Arial-BoldMT"/>
          <w:lang w:val="en-GB"/>
        </w:rPr>
        <w:t>-</w:t>
      </w:r>
      <w:r w:rsidR="00175AFA" w:rsidRPr="00175AFA">
        <w:rPr>
          <w:rFonts w:ascii="Arial-BoldMT" w:hAnsi="Arial-BoldMT" w:cs="Arial-BoldMT"/>
          <w:lang w:val="en-GB"/>
        </w:rPr>
        <w:t xml:space="preserve">MCS 0, </w:t>
      </w:r>
      <w:proofErr w:type="spellStart"/>
      <w:r w:rsidR="00175AFA" w:rsidRPr="00175AFA">
        <w:rPr>
          <w:rFonts w:ascii="Arial-BoldMT" w:hAnsi="Arial-BoldMT" w:cs="Arial-BoldMT"/>
          <w:lang w:val="en-GB"/>
        </w:rPr>
        <w:t>Nss</w:t>
      </w:r>
      <w:proofErr w:type="spellEnd"/>
      <w:r w:rsidR="00175AFA" w:rsidRPr="00175AFA">
        <w:rPr>
          <w:rFonts w:ascii="Arial-BoldMT" w:hAnsi="Arial-BoldMT" w:cs="Arial-BoldMT"/>
          <w:lang w:val="en-GB"/>
        </w:rPr>
        <w:t xml:space="preserve"> 1 at a BW is </w:t>
      </w:r>
      <w:r w:rsidR="00175AFA">
        <w:rPr>
          <w:rFonts w:ascii="Arial-BoldMT" w:hAnsi="Arial-BoldMT" w:cs="Arial-BoldMT"/>
          <w:lang w:val="en-GB"/>
        </w:rPr>
        <w:t xml:space="preserve">not </w:t>
      </w:r>
      <w:r w:rsidR="00175AFA" w:rsidRPr="00175AFA">
        <w:rPr>
          <w:rFonts w:ascii="Arial-BoldMT" w:hAnsi="Arial-BoldMT" w:cs="Arial-BoldMT"/>
          <w:lang w:val="en-GB"/>
        </w:rPr>
        <w:t>allowed in a BSS, the EHT</w:t>
      </w:r>
      <w:r w:rsidR="00E37D46">
        <w:rPr>
          <w:rFonts w:ascii="Arial-BoldMT" w:hAnsi="Arial-BoldMT" w:cs="Arial-BoldMT"/>
          <w:lang w:val="en-GB"/>
        </w:rPr>
        <w:t>-</w:t>
      </w:r>
      <w:r w:rsidR="00175AFA" w:rsidRPr="00175AFA">
        <w:rPr>
          <w:rFonts w:ascii="Arial-BoldMT" w:hAnsi="Arial-BoldMT" w:cs="Arial-BoldMT"/>
          <w:lang w:val="en-GB"/>
        </w:rPr>
        <w:t xml:space="preserve">MCS 15 at the BW </w:t>
      </w:r>
      <w:r w:rsidR="00175AFA">
        <w:rPr>
          <w:rFonts w:ascii="Arial-BoldMT" w:hAnsi="Arial-BoldMT" w:cs="Arial-BoldMT"/>
        </w:rPr>
        <w:t>shall be</w:t>
      </w:r>
      <w:r w:rsidR="00175AFA" w:rsidRPr="00C549CE">
        <w:rPr>
          <w:rFonts w:ascii="Arial-BoldMT" w:hAnsi="Arial-BoldMT" w:cs="Arial-BoldMT"/>
        </w:rPr>
        <w:t xml:space="preserve"> </w:t>
      </w:r>
      <w:r w:rsidR="00175AFA">
        <w:rPr>
          <w:rFonts w:ascii="Arial-BoldMT" w:hAnsi="Arial-BoldMT" w:cs="Arial-BoldMT"/>
        </w:rPr>
        <w:t>dis</w:t>
      </w:r>
      <w:r w:rsidR="00175AFA" w:rsidRPr="00C549CE">
        <w:rPr>
          <w:rFonts w:ascii="Arial-BoldMT" w:hAnsi="Arial-BoldMT" w:cs="Arial-BoldMT"/>
        </w:rPr>
        <w:t>allowed</w:t>
      </w:r>
      <w:r w:rsidR="00175AFA">
        <w:rPr>
          <w:rFonts w:ascii="Arial-BoldMT" w:hAnsi="Arial-BoldMT" w:cs="Arial-BoldMT"/>
          <w:lang w:val="en-GB"/>
        </w:rPr>
        <w:t>.</w:t>
      </w:r>
    </w:p>
    <w:p w14:paraId="0B66C787" w14:textId="405AA30E" w:rsidR="00C549CE" w:rsidRDefault="00C549CE" w:rsidP="00484901">
      <w:pPr>
        <w:pStyle w:val="T"/>
        <w:suppressAutoHyphens/>
        <w:spacing w:after="0" w:line="240" w:lineRule="auto"/>
      </w:pPr>
    </w:p>
    <w:p w14:paraId="630CCFEB" w14:textId="5D85B206" w:rsidR="003717F1" w:rsidRDefault="003717F1" w:rsidP="00484901">
      <w:pPr>
        <w:pStyle w:val="T"/>
        <w:suppressAutoHyphens/>
        <w:spacing w:after="0" w:line="240" w:lineRule="auto"/>
        <w:rPr>
          <w:rFonts w:ascii="Arial-BoldMT" w:hAnsi="Arial-BoldMT" w:cs="Arial-BoldMT" w:hint="eastAsia"/>
          <w:b/>
          <w:bCs/>
        </w:rPr>
      </w:pPr>
      <w:r>
        <w:rPr>
          <w:rFonts w:ascii="Arial-BoldMT" w:hAnsi="Arial-BoldMT" w:cs="Arial-BoldMT"/>
          <w:b/>
          <w:bCs/>
        </w:rPr>
        <w:t>35.1</w:t>
      </w:r>
      <w:r w:rsidR="00A0284F">
        <w:rPr>
          <w:rFonts w:ascii="Arial-BoldMT" w:hAnsi="Arial-BoldMT" w:cs="Arial-BoldMT"/>
          <w:b/>
          <w:bCs/>
        </w:rPr>
        <w:t>5</w:t>
      </w:r>
      <w:r>
        <w:rPr>
          <w:rFonts w:ascii="Arial-BoldMT" w:hAnsi="Arial-BoldMT" w:cs="Arial-BoldMT"/>
          <w:b/>
          <w:bCs/>
        </w:rPr>
        <w:t>.5 Additional rules for group addressed frames</w:t>
      </w:r>
      <w:r w:rsidR="009B3A8F">
        <w:rPr>
          <w:rFonts w:ascii="Arial-BoldMT" w:hAnsi="Arial-BoldMT" w:cs="Arial-BoldMT"/>
          <w:b/>
          <w:bCs/>
        </w:rPr>
        <w:t xml:space="preserve"> </w:t>
      </w:r>
    </w:p>
    <w:p w14:paraId="6AAD5ACA" w14:textId="2507B0A0" w:rsidR="003717F1" w:rsidRDefault="003717F1" w:rsidP="00A0284F">
      <w:pPr>
        <w:pStyle w:val="T"/>
        <w:rPr>
          <w:w w:val="100"/>
        </w:rPr>
      </w:pPr>
      <w:r>
        <w:rPr>
          <w:w w:val="100"/>
        </w:rPr>
        <w:t xml:space="preserve">An AP that transmits </w:t>
      </w:r>
      <w:r>
        <w:rPr>
          <w:vanish/>
          <w:w w:val="100"/>
        </w:rPr>
        <w:t>(#24433)</w:t>
      </w:r>
      <w:r>
        <w:rPr>
          <w:w w:val="100"/>
        </w:rPr>
        <w:t xml:space="preserve">group addressed frames in an EHT MU PPDU </w:t>
      </w:r>
      <w:r w:rsidR="00DB505B">
        <w:rPr>
          <w:w w:val="100"/>
        </w:rPr>
        <w:t xml:space="preserve">whose TXVECTOR has </w:t>
      </w:r>
      <w:r w:rsidR="00DB505B">
        <w:rPr>
          <w:sz w:val="18"/>
          <w:szCs w:val="18"/>
        </w:rPr>
        <w:t xml:space="preserve">EHT_PPDU_TYPE equal to 1 </w:t>
      </w:r>
      <w:r>
        <w:rPr>
          <w:w w:val="100"/>
        </w:rPr>
        <w:t>shall transmit the EHT MU PPDU with an &lt;EHT-MCS, NSS&gt; tuple where the EHT-MCS is a mandatory EHT-MCS and NSS = 1.</w:t>
      </w:r>
    </w:p>
    <w:p w14:paraId="49288CDB" w14:textId="37C0A359" w:rsidR="003717F1" w:rsidRDefault="003717F1" w:rsidP="003717F1">
      <w:pPr>
        <w:pStyle w:val="T"/>
        <w:rPr>
          <w:w w:val="100"/>
        </w:rPr>
      </w:pPr>
      <w:r>
        <w:rPr>
          <w:w w:val="100"/>
        </w:rPr>
        <w:t xml:space="preserve">A group addressed frame transmitted in an EHT MU PPDU </w:t>
      </w:r>
      <w:r w:rsidR="00DB505B">
        <w:rPr>
          <w:w w:val="100"/>
        </w:rPr>
        <w:t xml:space="preserve">whose TXVECTOR has </w:t>
      </w:r>
      <w:r w:rsidR="00DB505B">
        <w:rPr>
          <w:sz w:val="18"/>
          <w:szCs w:val="18"/>
        </w:rPr>
        <w:t xml:space="preserve">EHT_PPDU_TYPE equal to 1 </w:t>
      </w:r>
      <w:r>
        <w:rPr>
          <w:w w:val="100"/>
        </w:rPr>
        <w:t>shall be sent as an S-MPDU (see Table 9-532 (A-MPDU contents in the S-MPDU context)), except for group addressed Data frames, which are not required to be sent as an S-MPDU, but are required to follow 10.12.4 (A-MPDU aggregation of group addressed Data frames).</w:t>
      </w:r>
    </w:p>
    <w:p w14:paraId="33B07C76" w14:textId="72BDEF9C" w:rsidR="003717F1" w:rsidRDefault="003717F1" w:rsidP="003717F1">
      <w:pPr>
        <w:pStyle w:val="T"/>
        <w:rPr>
          <w:w w:val="100"/>
        </w:rPr>
      </w:pPr>
      <w:r>
        <w:rPr>
          <w:w w:val="100"/>
        </w:rPr>
        <w:t xml:space="preserve">If the EHT MU PPDU </w:t>
      </w:r>
      <w:r w:rsidR="00DB505B">
        <w:rPr>
          <w:w w:val="100"/>
        </w:rPr>
        <w:t xml:space="preserve">whose TXVECTOR has </w:t>
      </w:r>
      <w:r w:rsidR="00DB505B">
        <w:rPr>
          <w:sz w:val="18"/>
          <w:szCs w:val="18"/>
        </w:rPr>
        <w:t xml:space="preserve">EHT_PPDU_TYPE equal to 1 </w:t>
      </w:r>
      <w:r>
        <w:rPr>
          <w:w w:val="100"/>
        </w:rPr>
        <w:t>contains a group addressed frame intended for at least one STA that is not associated to the AP, then the EHT AP shall set the TXVECTOR parameters for the EHT PPDU as follows:</w:t>
      </w:r>
    </w:p>
    <w:p w14:paraId="14A3789C" w14:textId="77777777" w:rsidR="003717F1" w:rsidRDefault="003717F1" w:rsidP="003717F1">
      <w:pPr>
        <w:pStyle w:val="D"/>
        <w:numPr>
          <w:ilvl w:val="0"/>
          <w:numId w:val="45"/>
        </w:numPr>
        <w:ind w:left="600" w:hanging="400"/>
        <w:rPr>
          <w:w w:val="100"/>
        </w:rPr>
      </w:pPr>
      <w:r>
        <w:rPr>
          <w:w w:val="100"/>
        </w:rPr>
        <w:t>CH_BANDWIDTH to CBW20</w:t>
      </w:r>
    </w:p>
    <w:p w14:paraId="5E56C5EC" w14:textId="692BC540" w:rsidR="003717F1" w:rsidRDefault="003717F1" w:rsidP="003717F1">
      <w:pPr>
        <w:pStyle w:val="D"/>
        <w:numPr>
          <w:ilvl w:val="0"/>
          <w:numId w:val="45"/>
        </w:numPr>
        <w:ind w:left="600" w:hanging="400"/>
        <w:rPr>
          <w:w w:val="100"/>
        </w:rPr>
      </w:pPr>
      <w:r>
        <w:rPr>
          <w:w w:val="100"/>
        </w:rPr>
        <w:t>EHT_LTF_TYPE to 2xEHT-LTF and GI_TYPE to 0u8s_GI or 1u6s_GI, or EHT_LTF_TYPE to 4xEHT-LTF and GI_TYPE to 3u2s_GI</w:t>
      </w:r>
    </w:p>
    <w:p w14:paraId="41F3D2FD" w14:textId="77777777" w:rsidR="003717F1" w:rsidRDefault="003717F1" w:rsidP="003717F1">
      <w:pPr>
        <w:pStyle w:val="D"/>
        <w:numPr>
          <w:ilvl w:val="0"/>
          <w:numId w:val="45"/>
        </w:numPr>
        <w:ind w:left="600" w:hanging="400"/>
        <w:rPr>
          <w:w w:val="100"/>
        </w:rPr>
      </w:pPr>
      <w:r>
        <w:rPr>
          <w:w w:val="100"/>
        </w:rPr>
        <w:t>FEC_CODING to BCC_CODING</w:t>
      </w:r>
    </w:p>
    <w:p w14:paraId="4B432413" w14:textId="77777777" w:rsidR="003717F1" w:rsidRDefault="003717F1" w:rsidP="003717F1">
      <w:pPr>
        <w:pStyle w:val="D"/>
        <w:numPr>
          <w:ilvl w:val="0"/>
          <w:numId w:val="45"/>
        </w:numPr>
        <w:ind w:left="600" w:hanging="400"/>
        <w:rPr>
          <w:w w:val="100"/>
        </w:rPr>
      </w:pPr>
      <w:r>
        <w:rPr>
          <w:w w:val="100"/>
        </w:rPr>
        <w:t>BEAMFORMED to 0</w:t>
      </w:r>
    </w:p>
    <w:p w14:paraId="69CBCCF5" w14:textId="77777777" w:rsidR="003717F1" w:rsidRDefault="003717F1" w:rsidP="003717F1">
      <w:pPr>
        <w:pStyle w:val="D"/>
        <w:numPr>
          <w:ilvl w:val="0"/>
          <w:numId w:val="45"/>
        </w:numPr>
        <w:ind w:left="600" w:hanging="400"/>
        <w:rPr>
          <w:w w:val="100"/>
        </w:rPr>
      </w:pPr>
      <w:r>
        <w:rPr>
          <w:w w:val="100"/>
        </w:rPr>
        <w:t>NOMINAL_PACKET_PADDING to 16 µs</w:t>
      </w:r>
    </w:p>
    <w:p w14:paraId="4A82CDF6" w14:textId="77777777" w:rsidR="003717F1" w:rsidRDefault="003717F1" w:rsidP="003717F1">
      <w:pPr>
        <w:pStyle w:val="D"/>
        <w:numPr>
          <w:ilvl w:val="0"/>
          <w:numId w:val="45"/>
        </w:numPr>
        <w:ind w:left="600" w:hanging="400"/>
        <w:rPr>
          <w:w w:val="100"/>
        </w:rPr>
      </w:pPr>
      <w:r>
        <w:rPr>
          <w:w w:val="100"/>
        </w:rPr>
        <w:t xml:space="preserve">NO_SIG_EXTN to false in the 2.4 GHz band and true otherwise </w:t>
      </w:r>
    </w:p>
    <w:p w14:paraId="62C48E24" w14:textId="40F2BDF6" w:rsidR="003717F1" w:rsidRDefault="003717F1" w:rsidP="003717F1">
      <w:pPr>
        <w:pStyle w:val="T"/>
        <w:rPr>
          <w:w w:val="100"/>
        </w:rPr>
      </w:pPr>
      <w:r>
        <w:rPr>
          <w:w w:val="100"/>
        </w:rPr>
        <w:t xml:space="preserve">Otherwise, if the EHT MU PPDU </w:t>
      </w:r>
      <w:r w:rsidR="009B3A8F">
        <w:rPr>
          <w:w w:val="100"/>
        </w:rPr>
        <w:t xml:space="preserve">whose TXVECTOR has </w:t>
      </w:r>
      <w:r w:rsidR="009B3A8F">
        <w:rPr>
          <w:sz w:val="18"/>
          <w:szCs w:val="18"/>
        </w:rPr>
        <w:t xml:space="preserve">EHT_PPDU_TYPE equal to 1 </w:t>
      </w:r>
      <w:r>
        <w:rPr>
          <w:w w:val="100"/>
        </w:rPr>
        <w:t>contains group addressed frames intended only for associated STAs then the AP shall set the TXVECTOR parameters listed above to values that are indicated as supported by all the intended STAs, except that the CH_BANDWIDTH shall be set to CBW20 if at least one of the intended STAs is currently not in the awake state.</w:t>
      </w:r>
    </w:p>
    <w:p w14:paraId="3B6E5E1C" w14:textId="6A762D68" w:rsidR="009B3A8F" w:rsidRDefault="00A0284F" w:rsidP="003717F1">
      <w:pPr>
        <w:pStyle w:val="T"/>
        <w:rPr>
          <w:w w:val="100"/>
        </w:rPr>
      </w:pPr>
      <w:r>
        <w:rPr>
          <w:rFonts w:ascii="Arial-BoldMT" w:hAnsi="Arial-BoldMT" w:cs="Arial-BoldMT"/>
          <w:b/>
          <w:bCs/>
        </w:rPr>
        <w:t>35.15</w:t>
      </w:r>
      <w:r w:rsidR="009B3A8F">
        <w:rPr>
          <w:rFonts w:ascii="Arial-BoldMT" w:hAnsi="Arial-BoldMT" w:cs="Arial-BoldMT"/>
          <w:b/>
          <w:bCs/>
        </w:rPr>
        <w:t>.6 Additional rules for group addressed frames in an EHT MU PPDU</w:t>
      </w:r>
      <w:r w:rsidR="005C3066">
        <w:rPr>
          <w:rFonts w:ascii="Arial-BoldMT" w:hAnsi="Arial-BoldMT" w:cs="Arial-BoldMT"/>
          <w:b/>
          <w:bCs/>
        </w:rPr>
        <w:t xml:space="preserve"> with Multiple RUs</w:t>
      </w:r>
    </w:p>
    <w:p w14:paraId="25D4BEF6" w14:textId="33D967F9" w:rsidR="009B3A8F" w:rsidRDefault="009B3A8F" w:rsidP="009B3A8F">
      <w:pPr>
        <w:pStyle w:val="T"/>
        <w:rPr>
          <w:w w:val="100"/>
        </w:rPr>
      </w:pPr>
      <w:r>
        <w:rPr>
          <w:w w:val="100"/>
        </w:rPr>
        <w:t xml:space="preserve">An </w:t>
      </w:r>
      <w:r w:rsidR="005C3066">
        <w:rPr>
          <w:w w:val="100"/>
        </w:rPr>
        <w:t>EHT</w:t>
      </w:r>
      <w:r>
        <w:rPr>
          <w:w w:val="100"/>
        </w:rPr>
        <w:t xml:space="preserve"> AP may include group addressed frames in an </w:t>
      </w:r>
      <w:r w:rsidR="005C3066">
        <w:rPr>
          <w:w w:val="100"/>
        </w:rPr>
        <w:t>EHT</w:t>
      </w:r>
      <w:r>
        <w:rPr>
          <w:w w:val="100"/>
        </w:rPr>
        <w:t xml:space="preserve"> MU PPDU </w:t>
      </w:r>
      <w:r w:rsidR="005C3066">
        <w:rPr>
          <w:w w:val="100"/>
        </w:rPr>
        <w:t xml:space="preserve">with multiple RUs </w:t>
      </w:r>
      <w:r>
        <w:rPr>
          <w:w w:val="100"/>
        </w:rPr>
        <w:t>subject to the rules defined in this subclause.</w:t>
      </w:r>
    </w:p>
    <w:p w14:paraId="5F08A0B0" w14:textId="6CA8965B" w:rsidR="009B3A8F" w:rsidRDefault="009B3A8F" w:rsidP="009B3A8F">
      <w:pPr>
        <w:pStyle w:val="T"/>
        <w:rPr>
          <w:w w:val="100"/>
        </w:rPr>
      </w:pPr>
      <w:r>
        <w:rPr>
          <w:w w:val="100"/>
        </w:rPr>
        <w:t xml:space="preserve">An </w:t>
      </w:r>
      <w:r w:rsidR="005C3066">
        <w:rPr>
          <w:w w:val="100"/>
        </w:rPr>
        <w:t>EHT</w:t>
      </w:r>
      <w:r>
        <w:rPr>
          <w:w w:val="100"/>
        </w:rPr>
        <w:t xml:space="preserve"> AP that includes a group addressed frame in an </w:t>
      </w:r>
      <w:r w:rsidR="008148BB">
        <w:rPr>
          <w:w w:val="100"/>
        </w:rPr>
        <w:t>EHT</w:t>
      </w:r>
      <w:r>
        <w:rPr>
          <w:w w:val="100"/>
        </w:rPr>
        <w:t xml:space="preserve"> MU PPDU </w:t>
      </w:r>
      <w:r w:rsidR="008148BB">
        <w:rPr>
          <w:w w:val="100"/>
        </w:rPr>
        <w:t xml:space="preserve">with multiple RUs </w:t>
      </w:r>
      <w:r>
        <w:rPr>
          <w:w w:val="100"/>
        </w:rPr>
        <w:t xml:space="preserve">shall ensure that the frame is included in a broadcast RU in the HE MU PPDU. The </w:t>
      </w:r>
      <w:r w:rsidR="00DA6125">
        <w:rPr>
          <w:w w:val="100"/>
        </w:rPr>
        <w:t xml:space="preserve">EHT </w:t>
      </w:r>
      <w:r>
        <w:rPr>
          <w:w w:val="100"/>
        </w:rPr>
        <w:t>AP shall additionally ensure that the following conditions are satisfied for the broadcast RU:</w:t>
      </w:r>
    </w:p>
    <w:p w14:paraId="6909793F" w14:textId="249A4BD4" w:rsidR="009B3A8F" w:rsidRDefault="009B3A8F" w:rsidP="009B3A8F">
      <w:pPr>
        <w:pStyle w:val="D"/>
        <w:numPr>
          <w:ilvl w:val="0"/>
          <w:numId w:val="45"/>
        </w:numPr>
        <w:ind w:left="600" w:hanging="400"/>
        <w:rPr>
          <w:w w:val="100"/>
        </w:rPr>
      </w:pPr>
      <w:r>
        <w:rPr>
          <w:w w:val="100"/>
        </w:rPr>
        <w:lastRenderedPageBreak/>
        <w:t>The RU allocation shall comply with the rules in</w:t>
      </w:r>
      <w:r w:rsidR="003A65BC" w:rsidRPr="003A65BC">
        <w:rPr>
          <w:w w:val="100"/>
        </w:rPr>
        <w:t xml:space="preserve"> </w:t>
      </w:r>
      <w:r w:rsidR="003A65BC" w:rsidRPr="003A65BC">
        <w:t xml:space="preserve">36.3.2 </w:t>
      </w:r>
      <w:r w:rsidR="003A65BC" w:rsidRPr="003A65BC">
        <w:t>(</w:t>
      </w:r>
      <w:r w:rsidR="003A65BC" w:rsidRPr="003A65BC">
        <w:t>Subcarrier and resource allocation</w:t>
      </w:r>
      <w:r w:rsidR="003A65BC" w:rsidRPr="003A65BC">
        <w:rPr>
          <w:w w:val="100"/>
        </w:rPr>
        <w:t>)</w:t>
      </w:r>
    </w:p>
    <w:p w14:paraId="2B7D42A6" w14:textId="65DCA26C" w:rsidR="009B3A8F" w:rsidRDefault="009B3A8F" w:rsidP="009B3A8F">
      <w:pPr>
        <w:pStyle w:val="D"/>
        <w:numPr>
          <w:ilvl w:val="0"/>
          <w:numId w:val="45"/>
        </w:numPr>
        <w:ind w:left="600" w:hanging="400"/>
        <w:rPr>
          <w:w w:val="100"/>
        </w:rPr>
      </w:pPr>
      <w:r>
        <w:rPr>
          <w:w w:val="100"/>
        </w:rPr>
        <w:t>The &lt;</w:t>
      </w:r>
      <w:r w:rsidR="008148BB">
        <w:rPr>
          <w:w w:val="100"/>
        </w:rPr>
        <w:t>EHT</w:t>
      </w:r>
      <w:r>
        <w:rPr>
          <w:w w:val="100"/>
        </w:rPr>
        <w:t xml:space="preserve">-MCS, NSS&gt; tuple shall have a mandatory </w:t>
      </w:r>
      <w:r w:rsidR="008148BB">
        <w:rPr>
          <w:w w:val="100"/>
        </w:rPr>
        <w:t>EHT</w:t>
      </w:r>
      <w:r>
        <w:rPr>
          <w:w w:val="100"/>
        </w:rPr>
        <w:t>-MCS and NSS = 1</w:t>
      </w:r>
    </w:p>
    <w:p w14:paraId="7F72AF32" w14:textId="77777777" w:rsidR="009B3A8F" w:rsidRDefault="009B3A8F" w:rsidP="009B3A8F">
      <w:pPr>
        <w:pStyle w:val="D"/>
        <w:numPr>
          <w:ilvl w:val="0"/>
          <w:numId w:val="45"/>
        </w:numPr>
        <w:ind w:left="600" w:hanging="400"/>
        <w:rPr>
          <w:w w:val="100"/>
        </w:rPr>
      </w:pPr>
      <w:r>
        <w:rPr>
          <w:w w:val="100"/>
        </w:rPr>
        <w:t>The broadcast RU shall be located within:</w:t>
      </w:r>
    </w:p>
    <w:p w14:paraId="6DB809A5" w14:textId="77777777"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 xml:space="preserve">The primary 20 MHz channel if the group addressed frame is a FILS Discovery or a Probe Response frame, except when the primary 20 MHz channel does not coincide with a PSC and the AP is a 6 GHz-only AP, in which case the broadcast RU may be in a PSC that is within the BSS operating channel width (see </w:t>
      </w:r>
      <w:r>
        <w:rPr>
          <w:w w:val="100"/>
        </w:rPr>
        <w:fldChar w:fldCharType="begin"/>
      </w:r>
      <w:r>
        <w:rPr>
          <w:w w:val="100"/>
        </w:rPr>
        <w:instrText xml:space="preserve"> REF  RTF31383835303a2048342c312e \h</w:instrText>
      </w:r>
      <w:r>
        <w:rPr>
          <w:w w:val="100"/>
        </w:rPr>
      </w:r>
      <w:r>
        <w:rPr>
          <w:w w:val="100"/>
        </w:rPr>
        <w:fldChar w:fldCharType="separate"/>
      </w:r>
      <w:r>
        <w:rPr>
          <w:w w:val="100"/>
        </w:rPr>
        <w:t>26.17.2.3 (Scanning in the 6 GHz band)</w:t>
      </w:r>
      <w:r>
        <w:rPr>
          <w:w w:val="100"/>
        </w:rPr>
        <w:fldChar w:fldCharType="end"/>
      </w:r>
      <w:r>
        <w:rPr>
          <w:w w:val="100"/>
        </w:rPr>
        <w:t xml:space="preserve">). The broadcast RU size shall not exceed 106 subcarriers if the MU PPDU has a bandwidth that is greater than 20 </w:t>
      </w:r>
      <w:proofErr w:type="spellStart"/>
      <w:r>
        <w:rPr>
          <w:w w:val="100"/>
        </w:rPr>
        <w:t>MHz.</w:t>
      </w:r>
      <w:proofErr w:type="spellEnd"/>
    </w:p>
    <w:p w14:paraId="48570224" w14:textId="77777777"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 xml:space="preserve">The primary 20 MHz channel if the group addressed frame is addressed to at least one associated non-AP STA that has not declared to be in the awake state. The broadcast RU size shall not exceed 106 subcarriers if the MU PPDU has a bandwidth that is greater than 20 </w:t>
      </w:r>
      <w:proofErr w:type="spellStart"/>
      <w:r>
        <w:rPr>
          <w:w w:val="100"/>
        </w:rPr>
        <w:t>MHz.</w:t>
      </w:r>
      <w:proofErr w:type="spellEnd"/>
    </w:p>
    <w:p w14:paraId="4CF9FB04" w14:textId="45DA4A0E"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A bandwidth that is indicated as supported in reception by one or more associated non-AP STAs, if the group addressed frame is addressed only to those non-AP STAs and the STAs have declared to be in the awake state. The broadcast RU size shall not exceed the minimum common bandwidth that is supported in reception by all STAs in the HE Capabilities element they transmit or in the most recently sent OM Control</w:t>
      </w:r>
      <w:r w:rsidR="001E5C0C">
        <w:rPr>
          <w:w w:val="100"/>
        </w:rPr>
        <w:t>, EHT OM Control</w:t>
      </w:r>
      <w:r>
        <w:rPr>
          <w:w w:val="100"/>
        </w:rPr>
        <w:t xml:space="preserve"> or OMN frames.</w:t>
      </w:r>
    </w:p>
    <w:p w14:paraId="2D1F9D6C" w14:textId="429734C8"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 xml:space="preserve">The SST subchannel if the group addressed frame is addressed to one or more </w:t>
      </w:r>
      <w:r w:rsidR="001E5C0C">
        <w:rPr>
          <w:w w:val="100"/>
        </w:rPr>
        <w:t>EHT</w:t>
      </w:r>
      <w:r>
        <w:rPr>
          <w:w w:val="100"/>
        </w:rPr>
        <w:t xml:space="preserve"> SST STAs, the primary 20 MHz channel does not coincide with the subchannel assigned to the </w:t>
      </w:r>
      <w:r w:rsidR="001E5C0C">
        <w:rPr>
          <w:w w:val="100"/>
        </w:rPr>
        <w:t>EHT</w:t>
      </w:r>
      <w:r>
        <w:rPr>
          <w:w w:val="100"/>
        </w:rPr>
        <w:t xml:space="preserve"> SST STAs and the frame is not addressed to any STAs other than the </w:t>
      </w:r>
      <w:r w:rsidR="001E5C0C">
        <w:rPr>
          <w:w w:val="100"/>
        </w:rPr>
        <w:t>EHT</w:t>
      </w:r>
      <w:r>
        <w:rPr>
          <w:w w:val="100"/>
        </w:rPr>
        <w:t xml:space="preserve"> SST STAs in that subchannel (see </w:t>
      </w:r>
      <w:r>
        <w:rPr>
          <w:w w:val="100"/>
        </w:rPr>
        <w:fldChar w:fldCharType="begin"/>
      </w:r>
      <w:r>
        <w:rPr>
          <w:w w:val="100"/>
        </w:rPr>
        <w:instrText xml:space="preserve"> REF  RTF35303031323a2048342c312e \h</w:instrText>
      </w:r>
      <w:r>
        <w:rPr>
          <w:w w:val="100"/>
        </w:rPr>
      </w:r>
      <w:r>
        <w:rPr>
          <w:w w:val="100"/>
        </w:rPr>
        <w:fldChar w:fldCharType="separate"/>
      </w:r>
      <w:r>
        <w:rPr>
          <w:w w:val="100"/>
        </w:rPr>
        <w:t>26.8.7.2 (SST operation)</w:t>
      </w:r>
      <w:r>
        <w:rPr>
          <w:w w:val="100"/>
        </w:rPr>
        <w:fldChar w:fldCharType="end"/>
      </w:r>
      <w:r>
        <w:rPr>
          <w:w w:val="100"/>
        </w:rPr>
        <w:t xml:space="preserve">). The broadcast RU size shall not exceed 106 subcarriers if the SST subchannel is 20 </w:t>
      </w:r>
      <w:proofErr w:type="spellStart"/>
      <w:r>
        <w:rPr>
          <w:w w:val="100"/>
        </w:rPr>
        <w:t>MHz.</w:t>
      </w:r>
      <w:proofErr w:type="spellEnd"/>
    </w:p>
    <w:p w14:paraId="30E71153" w14:textId="77777777" w:rsidR="009B3A8F" w:rsidRDefault="009B3A8F" w:rsidP="009B3A8F">
      <w:pPr>
        <w:pStyle w:val="D"/>
        <w:numPr>
          <w:ilvl w:val="0"/>
          <w:numId w:val="45"/>
        </w:numPr>
        <w:ind w:left="600" w:hanging="400"/>
        <w:rPr>
          <w:w w:val="100"/>
        </w:rPr>
      </w:pPr>
      <w:r>
        <w:rPr>
          <w:w w:val="100"/>
        </w:rPr>
        <w:t>The TXVECTOR parameters listed below shall be set as follows:</w:t>
      </w:r>
    </w:p>
    <w:p w14:paraId="2B9075DE" w14:textId="0E6215A3" w:rsidR="009B3A8F" w:rsidRDefault="001E5C0C" w:rsidP="009B3A8F">
      <w:pPr>
        <w:pStyle w:val="DL"/>
        <w:numPr>
          <w:ilvl w:val="0"/>
          <w:numId w:val="46"/>
        </w:numPr>
        <w:tabs>
          <w:tab w:val="clear" w:pos="600"/>
          <w:tab w:val="clear" w:pos="1440"/>
          <w:tab w:val="left" w:pos="920"/>
        </w:tabs>
        <w:spacing w:before="0" w:after="0"/>
        <w:ind w:left="920" w:hanging="280"/>
        <w:rPr>
          <w:w w:val="100"/>
        </w:rPr>
      </w:pPr>
      <w:r>
        <w:rPr>
          <w:w w:val="100"/>
        </w:rPr>
        <w:t>EHT</w:t>
      </w:r>
      <w:r w:rsidR="009B3A8F">
        <w:rPr>
          <w:w w:val="100"/>
        </w:rPr>
        <w:t xml:space="preserve">_LTF_TYPE to </w:t>
      </w:r>
      <w:r w:rsidR="00DA6125">
        <w:rPr>
          <w:w w:val="100"/>
        </w:rPr>
        <w:t>2xEHT</w:t>
      </w:r>
      <w:r w:rsidR="009B3A8F">
        <w:rPr>
          <w:w w:val="100"/>
        </w:rPr>
        <w:t xml:space="preserve">-LTF and GI_TYPE to 0u8s_GI or 1u6s_GI, or </w:t>
      </w:r>
      <w:r>
        <w:rPr>
          <w:w w:val="100"/>
        </w:rPr>
        <w:t>EHT</w:t>
      </w:r>
      <w:r w:rsidR="009B3A8F">
        <w:rPr>
          <w:w w:val="100"/>
        </w:rPr>
        <w:t xml:space="preserve">_LTF_TYPE to </w:t>
      </w:r>
      <w:r w:rsidR="00DA6125">
        <w:rPr>
          <w:w w:val="100"/>
        </w:rPr>
        <w:t>4xEHT</w:t>
      </w:r>
      <w:r w:rsidR="009B3A8F">
        <w:rPr>
          <w:w w:val="100"/>
        </w:rPr>
        <w:t>-LTF and GI_TYPE to 3u2s_GI</w:t>
      </w:r>
    </w:p>
    <w:p w14:paraId="6006A1E2" w14:textId="77777777"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FEC_CODING to BCC_CODING</w:t>
      </w:r>
    </w:p>
    <w:p w14:paraId="6A259A6D" w14:textId="77777777"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BEAMFORMED to 0</w:t>
      </w:r>
    </w:p>
    <w:p w14:paraId="3FA22EA0" w14:textId="77777777"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NOMINAL_PACKET_PADDING to 16 µs</w:t>
      </w:r>
    </w:p>
    <w:p w14:paraId="4BE38099" w14:textId="77777777"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NO_SIG_EXTN to false in the 2.4 GHz band and true otherwise</w:t>
      </w:r>
    </w:p>
    <w:p w14:paraId="523E8679" w14:textId="77777777" w:rsidR="009B3A8F" w:rsidRDefault="009B3A8F" w:rsidP="009B3A8F">
      <w:pPr>
        <w:pStyle w:val="DL"/>
        <w:numPr>
          <w:ilvl w:val="0"/>
          <w:numId w:val="46"/>
        </w:numPr>
        <w:tabs>
          <w:tab w:val="clear" w:pos="600"/>
          <w:tab w:val="clear" w:pos="1440"/>
          <w:tab w:val="left" w:pos="920"/>
        </w:tabs>
        <w:spacing w:before="0" w:after="0"/>
        <w:ind w:left="920" w:hanging="280"/>
        <w:rPr>
          <w:w w:val="100"/>
        </w:rPr>
      </w:pPr>
      <w:r>
        <w:rPr>
          <w:w w:val="100"/>
        </w:rPr>
        <w:t xml:space="preserve">STA_ID as defined in </w:t>
      </w:r>
      <w:r>
        <w:rPr>
          <w:w w:val="100"/>
        </w:rPr>
        <w:fldChar w:fldCharType="begin"/>
      </w:r>
      <w:r>
        <w:rPr>
          <w:w w:val="100"/>
        </w:rPr>
        <w:instrText xml:space="preserve"> REF  RTF33373131353a2048332c312e \h</w:instrText>
      </w:r>
      <w:r>
        <w:rPr>
          <w:w w:val="100"/>
        </w:rPr>
      </w:r>
      <w:r>
        <w:rPr>
          <w:w w:val="100"/>
        </w:rPr>
        <w:fldChar w:fldCharType="separate"/>
      </w:r>
      <w:r>
        <w:rPr>
          <w:w w:val="100"/>
        </w:rPr>
        <w:t>26.11.1 (STA_ID)</w:t>
      </w:r>
      <w:r>
        <w:rPr>
          <w:w w:val="100"/>
        </w:rPr>
        <w:fldChar w:fldCharType="end"/>
      </w:r>
    </w:p>
    <w:p w14:paraId="43B9BC14" w14:textId="3C7D140F" w:rsidR="009B3A8F" w:rsidRDefault="009B3A8F" w:rsidP="009B3A8F">
      <w:pPr>
        <w:pStyle w:val="T"/>
        <w:rPr>
          <w:w w:val="100"/>
        </w:rPr>
      </w:pPr>
      <w:r>
        <w:rPr>
          <w:w w:val="100"/>
        </w:rPr>
        <w:t xml:space="preserve">Group addressed frames transmitted in an </w:t>
      </w:r>
      <w:r w:rsidR="008148BB">
        <w:rPr>
          <w:w w:val="100"/>
        </w:rPr>
        <w:t>EHT</w:t>
      </w:r>
      <w:r>
        <w:rPr>
          <w:w w:val="100"/>
        </w:rPr>
        <w:t xml:space="preserve"> MU PPDU shall be sent as an S-MPDU (see Table 9-535 (A-MPDU contents in the S-MPDU context)) except that group addressed Data frames are not required to be sent as an S-MPDU, but are required to follow the rules in 10.12.4 (A-MPDU aggregation of group addressed Data frames).</w:t>
      </w:r>
      <w:r>
        <w:rPr>
          <w:vanish/>
          <w:w w:val="100"/>
        </w:rPr>
        <w:t>(#24432)</w:t>
      </w:r>
    </w:p>
    <w:p w14:paraId="3D5CA28D" w14:textId="1B5ECF1A" w:rsidR="009B3A8F" w:rsidRDefault="00A0284F" w:rsidP="003717F1">
      <w:pPr>
        <w:pStyle w:val="T"/>
        <w:rPr>
          <w:w w:val="100"/>
        </w:rPr>
      </w:pPr>
      <w:r>
        <w:rPr>
          <w:rFonts w:ascii="Arial-BoldMT" w:hAnsi="Arial-BoldMT" w:cs="Arial-BoldMT"/>
          <w:b/>
          <w:bCs/>
        </w:rPr>
        <w:t>35.15</w:t>
      </w:r>
      <w:r w:rsidR="001E5C0C">
        <w:rPr>
          <w:rFonts w:ascii="Arial-BoldMT" w:hAnsi="Arial-BoldMT" w:cs="Arial-BoldMT"/>
          <w:b/>
          <w:bCs/>
        </w:rPr>
        <w:t>.7 Additional rules for PPDUs sent in the 6 GHz band</w:t>
      </w:r>
    </w:p>
    <w:p w14:paraId="68D35F3E" w14:textId="6651DE12" w:rsidR="006E597D" w:rsidRDefault="001E5C0C" w:rsidP="001E5C0C">
      <w:pPr>
        <w:pStyle w:val="T"/>
        <w:rPr>
          <w:w w:val="100"/>
        </w:rPr>
      </w:pPr>
      <w:r>
        <w:rPr>
          <w:w w:val="100"/>
        </w:rPr>
        <w:t xml:space="preserve">An EHT STA </w:t>
      </w:r>
      <w:r w:rsidR="006E597D">
        <w:rPr>
          <w:w w:val="100"/>
        </w:rPr>
        <w:t xml:space="preserve">follows the rules in </w:t>
      </w:r>
      <w:r w:rsidR="00B95523" w:rsidRPr="00757A0A">
        <w:rPr>
          <w:rFonts w:ascii="Arial-BoldMT" w:hAnsi="Arial-BoldMT" w:cs="Arial-BoldMT"/>
        </w:rPr>
        <w:t>26.15.8 (Additional rules for PPDUs sent in the 6 GHz band)</w:t>
      </w:r>
      <w:r w:rsidR="00B95523">
        <w:rPr>
          <w:w w:val="100"/>
        </w:rPr>
        <w:t xml:space="preserve"> and the additional rules in this subclause for PPDU transmission in 6GHz band</w:t>
      </w:r>
      <w:r w:rsidR="00D843D4">
        <w:rPr>
          <w:w w:val="100"/>
        </w:rPr>
        <w:t>.</w:t>
      </w:r>
    </w:p>
    <w:p w14:paraId="6DC142A3" w14:textId="1B851596" w:rsidR="00D843D4" w:rsidRDefault="00D843D4" w:rsidP="001E5C0C">
      <w:pPr>
        <w:pStyle w:val="T"/>
        <w:rPr>
          <w:w w:val="100"/>
        </w:rPr>
      </w:pPr>
      <w:r w:rsidRPr="00374730">
        <w:rPr>
          <w:lang w:val="en-GB"/>
        </w:rPr>
        <w:t>An EHT STA may transmit</w:t>
      </w:r>
      <w:ins w:id="217" w:author="Liwen Chu" w:date="2022-01-04T19:23:00Z">
        <w:r w:rsidRPr="00374730">
          <w:rPr>
            <w:lang w:val="en-GB"/>
          </w:rPr>
          <w:t xml:space="preserve"> </w:t>
        </w:r>
      </w:ins>
      <w:r w:rsidRPr="00374730">
        <w:rPr>
          <w:lang w:val="en-GB"/>
        </w:rPr>
        <w:t>an individual-addressed QoS Data frame or individual-addressed frame in non-HT duplicate PPDU if the Beacon frame is transmitted in non-HT duplicated PPDU</w:t>
      </w:r>
      <w:r>
        <w:rPr>
          <w:lang w:val="en-GB"/>
        </w:rPr>
        <w:t>.</w:t>
      </w:r>
    </w:p>
    <w:p w14:paraId="632D0A39" w14:textId="5BC2099E" w:rsidR="00A41E44" w:rsidRPr="00374730" w:rsidRDefault="00CD2619" w:rsidP="00D60983">
      <w:pPr>
        <w:pStyle w:val="TableParagraph"/>
        <w:kinsoku w:val="0"/>
        <w:overflowPunct w:val="0"/>
        <w:spacing w:before="7"/>
        <w:rPr>
          <w:sz w:val="20"/>
          <w:szCs w:val="20"/>
        </w:rPr>
      </w:pPr>
      <w:r w:rsidRPr="00374730">
        <w:rPr>
          <w:sz w:val="20"/>
          <w:szCs w:val="20"/>
          <w:lang w:val="en-GB"/>
        </w:rPr>
        <w:t xml:space="preserve"> </w:t>
      </w:r>
    </w:p>
    <w:sectPr w:rsidR="00A41E44" w:rsidRPr="00374730"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BE0B8" w14:textId="77777777" w:rsidR="00430261" w:rsidRDefault="00430261">
      <w:r>
        <w:separator/>
      </w:r>
    </w:p>
  </w:endnote>
  <w:endnote w:type="continuationSeparator" w:id="0">
    <w:p w14:paraId="1D398ACC" w14:textId="77777777" w:rsidR="00430261" w:rsidRDefault="00430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3" w:usb1="00000000" w:usb2="00000000" w:usb3="00000000" w:csb0="00000001" w:csb1="00000000"/>
  </w:font>
  <w:font w:name="Arial,Bold">
    <w:altName w:val="MS Mincho"/>
    <w:panose1 w:val="00000000000000000000"/>
    <w:charset w:val="80"/>
    <w:family w:val="auto"/>
    <w:notTrueType/>
    <w:pitch w:val="default"/>
    <w:sig w:usb0="00000001" w:usb1="08070000" w:usb2="00000010" w:usb3="00000000" w:csb0="00020000" w:csb1="00000000"/>
  </w:font>
  <w:font w:name="TimesNewRomanPSMT">
    <w:altName w:val="Times New Roman"/>
    <w:charset w:val="00"/>
    <w:family w:val="roman"/>
    <w:pitch w:val="variable"/>
    <w:sig w:usb0="E0002AEF" w:usb1="C8077841" w:usb2="00000019" w:usb3="00000000" w:csb0="0002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511C8" w14:textId="77777777" w:rsidR="00430261" w:rsidRDefault="00430261">
      <w:r>
        <w:separator/>
      </w:r>
    </w:p>
  </w:footnote>
  <w:footnote w:type="continuationSeparator" w:id="0">
    <w:p w14:paraId="4454FA77" w14:textId="77777777" w:rsidR="00430261" w:rsidRDefault="00430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010F5B9D"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r w:rsidR="00C05976">
      <w:rPr>
        <w:noProof/>
      </w:rPr>
      <w:t>March 2022</w:t>
    </w:r>
    <w:r>
      <w:fldChar w:fldCharType="end"/>
    </w:r>
    <w:r>
      <w:tab/>
    </w:r>
    <w:r>
      <w:tab/>
    </w:r>
    <w:r w:rsidR="00430261">
      <w:fldChar w:fldCharType="begin"/>
    </w:r>
    <w:r w:rsidR="00430261">
      <w:instrText xml:space="preserve"> TITLE  \* MERGEFORMAT </w:instrText>
    </w:r>
    <w:r w:rsidR="00430261">
      <w:fldChar w:fldCharType="separate"/>
    </w:r>
    <w:r>
      <w:t>doc.: IEEE 802.11-2</w:t>
    </w:r>
    <w:r w:rsidR="00CA196D">
      <w:t>2</w:t>
    </w:r>
    <w:r>
      <w:t>/</w:t>
    </w:r>
    <w:r w:rsidR="00104B4F">
      <w:t>0548</w:t>
    </w:r>
    <w:r>
      <w:t>r</w:t>
    </w:r>
    <w:r w:rsidR="00430261">
      <w:fldChar w:fldCharType="end"/>
    </w:r>
    <w:r w:rsidR="00BC63E5">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180"/>
        </w:tabs>
        <w:ind w:left="18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00000404"/>
    <w:multiLevelType w:val="multilevel"/>
    <w:tmpl w:val="00000887"/>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2895" w:hanging="778"/>
      </w:pPr>
    </w:lvl>
    <w:lvl w:ilvl="5">
      <w:numFmt w:val="bullet"/>
      <w:lvlText w:val="•"/>
      <w:lvlJc w:val="left"/>
      <w:pPr>
        <w:ind w:left="3892" w:hanging="778"/>
      </w:pPr>
    </w:lvl>
    <w:lvl w:ilvl="6">
      <w:numFmt w:val="bullet"/>
      <w:lvlText w:val="•"/>
      <w:lvlJc w:val="left"/>
      <w:pPr>
        <w:ind w:left="4890" w:hanging="778"/>
      </w:pPr>
    </w:lvl>
    <w:lvl w:ilvl="7">
      <w:numFmt w:val="bullet"/>
      <w:lvlText w:val="•"/>
      <w:lvlJc w:val="left"/>
      <w:pPr>
        <w:ind w:left="5887" w:hanging="778"/>
      </w:pPr>
    </w:lvl>
    <w:lvl w:ilvl="8">
      <w:numFmt w:val="bullet"/>
      <w:lvlText w:val="•"/>
      <w:lvlJc w:val="left"/>
      <w:pPr>
        <w:ind w:left="6885" w:hanging="778"/>
      </w:pPr>
    </w:lvl>
  </w:abstractNum>
  <w:abstractNum w:abstractNumId="3"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4" w15:restartNumberingAfterBreak="0">
    <w:nsid w:val="00000408"/>
    <w:multiLevelType w:val="multilevel"/>
    <w:tmpl w:val="0000088B"/>
    <w:lvl w:ilvl="0">
      <w:start w:val="35"/>
      <w:numFmt w:val="decimal"/>
      <w:lvlText w:val="%1"/>
      <w:lvlJc w:val="left"/>
      <w:pPr>
        <w:ind w:left="895" w:hanging="776"/>
      </w:pPr>
    </w:lvl>
    <w:lvl w:ilvl="1">
      <w:start w:val="3"/>
      <w:numFmt w:val="decimal"/>
      <w:lvlText w:val="%1.%2"/>
      <w:lvlJc w:val="left"/>
      <w:pPr>
        <w:ind w:left="895" w:hanging="776"/>
      </w:pPr>
    </w:lvl>
    <w:lvl w:ilvl="2">
      <w:start w:val="4"/>
      <w:numFmt w:val="decimal"/>
      <w:lvlText w:val="%1.%2.%3"/>
      <w:lvlJc w:val="left"/>
      <w:pPr>
        <w:ind w:left="895" w:hanging="776"/>
      </w:pPr>
    </w:lvl>
    <w:lvl w:ilvl="3">
      <w:start w:val="1"/>
      <w:numFmt w:val="decimal"/>
      <w:lvlText w:val="%1.%2.%3.%4"/>
      <w:lvlJc w:val="left"/>
      <w:pPr>
        <w:ind w:left="895" w:hanging="776"/>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D"/>
    <w:multiLevelType w:val="multilevel"/>
    <w:tmpl w:val="00000890"/>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7" w15:restartNumberingAfterBreak="0">
    <w:nsid w:val="0000040E"/>
    <w:multiLevelType w:val="multilevel"/>
    <w:tmpl w:val="00000891"/>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8" w15:restartNumberingAfterBreak="0">
    <w:nsid w:val="00000418"/>
    <w:multiLevelType w:val="multilevel"/>
    <w:tmpl w:val="0000089B"/>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9" w15:restartNumberingAfterBreak="0">
    <w:nsid w:val="0000041C"/>
    <w:multiLevelType w:val="multilevel"/>
    <w:tmpl w:val="0000089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numFmt w:val="bullet"/>
      <w:lvlText w:val="•"/>
      <w:lvlJc w:val="left"/>
      <w:pPr>
        <w:ind w:left="5882" w:hanging="1057"/>
      </w:pPr>
    </w:lvl>
    <w:lvl w:ilvl="6">
      <w:numFmt w:val="bullet"/>
      <w:lvlText w:val="•"/>
      <w:lvlJc w:val="left"/>
      <w:pPr>
        <w:ind w:left="6837" w:hanging="1057"/>
      </w:pPr>
    </w:lvl>
    <w:lvl w:ilvl="7">
      <w:numFmt w:val="bullet"/>
      <w:lvlText w:val="•"/>
      <w:lvlJc w:val="left"/>
      <w:pPr>
        <w:ind w:left="7793" w:hanging="1057"/>
      </w:pPr>
    </w:lvl>
    <w:lvl w:ilvl="8">
      <w:numFmt w:val="bullet"/>
      <w:lvlText w:val="•"/>
      <w:lvlJc w:val="left"/>
      <w:pPr>
        <w:ind w:left="8748" w:hanging="1057"/>
      </w:pPr>
    </w:lvl>
  </w:abstractNum>
  <w:abstractNum w:abstractNumId="10"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4695172"/>
    <w:multiLevelType w:val="multilevel"/>
    <w:tmpl w:val="895297BE"/>
    <w:lvl w:ilvl="0">
      <w:start w:val="9"/>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313"/>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135B88"/>
    <w:multiLevelType w:val="hybridMultilevel"/>
    <w:tmpl w:val="8F1CBA88"/>
    <w:lvl w:ilvl="0" w:tplc="9F087B44">
      <w:start w:val="1"/>
      <w:numFmt w:val="bullet"/>
      <w:lvlText w:val=""/>
      <w:lvlJc w:val="left"/>
      <w:pPr>
        <w:tabs>
          <w:tab w:val="num" w:pos="720"/>
        </w:tabs>
        <w:ind w:left="720" w:hanging="360"/>
      </w:pPr>
      <w:rPr>
        <w:rFonts w:ascii="Symbol" w:hAnsi="Symbol" w:hint="default"/>
      </w:rPr>
    </w:lvl>
    <w:lvl w:ilvl="1" w:tplc="5D54C7F8" w:tentative="1">
      <w:start w:val="1"/>
      <w:numFmt w:val="bullet"/>
      <w:lvlText w:val=""/>
      <w:lvlJc w:val="left"/>
      <w:pPr>
        <w:tabs>
          <w:tab w:val="num" w:pos="1440"/>
        </w:tabs>
        <w:ind w:left="1440" w:hanging="360"/>
      </w:pPr>
      <w:rPr>
        <w:rFonts w:ascii="Symbol" w:hAnsi="Symbol" w:hint="default"/>
      </w:rPr>
    </w:lvl>
    <w:lvl w:ilvl="2" w:tplc="F75E7920" w:tentative="1">
      <w:start w:val="1"/>
      <w:numFmt w:val="bullet"/>
      <w:lvlText w:val=""/>
      <w:lvlJc w:val="left"/>
      <w:pPr>
        <w:tabs>
          <w:tab w:val="num" w:pos="2160"/>
        </w:tabs>
        <w:ind w:left="2160" w:hanging="360"/>
      </w:pPr>
      <w:rPr>
        <w:rFonts w:ascii="Symbol" w:hAnsi="Symbol" w:hint="default"/>
      </w:rPr>
    </w:lvl>
    <w:lvl w:ilvl="3" w:tplc="5E0C531A" w:tentative="1">
      <w:start w:val="1"/>
      <w:numFmt w:val="bullet"/>
      <w:lvlText w:val=""/>
      <w:lvlJc w:val="left"/>
      <w:pPr>
        <w:tabs>
          <w:tab w:val="num" w:pos="2880"/>
        </w:tabs>
        <w:ind w:left="2880" w:hanging="360"/>
      </w:pPr>
      <w:rPr>
        <w:rFonts w:ascii="Symbol" w:hAnsi="Symbol" w:hint="default"/>
      </w:rPr>
    </w:lvl>
    <w:lvl w:ilvl="4" w:tplc="84F2A872" w:tentative="1">
      <w:start w:val="1"/>
      <w:numFmt w:val="bullet"/>
      <w:lvlText w:val=""/>
      <w:lvlJc w:val="left"/>
      <w:pPr>
        <w:tabs>
          <w:tab w:val="num" w:pos="3600"/>
        </w:tabs>
        <w:ind w:left="3600" w:hanging="360"/>
      </w:pPr>
      <w:rPr>
        <w:rFonts w:ascii="Symbol" w:hAnsi="Symbol" w:hint="default"/>
      </w:rPr>
    </w:lvl>
    <w:lvl w:ilvl="5" w:tplc="B85417C4" w:tentative="1">
      <w:start w:val="1"/>
      <w:numFmt w:val="bullet"/>
      <w:lvlText w:val=""/>
      <w:lvlJc w:val="left"/>
      <w:pPr>
        <w:tabs>
          <w:tab w:val="num" w:pos="4320"/>
        </w:tabs>
        <w:ind w:left="4320" w:hanging="360"/>
      </w:pPr>
      <w:rPr>
        <w:rFonts w:ascii="Symbol" w:hAnsi="Symbol" w:hint="default"/>
      </w:rPr>
    </w:lvl>
    <w:lvl w:ilvl="6" w:tplc="2C10BA52" w:tentative="1">
      <w:start w:val="1"/>
      <w:numFmt w:val="bullet"/>
      <w:lvlText w:val=""/>
      <w:lvlJc w:val="left"/>
      <w:pPr>
        <w:tabs>
          <w:tab w:val="num" w:pos="5040"/>
        </w:tabs>
        <w:ind w:left="5040" w:hanging="360"/>
      </w:pPr>
      <w:rPr>
        <w:rFonts w:ascii="Symbol" w:hAnsi="Symbol" w:hint="default"/>
      </w:rPr>
    </w:lvl>
    <w:lvl w:ilvl="7" w:tplc="812C073A" w:tentative="1">
      <w:start w:val="1"/>
      <w:numFmt w:val="bullet"/>
      <w:lvlText w:val=""/>
      <w:lvlJc w:val="left"/>
      <w:pPr>
        <w:tabs>
          <w:tab w:val="num" w:pos="5760"/>
        </w:tabs>
        <w:ind w:left="5760" w:hanging="360"/>
      </w:pPr>
      <w:rPr>
        <w:rFonts w:ascii="Symbol" w:hAnsi="Symbol" w:hint="default"/>
      </w:rPr>
    </w:lvl>
    <w:lvl w:ilvl="8" w:tplc="BC06E9C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C6055A8"/>
    <w:multiLevelType w:val="hybridMultilevel"/>
    <w:tmpl w:val="AC724522"/>
    <w:lvl w:ilvl="0" w:tplc="B0C64578">
      <w:start w:val="1"/>
      <w:numFmt w:val="bullet"/>
      <w:lvlText w:val=""/>
      <w:lvlJc w:val="left"/>
      <w:pPr>
        <w:tabs>
          <w:tab w:val="num" w:pos="720"/>
        </w:tabs>
        <w:ind w:left="720" w:hanging="360"/>
      </w:pPr>
      <w:rPr>
        <w:rFonts w:ascii="Symbol" w:hAnsi="Symbol" w:hint="default"/>
      </w:rPr>
    </w:lvl>
    <w:lvl w:ilvl="1" w:tplc="7CAC4242" w:tentative="1">
      <w:start w:val="1"/>
      <w:numFmt w:val="bullet"/>
      <w:lvlText w:val=""/>
      <w:lvlJc w:val="left"/>
      <w:pPr>
        <w:tabs>
          <w:tab w:val="num" w:pos="1440"/>
        </w:tabs>
        <w:ind w:left="1440" w:hanging="360"/>
      </w:pPr>
      <w:rPr>
        <w:rFonts w:ascii="Symbol" w:hAnsi="Symbol" w:hint="default"/>
      </w:rPr>
    </w:lvl>
    <w:lvl w:ilvl="2" w:tplc="66DED1DA" w:tentative="1">
      <w:start w:val="1"/>
      <w:numFmt w:val="bullet"/>
      <w:lvlText w:val=""/>
      <w:lvlJc w:val="left"/>
      <w:pPr>
        <w:tabs>
          <w:tab w:val="num" w:pos="2160"/>
        </w:tabs>
        <w:ind w:left="2160" w:hanging="360"/>
      </w:pPr>
      <w:rPr>
        <w:rFonts w:ascii="Symbol" w:hAnsi="Symbol" w:hint="default"/>
      </w:rPr>
    </w:lvl>
    <w:lvl w:ilvl="3" w:tplc="525283CA" w:tentative="1">
      <w:start w:val="1"/>
      <w:numFmt w:val="bullet"/>
      <w:lvlText w:val=""/>
      <w:lvlJc w:val="left"/>
      <w:pPr>
        <w:tabs>
          <w:tab w:val="num" w:pos="2880"/>
        </w:tabs>
        <w:ind w:left="2880" w:hanging="360"/>
      </w:pPr>
      <w:rPr>
        <w:rFonts w:ascii="Symbol" w:hAnsi="Symbol" w:hint="default"/>
      </w:rPr>
    </w:lvl>
    <w:lvl w:ilvl="4" w:tplc="3FC87114" w:tentative="1">
      <w:start w:val="1"/>
      <w:numFmt w:val="bullet"/>
      <w:lvlText w:val=""/>
      <w:lvlJc w:val="left"/>
      <w:pPr>
        <w:tabs>
          <w:tab w:val="num" w:pos="3600"/>
        </w:tabs>
        <w:ind w:left="3600" w:hanging="360"/>
      </w:pPr>
      <w:rPr>
        <w:rFonts w:ascii="Symbol" w:hAnsi="Symbol" w:hint="default"/>
      </w:rPr>
    </w:lvl>
    <w:lvl w:ilvl="5" w:tplc="7DA48BB6" w:tentative="1">
      <w:start w:val="1"/>
      <w:numFmt w:val="bullet"/>
      <w:lvlText w:val=""/>
      <w:lvlJc w:val="left"/>
      <w:pPr>
        <w:tabs>
          <w:tab w:val="num" w:pos="4320"/>
        </w:tabs>
        <w:ind w:left="4320" w:hanging="360"/>
      </w:pPr>
      <w:rPr>
        <w:rFonts w:ascii="Symbol" w:hAnsi="Symbol" w:hint="default"/>
      </w:rPr>
    </w:lvl>
    <w:lvl w:ilvl="6" w:tplc="3D14B98C" w:tentative="1">
      <w:start w:val="1"/>
      <w:numFmt w:val="bullet"/>
      <w:lvlText w:val=""/>
      <w:lvlJc w:val="left"/>
      <w:pPr>
        <w:tabs>
          <w:tab w:val="num" w:pos="5040"/>
        </w:tabs>
        <w:ind w:left="5040" w:hanging="360"/>
      </w:pPr>
      <w:rPr>
        <w:rFonts w:ascii="Symbol" w:hAnsi="Symbol" w:hint="default"/>
      </w:rPr>
    </w:lvl>
    <w:lvl w:ilvl="7" w:tplc="DC9257C8" w:tentative="1">
      <w:start w:val="1"/>
      <w:numFmt w:val="bullet"/>
      <w:lvlText w:val=""/>
      <w:lvlJc w:val="left"/>
      <w:pPr>
        <w:tabs>
          <w:tab w:val="num" w:pos="5760"/>
        </w:tabs>
        <w:ind w:left="5760" w:hanging="360"/>
      </w:pPr>
      <w:rPr>
        <w:rFonts w:ascii="Symbol" w:hAnsi="Symbol" w:hint="default"/>
      </w:rPr>
    </w:lvl>
    <w:lvl w:ilvl="8" w:tplc="F1DE69C2"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EA5C8A"/>
    <w:multiLevelType w:val="hybridMultilevel"/>
    <w:tmpl w:val="C27A7EAA"/>
    <w:lvl w:ilvl="0" w:tplc="A16AF400">
      <w:start w:val="1"/>
      <w:numFmt w:val="bullet"/>
      <w:lvlText w:val=""/>
      <w:lvlJc w:val="left"/>
      <w:pPr>
        <w:tabs>
          <w:tab w:val="num" w:pos="720"/>
        </w:tabs>
        <w:ind w:left="720" w:hanging="360"/>
      </w:pPr>
      <w:rPr>
        <w:rFonts w:ascii="Symbol" w:hAnsi="Symbol" w:hint="default"/>
      </w:rPr>
    </w:lvl>
    <w:lvl w:ilvl="1" w:tplc="5234F600" w:tentative="1">
      <w:start w:val="1"/>
      <w:numFmt w:val="bullet"/>
      <w:lvlText w:val=""/>
      <w:lvlJc w:val="left"/>
      <w:pPr>
        <w:tabs>
          <w:tab w:val="num" w:pos="1440"/>
        </w:tabs>
        <w:ind w:left="1440" w:hanging="360"/>
      </w:pPr>
      <w:rPr>
        <w:rFonts w:ascii="Symbol" w:hAnsi="Symbol" w:hint="default"/>
      </w:rPr>
    </w:lvl>
    <w:lvl w:ilvl="2" w:tplc="EDD24CE6" w:tentative="1">
      <w:start w:val="1"/>
      <w:numFmt w:val="bullet"/>
      <w:lvlText w:val=""/>
      <w:lvlJc w:val="left"/>
      <w:pPr>
        <w:tabs>
          <w:tab w:val="num" w:pos="2160"/>
        </w:tabs>
        <w:ind w:left="2160" w:hanging="360"/>
      </w:pPr>
      <w:rPr>
        <w:rFonts w:ascii="Symbol" w:hAnsi="Symbol" w:hint="default"/>
      </w:rPr>
    </w:lvl>
    <w:lvl w:ilvl="3" w:tplc="7BD8B2D0" w:tentative="1">
      <w:start w:val="1"/>
      <w:numFmt w:val="bullet"/>
      <w:lvlText w:val=""/>
      <w:lvlJc w:val="left"/>
      <w:pPr>
        <w:tabs>
          <w:tab w:val="num" w:pos="2880"/>
        </w:tabs>
        <w:ind w:left="2880" w:hanging="360"/>
      </w:pPr>
      <w:rPr>
        <w:rFonts w:ascii="Symbol" w:hAnsi="Symbol" w:hint="default"/>
      </w:rPr>
    </w:lvl>
    <w:lvl w:ilvl="4" w:tplc="70A83AEC" w:tentative="1">
      <w:start w:val="1"/>
      <w:numFmt w:val="bullet"/>
      <w:lvlText w:val=""/>
      <w:lvlJc w:val="left"/>
      <w:pPr>
        <w:tabs>
          <w:tab w:val="num" w:pos="3600"/>
        </w:tabs>
        <w:ind w:left="3600" w:hanging="360"/>
      </w:pPr>
      <w:rPr>
        <w:rFonts w:ascii="Symbol" w:hAnsi="Symbol" w:hint="default"/>
      </w:rPr>
    </w:lvl>
    <w:lvl w:ilvl="5" w:tplc="CE3450A0" w:tentative="1">
      <w:start w:val="1"/>
      <w:numFmt w:val="bullet"/>
      <w:lvlText w:val=""/>
      <w:lvlJc w:val="left"/>
      <w:pPr>
        <w:tabs>
          <w:tab w:val="num" w:pos="4320"/>
        </w:tabs>
        <w:ind w:left="4320" w:hanging="360"/>
      </w:pPr>
      <w:rPr>
        <w:rFonts w:ascii="Symbol" w:hAnsi="Symbol" w:hint="default"/>
      </w:rPr>
    </w:lvl>
    <w:lvl w:ilvl="6" w:tplc="9920CDB8" w:tentative="1">
      <w:start w:val="1"/>
      <w:numFmt w:val="bullet"/>
      <w:lvlText w:val=""/>
      <w:lvlJc w:val="left"/>
      <w:pPr>
        <w:tabs>
          <w:tab w:val="num" w:pos="5040"/>
        </w:tabs>
        <w:ind w:left="5040" w:hanging="360"/>
      </w:pPr>
      <w:rPr>
        <w:rFonts w:ascii="Symbol" w:hAnsi="Symbol" w:hint="default"/>
      </w:rPr>
    </w:lvl>
    <w:lvl w:ilvl="7" w:tplc="B6EE7766" w:tentative="1">
      <w:start w:val="1"/>
      <w:numFmt w:val="bullet"/>
      <w:lvlText w:val=""/>
      <w:lvlJc w:val="left"/>
      <w:pPr>
        <w:tabs>
          <w:tab w:val="num" w:pos="5760"/>
        </w:tabs>
        <w:ind w:left="5760" w:hanging="360"/>
      </w:pPr>
      <w:rPr>
        <w:rFonts w:ascii="Symbol" w:hAnsi="Symbol" w:hint="default"/>
      </w:rPr>
    </w:lvl>
    <w:lvl w:ilvl="8" w:tplc="FAA4271E"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64567721"/>
    <w:multiLevelType w:val="hybridMultilevel"/>
    <w:tmpl w:val="FFEA3D70"/>
    <w:lvl w:ilvl="0" w:tplc="43D8FFF8">
      <w:start w:val="1"/>
      <w:numFmt w:val="bullet"/>
      <w:lvlText w:val=""/>
      <w:lvlJc w:val="left"/>
      <w:pPr>
        <w:tabs>
          <w:tab w:val="num" w:pos="720"/>
        </w:tabs>
        <w:ind w:left="720" w:hanging="360"/>
      </w:pPr>
      <w:rPr>
        <w:rFonts w:ascii="Symbol" w:hAnsi="Symbol" w:hint="default"/>
      </w:rPr>
    </w:lvl>
    <w:lvl w:ilvl="1" w:tplc="6B200CEC" w:tentative="1">
      <w:start w:val="1"/>
      <w:numFmt w:val="bullet"/>
      <w:lvlText w:val=""/>
      <w:lvlJc w:val="left"/>
      <w:pPr>
        <w:tabs>
          <w:tab w:val="num" w:pos="1440"/>
        </w:tabs>
        <w:ind w:left="1440" w:hanging="360"/>
      </w:pPr>
      <w:rPr>
        <w:rFonts w:ascii="Symbol" w:hAnsi="Symbol" w:hint="default"/>
      </w:rPr>
    </w:lvl>
    <w:lvl w:ilvl="2" w:tplc="25C8E828" w:tentative="1">
      <w:start w:val="1"/>
      <w:numFmt w:val="bullet"/>
      <w:lvlText w:val=""/>
      <w:lvlJc w:val="left"/>
      <w:pPr>
        <w:tabs>
          <w:tab w:val="num" w:pos="2160"/>
        </w:tabs>
        <w:ind w:left="2160" w:hanging="360"/>
      </w:pPr>
      <w:rPr>
        <w:rFonts w:ascii="Symbol" w:hAnsi="Symbol" w:hint="default"/>
      </w:rPr>
    </w:lvl>
    <w:lvl w:ilvl="3" w:tplc="D1E6F294" w:tentative="1">
      <w:start w:val="1"/>
      <w:numFmt w:val="bullet"/>
      <w:lvlText w:val=""/>
      <w:lvlJc w:val="left"/>
      <w:pPr>
        <w:tabs>
          <w:tab w:val="num" w:pos="2880"/>
        </w:tabs>
        <w:ind w:left="2880" w:hanging="360"/>
      </w:pPr>
      <w:rPr>
        <w:rFonts w:ascii="Symbol" w:hAnsi="Symbol" w:hint="default"/>
      </w:rPr>
    </w:lvl>
    <w:lvl w:ilvl="4" w:tplc="9A5A1B02" w:tentative="1">
      <w:start w:val="1"/>
      <w:numFmt w:val="bullet"/>
      <w:lvlText w:val=""/>
      <w:lvlJc w:val="left"/>
      <w:pPr>
        <w:tabs>
          <w:tab w:val="num" w:pos="3600"/>
        </w:tabs>
        <w:ind w:left="3600" w:hanging="360"/>
      </w:pPr>
      <w:rPr>
        <w:rFonts w:ascii="Symbol" w:hAnsi="Symbol" w:hint="default"/>
      </w:rPr>
    </w:lvl>
    <w:lvl w:ilvl="5" w:tplc="A510E95E" w:tentative="1">
      <w:start w:val="1"/>
      <w:numFmt w:val="bullet"/>
      <w:lvlText w:val=""/>
      <w:lvlJc w:val="left"/>
      <w:pPr>
        <w:tabs>
          <w:tab w:val="num" w:pos="4320"/>
        </w:tabs>
        <w:ind w:left="4320" w:hanging="360"/>
      </w:pPr>
      <w:rPr>
        <w:rFonts w:ascii="Symbol" w:hAnsi="Symbol" w:hint="default"/>
      </w:rPr>
    </w:lvl>
    <w:lvl w:ilvl="6" w:tplc="834ED58E" w:tentative="1">
      <w:start w:val="1"/>
      <w:numFmt w:val="bullet"/>
      <w:lvlText w:val=""/>
      <w:lvlJc w:val="left"/>
      <w:pPr>
        <w:tabs>
          <w:tab w:val="num" w:pos="5040"/>
        </w:tabs>
        <w:ind w:left="5040" w:hanging="360"/>
      </w:pPr>
      <w:rPr>
        <w:rFonts w:ascii="Symbol" w:hAnsi="Symbol" w:hint="default"/>
      </w:rPr>
    </w:lvl>
    <w:lvl w:ilvl="7" w:tplc="2D2E8E5A" w:tentative="1">
      <w:start w:val="1"/>
      <w:numFmt w:val="bullet"/>
      <w:lvlText w:val=""/>
      <w:lvlJc w:val="left"/>
      <w:pPr>
        <w:tabs>
          <w:tab w:val="num" w:pos="5760"/>
        </w:tabs>
        <w:ind w:left="5760" w:hanging="360"/>
      </w:pPr>
      <w:rPr>
        <w:rFonts w:ascii="Symbol" w:hAnsi="Symbol" w:hint="default"/>
      </w:rPr>
    </w:lvl>
    <w:lvl w:ilvl="8" w:tplc="744038A2"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8844DDB"/>
    <w:multiLevelType w:val="hybridMultilevel"/>
    <w:tmpl w:val="35B024B8"/>
    <w:lvl w:ilvl="0" w:tplc="F036EF7A">
      <w:start w:val="1"/>
      <w:numFmt w:val="bullet"/>
      <w:lvlText w:val=""/>
      <w:lvlJc w:val="left"/>
      <w:pPr>
        <w:tabs>
          <w:tab w:val="num" w:pos="720"/>
        </w:tabs>
        <w:ind w:left="720" w:hanging="360"/>
      </w:pPr>
      <w:rPr>
        <w:rFonts w:ascii="Symbol" w:hAnsi="Symbol" w:hint="default"/>
      </w:rPr>
    </w:lvl>
    <w:lvl w:ilvl="1" w:tplc="D79E4B5A" w:tentative="1">
      <w:start w:val="1"/>
      <w:numFmt w:val="bullet"/>
      <w:lvlText w:val=""/>
      <w:lvlJc w:val="left"/>
      <w:pPr>
        <w:tabs>
          <w:tab w:val="num" w:pos="1440"/>
        </w:tabs>
        <w:ind w:left="1440" w:hanging="360"/>
      </w:pPr>
      <w:rPr>
        <w:rFonts w:ascii="Symbol" w:hAnsi="Symbol" w:hint="default"/>
      </w:rPr>
    </w:lvl>
    <w:lvl w:ilvl="2" w:tplc="3BA8EBE2" w:tentative="1">
      <w:start w:val="1"/>
      <w:numFmt w:val="bullet"/>
      <w:lvlText w:val=""/>
      <w:lvlJc w:val="left"/>
      <w:pPr>
        <w:tabs>
          <w:tab w:val="num" w:pos="2160"/>
        </w:tabs>
        <w:ind w:left="2160" w:hanging="360"/>
      </w:pPr>
      <w:rPr>
        <w:rFonts w:ascii="Symbol" w:hAnsi="Symbol" w:hint="default"/>
      </w:rPr>
    </w:lvl>
    <w:lvl w:ilvl="3" w:tplc="BDE8FDA6" w:tentative="1">
      <w:start w:val="1"/>
      <w:numFmt w:val="bullet"/>
      <w:lvlText w:val=""/>
      <w:lvlJc w:val="left"/>
      <w:pPr>
        <w:tabs>
          <w:tab w:val="num" w:pos="2880"/>
        </w:tabs>
        <w:ind w:left="2880" w:hanging="360"/>
      </w:pPr>
      <w:rPr>
        <w:rFonts w:ascii="Symbol" w:hAnsi="Symbol" w:hint="default"/>
      </w:rPr>
    </w:lvl>
    <w:lvl w:ilvl="4" w:tplc="8E8046DA" w:tentative="1">
      <w:start w:val="1"/>
      <w:numFmt w:val="bullet"/>
      <w:lvlText w:val=""/>
      <w:lvlJc w:val="left"/>
      <w:pPr>
        <w:tabs>
          <w:tab w:val="num" w:pos="3600"/>
        </w:tabs>
        <w:ind w:left="3600" w:hanging="360"/>
      </w:pPr>
      <w:rPr>
        <w:rFonts w:ascii="Symbol" w:hAnsi="Symbol" w:hint="default"/>
      </w:rPr>
    </w:lvl>
    <w:lvl w:ilvl="5" w:tplc="9796C6D6" w:tentative="1">
      <w:start w:val="1"/>
      <w:numFmt w:val="bullet"/>
      <w:lvlText w:val=""/>
      <w:lvlJc w:val="left"/>
      <w:pPr>
        <w:tabs>
          <w:tab w:val="num" w:pos="4320"/>
        </w:tabs>
        <w:ind w:left="4320" w:hanging="360"/>
      </w:pPr>
      <w:rPr>
        <w:rFonts w:ascii="Symbol" w:hAnsi="Symbol" w:hint="default"/>
      </w:rPr>
    </w:lvl>
    <w:lvl w:ilvl="6" w:tplc="BDA885BC" w:tentative="1">
      <w:start w:val="1"/>
      <w:numFmt w:val="bullet"/>
      <w:lvlText w:val=""/>
      <w:lvlJc w:val="left"/>
      <w:pPr>
        <w:tabs>
          <w:tab w:val="num" w:pos="5040"/>
        </w:tabs>
        <w:ind w:left="5040" w:hanging="360"/>
      </w:pPr>
      <w:rPr>
        <w:rFonts w:ascii="Symbol" w:hAnsi="Symbol" w:hint="default"/>
      </w:rPr>
    </w:lvl>
    <w:lvl w:ilvl="7" w:tplc="03EE2C0C" w:tentative="1">
      <w:start w:val="1"/>
      <w:numFmt w:val="bullet"/>
      <w:lvlText w:val=""/>
      <w:lvlJc w:val="left"/>
      <w:pPr>
        <w:tabs>
          <w:tab w:val="num" w:pos="5760"/>
        </w:tabs>
        <w:ind w:left="5760" w:hanging="360"/>
      </w:pPr>
      <w:rPr>
        <w:rFonts w:ascii="Symbol" w:hAnsi="Symbol" w:hint="default"/>
      </w:rPr>
    </w:lvl>
    <w:lvl w:ilvl="8" w:tplc="24A058C4"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5DD7176"/>
    <w:multiLevelType w:val="hybridMultilevel"/>
    <w:tmpl w:val="1B4CAE1E"/>
    <w:lvl w:ilvl="0" w:tplc="682600DA">
      <w:start w:val="1"/>
      <w:numFmt w:val="bullet"/>
      <w:lvlText w:val=""/>
      <w:lvlJc w:val="left"/>
      <w:pPr>
        <w:tabs>
          <w:tab w:val="num" w:pos="720"/>
        </w:tabs>
        <w:ind w:left="720" w:hanging="360"/>
      </w:pPr>
      <w:rPr>
        <w:rFonts w:ascii="Symbol" w:hAnsi="Symbol" w:hint="default"/>
      </w:rPr>
    </w:lvl>
    <w:lvl w:ilvl="1" w:tplc="16D89BD6" w:tentative="1">
      <w:start w:val="1"/>
      <w:numFmt w:val="bullet"/>
      <w:lvlText w:val=""/>
      <w:lvlJc w:val="left"/>
      <w:pPr>
        <w:tabs>
          <w:tab w:val="num" w:pos="1440"/>
        </w:tabs>
        <w:ind w:left="1440" w:hanging="360"/>
      </w:pPr>
      <w:rPr>
        <w:rFonts w:ascii="Symbol" w:hAnsi="Symbol" w:hint="default"/>
      </w:rPr>
    </w:lvl>
    <w:lvl w:ilvl="2" w:tplc="D4C8B7C6" w:tentative="1">
      <w:start w:val="1"/>
      <w:numFmt w:val="bullet"/>
      <w:lvlText w:val=""/>
      <w:lvlJc w:val="left"/>
      <w:pPr>
        <w:tabs>
          <w:tab w:val="num" w:pos="2160"/>
        </w:tabs>
        <w:ind w:left="2160" w:hanging="360"/>
      </w:pPr>
      <w:rPr>
        <w:rFonts w:ascii="Symbol" w:hAnsi="Symbol" w:hint="default"/>
      </w:rPr>
    </w:lvl>
    <w:lvl w:ilvl="3" w:tplc="C5E6A4E0" w:tentative="1">
      <w:start w:val="1"/>
      <w:numFmt w:val="bullet"/>
      <w:lvlText w:val=""/>
      <w:lvlJc w:val="left"/>
      <w:pPr>
        <w:tabs>
          <w:tab w:val="num" w:pos="2880"/>
        </w:tabs>
        <w:ind w:left="2880" w:hanging="360"/>
      </w:pPr>
      <w:rPr>
        <w:rFonts w:ascii="Symbol" w:hAnsi="Symbol" w:hint="default"/>
      </w:rPr>
    </w:lvl>
    <w:lvl w:ilvl="4" w:tplc="BD88959A" w:tentative="1">
      <w:start w:val="1"/>
      <w:numFmt w:val="bullet"/>
      <w:lvlText w:val=""/>
      <w:lvlJc w:val="left"/>
      <w:pPr>
        <w:tabs>
          <w:tab w:val="num" w:pos="3600"/>
        </w:tabs>
        <w:ind w:left="3600" w:hanging="360"/>
      </w:pPr>
      <w:rPr>
        <w:rFonts w:ascii="Symbol" w:hAnsi="Symbol" w:hint="default"/>
      </w:rPr>
    </w:lvl>
    <w:lvl w:ilvl="5" w:tplc="DCB0C658" w:tentative="1">
      <w:start w:val="1"/>
      <w:numFmt w:val="bullet"/>
      <w:lvlText w:val=""/>
      <w:lvlJc w:val="left"/>
      <w:pPr>
        <w:tabs>
          <w:tab w:val="num" w:pos="4320"/>
        </w:tabs>
        <w:ind w:left="4320" w:hanging="360"/>
      </w:pPr>
      <w:rPr>
        <w:rFonts w:ascii="Symbol" w:hAnsi="Symbol" w:hint="default"/>
      </w:rPr>
    </w:lvl>
    <w:lvl w:ilvl="6" w:tplc="B3D6AB70" w:tentative="1">
      <w:start w:val="1"/>
      <w:numFmt w:val="bullet"/>
      <w:lvlText w:val=""/>
      <w:lvlJc w:val="left"/>
      <w:pPr>
        <w:tabs>
          <w:tab w:val="num" w:pos="5040"/>
        </w:tabs>
        <w:ind w:left="5040" w:hanging="360"/>
      </w:pPr>
      <w:rPr>
        <w:rFonts w:ascii="Symbol" w:hAnsi="Symbol" w:hint="default"/>
      </w:rPr>
    </w:lvl>
    <w:lvl w:ilvl="7" w:tplc="7FEE2C80" w:tentative="1">
      <w:start w:val="1"/>
      <w:numFmt w:val="bullet"/>
      <w:lvlText w:val=""/>
      <w:lvlJc w:val="left"/>
      <w:pPr>
        <w:tabs>
          <w:tab w:val="num" w:pos="5760"/>
        </w:tabs>
        <w:ind w:left="5760" w:hanging="360"/>
      </w:pPr>
      <w:rPr>
        <w:rFonts w:ascii="Symbol" w:hAnsi="Symbol" w:hint="default"/>
      </w:rPr>
    </w:lvl>
    <w:lvl w:ilvl="8" w:tplc="8618C414"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7C970BD1"/>
    <w:multiLevelType w:val="hybridMultilevel"/>
    <w:tmpl w:val="07824522"/>
    <w:lvl w:ilvl="0" w:tplc="9B629038">
      <w:start w:val="1"/>
      <w:numFmt w:val="bullet"/>
      <w:lvlText w:val=""/>
      <w:lvlJc w:val="left"/>
      <w:pPr>
        <w:tabs>
          <w:tab w:val="num" w:pos="720"/>
        </w:tabs>
        <w:ind w:left="720" w:hanging="360"/>
      </w:pPr>
      <w:rPr>
        <w:rFonts w:ascii="Symbol" w:hAnsi="Symbol" w:hint="default"/>
      </w:rPr>
    </w:lvl>
    <w:lvl w:ilvl="1" w:tplc="1FB0244C" w:tentative="1">
      <w:start w:val="1"/>
      <w:numFmt w:val="bullet"/>
      <w:lvlText w:val=""/>
      <w:lvlJc w:val="left"/>
      <w:pPr>
        <w:tabs>
          <w:tab w:val="num" w:pos="1440"/>
        </w:tabs>
        <w:ind w:left="1440" w:hanging="360"/>
      </w:pPr>
      <w:rPr>
        <w:rFonts w:ascii="Symbol" w:hAnsi="Symbol" w:hint="default"/>
      </w:rPr>
    </w:lvl>
    <w:lvl w:ilvl="2" w:tplc="C1CAFA28" w:tentative="1">
      <w:start w:val="1"/>
      <w:numFmt w:val="bullet"/>
      <w:lvlText w:val=""/>
      <w:lvlJc w:val="left"/>
      <w:pPr>
        <w:tabs>
          <w:tab w:val="num" w:pos="2160"/>
        </w:tabs>
        <w:ind w:left="2160" w:hanging="360"/>
      </w:pPr>
      <w:rPr>
        <w:rFonts w:ascii="Symbol" w:hAnsi="Symbol" w:hint="default"/>
      </w:rPr>
    </w:lvl>
    <w:lvl w:ilvl="3" w:tplc="6EC884C4" w:tentative="1">
      <w:start w:val="1"/>
      <w:numFmt w:val="bullet"/>
      <w:lvlText w:val=""/>
      <w:lvlJc w:val="left"/>
      <w:pPr>
        <w:tabs>
          <w:tab w:val="num" w:pos="2880"/>
        </w:tabs>
        <w:ind w:left="2880" w:hanging="360"/>
      </w:pPr>
      <w:rPr>
        <w:rFonts w:ascii="Symbol" w:hAnsi="Symbol" w:hint="default"/>
      </w:rPr>
    </w:lvl>
    <w:lvl w:ilvl="4" w:tplc="BFC0DC04" w:tentative="1">
      <w:start w:val="1"/>
      <w:numFmt w:val="bullet"/>
      <w:lvlText w:val=""/>
      <w:lvlJc w:val="left"/>
      <w:pPr>
        <w:tabs>
          <w:tab w:val="num" w:pos="3600"/>
        </w:tabs>
        <w:ind w:left="3600" w:hanging="360"/>
      </w:pPr>
      <w:rPr>
        <w:rFonts w:ascii="Symbol" w:hAnsi="Symbol" w:hint="default"/>
      </w:rPr>
    </w:lvl>
    <w:lvl w:ilvl="5" w:tplc="054460BE" w:tentative="1">
      <w:start w:val="1"/>
      <w:numFmt w:val="bullet"/>
      <w:lvlText w:val=""/>
      <w:lvlJc w:val="left"/>
      <w:pPr>
        <w:tabs>
          <w:tab w:val="num" w:pos="4320"/>
        </w:tabs>
        <w:ind w:left="4320" w:hanging="360"/>
      </w:pPr>
      <w:rPr>
        <w:rFonts w:ascii="Symbol" w:hAnsi="Symbol" w:hint="default"/>
      </w:rPr>
    </w:lvl>
    <w:lvl w:ilvl="6" w:tplc="F2EE4950" w:tentative="1">
      <w:start w:val="1"/>
      <w:numFmt w:val="bullet"/>
      <w:lvlText w:val=""/>
      <w:lvlJc w:val="left"/>
      <w:pPr>
        <w:tabs>
          <w:tab w:val="num" w:pos="5040"/>
        </w:tabs>
        <w:ind w:left="5040" w:hanging="360"/>
      </w:pPr>
      <w:rPr>
        <w:rFonts w:ascii="Symbol" w:hAnsi="Symbol" w:hint="default"/>
      </w:rPr>
    </w:lvl>
    <w:lvl w:ilvl="7" w:tplc="D5CA3E2C" w:tentative="1">
      <w:start w:val="1"/>
      <w:numFmt w:val="bullet"/>
      <w:lvlText w:val=""/>
      <w:lvlJc w:val="left"/>
      <w:pPr>
        <w:tabs>
          <w:tab w:val="num" w:pos="5760"/>
        </w:tabs>
        <w:ind w:left="5760" w:hanging="360"/>
      </w:pPr>
      <w:rPr>
        <w:rFonts w:ascii="Symbol" w:hAnsi="Symbol" w:hint="default"/>
      </w:rPr>
    </w:lvl>
    <w:lvl w:ilvl="8" w:tplc="75EC454E"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D4F0E66"/>
    <w:multiLevelType w:val="hybridMultilevel"/>
    <w:tmpl w:val="19202D96"/>
    <w:lvl w:ilvl="0" w:tplc="1E5C32E2">
      <w:start w:val="1"/>
      <w:numFmt w:val="bullet"/>
      <w:lvlText w:val=""/>
      <w:lvlJc w:val="left"/>
      <w:pPr>
        <w:tabs>
          <w:tab w:val="num" w:pos="720"/>
        </w:tabs>
        <w:ind w:left="720" w:hanging="360"/>
      </w:pPr>
      <w:rPr>
        <w:rFonts w:ascii="Symbol" w:hAnsi="Symbol" w:hint="default"/>
      </w:rPr>
    </w:lvl>
    <w:lvl w:ilvl="1" w:tplc="5EF681FC" w:tentative="1">
      <w:start w:val="1"/>
      <w:numFmt w:val="bullet"/>
      <w:lvlText w:val=""/>
      <w:lvlJc w:val="left"/>
      <w:pPr>
        <w:tabs>
          <w:tab w:val="num" w:pos="1440"/>
        </w:tabs>
        <w:ind w:left="1440" w:hanging="360"/>
      </w:pPr>
      <w:rPr>
        <w:rFonts w:ascii="Symbol" w:hAnsi="Symbol" w:hint="default"/>
      </w:rPr>
    </w:lvl>
    <w:lvl w:ilvl="2" w:tplc="1A663FCE" w:tentative="1">
      <w:start w:val="1"/>
      <w:numFmt w:val="bullet"/>
      <w:lvlText w:val=""/>
      <w:lvlJc w:val="left"/>
      <w:pPr>
        <w:tabs>
          <w:tab w:val="num" w:pos="2160"/>
        </w:tabs>
        <w:ind w:left="2160" w:hanging="360"/>
      </w:pPr>
      <w:rPr>
        <w:rFonts w:ascii="Symbol" w:hAnsi="Symbol" w:hint="default"/>
      </w:rPr>
    </w:lvl>
    <w:lvl w:ilvl="3" w:tplc="3268488E" w:tentative="1">
      <w:start w:val="1"/>
      <w:numFmt w:val="bullet"/>
      <w:lvlText w:val=""/>
      <w:lvlJc w:val="left"/>
      <w:pPr>
        <w:tabs>
          <w:tab w:val="num" w:pos="2880"/>
        </w:tabs>
        <w:ind w:left="2880" w:hanging="360"/>
      </w:pPr>
      <w:rPr>
        <w:rFonts w:ascii="Symbol" w:hAnsi="Symbol" w:hint="default"/>
      </w:rPr>
    </w:lvl>
    <w:lvl w:ilvl="4" w:tplc="EB0A96C8" w:tentative="1">
      <w:start w:val="1"/>
      <w:numFmt w:val="bullet"/>
      <w:lvlText w:val=""/>
      <w:lvlJc w:val="left"/>
      <w:pPr>
        <w:tabs>
          <w:tab w:val="num" w:pos="3600"/>
        </w:tabs>
        <w:ind w:left="3600" w:hanging="360"/>
      </w:pPr>
      <w:rPr>
        <w:rFonts w:ascii="Symbol" w:hAnsi="Symbol" w:hint="default"/>
      </w:rPr>
    </w:lvl>
    <w:lvl w:ilvl="5" w:tplc="0EB8FB06" w:tentative="1">
      <w:start w:val="1"/>
      <w:numFmt w:val="bullet"/>
      <w:lvlText w:val=""/>
      <w:lvlJc w:val="left"/>
      <w:pPr>
        <w:tabs>
          <w:tab w:val="num" w:pos="4320"/>
        </w:tabs>
        <w:ind w:left="4320" w:hanging="360"/>
      </w:pPr>
      <w:rPr>
        <w:rFonts w:ascii="Symbol" w:hAnsi="Symbol" w:hint="default"/>
      </w:rPr>
    </w:lvl>
    <w:lvl w:ilvl="6" w:tplc="CFAECB80" w:tentative="1">
      <w:start w:val="1"/>
      <w:numFmt w:val="bullet"/>
      <w:lvlText w:val=""/>
      <w:lvlJc w:val="left"/>
      <w:pPr>
        <w:tabs>
          <w:tab w:val="num" w:pos="5040"/>
        </w:tabs>
        <w:ind w:left="5040" w:hanging="360"/>
      </w:pPr>
      <w:rPr>
        <w:rFonts w:ascii="Symbol" w:hAnsi="Symbol" w:hint="default"/>
      </w:rPr>
    </w:lvl>
    <w:lvl w:ilvl="7" w:tplc="7AFCA85C" w:tentative="1">
      <w:start w:val="1"/>
      <w:numFmt w:val="bullet"/>
      <w:lvlText w:val=""/>
      <w:lvlJc w:val="left"/>
      <w:pPr>
        <w:tabs>
          <w:tab w:val="num" w:pos="5760"/>
        </w:tabs>
        <w:ind w:left="5760" w:hanging="360"/>
      </w:pPr>
      <w:rPr>
        <w:rFonts w:ascii="Symbol" w:hAnsi="Symbol" w:hint="default"/>
      </w:rPr>
    </w:lvl>
    <w:lvl w:ilvl="8" w:tplc="5F54AF9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24"/>
  </w:num>
  <w:num w:numId="6">
    <w:abstractNumId w:val="15"/>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4"/>
  </w:num>
  <w:num w:numId="19">
    <w:abstractNumId w:val="10"/>
  </w:num>
  <w:num w:numId="20">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abstractNumId w:val="11"/>
  </w:num>
  <w:num w:numId="27">
    <w:abstractNumId w:val="8"/>
  </w:num>
  <w:num w:numId="28">
    <w:abstractNumId w:val="3"/>
  </w:num>
  <w:num w:numId="29">
    <w:abstractNumId w:val="2"/>
  </w:num>
  <w:num w:numId="30">
    <w:abstractNumId w:val="4"/>
  </w:num>
  <w:num w:numId="31">
    <w:abstractNumId w:val="5"/>
  </w:num>
  <w:num w:numId="32">
    <w:abstractNumId w:val="7"/>
  </w:num>
  <w:num w:numId="33">
    <w:abstractNumId w:val="6"/>
  </w:num>
  <w:num w:numId="34">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13"/>
  </w:num>
  <w:num w:numId="36">
    <w:abstractNumId w:val="19"/>
  </w:num>
  <w:num w:numId="37">
    <w:abstractNumId w:val="23"/>
  </w:num>
  <w:num w:numId="38">
    <w:abstractNumId w:val="21"/>
  </w:num>
  <w:num w:numId="39">
    <w:abstractNumId w:val="18"/>
  </w:num>
  <w:num w:numId="40">
    <w:abstractNumId w:val="16"/>
  </w:num>
  <w:num w:numId="41">
    <w:abstractNumId w:val="22"/>
  </w:num>
  <w:num w:numId="42">
    <w:abstractNumId w:val="20"/>
  </w:num>
  <w:num w:numId="43">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44">
    <w:abstractNumId w:val="1"/>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4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6">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7">
    <w:abstractNumId w:val="9"/>
  </w:num>
  <w:num w:numId="48">
    <w:abstractNumId w:val="1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rson w15:author="Rui Cao">
    <w15:presenceInfo w15:providerId="None" w15:userId="Rui C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1BDB"/>
    <w:rsid w:val="00002781"/>
    <w:rsid w:val="00002B6A"/>
    <w:rsid w:val="000053CF"/>
    <w:rsid w:val="00005903"/>
    <w:rsid w:val="0000701A"/>
    <w:rsid w:val="00007917"/>
    <w:rsid w:val="00007C9B"/>
    <w:rsid w:val="00010414"/>
    <w:rsid w:val="0001124B"/>
    <w:rsid w:val="00013A38"/>
    <w:rsid w:val="00013F2D"/>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308AB"/>
    <w:rsid w:val="00030A9C"/>
    <w:rsid w:val="00030ACD"/>
    <w:rsid w:val="00035667"/>
    <w:rsid w:val="00035D4D"/>
    <w:rsid w:val="00036C3D"/>
    <w:rsid w:val="000371D3"/>
    <w:rsid w:val="000374C2"/>
    <w:rsid w:val="00037685"/>
    <w:rsid w:val="0003771E"/>
    <w:rsid w:val="00041004"/>
    <w:rsid w:val="000423B2"/>
    <w:rsid w:val="00042854"/>
    <w:rsid w:val="0004439F"/>
    <w:rsid w:val="00045515"/>
    <w:rsid w:val="0004587C"/>
    <w:rsid w:val="00050BA8"/>
    <w:rsid w:val="00051832"/>
    <w:rsid w:val="00053CEC"/>
    <w:rsid w:val="000552BF"/>
    <w:rsid w:val="0005531C"/>
    <w:rsid w:val="000567FC"/>
    <w:rsid w:val="000568B0"/>
    <w:rsid w:val="0005694E"/>
    <w:rsid w:val="00056EE4"/>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7F0"/>
    <w:rsid w:val="00086987"/>
    <w:rsid w:val="00086BBE"/>
    <w:rsid w:val="00093ED9"/>
    <w:rsid w:val="000946B8"/>
    <w:rsid w:val="00094C78"/>
    <w:rsid w:val="000969A1"/>
    <w:rsid w:val="000973CA"/>
    <w:rsid w:val="0009756B"/>
    <w:rsid w:val="000979D0"/>
    <w:rsid w:val="000A1100"/>
    <w:rsid w:val="000A1955"/>
    <w:rsid w:val="000A1B13"/>
    <w:rsid w:val="000A2445"/>
    <w:rsid w:val="000A2B3F"/>
    <w:rsid w:val="000A3B68"/>
    <w:rsid w:val="000A4F79"/>
    <w:rsid w:val="000A6647"/>
    <w:rsid w:val="000A6B90"/>
    <w:rsid w:val="000A6C58"/>
    <w:rsid w:val="000B0EAF"/>
    <w:rsid w:val="000B2409"/>
    <w:rsid w:val="000B48BC"/>
    <w:rsid w:val="000B784B"/>
    <w:rsid w:val="000B79CD"/>
    <w:rsid w:val="000C2EF6"/>
    <w:rsid w:val="000C4C38"/>
    <w:rsid w:val="000C5F3E"/>
    <w:rsid w:val="000C6895"/>
    <w:rsid w:val="000C68B8"/>
    <w:rsid w:val="000D01A8"/>
    <w:rsid w:val="000D380E"/>
    <w:rsid w:val="000D4ACF"/>
    <w:rsid w:val="000D4ED7"/>
    <w:rsid w:val="000D5528"/>
    <w:rsid w:val="000D57E9"/>
    <w:rsid w:val="000D5894"/>
    <w:rsid w:val="000D70BB"/>
    <w:rsid w:val="000E0050"/>
    <w:rsid w:val="000E109B"/>
    <w:rsid w:val="000E12C8"/>
    <w:rsid w:val="000E1361"/>
    <w:rsid w:val="000E1786"/>
    <w:rsid w:val="000E233B"/>
    <w:rsid w:val="000E2524"/>
    <w:rsid w:val="000E2CA6"/>
    <w:rsid w:val="000E3163"/>
    <w:rsid w:val="000E4DD1"/>
    <w:rsid w:val="000E547E"/>
    <w:rsid w:val="000E5B4E"/>
    <w:rsid w:val="000E5B8A"/>
    <w:rsid w:val="000E6714"/>
    <w:rsid w:val="000F09C1"/>
    <w:rsid w:val="000F1357"/>
    <w:rsid w:val="000F2925"/>
    <w:rsid w:val="000F3652"/>
    <w:rsid w:val="000F65F5"/>
    <w:rsid w:val="000F6CED"/>
    <w:rsid w:val="000F7821"/>
    <w:rsid w:val="000F7838"/>
    <w:rsid w:val="000F7EC8"/>
    <w:rsid w:val="001008DC"/>
    <w:rsid w:val="00101596"/>
    <w:rsid w:val="0010245D"/>
    <w:rsid w:val="0010281E"/>
    <w:rsid w:val="0010363F"/>
    <w:rsid w:val="00103EE3"/>
    <w:rsid w:val="00104B4F"/>
    <w:rsid w:val="001053BD"/>
    <w:rsid w:val="00106127"/>
    <w:rsid w:val="001072C2"/>
    <w:rsid w:val="001074AE"/>
    <w:rsid w:val="00107578"/>
    <w:rsid w:val="00107F09"/>
    <w:rsid w:val="00110B78"/>
    <w:rsid w:val="00111CFA"/>
    <w:rsid w:val="00111F98"/>
    <w:rsid w:val="00114A71"/>
    <w:rsid w:val="001154D2"/>
    <w:rsid w:val="001171AF"/>
    <w:rsid w:val="00117386"/>
    <w:rsid w:val="00117CC9"/>
    <w:rsid w:val="00121B31"/>
    <w:rsid w:val="001256CF"/>
    <w:rsid w:val="00126AF5"/>
    <w:rsid w:val="001270FB"/>
    <w:rsid w:val="0012772B"/>
    <w:rsid w:val="00130C0D"/>
    <w:rsid w:val="001318C3"/>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F06"/>
    <w:rsid w:val="00173E5E"/>
    <w:rsid w:val="0017432E"/>
    <w:rsid w:val="001743FC"/>
    <w:rsid w:val="001747DB"/>
    <w:rsid w:val="00174EAC"/>
    <w:rsid w:val="001757F2"/>
    <w:rsid w:val="00175AFA"/>
    <w:rsid w:val="00177068"/>
    <w:rsid w:val="00180D46"/>
    <w:rsid w:val="001820D1"/>
    <w:rsid w:val="0018422B"/>
    <w:rsid w:val="00184827"/>
    <w:rsid w:val="0018534C"/>
    <w:rsid w:val="00185986"/>
    <w:rsid w:val="00185BD1"/>
    <w:rsid w:val="001907C5"/>
    <w:rsid w:val="001909E5"/>
    <w:rsid w:val="001911EC"/>
    <w:rsid w:val="0019214D"/>
    <w:rsid w:val="00192A58"/>
    <w:rsid w:val="00192A5B"/>
    <w:rsid w:val="00195EBE"/>
    <w:rsid w:val="00195F54"/>
    <w:rsid w:val="001968A8"/>
    <w:rsid w:val="001A0178"/>
    <w:rsid w:val="001A0F38"/>
    <w:rsid w:val="001A1A08"/>
    <w:rsid w:val="001A1A50"/>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0698"/>
    <w:rsid w:val="001C1ADC"/>
    <w:rsid w:val="001C34F7"/>
    <w:rsid w:val="001C44AC"/>
    <w:rsid w:val="001C5AFD"/>
    <w:rsid w:val="001C6548"/>
    <w:rsid w:val="001C685B"/>
    <w:rsid w:val="001C6A70"/>
    <w:rsid w:val="001C7EAD"/>
    <w:rsid w:val="001D11EB"/>
    <w:rsid w:val="001D1276"/>
    <w:rsid w:val="001D39F8"/>
    <w:rsid w:val="001D3C40"/>
    <w:rsid w:val="001D58D1"/>
    <w:rsid w:val="001D6097"/>
    <w:rsid w:val="001D723B"/>
    <w:rsid w:val="001D7BA8"/>
    <w:rsid w:val="001E048B"/>
    <w:rsid w:val="001E0ADE"/>
    <w:rsid w:val="001E10A2"/>
    <w:rsid w:val="001E1245"/>
    <w:rsid w:val="001E1249"/>
    <w:rsid w:val="001E2B02"/>
    <w:rsid w:val="001E4107"/>
    <w:rsid w:val="001E4482"/>
    <w:rsid w:val="001E4A26"/>
    <w:rsid w:val="001E5896"/>
    <w:rsid w:val="001E5C0C"/>
    <w:rsid w:val="001E6213"/>
    <w:rsid w:val="001E768F"/>
    <w:rsid w:val="001F07B2"/>
    <w:rsid w:val="001F0DC7"/>
    <w:rsid w:val="001F10D9"/>
    <w:rsid w:val="001F1C30"/>
    <w:rsid w:val="001F24A7"/>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BBD"/>
    <w:rsid w:val="00210E83"/>
    <w:rsid w:val="00212A9C"/>
    <w:rsid w:val="00213460"/>
    <w:rsid w:val="002142AE"/>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EFE"/>
    <w:rsid w:val="00264F76"/>
    <w:rsid w:val="00267CFE"/>
    <w:rsid w:val="00270266"/>
    <w:rsid w:val="00270858"/>
    <w:rsid w:val="00271D08"/>
    <w:rsid w:val="002727FA"/>
    <w:rsid w:val="00273734"/>
    <w:rsid w:val="00273983"/>
    <w:rsid w:val="0027589B"/>
    <w:rsid w:val="00275C0D"/>
    <w:rsid w:val="002769AB"/>
    <w:rsid w:val="00280D2E"/>
    <w:rsid w:val="0028235F"/>
    <w:rsid w:val="0028292F"/>
    <w:rsid w:val="00284973"/>
    <w:rsid w:val="00284C64"/>
    <w:rsid w:val="0028678D"/>
    <w:rsid w:val="0029020B"/>
    <w:rsid w:val="002908ED"/>
    <w:rsid w:val="00291144"/>
    <w:rsid w:val="00291334"/>
    <w:rsid w:val="00291DF9"/>
    <w:rsid w:val="002929AC"/>
    <w:rsid w:val="00293A4A"/>
    <w:rsid w:val="00293F73"/>
    <w:rsid w:val="0029410C"/>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FB2"/>
    <w:rsid w:val="002B6510"/>
    <w:rsid w:val="002B6673"/>
    <w:rsid w:val="002C24B0"/>
    <w:rsid w:val="002C522E"/>
    <w:rsid w:val="002C6304"/>
    <w:rsid w:val="002C75AA"/>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07014"/>
    <w:rsid w:val="00307A4E"/>
    <w:rsid w:val="00310775"/>
    <w:rsid w:val="00310E2D"/>
    <w:rsid w:val="003111DF"/>
    <w:rsid w:val="003115A5"/>
    <w:rsid w:val="0031231B"/>
    <w:rsid w:val="00314739"/>
    <w:rsid w:val="00314DE7"/>
    <w:rsid w:val="0031562F"/>
    <w:rsid w:val="003165E2"/>
    <w:rsid w:val="00316694"/>
    <w:rsid w:val="0031742F"/>
    <w:rsid w:val="003177AD"/>
    <w:rsid w:val="00320E15"/>
    <w:rsid w:val="00321165"/>
    <w:rsid w:val="00321A8F"/>
    <w:rsid w:val="003234A6"/>
    <w:rsid w:val="0032425A"/>
    <w:rsid w:val="00324C83"/>
    <w:rsid w:val="00325031"/>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711EB"/>
    <w:rsid w:val="003717F1"/>
    <w:rsid w:val="0037198F"/>
    <w:rsid w:val="00373C00"/>
    <w:rsid w:val="00374730"/>
    <w:rsid w:val="00374DB1"/>
    <w:rsid w:val="003751AF"/>
    <w:rsid w:val="00375D98"/>
    <w:rsid w:val="00380B99"/>
    <w:rsid w:val="0038212E"/>
    <w:rsid w:val="003827B1"/>
    <w:rsid w:val="003837F2"/>
    <w:rsid w:val="00383827"/>
    <w:rsid w:val="00386A19"/>
    <w:rsid w:val="00386B58"/>
    <w:rsid w:val="00386FFB"/>
    <w:rsid w:val="00391DF8"/>
    <w:rsid w:val="003929FD"/>
    <w:rsid w:val="00395B13"/>
    <w:rsid w:val="00396EC0"/>
    <w:rsid w:val="0039759D"/>
    <w:rsid w:val="00397A0B"/>
    <w:rsid w:val="00397F00"/>
    <w:rsid w:val="003A09C3"/>
    <w:rsid w:val="003A0A11"/>
    <w:rsid w:val="003A1172"/>
    <w:rsid w:val="003A23BD"/>
    <w:rsid w:val="003A5B42"/>
    <w:rsid w:val="003A60F7"/>
    <w:rsid w:val="003A65BC"/>
    <w:rsid w:val="003B029D"/>
    <w:rsid w:val="003B051C"/>
    <w:rsid w:val="003B0DBD"/>
    <w:rsid w:val="003B4033"/>
    <w:rsid w:val="003B45F7"/>
    <w:rsid w:val="003B4F97"/>
    <w:rsid w:val="003B5CC8"/>
    <w:rsid w:val="003C1D44"/>
    <w:rsid w:val="003C3DAD"/>
    <w:rsid w:val="003C476F"/>
    <w:rsid w:val="003C6A6E"/>
    <w:rsid w:val="003D0DB8"/>
    <w:rsid w:val="003D1229"/>
    <w:rsid w:val="003D1C3B"/>
    <w:rsid w:val="003D332C"/>
    <w:rsid w:val="003D4B46"/>
    <w:rsid w:val="003D51D7"/>
    <w:rsid w:val="003D5CB0"/>
    <w:rsid w:val="003D774F"/>
    <w:rsid w:val="003E013D"/>
    <w:rsid w:val="003E01F3"/>
    <w:rsid w:val="003E0C37"/>
    <w:rsid w:val="003E18F8"/>
    <w:rsid w:val="003E2843"/>
    <w:rsid w:val="003E3832"/>
    <w:rsid w:val="003E4ABA"/>
    <w:rsid w:val="003E4E0A"/>
    <w:rsid w:val="003F074F"/>
    <w:rsid w:val="003F09D8"/>
    <w:rsid w:val="003F10E4"/>
    <w:rsid w:val="003F11D9"/>
    <w:rsid w:val="003F3CC2"/>
    <w:rsid w:val="003F4755"/>
    <w:rsid w:val="003F4B3C"/>
    <w:rsid w:val="003F5E7C"/>
    <w:rsid w:val="003F7B14"/>
    <w:rsid w:val="00400645"/>
    <w:rsid w:val="00400A64"/>
    <w:rsid w:val="0040358F"/>
    <w:rsid w:val="00406E7F"/>
    <w:rsid w:val="00407470"/>
    <w:rsid w:val="0040756F"/>
    <w:rsid w:val="00410732"/>
    <w:rsid w:val="0041233C"/>
    <w:rsid w:val="00413373"/>
    <w:rsid w:val="00414100"/>
    <w:rsid w:val="00416192"/>
    <w:rsid w:val="00416503"/>
    <w:rsid w:val="00416A34"/>
    <w:rsid w:val="0042004A"/>
    <w:rsid w:val="004210B6"/>
    <w:rsid w:val="0042131A"/>
    <w:rsid w:val="00424D2C"/>
    <w:rsid w:val="00425B89"/>
    <w:rsid w:val="00430261"/>
    <w:rsid w:val="00430522"/>
    <w:rsid w:val="00432950"/>
    <w:rsid w:val="00433406"/>
    <w:rsid w:val="00433BF2"/>
    <w:rsid w:val="00434119"/>
    <w:rsid w:val="00435B8B"/>
    <w:rsid w:val="00436CF1"/>
    <w:rsid w:val="00437BE2"/>
    <w:rsid w:val="00440001"/>
    <w:rsid w:val="004406EA"/>
    <w:rsid w:val="00440C98"/>
    <w:rsid w:val="00441B54"/>
    <w:rsid w:val="00441C6E"/>
    <w:rsid w:val="00442037"/>
    <w:rsid w:val="00442856"/>
    <w:rsid w:val="00443B20"/>
    <w:rsid w:val="00444640"/>
    <w:rsid w:val="0044510F"/>
    <w:rsid w:val="0044570A"/>
    <w:rsid w:val="00451CDF"/>
    <w:rsid w:val="00451DA3"/>
    <w:rsid w:val="0045431C"/>
    <w:rsid w:val="00454AB3"/>
    <w:rsid w:val="004555A6"/>
    <w:rsid w:val="00455886"/>
    <w:rsid w:val="00455F9B"/>
    <w:rsid w:val="00456014"/>
    <w:rsid w:val="00456F6C"/>
    <w:rsid w:val="00457333"/>
    <w:rsid w:val="004574B5"/>
    <w:rsid w:val="00457797"/>
    <w:rsid w:val="00457AB0"/>
    <w:rsid w:val="004605BC"/>
    <w:rsid w:val="004622B1"/>
    <w:rsid w:val="00462451"/>
    <w:rsid w:val="00462F12"/>
    <w:rsid w:val="00463797"/>
    <w:rsid w:val="004655C4"/>
    <w:rsid w:val="00465844"/>
    <w:rsid w:val="00466599"/>
    <w:rsid w:val="00466ECB"/>
    <w:rsid w:val="00466F86"/>
    <w:rsid w:val="00466FE1"/>
    <w:rsid w:val="00467A08"/>
    <w:rsid w:val="004701F8"/>
    <w:rsid w:val="00470ED0"/>
    <w:rsid w:val="00474372"/>
    <w:rsid w:val="004754AC"/>
    <w:rsid w:val="004773F2"/>
    <w:rsid w:val="00477B0C"/>
    <w:rsid w:val="004809E5"/>
    <w:rsid w:val="00480B32"/>
    <w:rsid w:val="00482B76"/>
    <w:rsid w:val="00483B39"/>
    <w:rsid w:val="00483C9F"/>
    <w:rsid w:val="00484901"/>
    <w:rsid w:val="00484D2F"/>
    <w:rsid w:val="00485241"/>
    <w:rsid w:val="00486C90"/>
    <w:rsid w:val="004876F7"/>
    <w:rsid w:val="00487A30"/>
    <w:rsid w:val="00487C22"/>
    <w:rsid w:val="004916EB"/>
    <w:rsid w:val="0049281B"/>
    <w:rsid w:val="00493F29"/>
    <w:rsid w:val="0049405F"/>
    <w:rsid w:val="004958C0"/>
    <w:rsid w:val="00496822"/>
    <w:rsid w:val="00496C9B"/>
    <w:rsid w:val="004A0148"/>
    <w:rsid w:val="004A046D"/>
    <w:rsid w:val="004A5446"/>
    <w:rsid w:val="004A5867"/>
    <w:rsid w:val="004A73C0"/>
    <w:rsid w:val="004A7932"/>
    <w:rsid w:val="004B064B"/>
    <w:rsid w:val="004B21CC"/>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85"/>
    <w:rsid w:val="004C5993"/>
    <w:rsid w:val="004C608C"/>
    <w:rsid w:val="004C6531"/>
    <w:rsid w:val="004C683A"/>
    <w:rsid w:val="004D0485"/>
    <w:rsid w:val="004D1B35"/>
    <w:rsid w:val="004D3125"/>
    <w:rsid w:val="004D3922"/>
    <w:rsid w:val="004D39EA"/>
    <w:rsid w:val="004D3B3F"/>
    <w:rsid w:val="004D5AF9"/>
    <w:rsid w:val="004D5D2D"/>
    <w:rsid w:val="004D5EBB"/>
    <w:rsid w:val="004D6178"/>
    <w:rsid w:val="004D61B0"/>
    <w:rsid w:val="004D6850"/>
    <w:rsid w:val="004E030A"/>
    <w:rsid w:val="004E07C0"/>
    <w:rsid w:val="004E0917"/>
    <w:rsid w:val="004E0D35"/>
    <w:rsid w:val="004E13CF"/>
    <w:rsid w:val="004E1DBD"/>
    <w:rsid w:val="004E2CB8"/>
    <w:rsid w:val="004E3374"/>
    <w:rsid w:val="004E4331"/>
    <w:rsid w:val="004E4B12"/>
    <w:rsid w:val="004E4ED4"/>
    <w:rsid w:val="004E5276"/>
    <w:rsid w:val="004E70CC"/>
    <w:rsid w:val="004F10C4"/>
    <w:rsid w:val="004F1BAB"/>
    <w:rsid w:val="004F23B7"/>
    <w:rsid w:val="004F56A0"/>
    <w:rsid w:val="004F6745"/>
    <w:rsid w:val="004F762D"/>
    <w:rsid w:val="0050057C"/>
    <w:rsid w:val="00501840"/>
    <w:rsid w:val="00503EE9"/>
    <w:rsid w:val="00504480"/>
    <w:rsid w:val="00504577"/>
    <w:rsid w:val="005058C1"/>
    <w:rsid w:val="00506A53"/>
    <w:rsid w:val="0050776F"/>
    <w:rsid w:val="0051015A"/>
    <w:rsid w:val="005118D6"/>
    <w:rsid w:val="00512874"/>
    <w:rsid w:val="00512AA7"/>
    <w:rsid w:val="0051498D"/>
    <w:rsid w:val="00515CE3"/>
    <w:rsid w:val="00515F3E"/>
    <w:rsid w:val="005162BF"/>
    <w:rsid w:val="00516697"/>
    <w:rsid w:val="00516F06"/>
    <w:rsid w:val="0052071E"/>
    <w:rsid w:val="00520DE2"/>
    <w:rsid w:val="0052116A"/>
    <w:rsid w:val="0052342C"/>
    <w:rsid w:val="00523D51"/>
    <w:rsid w:val="005252B7"/>
    <w:rsid w:val="005257AB"/>
    <w:rsid w:val="005264E6"/>
    <w:rsid w:val="0052680A"/>
    <w:rsid w:val="00527061"/>
    <w:rsid w:val="00531768"/>
    <w:rsid w:val="00532358"/>
    <w:rsid w:val="00532365"/>
    <w:rsid w:val="0053261C"/>
    <w:rsid w:val="005352E1"/>
    <w:rsid w:val="00535678"/>
    <w:rsid w:val="005364A1"/>
    <w:rsid w:val="00537403"/>
    <w:rsid w:val="0053793F"/>
    <w:rsid w:val="0054100F"/>
    <w:rsid w:val="00541100"/>
    <w:rsid w:val="005412EA"/>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3DA8"/>
    <w:rsid w:val="00563FB8"/>
    <w:rsid w:val="005651A1"/>
    <w:rsid w:val="005653C8"/>
    <w:rsid w:val="005666FD"/>
    <w:rsid w:val="0056723F"/>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C5B"/>
    <w:rsid w:val="00576EEC"/>
    <w:rsid w:val="00581754"/>
    <w:rsid w:val="00581C35"/>
    <w:rsid w:val="0058343F"/>
    <w:rsid w:val="00583917"/>
    <w:rsid w:val="00584126"/>
    <w:rsid w:val="005859F6"/>
    <w:rsid w:val="0058671F"/>
    <w:rsid w:val="00590F0D"/>
    <w:rsid w:val="0059472C"/>
    <w:rsid w:val="005979BC"/>
    <w:rsid w:val="005A0075"/>
    <w:rsid w:val="005A2B46"/>
    <w:rsid w:val="005A36B9"/>
    <w:rsid w:val="005A3CE6"/>
    <w:rsid w:val="005A4469"/>
    <w:rsid w:val="005A52C4"/>
    <w:rsid w:val="005A5DE3"/>
    <w:rsid w:val="005A7953"/>
    <w:rsid w:val="005B02D3"/>
    <w:rsid w:val="005B23EA"/>
    <w:rsid w:val="005B33DA"/>
    <w:rsid w:val="005B341A"/>
    <w:rsid w:val="005B3884"/>
    <w:rsid w:val="005B41FC"/>
    <w:rsid w:val="005B5A9F"/>
    <w:rsid w:val="005B75E2"/>
    <w:rsid w:val="005C08EA"/>
    <w:rsid w:val="005C0EC6"/>
    <w:rsid w:val="005C11BF"/>
    <w:rsid w:val="005C1485"/>
    <w:rsid w:val="005C3066"/>
    <w:rsid w:val="005C436B"/>
    <w:rsid w:val="005C60C1"/>
    <w:rsid w:val="005C6BCC"/>
    <w:rsid w:val="005C7A72"/>
    <w:rsid w:val="005C7B67"/>
    <w:rsid w:val="005D0034"/>
    <w:rsid w:val="005D1E21"/>
    <w:rsid w:val="005D2073"/>
    <w:rsid w:val="005D2E21"/>
    <w:rsid w:val="005D4DAE"/>
    <w:rsid w:val="005D5886"/>
    <w:rsid w:val="005D6C33"/>
    <w:rsid w:val="005D743B"/>
    <w:rsid w:val="005D7D19"/>
    <w:rsid w:val="005E14D1"/>
    <w:rsid w:val="005E2F43"/>
    <w:rsid w:val="005E4B9F"/>
    <w:rsid w:val="005E5099"/>
    <w:rsid w:val="005E5B2F"/>
    <w:rsid w:val="005E77EC"/>
    <w:rsid w:val="005F3881"/>
    <w:rsid w:val="005F3BED"/>
    <w:rsid w:val="006000E6"/>
    <w:rsid w:val="0060090F"/>
    <w:rsid w:val="00601010"/>
    <w:rsid w:val="006015A6"/>
    <w:rsid w:val="00602236"/>
    <w:rsid w:val="00602BDA"/>
    <w:rsid w:val="00602DB5"/>
    <w:rsid w:val="00602EBF"/>
    <w:rsid w:val="00604420"/>
    <w:rsid w:val="00605CEB"/>
    <w:rsid w:val="00610C38"/>
    <w:rsid w:val="0061129C"/>
    <w:rsid w:val="00611E65"/>
    <w:rsid w:val="00612629"/>
    <w:rsid w:val="00613220"/>
    <w:rsid w:val="0061349D"/>
    <w:rsid w:val="00613553"/>
    <w:rsid w:val="00613E61"/>
    <w:rsid w:val="00614B04"/>
    <w:rsid w:val="00614E1C"/>
    <w:rsid w:val="00615061"/>
    <w:rsid w:val="006163F8"/>
    <w:rsid w:val="00617076"/>
    <w:rsid w:val="006171E7"/>
    <w:rsid w:val="0061741C"/>
    <w:rsid w:val="006224C2"/>
    <w:rsid w:val="006232CB"/>
    <w:rsid w:val="00623EC7"/>
    <w:rsid w:val="0062440B"/>
    <w:rsid w:val="00624795"/>
    <w:rsid w:val="006258DC"/>
    <w:rsid w:val="00625A2B"/>
    <w:rsid w:val="0062675E"/>
    <w:rsid w:val="00626B4D"/>
    <w:rsid w:val="00627B11"/>
    <w:rsid w:val="0063011F"/>
    <w:rsid w:val="00630728"/>
    <w:rsid w:val="00632B7C"/>
    <w:rsid w:val="00634E7E"/>
    <w:rsid w:val="00635345"/>
    <w:rsid w:val="00635BC9"/>
    <w:rsid w:val="006361D9"/>
    <w:rsid w:val="00636C8E"/>
    <w:rsid w:val="00637908"/>
    <w:rsid w:val="00637C35"/>
    <w:rsid w:val="00640E74"/>
    <w:rsid w:val="0064216D"/>
    <w:rsid w:val="006423E5"/>
    <w:rsid w:val="00642653"/>
    <w:rsid w:val="006429CB"/>
    <w:rsid w:val="006434CC"/>
    <w:rsid w:val="00644578"/>
    <w:rsid w:val="0064496D"/>
    <w:rsid w:val="00644A90"/>
    <w:rsid w:val="00645B64"/>
    <w:rsid w:val="0065045C"/>
    <w:rsid w:val="00652F8C"/>
    <w:rsid w:val="006535EA"/>
    <w:rsid w:val="00653853"/>
    <w:rsid w:val="006540F7"/>
    <w:rsid w:val="00655C76"/>
    <w:rsid w:val="00660E4B"/>
    <w:rsid w:val="00661B07"/>
    <w:rsid w:val="00661BC4"/>
    <w:rsid w:val="00661C19"/>
    <w:rsid w:val="006622EC"/>
    <w:rsid w:val="0066471B"/>
    <w:rsid w:val="006650D0"/>
    <w:rsid w:val="00665646"/>
    <w:rsid w:val="00666CEF"/>
    <w:rsid w:val="00667C22"/>
    <w:rsid w:val="00671D22"/>
    <w:rsid w:val="00672AE1"/>
    <w:rsid w:val="0067358E"/>
    <w:rsid w:val="00673D3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298E"/>
    <w:rsid w:val="006A4C8B"/>
    <w:rsid w:val="006A5204"/>
    <w:rsid w:val="006A701A"/>
    <w:rsid w:val="006B0160"/>
    <w:rsid w:val="006B01D7"/>
    <w:rsid w:val="006B03F6"/>
    <w:rsid w:val="006B1585"/>
    <w:rsid w:val="006B1A76"/>
    <w:rsid w:val="006B3970"/>
    <w:rsid w:val="006B39E0"/>
    <w:rsid w:val="006B4363"/>
    <w:rsid w:val="006B51DC"/>
    <w:rsid w:val="006B5430"/>
    <w:rsid w:val="006B64EF"/>
    <w:rsid w:val="006B7CA1"/>
    <w:rsid w:val="006C05CC"/>
    <w:rsid w:val="006C0727"/>
    <w:rsid w:val="006C0BA7"/>
    <w:rsid w:val="006C166A"/>
    <w:rsid w:val="006C1B47"/>
    <w:rsid w:val="006C2119"/>
    <w:rsid w:val="006C2120"/>
    <w:rsid w:val="006C2CFC"/>
    <w:rsid w:val="006C3401"/>
    <w:rsid w:val="006C4C3A"/>
    <w:rsid w:val="006C5602"/>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E597D"/>
    <w:rsid w:val="006F1BC2"/>
    <w:rsid w:val="006F1E5D"/>
    <w:rsid w:val="006F318D"/>
    <w:rsid w:val="006F4526"/>
    <w:rsid w:val="006F523F"/>
    <w:rsid w:val="006F570B"/>
    <w:rsid w:val="006F62ED"/>
    <w:rsid w:val="0070003D"/>
    <w:rsid w:val="0070208D"/>
    <w:rsid w:val="0070325A"/>
    <w:rsid w:val="007039C3"/>
    <w:rsid w:val="0070423B"/>
    <w:rsid w:val="007059A9"/>
    <w:rsid w:val="007109B4"/>
    <w:rsid w:val="00710F1C"/>
    <w:rsid w:val="007113CD"/>
    <w:rsid w:val="00711AE2"/>
    <w:rsid w:val="007123FC"/>
    <w:rsid w:val="007143B9"/>
    <w:rsid w:val="007147DC"/>
    <w:rsid w:val="00715DA2"/>
    <w:rsid w:val="00716EB7"/>
    <w:rsid w:val="0071740E"/>
    <w:rsid w:val="0072297D"/>
    <w:rsid w:val="00722E53"/>
    <w:rsid w:val="007236EF"/>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4990"/>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57682"/>
    <w:rsid w:val="00757A0A"/>
    <w:rsid w:val="00761ADC"/>
    <w:rsid w:val="007643A2"/>
    <w:rsid w:val="007646DE"/>
    <w:rsid w:val="00766BE1"/>
    <w:rsid w:val="007674F6"/>
    <w:rsid w:val="00767C0C"/>
    <w:rsid w:val="00770572"/>
    <w:rsid w:val="00770B60"/>
    <w:rsid w:val="00770CB1"/>
    <w:rsid w:val="00775643"/>
    <w:rsid w:val="00776263"/>
    <w:rsid w:val="0078019E"/>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1C50"/>
    <w:rsid w:val="007A3B91"/>
    <w:rsid w:val="007A3F63"/>
    <w:rsid w:val="007A42CA"/>
    <w:rsid w:val="007A4991"/>
    <w:rsid w:val="007A4C75"/>
    <w:rsid w:val="007A6CEE"/>
    <w:rsid w:val="007A761B"/>
    <w:rsid w:val="007B0DC1"/>
    <w:rsid w:val="007B1028"/>
    <w:rsid w:val="007B12CE"/>
    <w:rsid w:val="007B1491"/>
    <w:rsid w:val="007B1A27"/>
    <w:rsid w:val="007B1F75"/>
    <w:rsid w:val="007B40E7"/>
    <w:rsid w:val="007B4D64"/>
    <w:rsid w:val="007B600D"/>
    <w:rsid w:val="007B6120"/>
    <w:rsid w:val="007B68AD"/>
    <w:rsid w:val="007C0CF5"/>
    <w:rsid w:val="007C19F6"/>
    <w:rsid w:val="007C2476"/>
    <w:rsid w:val="007C25D1"/>
    <w:rsid w:val="007C2C14"/>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71CA"/>
    <w:rsid w:val="007F199D"/>
    <w:rsid w:val="007F2AAF"/>
    <w:rsid w:val="007F2BFC"/>
    <w:rsid w:val="007F3D4D"/>
    <w:rsid w:val="007F5A40"/>
    <w:rsid w:val="007F63D3"/>
    <w:rsid w:val="007F66C2"/>
    <w:rsid w:val="007F7304"/>
    <w:rsid w:val="007F73CC"/>
    <w:rsid w:val="007F7C7E"/>
    <w:rsid w:val="0080013D"/>
    <w:rsid w:val="008002E6"/>
    <w:rsid w:val="008005B2"/>
    <w:rsid w:val="00800678"/>
    <w:rsid w:val="00801480"/>
    <w:rsid w:val="00801576"/>
    <w:rsid w:val="0080204C"/>
    <w:rsid w:val="00802890"/>
    <w:rsid w:val="0080317F"/>
    <w:rsid w:val="008049D7"/>
    <w:rsid w:val="00805182"/>
    <w:rsid w:val="00805475"/>
    <w:rsid w:val="00806891"/>
    <w:rsid w:val="00807DDE"/>
    <w:rsid w:val="00811660"/>
    <w:rsid w:val="0081242E"/>
    <w:rsid w:val="0081255F"/>
    <w:rsid w:val="008130FD"/>
    <w:rsid w:val="00813A48"/>
    <w:rsid w:val="008143C4"/>
    <w:rsid w:val="008148BB"/>
    <w:rsid w:val="00814BE2"/>
    <w:rsid w:val="00817362"/>
    <w:rsid w:val="0081797D"/>
    <w:rsid w:val="00817A27"/>
    <w:rsid w:val="008202C1"/>
    <w:rsid w:val="008206D3"/>
    <w:rsid w:val="0082074F"/>
    <w:rsid w:val="008241E0"/>
    <w:rsid w:val="00824BE9"/>
    <w:rsid w:val="0082532D"/>
    <w:rsid w:val="00826B82"/>
    <w:rsid w:val="00827743"/>
    <w:rsid w:val="0083017D"/>
    <w:rsid w:val="0083034E"/>
    <w:rsid w:val="00831B1C"/>
    <w:rsid w:val="008335CB"/>
    <w:rsid w:val="00836D3B"/>
    <w:rsid w:val="008401D9"/>
    <w:rsid w:val="00842B40"/>
    <w:rsid w:val="0084628F"/>
    <w:rsid w:val="008463AD"/>
    <w:rsid w:val="00846784"/>
    <w:rsid w:val="00851917"/>
    <w:rsid w:val="00852179"/>
    <w:rsid w:val="0085294B"/>
    <w:rsid w:val="00852A29"/>
    <w:rsid w:val="00852ED6"/>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394D"/>
    <w:rsid w:val="0088556F"/>
    <w:rsid w:val="0088560D"/>
    <w:rsid w:val="00886668"/>
    <w:rsid w:val="0089035D"/>
    <w:rsid w:val="0089041F"/>
    <w:rsid w:val="00892294"/>
    <w:rsid w:val="00892C49"/>
    <w:rsid w:val="008961B6"/>
    <w:rsid w:val="008966CB"/>
    <w:rsid w:val="0089696C"/>
    <w:rsid w:val="00897087"/>
    <w:rsid w:val="008A003F"/>
    <w:rsid w:val="008A08E1"/>
    <w:rsid w:val="008A0A7B"/>
    <w:rsid w:val="008A0F62"/>
    <w:rsid w:val="008A1939"/>
    <w:rsid w:val="008A2E69"/>
    <w:rsid w:val="008A717F"/>
    <w:rsid w:val="008B01A0"/>
    <w:rsid w:val="008B204C"/>
    <w:rsid w:val="008B3C1E"/>
    <w:rsid w:val="008B6CCC"/>
    <w:rsid w:val="008B7651"/>
    <w:rsid w:val="008C00F5"/>
    <w:rsid w:val="008C13E2"/>
    <w:rsid w:val="008C1AB0"/>
    <w:rsid w:val="008C2288"/>
    <w:rsid w:val="008C2925"/>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1D5"/>
    <w:rsid w:val="008E77FB"/>
    <w:rsid w:val="008E7B8B"/>
    <w:rsid w:val="008F07D1"/>
    <w:rsid w:val="008F1A8B"/>
    <w:rsid w:val="008F254D"/>
    <w:rsid w:val="008F2B43"/>
    <w:rsid w:val="008F3AF0"/>
    <w:rsid w:val="008F4A71"/>
    <w:rsid w:val="008F4B97"/>
    <w:rsid w:val="008F7208"/>
    <w:rsid w:val="008F7A6B"/>
    <w:rsid w:val="0090446A"/>
    <w:rsid w:val="00904CC2"/>
    <w:rsid w:val="00905668"/>
    <w:rsid w:val="00905951"/>
    <w:rsid w:val="00905ADD"/>
    <w:rsid w:val="0090645C"/>
    <w:rsid w:val="009069C1"/>
    <w:rsid w:val="00906FAA"/>
    <w:rsid w:val="00907A4C"/>
    <w:rsid w:val="00907C14"/>
    <w:rsid w:val="00907EF9"/>
    <w:rsid w:val="00907F30"/>
    <w:rsid w:val="00911648"/>
    <w:rsid w:val="00913028"/>
    <w:rsid w:val="00913ABF"/>
    <w:rsid w:val="00917C91"/>
    <w:rsid w:val="0092012D"/>
    <w:rsid w:val="00920B38"/>
    <w:rsid w:val="00922D4C"/>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0E08"/>
    <w:rsid w:val="00941CEB"/>
    <w:rsid w:val="00942A4D"/>
    <w:rsid w:val="0094301D"/>
    <w:rsid w:val="00943557"/>
    <w:rsid w:val="00943A55"/>
    <w:rsid w:val="00943F87"/>
    <w:rsid w:val="00943FD6"/>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2F39"/>
    <w:rsid w:val="00974A67"/>
    <w:rsid w:val="00975242"/>
    <w:rsid w:val="00975AB6"/>
    <w:rsid w:val="00976D68"/>
    <w:rsid w:val="00977FA9"/>
    <w:rsid w:val="009801D5"/>
    <w:rsid w:val="009804D4"/>
    <w:rsid w:val="00980CF7"/>
    <w:rsid w:val="00981749"/>
    <w:rsid w:val="00982161"/>
    <w:rsid w:val="00982C1B"/>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8F4"/>
    <w:rsid w:val="00997D2E"/>
    <w:rsid w:val="009A01CE"/>
    <w:rsid w:val="009A03D6"/>
    <w:rsid w:val="009A0E12"/>
    <w:rsid w:val="009A1CEB"/>
    <w:rsid w:val="009A2575"/>
    <w:rsid w:val="009A2582"/>
    <w:rsid w:val="009A4ACB"/>
    <w:rsid w:val="009A633D"/>
    <w:rsid w:val="009A6B9C"/>
    <w:rsid w:val="009A7336"/>
    <w:rsid w:val="009A776E"/>
    <w:rsid w:val="009B2743"/>
    <w:rsid w:val="009B3A8F"/>
    <w:rsid w:val="009B5B5F"/>
    <w:rsid w:val="009B6696"/>
    <w:rsid w:val="009C04C4"/>
    <w:rsid w:val="009C09C6"/>
    <w:rsid w:val="009C15C2"/>
    <w:rsid w:val="009C35D2"/>
    <w:rsid w:val="009C35EE"/>
    <w:rsid w:val="009C486D"/>
    <w:rsid w:val="009C56EC"/>
    <w:rsid w:val="009D0604"/>
    <w:rsid w:val="009D13E3"/>
    <w:rsid w:val="009D3C3E"/>
    <w:rsid w:val="009D4700"/>
    <w:rsid w:val="009D5B1D"/>
    <w:rsid w:val="009D6187"/>
    <w:rsid w:val="009D6746"/>
    <w:rsid w:val="009E0773"/>
    <w:rsid w:val="009E244A"/>
    <w:rsid w:val="009E2F3A"/>
    <w:rsid w:val="009E3443"/>
    <w:rsid w:val="009E41D4"/>
    <w:rsid w:val="009E4CC3"/>
    <w:rsid w:val="009E56E1"/>
    <w:rsid w:val="009E5D4B"/>
    <w:rsid w:val="009E5F7C"/>
    <w:rsid w:val="009E6AF6"/>
    <w:rsid w:val="009E77F0"/>
    <w:rsid w:val="009E781B"/>
    <w:rsid w:val="009E7B1A"/>
    <w:rsid w:val="009F02E9"/>
    <w:rsid w:val="009F15A1"/>
    <w:rsid w:val="009F2A10"/>
    <w:rsid w:val="009F2A2D"/>
    <w:rsid w:val="009F2FBC"/>
    <w:rsid w:val="009F37EE"/>
    <w:rsid w:val="009F38E1"/>
    <w:rsid w:val="009F4C4A"/>
    <w:rsid w:val="00A0210A"/>
    <w:rsid w:val="00A025C8"/>
    <w:rsid w:val="00A027CE"/>
    <w:rsid w:val="00A0284F"/>
    <w:rsid w:val="00A028C5"/>
    <w:rsid w:val="00A034CE"/>
    <w:rsid w:val="00A03758"/>
    <w:rsid w:val="00A039FD"/>
    <w:rsid w:val="00A05890"/>
    <w:rsid w:val="00A070B3"/>
    <w:rsid w:val="00A07484"/>
    <w:rsid w:val="00A101F9"/>
    <w:rsid w:val="00A103CD"/>
    <w:rsid w:val="00A141E0"/>
    <w:rsid w:val="00A14C3A"/>
    <w:rsid w:val="00A16207"/>
    <w:rsid w:val="00A17CDA"/>
    <w:rsid w:val="00A17E70"/>
    <w:rsid w:val="00A203F7"/>
    <w:rsid w:val="00A20956"/>
    <w:rsid w:val="00A21C2F"/>
    <w:rsid w:val="00A22764"/>
    <w:rsid w:val="00A2328B"/>
    <w:rsid w:val="00A24A48"/>
    <w:rsid w:val="00A24DFC"/>
    <w:rsid w:val="00A26728"/>
    <w:rsid w:val="00A26D93"/>
    <w:rsid w:val="00A27594"/>
    <w:rsid w:val="00A31489"/>
    <w:rsid w:val="00A31AB1"/>
    <w:rsid w:val="00A321E1"/>
    <w:rsid w:val="00A34A39"/>
    <w:rsid w:val="00A353C3"/>
    <w:rsid w:val="00A35784"/>
    <w:rsid w:val="00A35A05"/>
    <w:rsid w:val="00A35B6C"/>
    <w:rsid w:val="00A35F6E"/>
    <w:rsid w:val="00A36C69"/>
    <w:rsid w:val="00A4144A"/>
    <w:rsid w:val="00A41793"/>
    <w:rsid w:val="00A41E44"/>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3717"/>
    <w:rsid w:val="00A6374B"/>
    <w:rsid w:val="00A650FE"/>
    <w:rsid w:val="00A65BAD"/>
    <w:rsid w:val="00A65C3B"/>
    <w:rsid w:val="00A70E98"/>
    <w:rsid w:val="00A715D5"/>
    <w:rsid w:val="00A720B0"/>
    <w:rsid w:val="00A7278B"/>
    <w:rsid w:val="00A72BF6"/>
    <w:rsid w:val="00A745E1"/>
    <w:rsid w:val="00A75918"/>
    <w:rsid w:val="00A77AB8"/>
    <w:rsid w:val="00A80329"/>
    <w:rsid w:val="00A81059"/>
    <w:rsid w:val="00A83121"/>
    <w:rsid w:val="00A85B88"/>
    <w:rsid w:val="00A85D27"/>
    <w:rsid w:val="00A86621"/>
    <w:rsid w:val="00A87896"/>
    <w:rsid w:val="00A9130D"/>
    <w:rsid w:val="00A92B13"/>
    <w:rsid w:val="00A92DD4"/>
    <w:rsid w:val="00A933DD"/>
    <w:rsid w:val="00A95AD0"/>
    <w:rsid w:val="00A95B70"/>
    <w:rsid w:val="00A96FB0"/>
    <w:rsid w:val="00AA0E90"/>
    <w:rsid w:val="00AA136D"/>
    <w:rsid w:val="00AA18C3"/>
    <w:rsid w:val="00AA2DAF"/>
    <w:rsid w:val="00AA427C"/>
    <w:rsid w:val="00AA56F8"/>
    <w:rsid w:val="00AA716D"/>
    <w:rsid w:val="00AB0ECB"/>
    <w:rsid w:val="00AB10E6"/>
    <w:rsid w:val="00AB2177"/>
    <w:rsid w:val="00AB23DD"/>
    <w:rsid w:val="00AB2A02"/>
    <w:rsid w:val="00AB2FAB"/>
    <w:rsid w:val="00AB44BA"/>
    <w:rsid w:val="00AB4E6E"/>
    <w:rsid w:val="00AB696C"/>
    <w:rsid w:val="00AC03FE"/>
    <w:rsid w:val="00AC14EC"/>
    <w:rsid w:val="00AC1872"/>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6F8F"/>
    <w:rsid w:val="00AD76AA"/>
    <w:rsid w:val="00AE00AB"/>
    <w:rsid w:val="00AE0666"/>
    <w:rsid w:val="00AE0E63"/>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2332"/>
    <w:rsid w:val="00B12933"/>
    <w:rsid w:val="00B14A8B"/>
    <w:rsid w:val="00B157C7"/>
    <w:rsid w:val="00B178EF"/>
    <w:rsid w:val="00B20DB6"/>
    <w:rsid w:val="00B20EF3"/>
    <w:rsid w:val="00B233D1"/>
    <w:rsid w:val="00B24600"/>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570"/>
    <w:rsid w:val="00B36CD5"/>
    <w:rsid w:val="00B37B67"/>
    <w:rsid w:val="00B40558"/>
    <w:rsid w:val="00B41458"/>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1E5"/>
    <w:rsid w:val="00B8555D"/>
    <w:rsid w:val="00B87610"/>
    <w:rsid w:val="00B87691"/>
    <w:rsid w:val="00B917AB"/>
    <w:rsid w:val="00B91A6A"/>
    <w:rsid w:val="00B91F88"/>
    <w:rsid w:val="00B9288A"/>
    <w:rsid w:val="00B94F95"/>
    <w:rsid w:val="00B95121"/>
    <w:rsid w:val="00B95523"/>
    <w:rsid w:val="00B968E0"/>
    <w:rsid w:val="00B96C93"/>
    <w:rsid w:val="00BA4084"/>
    <w:rsid w:val="00BA78A5"/>
    <w:rsid w:val="00BB08D8"/>
    <w:rsid w:val="00BB0981"/>
    <w:rsid w:val="00BB1AC6"/>
    <w:rsid w:val="00BB3E2E"/>
    <w:rsid w:val="00BB62E4"/>
    <w:rsid w:val="00BB7243"/>
    <w:rsid w:val="00BB7254"/>
    <w:rsid w:val="00BC0AE6"/>
    <w:rsid w:val="00BC167D"/>
    <w:rsid w:val="00BC1B4B"/>
    <w:rsid w:val="00BC2F5D"/>
    <w:rsid w:val="00BC31BB"/>
    <w:rsid w:val="00BC445C"/>
    <w:rsid w:val="00BC477F"/>
    <w:rsid w:val="00BC4A77"/>
    <w:rsid w:val="00BC5991"/>
    <w:rsid w:val="00BC5C20"/>
    <w:rsid w:val="00BC63E5"/>
    <w:rsid w:val="00BC668A"/>
    <w:rsid w:val="00BC6CED"/>
    <w:rsid w:val="00BC7274"/>
    <w:rsid w:val="00BC73F5"/>
    <w:rsid w:val="00BC7917"/>
    <w:rsid w:val="00BC7D0E"/>
    <w:rsid w:val="00BD15F5"/>
    <w:rsid w:val="00BD223A"/>
    <w:rsid w:val="00BD3F44"/>
    <w:rsid w:val="00BD45DA"/>
    <w:rsid w:val="00BD47C6"/>
    <w:rsid w:val="00BD4BBB"/>
    <w:rsid w:val="00BD5501"/>
    <w:rsid w:val="00BD55C0"/>
    <w:rsid w:val="00BD582C"/>
    <w:rsid w:val="00BE137F"/>
    <w:rsid w:val="00BE28DB"/>
    <w:rsid w:val="00BE3F01"/>
    <w:rsid w:val="00BE3F43"/>
    <w:rsid w:val="00BE499F"/>
    <w:rsid w:val="00BE68C2"/>
    <w:rsid w:val="00BF0445"/>
    <w:rsid w:val="00BF05D1"/>
    <w:rsid w:val="00BF2348"/>
    <w:rsid w:val="00BF2A2B"/>
    <w:rsid w:val="00BF32E4"/>
    <w:rsid w:val="00BF6B6F"/>
    <w:rsid w:val="00BF6FFD"/>
    <w:rsid w:val="00BF7D69"/>
    <w:rsid w:val="00C002E4"/>
    <w:rsid w:val="00C01A9F"/>
    <w:rsid w:val="00C0412A"/>
    <w:rsid w:val="00C05976"/>
    <w:rsid w:val="00C06E69"/>
    <w:rsid w:val="00C1016C"/>
    <w:rsid w:val="00C10A13"/>
    <w:rsid w:val="00C10B72"/>
    <w:rsid w:val="00C126CD"/>
    <w:rsid w:val="00C14144"/>
    <w:rsid w:val="00C142AD"/>
    <w:rsid w:val="00C143E1"/>
    <w:rsid w:val="00C16234"/>
    <w:rsid w:val="00C16999"/>
    <w:rsid w:val="00C2383C"/>
    <w:rsid w:val="00C24F87"/>
    <w:rsid w:val="00C30506"/>
    <w:rsid w:val="00C3404B"/>
    <w:rsid w:val="00C37B5E"/>
    <w:rsid w:val="00C4144F"/>
    <w:rsid w:val="00C42B70"/>
    <w:rsid w:val="00C42C9D"/>
    <w:rsid w:val="00C43C7D"/>
    <w:rsid w:val="00C45EDA"/>
    <w:rsid w:val="00C473C3"/>
    <w:rsid w:val="00C549CE"/>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4589"/>
    <w:rsid w:val="00C76FB9"/>
    <w:rsid w:val="00C773C4"/>
    <w:rsid w:val="00C775A1"/>
    <w:rsid w:val="00C778A4"/>
    <w:rsid w:val="00C801EB"/>
    <w:rsid w:val="00C80A3A"/>
    <w:rsid w:val="00C80B1C"/>
    <w:rsid w:val="00C80E44"/>
    <w:rsid w:val="00C82B26"/>
    <w:rsid w:val="00C82BD6"/>
    <w:rsid w:val="00C83496"/>
    <w:rsid w:val="00C83859"/>
    <w:rsid w:val="00C83F77"/>
    <w:rsid w:val="00C8416E"/>
    <w:rsid w:val="00C85E1F"/>
    <w:rsid w:val="00C868B8"/>
    <w:rsid w:val="00C86DAD"/>
    <w:rsid w:val="00C87338"/>
    <w:rsid w:val="00C91B69"/>
    <w:rsid w:val="00C91D8C"/>
    <w:rsid w:val="00C93286"/>
    <w:rsid w:val="00C947DC"/>
    <w:rsid w:val="00C96A1A"/>
    <w:rsid w:val="00C96E20"/>
    <w:rsid w:val="00CA011B"/>
    <w:rsid w:val="00CA028E"/>
    <w:rsid w:val="00CA0752"/>
    <w:rsid w:val="00CA09B2"/>
    <w:rsid w:val="00CA0A57"/>
    <w:rsid w:val="00CA196D"/>
    <w:rsid w:val="00CA4E45"/>
    <w:rsid w:val="00CA7672"/>
    <w:rsid w:val="00CA7DB5"/>
    <w:rsid w:val="00CB0A42"/>
    <w:rsid w:val="00CB3FCB"/>
    <w:rsid w:val="00CB5B4E"/>
    <w:rsid w:val="00CB61DE"/>
    <w:rsid w:val="00CB7359"/>
    <w:rsid w:val="00CB75C5"/>
    <w:rsid w:val="00CC0162"/>
    <w:rsid w:val="00CC022E"/>
    <w:rsid w:val="00CC0389"/>
    <w:rsid w:val="00CC1CA8"/>
    <w:rsid w:val="00CC2B29"/>
    <w:rsid w:val="00CC3C8B"/>
    <w:rsid w:val="00CC625B"/>
    <w:rsid w:val="00CC652F"/>
    <w:rsid w:val="00CC6C51"/>
    <w:rsid w:val="00CC72A5"/>
    <w:rsid w:val="00CC7D68"/>
    <w:rsid w:val="00CD0259"/>
    <w:rsid w:val="00CD19D7"/>
    <w:rsid w:val="00CD1E22"/>
    <w:rsid w:val="00CD2619"/>
    <w:rsid w:val="00CD264E"/>
    <w:rsid w:val="00CD4ACC"/>
    <w:rsid w:val="00CD51FC"/>
    <w:rsid w:val="00CD52CD"/>
    <w:rsid w:val="00CD568A"/>
    <w:rsid w:val="00CD5B7F"/>
    <w:rsid w:val="00CD61C9"/>
    <w:rsid w:val="00CD6382"/>
    <w:rsid w:val="00CD64CE"/>
    <w:rsid w:val="00CD658E"/>
    <w:rsid w:val="00CD7892"/>
    <w:rsid w:val="00CE10E9"/>
    <w:rsid w:val="00CE1444"/>
    <w:rsid w:val="00CE32BE"/>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43EC"/>
    <w:rsid w:val="00D15004"/>
    <w:rsid w:val="00D1700E"/>
    <w:rsid w:val="00D218DD"/>
    <w:rsid w:val="00D229B8"/>
    <w:rsid w:val="00D2371A"/>
    <w:rsid w:val="00D240FC"/>
    <w:rsid w:val="00D243F7"/>
    <w:rsid w:val="00D245CB"/>
    <w:rsid w:val="00D24C31"/>
    <w:rsid w:val="00D2614C"/>
    <w:rsid w:val="00D262CC"/>
    <w:rsid w:val="00D262D0"/>
    <w:rsid w:val="00D334ED"/>
    <w:rsid w:val="00D34373"/>
    <w:rsid w:val="00D34C02"/>
    <w:rsid w:val="00D366CB"/>
    <w:rsid w:val="00D36C51"/>
    <w:rsid w:val="00D370BB"/>
    <w:rsid w:val="00D37B83"/>
    <w:rsid w:val="00D42510"/>
    <w:rsid w:val="00D42851"/>
    <w:rsid w:val="00D432E8"/>
    <w:rsid w:val="00D434AC"/>
    <w:rsid w:val="00D43DF0"/>
    <w:rsid w:val="00D451B4"/>
    <w:rsid w:val="00D455E8"/>
    <w:rsid w:val="00D46B3B"/>
    <w:rsid w:val="00D472B9"/>
    <w:rsid w:val="00D5041C"/>
    <w:rsid w:val="00D5157F"/>
    <w:rsid w:val="00D53300"/>
    <w:rsid w:val="00D53DBA"/>
    <w:rsid w:val="00D55C10"/>
    <w:rsid w:val="00D57696"/>
    <w:rsid w:val="00D57B6C"/>
    <w:rsid w:val="00D57F5C"/>
    <w:rsid w:val="00D6056D"/>
    <w:rsid w:val="00D60983"/>
    <w:rsid w:val="00D60FE6"/>
    <w:rsid w:val="00D61EE3"/>
    <w:rsid w:val="00D61EEC"/>
    <w:rsid w:val="00D6249D"/>
    <w:rsid w:val="00D63C8C"/>
    <w:rsid w:val="00D6568A"/>
    <w:rsid w:val="00D6751B"/>
    <w:rsid w:val="00D67D45"/>
    <w:rsid w:val="00D71451"/>
    <w:rsid w:val="00D7158F"/>
    <w:rsid w:val="00D72205"/>
    <w:rsid w:val="00D7330F"/>
    <w:rsid w:val="00D75714"/>
    <w:rsid w:val="00D768F5"/>
    <w:rsid w:val="00D76CE0"/>
    <w:rsid w:val="00D803B4"/>
    <w:rsid w:val="00D804BE"/>
    <w:rsid w:val="00D81227"/>
    <w:rsid w:val="00D81C18"/>
    <w:rsid w:val="00D83001"/>
    <w:rsid w:val="00D833A0"/>
    <w:rsid w:val="00D83AEE"/>
    <w:rsid w:val="00D843D4"/>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A6125"/>
    <w:rsid w:val="00DA7BF8"/>
    <w:rsid w:val="00DB2405"/>
    <w:rsid w:val="00DB2CF8"/>
    <w:rsid w:val="00DB3A00"/>
    <w:rsid w:val="00DB3DB2"/>
    <w:rsid w:val="00DB463B"/>
    <w:rsid w:val="00DB505B"/>
    <w:rsid w:val="00DB5A17"/>
    <w:rsid w:val="00DB5DF0"/>
    <w:rsid w:val="00DB6A45"/>
    <w:rsid w:val="00DB7CF9"/>
    <w:rsid w:val="00DC1050"/>
    <w:rsid w:val="00DC1EE1"/>
    <w:rsid w:val="00DC2259"/>
    <w:rsid w:val="00DC23C7"/>
    <w:rsid w:val="00DC38D4"/>
    <w:rsid w:val="00DC58A2"/>
    <w:rsid w:val="00DC5A7B"/>
    <w:rsid w:val="00DC5E0B"/>
    <w:rsid w:val="00DC5F04"/>
    <w:rsid w:val="00DC6554"/>
    <w:rsid w:val="00DC6D83"/>
    <w:rsid w:val="00DC7367"/>
    <w:rsid w:val="00DD0B1A"/>
    <w:rsid w:val="00DD155B"/>
    <w:rsid w:val="00DD16B1"/>
    <w:rsid w:val="00DD2738"/>
    <w:rsid w:val="00DD3E81"/>
    <w:rsid w:val="00DD3EA5"/>
    <w:rsid w:val="00DD4462"/>
    <w:rsid w:val="00DD570D"/>
    <w:rsid w:val="00DD69B7"/>
    <w:rsid w:val="00DE014E"/>
    <w:rsid w:val="00DE1317"/>
    <w:rsid w:val="00DE46B6"/>
    <w:rsid w:val="00DE5798"/>
    <w:rsid w:val="00DE662B"/>
    <w:rsid w:val="00DE6A26"/>
    <w:rsid w:val="00DE78D5"/>
    <w:rsid w:val="00DF15DA"/>
    <w:rsid w:val="00DF1971"/>
    <w:rsid w:val="00DF3474"/>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86D"/>
    <w:rsid w:val="00E13A7D"/>
    <w:rsid w:val="00E13DA7"/>
    <w:rsid w:val="00E13F8F"/>
    <w:rsid w:val="00E1440D"/>
    <w:rsid w:val="00E14743"/>
    <w:rsid w:val="00E1485D"/>
    <w:rsid w:val="00E15482"/>
    <w:rsid w:val="00E2074D"/>
    <w:rsid w:val="00E210A7"/>
    <w:rsid w:val="00E2168E"/>
    <w:rsid w:val="00E21C9D"/>
    <w:rsid w:val="00E22591"/>
    <w:rsid w:val="00E237BE"/>
    <w:rsid w:val="00E247F3"/>
    <w:rsid w:val="00E258E9"/>
    <w:rsid w:val="00E25F1F"/>
    <w:rsid w:val="00E26740"/>
    <w:rsid w:val="00E30D2B"/>
    <w:rsid w:val="00E3115F"/>
    <w:rsid w:val="00E31FFC"/>
    <w:rsid w:val="00E335A7"/>
    <w:rsid w:val="00E345AB"/>
    <w:rsid w:val="00E35367"/>
    <w:rsid w:val="00E37826"/>
    <w:rsid w:val="00E37D46"/>
    <w:rsid w:val="00E37F19"/>
    <w:rsid w:val="00E4100D"/>
    <w:rsid w:val="00E4127C"/>
    <w:rsid w:val="00E423DE"/>
    <w:rsid w:val="00E427B6"/>
    <w:rsid w:val="00E431C1"/>
    <w:rsid w:val="00E479E5"/>
    <w:rsid w:val="00E52DD6"/>
    <w:rsid w:val="00E53D8C"/>
    <w:rsid w:val="00E543CC"/>
    <w:rsid w:val="00E55F51"/>
    <w:rsid w:val="00E56331"/>
    <w:rsid w:val="00E56F0D"/>
    <w:rsid w:val="00E60231"/>
    <w:rsid w:val="00E60CEB"/>
    <w:rsid w:val="00E60ED9"/>
    <w:rsid w:val="00E62F10"/>
    <w:rsid w:val="00E701A3"/>
    <w:rsid w:val="00E70342"/>
    <w:rsid w:val="00E70DFE"/>
    <w:rsid w:val="00E7149A"/>
    <w:rsid w:val="00E71DC3"/>
    <w:rsid w:val="00E71FF5"/>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C08D6"/>
    <w:rsid w:val="00EC131C"/>
    <w:rsid w:val="00EC1E6A"/>
    <w:rsid w:val="00EC2669"/>
    <w:rsid w:val="00EC3BA9"/>
    <w:rsid w:val="00EC3DC9"/>
    <w:rsid w:val="00EC4CE3"/>
    <w:rsid w:val="00EC58FA"/>
    <w:rsid w:val="00ED2CB3"/>
    <w:rsid w:val="00ED43BD"/>
    <w:rsid w:val="00ED4441"/>
    <w:rsid w:val="00ED5397"/>
    <w:rsid w:val="00ED6BE7"/>
    <w:rsid w:val="00ED79C2"/>
    <w:rsid w:val="00EE1BFE"/>
    <w:rsid w:val="00EE2E31"/>
    <w:rsid w:val="00EE2F0A"/>
    <w:rsid w:val="00EE2FC8"/>
    <w:rsid w:val="00EE662C"/>
    <w:rsid w:val="00EE769D"/>
    <w:rsid w:val="00EE7C6C"/>
    <w:rsid w:val="00EF0C81"/>
    <w:rsid w:val="00EF1602"/>
    <w:rsid w:val="00EF1D98"/>
    <w:rsid w:val="00EF4421"/>
    <w:rsid w:val="00EF4F00"/>
    <w:rsid w:val="00F00699"/>
    <w:rsid w:val="00F02E6D"/>
    <w:rsid w:val="00F04F58"/>
    <w:rsid w:val="00F04FA0"/>
    <w:rsid w:val="00F05F96"/>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4276"/>
    <w:rsid w:val="00F275D5"/>
    <w:rsid w:val="00F27866"/>
    <w:rsid w:val="00F32C15"/>
    <w:rsid w:val="00F3394F"/>
    <w:rsid w:val="00F345F3"/>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60E4B"/>
    <w:rsid w:val="00F617F8"/>
    <w:rsid w:val="00F62110"/>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28DC"/>
    <w:rsid w:val="00F93266"/>
    <w:rsid w:val="00F93C16"/>
    <w:rsid w:val="00F969E8"/>
    <w:rsid w:val="00F96C08"/>
    <w:rsid w:val="00F9748C"/>
    <w:rsid w:val="00FA0891"/>
    <w:rsid w:val="00FA255B"/>
    <w:rsid w:val="00FA3DF7"/>
    <w:rsid w:val="00FA5B98"/>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6617"/>
    <w:rsid w:val="00FD709D"/>
    <w:rsid w:val="00FE07DA"/>
    <w:rsid w:val="00FE0D53"/>
    <w:rsid w:val="00FE23AC"/>
    <w:rsid w:val="00FE29D3"/>
    <w:rsid w:val="00FE2AF6"/>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EF3"/>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74031839">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8</Pages>
  <Words>3006</Words>
  <Characters>17139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7</cp:revision>
  <cp:lastPrinted>2014-09-06T00:13:00Z</cp:lastPrinted>
  <dcterms:created xsi:type="dcterms:W3CDTF">2022-03-28T21:15:00Z</dcterms:created>
  <dcterms:modified xsi:type="dcterms:W3CDTF">2022-03-28T22:34:00Z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