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2C42C" w14:textId="77777777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201"/>
        <w:gridCol w:w="2777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35F35233" w:rsidR="00C723BC" w:rsidRPr="00183F4C" w:rsidRDefault="00121AB9" w:rsidP="00B51DBD">
            <w:pPr>
              <w:pStyle w:val="T2"/>
            </w:pPr>
            <w:r>
              <w:rPr>
                <w:lang w:eastAsia="ko-KR"/>
              </w:rPr>
              <w:t>11be D</w:t>
            </w:r>
            <w:r w:rsidR="007F6958">
              <w:rPr>
                <w:lang w:eastAsia="ko-KR"/>
              </w:rPr>
              <w:t>1</w:t>
            </w:r>
            <w:r w:rsidR="00B51DBD">
              <w:rPr>
                <w:lang w:eastAsia="ko-KR"/>
              </w:rPr>
              <w:t>.4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 w:rsidR="00EE3B03">
              <w:rPr>
                <w:lang w:eastAsia="ko-KR"/>
              </w:rPr>
              <w:t xml:space="preserve">CR for </w:t>
            </w:r>
            <w:r w:rsidR="007F6958">
              <w:rPr>
                <w:lang w:eastAsia="ko-KR"/>
              </w:rPr>
              <w:t>updating NSTR Bitmap via</w:t>
            </w:r>
            <w:r w:rsidR="00CF3A8B">
              <w:rPr>
                <w:lang w:eastAsia="ko-KR"/>
              </w:rPr>
              <w:t xml:space="preserve"> EHT</w:t>
            </w:r>
            <w:r w:rsidR="007F6958">
              <w:rPr>
                <w:lang w:eastAsia="ko-KR"/>
              </w:rPr>
              <w:t xml:space="preserve"> OM </w:t>
            </w:r>
            <w:r w:rsidR="007F6958" w:rsidRPr="007F6958">
              <w:rPr>
                <w:lang w:eastAsia="ko-KR"/>
              </w:rPr>
              <w:t>Control</w:t>
            </w:r>
            <w:r w:rsidR="00CF3A8B">
              <w:rPr>
                <w:lang w:eastAsia="ko-KR"/>
              </w:rPr>
              <w:t xml:space="preserve"> subfield or Operation Mode field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7D6F5E74" w:rsidR="00C723BC" w:rsidRPr="00183F4C" w:rsidRDefault="00C723BC" w:rsidP="005B54A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A8510E" w:rsidRPr="00704286">
              <w:rPr>
                <w:rFonts w:hint="eastAsia"/>
                <w:b w:val="0"/>
                <w:sz w:val="20"/>
              </w:rPr>
              <w:t>2-03-21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D84CBA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201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777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5845F0" w:rsidRPr="00183F4C" w14:paraId="06708DAC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4A6CB385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 Gu</w:t>
            </w:r>
          </w:p>
        </w:tc>
        <w:tc>
          <w:tcPr>
            <w:tcW w:w="1440" w:type="dxa"/>
            <w:vAlign w:val="center"/>
          </w:tcPr>
          <w:p w14:paraId="5CFDDB6C" w14:textId="0D314282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Unisoc</w:t>
            </w:r>
            <w:proofErr w:type="spellEnd"/>
          </w:p>
        </w:tc>
        <w:tc>
          <w:tcPr>
            <w:tcW w:w="2610" w:type="dxa"/>
            <w:vAlign w:val="center"/>
          </w:tcPr>
          <w:p w14:paraId="11D7B05A" w14:textId="00BEF5C7" w:rsidR="005845F0" w:rsidRPr="003F0DA2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2288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Zuchongzhi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Road, Shanghai, China</w:t>
            </w:r>
          </w:p>
        </w:tc>
        <w:tc>
          <w:tcPr>
            <w:tcW w:w="1201" w:type="dxa"/>
            <w:vAlign w:val="center"/>
          </w:tcPr>
          <w:p w14:paraId="1A9538AD" w14:textId="77777777" w:rsidR="005845F0" w:rsidRPr="003F0DA2" w:rsidRDefault="005845F0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69ABFF5D" w14:textId="09A122D7" w:rsidR="005845F0" w:rsidRPr="00183F4C" w:rsidRDefault="0093763C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Xiangxin.G</w:t>
            </w:r>
            <w:r w:rsidR="00D84CBA">
              <w:rPr>
                <w:b w:val="0"/>
                <w:sz w:val="18"/>
                <w:szCs w:val="18"/>
                <w:lang w:eastAsia="ko-KR"/>
              </w:rPr>
              <w:t>u@unisoc.com</w:t>
            </w:r>
          </w:p>
        </w:tc>
      </w:tr>
      <w:tr w:rsidR="00D84CBA" w:rsidRPr="00183F4C" w14:paraId="4C7DEC40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02235D0E" w14:textId="5E27343A" w:rsidR="00D84CBA" w:rsidRPr="00D84CBA" w:rsidRDefault="002D3D61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Yongjiang Yi</w:t>
            </w:r>
          </w:p>
        </w:tc>
        <w:tc>
          <w:tcPr>
            <w:tcW w:w="1440" w:type="dxa"/>
            <w:vAlign w:val="center"/>
          </w:tcPr>
          <w:p w14:paraId="21B59989" w14:textId="0E261A1C" w:rsidR="00D84CBA" w:rsidRDefault="002D3D61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SPRD</w:t>
            </w:r>
          </w:p>
        </w:tc>
        <w:tc>
          <w:tcPr>
            <w:tcW w:w="2610" w:type="dxa"/>
            <w:vAlign w:val="center"/>
          </w:tcPr>
          <w:p w14:paraId="4ECFE022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17D64E26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1380BA76" w14:textId="50E6FC76" w:rsidR="00D84CBA" w:rsidRDefault="002D3D61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Yongjiang.</w:t>
            </w:r>
            <w:r w:rsidR="0093763C">
              <w:rPr>
                <w:b w:val="0"/>
                <w:sz w:val="18"/>
                <w:szCs w:val="18"/>
              </w:rPr>
              <w:t>Y</w:t>
            </w:r>
            <w:r>
              <w:rPr>
                <w:b w:val="0"/>
                <w:sz w:val="18"/>
                <w:szCs w:val="18"/>
              </w:rPr>
              <w:t>i@unisoc</w:t>
            </w:r>
            <w:r w:rsidR="00D84CBA" w:rsidRPr="00730D24">
              <w:rPr>
                <w:b w:val="0"/>
                <w:sz w:val="18"/>
                <w:szCs w:val="18"/>
              </w:rPr>
              <w:t>.com</w:t>
            </w:r>
          </w:p>
        </w:tc>
      </w:tr>
      <w:tr w:rsidR="00D84CBA" w:rsidRPr="00183F4C" w14:paraId="7D4FB5F0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76D527BF" w:rsidR="00D84CBA" w:rsidRDefault="009B1705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Lei Zhou</w:t>
            </w:r>
          </w:p>
        </w:tc>
        <w:tc>
          <w:tcPr>
            <w:tcW w:w="1440" w:type="dxa"/>
            <w:vAlign w:val="center"/>
          </w:tcPr>
          <w:p w14:paraId="5CFDF23E" w14:textId="0B67BE29" w:rsidR="00D84CBA" w:rsidRDefault="009B1705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H3C</w:t>
            </w:r>
          </w:p>
        </w:tc>
        <w:tc>
          <w:tcPr>
            <w:tcW w:w="2610" w:type="dxa"/>
            <w:vAlign w:val="center"/>
          </w:tcPr>
          <w:p w14:paraId="15430C58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83D3AF3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700B51D8" w14:textId="4C763D13" w:rsidR="00D84CBA" w:rsidRDefault="009B1705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B1705">
              <w:rPr>
                <w:b w:val="0"/>
                <w:sz w:val="18"/>
                <w:szCs w:val="18"/>
                <w:lang w:eastAsia="ko-KR"/>
              </w:rPr>
              <w:t>zhou.leih@h3c.com</w:t>
            </w:r>
          </w:p>
        </w:tc>
      </w:tr>
      <w:tr w:rsidR="00D84CBA" w:rsidRPr="00183F4C" w14:paraId="1FDCB0EB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2407AF06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65AFED3E" w14:textId="599AD5C4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D5A37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BEAAFAB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05621C19" w14:textId="77777777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4CBA" w:rsidRPr="00183F4C" w14:paraId="4440DF38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7EBF6FE5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FD84D61" w14:textId="55D24575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6C7019C2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23991ED7" w14:textId="77777777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3D010342">
                <wp:simplePos x="0" y="0"/>
                <wp:positionH relativeFrom="column">
                  <wp:posOffset>-63500</wp:posOffset>
                </wp:positionH>
                <wp:positionV relativeFrom="paragraph">
                  <wp:posOffset>200660</wp:posOffset>
                </wp:positionV>
                <wp:extent cx="5943600" cy="4635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3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3E7658" w:rsidRDefault="003E765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3E7658" w:rsidRDefault="003E7658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the following CIDs:</w:t>
                            </w:r>
                          </w:p>
                          <w:p w14:paraId="123D7E6A" w14:textId="4CD730D1" w:rsidR="003E7658" w:rsidRDefault="003E7658" w:rsidP="006A40FB">
                            <w:pPr>
                              <w:jc w:val="both"/>
                            </w:pPr>
                          </w:p>
                          <w:p w14:paraId="7678ADF8" w14:textId="3F527CE6" w:rsidR="003E7658" w:rsidRDefault="003E7658" w:rsidP="00D84CBA">
                            <w:pPr>
                              <w:jc w:val="both"/>
                            </w:pPr>
                            <w:r>
                              <w:t>5672</w:t>
                            </w:r>
                          </w:p>
                          <w:p w14:paraId="39C4D8A2" w14:textId="4FB7941F" w:rsidR="003E7658" w:rsidRDefault="003E7658" w:rsidP="006A40FB">
                            <w:pPr>
                              <w:jc w:val="both"/>
                            </w:pPr>
                          </w:p>
                          <w:p w14:paraId="50BA37DC" w14:textId="77777777" w:rsidR="003E7658" w:rsidRDefault="003E7658" w:rsidP="006A40FB">
                            <w:pPr>
                              <w:jc w:val="both"/>
                            </w:pPr>
                          </w:p>
                          <w:p w14:paraId="16A1334D" w14:textId="77777777" w:rsidR="003E7658" w:rsidRDefault="003E7658" w:rsidP="006A40FB">
                            <w:pPr>
                              <w:jc w:val="both"/>
                            </w:pPr>
                          </w:p>
                          <w:p w14:paraId="392105FC" w14:textId="77777777" w:rsidR="003E7658" w:rsidRDefault="003E7658" w:rsidP="006A40FB">
                            <w:pPr>
                              <w:jc w:val="both"/>
                            </w:pPr>
                          </w:p>
                          <w:p w14:paraId="49BEED2D" w14:textId="77777777" w:rsidR="003E7658" w:rsidRDefault="003E7658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3E7658" w:rsidRDefault="003E7658" w:rsidP="006A40FB">
                            <w:pPr>
                              <w:jc w:val="both"/>
                            </w:pPr>
                          </w:p>
                          <w:p w14:paraId="08F6AC5D" w14:textId="78EB9D8F" w:rsidR="003E7658" w:rsidRDefault="003E7658" w:rsidP="00131357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0208604D" w14:textId="391C1F52" w:rsidR="003E7658" w:rsidRDefault="003E7658" w:rsidP="00131357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1: Add scenarios in discussion.</w:t>
                            </w:r>
                          </w:p>
                          <w:p w14:paraId="06EA65F5" w14:textId="67D3E69B" w:rsidR="003E7658" w:rsidRDefault="003E7658" w:rsidP="00131357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2: Fix the error</w:t>
                            </w:r>
                            <w:r w:rsidR="002E5FF6">
                              <w:t>s</w:t>
                            </w:r>
                            <w:r>
                              <w:t xml:space="preserve"> in Resolution. Remove Operating Mode field.</w:t>
                            </w:r>
                            <w:r w:rsidR="002E5FF6">
                              <w:t xml:space="preserve"> Wording.</w:t>
                            </w:r>
                          </w:p>
                          <w:p w14:paraId="57543283" w14:textId="01EF3D22" w:rsidR="003E7658" w:rsidRDefault="003E7658" w:rsidP="00D51A75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321BF2F3" w14:textId="7544323C" w:rsidR="003E7658" w:rsidRDefault="003E7658" w:rsidP="00604E5C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7A3F1A63" w14:textId="77777777" w:rsidR="003E7658" w:rsidRDefault="003E7658" w:rsidP="00865DAE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8pt;width:468pt;height:3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" o:allowincell="f" stroked="f">
                <v:textbox>
                  <w:txbxContent>
                    <w:p w14:paraId="5F4819D2" w14:textId="77777777" w:rsidR="003E7658" w:rsidRDefault="003E765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3E7658" w:rsidRDefault="003E7658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the following CIDs:</w:t>
                      </w:r>
                    </w:p>
                    <w:p w14:paraId="123D7E6A" w14:textId="4CD730D1" w:rsidR="003E7658" w:rsidRDefault="003E7658" w:rsidP="006A40FB">
                      <w:pPr>
                        <w:jc w:val="both"/>
                      </w:pPr>
                    </w:p>
                    <w:p w14:paraId="7678ADF8" w14:textId="3F527CE6" w:rsidR="003E7658" w:rsidRDefault="003E7658" w:rsidP="00D84CBA">
                      <w:pPr>
                        <w:jc w:val="both"/>
                      </w:pPr>
                      <w:r>
                        <w:t>5672</w:t>
                      </w:r>
                    </w:p>
                    <w:p w14:paraId="39C4D8A2" w14:textId="4FB7941F" w:rsidR="003E7658" w:rsidRDefault="003E7658" w:rsidP="006A40FB">
                      <w:pPr>
                        <w:jc w:val="both"/>
                      </w:pPr>
                    </w:p>
                    <w:p w14:paraId="50BA37DC" w14:textId="77777777" w:rsidR="003E7658" w:rsidRDefault="003E7658" w:rsidP="006A40FB">
                      <w:pPr>
                        <w:jc w:val="both"/>
                      </w:pPr>
                    </w:p>
                    <w:p w14:paraId="16A1334D" w14:textId="77777777" w:rsidR="003E7658" w:rsidRDefault="003E7658" w:rsidP="006A40FB">
                      <w:pPr>
                        <w:jc w:val="both"/>
                      </w:pPr>
                    </w:p>
                    <w:p w14:paraId="392105FC" w14:textId="77777777" w:rsidR="003E7658" w:rsidRDefault="003E7658" w:rsidP="006A40FB">
                      <w:pPr>
                        <w:jc w:val="both"/>
                      </w:pPr>
                    </w:p>
                    <w:p w14:paraId="49BEED2D" w14:textId="77777777" w:rsidR="003E7658" w:rsidRDefault="003E7658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3E7658" w:rsidRDefault="003E7658" w:rsidP="006A40FB">
                      <w:pPr>
                        <w:jc w:val="both"/>
                      </w:pPr>
                    </w:p>
                    <w:p w14:paraId="08F6AC5D" w14:textId="78EB9D8F" w:rsidR="003E7658" w:rsidRDefault="003E7658" w:rsidP="00131357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0208604D" w14:textId="391C1F52" w:rsidR="003E7658" w:rsidRDefault="003E7658" w:rsidP="00131357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1: Add scenarios in discussion.</w:t>
                      </w:r>
                    </w:p>
                    <w:p w14:paraId="06EA65F5" w14:textId="67D3E69B" w:rsidR="003E7658" w:rsidRDefault="003E7658" w:rsidP="00131357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2: Fix the error</w:t>
                      </w:r>
                      <w:r w:rsidR="002E5FF6">
                        <w:t>s</w:t>
                      </w:r>
                      <w:r>
                        <w:t xml:space="preserve"> in Resolution. Remove Operating Mode field.</w:t>
                      </w:r>
                      <w:r w:rsidR="002E5FF6">
                        <w:t xml:space="preserve"> Wording.</w:t>
                      </w:r>
                      <w:bookmarkStart w:id="1" w:name="_GoBack"/>
                      <w:bookmarkEnd w:id="1"/>
                    </w:p>
                    <w:p w14:paraId="57543283" w14:textId="01EF3D22" w:rsidR="003E7658" w:rsidRDefault="003E7658" w:rsidP="00D51A75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321BF2F3" w14:textId="7544323C" w:rsidR="003E7658" w:rsidRDefault="003E7658" w:rsidP="00604E5C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7A3F1A63" w14:textId="77777777" w:rsidR="003E7658" w:rsidRDefault="003E7658" w:rsidP="00865DAE">
                      <w:pPr>
                        <w:pStyle w:val="af2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  <w:bookmarkStart w:id="0" w:name="_GoBack"/>
      <w:bookmarkEnd w:id="0"/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67C21A0D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A4BBD">
        <w:rPr>
          <w:lang w:eastAsia="ko-KR"/>
        </w:rPr>
        <w:t>be</w:t>
      </w:r>
      <w:proofErr w:type="spellEnd"/>
      <w:r w:rsidR="005C7311">
        <w:rPr>
          <w:lang w:eastAsia="ko-KR"/>
        </w:rPr>
        <w:t xml:space="preserve"> D</w:t>
      </w:r>
      <w:r w:rsidR="007F6958">
        <w:rPr>
          <w:lang w:eastAsia="ko-KR"/>
        </w:rPr>
        <w:t>1</w:t>
      </w:r>
      <w:r w:rsidR="00253FC5">
        <w:rPr>
          <w:lang w:eastAsia="ko-KR"/>
        </w:rPr>
        <w:t>.</w:t>
      </w:r>
      <w:r w:rsidR="007F6958">
        <w:rPr>
          <w:lang w:eastAsia="ko-KR"/>
        </w:rPr>
        <w:t>4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368AD591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A4BBD">
        <w:rPr>
          <w:b/>
          <w:bCs/>
          <w:i/>
          <w:iCs/>
          <w:lang w:eastAsia="ko-KR"/>
        </w:rPr>
        <w:t>be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7F6958">
        <w:rPr>
          <w:b/>
          <w:bCs/>
          <w:i/>
          <w:iCs/>
          <w:lang w:eastAsia="ko-KR"/>
        </w:rPr>
        <w:t>1.4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1148"/>
        <w:gridCol w:w="992"/>
        <w:gridCol w:w="851"/>
        <w:gridCol w:w="2551"/>
        <w:gridCol w:w="1985"/>
        <w:gridCol w:w="2700"/>
      </w:tblGrid>
      <w:tr w:rsidR="00D30F95" w:rsidRPr="0043413E" w14:paraId="5DA65416" w14:textId="77777777" w:rsidTr="005821E8">
        <w:trPr>
          <w:trHeight w:val="373"/>
        </w:trPr>
        <w:tc>
          <w:tcPr>
            <w:tcW w:w="721" w:type="dxa"/>
          </w:tcPr>
          <w:p w14:paraId="4CF35CFC" w14:textId="3C6F89DA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1148" w:type="dxa"/>
          </w:tcPr>
          <w:p w14:paraId="2F430232" w14:textId="1E084CE2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992" w:type="dxa"/>
          </w:tcPr>
          <w:p w14:paraId="38B7F90E" w14:textId="6E1F6DC0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851" w:type="dxa"/>
          </w:tcPr>
          <w:p w14:paraId="04DA4D1B" w14:textId="31A41BBE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551" w:type="dxa"/>
          </w:tcPr>
          <w:p w14:paraId="45CCAF11" w14:textId="54EC9D7B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985" w:type="dxa"/>
          </w:tcPr>
          <w:p w14:paraId="58650A19" w14:textId="14625712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2700" w:type="dxa"/>
          </w:tcPr>
          <w:p w14:paraId="374142A4" w14:textId="1BB309C9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7F6958" w:rsidRPr="00DF4A52" w14:paraId="28A6C7DD" w14:textId="77777777" w:rsidTr="005821E8">
        <w:trPr>
          <w:trHeight w:val="980"/>
        </w:trPr>
        <w:tc>
          <w:tcPr>
            <w:tcW w:w="721" w:type="dxa"/>
          </w:tcPr>
          <w:p w14:paraId="4626EAF5" w14:textId="2C514EEB" w:rsidR="007F6958" w:rsidRPr="00B94CB0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5672</w:t>
            </w:r>
          </w:p>
        </w:tc>
        <w:tc>
          <w:tcPr>
            <w:tcW w:w="1148" w:type="dxa"/>
          </w:tcPr>
          <w:p w14:paraId="5E108774" w14:textId="464D5D2B" w:rsidR="007F6958" w:rsidRPr="00B94CB0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 xml:space="preserve">Julien </w:t>
            </w:r>
            <w:proofErr w:type="spellStart"/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Sevin</w:t>
            </w:r>
            <w:proofErr w:type="spellEnd"/>
          </w:p>
        </w:tc>
        <w:tc>
          <w:tcPr>
            <w:tcW w:w="992" w:type="dxa"/>
          </w:tcPr>
          <w:p w14:paraId="3B294DCC" w14:textId="46DE4BC1" w:rsidR="007F6958" w:rsidRPr="00B94CB0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lang w:val="en-US"/>
              </w:rPr>
              <w:t>35.3.14.</w:t>
            </w: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3</w:t>
            </w:r>
          </w:p>
        </w:tc>
        <w:tc>
          <w:tcPr>
            <w:tcW w:w="851" w:type="dxa"/>
          </w:tcPr>
          <w:p w14:paraId="3A9A7116" w14:textId="043C06ED" w:rsidR="007F6958" w:rsidRPr="00D84CBA" w:rsidRDefault="007F6958" w:rsidP="007F6958">
            <w:pPr>
              <w:rPr>
                <w:rFonts w:ascii="Arial" w:hAnsi="Arial" w:cs="Arial"/>
                <w:sz w:val="20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274.60</w:t>
            </w:r>
          </w:p>
        </w:tc>
        <w:tc>
          <w:tcPr>
            <w:tcW w:w="2551" w:type="dxa"/>
          </w:tcPr>
          <w:p w14:paraId="51F13AFF" w14:textId="0DE2747D" w:rsidR="007F6958" w:rsidRPr="00D84CBA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How to indicate a modification of the NSTR bitmap in operation time</w:t>
            </w:r>
          </w:p>
        </w:tc>
        <w:tc>
          <w:tcPr>
            <w:tcW w:w="1985" w:type="dxa"/>
          </w:tcPr>
          <w:p w14:paraId="2E7138F5" w14:textId="439B9057" w:rsidR="007F6958" w:rsidRPr="00B94CB0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As in comment</w:t>
            </w:r>
          </w:p>
        </w:tc>
        <w:tc>
          <w:tcPr>
            <w:tcW w:w="2700" w:type="dxa"/>
          </w:tcPr>
          <w:p w14:paraId="6F9E2315" w14:textId="42F01162" w:rsidR="007F6958" w:rsidRDefault="007F6958" w:rsidP="007F6958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Revised:</w:t>
            </w:r>
          </w:p>
          <w:p w14:paraId="4DD1B5B5" w14:textId="40F55F0B" w:rsidR="007F6958" w:rsidRDefault="007F6958" w:rsidP="007F6958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</w:p>
          <w:p w14:paraId="204BFEF1" w14:textId="503EFBC8" w:rsidR="007F6958" w:rsidRDefault="00CF3A8B" w:rsidP="007F6958">
            <w:pPr>
              <w:rPr>
                <w:rFonts w:ascii="Arial" w:hAnsi="Arial" w:cs="Arial"/>
                <w:sz w:val="20"/>
              </w:rPr>
            </w:pPr>
            <w:r w:rsidRPr="00CF3A8B">
              <w:rPr>
                <w:rFonts w:ascii="Arial" w:hAnsi="Arial" w:cs="Arial" w:hint="eastAsia"/>
                <w:sz w:val="20"/>
              </w:rPr>
              <w:t>Agree</w:t>
            </w:r>
            <w:r>
              <w:rPr>
                <w:rFonts w:ascii="Arial" w:hAnsi="Arial" w:cs="Arial"/>
                <w:sz w:val="20"/>
              </w:rPr>
              <w:t xml:space="preserve"> with the commenter in principle.</w:t>
            </w:r>
          </w:p>
          <w:p w14:paraId="1B4E1641" w14:textId="3A28963C" w:rsidR="00CF3A8B" w:rsidRDefault="00CF3A8B" w:rsidP="007F6958">
            <w:pPr>
              <w:rPr>
                <w:rFonts w:ascii="Arial" w:hAnsi="Arial" w:cs="Arial"/>
                <w:sz w:val="20"/>
              </w:rPr>
            </w:pPr>
          </w:p>
          <w:p w14:paraId="160F014F" w14:textId="3F4EB43F" w:rsidR="007F6958" w:rsidRDefault="00CF3A8B" w:rsidP="007F6958">
            <w:pPr>
              <w:rPr>
                <w:rFonts w:ascii="Arial" w:hAnsi="Arial" w:cs="Arial"/>
                <w:sz w:val="20"/>
              </w:rPr>
            </w:pPr>
            <w:r w:rsidRPr="00CF3A8B">
              <w:rPr>
                <w:rFonts w:ascii="Arial" w:hAnsi="Arial" w:cs="Arial"/>
                <w:sz w:val="20"/>
              </w:rPr>
              <w:t>NSTR Bitmap may change along with Channel Width update. So it is better to update both in one frame.</w:t>
            </w:r>
          </w:p>
          <w:p w14:paraId="4965AE80" w14:textId="571ADEA7" w:rsidR="00CF3A8B" w:rsidRDefault="00CF3A8B" w:rsidP="007F6958">
            <w:pPr>
              <w:rPr>
                <w:rFonts w:ascii="Arial" w:hAnsi="Arial" w:cs="Arial"/>
                <w:sz w:val="20"/>
              </w:rPr>
            </w:pPr>
          </w:p>
          <w:p w14:paraId="3CDC9066" w14:textId="6B303D54" w:rsidR="00CF3A8B" w:rsidRPr="00CF3A8B" w:rsidRDefault="00841A6F" w:rsidP="007F6958">
            <w:pPr>
              <w:rPr>
                <w:rFonts w:ascii="Arial" w:hAnsi="Arial" w:cs="Arial"/>
                <w:sz w:val="20"/>
              </w:rPr>
            </w:pPr>
            <w:r>
              <w:rPr>
                <w:rFonts w:ascii="宋体" w:eastAsia="宋体" w:hAnsi="宋体" w:cs="Arial" w:hint="eastAsia"/>
                <w:sz w:val="20"/>
                <w:lang w:eastAsia="zh-CN"/>
              </w:rPr>
              <w:t>T</w:t>
            </w:r>
            <w:r w:rsidR="00CF3A8B">
              <w:rPr>
                <w:rFonts w:ascii="Arial" w:hAnsi="Arial" w:cs="Arial"/>
                <w:sz w:val="20"/>
              </w:rPr>
              <w:t xml:space="preserve">he </w:t>
            </w:r>
            <w:r>
              <w:rPr>
                <w:rFonts w:ascii="Arial" w:hAnsi="Arial" w:cs="Arial"/>
                <w:sz w:val="20"/>
              </w:rPr>
              <w:t xml:space="preserve">proposed </w:t>
            </w:r>
            <w:r w:rsidR="00CF3A8B">
              <w:rPr>
                <w:rFonts w:ascii="Arial" w:hAnsi="Arial" w:cs="Arial"/>
                <w:sz w:val="20"/>
              </w:rPr>
              <w:t>solution is:</w:t>
            </w:r>
          </w:p>
          <w:p w14:paraId="486B7AE4" w14:textId="52852A8E" w:rsidR="00CF3A8B" w:rsidRDefault="00CF3A8B" w:rsidP="007F69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1) </w:t>
            </w:r>
            <w:r w:rsidRPr="00CF3A8B">
              <w:rPr>
                <w:rFonts w:ascii="Arial" w:hAnsi="Arial" w:cs="Arial"/>
                <w:sz w:val="20"/>
              </w:rPr>
              <w:t xml:space="preserve">The NSTR non-AP MLD delivers its preconfigured NSTR Indication Bitmap 0, NSTR Indication Bitmap 1, </w:t>
            </w:r>
            <w:proofErr w:type="spellStart"/>
            <w:r w:rsidRPr="00CF3A8B">
              <w:rPr>
                <w:rFonts w:ascii="Arial" w:hAnsi="Arial" w:cs="Arial"/>
                <w:sz w:val="20"/>
              </w:rPr>
              <w:t>etc</w:t>
            </w:r>
            <w:proofErr w:type="spellEnd"/>
            <w:r w:rsidRPr="00CF3A8B">
              <w:rPr>
                <w:rFonts w:ascii="Arial" w:hAnsi="Arial" w:cs="Arial"/>
                <w:sz w:val="20"/>
              </w:rPr>
              <w:t>, in STA Info field of ML element in (Re</w:t>
            </w:r>
            <w:proofErr w:type="gramStart"/>
            <w:r w:rsidRPr="00CF3A8B">
              <w:rPr>
                <w:rFonts w:ascii="Arial" w:hAnsi="Arial" w:cs="Arial"/>
                <w:sz w:val="20"/>
              </w:rPr>
              <w:t>)Association</w:t>
            </w:r>
            <w:proofErr w:type="gramEnd"/>
            <w:r w:rsidRPr="00CF3A8B">
              <w:rPr>
                <w:rFonts w:ascii="Arial" w:hAnsi="Arial" w:cs="Arial"/>
                <w:sz w:val="20"/>
              </w:rPr>
              <w:t xml:space="preserve"> Request frame.</w:t>
            </w:r>
          </w:p>
          <w:p w14:paraId="59BE6380" w14:textId="049E95A1" w:rsidR="00CF3A8B" w:rsidRPr="00CF3A8B" w:rsidRDefault="00CF3A8B" w:rsidP="007F69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2) </w:t>
            </w:r>
            <w:r w:rsidRPr="00CF3A8B">
              <w:rPr>
                <w:rFonts w:ascii="Arial" w:hAnsi="Arial" w:cs="Arial"/>
                <w:sz w:val="20"/>
              </w:rPr>
              <w:t xml:space="preserve">The NSTR non-AP MLD </w:t>
            </w:r>
            <w:r>
              <w:rPr>
                <w:rFonts w:ascii="Arial" w:hAnsi="Arial" w:cs="Arial"/>
                <w:sz w:val="20"/>
              </w:rPr>
              <w:t>indicates t</w:t>
            </w:r>
            <w:r w:rsidRPr="00CF3A8B">
              <w:rPr>
                <w:rFonts w:ascii="Arial" w:hAnsi="Arial" w:cs="Arial"/>
                <w:sz w:val="20"/>
              </w:rPr>
              <w:t>he NSTR Indication Bitmap to be used through the Index of NSTR Indication Bitmap subfield included in EHT OM Control subfield.</w:t>
            </w:r>
          </w:p>
          <w:p w14:paraId="418A4001" w14:textId="77777777" w:rsidR="00CF3A8B" w:rsidRDefault="00CF3A8B" w:rsidP="007F6958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</w:p>
          <w:p w14:paraId="48A2CD32" w14:textId="3D7CB78A" w:rsidR="007F6958" w:rsidRPr="007A7A79" w:rsidRDefault="007F6958" w:rsidP="003C0702">
            <w:pPr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proofErr w:type="spellStart"/>
            <w:r w:rsidRPr="0018356B">
              <w:rPr>
                <w:rFonts w:ascii="Arial" w:hAnsi="Arial" w:cs="Arial"/>
                <w:sz w:val="20"/>
                <w:highlight w:val="yellow"/>
              </w:rPr>
              <w:t>Tgbe</w:t>
            </w:r>
            <w:proofErr w:type="spellEnd"/>
            <w:r w:rsidRPr="0018356B">
              <w:rPr>
                <w:rFonts w:ascii="Arial" w:hAnsi="Arial" w:cs="Arial"/>
                <w:sz w:val="20"/>
                <w:highlight w:val="yellow"/>
              </w:rPr>
              <w:t xml:space="preserve"> editor</w:t>
            </w:r>
            <w:r>
              <w:rPr>
                <w:rFonts w:ascii="Arial" w:hAnsi="Arial" w:cs="Arial"/>
                <w:sz w:val="20"/>
              </w:rPr>
              <w:t>:</w:t>
            </w:r>
            <w:r w:rsidRPr="0018356B">
              <w:rPr>
                <w:rFonts w:ascii="Arial" w:hAnsi="Arial" w:cs="Arial"/>
                <w:sz w:val="20"/>
              </w:rPr>
              <w:t xml:space="preserve"> please implement chan</w:t>
            </w:r>
            <w:r w:rsidR="00CF3A8B">
              <w:rPr>
                <w:rFonts w:ascii="Arial" w:hAnsi="Arial" w:cs="Arial"/>
                <w:sz w:val="20"/>
              </w:rPr>
              <w:t>ges as shown in doc 11-22/</w:t>
            </w:r>
            <w:r w:rsidR="00841A6F" w:rsidRPr="00841A6F">
              <w:rPr>
                <w:rFonts w:ascii="Arial" w:hAnsi="Arial" w:cs="Arial"/>
                <w:sz w:val="20"/>
              </w:rPr>
              <w:t>0515</w:t>
            </w:r>
            <w:r w:rsidRPr="0018356B">
              <w:rPr>
                <w:rFonts w:ascii="Arial" w:hAnsi="Arial" w:cs="Arial" w:hint="eastAsia"/>
                <w:sz w:val="20"/>
              </w:rPr>
              <w:t>r</w:t>
            </w:r>
            <w:r w:rsidR="00D54FFD">
              <w:rPr>
                <w:rFonts w:ascii="Arial" w:hAnsi="Arial" w:cs="Arial"/>
                <w:sz w:val="20"/>
              </w:rPr>
              <w:t>2</w:t>
            </w:r>
            <w:r w:rsidRPr="0018356B">
              <w:rPr>
                <w:rFonts w:ascii="Arial" w:hAnsi="Arial" w:cs="Arial"/>
                <w:sz w:val="20"/>
              </w:rPr>
              <w:t xml:space="preserve"> tagged as </w:t>
            </w:r>
            <w:r w:rsidR="00CF3A8B">
              <w:rPr>
                <w:rFonts w:ascii="Arial" w:hAnsi="Arial" w:cs="Arial"/>
                <w:sz w:val="20"/>
              </w:rPr>
              <w:t>5672</w:t>
            </w:r>
          </w:p>
        </w:tc>
      </w:tr>
    </w:tbl>
    <w:p w14:paraId="6D329682" w14:textId="46BCB8A2" w:rsidR="007C1BC1" w:rsidRDefault="007C1BC1" w:rsidP="00871315">
      <w:pPr>
        <w:rPr>
          <w:b/>
          <w:u w:val="single"/>
        </w:rPr>
      </w:pPr>
    </w:p>
    <w:p w14:paraId="5103F1CC" w14:textId="77777777" w:rsidR="007C1BC1" w:rsidRDefault="007C1BC1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5C619382" w14:textId="50E0F884" w:rsidR="00871315" w:rsidRDefault="00871315" w:rsidP="00871315">
      <w:pPr>
        <w:rPr>
          <w:i/>
          <w:u w:val="single"/>
        </w:rPr>
      </w:pPr>
      <w:r w:rsidRPr="00F0664C">
        <w:rPr>
          <w:b/>
          <w:u w:val="single"/>
        </w:rPr>
        <w:lastRenderedPageBreak/>
        <w:t>Discussion:</w:t>
      </w:r>
      <w:r w:rsidRPr="0043413E">
        <w:rPr>
          <w:i/>
          <w:u w:val="single"/>
        </w:rPr>
        <w:t xml:space="preserve"> </w:t>
      </w:r>
    </w:p>
    <w:p w14:paraId="2664C595" w14:textId="5FEEE850" w:rsidR="00871315" w:rsidRDefault="00871315" w:rsidP="00871315">
      <w:pPr>
        <w:rPr>
          <w:i/>
          <w:u w:val="single"/>
        </w:rPr>
      </w:pPr>
    </w:p>
    <w:p w14:paraId="352A2792" w14:textId="77777777" w:rsidR="008C53D4" w:rsidRPr="008C53D4" w:rsidRDefault="0020313F" w:rsidP="0020313F">
      <w:pPr>
        <w:rPr>
          <w:b/>
          <w:i/>
        </w:rPr>
      </w:pPr>
      <w:r w:rsidRPr="008C53D4">
        <w:rPr>
          <w:b/>
          <w:i/>
        </w:rPr>
        <w:t>Sc</w:t>
      </w:r>
      <w:r w:rsidR="0021248B" w:rsidRPr="008C53D4">
        <w:rPr>
          <w:b/>
          <w:i/>
        </w:rPr>
        <w:t>e</w:t>
      </w:r>
      <w:r w:rsidRPr="008C53D4">
        <w:rPr>
          <w:b/>
          <w:i/>
        </w:rPr>
        <w:t>nario</w:t>
      </w:r>
      <w:r w:rsidR="0021248B" w:rsidRPr="008C53D4">
        <w:rPr>
          <w:b/>
          <w:i/>
        </w:rPr>
        <w:t xml:space="preserve"> </w:t>
      </w:r>
      <w:r w:rsidRPr="008C53D4">
        <w:rPr>
          <w:b/>
          <w:i/>
        </w:rPr>
        <w:t xml:space="preserve">1: </w:t>
      </w:r>
    </w:p>
    <w:p w14:paraId="6E250094" w14:textId="5ECEB001" w:rsidR="0020313F" w:rsidRDefault="0021248B" w:rsidP="0020313F">
      <w:pPr>
        <w:rPr>
          <w:i/>
        </w:rPr>
      </w:pPr>
      <w:r>
        <w:rPr>
          <w:i/>
        </w:rPr>
        <w:t xml:space="preserve">The </w:t>
      </w:r>
      <w:r w:rsidR="0020313F">
        <w:rPr>
          <w:i/>
        </w:rPr>
        <w:t>non-AP MLD</w:t>
      </w:r>
      <w:r w:rsidR="007507E6">
        <w:rPr>
          <w:i/>
        </w:rPr>
        <w:t xml:space="preserve"> with 3</w:t>
      </w:r>
      <w:r>
        <w:rPr>
          <w:i/>
        </w:rPr>
        <w:t xml:space="preserve"> affiliated STAs setup 3 links in 5 GHz band with the AP MLD. The STA on link 1 </w:t>
      </w:r>
      <w:r w:rsidR="00BD1B20">
        <w:rPr>
          <w:i/>
        </w:rPr>
        <w:t>is going to change</w:t>
      </w:r>
      <w:r>
        <w:rPr>
          <w:i/>
        </w:rPr>
        <w:t xml:space="preserve"> its Channel Width fr</w:t>
      </w:r>
      <w:r w:rsidR="00BD1B20">
        <w:rPr>
          <w:i/>
        </w:rPr>
        <w:t>om 20 MHz to 80 MHz, which will lea</w:t>
      </w:r>
      <w:r>
        <w:rPr>
          <w:i/>
        </w:rPr>
        <w:t xml:space="preserve">d to </w:t>
      </w:r>
      <w:r w:rsidR="00526196">
        <w:rPr>
          <w:i/>
        </w:rPr>
        <w:t xml:space="preserve">a </w:t>
      </w:r>
      <w:r>
        <w:rPr>
          <w:i/>
        </w:rPr>
        <w:t xml:space="preserve">change from STR to NSTR </w:t>
      </w:r>
      <w:r w:rsidR="00526196">
        <w:rPr>
          <w:i/>
        </w:rPr>
        <w:t xml:space="preserve">between link 1 and link 2, </w:t>
      </w:r>
      <w:r>
        <w:rPr>
          <w:i/>
        </w:rPr>
        <w:t>because o</w:t>
      </w:r>
      <w:r w:rsidR="00BD1B20">
        <w:rPr>
          <w:i/>
        </w:rPr>
        <w:t>f frequency gap between them is</w:t>
      </w:r>
      <w:r>
        <w:rPr>
          <w:i/>
        </w:rPr>
        <w:t xml:space="preserve"> too small to do STR. Then the non-AP MLD has to inform the AP MLD the NSTR </w:t>
      </w:r>
      <w:r w:rsidR="00526196">
        <w:rPr>
          <w:i/>
        </w:rPr>
        <w:t xml:space="preserve">Indication </w:t>
      </w:r>
      <w:r>
        <w:rPr>
          <w:i/>
        </w:rPr>
        <w:t>Bitmap to be used as well as the Channel Width update.</w:t>
      </w:r>
    </w:p>
    <w:p w14:paraId="23160F65" w14:textId="77777777" w:rsidR="00526196" w:rsidRDefault="00526196" w:rsidP="00871315">
      <w:pPr>
        <w:rPr>
          <w:i/>
        </w:rPr>
      </w:pPr>
    </w:p>
    <w:p w14:paraId="174BAC2D" w14:textId="26751006" w:rsidR="007153FE" w:rsidRDefault="0021248B" w:rsidP="00871315">
      <w:pPr>
        <w:rPr>
          <w:i/>
        </w:rPr>
      </w:pPr>
      <w:r>
        <w:rPr>
          <w:i/>
        </w:rPr>
        <w:t xml:space="preserve">In this scenario, NSTR </w:t>
      </w:r>
      <w:r w:rsidR="00526196">
        <w:rPr>
          <w:i/>
        </w:rPr>
        <w:t xml:space="preserve">Indication </w:t>
      </w:r>
      <w:r>
        <w:rPr>
          <w:i/>
        </w:rPr>
        <w:t xml:space="preserve">Bitmap </w:t>
      </w:r>
      <w:r w:rsidR="00CC2CEE" w:rsidRPr="00CC2CEE">
        <w:rPr>
          <w:i/>
        </w:rPr>
        <w:t>change</w:t>
      </w:r>
      <w:r w:rsidR="00BD1B20">
        <w:rPr>
          <w:i/>
        </w:rPr>
        <w:t>s</w:t>
      </w:r>
      <w:r w:rsidR="00CC2CEE" w:rsidRPr="00CC2CEE">
        <w:rPr>
          <w:i/>
        </w:rPr>
        <w:t xml:space="preserve"> along with Channel Width update. So it is better to update both in one frame.</w:t>
      </w:r>
      <w:r>
        <w:rPr>
          <w:i/>
        </w:rPr>
        <w:t xml:space="preserve"> </w:t>
      </w:r>
      <w:r w:rsidR="003C0702">
        <w:rPr>
          <w:i/>
        </w:rPr>
        <w:t>Or there will be problems for the AP MLD to do data transmission on the links with the no-AP MLD during the period that only Channel Width updated without NSTR Indication Bitmap.</w:t>
      </w:r>
    </w:p>
    <w:p w14:paraId="5153D791" w14:textId="77777777" w:rsidR="00AE49F2" w:rsidRDefault="00AE49F2" w:rsidP="00871315">
      <w:pPr>
        <w:rPr>
          <w:i/>
        </w:rPr>
      </w:pPr>
    </w:p>
    <w:p w14:paraId="6B532651" w14:textId="02981157" w:rsidR="00CC2CEE" w:rsidRDefault="006B1A21" w:rsidP="00871315">
      <w:pPr>
        <w:rPr>
          <w:i/>
        </w:rPr>
      </w:pPr>
      <w:r>
        <w:rPr>
          <w:i/>
        </w:rPr>
        <w:t xml:space="preserve">According to </w:t>
      </w:r>
      <w:r w:rsidRPr="00867E5B">
        <w:rPr>
          <w:i/>
          <w:u w:val="single"/>
        </w:rPr>
        <w:t xml:space="preserve">35.3.16.4 </w:t>
      </w:r>
      <w:proofErr w:type="spellStart"/>
      <w:r w:rsidRPr="00867E5B">
        <w:rPr>
          <w:i/>
          <w:u w:val="single"/>
        </w:rPr>
        <w:t>Nonsimultaneous</w:t>
      </w:r>
      <w:proofErr w:type="spellEnd"/>
      <w:r w:rsidRPr="00867E5B">
        <w:rPr>
          <w:i/>
          <w:u w:val="single"/>
        </w:rPr>
        <w:t xml:space="preserve"> transmit and receive (NSTR) operation</w:t>
      </w:r>
      <w:r>
        <w:rPr>
          <w:i/>
        </w:rPr>
        <w:t xml:space="preserve">, </w:t>
      </w:r>
      <w:r w:rsidR="00526196">
        <w:rPr>
          <w:i/>
        </w:rPr>
        <w:t xml:space="preserve">NSTR Indication Bitmap is actually a PHY parameter. So it is reasonable to update it through OM </w:t>
      </w:r>
      <w:r w:rsidR="00526196">
        <w:rPr>
          <w:rFonts w:ascii="宋体" w:eastAsia="宋体" w:hAnsi="宋体" w:hint="eastAsia"/>
          <w:i/>
          <w:lang w:eastAsia="zh-CN"/>
        </w:rPr>
        <w:t>C</w:t>
      </w:r>
      <w:r w:rsidR="00526196">
        <w:rPr>
          <w:i/>
        </w:rPr>
        <w:t>ontrol subfield.</w:t>
      </w:r>
    </w:p>
    <w:p w14:paraId="750333AA" w14:textId="7B7F8974" w:rsidR="00CC2CEE" w:rsidRDefault="00CC2CEE" w:rsidP="00871315">
      <w:pPr>
        <w:rPr>
          <w:i/>
        </w:rPr>
      </w:pPr>
    </w:p>
    <w:p w14:paraId="66C91F2C" w14:textId="19D4FB11" w:rsidR="00CC2CEE" w:rsidRPr="008C53D4" w:rsidRDefault="00841A6F" w:rsidP="00871315">
      <w:pPr>
        <w:rPr>
          <w:b/>
          <w:i/>
        </w:rPr>
      </w:pPr>
      <w:r w:rsidRPr="008C53D4">
        <w:rPr>
          <w:b/>
          <w:i/>
        </w:rPr>
        <w:t xml:space="preserve">Proposed </w:t>
      </w:r>
      <w:r w:rsidR="00CC2CEE" w:rsidRPr="008C53D4">
        <w:rPr>
          <w:b/>
          <w:i/>
        </w:rPr>
        <w:t>Solution:</w:t>
      </w:r>
    </w:p>
    <w:p w14:paraId="598B63A6" w14:textId="77777777" w:rsidR="002E78EC" w:rsidRDefault="002E78EC" w:rsidP="00871315">
      <w:pPr>
        <w:rPr>
          <w:i/>
        </w:rPr>
      </w:pPr>
    </w:p>
    <w:p w14:paraId="77AA5B7D" w14:textId="167675A1" w:rsidR="00CC2CEE" w:rsidRDefault="00CC2CEE" w:rsidP="00871315">
      <w:pPr>
        <w:rPr>
          <w:i/>
        </w:rPr>
      </w:pPr>
      <w:r w:rsidRPr="00CC2CEE">
        <w:rPr>
          <w:rFonts w:hint="eastAsia"/>
          <w:i/>
        </w:rPr>
        <w:t>The NSTR non-AP MLD delivers its preconfigured NSTR Indication Bitm</w:t>
      </w:r>
      <w:r w:rsidR="00C517AE">
        <w:rPr>
          <w:rFonts w:hint="eastAsia"/>
          <w:i/>
        </w:rPr>
        <w:t>ap 0, NSTR Indication Bitmap 1</w:t>
      </w:r>
      <w:r w:rsidR="00C517AE">
        <w:rPr>
          <w:i/>
        </w:rPr>
        <w:t xml:space="preserve">, </w:t>
      </w:r>
      <w:proofErr w:type="spellStart"/>
      <w:r w:rsidR="00C517AE">
        <w:rPr>
          <w:i/>
        </w:rPr>
        <w:t>etc</w:t>
      </w:r>
      <w:proofErr w:type="spellEnd"/>
      <w:r w:rsidR="00C517AE">
        <w:rPr>
          <w:i/>
        </w:rPr>
        <w:t xml:space="preserve">, </w:t>
      </w:r>
      <w:r w:rsidRPr="00CC2CEE">
        <w:rPr>
          <w:rFonts w:hint="eastAsia"/>
          <w:i/>
        </w:rPr>
        <w:t>in STA Info field of ML element in (Re</w:t>
      </w:r>
      <w:proofErr w:type="gramStart"/>
      <w:r w:rsidRPr="00CC2CEE">
        <w:rPr>
          <w:rFonts w:hint="eastAsia"/>
          <w:i/>
        </w:rPr>
        <w:t>)Association</w:t>
      </w:r>
      <w:proofErr w:type="gramEnd"/>
      <w:r w:rsidRPr="00CC2CEE">
        <w:rPr>
          <w:rFonts w:hint="eastAsia"/>
          <w:i/>
        </w:rPr>
        <w:t xml:space="preserve"> Request frame. The number of NSTR Indication Bitmap is indicated by STA Control Field of the ML element.</w:t>
      </w:r>
    </w:p>
    <w:p w14:paraId="11108253" w14:textId="2BF2167A" w:rsidR="00CC2CEE" w:rsidRDefault="002E78EC" w:rsidP="00871315">
      <w:pPr>
        <w:rPr>
          <w:i/>
        </w:rPr>
      </w:pPr>
      <w:r>
        <w:rPr>
          <w:noProof/>
          <w:lang w:val="en-US" w:eastAsia="zh-CN"/>
        </w:rPr>
        <w:drawing>
          <wp:inline distT="0" distB="0" distL="0" distR="0" wp14:anchorId="01551393" wp14:editId="05F6360A">
            <wp:extent cx="6282690" cy="842010"/>
            <wp:effectExtent l="0" t="0" r="381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316" t="3494"/>
                    <a:stretch/>
                  </pic:blipFill>
                  <pic:spPr bwMode="auto">
                    <a:xfrm>
                      <a:off x="0" y="0"/>
                      <a:ext cx="6282690" cy="842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622585" w14:textId="3420CFBF" w:rsidR="00CC2CEE" w:rsidRDefault="00CC2CEE" w:rsidP="00871315">
      <w:pPr>
        <w:rPr>
          <w:i/>
        </w:rPr>
      </w:pPr>
    </w:p>
    <w:p w14:paraId="79EEA4D9" w14:textId="77777777" w:rsidR="00E06D4C" w:rsidRDefault="00E06D4C" w:rsidP="00871315">
      <w:pPr>
        <w:rPr>
          <w:i/>
        </w:rPr>
      </w:pPr>
    </w:p>
    <w:p w14:paraId="69CEA52E" w14:textId="681EA9E6" w:rsidR="00CC2CEE" w:rsidRDefault="00CC2CEE" w:rsidP="00871315">
      <w:pPr>
        <w:rPr>
          <w:i/>
        </w:rPr>
      </w:pPr>
      <w:r>
        <w:rPr>
          <w:i/>
        </w:rPr>
        <w:t xml:space="preserve">A subfield in </w:t>
      </w:r>
      <w:r w:rsidR="007507E6" w:rsidRPr="00CC2CEE">
        <w:rPr>
          <w:i/>
        </w:rPr>
        <w:t xml:space="preserve">EHT OM Control </w:t>
      </w:r>
      <w:r w:rsidR="007507E6">
        <w:rPr>
          <w:i/>
        </w:rPr>
        <w:t xml:space="preserve">field </w:t>
      </w:r>
      <w:r w:rsidRPr="00CC2CEE">
        <w:rPr>
          <w:i/>
        </w:rPr>
        <w:t>indicates which NSTR Indication Bitmap</w:t>
      </w:r>
      <w:r w:rsidR="00E427D3">
        <w:rPr>
          <w:i/>
        </w:rPr>
        <w:t xml:space="preserve"> is to </w:t>
      </w:r>
      <w:proofErr w:type="spellStart"/>
      <w:r w:rsidR="00E427D3">
        <w:rPr>
          <w:i/>
        </w:rPr>
        <w:t>to</w:t>
      </w:r>
      <w:proofErr w:type="spellEnd"/>
      <w:r w:rsidRPr="00CC2CEE">
        <w:rPr>
          <w:i/>
        </w:rPr>
        <w:t xml:space="preserve"> used.</w:t>
      </w:r>
    </w:p>
    <w:p w14:paraId="200521D5" w14:textId="2B05E7DB" w:rsidR="00CC2CEE" w:rsidRDefault="007153FE" w:rsidP="00871315">
      <w:pPr>
        <w:rPr>
          <w:i/>
        </w:rPr>
      </w:pPr>
      <w:r>
        <w:rPr>
          <w:i/>
        </w:rPr>
        <w:t xml:space="preserve"> </w:t>
      </w:r>
      <w:r w:rsidR="004E7EA5">
        <w:rPr>
          <w:noProof/>
          <w:lang w:val="en-US" w:eastAsia="zh-CN"/>
        </w:rPr>
        <w:drawing>
          <wp:inline distT="0" distB="0" distL="0" distR="0" wp14:anchorId="27229AFF" wp14:editId="4AA5AF8F">
            <wp:extent cx="6193790" cy="4216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5143" b="47427"/>
                    <a:stretch/>
                  </pic:blipFill>
                  <pic:spPr bwMode="auto">
                    <a:xfrm>
                      <a:off x="0" y="0"/>
                      <a:ext cx="6279647" cy="427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770357" w14:textId="77777777" w:rsidR="002E78EC" w:rsidRDefault="002E78EC" w:rsidP="00871315">
      <w:pPr>
        <w:rPr>
          <w:i/>
        </w:rPr>
      </w:pPr>
    </w:p>
    <w:p w14:paraId="1E8B7913" w14:textId="0FDF08E9" w:rsidR="00CC2CEE" w:rsidRDefault="00976615" w:rsidP="00871315">
      <w:pPr>
        <w:rPr>
          <w:i/>
        </w:rPr>
      </w:pPr>
      <w:r>
        <w:rPr>
          <w:i/>
        </w:rPr>
        <w:t>The Index of NS</w:t>
      </w:r>
      <w:r w:rsidR="00CC2CEE" w:rsidRPr="00CC2CEE">
        <w:rPr>
          <w:i/>
        </w:rPr>
        <w:t>T</w:t>
      </w:r>
      <w:r>
        <w:rPr>
          <w:i/>
        </w:rPr>
        <w:t>R</w:t>
      </w:r>
      <w:r w:rsidR="00CC2CEE" w:rsidRPr="00CC2CEE">
        <w:rPr>
          <w:i/>
        </w:rPr>
        <w:t xml:space="preserve"> Bitmap can indicate </w:t>
      </w:r>
      <w:r w:rsidR="007507E6">
        <w:rPr>
          <w:i/>
        </w:rPr>
        <w:t>one NSTR Indication Bitmap</w:t>
      </w:r>
      <w:r w:rsidR="007507E6" w:rsidRPr="00CC2CEE">
        <w:rPr>
          <w:i/>
        </w:rPr>
        <w:t xml:space="preserve"> </w:t>
      </w:r>
      <w:r w:rsidR="007507E6">
        <w:rPr>
          <w:i/>
        </w:rPr>
        <w:t xml:space="preserve">from </w:t>
      </w:r>
      <w:r w:rsidR="007507E6" w:rsidRPr="00CC2CEE">
        <w:rPr>
          <w:i/>
        </w:rPr>
        <w:t xml:space="preserve">at most </w:t>
      </w:r>
      <w:r w:rsidR="00CC2CEE" w:rsidRPr="00CC2CEE">
        <w:rPr>
          <w:i/>
        </w:rPr>
        <w:t>8 preconfigured NSTR Indication Bitmaps, which is enough in pr</w:t>
      </w:r>
      <w:r w:rsidR="0022739A">
        <w:rPr>
          <w:i/>
        </w:rPr>
        <w:t xml:space="preserve">actice. To be future proof, </w:t>
      </w:r>
      <w:r w:rsidR="00CC2CEE" w:rsidRPr="00CC2CEE">
        <w:rPr>
          <w:i/>
        </w:rPr>
        <w:t>value</w:t>
      </w:r>
      <w:r w:rsidR="0022739A">
        <w:rPr>
          <w:i/>
        </w:rPr>
        <w:t xml:space="preserve"> 7 is</w:t>
      </w:r>
      <w:r w:rsidR="00CC2CEE" w:rsidRPr="00CC2CEE">
        <w:rPr>
          <w:i/>
        </w:rPr>
        <w:t xml:space="preserve"> reserved.</w:t>
      </w:r>
    </w:p>
    <w:p w14:paraId="27D59899" w14:textId="09830840" w:rsidR="00526196" w:rsidRDefault="00526196" w:rsidP="00871315">
      <w:pPr>
        <w:rPr>
          <w:i/>
        </w:rPr>
      </w:pPr>
    </w:p>
    <w:p w14:paraId="02E038F3" w14:textId="19FC55AE" w:rsidR="00526196" w:rsidRPr="008C53D4" w:rsidRDefault="00526196" w:rsidP="00871315">
      <w:pPr>
        <w:rPr>
          <w:b/>
          <w:i/>
        </w:rPr>
      </w:pPr>
      <w:r w:rsidRPr="008C53D4">
        <w:rPr>
          <w:b/>
          <w:i/>
        </w:rPr>
        <w:t>Other scenari</w:t>
      </w:r>
      <w:r w:rsidR="008C53D4" w:rsidRPr="008C53D4">
        <w:rPr>
          <w:b/>
          <w:i/>
        </w:rPr>
        <w:t>os:</w:t>
      </w:r>
    </w:p>
    <w:p w14:paraId="224C8F8A" w14:textId="77777777" w:rsidR="008C53D4" w:rsidRDefault="008C53D4" w:rsidP="00871315">
      <w:pPr>
        <w:rPr>
          <w:i/>
        </w:rPr>
      </w:pPr>
    </w:p>
    <w:p w14:paraId="3A2D4D07" w14:textId="338F7A1E" w:rsidR="008C53D4" w:rsidRDefault="008C53D4" w:rsidP="00871315">
      <w:pPr>
        <w:rPr>
          <w:i/>
        </w:rPr>
      </w:pPr>
      <w:r>
        <w:rPr>
          <w:i/>
        </w:rPr>
        <w:t xml:space="preserve">Scenario 2: </w:t>
      </w:r>
    </w:p>
    <w:p w14:paraId="006FB51B" w14:textId="6C814D43" w:rsidR="008C53D4" w:rsidRDefault="008C53D4" w:rsidP="00871315">
      <w:pPr>
        <w:rPr>
          <w:i/>
        </w:rPr>
      </w:pPr>
      <w:r>
        <w:rPr>
          <w:i/>
        </w:rPr>
        <w:t>The NSTR Indication Bitmap of the non-AP MLD was changed because of CSA</w:t>
      </w:r>
      <w:r w:rsidR="007507E6">
        <w:rPr>
          <w:i/>
        </w:rPr>
        <w:t>/</w:t>
      </w:r>
      <w:proofErr w:type="spellStart"/>
      <w:r w:rsidR="007507E6">
        <w:rPr>
          <w:i/>
        </w:rPr>
        <w:t>eCSA</w:t>
      </w:r>
      <w:proofErr w:type="spellEnd"/>
      <w:r>
        <w:rPr>
          <w:i/>
        </w:rPr>
        <w:t xml:space="preserve"> of an AP affiliated with the AP MLD.</w:t>
      </w:r>
    </w:p>
    <w:p w14:paraId="4602CF99" w14:textId="68B6EB2E" w:rsidR="008C53D4" w:rsidRDefault="008C53D4" w:rsidP="00871315">
      <w:pPr>
        <w:rPr>
          <w:i/>
        </w:rPr>
      </w:pPr>
      <w:r>
        <w:rPr>
          <w:i/>
        </w:rPr>
        <w:t>In this scenario, after CSA</w:t>
      </w:r>
      <w:r w:rsidR="00524AFB">
        <w:rPr>
          <w:i/>
        </w:rPr>
        <w:t>/</w:t>
      </w:r>
      <w:proofErr w:type="spellStart"/>
      <w:r w:rsidR="00524AFB">
        <w:rPr>
          <w:i/>
        </w:rPr>
        <w:t>eCSA</w:t>
      </w:r>
      <w:proofErr w:type="spellEnd"/>
      <w:r>
        <w:rPr>
          <w:i/>
        </w:rPr>
        <w:t>, it’s the non-AP MLD to in</w:t>
      </w:r>
      <w:r w:rsidR="00A0086E">
        <w:rPr>
          <w:i/>
        </w:rPr>
        <w:t>it</w:t>
      </w:r>
      <w:r>
        <w:rPr>
          <w:i/>
        </w:rPr>
        <w:t xml:space="preserve">iate </w:t>
      </w:r>
      <w:r w:rsidR="00711342">
        <w:rPr>
          <w:i/>
        </w:rPr>
        <w:t xml:space="preserve">a </w:t>
      </w:r>
      <w:r>
        <w:rPr>
          <w:i/>
        </w:rPr>
        <w:t>frame exchange. So non-AP MLD can in</w:t>
      </w:r>
      <w:r w:rsidR="00A0086E">
        <w:rPr>
          <w:i/>
        </w:rPr>
        <w:t>form the AP MLD its new NSTR In</w:t>
      </w:r>
      <w:r>
        <w:rPr>
          <w:i/>
        </w:rPr>
        <w:t>d</w:t>
      </w:r>
      <w:r w:rsidR="00A0086E">
        <w:rPr>
          <w:i/>
        </w:rPr>
        <w:t>ica</w:t>
      </w:r>
      <w:r>
        <w:rPr>
          <w:i/>
        </w:rPr>
        <w:t>t</w:t>
      </w:r>
      <w:r w:rsidR="00A0086E">
        <w:rPr>
          <w:i/>
        </w:rPr>
        <w:t>i</w:t>
      </w:r>
      <w:r>
        <w:rPr>
          <w:i/>
        </w:rPr>
        <w:t>on Bitmap at first.</w:t>
      </w:r>
    </w:p>
    <w:p w14:paraId="6434AB78" w14:textId="77777777" w:rsidR="008C53D4" w:rsidRDefault="008C53D4" w:rsidP="00871315">
      <w:pPr>
        <w:rPr>
          <w:i/>
        </w:rPr>
      </w:pPr>
    </w:p>
    <w:p w14:paraId="2BE5A7E9" w14:textId="3DFB13D5" w:rsidR="008C53D4" w:rsidRDefault="008C53D4" w:rsidP="00871315">
      <w:pPr>
        <w:rPr>
          <w:i/>
        </w:rPr>
      </w:pPr>
      <w:r>
        <w:rPr>
          <w:i/>
        </w:rPr>
        <w:t>Scenario 3:</w:t>
      </w:r>
    </w:p>
    <w:p w14:paraId="653E6977" w14:textId="6643A4FF" w:rsidR="008C53D4" w:rsidRDefault="008C53D4" w:rsidP="008C53D4">
      <w:pPr>
        <w:rPr>
          <w:i/>
        </w:rPr>
      </w:pPr>
      <w:r>
        <w:rPr>
          <w:i/>
        </w:rPr>
        <w:t>The NSTR Indication Bitmap of the non-AP MLD was changed because of an AP affiliated with the AP MLD update its Channel Width.</w:t>
      </w:r>
    </w:p>
    <w:p w14:paraId="4C1DC572" w14:textId="751562E3" w:rsidR="008C53D4" w:rsidRDefault="008C53D4" w:rsidP="008C53D4">
      <w:pPr>
        <w:rPr>
          <w:i/>
        </w:rPr>
      </w:pPr>
      <w:r>
        <w:rPr>
          <w:i/>
        </w:rPr>
        <w:t xml:space="preserve">In this scenario, it is unreasonable for the AP to indicate the change of Channel Width to each STA on the link, one by one, through OM </w:t>
      </w:r>
      <w:r>
        <w:rPr>
          <w:rFonts w:ascii="宋体" w:eastAsia="宋体" w:hAnsi="宋体" w:hint="eastAsia"/>
          <w:i/>
          <w:lang w:eastAsia="zh-CN"/>
        </w:rPr>
        <w:t>C</w:t>
      </w:r>
      <w:r>
        <w:rPr>
          <w:i/>
        </w:rPr>
        <w:t xml:space="preserve">ontrol subfield. </w:t>
      </w:r>
      <w:r w:rsidR="004C23AA">
        <w:rPr>
          <w:i/>
        </w:rPr>
        <w:t>Criti</w:t>
      </w:r>
      <w:r w:rsidR="00A0086E">
        <w:rPr>
          <w:i/>
        </w:rPr>
        <w:t>c</w:t>
      </w:r>
      <w:r w:rsidR="004C23AA">
        <w:rPr>
          <w:i/>
        </w:rPr>
        <w:t>al Update would be utilized in general. So it is similar to Scenario 2.</w:t>
      </w:r>
      <w:r w:rsidR="00A0086E">
        <w:rPr>
          <w:i/>
        </w:rPr>
        <w:t xml:space="preserve"> </w:t>
      </w:r>
    </w:p>
    <w:p w14:paraId="273CC90C" w14:textId="77777777" w:rsidR="00CC2CEE" w:rsidRPr="00CC2CEE" w:rsidRDefault="00CC2CEE" w:rsidP="00871315">
      <w:pPr>
        <w:rPr>
          <w:i/>
        </w:rPr>
      </w:pPr>
    </w:p>
    <w:p w14:paraId="405D51E4" w14:textId="4EF04B1A" w:rsidR="00CC2CEE" w:rsidRDefault="00CC2CEE" w:rsidP="00871315">
      <w:pPr>
        <w:rPr>
          <w:b/>
          <w:u w:val="single"/>
        </w:rPr>
      </w:pPr>
      <w:r>
        <w:rPr>
          <w:b/>
          <w:u w:val="single"/>
        </w:rPr>
        <w:t>End of discussion</w:t>
      </w:r>
    </w:p>
    <w:p w14:paraId="654D4576" w14:textId="0F395480" w:rsidR="00CC2CEE" w:rsidRDefault="00CC2CEE" w:rsidP="00871315">
      <w:pPr>
        <w:rPr>
          <w:b/>
          <w:u w:val="single"/>
        </w:rPr>
      </w:pPr>
    </w:p>
    <w:p w14:paraId="256B6873" w14:textId="553E6DCC" w:rsidR="00CC2CEE" w:rsidRDefault="00CC2CEE" w:rsidP="00871315">
      <w:pPr>
        <w:rPr>
          <w:b/>
          <w:u w:val="single"/>
        </w:rPr>
      </w:pPr>
    </w:p>
    <w:p w14:paraId="3BA4CCB6" w14:textId="77777777" w:rsidR="003C0702" w:rsidRDefault="003C0702" w:rsidP="00871315">
      <w:pPr>
        <w:rPr>
          <w:b/>
          <w:u w:val="single"/>
        </w:rPr>
      </w:pPr>
    </w:p>
    <w:p w14:paraId="34624B56" w14:textId="6249B2CD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</w:p>
    <w:p w14:paraId="2D400D5F" w14:textId="0D4DB3EE" w:rsidR="0030464F" w:rsidRPr="00EF1355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321F41EC" w14:textId="56C9C4D4" w:rsidR="0030464F" w:rsidRPr="00B10E62" w:rsidRDefault="0030464F" w:rsidP="00B10E62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 w:rsidR="006D563D"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3532AA">
        <w:rPr>
          <w:i/>
          <w:lang w:eastAsia="ko-KR"/>
        </w:rPr>
        <w:t xml:space="preserve">9.4.2.312.2.3 </w:t>
      </w:r>
      <w:r w:rsidR="003532AA" w:rsidRPr="003532AA">
        <w:rPr>
          <w:i/>
          <w:lang w:eastAsia="ko-KR"/>
        </w:rPr>
        <w:t>Link Info field of the</w:t>
      </w:r>
      <w:r w:rsidR="003532AA">
        <w:rPr>
          <w:i/>
          <w:lang w:eastAsia="ko-KR"/>
        </w:rPr>
        <w:t xml:space="preserve"> Basic Multi-Link element</w:t>
      </w:r>
      <w:r w:rsidR="00781F68">
        <w:rPr>
          <w:i/>
          <w:lang w:eastAsia="ko-KR"/>
        </w:rPr>
        <w:t xml:space="preserve"> as follows</w:t>
      </w:r>
      <w:r w:rsidRPr="00A7092D">
        <w:rPr>
          <w:i/>
          <w:lang w:eastAsia="ko-KR"/>
        </w:rPr>
        <w:t xml:space="preserve"> (track change</w:t>
      </w:r>
      <w:r w:rsidR="005821E8"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19A5CA62" w14:textId="7BE48897" w:rsid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91" w:line="249" w:lineRule="auto"/>
        <w:ind w:left="999"/>
        <w:rPr>
          <w:rFonts w:eastAsia="等线"/>
          <w:sz w:val="20"/>
          <w:lang w:val="en-US" w:eastAsia="zh-CN"/>
        </w:rPr>
      </w:pPr>
      <w:r>
        <w:rPr>
          <w:rFonts w:eastAsia="等线"/>
          <w:sz w:val="20"/>
          <w:lang w:val="en-US" w:eastAsia="zh-CN"/>
        </w:rPr>
        <w:t>……</w:t>
      </w:r>
    </w:p>
    <w:p w14:paraId="338210B6" w14:textId="72C98A32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91" w:line="249" w:lineRule="auto"/>
        <w:ind w:left="999"/>
        <w:rPr>
          <w:rFonts w:eastAsia="等线"/>
          <w:sz w:val="20"/>
          <w:lang w:val="en-US" w:eastAsia="zh-CN"/>
        </w:rPr>
      </w:pPr>
      <w:r w:rsidRPr="003532AA">
        <w:rPr>
          <w:rFonts w:eastAsia="等线"/>
          <w:sz w:val="20"/>
          <w:lang w:val="en-US" w:eastAsia="zh-CN"/>
        </w:rPr>
        <w:t>The</w:t>
      </w:r>
      <w:r w:rsidRPr="003532AA">
        <w:rPr>
          <w:rFonts w:eastAsia="等线"/>
          <w:spacing w:val="6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format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of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the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STA</w:t>
      </w:r>
      <w:r w:rsidRPr="003532AA">
        <w:rPr>
          <w:rFonts w:eastAsia="等线"/>
          <w:spacing w:val="6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Control</w:t>
      </w:r>
      <w:r w:rsidRPr="003532AA">
        <w:rPr>
          <w:rFonts w:eastAsia="等线"/>
          <w:spacing w:val="6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field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is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defined</w:t>
      </w:r>
      <w:r w:rsidRPr="003532AA">
        <w:rPr>
          <w:rFonts w:eastAsia="等线"/>
          <w:spacing w:val="6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in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hyperlink w:anchor="bookmark135" w:history="1">
        <w:r w:rsidRPr="003532AA">
          <w:rPr>
            <w:rFonts w:eastAsia="等线"/>
            <w:sz w:val="20"/>
            <w:lang w:val="en-US" w:eastAsia="zh-CN"/>
          </w:rPr>
          <w:t>Figure</w:t>
        </w:r>
        <w:r w:rsidRPr="003532AA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9-1002k</w:t>
        </w:r>
        <w:r w:rsidRPr="003532AA">
          <w:rPr>
            <w:rFonts w:eastAsia="等线"/>
            <w:spacing w:val="5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(STA</w:t>
        </w:r>
        <w:r w:rsidRPr="003532AA">
          <w:rPr>
            <w:rFonts w:eastAsia="等线"/>
            <w:spacing w:val="5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Control</w:t>
        </w:r>
        <w:r w:rsidRPr="003532AA">
          <w:rPr>
            <w:rFonts w:eastAsia="等线"/>
            <w:spacing w:val="5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field</w:t>
        </w:r>
        <w:r w:rsidRPr="003532AA">
          <w:rPr>
            <w:rFonts w:eastAsia="等线"/>
            <w:spacing w:val="5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for</w:t>
        </w:r>
      </w:hyperlink>
      <w:hyperlink w:anchor="bookmark135" w:history="1">
        <w:r>
          <w:rPr>
            <w:rFonts w:eastAsia="等线"/>
            <w:sz w:val="20"/>
            <w:lang w:val="en-US" w:eastAsia="zh-CN"/>
          </w:rPr>
          <w:t>mat</w:t>
        </w:r>
        <w:r w:rsidRPr="003532AA">
          <w:rPr>
            <w:rFonts w:eastAsia="等线"/>
            <w:sz w:val="20"/>
            <w:lang w:val="en-US" w:eastAsia="zh-CN"/>
          </w:rPr>
          <w:t>)</w:t>
        </w:r>
      </w:hyperlink>
      <w:r w:rsidRPr="003532AA">
        <w:rPr>
          <w:rFonts w:eastAsia="等线"/>
          <w:sz w:val="20"/>
          <w:lang w:val="en-US" w:eastAsia="zh-CN"/>
        </w:rPr>
        <w:t>.</w:t>
      </w:r>
    </w:p>
    <w:p w14:paraId="1FC7EEE9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rFonts w:eastAsia="等线"/>
          <w:sz w:val="24"/>
          <w:szCs w:val="24"/>
          <w:lang w:val="en-US" w:eastAsia="zh-CN"/>
        </w:rPr>
      </w:pPr>
    </w:p>
    <w:p w14:paraId="54251D7C" w14:textId="6134DA41" w:rsidR="003532AA" w:rsidRDefault="003532AA" w:rsidP="003532AA">
      <w:pPr>
        <w:widowControl w:val="0"/>
        <w:tabs>
          <w:tab w:val="left" w:pos="2283"/>
          <w:tab w:val="left" w:pos="3001"/>
          <w:tab w:val="left" w:pos="4002"/>
          <w:tab w:val="left" w:pos="5001"/>
          <w:tab w:val="left" w:pos="6002"/>
          <w:tab w:val="left" w:pos="7002"/>
          <w:tab w:val="left" w:pos="8001"/>
          <w:tab w:val="left" w:pos="8719"/>
        </w:tabs>
        <w:kinsoku w:val="0"/>
        <w:overflowPunct w:val="0"/>
        <w:autoSpaceDE w:val="0"/>
        <w:autoSpaceDN w:val="0"/>
        <w:adjustRightInd w:val="0"/>
        <w:spacing w:before="94"/>
        <w:ind w:left="1720"/>
        <w:rPr>
          <w:ins w:id="1" w:author="Xiangxin Gu" w:date="2022-03-21T09:33:00Z"/>
          <w:rFonts w:ascii="Arial" w:eastAsia="等线" w:hAnsi="Arial" w:cs="Arial"/>
          <w:sz w:val="16"/>
          <w:szCs w:val="16"/>
          <w:lang w:val="en-US" w:eastAsia="zh-CN"/>
        </w:rPr>
      </w:pP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B0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B3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B4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B5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B6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B7</w:t>
      </w:r>
      <w:ins w:id="2" w:author="Xiangxin Gu" w:date="2022-03-21T12:56:00Z">
        <w:r w:rsidR="00A96A80">
          <w:rPr>
            <w:rFonts w:ascii="Arial" w:eastAsia="等线" w:hAnsi="Arial" w:cs="Arial"/>
            <w:sz w:val="16"/>
            <w:szCs w:val="16"/>
            <w:lang w:val="en-US" w:eastAsia="zh-CN"/>
          </w:rPr>
          <w:t xml:space="preserve">   </w:t>
        </w:r>
      </w:ins>
      <w:del w:id="3" w:author="Xiangxin Gu" w:date="2022-03-21T12:55:00Z">
        <w:r w:rsidRPr="003532AA" w:rsidDel="00A96A80"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del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B8</w:t>
      </w:r>
      <w:ins w:id="4" w:author="Xiangxin Gu" w:date="2022-03-21T12:56:00Z">
        <w:r w:rsidR="00A96A80"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ins>
      <w:ins w:id="5" w:author="Xiangxin Gu" w:date="2022-03-21T08:57:00Z">
        <w:r w:rsidR="001A4CBA">
          <w:rPr>
            <w:rFonts w:ascii="Arial" w:eastAsia="等线" w:hAnsi="Arial" w:cs="Arial"/>
            <w:sz w:val="16"/>
            <w:szCs w:val="16"/>
            <w:lang w:val="en-US" w:eastAsia="zh-CN"/>
          </w:rPr>
          <w:t>B</w:t>
        </w:r>
      </w:ins>
      <w:ins w:id="6" w:author="Xiangxin Gu" w:date="2022-03-21T12:54:00Z">
        <w:r w:rsidR="001A4CBA">
          <w:rPr>
            <w:rFonts w:ascii="Arial" w:eastAsia="等线" w:hAnsi="Arial" w:cs="Arial"/>
            <w:sz w:val="16"/>
            <w:szCs w:val="16"/>
            <w:lang w:val="en-US" w:eastAsia="zh-CN"/>
          </w:rPr>
          <w:t>10</w:t>
        </w:r>
      </w:ins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</w:r>
      <w:proofErr w:type="gramStart"/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</w:t>
      </w:r>
      <w:ins w:id="7" w:author="Xiangxin Gu" w:date="2022-03-21T12:53:00Z">
        <w:r w:rsidR="001A4CBA">
          <w:rPr>
            <w:rFonts w:ascii="Arial" w:eastAsia="等线" w:hAnsi="Arial" w:cs="Arial"/>
            <w:sz w:val="16"/>
            <w:szCs w:val="16"/>
            <w:lang w:val="en-US" w:eastAsia="zh-CN"/>
          </w:rPr>
          <w:t>11</w:t>
        </w:r>
      </w:ins>
      <w:ins w:id="8" w:author="Xiangxin Gu" w:date="2022-03-21T12:56:00Z">
        <w:r w:rsidR="00A96A80">
          <w:rPr>
            <w:rFonts w:ascii="Arial" w:eastAsia="等线" w:hAnsi="Arial" w:cs="Arial"/>
            <w:sz w:val="16"/>
            <w:szCs w:val="16"/>
            <w:lang w:val="en-US" w:eastAsia="zh-CN"/>
          </w:rPr>
          <w:t xml:space="preserve">  </w:t>
        </w:r>
      </w:ins>
      <w:proofErr w:type="gramEnd"/>
      <w:del w:id="9" w:author="Xiangxin Gu" w:date="2022-03-21T08:57:00Z">
        <w:r w:rsidRPr="003532AA" w:rsidDel="00BF45B8">
          <w:rPr>
            <w:rFonts w:ascii="Arial" w:eastAsia="等线" w:hAnsi="Arial" w:cs="Arial"/>
            <w:sz w:val="16"/>
            <w:szCs w:val="16"/>
            <w:lang w:val="en-US" w:eastAsia="zh-CN"/>
          </w:rPr>
          <w:delText>9</w:delText>
        </w:r>
      </w:del>
      <w:del w:id="10" w:author="Xiangxin Gu" w:date="2022-03-21T12:56:00Z">
        <w:r w:rsidRPr="003532AA" w:rsidDel="00A96A80"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del>
      <w:del w:id="11" w:author="Xiangxin Gu" w:date="2022-03-21T12:52:00Z">
        <w:r w:rsidRPr="003532AA" w:rsidDel="001A4CBA">
          <w:rPr>
            <w:rFonts w:ascii="Arial" w:eastAsia="等线" w:hAnsi="Arial" w:cs="Arial"/>
            <w:sz w:val="16"/>
            <w:szCs w:val="16"/>
            <w:lang w:val="en-US" w:eastAsia="zh-CN"/>
          </w:rPr>
          <w:delText>B1</w:delText>
        </w:r>
      </w:del>
      <w:del w:id="12" w:author="Xiangxin Gu" w:date="2022-03-21T08:57:00Z">
        <w:r w:rsidRPr="003532AA" w:rsidDel="00BF45B8">
          <w:rPr>
            <w:rFonts w:ascii="Arial" w:eastAsia="等线" w:hAnsi="Arial" w:cs="Arial"/>
            <w:sz w:val="16"/>
            <w:szCs w:val="16"/>
            <w:lang w:val="en-US" w:eastAsia="zh-CN"/>
          </w:rPr>
          <w:delText>0</w:delText>
        </w:r>
      </w:del>
      <w:del w:id="13" w:author="Xiangxin Gu" w:date="2022-03-21T12:56:00Z">
        <w:r w:rsidRPr="003532AA" w:rsidDel="00A96A80">
          <w:rPr>
            <w:rFonts w:ascii="Arial" w:eastAsia="等线" w:hAnsi="Arial" w:cs="Arial"/>
            <w:sz w:val="16"/>
            <w:szCs w:val="16"/>
            <w:lang w:val="en-US" w:eastAsia="zh-CN"/>
          </w:rPr>
          <w:delText xml:space="preserve">  </w:delText>
        </w:r>
        <w:r w:rsidRPr="003532AA" w:rsidDel="00A96A80">
          <w:rPr>
            <w:rFonts w:ascii="Arial" w:eastAsia="等线" w:hAnsi="Arial" w:cs="Arial"/>
            <w:spacing w:val="13"/>
            <w:sz w:val="16"/>
            <w:szCs w:val="16"/>
            <w:lang w:val="en-US" w:eastAsia="zh-CN"/>
          </w:rPr>
          <w:delText xml:space="preserve"> </w:delText>
        </w:r>
      </w:del>
      <w:ins w:id="14" w:author="Xiangxin Gu" w:date="2022-03-21T12:50:00Z">
        <w:r w:rsidR="00E62E48">
          <w:rPr>
            <w:rFonts w:ascii="Arial" w:eastAsia="等线" w:hAnsi="Arial" w:cs="Arial"/>
            <w:spacing w:val="13"/>
            <w:sz w:val="16"/>
            <w:szCs w:val="16"/>
            <w:lang w:val="en-US" w:eastAsia="zh-CN"/>
          </w:rPr>
          <w:t>B1</w:t>
        </w:r>
      </w:ins>
      <w:ins w:id="15" w:author="Xiangxin Gu" w:date="2022-03-21T12:53:00Z">
        <w:r w:rsidR="001A4CBA">
          <w:rPr>
            <w:rFonts w:ascii="Arial" w:eastAsia="等线" w:hAnsi="Arial" w:cs="Arial"/>
            <w:spacing w:val="13"/>
            <w:sz w:val="16"/>
            <w:szCs w:val="16"/>
            <w:lang w:val="en-US" w:eastAsia="zh-CN"/>
          </w:rPr>
          <w:t>2</w:t>
        </w:r>
      </w:ins>
      <w:ins w:id="16" w:author="Xiangxin Gu" w:date="2022-03-21T12:56:00Z">
        <w:r w:rsidR="00A96A80">
          <w:rPr>
            <w:rFonts w:ascii="Arial" w:eastAsia="等线" w:hAnsi="Arial" w:cs="Arial"/>
            <w:spacing w:val="13"/>
            <w:sz w:val="16"/>
            <w:szCs w:val="16"/>
            <w:lang w:val="en-US" w:eastAsia="zh-CN"/>
          </w:rPr>
          <w:tab/>
          <w:t xml:space="preserve">   </w:t>
        </w:r>
      </w:ins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B15</w:t>
      </w:r>
    </w:p>
    <w:p w14:paraId="3FB098EE" w14:textId="5281C169" w:rsidR="00B01B97" w:rsidRPr="003532AA" w:rsidRDefault="00B01B97" w:rsidP="003532AA">
      <w:pPr>
        <w:widowControl w:val="0"/>
        <w:tabs>
          <w:tab w:val="left" w:pos="2283"/>
          <w:tab w:val="left" w:pos="3001"/>
          <w:tab w:val="left" w:pos="4002"/>
          <w:tab w:val="left" w:pos="5001"/>
          <w:tab w:val="left" w:pos="6002"/>
          <w:tab w:val="left" w:pos="7002"/>
          <w:tab w:val="left" w:pos="8001"/>
          <w:tab w:val="left" w:pos="8719"/>
        </w:tabs>
        <w:kinsoku w:val="0"/>
        <w:overflowPunct w:val="0"/>
        <w:autoSpaceDE w:val="0"/>
        <w:autoSpaceDN w:val="0"/>
        <w:adjustRightInd w:val="0"/>
        <w:spacing w:before="94"/>
        <w:ind w:left="1720"/>
        <w:rPr>
          <w:rFonts w:ascii="Arial" w:eastAsia="等线" w:hAnsi="Arial" w:cs="Arial"/>
          <w:sz w:val="16"/>
          <w:szCs w:val="16"/>
          <w:lang w:val="en-US" w:eastAsia="zh-CN"/>
        </w:rPr>
      </w:pPr>
      <w:r w:rsidRPr="003532AA">
        <w:rPr>
          <w:rFonts w:eastAsia="等线"/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9E8757E" wp14:editId="4D2A85EA">
                <wp:simplePos x="0" y="0"/>
                <wp:positionH relativeFrom="page">
                  <wp:posOffset>1516380</wp:posOffset>
                </wp:positionH>
                <wp:positionV relativeFrom="paragraph">
                  <wp:posOffset>66040</wp:posOffset>
                </wp:positionV>
                <wp:extent cx="5104765" cy="701040"/>
                <wp:effectExtent l="0" t="0" r="635" b="381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76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0"/>
                              <w:gridCol w:w="1001"/>
                              <w:gridCol w:w="1000"/>
                              <w:gridCol w:w="1000"/>
                              <w:gridCol w:w="1001"/>
                              <w:gridCol w:w="1000"/>
                              <w:gridCol w:w="1000"/>
                              <w:gridCol w:w="1001"/>
                            </w:tblGrid>
                            <w:tr w:rsidR="003E7658" w14:paraId="691D8245" w14:textId="77777777">
                              <w:trPr>
                                <w:trHeight w:val="709"/>
                              </w:trPr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5F043E1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D68F82A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47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Link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ID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F052C9C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648D5634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8" w:lineRule="auto"/>
                                    <w:ind w:left="270" w:right="112" w:hanging="116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Complete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Profile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1D30FA8F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96" w:right="75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MAC</w:t>
                                  </w:r>
                                </w:p>
                                <w:p w14:paraId="7B09087A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 w:line="208" w:lineRule="auto"/>
                                    <w:ind w:left="98" w:right="74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Present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249729EE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0" w:line="208" w:lineRule="auto"/>
                                    <w:ind w:left="220" w:right="196" w:firstLine="4"/>
                                    <w:jc w:val="both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Beacon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Interval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Present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63061CE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19250D94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8" w:lineRule="auto"/>
                                    <w:ind w:left="219" w:right="122" w:hanging="75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DTIM Info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Present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3D86B644" w14:textId="67901892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277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ins w:id="17" w:author="Xiangxin Gu" w:date="2022-03-21T08:56:00Z"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Number of </w:t>
                                    </w:r>
                                  </w:ins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NSTR</w:t>
                                  </w:r>
                                </w:p>
                                <w:p w14:paraId="740B1DD3" w14:textId="46CD97E8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 w:line="208" w:lineRule="auto"/>
                                    <w:ind w:left="219" w:right="145" w:hanging="37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ins w:id="18" w:author="Xiangxin Gu" w:date="2022-03-21T08:56:00Z"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Bitmap</w:t>
                                    </w:r>
                                  </w:ins>
                                  <w:del w:id="19" w:author="Xiangxin Gu" w:date="2022-03-21T08:56:00Z">
                                    <w:r w:rsidDel="00BF45B8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delText>Link Pair</w:delText>
                                    </w:r>
                                    <w:r w:rsidDel="00BF45B8">
                                      <w:rPr>
                                        <w:rFonts w:ascii="Arial" w:hAnsi="Arial" w:cs="Arial"/>
                                        <w:spacing w:val="-42"/>
                                        <w:sz w:val="16"/>
                                        <w:szCs w:val="16"/>
                                      </w:rPr>
                                      <w:delText xml:space="preserve"> </w:delText>
                                    </w:r>
                                    <w:r w:rsidDel="00BF45B8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delText>Present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98420A9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277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NSTR</w:t>
                                  </w:r>
                                </w:p>
                                <w:p w14:paraId="0CE5DAB9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 w:line="208" w:lineRule="auto"/>
                                    <w:ind w:left="339" w:right="207" w:hanging="94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Bitmap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Size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904B130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40E714D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53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</w:tbl>
                          <w:p w14:paraId="2C1B6F1A" w14:textId="77777777" w:rsidR="003E7658" w:rsidRDefault="003E7658" w:rsidP="003532AA">
                            <w:pPr>
                              <w:pStyle w:val="af3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8757E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7" type="#_x0000_t202" style="position:absolute;left:0;text-align:left;margin-left:119.4pt;margin-top:5.2pt;width:401.95pt;height:55.2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0"/>
                        <w:gridCol w:w="1001"/>
                        <w:gridCol w:w="1000"/>
                        <w:gridCol w:w="1000"/>
                        <w:gridCol w:w="1001"/>
                        <w:gridCol w:w="1000"/>
                        <w:gridCol w:w="1000"/>
                        <w:gridCol w:w="1001"/>
                      </w:tblGrid>
                      <w:tr w:rsidR="003E7658" w14:paraId="691D8245" w14:textId="77777777">
                        <w:trPr>
                          <w:trHeight w:val="709"/>
                        </w:trPr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5F043E1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D68F82A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ind w:left="247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Link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ID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F052C9C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648D5634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line="208" w:lineRule="auto"/>
                              <w:ind w:left="270" w:right="112" w:hanging="116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Complete</w:t>
                            </w:r>
                            <w:r>
                              <w:rPr>
                                <w:rFonts w:ascii="Arial" w:hAnsi="Arial" w:cs="Arial"/>
                                <w:spacing w:val="-4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Profile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1D30FA8F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96" w:right="75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MAC</w:t>
                            </w:r>
                          </w:p>
                          <w:p w14:paraId="7B09087A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8" w:line="208" w:lineRule="auto"/>
                              <w:ind w:left="98" w:right="74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Present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249729EE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120" w:line="208" w:lineRule="auto"/>
                              <w:ind w:left="220" w:right="196" w:firstLine="4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Beacon</w:t>
                            </w:r>
                            <w:r>
                              <w:rPr>
                                <w:rFonts w:ascii="Arial" w:hAnsi="Arial" w:cs="Arial"/>
                                <w:spacing w:val="-4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Interval</w:t>
                            </w:r>
                            <w:r>
                              <w:rPr>
                                <w:rFonts w:ascii="Arial" w:hAnsi="Arial" w:cs="Arial"/>
                                <w:spacing w:val="-4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Present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63061CE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19250D94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line="208" w:lineRule="auto"/>
                              <w:ind w:left="219" w:right="122" w:hanging="75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DTIM Info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Present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3D86B644" w14:textId="67901892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277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ins w:id="20" w:author="Xiangxin Gu" w:date="2022-03-21T08:56:00Z"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Number of </w:t>
                              </w:r>
                            </w:ins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NSTR</w:t>
                            </w:r>
                          </w:p>
                          <w:p w14:paraId="740B1DD3" w14:textId="46CD97E8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8" w:line="208" w:lineRule="auto"/>
                              <w:ind w:left="219" w:right="145" w:hanging="37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ins w:id="21" w:author="Xiangxin Gu" w:date="2022-03-21T08:56:00Z"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Bitmap</w:t>
                              </w:r>
                            </w:ins>
                            <w:del w:id="22" w:author="Xiangxin Gu" w:date="2022-03-21T08:56:00Z">
                              <w:r w:rsidDel="00BF45B8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delText>Link Pair</w:delText>
                              </w:r>
                              <w:r w:rsidDel="00BF45B8">
                                <w:rPr>
                                  <w:rFonts w:ascii="Arial" w:hAnsi="Arial" w:cs="Arial"/>
                                  <w:spacing w:val="-42"/>
                                  <w:sz w:val="16"/>
                                  <w:szCs w:val="16"/>
                                </w:rPr>
                                <w:delText xml:space="preserve"> </w:delText>
                              </w:r>
                              <w:r w:rsidDel="00BF45B8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delText>Present</w:delText>
                              </w:r>
                            </w:del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98420A9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277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NSTR</w:t>
                            </w:r>
                          </w:p>
                          <w:p w14:paraId="0CE5DAB9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8" w:line="208" w:lineRule="auto"/>
                              <w:ind w:left="339" w:right="207" w:hanging="94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Bitmap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Size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904B130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40E714D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ind w:left="153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Reserved</w:t>
                            </w:r>
                          </w:p>
                        </w:tc>
                      </w:tr>
                    </w:tbl>
                    <w:p w14:paraId="2C1B6F1A" w14:textId="77777777" w:rsidR="003E7658" w:rsidRDefault="003E7658" w:rsidP="003532AA">
                      <w:pPr>
                        <w:pStyle w:val="af3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E90AC5" w14:textId="36255D86" w:rsidR="003532AA" w:rsidRPr="003532AA" w:rsidRDefault="003532AA" w:rsidP="003532AA">
      <w:pPr>
        <w:widowControl w:val="0"/>
        <w:tabs>
          <w:tab w:val="left" w:pos="2056"/>
          <w:tab w:val="left" w:pos="3055"/>
          <w:tab w:val="left" w:pos="4055"/>
          <w:tab w:val="left" w:pos="5056"/>
          <w:tab w:val="left" w:pos="6055"/>
          <w:tab w:val="left" w:pos="7055"/>
          <w:tab w:val="left" w:pos="8055"/>
          <w:tab w:val="right" w:pos="9144"/>
        </w:tabs>
        <w:kinsoku w:val="0"/>
        <w:overflowPunct w:val="0"/>
        <w:autoSpaceDE w:val="0"/>
        <w:autoSpaceDN w:val="0"/>
        <w:adjustRightInd w:val="0"/>
        <w:spacing w:before="977"/>
        <w:ind w:left="1165"/>
        <w:rPr>
          <w:rFonts w:ascii="Arial" w:eastAsia="等线" w:hAnsi="Arial" w:cs="Arial"/>
          <w:sz w:val="16"/>
          <w:szCs w:val="16"/>
          <w:lang w:val="en-US" w:eastAsia="zh-CN"/>
        </w:rPr>
      </w:pP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Bits: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4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</w:r>
      <w:ins w:id="23" w:author="Xiangxin Gu" w:date="2022-03-21T08:57:00Z">
        <w:r w:rsidR="00BF45B8">
          <w:rPr>
            <w:rFonts w:ascii="Arial" w:eastAsia="等线" w:hAnsi="Arial" w:cs="Arial"/>
            <w:sz w:val="16"/>
            <w:szCs w:val="16"/>
            <w:lang w:val="en-US" w:eastAsia="zh-CN"/>
          </w:rPr>
          <w:t>3</w:t>
        </w:r>
      </w:ins>
      <w:del w:id="24" w:author="Xiangxin Gu" w:date="2022-03-21T08:57:00Z">
        <w:r w:rsidRPr="003532AA" w:rsidDel="00BF45B8">
          <w:rPr>
            <w:rFonts w:ascii="Arial" w:eastAsia="等线" w:hAnsi="Arial" w:cs="Arial"/>
            <w:sz w:val="16"/>
            <w:szCs w:val="16"/>
            <w:lang w:val="en-US" w:eastAsia="zh-CN"/>
          </w:rPr>
          <w:delText>1</w:delText>
        </w:r>
      </w:del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</w:r>
      <w:ins w:id="25" w:author="Xiangxin Gu" w:date="2022-03-21T08:57:00Z">
        <w:r w:rsidR="00BF45B8">
          <w:rPr>
            <w:rFonts w:ascii="Arial" w:eastAsia="等线" w:hAnsi="Arial" w:cs="Arial"/>
            <w:sz w:val="16"/>
            <w:szCs w:val="16"/>
            <w:lang w:val="en-US" w:eastAsia="zh-CN"/>
          </w:rPr>
          <w:t>4</w:t>
        </w:r>
      </w:ins>
      <w:del w:id="26" w:author="Xiangxin Gu" w:date="2022-03-21T08:57:00Z">
        <w:r w:rsidRPr="003532AA" w:rsidDel="00BF45B8">
          <w:rPr>
            <w:rFonts w:ascii="Arial" w:eastAsia="等线" w:hAnsi="Arial" w:cs="Arial"/>
            <w:sz w:val="16"/>
            <w:szCs w:val="16"/>
            <w:lang w:val="en-US" w:eastAsia="zh-CN"/>
          </w:rPr>
          <w:delText>6</w:delText>
        </w:r>
      </w:del>
    </w:p>
    <w:p w14:paraId="3D4EF08C" w14:textId="7D5F710B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184"/>
        <w:ind w:left="1643"/>
        <w:rPr>
          <w:rFonts w:ascii="Arial" w:eastAsia="等线" w:hAnsi="Arial" w:cs="Arial"/>
          <w:b/>
          <w:bCs/>
          <w:color w:val="208A20"/>
          <w:sz w:val="20"/>
          <w:lang w:val="en-US" w:eastAsia="zh-CN"/>
        </w:rPr>
      </w:pPr>
      <w:bookmarkStart w:id="27" w:name="_bookmark135"/>
      <w:bookmarkEnd w:id="27"/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Figure</w:t>
      </w:r>
      <w:r w:rsidRPr="003532AA">
        <w:rPr>
          <w:rFonts w:ascii="Arial" w:eastAsia="等线" w:hAnsi="Arial" w:cs="Arial"/>
          <w:b/>
          <w:bCs/>
          <w:spacing w:val="-13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9-1002k—STA</w:t>
      </w:r>
      <w:r w:rsidRPr="003532AA">
        <w:rPr>
          <w:rFonts w:ascii="Arial" w:eastAsia="等线" w:hAnsi="Arial" w:cs="Arial"/>
          <w:b/>
          <w:bCs/>
          <w:spacing w:val="-12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Control</w:t>
      </w:r>
      <w:r w:rsidRPr="003532AA">
        <w:rPr>
          <w:rFonts w:ascii="Arial" w:eastAsia="等线" w:hAnsi="Arial" w:cs="Arial"/>
          <w:b/>
          <w:bCs/>
          <w:spacing w:val="-13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3532AA">
        <w:rPr>
          <w:rFonts w:ascii="Arial" w:eastAsia="等线" w:hAnsi="Arial" w:cs="Arial"/>
          <w:b/>
          <w:bCs/>
          <w:spacing w:val="-12"/>
          <w:sz w:val="20"/>
          <w:lang w:val="en-US" w:eastAsia="zh-CN"/>
        </w:rPr>
        <w:t xml:space="preserve"> </w:t>
      </w:r>
      <w:proofErr w:type="gramStart"/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format</w:t>
      </w:r>
      <w:ins w:id="28" w:author="Xiangxin Gu" w:date="2022-03-21T14:23:00Z"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(</w:t>
        </w:r>
        <w:proofErr w:type="gramEnd"/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5672)</w:t>
        </w:r>
      </w:ins>
    </w:p>
    <w:p w14:paraId="5F89BA66" w14:textId="5A96F81B" w:rsidR="00781F68" w:rsidRDefault="00781F68" w:rsidP="004A4B14">
      <w:pPr>
        <w:pStyle w:val="af3"/>
        <w:kinsoku w:val="0"/>
        <w:overflowPunct w:val="0"/>
        <w:rPr>
          <w:lang w:val="en-US"/>
        </w:rPr>
      </w:pPr>
    </w:p>
    <w:p w14:paraId="3D33A7B8" w14:textId="6B6AF36B" w:rsid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  <w:r>
        <w:rPr>
          <w:rFonts w:eastAsia="等线"/>
          <w:color w:val="000000"/>
          <w:sz w:val="20"/>
          <w:lang w:val="en-US" w:eastAsia="zh-CN"/>
        </w:rPr>
        <w:t>......</w:t>
      </w:r>
    </w:p>
    <w:p w14:paraId="061D4558" w14:textId="77777777" w:rsidR="00ED29C0" w:rsidRDefault="00ED29C0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</w:p>
    <w:p w14:paraId="28848F22" w14:textId="6F711B6F" w:rsidR="003532AA" w:rsidRDefault="0005475F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  <w:ins w:id="29" w:author="Xiangxin Gu" w:date="2022-03-21T14:23:00Z">
        <w:r>
          <w:rPr>
            <w:rFonts w:eastAsia="等线"/>
            <w:color w:val="000000"/>
            <w:sz w:val="20"/>
            <w:lang w:val="en-US" w:eastAsia="zh-CN"/>
          </w:rPr>
          <w:t>(5672)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>If the value of the Maximum Number Of Simultaneous Links subfield in the</w:t>
      </w:r>
      <w:r w:rsidR="00326C18">
        <w:rPr>
          <w:rFonts w:eastAsia="等线"/>
          <w:color w:val="000000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pacing w:val="-48"/>
          <w:sz w:val="20"/>
          <w:lang w:val="en-US" w:eastAsia="zh-CN"/>
        </w:rPr>
        <w:t xml:space="preserve"> </w:t>
      </w:r>
      <w:r w:rsidR="00326C18">
        <w:rPr>
          <w:rFonts w:eastAsia="等线"/>
          <w:color w:val="000000"/>
          <w:spacing w:val="-48"/>
          <w:sz w:val="20"/>
          <w:lang w:val="en-US" w:eastAsia="zh-CN"/>
        </w:rPr>
        <w:t xml:space="preserve">    </w:t>
      </w:r>
      <w:r w:rsidR="003532AA" w:rsidRPr="003532AA">
        <w:rPr>
          <w:rFonts w:eastAsia="等线"/>
          <w:color w:val="000000"/>
          <w:sz w:val="20"/>
          <w:lang w:val="en-US" w:eastAsia="zh-CN"/>
        </w:rPr>
        <w:t>MLD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Capabilities</w:t>
      </w:r>
      <w:r w:rsidR="003532AA" w:rsidRPr="003532AA">
        <w:rPr>
          <w:rFonts w:eastAsia="等线"/>
          <w:color w:val="000000"/>
          <w:spacing w:val="-2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greater</w:t>
      </w:r>
      <w:r w:rsidR="003532AA" w:rsidRPr="003532AA">
        <w:rPr>
          <w:rFonts w:eastAsia="等线"/>
          <w:color w:val="000000"/>
          <w:spacing w:val="-2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than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0,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del w:id="30" w:author="Xiangxin Gu" w:date="2022-03-21T08:58:00Z"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NSTR</w:delText>
        </w:r>
        <w:r w:rsidR="003532AA" w:rsidRPr="003532AA" w:rsidDel="00BF45B8">
          <w:rPr>
            <w:rFonts w:eastAsia="等线"/>
            <w:color w:val="000000"/>
            <w:spacing w:val="-3"/>
            <w:sz w:val="20"/>
            <w:lang w:val="en-US" w:eastAsia="zh-CN"/>
          </w:rPr>
          <w:delText xml:space="preserve"> </w:delText>
        </w:r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Link</w:delText>
        </w:r>
        <w:r w:rsidR="003532AA" w:rsidRPr="003532AA" w:rsidDel="00BF45B8">
          <w:rPr>
            <w:rFonts w:eastAsia="等线"/>
            <w:color w:val="000000"/>
            <w:spacing w:val="-2"/>
            <w:sz w:val="20"/>
            <w:lang w:val="en-US" w:eastAsia="zh-CN"/>
          </w:rPr>
          <w:delText xml:space="preserve"> </w:delText>
        </w:r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Pair</w:delText>
        </w:r>
        <w:r w:rsidR="003532AA" w:rsidRPr="003532AA" w:rsidDel="00BF45B8">
          <w:rPr>
            <w:rFonts w:eastAsia="等线"/>
            <w:color w:val="000000"/>
            <w:spacing w:val="-3"/>
            <w:sz w:val="20"/>
            <w:lang w:val="en-US" w:eastAsia="zh-CN"/>
          </w:rPr>
          <w:delText xml:space="preserve"> </w:delText>
        </w:r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Present</w:delText>
        </w:r>
        <w:r w:rsidR="003532AA" w:rsidRPr="003532AA" w:rsidDel="00BF45B8">
          <w:rPr>
            <w:rFonts w:eastAsia="等线"/>
            <w:color w:val="000000"/>
            <w:spacing w:val="-3"/>
            <w:sz w:val="20"/>
            <w:lang w:val="en-US" w:eastAsia="zh-CN"/>
          </w:rPr>
          <w:delText xml:space="preserve"> </w:delText>
        </w:r>
      </w:del>
      <w:ins w:id="31" w:author="Xiangxin Gu" w:date="2022-03-21T08:58:00Z">
        <w:r w:rsidR="00BF45B8">
          <w:rPr>
            <w:rFonts w:eastAsia="等线"/>
            <w:color w:val="000000"/>
            <w:sz w:val="20"/>
            <w:lang w:val="en-US" w:eastAsia="zh-CN"/>
          </w:rPr>
          <w:t>Number of NSTR Bitmap</w:t>
        </w:r>
      </w:ins>
      <w:ins w:id="32" w:author="Xiangxin Gu" w:date="2022-03-21T09:17:00Z">
        <w:r w:rsidR="00635C2A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ins w:id="33" w:author="Xiangxin Gu" w:date="2022-03-21T09:08:00Z">
        <w:r w:rsidR="001774EC">
          <w:rPr>
            <w:rFonts w:eastAsia="等线" w:hint="eastAsia"/>
            <w:color w:val="000000"/>
            <w:spacing w:val="-3"/>
            <w:sz w:val="20"/>
            <w:lang w:val="en-US" w:eastAsia="zh-CN"/>
          </w:rPr>
          <w:t>t</w:t>
        </w:r>
        <w:r w:rsidR="001774EC">
          <w:rPr>
            <w:rFonts w:eastAsia="等线"/>
            <w:color w:val="000000"/>
            <w:spacing w:val="-3"/>
            <w:sz w:val="20"/>
            <w:lang w:val="en-US" w:eastAsia="zh-CN"/>
          </w:rPr>
          <w:t xml:space="preserve">hat is greater than 0 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>in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STA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Control</w:t>
      </w:r>
      <w:r w:rsidR="003532AA" w:rsidRPr="003532AA">
        <w:rPr>
          <w:rFonts w:eastAsia="等线"/>
          <w:color w:val="000000"/>
          <w:spacing w:val="-2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indi</w:t>
      </w:r>
      <w:r w:rsidR="003532AA" w:rsidRPr="003532AA">
        <w:rPr>
          <w:rFonts w:eastAsia="等线"/>
          <w:sz w:val="20"/>
          <w:lang w:val="en-US" w:eastAsia="zh-CN"/>
        </w:rPr>
        <w:t>cates if at least one NSTR link pair is present in the MLD that contains the link corresponding to that STA.</w:t>
      </w:r>
      <w:r w:rsidR="003532AA" w:rsidRPr="003532AA">
        <w:rPr>
          <w:rFonts w:eastAsia="等线"/>
          <w:spacing w:val="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It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is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 xml:space="preserve">set to </w:t>
      </w:r>
      <w:ins w:id="34" w:author="Xiangxin Gu" w:date="2022-03-21T09:10:00Z">
        <w:r w:rsidR="001774EC">
          <w:rPr>
            <w:rFonts w:eastAsia="等线"/>
            <w:sz w:val="20"/>
            <w:lang w:val="en-US" w:eastAsia="zh-CN"/>
          </w:rPr>
          <w:t>the number of NSTR Indication Bitmap subfield</w:t>
        </w:r>
      </w:ins>
      <w:ins w:id="35" w:author="Xiangxin Gu" w:date="2022-03-22T13:08:00Z">
        <w:r w:rsidR="006B1A21">
          <w:rPr>
            <w:rFonts w:eastAsia="等线"/>
            <w:sz w:val="20"/>
            <w:lang w:val="en-US" w:eastAsia="zh-CN"/>
          </w:rPr>
          <w:t>(s)</w:t>
        </w:r>
      </w:ins>
      <w:ins w:id="36" w:author="Xiangxin Gu" w:date="2022-03-21T09:10:00Z">
        <w:r w:rsidR="001774EC">
          <w:rPr>
            <w:rFonts w:eastAsia="等线"/>
            <w:sz w:val="20"/>
            <w:lang w:val="en-US" w:eastAsia="zh-CN"/>
          </w:rPr>
          <w:t xml:space="preserve"> contained in</w:t>
        </w:r>
      </w:ins>
      <w:ins w:id="37" w:author="Xiangxin Gu" w:date="2022-03-21T09:11:00Z">
        <w:r w:rsidR="00E62E48">
          <w:rPr>
            <w:rFonts w:eastAsia="等线"/>
            <w:sz w:val="20"/>
            <w:lang w:val="en-US" w:eastAsia="zh-CN"/>
          </w:rPr>
          <w:t xml:space="preserve"> the </w:t>
        </w:r>
        <w:r w:rsidR="001774EC">
          <w:rPr>
            <w:rFonts w:eastAsia="等线"/>
            <w:sz w:val="20"/>
            <w:lang w:val="en-US" w:eastAsia="zh-CN"/>
          </w:rPr>
          <w:t>STA Info field</w:t>
        </w:r>
      </w:ins>
      <w:del w:id="38" w:author="Xiangxin Gu" w:date="2022-03-21T09:10:00Z">
        <w:r w:rsidR="003532AA" w:rsidRPr="003532AA" w:rsidDel="001774EC">
          <w:rPr>
            <w:rFonts w:eastAsia="等线"/>
            <w:sz w:val="20"/>
            <w:lang w:val="en-US" w:eastAsia="zh-CN"/>
          </w:rPr>
          <w:delText>1</w:delText>
        </w:r>
      </w:del>
      <w:r w:rsidR="003532AA" w:rsidRPr="003532AA">
        <w:rPr>
          <w:rFonts w:eastAsia="等线"/>
          <w:sz w:val="20"/>
          <w:lang w:val="en-US" w:eastAsia="zh-CN"/>
        </w:rPr>
        <w:t xml:space="preserve"> if</w:t>
      </w:r>
      <w:r w:rsidR="003532AA" w:rsidRPr="003532AA">
        <w:rPr>
          <w:rFonts w:eastAsia="等线"/>
          <w:spacing w:val="-2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there is at least one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such link pair; otherwise it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is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set to 0.</w:t>
      </w:r>
      <w:ins w:id="39" w:author="Xiangxin Gu" w:date="2022-03-21T12:46:00Z">
        <w:r w:rsidR="00E62E48">
          <w:rPr>
            <w:rFonts w:eastAsia="等线"/>
            <w:sz w:val="20"/>
            <w:lang w:val="en-US" w:eastAsia="zh-CN"/>
          </w:rPr>
          <w:t xml:space="preserve"> Value 7 is reserved </w:t>
        </w:r>
      </w:ins>
      <w:ins w:id="40" w:author="Xiangxin Gu" w:date="2022-03-21T12:47:00Z">
        <w:r w:rsidR="00E62E48">
          <w:rPr>
            <w:rFonts w:eastAsia="等线"/>
            <w:sz w:val="20"/>
            <w:lang w:val="en-US" w:eastAsia="zh-CN"/>
          </w:rPr>
          <w:t>for the number of NSTR Indication Bitmap subfield</w:t>
        </w:r>
      </w:ins>
      <w:ins w:id="41" w:author="Xiangxin Gu" w:date="2022-03-22T13:08:00Z">
        <w:r w:rsidR="006B1A21">
          <w:rPr>
            <w:rFonts w:eastAsia="等线"/>
            <w:sz w:val="20"/>
            <w:lang w:val="en-US" w:eastAsia="zh-CN"/>
          </w:rPr>
          <w:t>(s)</w:t>
        </w:r>
      </w:ins>
      <w:ins w:id="42" w:author="Xiangxin Gu" w:date="2022-03-21T12:47:00Z">
        <w:r w:rsidR="00E62E48">
          <w:rPr>
            <w:rFonts w:eastAsia="等线"/>
            <w:sz w:val="20"/>
            <w:lang w:val="en-US" w:eastAsia="zh-CN"/>
          </w:rPr>
          <w:t>.</w:t>
        </w:r>
      </w:ins>
    </w:p>
    <w:p w14:paraId="71066496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</w:p>
    <w:p w14:paraId="6015636C" w14:textId="32D95165" w:rsidR="003532AA" w:rsidRDefault="0005475F" w:rsidP="003532AA">
      <w:pPr>
        <w:widowControl w:val="0"/>
        <w:kinsoku w:val="0"/>
        <w:overflowPunct w:val="0"/>
        <w:autoSpaceDE w:val="0"/>
        <w:autoSpaceDN w:val="0"/>
        <w:adjustRightInd w:val="0"/>
        <w:spacing w:before="1" w:line="249" w:lineRule="auto"/>
        <w:ind w:left="999" w:right="1016"/>
        <w:jc w:val="both"/>
        <w:rPr>
          <w:rFonts w:eastAsia="等线"/>
          <w:color w:val="000000"/>
          <w:sz w:val="20"/>
          <w:lang w:val="en-US" w:eastAsia="zh-CN"/>
        </w:rPr>
      </w:pPr>
      <w:ins w:id="43" w:author="Xiangxin Gu" w:date="2022-03-21T14:23:00Z">
        <w:r>
          <w:rPr>
            <w:rFonts w:eastAsia="等线"/>
            <w:color w:val="000000"/>
            <w:sz w:val="20"/>
            <w:lang w:val="en-US" w:eastAsia="zh-CN"/>
          </w:rPr>
          <w:t>(5672)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If the Complete Profile subfield is equal to 1 and the </w:t>
      </w:r>
      <w:del w:id="44" w:author="Xiangxin Gu" w:date="2022-03-21T08:58:00Z"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 xml:space="preserve">NSTR Link Pair Present </w:delText>
        </w:r>
      </w:del>
      <w:ins w:id="45" w:author="Xiangxin Gu" w:date="2022-03-21T08:58:00Z">
        <w:r w:rsidR="00BF45B8">
          <w:rPr>
            <w:rFonts w:eastAsia="等线"/>
            <w:color w:val="000000"/>
            <w:sz w:val="20"/>
            <w:lang w:val="en-US" w:eastAsia="zh-CN"/>
          </w:rPr>
          <w:t>Number of NSTR Bitmap</w:t>
        </w:r>
      </w:ins>
      <w:ins w:id="46" w:author="Xiangxin Gu" w:date="2022-03-21T09:18:00Z">
        <w:r w:rsidR="00635C2A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subfield is </w:t>
      </w:r>
      <w:del w:id="47" w:author="Xiangxin Gu" w:date="2022-03-21T09:18:00Z">
        <w:r w:rsidR="003532AA" w:rsidRPr="003532AA" w:rsidDel="00635C2A">
          <w:rPr>
            <w:rFonts w:eastAsia="等线"/>
            <w:color w:val="000000"/>
            <w:sz w:val="20"/>
            <w:lang w:val="en-US" w:eastAsia="zh-CN"/>
          </w:rPr>
          <w:delText>equal to</w:delText>
        </w:r>
      </w:del>
      <w:del w:id="48" w:author="Xiangxin Gu" w:date="2022-03-21T09:19:00Z">
        <w:r w:rsidR="003532AA" w:rsidRPr="003532AA" w:rsidDel="00635C2A">
          <w:rPr>
            <w:rFonts w:eastAsia="等线"/>
            <w:color w:val="000000"/>
            <w:sz w:val="20"/>
            <w:lang w:val="en-US" w:eastAsia="zh-CN"/>
          </w:rPr>
          <w:delText xml:space="preserve"> 1</w:delText>
        </w:r>
      </w:del>
      <w:ins w:id="49" w:author="Xiangxin Gu" w:date="2022-03-21T09:19:00Z">
        <w:r w:rsidR="00635C2A">
          <w:rPr>
            <w:rFonts w:eastAsia="等线"/>
            <w:color w:val="000000"/>
            <w:sz w:val="20"/>
            <w:lang w:val="en-US" w:eastAsia="zh-CN"/>
          </w:rPr>
          <w:t>greater than 0</w:t>
        </w:r>
      </w:ins>
      <w:r w:rsidR="003532AA"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in the STA Control field, then the STA Info field contains </w:t>
      </w:r>
      <w:del w:id="50" w:author="Xiangxin Gu" w:date="2022-03-21T09:19:00Z">
        <w:r w:rsidR="003532AA" w:rsidRPr="003532AA" w:rsidDel="00635C2A">
          <w:rPr>
            <w:rFonts w:eastAsia="等线"/>
            <w:color w:val="000000"/>
            <w:sz w:val="20"/>
            <w:lang w:val="en-US" w:eastAsia="zh-CN"/>
          </w:rPr>
          <w:delText>an</w:delText>
        </w:r>
      </w:del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 NSTR Indication Bitmap subfield</w:t>
      </w:r>
      <w:ins w:id="51" w:author="Xiangxin Gu" w:date="2022-03-21T13:58:00Z">
        <w:r w:rsidR="003E7395">
          <w:rPr>
            <w:rFonts w:eastAsia="等线"/>
            <w:color w:val="000000"/>
            <w:sz w:val="20"/>
            <w:lang w:val="en-US" w:eastAsia="zh-CN"/>
          </w:rPr>
          <w:t>(s)</w:t>
        </w:r>
      </w:ins>
      <w:ins w:id="52" w:author="Xiangxin Gu" w:date="2022-03-22T13:09:00Z">
        <w:r w:rsidR="006B1A21">
          <w:rPr>
            <w:rFonts w:eastAsia="等线"/>
            <w:color w:val="000000"/>
            <w:sz w:val="20"/>
            <w:lang w:val="en-US" w:eastAsia="zh-CN"/>
          </w:rPr>
          <w:t>.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 </w:t>
      </w:r>
      <w:del w:id="53" w:author="Xiangxin Gu" w:date="2022-03-22T13:09:00Z">
        <w:r w:rsidR="003532AA" w:rsidRPr="003532AA" w:rsidDel="006B1A21">
          <w:rPr>
            <w:rFonts w:eastAsia="等线"/>
            <w:color w:val="000000"/>
            <w:sz w:val="20"/>
            <w:lang w:val="en-US" w:eastAsia="zh-CN"/>
          </w:rPr>
          <w:delText>whose</w:delText>
        </w:r>
      </w:del>
      <w:ins w:id="54" w:author="Xiangxin Gu" w:date="2022-03-22T13:09:00Z">
        <w:r w:rsidR="006B1A21">
          <w:rPr>
            <w:rFonts w:eastAsia="等线"/>
            <w:color w:val="000000"/>
            <w:sz w:val="20"/>
            <w:lang w:val="en-US" w:eastAsia="zh-CN"/>
          </w:rPr>
          <w:t>The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 size</w:t>
      </w:r>
      <w:ins w:id="55" w:author="Xiangxin Gu" w:date="2022-03-22T13:09:00Z">
        <w:r w:rsidR="006B1A21">
          <w:rPr>
            <w:rFonts w:eastAsia="等线"/>
            <w:color w:val="000000"/>
            <w:sz w:val="20"/>
            <w:lang w:val="en-US" w:eastAsia="zh-CN"/>
          </w:rPr>
          <w:t xml:space="preserve"> of each NSTR Indication Bitmap subfield</w:t>
        </w:r>
      </w:ins>
      <w:r w:rsidR="003532AA"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 indicated in the NSTR Bitmap Size subfield; otherwise, the NSTR Indication Bitmap subfield</w:t>
      </w:r>
      <w:ins w:id="56" w:author="Xiangxin Gu" w:date="2022-03-21T13:58:00Z">
        <w:r w:rsidR="003E7395">
          <w:rPr>
            <w:rFonts w:eastAsia="等线"/>
            <w:color w:val="000000"/>
            <w:sz w:val="20"/>
            <w:lang w:val="en-US" w:eastAsia="zh-CN"/>
          </w:rPr>
          <w:t>(s)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 is not present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STA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Info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field.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ins w:id="57" w:author="Xiangxin Gu" w:date="2022-03-21T09:23:00Z">
        <w:r w:rsidR="00635C2A">
          <w:rPr>
            <w:rFonts w:eastAsia="等线"/>
            <w:color w:val="000000"/>
            <w:spacing w:val="-4"/>
            <w:sz w:val="20"/>
            <w:lang w:val="en-US" w:eastAsia="zh-CN"/>
          </w:rPr>
          <w:t>The number of NSTR Indication Bitmap subfield</w:t>
        </w:r>
      </w:ins>
      <w:ins w:id="58" w:author="Xiangxin Gu" w:date="2022-03-21T13:58:00Z">
        <w:r w:rsidR="003E7395">
          <w:rPr>
            <w:rFonts w:eastAsia="等线"/>
            <w:color w:val="000000"/>
            <w:spacing w:val="-4"/>
            <w:sz w:val="20"/>
            <w:lang w:val="en-US" w:eastAsia="zh-CN"/>
          </w:rPr>
          <w:t>(</w:t>
        </w:r>
      </w:ins>
      <w:ins w:id="59" w:author="Xiangxin Gu" w:date="2022-03-21T09:23:00Z">
        <w:r w:rsidR="00635C2A">
          <w:rPr>
            <w:rFonts w:eastAsia="等线"/>
            <w:color w:val="000000"/>
            <w:spacing w:val="-4"/>
            <w:sz w:val="20"/>
            <w:lang w:val="en-US" w:eastAsia="zh-CN"/>
          </w:rPr>
          <w:t>s</w:t>
        </w:r>
      </w:ins>
      <w:ins w:id="60" w:author="Xiangxin Gu" w:date="2022-03-21T13:59:00Z">
        <w:r w:rsidR="003E7395">
          <w:rPr>
            <w:rFonts w:eastAsia="等线"/>
            <w:color w:val="000000"/>
            <w:spacing w:val="-4"/>
            <w:sz w:val="20"/>
            <w:lang w:val="en-US" w:eastAsia="zh-CN"/>
          </w:rPr>
          <w:t>)</w:t>
        </w:r>
      </w:ins>
      <w:ins w:id="61" w:author="Xiangxin Gu" w:date="2022-03-22T13:11:00Z">
        <w:r w:rsidR="006B1A21">
          <w:rPr>
            <w:rFonts w:eastAsia="等线"/>
            <w:color w:val="000000"/>
            <w:spacing w:val="-4"/>
            <w:sz w:val="20"/>
            <w:lang w:val="en-US" w:eastAsia="zh-CN"/>
          </w:rPr>
          <w:t xml:space="preserve"> in the STA Info field</w:t>
        </w:r>
      </w:ins>
      <w:ins w:id="62" w:author="Xiangxin Gu" w:date="2022-03-21T09:23:00Z">
        <w:r w:rsidR="00635C2A">
          <w:rPr>
            <w:rFonts w:eastAsia="等线"/>
            <w:color w:val="000000"/>
            <w:spacing w:val="-4"/>
            <w:sz w:val="20"/>
            <w:lang w:val="en-US" w:eastAsia="zh-CN"/>
          </w:rPr>
          <w:t xml:space="preserve"> is </w:t>
        </w:r>
      </w:ins>
      <w:ins w:id="63" w:author="Xiangxin Gu" w:date="2022-03-21T09:24:00Z">
        <w:r w:rsidR="00635C2A">
          <w:rPr>
            <w:rFonts w:eastAsia="等线"/>
            <w:color w:val="000000"/>
            <w:spacing w:val="-4"/>
            <w:sz w:val="20"/>
            <w:lang w:val="en-US" w:eastAsia="zh-CN"/>
          </w:rPr>
          <w:t>the</w:t>
        </w:r>
        <w:r w:rsidR="00635C2A" w:rsidRPr="003532AA">
          <w:rPr>
            <w:rFonts w:eastAsia="等线"/>
            <w:color w:val="000000"/>
            <w:sz w:val="20"/>
            <w:lang w:val="en-US" w:eastAsia="zh-CN"/>
          </w:rPr>
          <w:t xml:space="preserve"> </w:t>
        </w:r>
        <w:r w:rsidR="00635C2A">
          <w:rPr>
            <w:rFonts w:eastAsia="等线"/>
            <w:color w:val="000000"/>
            <w:sz w:val="20"/>
            <w:lang w:val="en-US" w:eastAsia="zh-CN"/>
          </w:rPr>
          <w:t xml:space="preserve">Number of NSTR Bitmap </w:t>
        </w:r>
        <w:r w:rsidR="00635C2A" w:rsidRPr="003532AA">
          <w:rPr>
            <w:rFonts w:eastAsia="等线"/>
            <w:color w:val="000000"/>
            <w:sz w:val="20"/>
            <w:lang w:val="en-US" w:eastAsia="zh-CN"/>
          </w:rPr>
          <w:t>subfield in the STA Control field</w:t>
        </w:r>
        <w:r w:rsidR="00635C2A">
          <w:rPr>
            <w:rFonts w:eastAsia="等线"/>
            <w:color w:val="000000"/>
            <w:sz w:val="20"/>
            <w:lang w:val="en-US" w:eastAsia="zh-CN"/>
          </w:rPr>
          <w:t>.</w:t>
        </w:r>
        <w:r w:rsidR="00635C2A" w:rsidRPr="003532AA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NSTR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Bitmap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Size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STA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Control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set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to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1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if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length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of</w:t>
      </w:r>
      <w:r w:rsidR="00326C18">
        <w:rPr>
          <w:rFonts w:eastAsia="等线"/>
          <w:color w:val="000000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pacing w:val="-48"/>
          <w:sz w:val="20"/>
          <w:lang w:val="en-US" w:eastAsia="zh-CN"/>
        </w:rPr>
        <w:t xml:space="preserve"> </w:t>
      </w:r>
      <w:r w:rsidR="00326C18">
        <w:rPr>
          <w:rFonts w:eastAsia="等线"/>
          <w:color w:val="000000"/>
          <w:spacing w:val="-48"/>
          <w:sz w:val="20"/>
          <w:lang w:val="en-US" w:eastAsia="zh-CN"/>
        </w:rPr>
        <w:t xml:space="preserve">  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corresponding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NSTR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Indication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Bitmap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7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2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octets</w:t>
      </w:r>
      <w:r w:rsidR="003532AA" w:rsidRPr="003532AA">
        <w:rPr>
          <w:rFonts w:eastAsia="等线"/>
          <w:color w:val="000000"/>
          <w:spacing w:val="-7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and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set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to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0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if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length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of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corresponding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NSTR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Indication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Bitmap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1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octet.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NSTR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Bitmap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Size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STA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Control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48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reserved</w:t>
      </w:r>
      <w:r w:rsidR="003532AA" w:rsidRPr="003532AA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if the</w:t>
      </w:r>
      <w:r w:rsidR="003532AA" w:rsidRPr="003532AA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del w:id="64" w:author="Xiangxin Gu" w:date="2022-03-21T08:58:00Z"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NSTR Link Pair Present</w:delText>
        </w:r>
        <w:r w:rsidR="003532AA" w:rsidRPr="003532AA" w:rsidDel="00BF45B8">
          <w:rPr>
            <w:rFonts w:eastAsia="等线"/>
            <w:color w:val="000000"/>
            <w:spacing w:val="-1"/>
            <w:sz w:val="20"/>
            <w:lang w:val="en-US" w:eastAsia="zh-CN"/>
          </w:rPr>
          <w:delText xml:space="preserve"> </w:delText>
        </w:r>
      </w:del>
      <w:ins w:id="65" w:author="Xiangxin Gu" w:date="2022-03-21T08:58:00Z">
        <w:r w:rsidR="00BF45B8">
          <w:rPr>
            <w:rFonts w:eastAsia="等线"/>
            <w:color w:val="000000"/>
            <w:sz w:val="20"/>
            <w:lang w:val="en-US" w:eastAsia="zh-CN"/>
          </w:rPr>
          <w:t>Number of NSTR Bitmap</w:t>
        </w:r>
      </w:ins>
      <w:r w:rsidR="00635C2A">
        <w:rPr>
          <w:rFonts w:eastAsia="等线"/>
          <w:color w:val="000000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 that field is</w:t>
      </w:r>
      <w:r w:rsidR="003532AA" w:rsidRPr="003532AA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0.</w:t>
      </w:r>
    </w:p>
    <w:p w14:paraId="6244920C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1" w:line="249" w:lineRule="auto"/>
        <w:ind w:left="999" w:right="1016"/>
        <w:jc w:val="both"/>
        <w:rPr>
          <w:rFonts w:eastAsia="等线"/>
          <w:color w:val="000000"/>
          <w:sz w:val="20"/>
          <w:lang w:val="en-US" w:eastAsia="zh-CN"/>
        </w:rPr>
      </w:pPr>
    </w:p>
    <w:p w14:paraId="283EDBF1" w14:textId="08A92CD0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  <w:r w:rsidRPr="003532AA">
        <w:rPr>
          <w:rFonts w:eastAsia="等线"/>
          <w:color w:val="000000"/>
          <w:sz w:val="20"/>
          <w:lang w:val="en-US" w:eastAsia="zh-CN"/>
        </w:rPr>
        <w:t>The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format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of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the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STA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Info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field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is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defined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in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hyperlink w:anchor="bookmark136" w:history="1">
        <w:r w:rsidRPr="003532AA">
          <w:rPr>
            <w:rFonts w:eastAsia="等线"/>
            <w:color w:val="000000"/>
            <w:sz w:val="20"/>
            <w:lang w:val="en-US" w:eastAsia="zh-CN"/>
          </w:rPr>
          <w:t>Figure 9-1002l</w:t>
        </w:r>
        <w:r w:rsidRPr="003532AA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color w:val="000000"/>
            <w:sz w:val="20"/>
            <w:lang w:val="en-US" w:eastAsia="zh-CN"/>
          </w:rPr>
          <w:t>(STA</w:t>
        </w:r>
        <w:r w:rsidRPr="003532AA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color w:val="000000"/>
            <w:sz w:val="20"/>
            <w:lang w:val="en-US" w:eastAsia="zh-CN"/>
          </w:rPr>
          <w:t>Info</w:t>
        </w:r>
        <w:r w:rsidRPr="003532AA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color w:val="000000"/>
            <w:sz w:val="20"/>
            <w:lang w:val="en-US" w:eastAsia="zh-CN"/>
          </w:rPr>
          <w:t>field</w:t>
        </w:r>
        <w:r w:rsidRPr="003532AA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color w:val="000000"/>
            <w:sz w:val="20"/>
            <w:lang w:val="en-US" w:eastAsia="zh-CN"/>
          </w:rPr>
          <w:t>for</w:t>
        </w:r>
      </w:hyperlink>
      <w:hyperlink w:anchor="bookmark136" w:history="1">
        <w:r>
          <w:rPr>
            <w:rFonts w:eastAsia="等线"/>
            <w:color w:val="000000"/>
            <w:sz w:val="20"/>
            <w:lang w:val="en-US" w:eastAsia="zh-CN"/>
          </w:rPr>
          <w:t>mat</w:t>
        </w:r>
        <w:r w:rsidRPr="003532AA">
          <w:rPr>
            <w:rFonts w:eastAsia="等线"/>
            <w:color w:val="000000"/>
            <w:sz w:val="20"/>
            <w:lang w:val="en-US" w:eastAsia="zh-CN"/>
          </w:rPr>
          <w:t>)</w:t>
        </w:r>
      </w:hyperlink>
      <w:r w:rsidRPr="003532AA">
        <w:rPr>
          <w:rFonts w:eastAsia="等线"/>
          <w:color w:val="000000"/>
          <w:sz w:val="20"/>
          <w:lang w:val="en-US" w:eastAsia="zh-CN"/>
        </w:rPr>
        <w:t>.</w:t>
      </w:r>
    </w:p>
    <w:p w14:paraId="0E886A85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rFonts w:eastAsia="等线"/>
          <w:sz w:val="21"/>
          <w:szCs w:val="21"/>
          <w:lang w:val="en-US" w:eastAsia="zh-CN"/>
        </w:rPr>
      </w:pPr>
    </w:p>
    <w:tbl>
      <w:tblPr>
        <w:tblW w:w="8400" w:type="dxa"/>
        <w:tblInd w:w="23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1774EC" w:rsidRPr="003532AA" w14:paraId="0EAA0FD5" w14:textId="64D02C76" w:rsidTr="00F3776B">
        <w:trPr>
          <w:trHeight w:val="709"/>
        </w:trPr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6B2C1C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/>
              <w:rPr>
                <w:rFonts w:eastAsia="等线"/>
                <w:sz w:val="17"/>
                <w:szCs w:val="17"/>
                <w:lang w:val="en-US" w:eastAsia="zh-CN"/>
              </w:rPr>
            </w:pPr>
          </w:p>
          <w:p w14:paraId="04880611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line="208" w:lineRule="auto"/>
              <w:ind w:left="352" w:right="259" w:hanging="60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pacing w:val="-3"/>
                <w:sz w:val="16"/>
                <w:szCs w:val="16"/>
                <w:lang w:val="en-US" w:eastAsia="zh-CN"/>
              </w:rPr>
              <w:t>STA Info</w:t>
            </w:r>
            <w:r w:rsidRPr="003532AA">
              <w:rPr>
                <w:rFonts w:ascii="Arial" w:eastAsia="等线" w:hAnsi="Arial" w:cs="Arial"/>
                <w:spacing w:val="-42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Length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5D701F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eastAsia="等线"/>
                <w:sz w:val="15"/>
                <w:szCs w:val="15"/>
                <w:lang w:val="en-US" w:eastAsia="zh-CN"/>
              </w:rPr>
            </w:pPr>
          </w:p>
          <w:p w14:paraId="28A34D13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172" w:lineRule="exact"/>
              <w:ind w:left="247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STA</w:t>
            </w:r>
            <w:r w:rsidRPr="003532AA">
              <w:rPr>
                <w:rFonts w:ascii="Arial" w:eastAsia="等线" w:hAnsi="Arial" w:cs="Arial"/>
                <w:spacing w:val="-7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MAC</w:t>
            </w:r>
          </w:p>
          <w:p w14:paraId="1BD09677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172" w:lineRule="exact"/>
              <w:ind w:left="304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Address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290E6D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/>
              <w:rPr>
                <w:rFonts w:eastAsia="等线"/>
                <w:sz w:val="17"/>
                <w:szCs w:val="17"/>
                <w:lang w:val="en-US" w:eastAsia="zh-CN"/>
              </w:rPr>
            </w:pPr>
          </w:p>
          <w:p w14:paraId="3E1B321B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line="208" w:lineRule="auto"/>
              <w:ind w:left="335" w:right="282" w:hanging="10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Beacon</w:t>
            </w:r>
            <w:r w:rsidRPr="003532AA">
              <w:rPr>
                <w:rFonts w:ascii="Arial" w:eastAsia="等线" w:hAnsi="Arial" w:cs="Arial"/>
                <w:spacing w:val="-42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Interval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5E0CBA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eastAsia="等线"/>
                <w:szCs w:val="22"/>
                <w:lang w:val="en-US" w:eastAsia="zh-CN"/>
              </w:rPr>
            </w:pPr>
          </w:p>
          <w:p w14:paraId="171B0A06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46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DTIM</w:t>
            </w:r>
            <w:r w:rsidRPr="003532AA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Info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5C427A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line="172" w:lineRule="exact"/>
              <w:ind w:left="138" w:right="114"/>
              <w:jc w:val="center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NSTR</w:t>
            </w:r>
          </w:p>
          <w:p w14:paraId="056F01F0" w14:textId="32C833A1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line="208" w:lineRule="auto"/>
              <w:ind w:left="140" w:right="114"/>
              <w:jc w:val="center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Indication</w:t>
            </w:r>
            <w:r w:rsidRPr="003532AA">
              <w:rPr>
                <w:rFonts w:ascii="Arial" w:eastAsia="等线" w:hAnsi="Arial" w:cs="Arial"/>
                <w:spacing w:val="-42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Bitmap</w:t>
            </w:r>
            <w:ins w:id="66" w:author="Xiangxin Gu" w:date="2022-03-21T09:11:00Z">
              <w:r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 xml:space="preserve"> </w:t>
              </w:r>
            </w:ins>
            <w:ins w:id="67" w:author="Xiangxin Gu" w:date="2022-03-21T09:12:00Z">
              <w:r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>0</w:t>
              </w:r>
            </w:ins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D97712" w14:textId="27E1D021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line="172" w:lineRule="exact"/>
              <w:ind w:left="138" w:right="114"/>
              <w:jc w:val="center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ins w:id="68" w:author="Xiangxin Gu" w:date="2022-03-21T09:11:00Z">
              <w:r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>NSTR Indication Bitmap 1</w:t>
              </w:r>
            </w:ins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469B56" w14:textId="4308FAF9" w:rsidR="001774EC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line="172" w:lineRule="exact"/>
              <w:ind w:left="138" w:right="114"/>
              <w:jc w:val="center"/>
              <w:rPr>
                <w:ins w:id="69" w:author="Xiangxin Gu" w:date="2022-03-21T09:13:00Z"/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ins w:id="70" w:author="Xiangxin Gu" w:date="2022-03-21T09:13:00Z">
              <w:r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>……</w:t>
              </w:r>
            </w:ins>
          </w:p>
        </w:tc>
      </w:tr>
    </w:tbl>
    <w:p w14:paraId="2D2E2856" w14:textId="637DECCB" w:rsidR="003532AA" w:rsidRPr="003532AA" w:rsidRDefault="00F3776B" w:rsidP="003532AA">
      <w:pPr>
        <w:widowControl w:val="0"/>
        <w:tabs>
          <w:tab w:val="left" w:pos="1456"/>
          <w:tab w:val="left" w:pos="2497"/>
          <w:tab w:val="left" w:pos="3697"/>
          <w:tab w:val="left" w:pos="4897"/>
          <w:tab w:val="left" w:pos="5937"/>
        </w:tabs>
        <w:kinsoku w:val="0"/>
        <w:overflowPunct w:val="0"/>
        <w:autoSpaceDE w:val="0"/>
        <w:autoSpaceDN w:val="0"/>
        <w:adjustRightInd w:val="0"/>
        <w:spacing w:before="98"/>
        <w:ind w:left="70"/>
        <w:jc w:val="center"/>
        <w:rPr>
          <w:rFonts w:ascii="Arial" w:eastAsia="等线" w:hAnsi="Arial" w:cs="Arial"/>
          <w:sz w:val="16"/>
          <w:szCs w:val="16"/>
          <w:lang w:val="en-US" w:eastAsia="zh-CN"/>
        </w:rPr>
      </w:pPr>
      <w:r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Octets: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0</w:t>
      </w:r>
      <w:r w:rsidR="003532AA" w:rsidRPr="003532AA">
        <w:rPr>
          <w:rFonts w:ascii="Arial" w:eastAsia="等线" w:hAnsi="Arial" w:cs="Arial"/>
          <w:spacing w:val="-2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</w:t>
      </w:r>
      <w:r w:rsidR="003532AA" w:rsidRPr="003532AA">
        <w:rPr>
          <w:rFonts w:ascii="Arial" w:eastAsia="等线" w:hAnsi="Arial" w:cs="Arial"/>
          <w:spacing w:val="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6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0</w:t>
      </w:r>
      <w:r w:rsidR="003532AA" w:rsidRPr="003532AA">
        <w:rPr>
          <w:rFonts w:ascii="Arial" w:eastAsia="等线" w:hAnsi="Arial" w:cs="Arial"/>
          <w:spacing w:val="-2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 2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0</w:t>
      </w:r>
      <w:r w:rsidR="003532AA" w:rsidRPr="003532AA">
        <w:rPr>
          <w:rFonts w:ascii="Arial" w:eastAsia="等线" w:hAnsi="Arial" w:cs="Arial"/>
          <w:spacing w:val="-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 2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</w:r>
      <w:r>
        <w:rPr>
          <w:rFonts w:ascii="Arial" w:eastAsia="等线" w:hAnsi="Arial" w:cs="Arial"/>
          <w:sz w:val="16"/>
          <w:szCs w:val="16"/>
          <w:lang w:val="en-US" w:eastAsia="zh-CN"/>
        </w:rPr>
        <w:t xml:space="preserve">   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0</w:t>
      </w:r>
      <w:r w:rsidR="003532AA" w:rsidRPr="003532AA">
        <w:rPr>
          <w:rFonts w:ascii="Arial" w:eastAsia="等线" w:hAnsi="Arial" w:cs="Arial"/>
          <w:spacing w:val="-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</w:t>
      </w:r>
      <w:r w:rsidR="003532AA" w:rsidRPr="003532AA">
        <w:rPr>
          <w:rFonts w:ascii="Arial" w:eastAsia="等线" w:hAnsi="Arial" w:cs="Arial"/>
          <w:spacing w:val="-2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1</w:t>
      </w:r>
      <w:r w:rsidR="003532AA" w:rsidRPr="003532AA">
        <w:rPr>
          <w:rFonts w:ascii="Arial" w:eastAsia="等线" w:hAnsi="Arial" w:cs="Arial"/>
          <w:spacing w:val="-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</w:t>
      </w:r>
      <w:r w:rsidR="003532AA" w:rsidRPr="003532AA">
        <w:rPr>
          <w:rFonts w:ascii="Arial" w:eastAsia="等线" w:hAnsi="Arial" w:cs="Arial"/>
          <w:spacing w:val="-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2</w:t>
      </w:r>
      <w:ins w:id="71" w:author="Xiangxin Gu" w:date="2022-03-21T09:16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  <w:t>0 or 1 or 2</w:t>
        </w:r>
      </w:ins>
    </w:p>
    <w:p w14:paraId="5ECE296E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rFonts w:ascii="Arial" w:eastAsia="等线" w:hAnsi="Arial" w:cs="Arial"/>
          <w:sz w:val="16"/>
          <w:szCs w:val="16"/>
          <w:lang w:val="en-US" w:eastAsia="zh-CN"/>
        </w:rPr>
      </w:pPr>
    </w:p>
    <w:p w14:paraId="26185806" w14:textId="68DDF760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1"/>
        <w:ind w:left="996" w:right="1014"/>
        <w:jc w:val="center"/>
        <w:rPr>
          <w:rFonts w:ascii="Arial" w:eastAsia="等线" w:hAnsi="Arial" w:cs="Arial"/>
          <w:b/>
          <w:bCs/>
          <w:color w:val="208A20"/>
          <w:sz w:val="20"/>
          <w:lang w:val="en-US" w:eastAsia="zh-CN"/>
        </w:rPr>
      </w:pPr>
      <w:bookmarkStart w:id="72" w:name="_bookmark136"/>
      <w:bookmarkEnd w:id="72"/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Figure</w:t>
      </w:r>
      <w:r w:rsidRPr="003532AA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9-1002l—STA</w:t>
      </w:r>
      <w:r w:rsidRPr="003532AA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Info</w:t>
      </w:r>
      <w:r w:rsidRPr="003532AA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3532AA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proofErr w:type="gramStart"/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format</w:t>
      </w:r>
      <w:ins w:id="73" w:author="Xiangxin Gu" w:date="2022-03-21T14:23:00Z"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(</w:t>
        </w:r>
        <w:proofErr w:type="gramEnd"/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5672)</w:t>
        </w:r>
      </w:ins>
    </w:p>
    <w:p w14:paraId="341AE07D" w14:textId="264AE39A" w:rsidR="00B01B97" w:rsidRDefault="00B01B97" w:rsidP="003532AA">
      <w:pPr>
        <w:pStyle w:val="af3"/>
        <w:kinsoku w:val="0"/>
        <w:overflowPunct w:val="0"/>
        <w:rPr>
          <w:lang w:val="en-US"/>
        </w:rPr>
      </w:pPr>
    </w:p>
    <w:p w14:paraId="220A4009" w14:textId="77777777" w:rsidR="00ED29C0" w:rsidRDefault="00ED29C0" w:rsidP="003532AA">
      <w:pPr>
        <w:pStyle w:val="af3"/>
        <w:kinsoku w:val="0"/>
        <w:overflowPunct w:val="0"/>
        <w:rPr>
          <w:lang w:val="en-US"/>
        </w:rPr>
      </w:pPr>
    </w:p>
    <w:p w14:paraId="28478B0F" w14:textId="36BF8A49" w:rsidR="00B01B97" w:rsidRPr="00B10E62" w:rsidRDefault="00B01B97" w:rsidP="00B01B97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>
        <w:rPr>
          <w:i/>
          <w:lang w:eastAsia="ko-KR"/>
        </w:rPr>
        <w:t>9.2.4.7.9 EHT OM Control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43234DD1" w14:textId="77777777" w:rsidR="00B01B97" w:rsidRPr="00B01B97" w:rsidRDefault="00B01B97" w:rsidP="00B01B97">
      <w:pPr>
        <w:widowControl w:val="0"/>
        <w:numPr>
          <w:ilvl w:val="4"/>
          <w:numId w:val="6"/>
        </w:numPr>
        <w:tabs>
          <w:tab w:val="left" w:pos="1834"/>
        </w:tabs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 w:val="20"/>
          <w:lang w:val="en-US" w:eastAsia="zh-CN"/>
        </w:rPr>
      </w:pP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EHT</w:t>
      </w:r>
      <w:r w:rsidRPr="00B01B97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OM</w:t>
      </w:r>
      <w:r w:rsidRPr="00B01B97">
        <w:rPr>
          <w:rFonts w:ascii="Arial" w:eastAsia="等线" w:hAnsi="Arial" w:cs="Arial"/>
          <w:b/>
          <w:bCs/>
          <w:spacing w:val="-4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Control</w:t>
      </w:r>
    </w:p>
    <w:p w14:paraId="3C6D3194" w14:textId="77777777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 w:val="31"/>
          <w:szCs w:val="31"/>
          <w:lang w:val="en-US" w:eastAsia="zh-CN"/>
        </w:rPr>
      </w:pPr>
    </w:p>
    <w:p w14:paraId="4413CEC3" w14:textId="4EF69DBF" w:rsidR="00B01B97" w:rsidRPr="00B01B97" w:rsidRDefault="007377FC" w:rsidP="00B01B97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1017"/>
        <w:jc w:val="both"/>
        <w:rPr>
          <w:rFonts w:eastAsia="等线"/>
          <w:sz w:val="20"/>
          <w:lang w:val="en-US" w:eastAsia="zh-CN"/>
        </w:rPr>
      </w:pPr>
      <w:ins w:id="74" w:author="Xiangxin Gu" w:date="2022-03-21T14:26:00Z">
        <w:r>
          <w:rPr>
            <w:rFonts w:eastAsia="等线"/>
            <w:sz w:val="20"/>
            <w:lang w:val="en-US" w:eastAsia="zh-CN"/>
          </w:rPr>
          <w:t>(5672)</w:t>
        </w:r>
      </w:ins>
      <w:r w:rsidR="00B01B97" w:rsidRPr="00B01B97">
        <w:rPr>
          <w:rFonts w:eastAsia="等线"/>
          <w:sz w:val="20"/>
          <w:lang w:val="en-US" w:eastAsia="zh-CN"/>
        </w:rPr>
        <w:t>The Control Information subfield in an EHT OM Control subfield contains information related to the OM</w:t>
      </w:r>
      <w:r w:rsidR="00B01B97" w:rsidRPr="00B01B97">
        <w:rPr>
          <w:rFonts w:eastAsia="等线"/>
          <w:spacing w:val="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changes</w:t>
      </w:r>
      <w:r w:rsidR="00B01B97" w:rsidRPr="00B01B97">
        <w:rPr>
          <w:rFonts w:eastAsia="等线"/>
          <w:spacing w:val="-6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for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bandwidth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of</w:t>
      </w:r>
      <w:r w:rsidR="00B01B97" w:rsidRPr="00B01B97">
        <w:rPr>
          <w:rFonts w:eastAsia="等线"/>
          <w:spacing w:val="-6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320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MHz,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proofErr w:type="spellStart"/>
      <w:r w:rsidR="00B01B97" w:rsidRPr="00B01B97">
        <w:rPr>
          <w:rFonts w:eastAsia="等线"/>
          <w:sz w:val="20"/>
          <w:lang w:val="en-US" w:eastAsia="zh-CN"/>
        </w:rPr>
        <w:t>Tx</w:t>
      </w:r>
      <w:proofErr w:type="spellEnd"/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NSTS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larger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than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8,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del w:id="75" w:author="Xiangxin Gu" w:date="2022-03-21T14:25:00Z">
        <w:r w:rsidR="00B01B97" w:rsidRPr="00B01B97" w:rsidDel="007377FC">
          <w:rPr>
            <w:rFonts w:eastAsia="等线"/>
            <w:sz w:val="20"/>
            <w:lang w:val="en-US" w:eastAsia="zh-CN"/>
          </w:rPr>
          <w:delText>and</w:delText>
        </w:r>
        <w:r w:rsidR="00B01B97" w:rsidRPr="00B01B97" w:rsidDel="007377FC">
          <w:rPr>
            <w:rFonts w:eastAsia="等线"/>
            <w:spacing w:val="-5"/>
            <w:sz w:val="20"/>
            <w:lang w:val="en-US" w:eastAsia="zh-CN"/>
          </w:rPr>
          <w:delText xml:space="preserve"> </w:delText>
        </w:r>
      </w:del>
      <w:r w:rsidR="00B01B97" w:rsidRPr="00B01B97">
        <w:rPr>
          <w:rFonts w:eastAsia="等线"/>
          <w:sz w:val="20"/>
          <w:lang w:val="en-US" w:eastAsia="zh-CN"/>
        </w:rPr>
        <w:t>Rx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NSS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larger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than</w:t>
      </w:r>
      <w:r w:rsidR="00B01B97" w:rsidRPr="00B01B97">
        <w:rPr>
          <w:rFonts w:eastAsia="等线"/>
          <w:spacing w:val="-3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8</w:t>
      </w:r>
      <w:ins w:id="76" w:author="Xiangxin Gu" w:date="2022-03-21T14:25:00Z">
        <w:r>
          <w:rPr>
            <w:rFonts w:eastAsia="等线"/>
            <w:sz w:val="20"/>
            <w:lang w:val="en-US" w:eastAsia="zh-CN"/>
          </w:rPr>
          <w:t xml:space="preserve">, and NSTR Indication </w:t>
        </w:r>
      </w:ins>
      <w:ins w:id="77" w:author="Xiangxin Gu" w:date="2022-03-21T14:26:00Z">
        <w:r>
          <w:rPr>
            <w:rFonts w:eastAsia="等线"/>
            <w:sz w:val="20"/>
            <w:lang w:val="en-US" w:eastAsia="zh-CN"/>
          </w:rPr>
          <w:t>Bitmap</w:t>
        </w:r>
      </w:ins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for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the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STA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transmit</w:t>
      </w:r>
      <w:r w:rsidR="00B01B97" w:rsidRPr="00B01B97">
        <w:rPr>
          <w:rFonts w:eastAsia="等线"/>
          <w:spacing w:val="-4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ting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the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frame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containing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this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information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(see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35.9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(Operating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mode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indication)).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The</w:t>
      </w:r>
      <w:r w:rsidR="00B01B97" w:rsidRPr="00B01B97">
        <w:rPr>
          <w:rFonts w:eastAsia="等线"/>
          <w:spacing w:val="-6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format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of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the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subfield</w:t>
      </w:r>
      <w:r w:rsidR="00B01B97" w:rsidRPr="00B01B97">
        <w:rPr>
          <w:rFonts w:eastAsia="等线"/>
          <w:spacing w:val="-4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is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shown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in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hyperlink w:anchor="bookmark5" w:history="1">
        <w:r w:rsidR="00B01B97" w:rsidRPr="00B01B97">
          <w:rPr>
            <w:rFonts w:eastAsia="等线"/>
            <w:sz w:val="20"/>
            <w:lang w:val="en-US" w:eastAsia="zh-CN"/>
          </w:rPr>
          <w:t>Figure 9-33a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(Control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Information subfield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format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in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an EHT</w:t>
        </w:r>
        <w:r w:rsidR="00B01B97" w:rsidRPr="00B01B97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OM</w:t>
        </w:r>
        <w:r w:rsidR="00B01B97" w:rsidRPr="00B01B97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Control subfield)</w:t>
        </w:r>
      </w:hyperlink>
      <w:r w:rsidR="00B01B97" w:rsidRPr="00B01B97">
        <w:rPr>
          <w:rFonts w:eastAsia="等线"/>
          <w:sz w:val="20"/>
          <w:lang w:val="en-US" w:eastAsia="zh-CN"/>
        </w:rPr>
        <w:t>.</w:t>
      </w:r>
    </w:p>
    <w:p w14:paraId="46EFDA11" w14:textId="77777777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spacing w:before="3"/>
        <w:rPr>
          <w:rFonts w:eastAsia="等线"/>
          <w:sz w:val="24"/>
          <w:szCs w:val="24"/>
          <w:lang w:val="en-US" w:eastAsia="zh-CN"/>
        </w:rPr>
      </w:pPr>
    </w:p>
    <w:p w14:paraId="7A8DA619" w14:textId="1E850031" w:rsidR="00B01B97" w:rsidRDefault="00B01B97" w:rsidP="00B01B97">
      <w:pPr>
        <w:widowControl w:val="0"/>
        <w:tabs>
          <w:tab w:val="left" w:pos="4887"/>
          <w:tab w:val="left" w:pos="6188"/>
          <w:tab w:val="left" w:pos="7056"/>
          <w:tab w:val="left" w:pos="7920"/>
        </w:tabs>
        <w:kinsoku w:val="0"/>
        <w:overflowPunct w:val="0"/>
        <w:autoSpaceDE w:val="0"/>
        <w:autoSpaceDN w:val="0"/>
        <w:adjustRightInd w:val="0"/>
        <w:spacing w:before="95"/>
        <w:ind w:left="3588"/>
        <w:rPr>
          <w:rFonts w:ascii="Arial" w:eastAsia="等线" w:hAnsi="Arial" w:cs="Arial"/>
          <w:sz w:val="16"/>
          <w:szCs w:val="16"/>
          <w:lang w:val="en-US" w:eastAsia="zh-CN"/>
        </w:rPr>
      </w:pP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>B0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B1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B2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B3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B5</w:t>
      </w:r>
    </w:p>
    <w:p w14:paraId="438FE92E" w14:textId="6F650D99" w:rsidR="00621F40" w:rsidRPr="00B01B97" w:rsidRDefault="00621F40" w:rsidP="00B01B97">
      <w:pPr>
        <w:widowControl w:val="0"/>
        <w:tabs>
          <w:tab w:val="left" w:pos="4887"/>
          <w:tab w:val="left" w:pos="6188"/>
          <w:tab w:val="left" w:pos="7056"/>
          <w:tab w:val="left" w:pos="7920"/>
        </w:tabs>
        <w:kinsoku w:val="0"/>
        <w:overflowPunct w:val="0"/>
        <w:autoSpaceDE w:val="0"/>
        <w:autoSpaceDN w:val="0"/>
        <w:adjustRightInd w:val="0"/>
        <w:spacing w:before="95"/>
        <w:ind w:left="3588"/>
        <w:rPr>
          <w:rFonts w:ascii="Arial" w:eastAsia="等线" w:hAnsi="Arial" w:cs="Arial"/>
          <w:sz w:val="16"/>
          <w:szCs w:val="16"/>
          <w:lang w:val="en-US" w:eastAsia="zh-CN"/>
        </w:rPr>
      </w:pPr>
      <w:r w:rsidRPr="00B01B97">
        <w:rPr>
          <w:rFonts w:eastAsia="等线"/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173DDD7D" wp14:editId="706D8576">
                <wp:simplePos x="0" y="0"/>
                <wp:positionH relativeFrom="page">
                  <wp:posOffset>2430780</wp:posOffset>
                </wp:positionH>
                <wp:positionV relativeFrom="paragraph">
                  <wp:posOffset>69850</wp:posOffset>
                </wp:positionV>
                <wp:extent cx="3326130" cy="609600"/>
                <wp:effectExtent l="0" t="0" r="7620" b="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613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00"/>
                              <w:gridCol w:w="1300"/>
                              <w:gridCol w:w="1301"/>
                              <w:gridCol w:w="1300"/>
                            </w:tblGrid>
                            <w:tr w:rsidR="003E7658" w14:paraId="4257827A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3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3B66C094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361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Rx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NSS</w:t>
                                  </w:r>
                                </w:p>
                                <w:p w14:paraId="6FF6C222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72" w:lineRule="exact"/>
                                    <w:ind w:left="295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Extension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882806B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0" w:line="208" w:lineRule="auto"/>
                                    <w:ind w:left="295" w:right="103" w:hanging="172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Channel Width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Extension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18582A0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322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Tx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NSTS</w:t>
                                  </w:r>
                                </w:p>
                                <w:p w14:paraId="29F13AB3" w14:textId="77777777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72" w:lineRule="exact"/>
                                    <w:ind w:left="295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Extension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23E5CF89" w14:textId="7429446E" w:rsidR="003E7658" w:rsidRDefault="003E76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03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del w:id="78" w:author="Xiangxin Gu" w:date="2022-03-21T09:31:00Z">
                                    <w:r w:rsidDel="00B01B97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delText>Reserved</w:delText>
                                    </w:r>
                                  </w:del>
                                  <w:ins w:id="79" w:author="Xiangxin Gu" w:date="2022-03-21T09:32:00Z">
                                    <w:r w:rsidRPr="00B01B97">
                                      <w:rPr>
                                        <w:rFonts w:eastAsia="Malgun Gothic"/>
                                        <w:sz w:val="22"/>
                                        <w:szCs w:val="20"/>
                                        <w:lang w:val="en-GB" w:eastAsia="en-US"/>
                                      </w:rPr>
                                      <w:t xml:space="preserve"> </w:t>
                                    </w:r>
                                    <w:r w:rsidRPr="00B01B97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Index of NSTR </w:t>
                                    </w:r>
                                  </w:ins>
                                  <w:ins w:id="80" w:author="Xiangxin Gu" w:date="2022-03-21T13:40:00Z"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Indication </w:t>
                                    </w:r>
                                  </w:ins>
                                  <w:ins w:id="81" w:author="Xiangxin Gu" w:date="2022-03-21T09:32:00Z">
                                    <w:r w:rsidRPr="00B01B97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Bitmap</w:t>
                                    </w:r>
                                  </w:ins>
                                </w:p>
                              </w:tc>
                            </w:tr>
                          </w:tbl>
                          <w:p w14:paraId="323555A4" w14:textId="77777777" w:rsidR="003E7658" w:rsidRDefault="003E7658" w:rsidP="00B01B97">
                            <w:pPr>
                              <w:pStyle w:val="af3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DDD7D" id="文本框 5" o:spid="_x0000_s1028" type="#_x0000_t202" style="position:absolute;left:0;text-align:left;margin-left:191.4pt;margin-top:5.5pt;width:261.9pt;height:48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00"/>
                        <w:gridCol w:w="1300"/>
                        <w:gridCol w:w="1301"/>
                        <w:gridCol w:w="1300"/>
                      </w:tblGrid>
                      <w:tr w:rsidR="003E7658" w14:paraId="4257827A" w14:textId="77777777">
                        <w:trPr>
                          <w:trHeight w:val="549"/>
                        </w:trPr>
                        <w:tc>
                          <w:tcPr>
                            <w:tcW w:w="13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3B66C094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361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Rx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NSS</w:t>
                            </w:r>
                          </w:p>
                          <w:p w14:paraId="6FF6C222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line="172" w:lineRule="exact"/>
                              <w:ind w:left="295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Extension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882806B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120" w:line="208" w:lineRule="auto"/>
                              <w:ind w:left="295" w:right="103" w:hanging="17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Channel Width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Extension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18582A0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32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NSTS</w:t>
                            </w:r>
                          </w:p>
                          <w:p w14:paraId="29F13AB3" w14:textId="77777777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spacing w:line="172" w:lineRule="exact"/>
                              <w:ind w:left="295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Extension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23E5CF89" w14:textId="7429446E" w:rsidR="003E7658" w:rsidRDefault="003E7658">
                            <w:pPr>
                              <w:pStyle w:val="TableParagraph"/>
                              <w:kinsoku w:val="0"/>
                              <w:overflowPunct w:val="0"/>
                              <w:ind w:left="303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del w:id="82" w:author="Xiangxin Gu" w:date="2022-03-21T09:31:00Z">
                              <w:r w:rsidDel="00B01B97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delText>Reserved</w:delText>
                              </w:r>
                            </w:del>
                            <w:ins w:id="83" w:author="Xiangxin Gu" w:date="2022-03-21T09:32:00Z">
                              <w:r w:rsidRPr="00B01B97">
                                <w:rPr>
                                  <w:rFonts w:eastAsia="Malgun Gothic"/>
                                  <w:sz w:val="22"/>
                                  <w:szCs w:val="20"/>
                                  <w:lang w:val="en-GB" w:eastAsia="en-US"/>
                                </w:rPr>
                                <w:t xml:space="preserve"> </w:t>
                              </w:r>
                              <w:r w:rsidRPr="00B01B97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Index of NSTR </w:t>
                              </w:r>
                            </w:ins>
                            <w:ins w:id="84" w:author="Xiangxin Gu" w:date="2022-03-21T13:40:00Z"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Indication </w:t>
                              </w:r>
                            </w:ins>
                            <w:ins w:id="85" w:author="Xiangxin Gu" w:date="2022-03-21T09:32:00Z">
                              <w:r w:rsidRPr="00B01B97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Bitmap</w:t>
                              </w:r>
                            </w:ins>
                          </w:p>
                        </w:tc>
                      </w:tr>
                    </w:tbl>
                    <w:p w14:paraId="323555A4" w14:textId="77777777" w:rsidR="003E7658" w:rsidRDefault="003E7658" w:rsidP="00B01B97">
                      <w:pPr>
                        <w:pStyle w:val="af3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2A0AD0" w14:textId="77777777" w:rsidR="00B01B97" w:rsidRPr="00B01B97" w:rsidRDefault="00B01B97" w:rsidP="00B01B97">
      <w:pPr>
        <w:widowControl w:val="0"/>
        <w:tabs>
          <w:tab w:val="left" w:pos="3641"/>
          <w:tab w:val="left" w:pos="4942"/>
          <w:tab w:val="left" w:pos="6241"/>
          <w:tab w:val="right" w:pos="7629"/>
        </w:tabs>
        <w:kinsoku w:val="0"/>
        <w:overflowPunct w:val="0"/>
        <w:autoSpaceDE w:val="0"/>
        <w:autoSpaceDN w:val="0"/>
        <w:adjustRightInd w:val="0"/>
        <w:spacing w:before="816"/>
        <w:ind w:left="2566"/>
        <w:rPr>
          <w:rFonts w:ascii="Arial" w:eastAsia="等线" w:hAnsi="Arial" w:cs="Arial"/>
          <w:sz w:val="16"/>
          <w:szCs w:val="16"/>
          <w:lang w:val="en-US" w:eastAsia="zh-CN"/>
        </w:rPr>
      </w:pP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>Bits: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3</w:t>
      </w:r>
    </w:p>
    <w:p w14:paraId="12ED9F9D" w14:textId="77777777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rFonts w:ascii="Arial" w:eastAsia="等线" w:hAnsi="Arial" w:cs="Arial"/>
          <w:sz w:val="16"/>
          <w:szCs w:val="16"/>
          <w:lang w:val="en-US" w:eastAsia="zh-CN"/>
        </w:rPr>
      </w:pPr>
    </w:p>
    <w:p w14:paraId="4110F98A" w14:textId="728A0F8F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ind w:left="996" w:right="1015"/>
        <w:jc w:val="center"/>
        <w:rPr>
          <w:rFonts w:ascii="Arial" w:eastAsia="等线" w:hAnsi="Arial" w:cs="Arial"/>
          <w:b/>
          <w:bCs/>
          <w:sz w:val="20"/>
          <w:lang w:val="en-US" w:eastAsia="zh-CN"/>
        </w:rPr>
      </w:pPr>
      <w:bookmarkStart w:id="86" w:name="_bookmark5"/>
      <w:bookmarkEnd w:id="86"/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Figure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9-33a—Control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Information</w:t>
      </w:r>
      <w:r w:rsidRPr="00B01B97">
        <w:rPr>
          <w:rFonts w:ascii="Arial" w:eastAsia="等线" w:hAnsi="Arial" w:cs="Arial"/>
          <w:b/>
          <w:bCs/>
          <w:spacing w:val="-4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subfield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format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in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an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EHT</w:t>
      </w:r>
      <w:r w:rsidRPr="00B01B97">
        <w:rPr>
          <w:rFonts w:ascii="Arial" w:eastAsia="等线" w:hAnsi="Arial" w:cs="Arial"/>
          <w:b/>
          <w:bCs/>
          <w:spacing w:val="-1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OM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Control</w:t>
      </w:r>
      <w:r w:rsidRPr="00B01B97">
        <w:rPr>
          <w:rFonts w:ascii="Arial" w:eastAsia="等线" w:hAnsi="Arial" w:cs="Arial"/>
          <w:b/>
          <w:bCs/>
          <w:spacing w:val="-1"/>
          <w:sz w:val="20"/>
          <w:lang w:val="en-US" w:eastAsia="zh-CN"/>
        </w:rPr>
        <w:t xml:space="preserve"> </w:t>
      </w:r>
      <w:proofErr w:type="gramStart"/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subfield</w:t>
      </w:r>
      <w:ins w:id="87" w:author="Xiangxin Gu" w:date="2022-03-21T14:24:00Z"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(</w:t>
        </w:r>
        <w:proofErr w:type="gramEnd"/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5672)</w:t>
        </w:r>
      </w:ins>
    </w:p>
    <w:p w14:paraId="4342031E" w14:textId="77777777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Cs w:val="22"/>
          <w:lang w:val="en-US" w:eastAsia="zh-CN"/>
        </w:rPr>
      </w:pPr>
    </w:p>
    <w:p w14:paraId="7A23235D" w14:textId="7BD97491" w:rsidR="00B01B97" w:rsidRDefault="00B01B97" w:rsidP="003532AA">
      <w:pPr>
        <w:pStyle w:val="af3"/>
        <w:kinsoku w:val="0"/>
        <w:overflowPunct w:val="0"/>
        <w:rPr>
          <w:lang w:val="en-US"/>
        </w:rPr>
      </w:pPr>
    </w:p>
    <w:p w14:paraId="236505DB" w14:textId="56D00971" w:rsidR="00326C18" w:rsidRPr="00B10E62" w:rsidRDefault="00326C18" w:rsidP="00326C18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Add the following paragraph at the end of</w:t>
      </w:r>
      <w:r w:rsidRPr="00A7092D">
        <w:rPr>
          <w:i/>
          <w:lang w:eastAsia="ko-KR"/>
        </w:rPr>
        <w:t xml:space="preserve"> </w:t>
      </w:r>
      <w:r>
        <w:rPr>
          <w:i/>
          <w:lang w:eastAsia="ko-KR"/>
        </w:rPr>
        <w:t>9.2.4.7.9 EHT OM Control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312E6E32" w14:textId="2D935DD8" w:rsidR="00FB37FF" w:rsidRPr="00FB37FF" w:rsidRDefault="007377FC" w:rsidP="00FB37FF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1017"/>
        <w:jc w:val="both"/>
        <w:rPr>
          <w:ins w:id="88" w:author="Xiangxin Gu" w:date="2022-03-21T09:46:00Z"/>
          <w:rFonts w:eastAsia="等线"/>
          <w:sz w:val="20"/>
          <w:lang w:val="en-US" w:eastAsia="zh-CN"/>
        </w:rPr>
      </w:pPr>
      <w:ins w:id="89" w:author="Xiangxin Gu" w:date="2022-03-21T14:26:00Z">
        <w:r>
          <w:rPr>
            <w:rFonts w:eastAsia="等线"/>
            <w:sz w:val="20"/>
            <w:lang w:val="en-US" w:eastAsia="zh-CN"/>
          </w:rPr>
          <w:t>(5672)</w:t>
        </w:r>
      </w:ins>
      <w:ins w:id="90" w:author="Xiangxin Gu" w:date="2022-03-21T09:46:00Z">
        <w:r w:rsidR="00FB37FF" w:rsidRPr="00FB37FF">
          <w:rPr>
            <w:rFonts w:eastAsia="等线"/>
            <w:sz w:val="20"/>
            <w:lang w:val="en-US" w:eastAsia="zh-CN"/>
          </w:rPr>
          <w:t xml:space="preserve">The Index of NSTR </w:t>
        </w:r>
      </w:ins>
      <w:ins w:id="91" w:author="Xiangxin Gu" w:date="2022-03-21T13:40:00Z">
        <w:r w:rsidR="00976615">
          <w:rPr>
            <w:rFonts w:eastAsia="等线" w:hint="eastAsia"/>
            <w:sz w:val="20"/>
            <w:lang w:val="en-US" w:eastAsia="zh-CN"/>
          </w:rPr>
          <w:t>In</w:t>
        </w:r>
        <w:r w:rsidR="00976615">
          <w:rPr>
            <w:rFonts w:eastAsia="等线"/>
            <w:sz w:val="20"/>
            <w:lang w:val="en-US" w:eastAsia="zh-CN"/>
          </w:rPr>
          <w:t xml:space="preserve">dication </w:t>
        </w:r>
      </w:ins>
      <w:ins w:id="92" w:author="Xiangxin Gu" w:date="2022-03-21T09:46:00Z">
        <w:r w:rsidR="00FB37FF" w:rsidRPr="00FB37FF">
          <w:rPr>
            <w:rFonts w:eastAsia="等线"/>
            <w:sz w:val="20"/>
            <w:lang w:val="en-US" w:eastAsia="zh-CN"/>
          </w:rPr>
          <w:t xml:space="preserve">Bitmap subfield indicates which NSTR Indication Bitmap contained in the STA Info field of the per-STA profile </w:t>
        </w:r>
        <w:proofErr w:type="spellStart"/>
        <w:r w:rsidR="00FB37FF" w:rsidRPr="00FB37FF">
          <w:rPr>
            <w:rFonts w:eastAsia="等线"/>
            <w:sz w:val="20"/>
            <w:lang w:val="en-US" w:eastAsia="zh-CN"/>
          </w:rPr>
          <w:t>subelement</w:t>
        </w:r>
        <w:proofErr w:type="spellEnd"/>
        <w:r w:rsidR="00FB37FF" w:rsidRPr="00FB37FF">
          <w:rPr>
            <w:rFonts w:eastAsia="等线"/>
            <w:sz w:val="20"/>
            <w:lang w:val="en-US" w:eastAsia="zh-CN"/>
          </w:rPr>
          <w:t xml:space="preserve"> in Multi-Link element, </w:t>
        </w:r>
      </w:ins>
      <w:ins w:id="93" w:author="Xiangxin Gu" w:date="2022-03-22T13:20:00Z">
        <w:r w:rsidR="00F93AFA">
          <w:rPr>
            <w:rFonts w:eastAsia="等线"/>
            <w:sz w:val="20"/>
            <w:lang w:val="en-US" w:eastAsia="zh-CN"/>
          </w:rPr>
          <w:t>that</w:t>
        </w:r>
      </w:ins>
      <w:ins w:id="94" w:author="Xiangxin Gu" w:date="2022-03-21T09:46:00Z">
        <w:r w:rsidR="00FB37FF" w:rsidRPr="00FB37FF">
          <w:rPr>
            <w:rFonts w:eastAsia="等线"/>
            <w:sz w:val="20"/>
            <w:lang w:val="en-US" w:eastAsia="zh-CN"/>
          </w:rPr>
          <w:t xml:space="preserve"> is delivered by (Re</w:t>
        </w:r>
        <w:proofErr w:type="gramStart"/>
        <w:r w:rsidR="00FB37FF" w:rsidRPr="00FB37FF">
          <w:rPr>
            <w:rFonts w:eastAsia="等线"/>
            <w:sz w:val="20"/>
            <w:lang w:val="en-US" w:eastAsia="zh-CN"/>
          </w:rPr>
          <w:t>)Association</w:t>
        </w:r>
        <w:proofErr w:type="gramEnd"/>
        <w:r w:rsidR="00FB37FF" w:rsidRPr="00FB37FF">
          <w:rPr>
            <w:rFonts w:eastAsia="等线"/>
            <w:sz w:val="20"/>
            <w:lang w:val="en-US" w:eastAsia="zh-CN"/>
          </w:rPr>
          <w:t xml:space="preserve"> Request frame, is </w:t>
        </w:r>
      </w:ins>
      <w:ins w:id="95" w:author="Xiangxin Gu" w:date="2022-03-21T13:49:00Z">
        <w:r w:rsidR="00E427D3">
          <w:rPr>
            <w:rFonts w:eastAsia="等线"/>
            <w:sz w:val="20"/>
            <w:lang w:val="en-US" w:eastAsia="zh-CN"/>
          </w:rPr>
          <w:t>to be</w:t>
        </w:r>
      </w:ins>
      <w:ins w:id="96" w:author="Xiangxin Gu" w:date="2022-03-21T09:46:00Z">
        <w:r w:rsidR="00FB37FF" w:rsidRPr="00FB37FF">
          <w:rPr>
            <w:rFonts w:eastAsia="等线"/>
            <w:sz w:val="20"/>
            <w:lang w:val="en-US" w:eastAsia="zh-CN"/>
          </w:rPr>
          <w:t xml:space="preserve"> used.</w:t>
        </w:r>
      </w:ins>
      <w:ins w:id="97" w:author="Xiangxin Gu" w:date="2022-03-21T10:06:00Z">
        <w:r w:rsidR="008F3270">
          <w:rPr>
            <w:rFonts w:eastAsia="等线"/>
            <w:sz w:val="20"/>
            <w:lang w:val="en-US" w:eastAsia="zh-CN"/>
          </w:rPr>
          <w:t xml:space="preserve"> If </w:t>
        </w:r>
      </w:ins>
      <w:ins w:id="98" w:author="Xiangxin Gu" w:date="2022-03-21T10:07:00Z">
        <w:r w:rsidR="008F3270">
          <w:rPr>
            <w:rFonts w:eastAsia="等线"/>
            <w:sz w:val="20"/>
            <w:lang w:val="en-US" w:eastAsia="zh-CN"/>
          </w:rPr>
          <w:t xml:space="preserve">it is 0, the </w:t>
        </w:r>
        <w:r w:rsidR="008F3270" w:rsidRPr="00FB37FF">
          <w:rPr>
            <w:rFonts w:eastAsia="等线"/>
            <w:sz w:val="20"/>
            <w:lang w:val="en-US" w:eastAsia="zh-CN"/>
          </w:rPr>
          <w:t>NSTR Indication Bitmap</w:t>
        </w:r>
        <w:r w:rsidR="008F3270">
          <w:rPr>
            <w:rFonts w:eastAsia="等线"/>
            <w:sz w:val="20"/>
            <w:lang w:val="en-US" w:eastAsia="zh-CN"/>
          </w:rPr>
          <w:t xml:space="preserve"> 0 is </w:t>
        </w:r>
      </w:ins>
      <w:ins w:id="99" w:author="Xiangxin Gu" w:date="2022-03-21T13:50:00Z">
        <w:r w:rsidR="00E427D3">
          <w:rPr>
            <w:rFonts w:eastAsia="等线"/>
            <w:sz w:val="20"/>
            <w:lang w:val="en-US" w:eastAsia="zh-CN"/>
          </w:rPr>
          <w:t>to be</w:t>
        </w:r>
      </w:ins>
      <w:ins w:id="100" w:author="Xiangxin Gu" w:date="2022-03-21T10:07:00Z">
        <w:r w:rsidR="008F3270">
          <w:rPr>
            <w:rFonts w:eastAsia="等线"/>
            <w:sz w:val="20"/>
            <w:lang w:val="en-US" w:eastAsia="zh-CN"/>
          </w:rPr>
          <w:t xml:space="preserve"> used</w:t>
        </w:r>
      </w:ins>
      <w:ins w:id="101" w:author="Xiangxin Gu" w:date="2022-03-21T10:10:00Z">
        <w:r w:rsidR="00DB579A">
          <w:rPr>
            <w:rFonts w:eastAsia="等线"/>
            <w:sz w:val="20"/>
            <w:lang w:val="en-US" w:eastAsia="zh-CN"/>
          </w:rPr>
          <w:t>;</w:t>
        </w:r>
      </w:ins>
      <w:ins w:id="102" w:author="Xiangxin Gu" w:date="2022-03-21T10:08:00Z">
        <w:r w:rsidR="008F3270">
          <w:rPr>
            <w:rFonts w:eastAsia="等线"/>
            <w:sz w:val="20"/>
            <w:lang w:val="en-US" w:eastAsia="zh-CN"/>
          </w:rPr>
          <w:t xml:space="preserve"> </w:t>
        </w:r>
      </w:ins>
      <w:ins w:id="103" w:author="Xiangxin Gu" w:date="2022-03-21T10:10:00Z">
        <w:r w:rsidR="00DB579A">
          <w:rPr>
            <w:rFonts w:eastAsia="等线"/>
            <w:sz w:val="20"/>
            <w:lang w:val="en-US" w:eastAsia="zh-CN"/>
          </w:rPr>
          <w:t>i</w:t>
        </w:r>
      </w:ins>
      <w:ins w:id="104" w:author="Xiangxin Gu" w:date="2022-03-21T10:08:00Z">
        <w:r w:rsidR="008F3270">
          <w:rPr>
            <w:rFonts w:eastAsia="等线"/>
            <w:sz w:val="20"/>
            <w:lang w:val="en-US" w:eastAsia="zh-CN"/>
          </w:rPr>
          <w:t xml:space="preserve">f it is 1, the </w:t>
        </w:r>
        <w:r w:rsidR="008F3270" w:rsidRPr="00FB37FF">
          <w:rPr>
            <w:rFonts w:eastAsia="等线"/>
            <w:sz w:val="20"/>
            <w:lang w:val="en-US" w:eastAsia="zh-CN"/>
          </w:rPr>
          <w:t>NSTR Indication Bitmap</w:t>
        </w:r>
        <w:r w:rsidR="00E427D3">
          <w:rPr>
            <w:rFonts w:eastAsia="等线"/>
            <w:sz w:val="20"/>
            <w:lang w:val="en-US" w:eastAsia="zh-CN"/>
          </w:rPr>
          <w:t xml:space="preserve"> 1 is </w:t>
        </w:r>
      </w:ins>
      <w:ins w:id="105" w:author="Xiangxin Gu" w:date="2022-03-21T13:50:00Z">
        <w:r w:rsidR="00E427D3">
          <w:rPr>
            <w:rFonts w:eastAsia="等线"/>
            <w:sz w:val="20"/>
            <w:lang w:val="en-US" w:eastAsia="zh-CN"/>
          </w:rPr>
          <w:t>to be</w:t>
        </w:r>
      </w:ins>
      <w:ins w:id="106" w:author="Xiangxin Gu" w:date="2022-03-21T10:08:00Z">
        <w:r w:rsidR="008F3270">
          <w:rPr>
            <w:rFonts w:eastAsia="等线"/>
            <w:sz w:val="20"/>
            <w:lang w:val="en-US" w:eastAsia="zh-CN"/>
          </w:rPr>
          <w:t xml:space="preserve"> used</w:t>
        </w:r>
      </w:ins>
      <w:ins w:id="107" w:author="Xiangxin Gu" w:date="2022-03-21T10:11:00Z">
        <w:r w:rsidR="00DB579A">
          <w:rPr>
            <w:rFonts w:eastAsia="等线"/>
            <w:sz w:val="20"/>
            <w:lang w:val="en-US" w:eastAsia="zh-CN"/>
          </w:rPr>
          <w:t>;</w:t>
        </w:r>
      </w:ins>
      <w:ins w:id="108" w:author="Xiangxin Gu" w:date="2022-03-21T10:09:00Z">
        <w:r w:rsidR="008F3270">
          <w:rPr>
            <w:rFonts w:eastAsia="等线"/>
            <w:sz w:val="20"/>
            <w:lang w:val="en-US" w:eastAsia="zh-CN"/>
          </w:rPr>
          <w:t xml:space="preserve"> etc. </w:t>
        </w:r>
      </w:ins>
      <w:ins w:id="109" w:author="Xiangxin Gu" w:date="2022-03-21T10:10:00Z">
        <w:r w:rsidR="008F3270">
          <w:rPr>
            <w:rFonts w:eastAsia="等线"/>
            <w:sz w:val="20"/>
            <w:lang w:val="en-US" w:eastAsia="zh-CN"/>
          </w:rPr>
          <w:t>The value 7 for the</w:t>
        </w:r>
      </w:ins>
      <w:ins w:id="110" w:author="Xiangxin Gu" w:date="2022-03-22T22:01:00Z">
        <w:r w:rsidR="00BD1B20">
          <w:rPr>
            <w:rFonts w:eastAsia="等线"/>
            <w:sz w:val="20"/>
            <w:lang w:val="en-US" w:eastAsia="zh-CN"/>
          </w:rPr>
          <w:t xml:space="preserve"> Index of</w:t>
        </w:r>
      </w:ins>
      <w:ins w:id="111" w:author="Xiangxin Gu" w:date="2022-03-21T10:10:00Z">
        <w:r w:rsidR="008F3270">
          <w:rPr>
            <w:rFonts w:eastAsia="等线"/>
            <w:sz w:val="20"/>
            <w:lang w:val="en-US" w:eastAsia="zh-CN"/>
          </w:rPr>
          <w:t xml:space="preserve"> </w:t>
        </w:r>
        <w:r w:rsidR="008F3270" w:rsidRPr="00FB37FF">
          <w:rPr>
            <w:rFonts w:eastAsia="等线"/>
            <w:sz w:val="20"/>
            <w:lang w:val="en-US" w:eastAsia="zh-CN"/>
          </w:rPr>
          <w:t>NSTR Indication Bitmap</w:t>
        </w:r>
        <w:r w:rsidR="008F3270">
          <w:rPr>
            <w:rFonts w:eastAsia="等线"/>
            <w:sz w:val="20"/>
            <w:lang w:val="en-US" w:eastAsia="zh-CN"/>
          </w:rPr>
          <w:t xml:space="preserve"> is reserved.</w:t>
        </w:r>
      </w:ins>
    </w:p>
    <w:p w14:paraId="152186DE" w14:textId="77777777" w:rsidR="001711C8" w:rsidRDefault="001711C8" w:rsidP="003532AA">
      <w:pPr>
        <w:pStyle w:val="af3"/>
        <w:kinsoku w:val="0"/>
        <w:overflowPunct w:val="0"/>
        <w:rPr>
          <w:lang w:val="en-US"/>
        </w:rPr>
      </w:pPr>
    </w:p>
    <w:p w14:paraId="36BE5564" w14:textId="77777777" w:rsidR="00ED29C0" w:rsidRPr="00B10E62" w:rsidRDefault="00ED29C0" w:rsidP="00ED29C0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>
        <w:rPr>
          <w:i/>
          <w:lang w:eastAsia="ko-KR"/>
        </w:rPr>
        <w:t>9.2.4.7.9 EHT OM Control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77D056C0" w14:textId="093E1BD7" w:rsidR="00EF6C4F" w:rsidRPr="00EF6C4F" w:rsidRDefault="00EF6C4F" w:rsidP="00EF6C4F">
      <w:pPr>
        <w:widowControl w:val="0"/>
        <w:numPr>
          <w:ilvl w:val="3"/>
          <w:numId w:val="7"/>
        </w:numPr>
        <w:tabs>
          <w:tab w:val="left" w:pos="1049"/>
        </w:tabs>
        <w:kinsoku w:val="0"/>
        <w:overflowPunct w:val="0"/>
        <w:autoSpaceDE w:val="0"/>
        <w:autoSpaceDN w:val="0"/>
        <w:adjustRightInd w:val="0"/>
        <w:outlineLvl w:val="1"/>
        <w:rPr>
          <w:rFonts w:ascii="Arial" w:eastAsia="等线" w:hAnsi="Arial" w:cs="Arial"/>
          <w:b/>
          <w:bCs/>
          <w:color w:val="000000"/>
          <w:sz w:val="20"/>
          <w:lang w:val="en-US" w:eastAsia="zh-CN"/>
        </w:rPr>
      </w:pPr>
      <w:r w:rsidRPr="00EF6C4F">
        <w:rPr>
          <w:rFonts w:ascii="Arial" w:eastAsia="等线" w:hAnsi="Arial" w:cs="Arial"/>
          <w:b/>
          <w:bCs/>
          <w:sz w:val="20"/>
          <w:lang w:val="en-US" w:eastAsia="zh-CN"/>
        </w:rPr>
        <w:t>Multi-link</w:t>
      </w:r>
      <w:r w:rsidRPr="00EF6C4F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EF6C4F">
        <w:rPr>
          <w:rFonts w:ascii="Arial" w:eastAsia="等线" w:hAnsi="Arial" w:cs="Arial"/>
          <w:b/>
          <w:bCs/>
          <w:sz w:val="20"/>
          <w:lang w:val="en-US" w:eastAsia="zh-CN"/>
        </w:rPr>
        <w:t>device</w:t>
      </w:r>
      <w:r w:rsidRPr="00EF6C4F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EF6C4F">
        <w:rPr>
          <w:rFonts w:ascii="Arial" w:eastAsia="等线" w:hAnsi="Arial" w:cs="Arial"/>
          <w:b/>
          <w:bCs/>
          <w:sz w:val="20"/>
          <w:lang w:val="en-US" w:eastAsia="zh-CN"/>
        </w:rPr>
        <w:t>capability</w:t>
      </w:r>
      <w:r w:rsidRPr="00EF6C4F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r w:rsidRPr="00EF6C4F">
        <w:rPr>
          <w:rFonts w:ascii="Arial" w:eastAsia="等线" w:hAnsi="Arial" w:cs="Arial"/>
          <w:b/>
          <w:bCs/>
          <w:sz w:val="20"/>
          <w:lang w:val="en-US" w:eastAsia="zh-CN"/>
        </w:rPr>
        <w:t>signaling</w:t>
      </w:r>
    </w:p>
    <w:p w14:paraId="2DEE3DD9" w14:textId="3CA0FFC5" w:rsidR="00B01B97" w:rsidRDefault="00B01B97" w:rsidP="003532AA">
      <w:pPr>
        <w:pStyle w:val="af3"/>
        <w:kinsoku w:val="0"/>
        <w:overflowPunct w:val="0"/>
        <w:rPr>
          <w:lang w:val="en-US"/>
        </w:rPr>
      </w:pPr>
    </w:p>
    <w:p w14:paraId="3281209C" w14:textId="2D4E134A" w:rsidR="00EF6C4F" w:rsidRDefault="00EF6C4F" w:rsidP="00EF6C4F">
      <w:pPr>
        <w:widowControl w:val="0"/>
        <w:kinsoku w:val="0"/>
        <w:overflowPunct w:val="0"/>
        <w:autoSpaceDE w:val="0"/>
        <w:autoSpaceDN w:val="0"/>
        <w:adjustRightInd w:val="0"/>
        <w:spacing w:line="259" w:lineRule="auto"/>
        <w:ind w:left="159" w:right="157"/>
        <w:jc w:val="both"/>
        <w:rPr>
          <w:rFonts w:eastAsia="等线"/>
          <w:sz w:val="20"/>
          <w:lang w:val="en-US" w:eastAsia="zh-CN"/>
        </w:rPr>
      </w:pPr>
      <w:r>
        <w:rPr>
          <w:rFonts w:eastAsia="等线"/>
          <w:sz w:val="20"/>
          <w:lang w:val="en-US" w:eastAsia="zh-CN"/>
        </w:rPr>
        <w:t>……</w:t>
      </w:r>
    </w:p>
    <w:p w14:paraId="2746CF8E" w14:textId="77777777" w:rsidR="00EF6C4F" w:rsidRDefault="00EF6C4F" w:rsidP="00EF6C4F">
      <w:pPr>
        <w:widowControl w:val="0"/>
        <w:kinsoku w:val="0"/>
        <w:overflowPunct w:val="0"/>
        <w:autoSpaceDE w:val="0"/>
        <w:autoSpaceDN w:val="0"/>
        <w:adjustRightInd w:val="0"/>
        <w:spacing w:line="259" w:lineRule="auto"/>
        <w:ind w:left="159" w:right="157"/>
        <w:jc w:val="both"/>
        <w:rPr>
          <w:rFonts w:eastAsia="等线"/>
          <w:sz w:val="20"/>
          <w:lang w:val="en-US" w:eastAsia="zh-CN"/>
        </w:rPr>
      </w:pPr>
    </w:p>
    <w:p w14:paraId="43858D56" w14:textId="55FD287E" w:rsidR="00EF6C4F" w:rsidRPr="00EF6C4F" w:rsidRDefault="007377FC" w:rsidP="00EF6C4F">
      <w:pPr>
        <w:widowControl w:val="0"/>
        <w:kinsoku w:val="0"/>
        <w:overflowPunct w:val="0"/>
        <w:autoSpaceDE w:val="0"/>
        <w:autoSpaceDN w:val="0"/>
        <w:adjustRightInd w:val="0"/>
        <w:spacing w:line="259" w:lineRule="auto"/>
        <w:ind w:left="159" w:right="157"/>
        <w:jc w:val="both"/>
        <w:rPr>
          <w:rFonts w:eastAsia="等线"/>
          <w:color w:val="000000"/>
          <w:sz w:val="20"/>
          <w:lang w:val="en-US" w:eastAsia="zh-CN"/>
        </w:rPr>
      </w:pPr>
      <w:ins w:id="112" w:author="Xiangxin Gu" w:date="2022-03-21T14:26:00Z">
        <w:r>
          <w:rPr>
            <w:rFonts w:eastAsia="等线"/>
            <w:sz w:val="20"/>
            <w:lang w:val="en-US" w:eastAsia="zh-CN"/>
          </w:rPr>
          <w:t>(5672)</w:t>
        </w:r>
      </w:ins>
      <w:r w:rsidR="00EF6C4F" w:rsidRPr="00EF6C4F">
        <w:rPr>
          <w:rFonts w:eastAsia="等线"/>
          <w:sz w:val="20"/>
          <w:lang w:val="en-US" w:eastAsia="zh-CN"/>
        </w:rPr>
        <w:t>An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MLD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shall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set</w:t>
      </w:r>
      <w:r w:rsidR="00EF6C4F" w:rsidRPr="00EF6C4F">
        <w:rPr>
          <w:rFonts w:eastAsia="等线"/>
          <w:spacing w:val="-5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the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del w:id="113" w:author="Xiangxin Gu" w:date="2022-03-21T10:47:00Z">
        <w:r w:rsidR="00EF6C4F" w:rsidRPr="00EF6C4F" w:rsidDel="00EF6C4F">
          <w:rPr>
            <w:rFonts w:eastAsia="等线"/>
            <w:sz w:val="20"/>
            <w:lang w:val="en-US" w:eastAsia="zh-CN"/>
          </w:rPr>
          <w:delText>NSTR</w:delText>
        </w:r>
        <w:r w:rsidR="00EF6C4F" w:rsidRPr="00EF6C4F" w:rsidDel="00EF6C4F">
          <w:rPr>
            <w:rFonts w:eastAsia="等线"/>
            <w:spacing w:val="-4"/>
            <w:sz w:val="20"/>
            <w:lang w:val="en-US" w:eastAsia="zh-CN"/>
          </w:rPr>
          <w:delText xml:space="preserve"> </w:delText>
        </w:r>
        <w:r w:rsidR="00EF6C4F" w:rsidRPr="00EF6C4F" w:rsidDel="00EF6C4F">
          <w:rPr>
            <w:rFonts w:eastAsia="等线"/>
            <w:sz w:val="20"/>
            <w:lang w:val="en-US" w:eastAsia="zh-CN"/>
          </w:rPr>
          <w:delText>Link</w:delText>
        </w:r>
        <w:r w:rsidR="00EF6C4F" w:rsidRPr="00EF6C4F" w:rsidDel="00EF6C4F">
          <w:rPr>
            <w:rFonts w:eastAsia="等线"/>
            <w:spacing w:val="-3"/>
            <w:sz w:val="20"/>
            <w:lang w:val="en-US" w:eastAsia="zh-CN"/>
          </w:rPr>
          <w:delText xml:space="preserve"> </w:delText>
        </w:r>
        <w:r w:rsidR="00EF6C4F" w:rsidRPr="00EF6C4F" w:rsidDel="00EF6C4F">
          <w:rPr>
            <w:rFonts w:eastAsia="等线"/>
            <w:sz w:val="20"/>
            <w:lang w:val="en-US" w:eastAsia="zh-CN"/>
          </w:rPr>
          <w:delText>Pair</w:delText>
        </w:r>
        <w:r w:rsidR="00EF6C4F" w:rsidRPr="00EF6C4F" w:rsidDel="00EF6C4F">
          <w:rPr>
            <w:rFonts w:eastAsia="等线"/>
            <w:spacing w:val="-5"/>
            <w:sz w:val="20"/>
            <w:lang w:val="en-US" w:eastAsia="zh-CN"/>
          </w:rPr>
          <w:delText xml:space="preserve"> </w:delText>
        </w:r>
        <w:r w:rsidR="00EF6C4F" w:rsidRPr="00EF6C4F" w:rsidDel="00EF6C4F">
          <w:rPr>
            <w:rFonts w:eastAsia="等线"/>
            <w:sz w:val="20"/>
            <w:lang w:val="en-US" w:eastAsia="zh-CN"/>
          </w:rPr>
          <w:delText>Present</w:delText>
        </w:r>
        <w:r w:rsidR="00EF6C4F" w:rsidRPr="00EF6C4F" w:rsidDel="00EF6C4F">
          <w:rPr>
            <w:rFonts w:eastAsia="等线"/>
            <w:spacing w:val="-3"/>
            <w:sz w:val="20"/>
            <w:lang w:val="en-US" w:eastAsia="zh-CN"/>
          </w:rPr>
          <w:delText xml:space="preserve"> </w:delText>
        </w:r>
      </w:del>
      <w:ins w:id="114" w:author="Xiangxin Gu" w:date="2022-03-21T10:47:00Z">
        <w:r w:rsidR="00EF6C4F">
          <w:rPr>
            <w:rFonts w:eastAsia="等线"/>
            <w:sz w:val="20"/>
            <w:lang w:val="en-US" w:eastAsia="zh-CN"/>
          </w:rPr>
          <w:t>Number of NSTR Bitmap</w:t>
        </w:r>
      </w:ins>
      <w:ins w:id="115" w:author="Xiangxin Gu" w:date="2022-03-21T10:48:00Z">
        <w:r w:rsidR="00EF6C4F">
          <w:rPr>
            <w:rFonts w:eastAsia="等线"/>
            <w:sz w:val="20"/>
            <w:lang w:val="en-US" w:eastAsia="zh-CN"/>
          </w:rPr>
          <w:t xml:space="preserve"> </w:t>
        </w:r>
      </w:ins>
      <w:r w:rsidR="00EF6C4F" w:rsidRPr="00EF6C4F">
        <w:rPr>
          <w:rFonts w:eastAsia="等线"/>
          <w:sz w:val="20"/>
          <w:lang w:val="en-US" w:eastAsia="zh-CN"/>
        </w:rPr>
        <w:t>subfield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value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to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del w:id="116" w:author="Xiangxin Gu" w:date="2022-03-21T10:52:00Z">
        <w:r w:rsidR="00EF6C4F" w:rsidRPr="00EF6C4F" w:rsidDel="002D78C6">
          <w:rPr>
            <w:rFonts w:eastAsia="等线"/>
            <w:sz w:val="20"/>
            <w:lang w:val="en-US" w:eastAsia="zh-CN"/>
          </w:rPr>
          <w:delText>1</w:delText>
        </w:r>
      </w:del>
      <w:ins w:id="117" w:author="Xiangxin Gu" w:date="2022-03-21T10:52:00Z">
        <w:r w:rsidR="002D78C6">
          <w:rPr>
            <w:rFonts w:eastAsia="等线"/>
            <w:sz w:val="20"/>
            <w:lang w:val="en-US" w:eastAsia="zh-CN"/>
          </w:rPr>
          <w:t>0</w:t>
        </w:r>
      </w:ins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in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a</w:t>
      </w:r>
      <w:r w:rsidR="00EF6C4F" w:rsidRPr="00EF6C4F">
        <w:rPr>
          <w:rFonts w:eastAsia="等线"/>
          <w:spacing w:val="-5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STA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Control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field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that</w:t>
      </w:r>
      <w:r w:rsidR="00EF6C4F" w:rsidRPr="00EF6C4F">
        <w:rPr>
          <w:rFonts w:eastAsia="等线"/>
          <w:spacing w:val="-5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corresponds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to</w:t>
      </w:r>
      <w:r w:rsidR="00EF6C4F" w:rsidRPr="00EF6C4F">
        <w:rPr>
          <w:rFonts w:eastAsia="等线"/>
          <w:spacing w:val="-48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link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ID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proofErr w:type="spellStart"/>
      <w:r w:rsidR="00EF6C4F" w:rsidRPr="00EF6C4F">
        <w:rPr>
          <w:rFonts w:eastAsia="等线"/>
          <w:i/>
          <w:iCs/>
          <w:sz w:val="20"/>
          <w:lang w:val="en-US" w:eastAsia="zh-CN"/>
        </w:rPr>
        <w:t>i</w:t>
      </w:r>
      <w:proofErr w:type="spellEnd"/>
      <w:r w:rsidR="00EF6C4F" w:rsidRPr="00EF6C4F">
        <w:rPr>
          <w:rFonts w:eastAsia="等线"/>
          <w:i/>
          <w:iCs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(where</w:t>
      </w:r>
      <w:r w:rsidR="00EF6C4F" w:rsidRPr="00EF6C4F">
        <w:rPr>
          <w:rFonts w:eastAsia="等线"/>
          <w:spacing w:val="17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0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ascii="Symbol" w:eastAsia="等线" w:hAnsi="Symbol" w:cs="Symbol"/>
          <w:sz w:val="20"/>
          <w:lang w:val="en-US" w:eastAsia="zh-CN"/>
        </w:rPr>
        <w:t>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proofErr w:type="spellStart"/>
      <w:r w:rsidR="00EF6C4F" w:rsidRPr="00EF6C4F">
        <w:rPr>
          <w:rFonts w:eastAsia="等线"/>
          <w:i/>
          <w:iCs/>
          <w:sz w:val="20"/>
          <w:lang w:val="en-US" w:eastAsia="zh-CN"/>
        </w:rPr>
        <w:t>i</w:t>
      </w:r>
      <w:proofErr w:type="spellEnd"/>
      <w:r w:rsidR="00EF6C4F" w:rsidRPr="00EF6C4F">
        <w:rPr>
          <w:rFonts w:eastAsia="等线"/>
          <w:i/>
          <w:iCs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ascii="Symbol" w:eastAsia="等线" w:hAnsi="Symbol" w:cs="Symbol"/>
          <w:sz w:val="20"/>
          <w:lang w:val="en-US" w:eastAsia="zh-CN"/>
        </w:rPr>
        <w:t>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proofErr w:type="gramStart"/>
      <w:r w:rsidR="00EF6C4F" w:rsidRPr="00EF6C4F">
        <w:rPr>
          <w:rFonts w:eastAsia="等线"/>
          <w:sz w:val="20"/>
          <w:lang w:val="en-US" w:eastAsia="zh-CN"/>
        </w:rPr>
        <w:t>15</w:t>
      </w:r>
      <w:r w:rsidR="00EF6C4F" w:rsidRPr="00EF6C4F">
        <w:rPr>
          <w:rFonts w:eastAsia="等线"/>
          <w:spacing w:val="-1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)</w:t>
      </w:r>
      <w:proofErr w:type="gramEnd"/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del w:id="118" w:author="Xiangxin Gu" w:date="2022-03-22T13:23:00Z">
        <w:r w:rsidR="00EF6C4F" w:rsidRPr="00EF6C4F" w:rsidDel="00F93AFA">
          <w:rPr>
            <w:rFonts w:eastAsia="等线"/>
            <w:sz w:val="20"/>
            <w:lang w:val="en-US" w:eastAsia="zh-CN"/>
          </w:rPr>
          <w:delText>only</w:delText>
        </w:r>
        <w:r w:rsidR="00EF6C4F" w:rsidRPr="00EF6C4F" w:rsidDel="00F93AFA">
          <w:rPr>
            <w:rFonts w:eastAsia="等线"/>
            <w:spacing w:val="-2"/>
            <w:sz w:val="20"/>
            <w:lang w:val="en-US" w:eastAsia="zh-CN"/>
          </w:rPr>
          <w:delText xml:space="preserve"> </w:delText>
        </w:r>
      </w:del>
      <w:r w:rsidR="00EF6C4F" w:rsidRPr="00EF6C4F">
        <w:rPr>
          <w:rFonts w:eastAsia="等线"/>
          <w:sz w:val="20"/>
          <w:lang w:val="en-US" w:eastAsia="zh-CN"/>
        </w:rPr>
        <w:t>if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it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is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a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multi-radio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MLD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and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ins w:id="119" w:author="Xiangxin Gu" w:date="2022-03-21T10:52:00Z">
        <w:r w:rsidR="002D78C6">
          <w:rPr>
            <w:rFonts w:eastAsia="等线"/>
            <w:spacing w:val="-1"/>
            <w:sz w:val="20"/>
            <w:lang w:val="en-US" w:eastAsia="zh-CN"/>
          </w:rPr>
          <w:t>does no</w:t>
        </w:r>
      </w:ins>
      <w:ins w:id="120" w:author="Xiangxin Gu" w:date="2022-03-21T10:53:00Z">
        <w:r w:rsidR="002D78C6">
          <w:rPr>
            <w:rFonts w:eastAsia="等线"/>
            <w:spacing w:val="-1"/>
            <w:sz w:val="20"/>
            <w:lang w:val="en-US" w:eastAsia="zh-CN"/>
          </w:rPr>
          <w:t xml:space="preserve">t </w:t>
        </w:r>
      </w:ins>
      <w:r w:rsidR="00EF6C4F" w:rsidRPr="00EF6C4F">
        <w:rPr>
          <w:rFonts w:eastAsia="等线"/>
          <w:sz w:val="20"/>
          <w:lang w:val="en-US" w:eastAsia="zh-CN"/>
        </w:rPr>
        <w:t>contain</w:t>
      </w:r>
      <w:del w:id="121" w:author="Xiangxin Gu" w:date="2022-03-21T10:53:00Z">
        <w:r w:rsidR="00EF6C4F" w:rsidRPr="00EF6C4F" w:rsidDel="002D78C6">
          <w:rPr>
            <w:rFonts w:eastAsia="等线"/>
            <w:sz w:val="20"/>
            <w:lang w:val="en-US" w:eastAsia="zh-CN"/>
          </w:rPr>
          <w:delText>s</w:delText>
        </w:r>
        <w:r w:rsidR="00EF6C4F" w:rsidRPr="00EF6C4F" w:rsidDel="002D78C6">
          <w:rPr>
            <w:rFonts w:eastAsia="等线"/>
            <w:spacing w:val="-3"/>
            <w:sz w:val="20"/>
            <w:lang w:val="en-US" w:eastAsia="zh-CN"/>
          </w:rPr>
          <w:delText xml:space="preserve"> </w:delText>
        </w:r>
        <w:r w:rsidR="00EF6C4F" w:rsidRPr="00EF6C4F" w:rsidDel="002D78C6">
          <w:rPr>
            <w:rFonts w:eastAsia="等线"/>
            <w:sz w:val="20"/>
            <w:lang w:val="en-US" w:eastAsia="zh-CN"/>
          </w:rPr>
          <w:delText>at</w:delText>
        </w:r>
        <w:r w:rsidR="00EF6C4F" w:rsidRPr="00EF6C4F" w:rsidDel="002D78C6">
          <w:rPr>
            <w:rFonts w:eastAsia="等线"/>
            <w:spacing w:val="-2"/>
            <w:sz w:val="20"/>
            <w:lang w:val="en-US" w:eastAsia="zh-CN"/>
          </w:rPr>
          <w:delText xml:space="preserve"> </w:delText>
        </w:r>
        <w:r w:rsidR="00EF6C4F" w:rsidRPr="00EF6C4F" w:rsidDel="002D78C6">
          <w:rPr>
            <w:rFonts w:eastAsia="等线"/>
            <w:sz w:val="20"/>
            <w:lang w:val="en-US" w:eastAsia="zh-CN"/>
          </w:rPr>
          <w:delText>least</w:delText>
        </w:r>
        <w:r w:rsidR="00EF6C4F" w:rsidRPr="00EF6C4F" w:rsidDel="002D78C6">
          <w:rPr>
            <w:rFonts w:eastAsia="等线"/>
            <w:spacing w:val="-1"/>
            <w:sz w:val="20"/>
            <w:lang w:val="en-US" w:eastAsia="zh-CN"/>
          </w:rPr>
          <w:delText xml:space="preserve"> </w:delText>
        </w:r>
        <w:r w:rsidR="00EF6C4F" w:rsidRPr="00EF6C4F" w:rsidDel="002D78C6">
          <w:rPr>
            <w:rFonts w:eastAsia="等线"/>
            <w:sz w:val="20"/>
            <w:lang w:val="en-US" w:eastAsia="zh-CN"/>
          </w:rPr>
          <w:delText>one</w:delText>
        </w:r>
      </w:del>
      <w:ins w:id="122" w:author="Xiangxin Gu" w:date="2022-03-21T10:53:00Z">
        <w:r w:rsidR="002D78C6">
          <w:rPr>
            <w:rFonts w:eastAsia="等线"/>
            <w:sz w:val="20"/>
            <w:lang w:val="en-US" w:eastAsia="zh-CN"/>
          </w:rPr>
          <w:t xml:space="preserve"> any</w:t>
        </w:r>
      </w:ins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NSTR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link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pair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formed</w:t>
      </w:r>
      <w:r w:rsidR="00EF6C4F" w:rsidRPr="00EF6C4F">
        <w:rPr>
          <w:rFonts w:eastAsia="等线"/>
          <w:spacing w:val="-48"/>
          <w:sz w:val="20"/>
          <w:lang w:val="en-US" w:eastAsia="zh-CN"/>
        </w:rPr>
        <w:t xml:space="preserve"> </w:t>
      </w:r>
      <w:r w:rsidR="002D78C6">
        <w:rPr>
          <w:rFonts w:eastAsia="等线"/>
          <w:spacing w:val="-48"/>
          <w:sz w:val="20"/>
          <w:lang w:val="en-US" w:eastAsia="zh-CN"/>
        </w:rPr>
        <w:t xml:space="preserve">    </w:t>
      </w:r>
      <w:r w:rsidR="000B49B9">
        <w:rPr>
          <w:rFonts w:eastAsia="等线"/>
          <w:spacing w:val="-48"/>
          <w:sz w:val="20"/>
          <w:lang w:val="en-US" w:eastAsia="zh-CN"/>
        </w:rPr>
        <w:t xml:space="preserve">  </w:t>
      </w:r>
      <w:r w:rsidR="00EF6C4F" w:rsidRPr="00EF6C4F">
        <w:rPr>
          <w:rFonts w:eastAsia="等线"/>
          <w:sz w:val="20"/>
          <w:lang w:val="en-US" w:eastAsia="zh-CN"/>
        </w:rPr>
        <w:t xml:space="preserve">by the link with link ID </w:t>
      </w:r>
      <w:proofErr w:type="spellStart"/>
      <w:r w:rsidR="00EF6C4F" w:rsidRPr="00EF6C4F">
        <w:rPr>
          <w:rFonts w:eastAsia="等线"/>
          <w:i/>
          <w:iCs/>
          <w:sz w:val="20"/>
          <w:lang w:val="en-US" w:eastAsia="zh-CN"/>
        </w:rPr>
        <w:t>i</w:t>
      </w:r>
      <w:proofErr w:type="spellEnd"/>
      <w:r w:rsidR="00EF6C4F" w:rsidRPr="00EF6C4F">
        <w:rPr>
          <w:rFonts w:eastAsia="等线"/>
          <w:sz w:val="20"/>
          <w:lang w:val="en-US" w:eastAsia="zh-CN"/>
        </w:rPr>
        <w:t xml:space="preserve">; otherwise it shall set the subfield value to </w:t>
      </w:r>
      <w:del w:id="123" w:author="Xiangxin Gu" w:date="2022-03-21T10:53:00Z">
        <w:r w:rsidR="00EF6C4F" w:rsidRPr="00EF6C4F" w:rsidDel="002D78C6">
          <w:rPr>
            <w:rFonts w:eastAsia="等线"/>
            <w:sz w:val="20"/>
            <w:lang w:val="en-US" w:eastAsia="zh-CN"/>
          </w:rPr>
          <w:delText>0</w:delText>
        </w:r>
      </w:del>
      <w:ins w:id="124" w:author="Xiangxin Gu" w:date="2022-03-21T10:53:00Z">
        <w:r w:rsidR="002D78C6">
          <w:rPr>
            <w:rFonts w:eastAsia="等线"/>
            <w:sz w:val="20"/>
            <w:lang w:val="en-US" w:eastAsia="zh-CN"/>
          </w:rPr>
          <w:t xml:space="preserve">the number of </w:t>
        </w:r>
        <w:r w:rsidR="002D78C6" w:rsidRPr="00FB37FF">
          <w:rPr>
            <w:rFonts w:eastAsia="等线"/>
            <w:sz w:val="20"/>
            <w:lang w:val="en-US" w:eastAsia="zh-CN"/>
          </w:rPr>
          <w:t>NSTR Indication Bitmap</w:t>
        </w:r>
      </w:ins>
      <w:ins w:id="125" w:author="Xiangxin Gu" w:date="2022-03-22T13:23:00Z">
        <w:r w:rsidR="00F93AFA">
          <w:rPr>
            <w:rFonts w:eastAsia="等线"/>
            <w:sz w:val="20"/>
            <w:lang w:val="en-US" w:eastAsia="zh-CN"/>
          </w:rPr>
          <w:t>(s)</w:t>
        </w:r>
      </w:ins>
      <w:ins w:id="126" w:author="Xiangxin Gu" w:date="2022-03-21T10:53:00Z">
        <w:r w:rsidR="002D78C6" w:rsidRPr="00FB37FF">
          <w:rPr>
            <w:rFonts w:eastAsia="等线"/>
            <w:sz w:val="20"/>
            <w:lang w:val="en-US" w:eastAsia="zh-CN"/>
          </w:rPr>
          <w:t xml:space="preserve"> contained in the STA Info field</w:t>
        </w:r>
      </w:ins>
      <w:ins w:id="127" w:author="Xiangxin Gu" w:date="2022-03-21T10:54:00Z">
        <w:r w:rsidR="002D78C6">
          <w:rPr>
            <w:rFonts w:eastAsia="等线"/>
            <w:sz w:val="20"/>
            <w:lang w:val="en-US" w:eastAsia="zh-CN"/>
          </w:rPr>
          <w:t xml:space="preserve"> that </w:t>
        </w:r>
      </w:ins>
      <w:ins w:id="128" w:author="Xiangxin Gu" w:date="2022-03-21T10:55:00Z">
        <w:r w:rsidR="002D78C6">
          <w:rPr>
            <w:rFonts w:eastAsia="等线"/>
            <w:sz w:val="20"/>
            <w:lang w:val="en-US" w:eastAsia="zh-CN"/>
          </w:rPr>
          <w:t>corresponds to the link</w:t>
        </w:r>
      </w:ins>
      <w:r w:rsidR="00EF6C4F" w:rsidRPr="00EF6C4F">
        <w:rPr>
          <w:rFonts w:eastAsia="等线"/>
          <w:sz w:val="20"/>
          <w:lang w:val="en-US" w:eastAsia="zh-CN"/>
        </w:rPr>
        <w:t xml:space="preserve">. </w:t>
      </w:r>
      <w:r w:rsidR="00EF6C4F" w:rsidRPr="00EF6C4F">
        <w:rPr>
          <w:rFonts w:eastAsia="等线"/>
          <w:color w:val="000000"/>
          <w:sz w:val="20"/>
          <w:lang w:val="en-US" w:eastAsia="zh-CN"/>
        </w:rPr>
        <w:t>An NSTR mobile AP</w:t>
      </w:r>
      <w:r w:rsidR="00EF6C4F" w:rsidRPr="00EF6C4F">
        <w:rPr>
          <w:rFonts w:eastAsia="等线"/>
          <w:color w:val="000000"/>
          <w:spacing w:val="-48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 xml:space="preserve">MLD shall set the </w:t>
      </w:r>
      <w:del w:id="129" w:author="Xiangxin Gu" w:date="2022-03-21T10:47:00Z">
        <w:r w:rsidR="00EF6C4F" w:rsidRPr="00EF6C4F" w:rsidDel="00EF6C4F">
          <w:rPr>
            <w:rFonts w:eastAsia="等线"/>
            <w:color w:val="000000"/>
            <w:sz w:val="20"/>
            <w:lang w:val="en-US" w:eastAsia="zh-CN"/>
          </w:rPr>
          <w:delText xml:space="preserve">NSTR Link Pair Present </w:delText>
        </w:r>
      </w:del>
      <w:ins w:id="130" w:author="Xiangxin Gu" w:date="2022-03-21T10:47:00Z">
        <w:r w:rsidR="00EF6C4F">
          <w:rPr>
            <w:rFonts w:eastAsia="等线"/>
            <w:color w:val="000000"/>
            <w:sz w:val="20"/>
            <w:lang w:val="en-US" w:eastAsia="zh-CN"/>
          </w:rPr>
          <w:t>Number of NSTR Bitmap</w:t>
        </w:r>
      </w:ins>
      <w:ins w:id="131" w:author="Xiangxin Gu" w:date="2022-03-21T10:50:00Z">
        <w:r w:rsidR="00EF6C4F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EF6C4F" w:rsidRPr="00EF6C4F">
        <w:rPr>
          <w:rFonts w:eastAsia="等线"/>
          <w:color w:val="000000"/>
          <w:sz w:val="20"/>
          <w:lang w:val="en-US" w:eastAsia="zh-CN"/>
        </w:rPr>
        <w:t>subfield value to 1 in the STA Control field that corresponds to</w:t>
      </w:r>
      <w:r w:rsidR="00EF6C4F" w:rsidRPr="00EF6C4F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 xml:space="preserve">link ID </w:t>
      </w:r>
      <w:proofErr w:type="spellStart"/>
      <w:r w:rsidR="00EF6C4F" w:rsidRPr="00EF6C4F">
        <w:rPr>
          <w:rFonts w:eastAsia="等线"/>
          <w:i/>
          <w:iCs/>
          <w:color w:val="000000"/>
          <w:sz w:val="20"/>
          <w:lang w:val="en-US" w:eastAsia="zh-CN"/>
        </w:rPr>
        <w:t>i</w:t>
      </w:r>
      <w:proofErr w:type="spellEnd"/>
      <w:r w:rsidR="00EF6C4F" w:rsidRPr="00EF6C4F">
        <w:rPr>
          <w:rFonts w:eastAsia="等线"/>
          <w:color w:val="000000"/>
          <w:sz w:val="20"/>
          <w:lang w:val="en-US" w:eastAsia="zh-CN"/>
        </w:rPr>
        <w:t xml:space="preserve">. An AP MLD that is not an NSTR mobile AP MLD shall set the </w:t>
      </w:r>
      <w:del w:id="132" w:author="Xiangxin Gu" w:date="2022-03-21T10:48:00Z">
        <w:r w:rsidR="00EF6C4F" w:rsidRPr="00EF6C4F" w:rsidDel="00EF6C4F">
          <w:rPr>
            <w:rFonts w:eastAsia="等线"/>
            <w:color w:val="000000"/>
            <w:sz w:val="20"/>
            <w:lang w:val="en-US" w:eastAsia="zh-CN"/>
          </w:rPr>
          <w:delText>NSTR Link Pair Present</w:delText>
        </w:r>
        <w:r w:rsidR="00EF6C4F" w:rsidRPr="00EF6C4F" w:rsidDel="00EF6C4F">
          <w:rPr>
            <w:rFonts w:eastAsia="等线"/>
            <w:color w:val="000000"/>
            <w:spacing w:val="1"/>
            <w:sz w:val="20"/>
            <w:lang w:val="en-US" w:eastAsia="zh-CN"/>
          </w:rPr>
          <w:delText xml:space="preserve"> </w:delText>
        </w:r>
      </w:del>
      <w:ins w:id="133" w:author="Xiangxin Gu" w:date="2022-03-21T10:48:00Z">
        <w:r w:rsidR="00EF6C4F">
          <w:rPr>
            <w:rFonts w:eastAsia="等线"/>
            <w:color w:val="000000"/>
            <w:sz w:val="20"/>
            <w:lang w:val="en-US" w:eastAsia="zh-CN"/>
          </w:rPr>
          <w:t>Number of NSTR Bitmap</w:t>
        </w:r>
      </w:ins>
      <w:ins w:id="134" w:author="Xiangxin Gu" w:date="2022-03-21T10:50:00Z">
        <w:r w:rsidR="00EF6C4F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EF6C4F" w:rsidRPr="00EF6C4F">
        <w:rPr>
          <w:rFonts w:eastAsia="等线"/>
          <w:color w:val="000000"/>
          <w:sz w:val="20"/>
          <w:lang w:val="en-US" w:eastAsia="zh-CN"/>
        </w:rPr>
        <w:t>subfield</w:t>
      </w:r>
      <w:r w:rsidR="00EF6C4F" w:rsidRPr="00EF6C4F">
        <w:rPr>
          <w:rFonts w:eastAsia="等线"/>
          <w:color w:val="000000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value in each</w:t>
      </w:r>
      <w:r w:rsidR="00EF6C4F" w:rsidRPr="00EF6C4F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STA Control</w:t>
      </w:r>
      <w:r w:rsidR="00EF6C4F" w:rsidRPr="00EF6C4F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field</w:t>
      </w:r>
      <w:r w:rsidR="00EF6C4F" w:rsidRPr="00EF6C4F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to</w:t>
      </w:r>
      <w:r w:rsidR="00EF6C4F" w:rsidRPr="00EF6C4F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0.</w:t>
      </w:r>
    </w:p>
    <w:p w14:paraId="758BF09C" w14:textId="77777777" w:rsidR="00EF6C4F" w:rsidRPr="00EF6C4F" w:rsidRDefault="00EF6C4F" w:rsidP="00EF6C4F">
      <w:pPr>
        <w:widowControl w:val="0"/>
        <w:kinsoku w:val="0"/>
        <w:overflowPunct w:val="0"/>
        <w:autoSpaceDE w:val="0"/>
        <w:autoSpaceDN w:val="0"/>
        <w:adjustRightInd w:val="0"/>
        <w:spacing w:before="4"/>
        <w:rPr>
          <w:rFonts w:eastAsia="等线"/>
          <w:sz w:val="20"/>
          <w:lang w:val="en-US" w:eastAsia="zh-CN"/>
        </w:rPr>
      </w:pPr>
    </w:p>
    <w:p w14:paraId="7C6F3A67" w14:textId="77777777" w:rsidR="00024E88" w:rsidRDefault="00024E88" w:rsidP="00024E88">
      <w:pPr>
        <w:widowControl w:val="0"/>
        <w:kinsoku w:val="0"/>
        <w:overflowPunct w:val="0"/>
        <w:autoSpaceDE w:val="0"/>
        <w:autoSpaceDN w:val="0"/>
        <w:adjustRightInd w:val="0"/>
        <w:spacing w:line="259" w:lineRule="auto"/>
        <w:ind w:left="159" w:right="157"/>
        <w:jc w:val="both"/>
        <w:rPr>
          <w:rFonts w:eastAsia="等线"/>
          <w:sz w:val="20"/>
          <w:lang w:val="en-US" w:eastAsia="zh-CN"/>
        </w:rPr>
      </w:pPr>
      <w:r>
        <w:rPr>
          <w:rFonts w:eastAsia="等线"/>
          <w:sz w:val="20"/>
          <w:lang w:val="en-US" w:eastAsia="zh-CN"/>
        </w:rPr>
        <w:t>……</w:t>
      </w:r>
    </w:p>
    <w:p w14:paraId="5524F5CE" w14:textId="53C84E78" w:rsidR="00B01B97" w:rsidRDefault="00B01B97" w:rsidP="003532AA">
      <w:pPr>
        <w:pStyle w:val="af3"/>
        <w:kinsoku w:val="0"/>
        <w:overflowPunct w:val="0"/>
        <w:rPr>
          <w:lang w:val="en-US"/>
        </w:rPr>
      </w:pPr>
    </w:p>
    <w:p w14:paraId="5DFF9CFA" w14:textId="35D9F9F0" w:rsidR="00024E88" w:rsidRDefault="00024E88" w:rsidP="003532AA">
      <w:pPr>
        <w:pStyle w:val="af3"/>
        <w:kinsoku w:val="0"/>
        <w:overflowPunct w:val="0"/>
        <w:rPr>
          <w:lang w:val="en-US"/>
        </w:rPr>
      </w:pPr>
    </w:p>
    <w:p w14:paraId="06564AFA" w14:textId="77777777" w:rsidR="00B57BD9" w:rsidRDefault="00B57BD9" w:rsidP="003532AA">
      <w:pPr>
        <w:pStyle w:val="af3"/>
        <w:kinsoku w:val="0"/>
        <w:overflowPunct w:val="0"/>
        <w:rPr>
          <w:lang w:val="en-US"/>
        </w:rPr>
      </w:pPr>
    </w:p>
    <w:p w14:paraId="58A9C3C9" w14:textId="7972D833" w:rsidR="00A35B12" w:rsidRPr="00B10E62" w:rsidRDefault="00A35B12" w:rsidP="00A35B12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Add the following paragraph at the end of</w:t>
      </w:r>
      <w:r w:rsidRPr="00A7092D">
        <w:rPr>
          <w:i/>
          <w:lang w:eastAsia="ko-KR"/>
        </w:rPr>
        <w:t xml:space="preserve"> </w:t>
      </w:r>
      <w:r>
        <w:rPr>
          <w:i/>
          <w:lang w:eastAsia="ko-KR"/>
        </w:rPr>
        <w:t>35.</w:t>
      </w:r>
      <w:r w:rsidR="00AF1E36">
        <w:rPr>
          <w:i/>
          <w:lang w:eastAsia="ko-KR"/>
        </w:rPr>
        <w:t>9</w:t>
      </w:r>
      <w:r>
        <w:rPr>
          <w:i/>
          <w:lang w:eastAsia="ko-KR"/>
        </w:rPr>
        <w:t xml:space="preserve"> </w:t>
      </w:r>
      <w:proofErr w:type="gramStart"/>
      <w:r>
        <w:rPr>
          <w:i/>
          <w:lang w:eastAsia="ko-KR"/>
        </w:rPr>
        <w:t>Operating</w:t>
      </w:r>
      <w:proofErr w:type="gramEnd"/>
      <w:r>
        <w:rPr>
          <w:i/>
          <w:lang w:eastAsia="ko-KR"/>
        </w:rPr>
        <w:t xml:space="preserve"> mode indication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42A902BC" w14:textId="57139EC8" w:rsidR="009E2D11" w:rsidRDefault="007377FC" w:rsidP="00B57BD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both"/>
        <w:rPr>
          <w:ins w:id="135" w:author="Xiangxin Gu" w:date="2022-03-22T20:55:00Z"/>
          <w:rFonts w:eastAsia="等线"/>
          <w:color w:val="000000"/>
          <w:sz w:val="20"/>
          <w:lang w:val="en-US" w:eastAsia="zh-CN"/>
        </w:rPr>
      </w:pPr>
      <w:ins w:id="136" w:author="Xiangxin Gu" w:date="2022-03-21T14:27:00Z">
        <w:r>
          <w:rPr>
            <w:rFonts w:eastAsia="等线"/>
            <w:color w:val="000000"/>
            <w:sz w:val="20"/>
            <w:lang w:val="en-US" w:eastAsia="zh-CN"/>
          </w:rPr>
          <w:t>(5672)</w:t>
        </w:r>
      </w:ins>
      <w:ins w:id="137" w:author="Xiangxin Gu" w:date="2022-03-21T14:22:00Z">
        <w:r w:rsidR="006B1A21">
          <w:rPr>
            <w:rFonts w:eastAsia="等线"/>
            <w:color w:val="000000"/>
            <w:sz w:val="20"/>
            <w:lang w:val="en-US" w:eastAsia="zh-CN"/>
          </w:rPr>
          <w:t xml:space="preserve">The </w:t>
        </w:r>
        <w:r w:rsidR="00B57BD9">
          <w:rPr>
            <w:rFonts w:eastAsia="等线"/>
            <w:color w:val="000000"/>
            <w:sz w:val="20"/>
            <w:lang w:val="en-US" w:eastAsia="zh-CN"/>
          </w:rPr>
          <w:t>NSTR Indication Bitmap 0</w:t>
        </w:r>
      </w:ins>
      <w:ins w:id="138" w:author="Xiangxin Gu" w:date="2022-03-22T13:13:00Z">
        <w:r w:rsidR="006B1A21">
          <w:rPr>
            <w:rFonts w:eastAsia="等线"/>
            <w:color w:val="000000"/>
            <w:sz w:val="20"/>
            <w:lang w:val="en-US" w:eastAsia="zh-CN"/>
          </w:rPr>
          <w:t xml:space="preserve"> is the default </w:t>
        </w:r>
        <w:r w:rsidR="006B1A21" w:rsidRPr="003532AA">
          <w:rPr>
            <w:rFonts w:eastAsia="等线"/>
            <w:color w:val="000000"/>
            <w:sz w:val="20"/>
            <w:lang w:val="en-US" w:eastAsia="zh-CN"/>
          </w:rPr>
          <w:t>NSTR Indication Bitmap</w:t>
        </w:r>
      </w:ins>
      <w:ins w:id="139" w:author="Xiangxin Gu" w:date="2022-03-22T13:14:00Z">
        <w:r w:rsidR="006B1A21">
          <w:rPr>
            <w:rFonts w:eastAsia="等线"/>
            <w:color w:val="000000"/>
            <w:spacing w:val="-4"/>
            <w:sz w:val="20"/>
            <w:lang w:val="en-US" w:eastAsia="zh-CN"/>
          </w:rPr>
          <w:t>, which</w:t>
        </w:r>
      </w:ins>
      <w:ins w:id="140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 xml:space="preserve"> shall be used at first. The</w:t>
        </w:r>
      </w:ins>
      <w:ins w:id="141" w:author="Xiangxin Gu" w:date="2022-03-22T20:22:00Z">
        <w:r w:rsidR="00B0049E">
          <w:rPr>
            <w:rFonts w:eastAsia="等线"/>
            <w:color w:val="000000"/>
            <w:sz w:val="20"/>
            <w:lang w:val="en-US" w:eastAsia="zh-CN"/>
          </w:rPr>
          <w:t xml:space="preserve"> OMI initiator tha</w:t>
        </w:r>
      </w:ins>
      <w:ins w:id="142" w:author="Xiangxin Gu" w:date="2022-03-22T20:23:00Z">
        <w:r w:rsidR="00B0049E">
          <w:rPr>
            <w:rFonts w:eastAsia="等线"/>
            <w:color w:val="000000"/>
            <w:sz w:val="20"/>
            <w:lang w:val="en-US" w:eastAsia="zh-CN"/>
          </w:rPr>
          <w:t>t is an</w:t>
        </w:r>
      </w:ins>
      <w:ins w:id="143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 xml:space="preserve"> NSTR non-AP</w:t>
        </w:r>
        <w:r w:rsidR="00F75647">
          <w:rPr>
            <w:rFonts w:eastAsia="等线"/>
            <w:color w:val="000000"/>
            <w:sz w:val="20"/>
            <w:lang w:val="en-US" w:eastAsia="zh-CN"/>
          </w:rPr>
          <w:t xml:space="preserve"> MLD</w:t>
        </w:r>
      </w:ins>
      <w:ins w:id="144" w:author="Xiangxin Gu" w:date="2022-03-21T15:05:00Z">
        <w:r w:rsidR="00F75647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45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>may indicate the NS</w:t>
        </w:r>
        <w:r w:rsidR="009E2D11">
          <w:rPr>
            <w:rFonts w:eastAsia="等线"/>
            <w:color w:val="000000"/>
            <w:sz w:val="20"/>
            <w:lang w:val="en-US" w:eastAsia="zh-CN"/>
          </w:rPr>
          <w:t>TR Indication Bitmap to be used</w:t>
        </w:r>
      </w:ins>
      <w:ins w:id="146" w:author="Xiangxin Gu" w:date="2022-03-22T20:56:00Z">
        <w:r w:rsidR="009E2D11">
          <w:rPr>
            <w:rFonts w:eastAsia="等线"/>
            <w:color w:val="000000"/>
            <w:sz w:val="20"/>
            <w:lang w:val="en-US" w:eastAsia="zh-CN"/>
          </w:rPr>
          <w:t xml:space="preserve">, </w:t>
        </w:r>
      </w:ins>
      <w:ins w:id="147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 xml:space="preserve">through </w:t>
        </w:r>
      </w:ins>
      <w:ins w:id="148" w:author="Xiangxin Gu" w:date="2022-03-22T20:27:00Z">
        <w:r w:rsidR="00B0049E">
          <w:rPr>
            <w:rFonts w:eastAsia="等线"/>
            <w:color w:val="000000"/>
            <w:sz w:val="20"/>
            <w:lang w:val="en-US" w:eastAsia="zh-CN"/>
          </w:rPr>
          <w:t>tr</w:t>
        </w:r>
      </w:ins>
      <w:ins w:id="149" w:author="Xiangxin Gu" w:date="2022-03-22T20:28:00Z">
        <w:r w:rsidR="00B0049E">
          <w:rPr>
            <w:rFonts w:eastAsia="等线"/>
            <w:color w:val="000000"/>
            <w:sz w:val="20"/>
            <w:lang w:val="en-US" w:eastAsia="zh-CN"/>
          </w:rPr>
          <w:t xml:space="preserve">ansmitting a frame containing </w:t>
        </w:r>
      </w:ins>
      <w:ins w:id="150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>the Index of NSTR Indication Bitmap subfield</w:t>
        </w:r>
      </w:ins>
      <w:ins w:id="151" w:author="Xiangxin Gu" w:date="2022-03-22T20:54:00Z">
        <w:r w:rsidR="009E2D11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52" w:author="Xiangxin Gu" w:date="2022-03-22T20:55:00Z">
        <w:r w:rsidR="009E2D11">
          <w:rPr>
            <w:rFonts w:eastAsia="等线"/>
            <w:color w:val="000000"/>
            <w:sz w:val="20"/>
            <w:lang w:val="en-US" w:eastAsia="zh-CN"/>
          </w:rPr>
          <w:t>that</w:t>
        </w:r>
      </w:ins>
      <w:ins w:id="153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 xml:space="preserve"> is not equal to 7</w:t>
        </w:r>
      </w:ins>
      <w:ins w:id="154" w:author="Xiangxin Gu" w:date="2022-03-22T20:55:00Z">
        <w:r w:rsidR="009E2D11">
          <w:rPr>
            <w:rFonts w:eastAsia="等线"/>
            <w:color w:val="000000"/>
            <w:sz w:val="20"/>
            <w:lang w:val="en-US" w:eastAsia="zh-CN"/>
          </w:rPr>
          <w:t>.</w:t>
        </w:r>
      </w:ins>
    </w:p>
    <w:p w14:paraId="48BA1A24" w14:textId="7DF2BD0D" w:rsidR="009E2D11" w:rsidRDefault="009E2D11" w:rsidP="00B57BD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both"/>
        <w:rPr>
          <w:ins w:id="155" w:author="Xiangxin Gu" w:date="2022-03-23T10:05:00Z"/>
          <w:rFonts w:eastAsia="等线"/>
          <w:color w:val="000000"/>
          <w:sz w:val="20"/>
          <w:lang w:val="en-US" w:eastAsia="zh-CN"/>
        </w:rPr>
      </w:pPr>
    </w:p>
    <w:p w14:paraId="644BA6F0" w14:textId="215C99E9" w:rsidR="00C174E6" w:rsidRDefault="00C174E6" w:rsidP="00B57BD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both"/>
        <w:rPr>
          <w:ins w:id="156" w:author="Xiangxin Gu" w:date="2022-03-23T10:05:00Z"/>
          <w:rFonts w:eastAsia="等线"/>
          <w:color w:val="000000"/>
          <w:sz w:val="20"/>
          <w:lang w:val="en-US" w:eastAsia="zh-CN"/>
        </w:rPr>
      </w:pPr>
      <w:ins w:id="157" w:author="Xiangxin Gu" w:date="2022-03-23T10:05:00Z">
        <w:r>
          <w:rPr>
            <w:rFonts w:eastAsia="等线"/>
            <w:color w:val="000000"/>
            <w:sz w:val="20"/>
            <w:lang w:val="en-US" w:eastAsia="zh-CN"/>
          </w:rPr>
          <w:t xml:space="preserve">(5672)The OMI </w:t>
        </w:r>
      </w:ins>
      <w:ins w:id="158" w:author="Xiangxin Gu" w:date="2022-03-23T10:06:00Z">
        <w:r>
          <w:rPr>
            <w:rFonts w:eastAsia="等线"/>
            <w:color w:val="000000"/>
            <w:sz w:val="20"/>
            <w:lang w:val="en-US" w:eastAsia="zh-CN"/>
          </w:rPr>
          <w:t>initiator</w:t>
        </w:r>
      </w:ins>
      <w:ins w:id="159" w:author="Xiangxin Gu" w:date="2022-03-23T10:05:00Z">
        <w:r>
          <w:rPr>
            <w:rFonts w:eastAsia="等线"/>
            <w:color w:val="000000"/>
            <w:sz w:val="20"/>
            <w:lang w:val="en-US" w:eastAsia="zh-CN"/>
          </w:rPr>
          <w:t xml:space="preserve"> shall update the NSTR Indication Bitmap being used as </w:t>
        </w:r>
        <w:r>
          <w:rPr>
            <w:rFonts w:eastAsia="等线" w:hint="eastAsia"/>
            <w:color w:val="000000"/>
            <w:sz w:val="20"/>
            <w:lang w:val="en-US" w:eastAsia="zh-CN"/>
          </w:rPr>
          <w:t>d</w:t>
        </w:r>
        <w:r>
          <w:rPr>
            <w:rFonts w:eastAsia="等线"/>
            <w:color w:val="000000"/>
            <w:sz w:val="20"/>
            <w:lang w:val="en-US" w:eastAsia="zh-CN"/>
          </w:rPr>
          <w:t>escribed in table 35-xxx:</w:t>
        </w:r>
      </w:ins>
    </w:p>
    <w:p w14:paraId="4625501C" w14:textId="77777777" w:rsidR="00C174E6" w:rsidRDefault="00C174E6" w:rsidP="00B57BD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both"/>
        <w:rPr>
          <w:ins w:id="160" w:author="Xiangxin Gu" w:date="2022-03-22T20:55:00Z"/>
          <w:rFonts w:eastAsia="等线"/>
          <w:color w:val="000000"/>
          <w:sz w:val="20"/>
          <w:lang w:val="en-US" w:eastAsia="zh-CN"/>
        </w:rPr>
      </w:pPr>
    </w:p>
    <w:p w14:paraId="6CC409BD" w14:textId="4FE65003" w:rsidR="00B57BD9" w:rsidRDefault="009E2D11" w:rsidP="00B57BD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both"/>
        <w:rPr>
          <w:ins w:id="161" w:author="Xiangxin Gu" w:date="2022-03-22T20:30:00Z"/>
          <w:rFonts w:eastAsia="等线"/>
          <w:color w:val="000000"/>
          <w:sz w:val="20"/>
          <w:lang w:val="en-US" w:eastAsia="zh-CN"/>
        </w:rPr>
      </w:pPr>
      <w:ins w:id="162" w:author="Xiangxin Gu" w:date="2022-03-22T20:56:00Z">
        <w:r>
          <w:rPr>
            <w:rFonts w:eastAsia="等线"/>
            <w:color w:val="000000"/>
            <w:sz w:val="20"/>
            <w:lang w:val="en-US" w:eastAsia="zh-CN"/>
          </w:rPr>
          <w:t>(5672)</w:t>
        </w:r>
      </w:ins>
      <w:ins w:id="163" w:author="Xiangxin Gu" w:date="2022-03-22T22:19:00Z">
        <w:r w:rsidR="0008514A">
          <w:rPr>
            <w:rFonts w:eastAsia="等线"/>
            <w:color w:val="000000"/>
            <w:sz w:val="20"/>
            <w:lang w:val="en-US" w:eastAsia="zh-CN"/>
          </w:rPr>
          <w:t>T</w:t>
        </w:r>
      </w:ins>
      <w:ins w:id="164" w:author="Xiangxin Gu" w:date="2022-03-22T20:23:00Z">
        <w:r w:rsidR="00B0049E">
          <w:rPr>
            <w:rFonts w:eastAsia="等线"/>
            <w:color w:val="000000"/>
            <w:sz w:val="20"/>
            <w:lang w:val="en-US" w:eastAsia="zh-CN"/>
          </w:rPr>
          <w:t xml:space="preserve">he OMI </w:t>
        </w:r>
      </w:ins>
      <w:ins w:id="165" w:author="Xiangxin Gu" w:date="2022-03-22T20:24:00Z">
        <w:r w:rsidR="00B0049E">
          <w:rPr>
            <w:rFonts w:eastAsia="等线"/>
            <w:color w:val="000000"/>
            <w:sz w:val="20"/>
            <w:lang w:val="en-US" w:eastAsia="zh-CN"/>
          </w:rPr>
          <w:t>responder that is an</w:t>
        </w:r>
      </w:ins>
      <w:ins w:id="166" w:author="Xiangxin Gu" w:date="2022-03-21T14:22:00Z">
        <w:r w:rsidR="00B57BD9" w:rsidRPr="009204C4">
          <w:rPr>
            <w:rFonts w:eastAsia="等线"/>
            <w:color w:val="000000"/>
            <w:sz w:val="20"/>
            <w:lang w:val="en-US" w:eastAsia="zh-CN"/>
          </w:rPr>
          <w:t xml:space="preserve"> </w:t>
        </w:r>
        <w:r w:rsidR="00F75647">
          <w:rPr>
            <w:rFonts w:eastAsia="等线"/>
            <w:color w:val="000000"/>
            <w:sz w:val="20"/>
            <w:lang w:val="en-US" w:eastAsia="zh-CN"/>
          </w:rPr>
          <w:t xml:space="preserve">AP MLD, </w:t>
        </w:r>
        <w:r w:rsidR="00B57BD9">
          <w:rPr>
            <w:rFonts w:eastAsia="等线"/>
            <w:color w:val="000000"/>
            <w:sz w:val="20"/>
            <w:lang w:val="en-US" w:eastAsia="zh-CN"/>
          </w:rPr>
          <w:t>shall update the NSTR Indication Bitmap being used for the non-AP MLD after receiving a</w:t>
        </w:r>
        <w:r w:rsidR="00B57BD9" w:rsidRPr="00976615">
          <w:rPr>
            <w:rFonts w:eastAsia="等线"/>
            <w:color w:val="000000"/>
            <w:sz w:val="20"/>
            <w:lang w:val="en-US" w:eastAsia="zh-CN"/>
          </w:rPr>
          <w:t xml:space="preserve"> frame </w:t>
        </w:r>
        <w:r w:rsidR="00B57BD9">
          <w:rPr>
            <w:rFonts w:eastAsia="等线"/>
            <w:color w:val="000000"/>
            <w:sz w:val="20"/>
            <w:lang w:val="en-US" w:eastAsia="zh-CN"/>
          </w:rPr>
          <w:t xml:space="preserve">that contains </w:t>
        </w:r>
      </w:ins>
      <w:ins w:id="167" w:author="Xiangxin Gu" w:date="2022-03-21T15:10:00Z">
        <w:r w:rsidR="004A72F9">
          <w:rPr>
            <w:rFonts w:eastAsia="等线"/>
            <w:color w:val="000000"/>
            <w:sz w:val="20"/>
            <w:lang w:val="en-US" w:eastAsia="zh-CN"/>
          </w:rPr>
          <w:t>the subfield</w:t>
        </w:r>
      </w:ins>
      <w:ins w:id="168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 xml:space="preserve"> </w:t>
        </w:r>
        <w:r w:rsidR="00B57BD9" w:rsidRPr="00976615">
          <w:rPr>
            <w:rFonts w:eastAsia="等线"/>
            <w:color w:val="000000"/>
            <w:sz w:val="20"/>
            <w:lang w:val="en-US" w:eastAsia="zh-CN"/>
          </w:rPr>
          <w:t xml:space="preserve">from the </w:t>
        </w:r>
      </w:ins>
      <w:ins w:id="169" w:author="Xiangxin Gu" w:date="2022-03-22T20:31:00Z">
        <w:r w:rsidR="00115CF4">
          <w:rPr>
            <w:rFonts w:eastAsia="等线"/>
            <w:color w:val="000000"/>
            <w:sz w:val="20"/>
            <w:lang w:val="en-US" w:eastAsia="zh-CN"/>
          </w:rPr>
          <w:t>OMI initiator</w:t>
        </w:r>
      </w:ins>
      <w:ins w:id="170" w:author="Xiangxin Gu" w:date="2022-03-22T20:29:00Z">
        <w:r w:rsidR="00C174E6">
          <w:rPr>
            <w:rFonts w:eastAsia="等线"/>
            <w:color w:val="000000"/>
            <w:sz w:val="20"/>
            <w:lang w:val="en-US" w:eastAsia="zh-CN"/>
          </w:rPr>
          <w:t xml:space="preserve"> as </w:t>
        </w:r>
      </w:ins>
      <w:ins w:id="171" w:author="Xiangxin Gu" w:date="2022-03-23T10:05:00Z">
        <w:r w:rsidR="00C174E6">
          <w:rPr>
            <w:rFonts w:eastAsia="等线" w:hint="eastAsia"/>
            <w:color w:val="000000"/>
            <w:sz w:val="20"/>
            <w:lang w:val="en-US" w:eastAsia="zh-CN"/>
          </w:rPr>
          <w:t>d</w:t>
        </w:r>
        <w:r w:rsidR="00C174E6">
          <w:rPr>
            <w:rFonts w:eastAsia="等线"/>
            <w:color w:val="000000"/>
            <w:sz w:val="20"/>
            <w:lang w:val="en-US" w:eastAsia="zh-CN"/>
          </w:rPr>
          <w:t>escribed in table 35-xxx</w:t>
        </w:r>
      </w:ins>
      <w:ins w:id="172" w:author="Xiangxin Gu" w:date="2022-03-22T20:30:00Z">
        <w:r w:rsidR="00B0049E">
          <w:rPr>
            <w:rFonts w:eastAsia="等线"/>
            <w:color w:val="000000"/>
            <w:sz w:val="20"/>
            <w:lang w:val="en-US" w:eastAsia="zh-CN"/>
          </w:rPr>
          <w:t>:</w:t>
        </w:r>
      </w:ins>
    </w:p>
    <w:p w14:paraId="6A161F92" w14:textId="050C2784" w:rsidR="009E2D11" w:rsidRDefault="009E2D11" w:rsidP="00B57BD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both"/>
        <w:rPr>
          <w:ins w:id="173" w:author="Xiangxin Gu" w:date="2022-03-23T10:06:00Z"/>
          <w:rFonts w:eastAsia="等线"/>
          <w:color w:val="000000"/>
          <w:sz w:val="20"/>
          <w:lang w:val="en-US" w:eastAsia="zh-CN"/>
        </w:rPr>
      </w:pPr>
    </w:p>
    <w:p w14:paraId="3E54B1BE" w14:textId="78086634" w:rsidR="00C174E6" w:rsidRPr="00C174E6" w:rsidRDefault="00C174E6" w:rsidP="00C174E6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center"/>
        <w:rPr>
          <w:ins w:id="174" w:author="Xiangxin Gu" w:date="2022-03-22T20:57:00Z"/>
          <w:rFonts w:eastAsia="等线"/>
          <w:b/>
          <w:color w:val="000000"/>
          <w:sz w:val="20"/>
          <w:lang w:val="en-US" w:eastAsia="zh-CN"/>
        </w:rPr>
      </w:pPr>
      <w:ins w:id="175" w:author="Xiangxin Gu" w:date="2022-03-23T10:07:00Z">
        <w:r>
          <w:rPr>
            <w:rFonts w:eastAsia="等线"/>
            <w:b/>
            <w:color w:val="000000"/>
            <w:sz w:val="20"/>
            <w:lang w:val="en-US" w:eastAsia="zh-CN"/>
          </w:rPr>
          <w:t>(5672)</w:t>
        </w:r>
      </w:ins>
      <w:ins w:id="176" w:author="Xiangxin Gu" w:date="2022-03-23T10:06:00Z">
        <w:r w:rsidRPr="00C174E6">
          <w:rPr>
            <w:rFonts w:eastAsia="等线"/>
            <w:b/>
            <w:color w:val="000000"/>
            <w:sz w:val="20"/>
            <w:lang w:val="en-US" w:eastAsia="zh-CN"/>
          </w:rPr>
          <w:t>Table 35-xxx</w:t>
        </w:r>
      </w:ins>
    </w:p>
    <w:tbl>
      <w:tblPr>
        <w:tblStyle w:val="a7"/>
        <w:tblW w:w="9857" w:type="dxa"/>
        <w:tblInd w:w="1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77"/>
      </w:tblGrid>
      <w:tr w:rsidR="004C5419" w14:paraId="7FE4A170" w14:textId="77777777" w:rsidTr="00660C3A">
        <w:trPr>
          <w:ins w:id="177" w:author="Xiangxin Gu" w:date="2022-03-22T20:58:00Z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FEE4ED" w14:textId="2355EDC2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178" w:author="Xiangxin Gu" w:date="2022-03-22T21:08:00Z"/>
                <w:rFonts w:eastAsia="等线"/>
                <w:color w:val="000000"/>
                <w:sz w:val="20"/>
                <w:lang w:val="en-US" w:eastAsia="zh-CN"/>
              </w:rPr>
            </w:pPr>
            <w:ins w:id="179" w:author="Xiangxin Gu" w:date="2022-03-22T21:0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Channel Width change of the link on which the frame containing the OM Control </w:t>
              </w:r>
              <w:proofErr w:type="spellStart"/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sufield</w:t>
              </w:r>
              <w:proofErr w:type="spellEnd"/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is transmitted</w:t>
              </w:r>
            </w:ins>
          </w:p>
        </w:tc>
        <w:tc>
          <w:tcPr>
            <w:tcW w:w="246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FB4394" w14:textId="4157854E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180" w:author="Xiangxin Gu" w:date="2022-03-22T21:08:00Z"/>
                <w:rFonts w:eastAsia="等线"/>
                <w:color w:val="000000"/>
                <w:sz w:val="20"/>
                <w:lang w:val="en-US" w:eastAsia="zh-CN"/>
              </w:rPr>
            </w:pPr>
            <w:ins w:id="181" w:author="Xiangxin Gu" w:date="2022-03-22T21:0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STR change of a link pair including the link on which the frame containing the OM Control subfield is transmitted</w:t>
              </w:r>
            </w:ins>
          </w:p>
        </w:tc>
        <w:tc>
          <w:tcPr>
            <w:tcW w:w="246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A82574D" w14:textId="5931AFE0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182" w:author="Xiangxin Gu" w:date="2022-03-22T20:58:00Z"/>
                <w:rFonts w:eastAsia="等线"/>
                <w:color w:val="000000"/>
                <w:sz w:val="20"/>
                <w:lang w:val="en-US" w:eastAsia="zh-CN"/>
              </w:rPr>
            </w:pPr>
            <w:ins w:id="183" w:author="Xiangxin Gu" w:date="2022-03-22T21:05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OMI Initiator</w:t>
              </w:r>
            </w:ins>
          </w:p>
        </w:tc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BDAC6" w14:textId="75EA53A0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184" w:author="Xiangxin Gu" w:date="2022-03-22T20:58:00Z"/>
                <w:rFonts w:eastAsia="等线"/>
                <w:color w:val="000000"/>
                <w:sz w:val="20"/>
                <w:lang w:val="en-US" w:eastAsia="zh-CN"/>
              </w:rPr>
            </w:pPr>
            <w:ins w:id="185" w:author="Xiangxin Gu" w:date="2022-03-22T21:05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OMI Responder</w:t>
              </w:r>
            </w:ins>
          </w:p>
        </w:tc>
      </w:tr>
      <w:tr w:rsidR="004C5419" w14:paraId="62A41C73" w14:textId="77777777" w:rsidTr="00660C3A">
        <w:trPr>
          <w:ins w:id="186" w:author="Xiangxin Gu" w:date="2022-03-22T20:58:00Z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E563DBF" w14:textId="328EEAF1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187" w:author="Xiangxin Gu" w:date="2022-03-22T21:08:00Z"/>
                <w:rFonts w:eastAsia="等线"/>
                <w:color w:val="000000"/>
                <w:sz w:val="20"/>
                <w:lang w:val="en-US" w:eastAsia="zh-CN"/>
              </w:rPr>
            </w:pPr>
            <w:ins w:id="188" w:author="Xiangxin Gu" w:date="2022-03-22T21:0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Lower to Higher</w:t>
              </w:r>
            </w:ins>
          </w:p>
        </w:tc>
        <w:tc>
          <w:tcPr>
            <w:tcW w:w="2460" w:type="dxa"/>
            <w:tcBorders>
              <w:top w:val="single" w:sz="8" w:space="0" w:color="000000"/>
            </w:tcBorders>
            <w:vAlign w:val="center"/>
          </w:tcPr>
          <w:p w14:paraId="40A4572C" w14:textId="55A1E8D0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189" w:author="Xiangxin Gu" w:date="2022-03-22T21:08:00Z"/>
                <w:rFonts w:eastAsia="等线"/>
                <w:color w:val="000000"/>
                <w:sz w:val="20"/>
                <w:lang w:val="en-US" w:eastAsia="zh-CN"/>
              </w:rPr>
            </w:pPr>
            <w:ins w:id="190" w:author="Xiangxin Gu" w:date="2022-03-22T21:0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STR to NSTR</w:t>
              </w:r>
            </w:ins>
          </w:p>
        </w:tc>
        <w:tc>
          <w:tcPr>
            <w:tcW w:w="2460" w:type="dxa"/>
            <w:tcBorders>
              <w:top w:val="single" w:sz="8" w:space="0" w:color="000000"/>
            </w:tcBorders>
            <w:vAlign w:val="center"/>
          </w:tcPr>
          <w:p w14:paraId="61C05E06" w14:textId="5CABD168" w:rsidR="004C5419" w:rsidRDefault="0027302E" w:rsidP="00EB38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191" w:author="Xiangxin Gu" w:date="2022-03-22T20:58:00Z"/>
                <w:rFonts w:eastAsia="等线"/>
                <w:color w:val="000000"/>
                <w:sz w:val="20"/>
                <w:lang w:val="en-US" w:eastAsia="zh-CN"/>
              </w:rPr>
            </w:pPr>
            <w:ins w:id="192" w:author="Xiangxin Gu" w:date="2022-03-22T21:35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Change the parameter</w:t>
              </w:r>
            </w:ins>
            <w:ins w:id="193" w:author="Xiangxin Gu" w:date="2022-03-22T21:37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s</w:t>
              </w:r>
            </w:ins>
            <w:ins w:id="194" w:author="Xiangxin Gu" w:date="2022-03-22T21:36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</w:ins>
            <w:ins w:id="195" w:author="Xiangxin Gu" w:date="2022-03-22T21:35:00Z"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only after the TXOP in which it </w:t>
              </w:r>
            </w:ins>
            <w:ins w:id="196" w:author="Xiangxin Gu" w:date="2022-03-22T22:21:00Z">
              <w:r w:rsidR="00EB3808">
                <w:rPr>
                  <w:rFonts w:eastAsia="等线"/>
                  <w:color w:val="000000"/>
                  <w:sz w:val="20"/>
                  <w:lang w:val="en-US" w:eastAsia="zh-CN"/>
                </w:rPr>
                <w:t>received</w:t>
              </w:r>
            </w:ins>
            <w:ins w:id="197" w:author="Xiangxin Gu" w:date="2022-03-22T21:35:00Z"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the immediate</w:t>
              </w:r>
            </w:ins>
            <w:ins w:id="198" w:author="Xiangxin Gu" w:date="2022-03-22T21:36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</w:ins>
            <w:ins w:id="199" w:author="Xiangxin Gu" w:date="2022-03-22T21:35:00Z"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>a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cknowledgment from</w:t>
              </w:r>
            </w:ins>
            <w:ins w:id="200" w:author="Xiangxin Gu" w:date="2022-03-22T21:36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</w:ins>
            <w:ins w:id="201" w:author="Xiangxin Gu" w:date="2022-03-22T21:35:00Z"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>the OMI responder</w:t>
              </w:r>
            </w:ins>
            <w:ins w:id="202" w:author="Xiangxin Gu" w:date="2022-03-22T22:27:00Z">
              <w:r w:rsidR="00EB3808">
                <w:rPr>
                  <w:rFonts w:eastAsia="等线"/>
                  <w:color w:val="000000"/>
                  <w:sz w:val="20"/>
                  <w:lang w:val="en-US" w:eastAsia="zh-CN"/>
                </w:rPr>
                <w:t>.</w:t>
              </w:r>
            </w:ins>
          </w:p>
        </w:tc>
        <w:tc>
          <w:tcPr>
            <w:tcW w:w="2477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BE3F112" w14:textId="04AA285D" w:rsidR="0079345B" w:rsidRDefault="0008514A" w:rsidP="003E17E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03" w:author="Xiangxin Gu" w:date="2022-03-22T20:58:00Z"/>
                <w:rFonts w:eastAsia="等线"/>
                <w:color w:val="000000"/>
                <w:sz w:val="20"/>
                <w:lang w:val="en-US" w:eastAsia="zh-CN"/>
              </w:rPr>
            </w:pPr>
            <w:ins w:id="204" w:author="Xiangxin Gu" w:date="2022-03-22T22:14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A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fter the TXOP in which it 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sent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the immediate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>a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cknowledgment to the OMI initiato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>r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, </w:t>
              </w:r>
            </w:ins>
            <w:ins w:id="205" w:author="Xiangxin Gu" w:date="2022-03-23T10:07:00Z">
              <w:r w:rsidR="00C174E6">
                <w:rPr>
                  <w:rFonts w:eastAsia="等线"/>
                  <w:color w:val="000000"/>
                  <w:sz w:val="20"/>
                  <w:lang w:val="en-US" w:eastAsia="zh-CN"/>
                </w:rPr>
                <w:t>applies</w:t>
              </w:r>
            </w:ins>
            <w:ins w:id="206" w:author="Xiangxin Gu" w:date="2022-03-22T21:11:00Z">
              <w:r w:rsidR="0079345B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</w:ins>
            <w:ins w:id="207" w:author="Xiangxin Gu" w:date="2022-03-23T10:13:00Z">
              <w:r w:rsidR="00C174E6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NSTR </w:t>
              </w:r>
            </w:ins>
            <w:ins w:id="208" w:author="Xiangxin Gu" w:date="2022-03-23T10:14:00Z">
              <w:r w:rsidR="003E17E6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MLO </w:t>
              </w:r>
            </w:ins>
            <w:ins w:id="209" w:author="Xiangxin Gu" w:date="2022-03-23T10:13:00Z">
              <w:r w:rsidR="00C174E6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for </w:t>
              </w:r>
            </w:ins>
            <w:ins w:id="210" w:author="Xiangxin Gu" w:date="2022-03-22T21:11:00Z">
              <w:r w:rsidR="0079345B">
                <w:rPr>
                  <w:rFonts w:eastAsia="等线"/>
                  <w:color w:val="000000"/>
                  <w:sz w:val="20"/>
                  <w:lang w:val="en-US" w:eastAsia="zh-CN"/>
                </w:rPr>
                <w:t>the link pair</w:t>
              </w:r>
            </w:ins>
            <w:ins w:id="211" w:author="Xiangxin Gu" w:date="2022-03-22T22:14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first</w:t>
              </w:r>
            </w:ins>
            <w:ins w:id="212" w:author="Xiangxin Gu" w:date="2022-03-22T22:12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, </w:t>
              </w:r>
            </w:ins>
            <w:ins w:id="213" w:author="Xiangxin Gu" w:date="2022-03-22T22:13:00Z">
              <w:r w:rsidR="007E0ED1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then </w:t>
              </w:r>
            </w:ins>
            <w:ins w:id="214" w:author="Xiangxin Gu" w:date="2022-03-22T22:49:00Z">
              <w:r w:rsidR="00C174E6">
                <w:rPr>
                  <w:rFonts w:eastAsia="等线"/>
                  <w:color w:val="000000"/>
                  <w:sz w:val="20"/>
                  <w:lang w:val="en-US" w:eastAsia="zh-CN"/>
                </w:rPr>
                <w:t>appl</w:t>
              </w:r>
            </w:ins>
            <w:ins w:id="215" w:author="Xiangxin Gu" w:date="2022-03-23T10:07:00Z">
              <w:r w:rsidR="00C174E6">
                <w:rPr>
                  <w:rFonts w:eastAsia="等线"/>
                  <w:color w:val="000000"/>
                  <w:sz w:val="20"/>
                  <w:lang w:val="en-US" w:eastAsia="zh-CN"/>
                </w:rPr>
                <w:t>ies</w:t>
              </w:r>
            </w:ins>
            <w:ins w:id="216" w:author="Xiangxin Gu" w:date="2022-03-22T22:13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the</w:t>
              </w:r>
            </w:ins>
            <w:ins w:id="217" w:author="Xiangxin Gu" w:date="2022-03-22T21:34:00Z">
              <w:r w:rsidR="0027302E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Channel Width</w:t>
              </w:r>
            </w:ins>
            <w:ins w:id="218" w:author="Xiangxin Gu" w:date="2022-03-23T10:14:00Z">
              <w:r w:rsidR="003E17E6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for the link</w:t>
              </w:r>
            </w:ins>
            <w:ins w:id="219" w:author="Xiangxin Gu" w:date="2022-03-22T22:24:00Z">
              <w:r w:rsidR="00EB3808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as soon as</w:t>
              </w:r>
            </w:ins>
            <w:ins w:id="220" w:author="Xiangxin Gu" w:date="2022-03-22T22:15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it infer</w:t>
              </w:r>
            </w:ins>
            <w:ins w:id="221" w:author="Xiangxin Gu" w:date="2022-03-22T22:24:00Z">
              <w:r w:rsidR="00EB3808">
                <w:rPr>
                  <w:rFonts w:eastAsia="等线"/>
                  <w:color w:val="000000"/>
                  <w:sz w:val="20"/>
                  <w:lang w:val="en-US" w:eastAsia="zh-CN"/>
                </w:rPr>
                <w:t>s that the OMI Initiator has app</w:t>
              </w:r>
            </w:ins>
            <w:ins w:id="222" w:author="Xiangxin Gu" w:date="2022-03-22T22:25:00Z">
              <w:r w:rsidR="00EB3808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lied the </w:t>
              </w:r>
            </w:ins>
            <w:ins w:id="223" w:author="Xiangxin Gu" w:date="2022-03-22T22:27:00Z">
              <w:r w:rsidR="00EB3808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NSTR </w:t>
              </w:r>
              <w:r w:rsidR="00EB3808">
                <w:rPr>
                  <w:rFonts w:eastAsia="等线" w:hint="eastAsia"/>
                  <w:color w:val="000000"/>
                  <w:sz w:val="20"/>
                  <w:lang w:val="en-US" w:eastAsia="zh-CN"/>
                </w:rPr>
                <w:t>I</w:t>
              </w:r>
              <w:r w:rsidR="00EB3808">
                <w:rPr>
                  <w:rFonts w:eastAsia="等线"/>
                  <w:color w:val="000000"/>
                  <w:sz w:val="20"/>
                  <w:lang w:val="en-US" w:eastAsia="zh-CN"/>
                </w:rPr>
                <w:t>ndication Bitmap</w:t>
              </w:r>
            </w:ins>
            <w:ins w:id="224" w:author="Xiangxin Gu" w:date="2022-03-22T22:25:00Z">
              <w:r w:rsidR="00EB3808">
                <w:rPr>
                  <w:rFonts w:eastAsia="等线"/>
                  <w:color w:val="000000"/>
                  <w:sz w:val="20"/>
                  <w:lang w:val="en-US" w:eastAsia="zh-CN"/>
                </w:rPr>
                <w:t>.</w:t>
              </w:r>
            </w:ins>
          </w:p>
        </w:tc>
      </w:tr>
      <w:tr w:rsidR="004C5419" w14:paraId="41C51A4E" w14:textId="77777777" w:rsidTr="00660C3A">
        <w:trPr>
          <w:ins w:id="225" w:author="Xiangxin Gu" w:date="2022-03-22T21:10:00Z"/>
        </w:trPr>
        <w:tc>
          <w:tcPr>
            <w:tcW w:w="2460" w:type="dxa"/>
            <w:tcBorders>
              <w:left w:val="single" w:sz="8" w:space="0" w:color="000000"/>
            </w:tcBorders>
            <w:vAlign w:val="center"/>
          </w:tcPr>
          <w:p w14:paraId="32EF80DA" w14:textId="4418C26D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26" w:author="Xiangxin Gu" w:date="2022-03-22T21:10:00Z"/>
                <w:rFonts w:eastAsia="等线"/>
                <w:color w:val="000000"/>
                <w:sz w:val="20"/>
                <w:lang w:val="en-US" w:eastAsia="zh-CN"/>
              </w:rPr>
            </w:pPr>
            <w:ins w:id="227" w:author="Xiangxin Gu" w:date="2022-03-22T21:10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Lower to Higher</w:t>
              </w:r>
            </w:ins>
          </w:p>
        </w:tc>
        <w:tc>
          <w:tcPr>
            <w:tcW w:w="2460" w:type="dxa"/>
            <w:vAlign w:val="center"/>
          </w:tcPr>
          <w:p w14:paraId="292EF84C" w14:textId="08E8D355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28" w:author="Xiangxin Gu" w:date="2022-03-22T21:10:00Z"/>
                <w:rFonts w:eastAsia="等线"/>
                <w:color w:val="000000"/>
                <w:sz w:val="20"/>
                <w:lang w:val="en-US" w:eastAsia="zh-CN"/>
              </w:rPr>
            </w:pPr>
            <w:ins w:id="229" w:author="Xiangxin Gu" w:date="2022-03-22T21:10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No change</w:t>
              </w:r>
            </w:ins>
          </w:p>
        </w:tc>
        <w:tc>
          <w:tcPr>
            <w:tcW w:w="2460" w:type="dxa"/>
            <w:vAlign w:val="center"/>
          </w:tcPr>
          <w:p w14:paraId="09F851EE" w14:textId="0A0B3904" w:rsidR="004C5419" w:rsidRDefault="0027302E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30" w:author="Xiangxin Gu" w:date="2022-03-22T21:10:00Z"/>
                <w:rFonts w:eastAsia="等线"/>
                <w:color w:val="000000"/>
                <w:sz w:val="20"/>
                <w:lang w:val="en-US" w:eastAsia="zh-CN"/>
              </w:rPr>
            </w:pPr>
            <w:ins w:id="231" w:author="Xiangxin Gu" w:date="2022-03-22T21:32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As described in 26.9</w:t>
              </w:r>
            </w:ins>
          </w:p>
        </w:tc>
        <w:tc>
          <w:tcPr>
            <w:tcW w:w="2477" w:type="dxa"/>
            <w:tcBorders>
              <w:right w:val="single" w:sz="8" w:space="0" w:color="000000"/>
            </w:tcBorders>
            <w:vAlign w:val="center"/>
          </w:tcPr>
          <w:p w14:paraId="166BD488" w14:textId="00CB7D99" w:rsidR="004C5419" w:rsidRDefault="0027302E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32" w:author="Xiangxin Gu" w:date="2022-03-22T21:10:00Z"/>
                <w:rFonts w:eastAsia="等线"/>
                <w:color w:val="000000"/>
                <w:sz w:val="20"/>
                <w:lang w:val="en-US" w:eastAsia="zh-CN"/>
              </w:rPr>
            </w:pPr>
            <w:ins w:id="233" w:author="Xiangxin Gu" w:date="2022-03-22T21:34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As described in 26.9</w:t>
              </w:r>
            </w:ins>
          </w:p>
        </w:tc>
      </w:tr>
      <w:tr w:rsidR="004C5419" w14:paraId="2B3C46EB" w14:textId="77777777" w:rsidTr="00660C3A">
        <w:trPr>
          <w:ins w:id="234" w:author="Xiangxin Gu" w:date="2022-03-22T20:58:00Z"/>
        </w:trPr>
        <w:tc>
          <w:tcPr>
            <w:tcW w:w="2460" w:type="dxa"/>
            <w:tcBorders>
              <w:left w:val="single" w:sz="8" w:space="0" w:color="000000"/>
            </w:tcBorders>
            <w:vAlign w:val="center"/>
          </w:tcPr>
          <w:p w14:paraId="03FA78DE" w14:textId="57605880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35" w:author="Xiangxin Gu" w:date="2022-03-22T21:08:00Z"/>
                <w:rFonts w:eastAsia="等线"/>
                <w:color w:val="000000"/>
                <w:sz w:val="20"/>
                <w:lang w:val="en-US" w:eastAsia="zh-CN"/>
              </w:rPr>
            </w:pPr>
            <w:ins w:id="236" w:author="Xiangxin Gu" w:date="2022-03-22T21:10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Higher to Lower</w:t>
              </w:r>
            </w:ins>
          </w:p>
        </w:tc>
        <w:tc>
          <w:tcPr>
            <w:tcW w:w="2460" w:type="dxa"/>
            <w:vAlign w:val="center"/>
          </w:tcPr>
          <w:p w14:paraId="4F299026" w14:textId="3F6D477C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37" w:author="Xiangxin Gu" w:date="2022-03-22T21:08:00Z"/>
                <w:rFonts w:eastAsia="等线"/>
                <w:color w:val="000000"/>
                <w:sz w:val="20"/>
                <w:lang w:val="en-US" w:eastAsia="zh-CN"/>
              </w:rPr>
            </w:pPr>
            <w:ins w:id="238" w:author="Xiangxin Gu" w:date="2022-03-22T21:0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NSTR to STR</w:t>
              </w:r>
            </w:ins>
          </w:p>
        </w:tc>
        <w:tc>
          <w:tcPr>
            <w:tcW w:w="2460" w:type="dxa"/>
            <w:vAlign w:val="center"/>
          </w:tcPr>
          <w:p w14:paraId="75615ACE" w14:textId="5E55E778" w:rsidR="004C5419" w:rsidRDefault="0027302E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39" w:author="Xiangxin Gu" w:date="2022-03-22T20:58:00Z"/>
                <w:rFonts w:eastAsia="等线"/>
                <w:color w:val="000000"/>
                <w:sz w:val="20"/>
                <w:lang w:val="en-US" w:eastAsia="zh-CN"/>
              </w:rPr>
            </w:pPr>
            <w:ins w:id="240" w:author="Xiangxin Gu" w:date="2022-03-22T21:37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Change the parameters 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only after the TXOP in which it 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receive</w:t>
              </w:r>
            </w:ins>
            <w:ins w:id="241" w:author="Xiangxin Gu" w:date="2022-03-22T21:46:00Z">
              <w:r w:rsidR="00660C3A">
                <w:rPr>
                  <w:rFonts w:eastAsia="等线"/>
                  <w:color w:val="000000"/>
                  <w:sz w:val="20"/>
                  <w:lang w:val="en-US" w:eastAsia="zh-CN"/>
                </w:rPr>
                <w:t>d</w:t>
              </w:r>
            </w:ins>
            <w:ins w:id="242" w:author="Xiangxin Gu" w:date="2022-03-22T21:37:00Z"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the immediate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>a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cknowledgment from 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>the OMI responder</w:t>
              </w:r>
            </w:ins>
            <w:ins w:id="243" w:author="Xiangxin Gu" w:date="2022-03-22T21:44:00Z">
              <w:r w:rsidR="00660C3A">
                <w:rPr>
                  <w:rFonts w:eastAsia="等线"/>
                  <w:color w:val="000000"/>
                  <w:sz w:val="20"/>
                  <w:lang w:val="en-US" w:eastAsia="zh-CN"/>
                </w:rPr>
                <w:t>.</w:t>
              </w:r>
            </w:ins>
          </w:p>
        </w:tc>
        <w:tc>
          <w:tcPr>
            <w:tcW w:w="2477" w:type="dxa"/>
            <w:tcBorders>
              <w:right w:val="single" w:sz="8" w:space="0" w:color="000000"/>
            </w:tcBorders>
            <w:vAlign w:val="center"/>
          </w:tcPr>
          <w:p w14:paraId="32E58C18" w14:textId="35F2DAFE" w:rsidR="004C5419" w:rsidRDefault="00EB3808" w:rsidP="000E458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44" w:author="Xiangxin Gu" w:date="2022-03-22T20:58:00Z"/>
                <w:rFonts w:eastAsia="等线"/>
                <w:color w:val="000000"/>
                <w:sz w:val="20"/>
                <w:lang w:val="en-US" w:eastAsia="zh-CN"/>
              </w:rPr>
            </w:pPr>
            <w:ins w:id="245" w:author="Xiangxin Gu" w:date="2022-03-22T22:2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A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fter the TXOP in which it 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sent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the immediate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>a</w:t>
              </w:r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cknowledgment to the OMI initiato</w:t>
              </w:r>
              <w:r w:rsidRPr="0027302E">
                <w:rPr>
                  <w:rFonts w:eastAsia="等线"/>
                  <w:color w:val="000000"/>
                  <w:sz w:val="20"/>
                  <w:lang w:val="en-US" w:eastAsia="zh-CN"/>
                </w:rPr>
                <w:t>r</w:t>
              </w:r>
              <w:r w:rsidR="007E0ED1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, </w:t>
              </w:r>
            </w:ins>
            <w:ins w:id="246" w:author="Xiangxin Gu" w:date="2022-03-22T22:50:00Z">
              <w:r w:rsidR="00C174E6">
                <w:rPr>
                  <w:rFonts w:eastAsia="等线"/>
                  <w:color w:val="000000"/>
                  <w:sz w:val="20"/>
                  <w:lang w:val="en-US" w:eastAsia="zh-CN"/>
                </w:rPr>
                <w:t>appl</w:t>
              </w:r>
            </w:ins>
            <w:ins w:id="247" w:author="Xiangxin Gu" w:date="2022-03-23T10:08:00Z">
              <w:r w:rsidR="00C174E6">
                <w:rPr>
                  <w:rFonts w:eastAsia="等线"/>
                  <w:color w:val="000000"/>
                  <w:sz w:val="20"/>
                  <w:lang w:val="en-US" w:eastAsia="zh-CN"/>
                </w:rPr>
                <w:t>ies</w:t>
              </w:r>
            </w:ins>
            <w:ins w:id="248" w:author="Xiangxin Gu" w:date="2022-03-22T22:2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the </w:t>
              </w:r>
            </w:ins>
            <w:ins w:id="249" w:author="Xiangxin Gu" w:date="2022-03-22T22:31:00Z">
              <w:r w:rsidR="000E458A">
                <w:rPr>
                  <w:rFonts w:eastAsia="等线"/>
                  <w:color w:val="000000"/>
                  <w:sz w:val="20"/>
                  <w:lang w:val="en-US" w:eastAsia="zh-CN"/>
                </w:rPr>
                <w:t>Channel Width</w:t>
              </w:r>
            </w:ins>
            <w:ins w:id="250" w:author="Xiangxin Gu" w:date="2022-03-22T22:2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</w:ins>
            <w:ins w:id="251" w:author="Xiangxin Gu" w:date="2022-03-23T10:15:00Z">
              <w:r w:rsidR="003E17E6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for the link </w:t>
              </w:r>
            </w:ins>
            <w:ins w:id="252" w:author="Xiangxin Gu" w:date="2022-03-22T22:28:00Z">
              <w:r w:rsidR="003E17E6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first, then </w:t>
              </w:r>
            </w:ins>
            <w:ins w:id="253" w:author="Xiangxin Gu" w:date="2022-03-23T10:16:00Z">
              <w:r w:rsidR="003E17E6">
                <w:rPr>
                  <w:rFonts w:eastAsia="等线"/>
                  <w:color w:val="000000"/>
                  <w:sz w:val="20"/>
                  <w:lang w:val="en-US" w:eastAsia="zh-CN"/>
                </w:rPr>
                <w:t>applie</w:t>
              </w:r>
            </w:ins>
            <w:ins w:id="254" w:author="Xiangxin Gu" w:date="2022-03-23T10:08:00Z">
              <w:r w:rsidR="00C174E6">
                <w:rPr>
                  <w:rFonts w:eastAsia="等线"/>
                  <w:color w:val="000000"/>
                  <w:sz w:val="20"/>
                  <w:lang w:val="en-US" w:eastAsia="zh-CN"/>
                </w:rPr>
                <w:t>s</w:t>
              </w:r>
            </w:ins>
            <w:ins w:id="255" w:author="Xiangxin Gu" w:date="2022-03-22T22:2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</w:ins>
            <w:ins w:id="256" w:author="Xiangxin Gu" w:date="2022-03-23T10:16:00Z">
              <w:r w:rsidR="003E17E6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STR MLO for </w:t>
              </w:r>
            </w:ins>
            <w:ins w:id="257" w:author="Xiangxin Gu" w:date="2022-03-22T22:2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the </w:t>
              </w:r>
            </w:ins>
            <w:ins w:id="258" w:author="Xiangxin Gu" w:date="2022-03-22T22:32:00Z">
              <w:r w:rsidR="003E17E6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link pair </w:t>
              </w:r>
            </w:ins>
            <w:ins w:id="259" w:author="Xiangxin Gu" w:date="2022-03-22T22:2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as soon as it infers that t</w:t>
              </w:r>
              <w:r w:rsidR="007E0ED1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he OMI Initiator has applied </w:t>
              </w:r>
            </w:ins>
            <w:ins w:id="260" w:author="Xiangxin Gu" w:date="2022-03-22T22:33:00Z">
              <w:r w:rsidR="00D53C74">
                <w:rPr>
                  <w:rFonts w:eastAsia="等线"/>
                  <w:color w:val="000000"/>
                  <w:sz w:val="20"/>
                  <w:lang w:val="en-US" w:eastAsia="zh-CN"/>
                </w:rPr>
                <w:t>the</w:t>
              </w:r>
            </w:ins>
            <w:ins w:id="261" w:author="Xiangxin Gu" w:date="2022-03-22T22:28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</w:t>
              </w:r>
            </w:ins>
            <w:ins w:id="262" w:author="Xiangxin Gu" w:date="2022-03-22T22:32:00Z">
              <w:r w:rsidR="000E458A">
                <w:rPr>
                  <w:rFonts w:eastAsia="等线"/>
                  <w:color w:val="000000"/>
                  <w:sz w:val="20"/>
                  <w:lang w:val="en-US" w:eastAsia="zh-CN"/>
                </w:rPr>
                <w:t>Channe</w:t>
              </w:r>
            </w:ins>
            <w:ins w:id="263" w:author="Xiangxin Gu" w:date="2022-03-22T22:33:00Z">
              <w:r w:rsidR="000E458A">
                <w:rPr>
                  <w:rFonts w:eastAsia="等线"/>
                  <w:color w:val="000000"/>
                  <w:sz w:val="20"/>
                  <w:lang w:val="en-US" w:eastAsia="zh-CN"/>
                </w:rPr>
                <w:t>l Width</w:t>
              </w:r>
            </w:ins>
            <w:ins w:id="264" w:author="Xiangxin Gu" w:date="2022-03-23T10:16:00Z">
              <w:r w:rsidR="003E17E6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 for the link</w:t>
              </w:r>
            </w:ins>
            <w:ins w:id="265" w:author="Xiangxin Gu" w:date="2022-03-22T21:44:00Z">
              <w:r w:rsidR="00660C3A">
                <w:rPr>
                  <w:rFonts w:eastAsia="等线"/>
                  <w:color w:val="000000"/>
                  <w:sz w:val="20"/>
                  <w:lang w:val="en-US" w:eastAsia="zh-CN"/>
                </w:rPr>
                <w:t xml:space="preserve">. </w:t>
              </w:r>
            </w:ins>
          </w:p>
        </w:tc>
      </w:tr>
      <w:tr w:rsidR="004C5419" w14:paraId="40AEEF1F" w14:textId="77777777" w:rsidTr="00660C3A">
        <w:trPr>
          <w:ins w:id="266" w:author="Xiangxin Gu" w:date="2022-03-22T21:10:00Z"/>
        </w:trPr>
        <w:tc>
          <w:tcPr>
            <w:tcW w:w="2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C67FE86" w14:textId="71694C1B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67" w:author="Xiangxin Gu" w:date="2022-03-22T21:10:00Z"/>
                <w:rFonts w:eastAsia="等线"/>
                <w:color w:val="000000"/>
                <w:sz w:val="20"/>
                <w:lang w:val="en-US" w:eastAsia="zh-CN"/>
              </w:rPr>
            </w:pPr>
            <w:ins w:id="268" w:author="Xiangxin Gu" w:date="2022-03-22T21:10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Higher to Lower</w:t>
              </w:r>
            </w:ins>
          </w:p>
        </w:tc>
        <w:tc>
          <w:tcPr>
            <w:tcW w:w="2460" w:type="dxa"/>
            <w:tcBorders>
              <w:bottom w:val="single" w:sz="8" w:space="0" w:color="000000"/>
            </w:tcBorders>
            <w:vAlign w:val="center"/>
          </w:tcPr>
          <w:p w14:paraId="4C9C4813" w14:textId="1BF93E17" w:rsidR="004C5419" w:rsidRDefault="004C5419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69" w:author="Xiangxin Gu" w:date="2022-03-22T21:10:00Z"/>
                <w:rFonts w:eastAsia="等线"/>
                <w:color w:val="000000"/>
                <w:sz w:val="20"/>
                <w:lang w:val="en-US" w:eastAsia="zh-CN"/>
              </w:rPr>
            </w:pPr>
            <w:ins w:id="270" w:author="Xiangxin Gu" w:date="2022-03-22T21:10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No change</w:t>
              </w:r>
            </w:ins>
          </w:p>
        </w:tc>
        <w:tc>
          <w:tcPr>
            <w:tcW w:w="2460" w:type="dxa"/>
            <w:tcBorders>
              <w:bottom w:val="single" w:sz="8" w:space="0" w:color="000000"/>
            </w:tcBorders>
            <w:vAlign w:val="center"/>
          </w:tcPr>
          <w:p w14:paraId="2285E23C" w14:textId="4501D886" w:rsidR="004C5419" w:rsidRDefault="0027302E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71" w:author="Xiangxin Gu" w:date="2022-03-22T21:10:00Z"/>
                <w:rFonts w:eastAsia="等线"/>
                <w:color w:val="000000"/>
                <w:sz w:val="20"/>
                <w:lang w:val="en-US" w:eastAsia="zh-CN"/>
              </w:rPr>
            </w:pPr>
            <w:ins w:id="272" w:author="Xiangxin Gu" w:date="2022-03-22T21:34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As described in 26.9</w:t>
              </w:r>
            </w:ins>
          </w:p>
        </w:tc>
        <w:tc>
          <w:tcPr>
            <w:tcW w:w="247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544EFC4" w14:textId="19FF1094" w:rsidR="004C5419" w:rsidRDefault="0027302E" w:rsidP="00660C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="156"/>
              <w:rPr>
                <w:ins w:id="273" w:author="Xiangxin Gu" w:date="2022-03-22T21:10:00Z"/>
                <w:rFonts w:eastAsia="等线"/>
                <w:color w:val="000000"/>
                <w:sz w:val="20"/>
                <w:lang w:val="en-US" w:eastAsia="zh-CN"/>
              </w:rPr>
            </w:pPr>
            <w:ins w:id="274" w:author="Xiangxin Gu" w:date="2022-03-22T21:34:00Z">
              <w:r>
                <w:rPr>
                  <w:rFonts w:eastAsia="等线"/>
                  <w:color w:val="000000"/>
                  <w:sz w:val="20"/>
                  <w:lang w:val="en-US" w:eastAsia="zh-CN"/>
                </w:rPr>
                <w:t>As described in 26.9</w:t>
              </w:r>
            </w:ins>
          </w:p>
        </w:tc>
      </w:tr>
    </w:tbl>
    <w:p w14:paraId="37753A35" w14:textId="77777777" w:rsidR="003E7658" w:rsidRDefault="003E7658" w:rsidP="003E765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both"/>
        <w:rPr>
          <w:ins w:id="275" w:author="Xiangxin Gu" w:date="2022-03-22T22:36:00Z"/>
          <w:rFonts w:eastAsia="等线"/>
          <w:color w:val="000000"/>
          <w:sz w:val="20"/>
          <w:lang w:val="en-US" w:eastAsia="zh-CN"/>
        </w:rPr>
      </w:pPr>
    </w:p>
    <w:p w14:paraId="0F562889" w14:textId="26029F8D" w:rsidR="003E7658" w:rsidRDefault="003E7658" w:rsidP="003E765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both"/>
        <w:rPr>
          <w:ins w:id="276" w:author="Xiangxin Gu" w:date="2022-03-22T22:36:00Z"/>
          <w:rFonts w:eastAsia="等线"/>
          <w:color w:val="000000"/>
          <w:sz w:val="20"/>
          <w:lang w:val="en-US" w:eastAsia="zh-CN"/>
        </w:rPr>
      </w:pPr>
      <w:ins w:id="277" w:author="Xiangxin Gu" w:date="2022-03-22T22:37:00Z">
        <w:r>
          <w:rPr>
            <w:rFonts w:eastAsia="等线"/>
            <w:color w:val="000000"/>
            <w:sz w:val="20"/>
            <w:lang w:val="en-US" w:eastAsia="zh-CN"/>
          </w:rPr>
          <w:t>(5672)</w:t>
        </w:r>
      </w:ins>
      <w:ins w:id="278" w:author="Xiangxin Gu" w:date="2022-03-22T22:36:00Z">
        <w:r w:rsidR="003E17E6">
          <w:rPr>
            <w:rFonts w:eastAsia="等线"/>
            <w:color w:val="000000"/>
            <w:sz w:val="20"/>
            <w:lang w:val="en-US" w:eastAsia="zh-CN"/>
          </w:rPr>
          <w:t>Note</w:t>
        </w:r>
      </w:ins>
      <w:ins w:id="279" w:author="Xiangxin Gu" w:date="2022-03-23T10:10:00Z">
        <w:r w:rsidR="00C174E6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280" w:author="Xiangxin Gu" w:date="2022-03-23T10:12:00Z">
        <w:r w:rsidR="00C174E6">
          <w:rPr>
            <w:rFonts w:eastAsia="等线"/>
            <w:color w:val="000000"/>
            <w:sz w:val="20"/>
            <w:lang w:val="en-US" w:eastAsia="zh-CN"/>
          </w:rPr>
          <w:t>–</w:t>
        </w:r>
      </w:ins>
      <w:ins w:id="281" w:author="Xiangxin Gu" w:date="2022-03-22T22:36:00Z">
        <w:r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282" w:author="Xiangxin Gu" w:date="2022-03-23T10:12:00Z">
        <w:r w:rsidR="00C174E6">
          <w:rPr>
            <w:rFonts w:eastAsia="等线"/>
            <w:color w:val="000000"/>
            <w:sz w:val="20"/>
            <w:lang w:val="en-US" w:eastAsia="zh-CN"/>
          </w:rPr>
          <w:t>How th</w:t>
        </w:r>
      </w:ins>
      <w:ins w:id="283" w:author="Xiangxin Gu" w:date="2022-03-22T22:36:00Z">
        <w:r>
          <w:rPr>
            <w:rFonts w:eastAsia="等线"/>
            <w:color w:val="000000"/>
            <w:sz w:val="20"/>
            <w:lang w:val="en-US" w:eastAsia="zh-CN"/>
          </w:rPr>
          <w:t>e OMI responder</w:t>
        </w:r>
      </w:ins>
      <w:ins w:id="284" w:author="Xiangxin Gu" w:date="2022-03-23T10:12:00Z">
        <w:r w:rsidR="00C174E6">
          <w:rPr>
            <w:rFonts w:eastAsia="等线"/>
            <w:color w:val="000000"/>
            <w:sz w:val="20"/>
            <w:lang w:val="en-US" w:eastAsia="zh-CN"/>
          </w:rPr>
          <w:t xml:space="preserve"> infer</w:t>
        </w:r>
      </w:ins>
      <w:ins w:id="285" w:author="Xiangxin Gu" w:date="2022-03-23T10:22:00Z">
        <w:r w:rsidR="00477DAD">
          <w:rPr>
            <w:rFonts w:eastAsia="等线"/>
            <w:color w:val="000000"/>
            <w:sz w:val="20"/>
            <w:lang w:val="en-US" w:eastAsia="zh-CN"/>
          </w:rPr>
          <w:t>s</w:t>
        </w:r>
      </w:ins>
      <w:ins w:id="286" w:author="Xiangxin Gu" w:date="2022-03-23T10:12:00Z">
        <w:r w:rsidR="00C174E6">
          <w:rPr>
            <w:rFonts w:eastAsia="等线"/>
            <w:color w:val="000000"/>
            <w:sz w:val="20"/>
            <w:lang w:val="en-US" w:eastAsia="zh-CN"/>
          </w:rPr>
          <w:t xml:space="preserve"> that the OMI Initiator has applied the NSTR </w:t>
        </w:r>
        <w:r w:rsidR="00C174E6">
          <w:rPr>
            <w:rFonts w:eastAsia="等线" w:hint="eastAsia"/>
            <w:color w:val="000000"/>
            <w:sz w:val="20"/>
            <w:lang w:val="en-US" w:eastAsia="zh-CN"/>
          </w:rPr>
          <w:t>I</w:t>
        </w:r>
        <w:r w:rsidR="00C174E6">
          <w:rPr>
            <w:rFonts w:eastAsia="等线"/>
            <w:color w:val="000000"/>
            <w:sz w:val="20"/>
            <w:lang w:val="en-US" w:eastAsia="zh-CN"/>
          </w:rPr>
          <w:t xml:space="preserve">ndication Bitmap </w:t>
        </w:r>
      </w:ins>
      <w:ins w:id="287" w:author="Xiangxin Gu" w:date="2022-03-23T10:19:00Z">
        <w:r w:rsidR="003E17E6">
          <w:rPr>
            <w:rFonts w:eastAsia="等线"/>
            <w:color w:val="000000"/>
            <w:sz w:val="20"/>
            <w:lang w:val="en-US" w:eastAsia="zh-CN"/>
          </w:rPr>
          <w:t xml:space="preserve">for the link pair </w:t>
        </w:r>
      </w:ins>
      <w:ins w:id="288" w:author="Xiangxin Gu" w:date="2022-03-23T10:12:00Z">
        <w:r w:rsidR="00C174E6">
          <w:rPr>
            <w:rFonts w:eastAsia="等线"/>
            <w:color w:val="000000"/>
            <w:sz w:val="20"/>
            <w:lang w:val="en-US" w:eastAsia="zh-CN"/>
          </w:rPr>
          <w:t xml:space="preserve">or </w:t>
        </w:r>
      </w:ins>
      <w:ins w:id="289" w:author="Xiangxin Gu" w:date="2022-03-23T10:19:00Z">
        <w:r w:rsidR="003E17E6">
          <w:rPr>
            <w:rFonts w:eastAsia="等线"/>
            <w:color w:val="000000"/>
            <w:sz w:val="20"/>
            <w:lang w:val="en-US" w:eastAsia="zh-CN"/>
          </w:rPr>
          <w:t>the Channel Width for the link</w:t>
        </w:r>
      </w:ins>
      <w:ins w:id="290" w:author="Xiangxin Gu" w:date="2022-03-23T10:20:00Z">
        <w:r w:rsidR="003E17E6">
          <w:rPr>
            <w:rFonts w:eastAsia="等线"/>
            <w:color w:val="000000"/>
            <w:sz w:val="20"/>
            <w:lang w:val="en-US" w:eastAsia="zh-CN"/>
          </w:rPr>
          <w:t xml:space="preserve"> is beyond</w:t>
        </w:r>
      </w:ins>
      <w:ins w:id="291" w:author="Xiangxin Gu" w:date="2022-03-23T10:21:00Z">
        <w:r w:rsidR="003E17E6">
          <w:rPr>
            <w:rFonts w:eastAsia="等线"/>
            <w:color w:val="000000"/>
            <w:sz w:val="20"/>
            <w:lang w:val="en-US" w:eastAsia="zh-CN"/>
          </w:rPr>
          <w:t xml:space="preserve"> the scope of this</w:t>
        </w:r>
      </w:ins>
      <w:ins w:id="292" w:author="Xiangxin Gu" w:date="2022-03-23T10:20:00Z">
        <w:r w:rsidR="003E17E6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293" w:author="Xiangxin Gu" w:date="2022-03-23T10:22:00Z">
        <w:r w:rsidR="00477DAD">
          <w:rPr>
            <w:rFonts w:eastAsia="等线"/>
            <w:color w:val="000000"/>
            <w:sz w:val="20"/>
            <w:lang w:val="en-US" w:eastAsia="zh-CN"/>
          </w:rPr>
          <w:t>standard.</w:t>
        </w:r>
      </w:ins>
    </w:p>
    <w:p w14:paraId="1FBA1180" w14:textId="77777777" w:rsidR="003E7658" w:rsidRDefault="003E7658" w:rsidP="003532AA">
      <w:pPr>
        <w:pStyle w:val="af3"/>
        <w:kinsoku w:val="0"/>
        <w:overflowPunct w:val="0"/>
        <w:rPr>
          <w:lang w:val="en-US"/>
        </w:rPr>
      </w:pPr>
    </w:p>
    <w:p w14:paraId="2BC5D48E" w14:textId="7DD4EB4C" w:rsidR="00347FED" w:rsidRDefault="00347FED" w:rsidP="003532AA">
      <w:pPr>
        <w:pStyle w:val="af3"/>
        <w:kinsoku w:val="0"/>
        <w:overflowPunct w:val="0"/>
        <w:rPr>
          <w:lang w:val="en-US"/>
        </w:rPr>
      </w:pPr>
    </w:p>
    <w:p w14:paraId="6C53B8E9" w14:textId="77777777" w:rsidR="00347FED" w:rsidRPr="003532AA" w:rsidRDefault="00347FED" w:rsidP="003532AA">
      <w:pPr>
        <w:pStyle w:val="af3"/>
        <w:kinsoku w:val="0"/>
        <w:overflowPunct w:val="0"/>
        <w:rPr>
          <w:lang w:val="en-US"/>
        </w:rPr>
      </w:pPr>
    </w:p>
    <w:sectPr w:rsidR="00347FED" w:rsidRPr="003532AA" w:rsidSect="001530C7">
      <w:headerReference w:type="default" r:id="rId10"/>
      <w:footerReference w:type="default" r:id="rId11"/>
      <w:pgSz w:w="12240" w:h="15840" w:code="1"/>
      <w:pgMar w:top="1080" w:right="1080" w:bottom="1080" w:left="414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EF56C" w14:textId="77777777" w:rsidR="00B956AF" w:rsidRDefault="00B956AF">
      <w:r>
        <w:separator/>
      </w:r>
    </w:p>
  </w:endnote>
  <w:endnote w:type="continuationSeparator" w:id="0">
    <w:p w14:paraId="179E30A5" w14:textId="77777777" w:rsidR="00B956AF" w:rsidRDefault="00B9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7AEC6" w14:textId="17ED30B0" w:rsidR="003E7658" w:rsidRDefault="00B956AF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E7658">
      <w:t>Submission</w:t>
    </w:r>
    <w:r>
      <w:fldChar w:fldCharType="end"/>
    </w:r>
    <w:r w:rsidR="003E7658">
      <w:tab/>
      <w:t xml:space="preserve">page </w:t>
    </w:r>
    <w:r w:rsidR="003E7658">
      <w:fldChar w:fldCharType="begin"/>
    </w:r>
    <w:r w:rsidR="003E7658">
      <w:instrText xml:space="preserve">page </w:instrText>
    </w:r>
    <w:r w:rsidR="003E7658">
      <w:fldChar w:fldCharType="separate"/>
    </w:r>
    <w:r w:rsidR="00704286">
      <w:rPr>
        <w:noProof/>
      </w:rPr>
      <w:t>6</w:t>
    </w:r>
    <w:r w:rsidR="003E7658">
      <w:rPr>
        <w:noProof/>
      </w:rPr>
      <w:fldChar w:fldCharType="end"/>
    </w:r>
    <w:r w:rsidR="003E7658">
      <w:tab/>
    </w:r>
    <w:r w:rsidR="003E7658">
      <w:rPr>
        <w:lang w:eastAsia="ko-KR"/>
      </w:rPr>
      <w:t xml:space="preserve">Xiangxin Gu, </w:t>
    </w:r>
    <w:proofErr w:type="spellStart"/>
    <w:r w:rsidR="003E7658">
      <w:rPr>
        <w:lang w:eastAsia="ko-KR"/>
      </w:rPr>
      <w:t>Unisoc</w:t>
    </w:r>
    <w:proofErr w:type="spellEnd"/>
  </w:p>
  <w:p w14:paraId="6528C5E2" w14:textId="77777777" w:rsidR="003E7658" w:rsidRDefault="003E7658"/>
  <w:p w14:paraId="2D01FE0F" w14:textId="77777777" w:rsidR="003E7658" w:rsidRDefault="003E7658"/>
  <w:p w14:paraId="433B9448" w14:textId="77777777" w:rsidR="003E7658" w:rsidRDefault="003E7658"/>
  <w:p w14:paraId="05CFB041" w14:textId="77777777" w:rsidR="003E7658" w:rsidRDefault="003E76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CFE09" w14:textId="77777777" w:rsidR="00B956AF" w:rsidRDefault="00B956AF">
      <w:r>
        <w:separator/>
      </w:r>
    </w:p>
  </w:footnote>
  <w:footnote w:type="continuationSeparator" w:id="0">
    <w:p w14:paraId="161A7C86" w14:textId="77777777" w:rsidR="00B956AF" w:rsidRDefault="00B9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96BC7" w14:textId="4F9DB418" w:rsidR="003E7658" w:rsidRDefault="003E7658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r>
      <w:t>March 2022</w:t>
    </w:r>
    <w:r>
      <w:tab/>
    </w:r>
    <w:r>
      <w:tab/>
    </w:r>
    <w:r w:rsidR="00B956AF">
      <w:fldChar w:fldCharType="begin"/>
    </w:r>
    <w:r w:rsidR="00B956AF">
      <w:instrText xml:space="preserve"> TITLE  \* MERGEFORMAT </w:instrText>
    </w:r>
    <w:r w:rsidR="00B956AF">
      <w:fldChar w:fldCharType="separate"/>
    </w:r>
    <w:r>
      <w:t>doc.: IEEE 802.11-22/</w:t>
    </w:r>
    <w:r w:rsidRPr="00841A6F">
      <w:t>0515</w:t>
    </w:r>
    <w:r>
      <w:t>r</w:t>
    </w:r>
    <w:r w:rsidR="00B956AF">
      <w:fldChar w:fldCharType="end"/>
    </w: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1328046"/>
    <w:lvl w:ilvl="0">
      <w:numFmt w:val="bullet"/>
      <w:lvlText w:val="*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3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w w:val="99"/>
      </w:rPr>
    </w:lvl>
    <w:lvl w:ilvl="4">
      <w:numFmt w:val="bullet"/>
      <w:lvlText w:val="—"/>
      <w:lvlJc w:val="left"/>
      <w:pPr>
        <w:ind w:left="720" w:hanging="778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180" w:hanging="778"/>
      </w:pPr>
    </w:lvl>
    <w:lvl w:ilvl="6">
      <w:numFmt w:val="bullet"/>
      <w:lvlText w:val="•"/>
      <w:lvlJc w:val="left"/>
      <w:pPr>
        <w:ind w:left="4320" w:hanging="778"/>
      </w:pPr>
    </w:lvl>
    <w:lvl w:ilvl="7">
      <w:numFmt w:val="bullet"/>
      <w:lvlText w:val="•"/>
      <w:lvlJc w:val="left"/>
      <w:pPr>
        <w:ind w:left="5460" w:hanging="778"/>
      </w:pPr>
    </w:lvl>
    <w:lvl w:ilvl="8">
      <w:numFmt w:val="bullet"/>
      <w:lvlText w:val="•"/>
      <w:lvlJc w:val="left"/>
      <w:pPr>
        <w:ind w:left="6600" w:hanging="778"/>
      </w:pPr>
    </w:lvl>
  </w:abstractNum>
  <w:abstractNum w:abstractNumId="2" w15:restartNumberingAfterBreak="0">
    <w:nsid w:val="00000405"/>
    <w:multiLevelType w:val="multilevel"/>
    <w:tmpl w:val="00000888"/>
    <w:lvl w:ilvl="0">
      <w:start w:val="9"/>
      <w:numFmt w:val="decimal"/>
      <w:lvlText w:val="%1"/>
      <w:lvlJc w:val="left"/>
      <w:pPr>
        <w:ind w:left="1833" w:hanging="834"/>
      </w:pPr>
    </w:lvl>
    <w:lvl w:ilvl="1">
      <w:start w:val="2"/>
      <w:numFmt w:val="decimal"/>
      <w:lvlText w:val="%1.%2"/>
      <w:lvlJc w:val="left"/>
      <w:pPr>
        <w:ind w:left="1833" w:hanging="834"/>
      </w:pPr>
    </w:lvl>
    <w:lvl w:ilvl="2">
      <w:start w:val="4"/>
      <w:numFmt w:val="decimal"/>
      <w:lvlText w:val="%1.%2.%3"/>
      <w:lvlJc w:val="left"/>
      <w:pPr>
        <w:ind w:left="1833" w:hanging="834"/>
      </w:pPr>
    </w:lvl>
    <w:lvl w:ilvl="3">
      <w:start w:val="7"/>
      <w:numFmt w:val="decimal"/>
      <w:lvlText w:val="%1.%2.%3.%4"/>
      <w:lvlJc w:val="left"/>
      <w:pPr>
        <w:ind w:left="1833" w:hanging="834"/>
      </w:pPr>
    </w:lvl>
    <w:lvl w:ilvl="4">
      <w:start w:val="8"/>
      <w:numFmt w:val="decimal"/>
      <w:lvlText w:val="%1.%2.%3.%4.%5"/>
      <w:lvlJc w:val="left"/>
      <w:pPr>
        <w:ind w:left="1833" w:hanging="834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6250" w:hanging="834"/>
      </w:pPr>
    </w:lvl>
    <w:lvl w:ilvl="6">
      <w:numFmt w:val="bullet"/>
      <w:lvlText w:val="•"/>
      <w:lvlJc w:val="left"/>
      <w:pPr>
        <w:ind w:left="7132" w:hanging="834"/>
      </w:pPr>
    </w:lvl>
    <w:lvl w:ilvl="7">
      <w:numFmt w:val="bullet"/>
      <w:lvlText w:val="•"/>
      <w:lvlJc w:val="left"/>
      <w:pPr>
        <w:ind w:left="8014" w:hanging="834"/>
      </w:pPr>
    </w:lvl>
    <w:lvl w:ilvl="8">
      <w:numFmt w:val="bullet"/>
      <w:lvlText w:val="•"/>
      <w:lvlJc w:val="left"/>
      <w:pPr>
        <w:ind w:left="8896" w:hanging="834"/>
      </w:pPr>
    </w:lvl>
  </w:abstractNum>
  <w:abstractNum w:abstractNumId="3" w15:restartNumberingAfterBreak="0">
    <w:nsid w:val="00000416"/>
    <w:multiLevelType w:val="multilevel"/>
    <w:tmpl w:val="00000899"/>
    <w:lvl w:ilvl="0">
      <w:start w:val="9"/>
      <w:numFmt w:val="decimal"/>
      <w:lvlText w:val="%1"/>
      <w:lvlJc w:val="left"/>
      <w:pPr>
        <w:ind w:left="931" w:hanging="612"/>
      </w:pPr>
    </w:lvl>
    <w:lvl w:ilvl="1">
      <w:start w:val="6"/>
      <w:numFmt w:val="decimal"/>
      <w:lvlText w:val="%1.%2"/>
      <w:lvlJc w:val="left"/>
      <w:pPr>
        <w:ind w:left="931" w:hanging="612"/>
      </w:pPr>
    </w:lvl>
    <w:lvl w:ilvl="2">
      <w:start w:val="34"/>
      <w:numFmt w:val="decimal"/>
      <w:lvlText w:val="%1.%2.%3"/>
      <w:lvlJc w:val="left"/>
      <w:pPr>
        <w:ind w:left="93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873" w:hanging="779"/>
      </w:pPr>
    </w:lvl>
    <w:lvl w:ilvl="5">
      <w:numFmt w:val="bullet"/>
      <w:lvlText w:val="•"/>
      <w:lvlJc w:val="left"/>
      <w:pPr>
        <w:ind w:left="4797" w:hanging="779"/>
      </w:pPr>
    </w:lvl>
    <w:lvl w:ilvl="6">
      <w:numFmt w:val="bullet"/>
      <w:lvlText w:val="•"/>
      <w:lvlJc w:val="left"/>
      <w:pPr>
        <w:ind w:left="5722" w:hanging="779"/>
      </w:pPr>
    </w:lvl>
    <w:lvl w:ilvl="7">
      <w:numFmt w:val="bullet"/>
      <w:lvlText w:val="•"/>
      <w:lvlJc w:val="left"/>
      <w:pPr>
        <w:ind w:left="6646" w:hanging="779"/>
      </w:pPr>
    </w:lvl>
    <w:lvl w:ilvl="8">
      <w:numFmt w:val="bullet"/>
      <w:lvlText w:val="•"/>
      <w:lvlJc w:val="left"/>
      <w:pPr>
        <w:ind w:left="7571" w:hanging="779"/>
      </w:pPr>
    </w:lvl>
  </w:abstractNum>
  <w:abstractNum w:abstractNumId="4" w15:restartNumberingAfterBreak="0">
    <w:nsid w:val="0000041E"/>
    <w:multiLevelType w:val="multilevel"/>
    <w:tmpl w:val="000008A1"/>
    <w:lvl w:ilvl="0">
      <w:start w:val="35"/>
      <w:numFmt w:val="decimal"/>
      <w:lvlText w:val="%1"/>
      <w:lvlJc w:val="left"/>
      <w:pPr>
        <w:ind w:left="1048" w:hanging="889"/>
      </w:pPr>
    </w:lvl>
    <w:lvl w:ilvl="1">
      <w:start w:val="3"/>
      <w:numFmt w:val="decimal"/>
      <w:lvlText w:val="%1.%2"/>
      <w:lvlJc w:val="left"/>
      <w:pPr>
        <w:ind w:left="1048" w:hanging="889"/>
      </w:pPr>
    </w:lvl>
    <w:lvl w:ilvl="2">
      <w:start w:val="16"/>
      <w:numFmt w:val="decimal"/>
      <w:lvlText w:val="%1.%2.%3"/>
      <w:lvlJc w:val="left"/>
      <w:pPr>
        <w:ind w:left="1048" w:hanging="889"/>
      </w:pPr>
    </w:lvl>
    <w:lvl w:ilvl="3">
      <w:start w:val="1"/>
      <w:numFmt w:val="decimal"/>
      <w:lvlText w:val="%1.%2.%3.%4"/>
      <w:lvlJc w:val="left"/>
      <w:pPr>
        <w:ind w:left="1048" w:hanging="889"/>
      </w:pPr>
      <w:rPr>
        <w:w w:val="99"/>
      </w:rPr>
    </w:lvl>
    <w:lvl w:ilvl="4">
      <w:numFmt w:val="bullet"/>
      <w:lvlText w:val="•"/>
      <w:lvlJc w:val="left"/>
      <w:pPr>
        <w:ind w:left="4208" w:hanging="889"/>
      </w:pPr>
    </w:lvl>
    <w:lvl w:ilvl="5">
      <w:numFmt w:val="bullet"/>
      <w:lvlText w:val="•"/>
      <w:lvlJc w:val="left"/>
      <w:pPr>
        <w:ind w:left="5000" w:hanging="889"/>
      </w:pPr>
    </w:lvl>
    <w:lvl w:ilvl="6">
      <w:numFmt w:val="bullet"/>
      <w:lvlText w:val="•"/>
      <w:lvlJc w:val="left"/>
      <w:pPr>
        <w:ind w:left="5792" w:hanging="889"/>
      </w:pPr>
    </w:lvl>
    <w:lvl w:ilvl="7">
      <w:numFmt w:val="bullet"/>
      <w:lvlText w:val="•"/>
      <w:lvlJc w:val="left"/>
      <w:pPr>
        <w:ind w:left="6584" w:hanging="889"/>
      </w:pPr>
    </w:lvl>
    <w:lvl w:ilvl="8">
      <w:numFmt w:val="bullet"/>
      <w:lvlText w:val="•"/>
      <w:lvlJc w:val="left"/>
      <w:pPr>
        <w:ind w:left="7376" w:hanging="889"/>
      </w:pPr>
    </w:lvl>
  </w:abstractNum>
  <w:abstractNum w:abstractNumId="5" w15:restartNumberingAfterBreak="0">
    <w:nsid w:val="00000429"/>
    <w:multiLevelType w:val="multilevel"/>
    <w:tmpl w:val="000008AC"/>
    <w:lvl w:ilvl="0">
      <w:start w:val="35"/>
      <w:numFmt w:val="decimal"/>
      <w:lvlText w:val="%1"/>
      <w:lvlJc w:val="left"/>
      <w:pPr>
        <w:ind w:left="648" w:hanging="489"/>
      </w:pPr>
    </w:lvl>
    <w:lvl w:ilvl="1">
      <w:start w:val="4"/>
      <w:numFmt w:val="decimal"/>
      <w:lvlText w:val="%1.%2"/>
      <w:lvlJc w:val="left"/>
      <w:pPr>
        <w:ind w:left="64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70" w:hanging="611"/>
      </w:pPr>
      <w:rPr>
        <w:w w:val="99"/>
      </w:rPr>
    </w:lvl>
    <w:lvl w:ilvl="3">
      <w:start w:val="1"/>
      <w:numFmt w:val="decimal"/>
      <w:lvlText w:val="%1.%2.%3.%4"/>
      <w:lvlJc w:val="left"/>
      <w:pPr>
        <w:ind w:left="937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2945" w:hanging="611"/>
      </w:pPr>
    </w:lvl>
    <w:lvl w:ilvl="5">
      <w:numFmt w:val="bullet"/>
      <w:lvlText w:val="•"/>
      <w:lvlJc w:val="left"/>
      <w:pPr>
        <w:ind w:left="3947" w:hanging="611"/>
      </w:pPr>
    </w:lvl>
    <w:lvl w:ilvl="6">
      <w:numFmt w:val="bullet"/>
      <w:lvlText w:val="•"/>
      <w:lvlJc w:val="left"/>
      <w:pPr>
        <w:ind w:left="4950" w:hanging="611"/>
      </w:pPr>
    </w:lvl>
    <w:lvl w:ilvl="7">
      <w:numFmt w:val="bullet"/>
      <w:lvlText w:val="•"/>
      <w:lvlJc w:val="left"/>
      <w:pPr>
        <w:ind w:left="5952" w:hanging="611"/>
      </w:pPr>
    </w:lvl>
    <w:lvl w:ilvl="8">
      <w:numFmt w:val="bullet"/>
      <w:lvlText w:val="•"/>
      <w:lvlJc w:val="left"/>
      <w:pPr>
        <w:ind w:left="6955" w:hanging="611"/>
      </w:pPr>
    </w:lvl>
  </w:abstractNum>
  <w:abstractNum w:abstractNumId="6" w15:restartNumberingAfterBreak="0">
    <w:nsid w:val="17D448D0"/>
    <w:multiLevelType w:val="hybridMultilevel"/>
    <w:tmpl w:val="D2C68B38"/>
    <w:lvl w:ilvl="0" w:tplc="8056D304">
      <w:numFmt w:val="bullet"/>
      <w:lvlText w:val="-"/>
      <w:lvlJc w:val="left"/>
      <w:pPr>
        <w:ind w:left="4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9.4.1.5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Xiangxin Gu">
    <w15:presenceInfo w15:providerId="None" w15:userId="Xiangxin G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070"/>
    <w:rsid w:val="0000242B"/>
    <w:rsid w:val="0000267B"/>
    <w:rsid w:val="00002F8C"/>
    <w:rsid w:val="000045FA"/>
    <w:rsid w:val="000061A9"/>
    <w:rsid w:val="00006DBB"/>
    <w:rsid w:val="00006F5B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733D"/>
    <w:rsid w:val="00017D25"/>
    <w:rsid w:val="0002184C"/>
    <w:rsid w:val="00022A0F"/>
    <w:rsid w:val="000230FB"/>
    <w:rsid w:val="00024344"/>
    <w:rsid w:val="00024487"/>
    <w:rsid w:val="00024E88"/>
    <w:rsid w:val="00025718"/>
    <w:rsid w:val="00027D05"/>
    <w:rsid w:val="00027FA8"/>
    <w:rsid w:val="00030CF7"/>
    <w:rsid w:val="00031169"/>
    <w:rsid w:val="000348B1"/>
    <w:rsid w:val="00035702"/>
    <w:rsid w:val="000359F2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5EE9"/>
    <w:rsid w:val="00046AD7"/>
    <w:rsid w:val="0004715B"/>
    <w:rsid w:val="00047A89"/>
    <w:rsid w:val="00052123"/>
    <w:rsid w:val="00052DC8"/>
    <w:rsid w:val="00053B52"/>
    <w:rsid w:val="0005475F"/>
    <w:rsid w:val="00057329"/>
    <w:rsid w:val="00057F32"/>
    <w:rsid w:val="0006026B"/>
    <w:rsid w:val="00061480"/>
    <w:rsid w:val="00062280"/>
    <w:rsid w:val="0006245A"/>
    <w:rsid w:val="00062E86"/>
    <w:rsid w:val="00066ADB"/>
    <w:rsid w:val="0006732A"/>
    <w:rsid w:val="000700A8"/>
    <w:rsid w:val="0007025D"/>
    <w:rsid w:val="00072DE0"/>
    <w:rsid w:val="00073BB4"/>
    <w:rsid w:val="00073D08"/>
    <w:rsid w:val="00073E87"/>
    <w:rsid w:val="00074118"/>
    <w:rsid w:val="00075C3C"/>
    <w:rsid w:val="00075E1E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514A"/>
    <w:rsid w:val="00086125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0C89"/>
    <w:rsid w:val="000A2C67"/>
    <w:rsid w:val="000A3B93"/>
    <w:rsid w:val="000A6402"/>
    <w:rsid w:val="000A7F37"/>
    <w:rsid w:val="000B0557"/>
    <w:rsid w:val="000B49B9"/>
    <w:rsid w:val="000B5BCB"/>
    <w:rsid w:val="000C0D91"/>
    <w:rsid w:val="000C4073"/>
    <w:rsid w:val="000D11DB"/>
    <w:rsid w:val="000D1435"/>
    <w:rsid w:val="000D174A"/>
    <w:rsid w:val="000D2025"/>
    <w:rsid w:val="000D229B"/>
    <w:rsid w:val="000D276A"/>
    <w:rsid w:val="000D2F1B"/>
    <w:rsid w:val="000D5187"/>
    <w:rsid w:val="000D5EBD"/>
    <w:rsid w:val="000D674F"/>
    <w:rsid w:val="000D6CF7"/>
    <w:rsid w:val="000D6DF4"/>
    <w:rsid w:val="000E0494"/>
    <w:rsid w:val="000E1C37"/>
    <w:rsid w:val="000E1D7B"/>
    <w:rsid w:val="000E428A"/>
    <w:rsid w:val="000E45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685B"/>
    <w:rsid w:val="000F7C42"/>
    <w:rsid w:val="00100B30"/>
    <w:rsid w:val="001014FA"/>
    <w:rsid w:val="001015F8"/>
    <w:rsid w:val="00103762"/>
    <w:rsid w:val="00104636"/>
    <w:rsid w:val="00105918"/>
    <w:rsid w:val="00106A7F"/>
    <w:rsid w:val="001101C2"/>
    <w:rsid w:val="001109AA"/>
    <w:rsid w:val="00112C6A"/>
    <w:rsid w:val="00114763"/>
    <w:rsid w:val="00115A75"/>
    <w:rsid w:val="00115CF4"/>
    <w:rsid w:val="00120298"/>
    <w:rsid w:val="001215C0"/>
    <w:rsid w:val="00121AB9"/>
    <w:rsid w:val="00122D51"/>
    <w:rsid w:val="001230AA"/>
    <w:rsid w:val="00123AE2"/>
    <w:rsid w:val="00123B70"/>
    <w:rsid w:val="00124564"/>
    <w:rsid w:val="00124AB7"/>
    <w:rsid w:val="00124F1C"/>
    <w:rsid w:val="00125757"/>
    <w:rsid w:val="001269C3"/>
    <w:rsid w:val="001275D7"/>
    <w:rsid w:val="00131357"/>
    <w:rsid w:val="00132241"/>
    <w:rsid w:val="00134114"/>
    <w:rsid w:val="001343A8"/>
    <w:rsid w:val="0013503D"/>
    <w:rsid w:val="00136A8C"/>
    <w:rsid w:val="001376CD"/>
    <w:rsid w:val="00137ADC"/>
    <w:rsid w:val="001408FE"/>
    <w:rsid w:val="00140EC4"/>
    <w:rsid w:val="00141167"/>
    <w:rsid w:val="0014151B"/>
    <w:rsid w:val="0014478E"/>
    <w:rsid w:val="001448D8"/>
    <w:rsid w:val="001450BB"/>
    <w:rsid w:val="001459E7"/>
    <w:rsid w:val="001459F3"/>
    <w:rsid w:val="00146708"/>
    <w:rsid w:val="00146902"/>
    <w:rsid w:val="00146F14"/>
    <w:rsid w:val="00151BBE"/>
    <w:rsid w:val="001523A4"/>
    <w:rsid w:val="001530C7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44F3"/>
    <w:rsid w:val="00165BE6"/>
    <w:rsid w:val="001677E3"/>
    <w:rsid w:val="00170E8C"/>
    <w:rsid w:val="001711C8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4EC"/>
    <w:rsid w:val="001779A5"/>
    <w:rsid w:val="00177F54"/>
    <w:rsid w:val="00180245"/>
    <w:rsid w:val="00180856"/>
    <w:rsid w:val="00180D2B"/>
    <w:rsid w:val="001812B0"/>
    <w:rsid w:val="00181423"/>
    <w:rsid w:val="00181925"/>
    <w:rsid w:val="0018213B"/>
    <w:rsid w:val="00182527"/>
    <w:rsid w:val="0018356B"/>
    <w:rsid w:val="00183F4C"/>
    <w:rsid w:val="0018437B"/>
    <w:rsid w:val="00184DDB"/>
    <w:rsid w:val="001865B0"/>
    <w:rsid w:val="00186D69"/>
    <w:rsid w:val="00187129"/>
    <w:rsid w:val="0019122B"/>
    <w:rsid w:val="0019164F"/>
    <w:rsid w:val="001916B2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4CBA"/>
    <w:rsid w:val="001A5BA0"/>
    <w:rsid w:val="001A5DCB"/>
    <w:rsid w:val="001A67D9"/>
    <w:rsid w:val="001B0087"/>
    <w:rsid w:val="001B059E"/>
    <w:rsid w:val="001B10F5"/>
    <w:rsid w:val="001B2326"/>
    <w:rsid w:val="001B2359"/>
    <w:rsid w:val="001B2483"/>
    <w:rsid w:val="001B252D"/>
    <w:rsid w:val="001B285B"/>
    <w:rsid w:val="001B2904"/>
    <w:rsid w:val="001B4F2B"/>
    <w:rsid w:val="001B559D"/>
    <w:rsid w:val="001B63BC"/>
    <w:rsid w:val="001B656F"/>
    <w:rsid w:val="001B68BE"/>
    <w:rsid w:val="001C063D"/>
    <w:rsid w:val="001C0781"/>
    <w:rsid w:val="001C12BE"/>
    <w:rsid w:val="001C2D5D"/>
    <w:rsid w:val="001C309E"/>
    <w:rsid w:val="001C7CCE"/>
    <w:rsid w:val="001D15ED"/>
    <w:rsid w:val="001D1A42"/>
    <w:rsid w:val="001D2680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20013A"/>
    <w:rsid w:val="00200F94"/>
    <w:rsid w:val="00201AAD"/>
    <w:rsid w:val="00202422"/>
    <w:rsid w:val="00202E43"/>
    <w:rsid w:val="0020313F"/>
    <w:rsid w:val="00203389"/>
    <w:rsid w:val="0020345F"/>
    <w:rsid w:val="00204122"/>
    <w:rsid w:val="0020462A"/>
    <w:rsid w:val="00205C1E"/>
    <w:rsid w:val="00206D86"/>
    <w:rsid w:val="00210DDD"/>
    <w:rsid w:val="0021248B"/>
    <w:rsid w:val="002125EA"/>
    <w:rsid w:val="00214B50"/>
    <w:rsid w:val="00215A82"/>
    <w:rsid w:val="00215E32"/>
    <w:rsid w:val="0021605B"/>
    <w:rsid w:val="00220C31"/>
    <w:rsid w:val="0022139A"/>
    <w:rsid w:val="002228F0"/>
    <w:rsid w:val="002237AC"/>
    <w:rsid w:val="002239F2"/>
    <w:rsid w:val="002242C3"/>
    <w:rsid w:val="002246AE"/>
    <w:rsid w:val="00224957"/>
    <w:rsid w:val="00225508"/>
    <w:rsid w:val="00225570"/>
    <w:rsid w:val="0022681D"/>
    <w:rsid w:val="0022739A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1AD7"/>
    <w:rsid w:val="00241B97"/>
    <w:rsid w:val="00242E96"/>
    <w:rsid w:val="00243D60"/>
    <w:rsid w:val="002440B0"/>
    <w:rsid w:val="00246B95"/>
    <w:rsid w:val="002470AC"/>
    <w:rsid w:val="002474B7"/>
    <w:rsid w:val="00251659"/>
    <w:rsid w:val="00252B3D"/>
    <w:rsid w:val="00252D47"/>
    <w:rsid w:val="00253FC5"/>
    <w:rsid w:val="00255378"/>
    <w:rsid w:val="00255A8B"/>
    <w:rsid w:val="002569BF"/>
    <w:rsid w:val="002571BB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7A35"/>
    <w:rsid w:val="00267B57"/>
    <w:rsid w:val="0027263C"/>
    <w:rsid w:val="0027302E"/>
    <w:rsid w:val="002731A5"/>
    <w:rsid w:val="00273257"/>
    <w:rsid w:val="002733C3"/>
    <w:rsid w:val="0027438A"/>
    <w:rsid w:val="00274BC1"/>
    <w:rsid w:val="002771CF"/>
    <w:rsid w:val="00277F6F"/>
    <w:rsid w:val="00280909"/>
    <w:rsid w:val="00281A5D"/>
    <w:rsid w:val="00281D56"/>
    <w:rsid w:val="00282053"/>
    <w:rsid w:val="00282521"/>
    <w:rsid w:val="002825B1"/>
    <w:rsid w:val="00283248"/>
    <w:rsid w:val="002840C6"/>
    <w:rsid w:val="00284C5E"/>
    <w:rsid w:val="0028516C"/>
    <w:rsid w:val="0028597E"/>
    <w:rsid w:val="002859BC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E45"/>
    <w:rsid w:val="002A195C"/>
    <w:rsid w:val="002A40FE"/>
    <w:rsid w:val="002A4A61"/>
    <w:rsid w:val="002A648F"/>
    <w:rsid w:val="002B144B"/>
    <w:rsid w:val="002B2026"/>
    <w:rsid w:val="002B3C00"/>
    <w:rsid w:val="002B4CFD"/>
    <w:rsid w:val="002B52B0"/>
    <w:rsid w:val="002B5622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74F"/>
    <w:rsid w:val="002D1D40"/>
    <w:rsid w:val="002D36DC"/>
    <w:rsid w:val="002D3D61"/>
    <w:rsid w:val="002D4629"/>
    <w:rsid w:val="002D518F"/>
    <w:rsid w:val="002D78C6"/>
    <w:rsid w:val="002D7ED5"/>
    <w:rsid w:val="002E133B"/>
    <w:rsid w:val="002E15A9"/>
    <w:rsid w:val="002E1B18"/>
    <w:rsid w:val="002E39A2"/>
    <w:rsid w:val="002E46D8"/>
    <w:rsid w:val="002E47A9"/>
    <w:rsid w:val="002E49CB"/>
    <w:rsid w:val="002E5FF6"/>
    <w:rsid w:val="002E6FF6"/>
    <w:rsid w:val="002E7894"/>
    <w:rsid w:val="002E78EC"/>
    <w:rsid w:val="002F12C4"/>
    <w:rsid w:val="002F23EE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464F"/>
    <w:rsid w:val="00305D6E"/>
    <w:rsid w:val="00307690"/>
    <w:rsid w:val="0030782E"/>
    <w:rsid w:val="00307F5F"/>
    <w:rsid w:val="00311D2E"/>
    <w:rsid w:val="003131B6"/>
    <w:rsid w:val="003143A3"/>
    <w:rsid w:val="0031524B"/>
    <w:rsid w:val="00316708"/>
    <w:rsid w:val="0031763A"/>
    <w:rsid w:val="003214E2"/>
    <w:rsid w:val="00321B2A"/>
    <w:rsid w:val="00323774"/>
    <w:rsid w:val="00323827"/>
    <w:rsid w:val="00323B7A"/>
    <w:rsid w:val="00325AB6"/>
    <w:rsid w:val="00326B36"/>
    <w:rsid w:val="00326C18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6337"/>
    <w:rsid w:val="0034133D"/>
    <w:rsid w:val="00341734"/>
    <w:rsid w:val="003421D8"/>
    <w:rsid w:val="00343253"/>
    <w:rsid w:val="003449F9"/>
    <w:rsid w:val="00346619"/>
    <w:rsid w:val="00346804"/>
    <w:rsid w:val="003479E4"/>
    <w:rsid w:val="00347C43"/>
    <w:rsid w:val="00347FED"/>
    <w:rsid w:val="003532AA"/>
    <w:rsid w:val="003541ED"/>
    <w:rsid w:val="003546AD"/>
    <w:rsid w:val="00354A2D"/>
    <w:rsid w:val="00355D12"/>
    <w:rsid w:val="00355F5F"/>
    <w:rsid w:val="00356128"/>
    <w:rsid w:val="00360114"/>
    <w:rsid w:val="00360C87"/>
    <w:rsid w:val="003610E6"/>
    <w:rsid w:val="00365882"/>
    <w:rsid w:val="00365A95"/>
    <w:rsid w:val="00366AF0"/>
    <w:rsid w:val="00367279"/>
    <w:rsid w:val="0037043B"/>
    <w:rsid w:val="00370808"/>
    <w:rsid w:val="003713CA"/>
    <w:rsid w:val="00371475"/>
    <w:rsid w:val="0037199E"/>
    <w:rsid w:val="003729FC"/>
    <w:rsid w:val="00372FCA"/>
    <w:rsid w:val="00373245"/>
    <w:rsid w:val="00374BE2"/>
    <w:rsid w:val="00375AC1"/>
    <w:rsid w:val="00375BDB"/>
    <w:rsid w:val="003766B9"/>
    <w:rsid w:val="00376F16"/>
    <w:rsid w:val="003776AD"/>
    <w:rsid w:val="003803EA"/>
    <w:rsid w:val="003811DB"/>
    <w:rsid w:val="00382C54"/>
    <w:rsid w:val="0038516A"/>
    <w:rsid w:val="00385654"/>
    <w:rsid w:val="00385A9A"/>
    <w:rsid w:val="0038601E"/>
    <w:rsid w:val="00387300"/>
    <w:rsid w:val="003877D6"/>
    <w:rsid w:val="003906A1"/>
    <w:rsid w:val="00390FB8"/>
    <w:rsid w:val="00391EA2"/>
    <w:rsid w:val="003924F8"/>
    <w:rsid w:val="003929DA"/>
    <w:rsid w:val="003941FC"/>
    <w:rsid w:val="003944DD"/>
    <w:rsid w:val="003945E3"/>
    <w:rsid w:val="003956D6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478D"/>
    <w:rsid w:val="003A4FAE"/>
    <w:rsid w:val="003A5BFF"/>
    <w:rsid w:val="003A6155"/>
    <w:rsid w:val="003A65AA"/>
    <w:rsid w:val="003A7FC3"/>
    <w:rsid w:val="003B03CE"/>
    <w:rsid w:val="003B1773"/>
    <w:rsid w:val="003B31B0"/>
    <w:rsid w:val="003B3B7F"/>
    <w:rsid w:val="003B4DAD"/>
    <w:rsid w:val="003B52F2"/>
    <w:rsid w:val="003B76BD"/>
    <w:rsid w:val="003C0702"/>
    <w:rsid w:val="003C0D77"/>
    <w:rsid w:val="003C3C80"/>
    <w:rsid w:val="003C47D1"/>
    <w:rsid w:val="003C58AE"/>
    <w:rsid w:val="003C6058"/>
    <w:rsid w:val="003C6265"/>
    <w:rsid w:val="003C6A70"/>
    <w:rsid w:val="003C6A7F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5D8A"/>
    <w:rsid w:val="003D603F"/>
    <w:rsid w:val="003D78F7"/>
    <w:rsid w:val="003D7973"/>
    <w:rsid w:val="003E04BA"/>
    <w:rsid w:val="003E05BC"/>
    <w:rsid w:val="003E066B"/>
    <w:rsid w:val="003E14E0"/>
    <w:rsid w:val="003E17E6"/>
    <w:rsid w:val="003E1A2F"/>
    <w:rsid w:val="003E1E6C"/>
    <w:rsid w:val="003E5203"/>
    <w:rsid w:val="003E5916"/>
    <w:rsid w:val="003E5CD9"/>
    <w:rsid w:val="003E5DE7"/>
    <w:rsid w:val="003E65C4"/>
    <w:rsid w:val="003E667C"/>
    <w:rsid w:val="003E7395"/>
    <w:rsid w:val="003E7414"/>
    <w:rsid w:val="003E74A6"/>
    <w:rsid w:val="003E7658"/>
    <w:rsid w:val="003E7F99"/>
    <w:rsid w:val="003E7FCB"/>
    <w:rsid w:val="003F0DA2"/>
    <w:rsid w:val="003F117E"/>
    <w:rsid w:val="003F2D6C"/>
    <w:rsid w:val="003F3ECD"/>
    <w:rsid w:val="003F496B"/>
    <w:rsid w:val="003F57B6"/>
    <w:rsid w:val="003F5F07"/>
    <w:rsid w:val="003F6A6F"/>
    <w:rsid w:val="004012CF"/>
    <w:rsid w:val="004014AE"/>
    <w:rsid w:val="004015E4"/>
    <w:rsid w:val="00403645"/>
    <w:rsid w:val="00404851"/>
    <w:rsid w:val="004051EE"/>
    <w:rsid w:val="00405D4E"/>
    <w:rsid w:val="00407339"/>
    <w:rsid w:val="0040735F"/>
    <w:rsid w:val="00407C5B"/>
    <w:rsid w:val="00413B86"/>
    <w:rsid w:val="00413FF7"/>
    <w:rsid w:val="00417BE5"/>
    <w:rsid w:val="00421159"/>
    <w:rsid w:val="00424CB8"/>
    <w:rsid w:val="00425824"/>
    <w:rsid w:val="00426A36"/>
    <w:rsid w:val="00430648"/>
    <w:rsid w:val="0043413E"/>
    <w:rsid w:val="0043567D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226"/>
    <w:rsid w:val="0045469B"/>
    <w:rsid w:val="00456877"/>
    <w:rsid w:val="00457028"/>
    <w:rsid w:val="00457883"/>
    <w:rsid w:val="00457FA3"/>
    <w:rsid w:val="00461707"/>
    <w:rsid w:val="00462172"/>
    <w:rsid w:val="004624A3"/>
    <w:rsid w:val="0046570A"/>
    <w:rsid w:val="0046606E"/>
    <w:rsid w:val="0047132C"/>
    <w:rsid w:val="0047177D"/>
    <w:rsid w:val="0047267B"/>
    <w:rsid w:val="0047339E"/>
    <w:rsid w:val="00473F40"/>
    <w:rsid w:val="0047444A"/>
    <w:rsid w:val="00475A71"/>
    <w:rsid w:val="004765E7"/>
    <w:rsid w:val="00477453"/>
    <w:rsid w:val="00477655"/>
    <w:rsid w:val="00477DAD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6EF8"/>
    <w:rsid w:val="00487A79"/>
    <w:rsid w:val="0049004F"/>
    <w:rsid w:val="0049241A"/>
    <w:rsid w:val="0049468A"/>
    <w:rsid w:val="004950B3"/>
    <w:rsid w:val="004955FF"/>
    <w:rsid w:val="004A0AF4"/>
    <w:rsid w:val="004A2FC2"/>
    <w:rsid w:val="004A3CDA"/>
    <w:rsid w:val="004A3EA8"/>
    <w:rsid w:val="004A43B5"/>
    <w:rsid w:val="004A4B14"/>
    <w:rsid w:val="004A50C2"/>
    <w:rsid w:val="004A72F9"/>
    <w:rsid w:val="004B0908"/>
    <w:rsid w:val="004B0E97"/>
    <w:rsid w:val="004B3207"/>
    <w:rsid w:val="004B35E0"/>
    <w:rsid w:val="004B3824"/>
    <w:rsid w:val="004B493F"/>
    <w:rsid w:val="004B50E4"/>
    <w:rsid w:val="004C0F0A"/>
    <w:rsid w:val="004C12FF"/>
    <w:rsid w:val="004C1A49"/>
    <w:rsid w:val="004C1BC7"/>
    <w:rsid w:val="004C23AA"/>
    <w:rsid w:val="004C3C2A"/>
    <w:rsid w:val="004C3F6B"/>
    <w:rsid w:val="004C5419"/>
    <w:rsid w:val="004C6C43"/>
    <w:rsid w:val="004C6CAE"/>
    <w:rsid w:val="004C7919"/>
    <w:rsid w:val="004C7CE0"/>
    <w:rsid w:val="004D031C"/>
    <w:rsid w:val="004D03A1"/>
    <w:rsid w:val="004D071D"/>
    <w:rsid w:val="004D0F10"/>
    <w:rsid w:val="004D2D75"/>
    <w:rsid w:val="004D34B0"/>
    <w:rsid w:val="004D3A48"/>
    <w:rsid w:val="004D4065"/>
    <w:rsid w:val="004D4077"/>
    <w:rsid w:val="004D44EE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E7EA5"/>
    <w:rsid w:val="004F0CB7"/>
    <w:rsid w:val="004F4564"/>
    <w:rsid w:val="004F4B21"/>
    <w:rsid w:val="004F4C1D"/>
    <w:rsid w:val="004F56DA"/>
    <w:rsid w:val="004F6BD9"/>
    <w:rsid w:val="004F6F39"/>
    <w:rsid w:val="004F7BBB"/>
    <w:rsid w:val="00500364"/>
    <w:rsid w:val="00500584"/>
    <w:rsid w:val="0050107D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07F25"/>
    <w:rsid w:val="00510116"/>
    <w:rsid w:val="005104C0"/>
    <w:rsid w:val="00510EDB"/>
    <w:rsid w:val="0051263D"/>
    <w:rsid w:val="00512D7C"/>
    <w:rsid w:val="00515091"/>
    <w:rsid w:val="005167D6"/>
    <w:rsid w:val="00517511"/>
    <w:rsid w:val="00517ED6"/>
    <w:rsid w:val="00520957"/>
    <w:rsid w:val="00520B8C"/>
    <w:rsid w:val="0052151C"/>
    <w:rsid w:val="0052379E"/>
    <w:rsid w:val="005243B4"/>
    <w:rsid w:val="00524AFB"/>
    <w:rsid w:val="00526196"/>
    <w:rsid w:val="00526EC2"/>
    <w:rsid w:val="00527489"/>
    <w:rsid w:val="00527BB3"/>
    <w:rsid w:val="00530CC8"/>
    <w:rsid w:val="00531734"/>
    <w:rsid w:val="00531B1E"/>
    <w:rsid w:val="0053204C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569"/>
    <w:rsid w:val="00547CC9"/>
    <w:rsid w:val="005515C8"/>
    <w:rsid w:val="00551DC3"/>
    <w:rsid w:val="0055459B"/>
    <w:rsid w:val="00554995"/>
    <w:rsid w:val="00554EEF"/>
    <w:rsid w:val="00557272"/>
    <w:rsid w:val="00557508"/>
    <w:rsid w:val="005622D6"/>
    <w:rsid w:val="00562D20"/>
    <w:rsid w:val="00563297"/>
    <w:rsid w:val="00563484"/>
    <w:rsid w:val="005639AB"/>
    <w:rsid w:val="00564AE2"/>
    <w:rsid w:val="005653DA"/>
    <w:rsid w:val="005666C2"/>
    <w:rsid w:val="00567600"/>
    <w:rsid w:val="00567934"/>
    <w:rsid w:val="0057000C"/>
    <w:rsid w:val="005702B6"/>
    <w:rsid w:val="005703A1"/>
    <w:rsid w:val="0057078F"/>
    <w:rsid w:val="00571583"/>
    <w:rsid w:val="00572E7A"/>
    <w:rsid w:val="00573310"/>
    <w:rsid w:val="00573AA3"/>
    <w:rsid w:val="0057471B"/>
    <w:rsid w:val="00574AD3"/>
    <w:rsid w:val="00574CD7"/>
    <w:rsid w:val="005751D6"/>
    <w:rsid w:val="00577963"/>
    <w:rsid w:val="005821E8"/>
    <w:rsid w:val="00583212"/>
    <w:rsid w:val="005845F0"/>
    <w:rsid w:val="00585D8F"/>
    <w:rsid w:val="00586072"/>
    <w:rsid w:val="0058644C"/>
    <w:rsid w:val="00587730"/>
    <w:rsid w:val="00587F10"/>
    <w:rsid w:val="00591351"/>
    <w:rsid w:val="00593F3A"/>
    <w:rsid w:val="00595FED"/>
    <w:rsid w:val="00596413"/>
    <w:rsid w:val="00596B6A"/>
    <w:rsid w:val="005A0EAB"/>
    <w:rsid w:val="005A16CF"/>
    <w:rsid w:val="005A2989"/>
    <w:rsid w:val="005A2ECA"/>
    <w:rsid w:val="005A4504"/>
    <w:rsid w:val="005A5CA8"/>
    <w:rsid w:val="005A6429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17CB"/>
    <w:rsid w:val="005E2779"/>
    <w:rsid w:val="005E33E2"/>
    <w:rsid w:val="005E3E49"/>
    <w:rsid w:val="005E49B0"/>
    <w:rsid w:val="005E51BB"/>
    <w:rsid w:val="005E5701"/>
    <w:rsid w:val="005E768D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58E"/>
    <w:rsid w:val="00602FE4"/>
    <w:rsid w:val="00604E5C"/>
    <w:rsid w:val="0060558C"/>
    <w:rsid w:val="00605617"/>
    <w:rsid w:val="00605F40"/>
    <w:rsid w:val="00606477"/>
    <w:rsid w:val="00607192"/>
    <w:rsid w:val="0061031D"/>
    <w:rsid w:val="00611C77"/>
    <w:rsid w:val="00612E32"/>
    <w:rsid w:val="006131ED"/>
    <w:rsid w:val="00614576"/>
    <w:rsid w:val="00615E8C"/>
    <w:rsid w:val="00620352"/>
    <w:rsid w:val="00621286"/>
    <w:rsid w:val="006216A9"/>
    <w:rsid w:val="00621F40"/>
    <w:rsid w:val="0062254C"/>
    <w:rsid w:val="0062298E"/>
    <w:rsid w:val="00622EF8"/>
    <w:rsid w:val="0062350A"/>
    <w:rsid w:val="0062440B"/>
    <w:rsid w:val="006254B0"/>
    <w:rsid w:val="0062605E"/>
    <w:rsid w:val="00626C7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D26"/>
    <w:rsid w:val="00634F21"/>
    <w:rsid w:val="00635200"/>
    <w:rsid w:val="00635C2A"/>
    <w:rsid w:val="006362D2"/>
    <w:rsid w:val="00642D02"/>
    <w:rsid w:val="00644E29"/>
    <w:rsid w:val="00645E64"/>
    <w:rsid w:val="00646841"/>
    <w:rsid w:val="006469A1"/>
    <w:rsid w:val="006504A1"/>
    <w:rsid w:val="006511F1"/>
    <w:rsid w:val="00653FEA"/>
    <w:rsid w:val="006548B7"/>
    <w:rsid w:val="00654B3B"/>
    <w:rsid w:val="0065586F"/>
    <w:rsid w:val="00656882"/>
    <w:rsid w:val="00657DBD"/>
    <w:rsid w:val="006607E1"/>
    <w:rsid w:val="00660C3A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0D57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39D9"/>
    <w:rsid w:val="0068429C"/>
    <w:rsid w:val="00684FD1"/>
    <w:rsid w:val="00685379"/>
    <w:rsid w:val="00686866"/>
    <w:rsid w:val="00686A71"/>
    <w:rsid w:val="00687476"/>
    <w:rsid w:val="0069038E"/>
    <w:rsid w:val="006909B2"/>
    <w:rsid w:val="006910BB"/>
    <w:rsid w:val="006926B3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46E5"/>
    <w:rsid w:val="006A503E"/>
    <w:rsid w:val="006A59BC"/>
    <w:rsid w:val="006A5C22"/>
    <w:rsid w:val="006A6B80"/>
    <w:rsid w:val="006A7F86"/>
    <w:rsid w:val="006B0B7A"/>
    <w:rsid w:val="006B0F7F"/>
    <w:rsid w:val="006B1A21"/>
    <w:rsid w:val="006B2EDA"/>
    <w:rsid w:val="006B45AA"/>
    <w:rsid w:val="006B4F65"/>
    <w:rsid w:val="006B6558"/>
    <w:rsid w:val="006C0178"/>
    <w:rsid w:val="006C05D0"/>
    <w:rsid w:val="006C063A"/>
    <w:rsid w:val="006C0E55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79E"/>
    <w:rsid w:val="006D2BF9"/>
    <w:rsid w:val="006D2C0F"/>
    <w:rsid w:val="006D2C38"/>
    <w:rsid w:val="006D3377"/>
    <w:rsid w:val="006D3E5E"/>
    <w:rsid w:val="006D5362"/>
    <w:rsid w:val="006D563D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74B1"/>
    <w:rsid w:val="006E79C1"/>
    <w:rsid w:val="006F38AD"/>
    <w:rsid w:val="006F3DD4"/>
    <w:rsid w:val="006F684B"/>
    <w:rsid w:val="006F6897"/>
    <w:rsid w:val="006F73B0"/>
    <w:rsid w:val="006F7981"/>
    <w:rsid w:val="00702926"/>
    <w:rsid w:val="0070331B"/>
    <w:rsid w:val="007038C2"/>
    <w:rsid w:val="00704286"/>
    <w:rsid w:val="007043EB"/>
    <w:rsid w:val="00704B80"/>
    <w:rsid w:val="00705EF0"/>
    <w:rsid w:val="0070629A"/>
    <w:rsid w:val="0070635E"/>
    <w:rsid w:val="00706FBF"/>
    <w:rsid w:val="00707A74"/>
    <w:rsid w:val="00711342"/>
    <w:rsid w:val="00711E05"/>
    <w:rsid w:val="007123BE"/>
    <w:rsid w:val="0071286C"/>
    <w:rsid w:val="00713B33"/>
    <w:rsid w:val="007153FE"/>
    <w:rsid w:val="00715DFA"/>
    <w:rsid w:val="007201A3"/>
    <w:rsid w:val="00720650"/>
    <w:rsid w:val="007208DD"/>
    <w:rsid w:val="007220CF"/>
    <w:rsid w:val="0072210F"/>
    <w:rsid w:val="007221A7"/>
    <w:rsid w:val="00722AA8"/>
    <w:rsid w:val="007238EF"/>
    <w:rsid w:val="00724942"/>
    <w:rsid w:val="007264C8"/>
    <w:rsid w:val="00727341"/>
    <w:rsid w:val="0072788D"/>
    <w:rsid w:val="00727901"/>
    <w:rsid w:val="00727FD4"/>
    <w:rsid w:val="0073190E"/>
    <w:rsid w:val="007332FE"/>
    <w:rsid w:val="00733A81"/>
    <w:rsid w:val="00734F1A"/>
    <w:rsid w:val="007350F1"/>
    <w:rsid w:val="00735FB8"/>
    <w:rsid w:val="00736065"/>
    <w:rsid w:val="007377FC"/>
    <w:rsid w:val="0074006F"/>
    <w:rsid w:val="00740147"/>
    <w:rsid w:val="00741D75"/>
    <w:rsid w:val="0074264B"/>
    <w:rsid w:val="007426AB"/>
    <w:rsid w:val="0074621F"/>
    <w:rsid w:val="007463FB"/>
    <w:rsid w:val="0074707F"/>
    <w:rsid w:val="007507E6"/>
    <w:rsid w:val="007513CD"/>
    <w:rsid w:val="00751B50"/>
    <w:rsid w:val="007537F4"/>
    <w:rsid w:val="00754F3E"/>
    <w:rsid w:val="0075603B"/>
    <w:rsid w:val="00760589"/>
    <w:rsid w:val="0076196C"/>
    <w:rsid w:val="00763833"/>
    <w:rsid w:val="00763C2C"/>
    <w:rsid w:val="00764C3A"/>
    <w:rsid w:val="007651B4"/>
    <w:rsid w:val="007652BB"/>
    <w:rsid w:val="00766B1A"/>
    <w:rsid w:val="00766DFE"/>
    <w:rsid w:val="0077121E"/>
    <w:rsid w:val="00773360"/>
    <w:rsid w:val="00773924"/>
    <w:rsid w:val="00773AD5"/>
    <w:rsid w:val="00775DE1"/>
    <w:rsid w:val="007777B2"/>
    <w:rsid w:val="00781F68"/>
    <w:rsid w:val="0078235E"/>
    <w:rsid w:val="00782F0D"/>
    <w:rsid w:val="00783B46"/>
    <w:rsid w:val="00785200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345B"/>
    <w:rsid w:val="0079446D"/>
    <w:rsid w:val="00794932"/>
    <w:rsid w:val="00794BC4"/>
    <w:rsid w:val="00794DAD"/>
    <w:rsid w:val="00794F1E"/>
    <w:rsid w:val="00795644"/>
    <w:rsid w:val="00795C50"/>
    <w:rsid w:val="00796042"/>
    <w:rsid w:val="007967E8"/>
    <w:rsid w:val="00797C1B"/>
    <w:rsid w:val="00797F9B"/>
    <w:rsid w:val="007A098E"/>
    <w:rsid w:val="007A0B5B"/>
    <w:rsid w:val="007A210F"/>
    <w:rsid w:val="007A3785"/>
    <w:rsid w:val="007A3870"/>
    <w:rsid w:val="007A5765"/>
    <w:rsid w:val="007A5B04"/>
    <w:rsid w:val="007A5B89"/>
    <w:rsid w:val="007A5DE6"/>
    <w:rsid w:val="007A63E9"/>
    <w:rsid w:val="007A76AD"/>
    <w:rsid w:val="007A7A79"/>
    <w:rsid w:val="007B020A"/>
    <w:rsid w:val="007B10B9"/>
    <w:rsid w:val="007B4D5D"/>
    <w:rsid w:val="007B71C5"/>
    <w:rsid w:val="007B74B2"/>
    <w:rsid w:val="007C0795"/>
    <w:rsid w:val="007C13E3"/>
    <w:rsid w:val="007C14AD"/>
    <w:rsid w:val="007C1532"/>
    <w:rsid w:val="007C1BC1"/>
    <w:rsid w:val="007C2E26"/>
    <w:rsid w:val="007C3484"/>
    <w:rsid w:val="007C4FDA"/>
    <w:rsid w:val="007C51C0"/>
    <w:rsid w:val="007C6130"/>
    <w:rsid w:val="007C6C61"/>
    <w:rsid w:val="007C7152"/>
    <w:rsid w:val="007C7F61"/>
    <w:rsid w:val="007D02D4"/>
    <w:rsid w:val="007D1DFD"/>
    <w:rsid w:val="007D2BC5"/>
    <w:rsid w:val="007D3C15"/>
    <w:rsid w:val="007D4405"/>
    <w:rsid w:val="007D4D44"/>
    <w:rsid w:val="007D50FF"/>
    <w:rsid w:val="007D6B5D"/>
    <w:rsid w:val="007D701D"/>
    <w:rsid w:val="007E0717"/>
    <w:rsid w:val="007E0AC3"/>
    <w:rsid w:val="007E0DF7"/>
    <w:rsid w:val="007E0ED1"/>
    <w:rsid w:val="007E21DF"/>
    <w:rsid w:val="007E2A81"/>
    <w:rsid w:val="007E43A0"/>
    <w:rsid w:val="007E43C6"/>
    <w:rsid w:val="007E4E82"/>
    <w:rsid w:val="007E5479"/>
    <w:rsid w:val="007E58AD"/>
    <w:rsid w:val="007E6A5A"/>
    <w:rsid w:val="007F0D29"/>
    <w:rsid w:val="007F17A7"/>
    <w:rsid w:val="007F215F"/>
    <w:rsid w:val="007F2243"/>
    <w:rsid w:val="007F2366"/>
    <w:rsid w:val="007F3046"/>
    <w:rsid w:val="007F35A8"/>
    <w:rsid w:val="007F598D"/>
    <w:rsid w:val="007F6958"/>
    <w:rsid w:val="007F6EC7"/>
    <w:rsid w:val="007F73C5"/>
    <w:rsid w:val="007F75A8"/>
    <w:rsid w:val="007F7740"/>
    <w:rsid w:val="0080143A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1BAC"/>
    <w:rsid w:val="008138C1"/>
    <w:rsid w:val="00813D90"/>
    <w:rsid w:val="0081432D"/>
    <w:rsid w:val="008144E0"/>
    <w:rsid w:val="008152B1"/>
    <w:rsid w:val="00815552"/>
    <w:rsid w:val="00816B48"/>
    <w:rsid w:val="00817F41"/>
    <w:rsid w:val="008204A2"/>
    <w:rsid w:val="008208CB"/>
    <w:rsid w:val="00820B60"/>
    <w:rsid w:val="00821344"/>
    <w:rsid w:val="008214AE"/>
    <w:rsid w:val="008216DD"/>
    <w:rsid w:val="00821A02"/>
    <w:rsid w:val="00822070"/>
    <w:rsid w:val="00822142"/>
    <w:rsid w:val="00822EA3"/>
    <w:rsid w:val="008239B4"/>
    <w:rsid w:val="00823AFF"/>
    <w:rsid w:val="0082437A"/>
    <w:rsid w:val="00825735"/>
    <w:rsid w:val="00826557"/>
    <w:rsid w:val="00826D48"/>
    <w:rsid w:val="00827A32"/>
    <w:rsid w:val="00827FBE"/>
    <w:rsid w:val="008307F7"/>
    <w:rsid w:val="008308A8"/>
    <w:rsid w:val="00830936"/>
    <w:rsid w:val="00830ACB"/>
    <w:rsid w:val="008310BF"/>
    <w:rsid w:val="00831EDC"/>
    <w:rsid w:val="00832700"/>
    <w:rsid w:val="00832759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37BF5"/>
    <w:rsid w:val="00840654"/>
    <w:rsid w:val="00840667"/>
    <w:rsid w:val="00840AF5"/>
    <w:rsid w:val="00841A6F"/>
    <w:rsid w:val="00842839"/>
    <w:rsid w:val="008428A3"/>
    <w:rsid w:val="008428E1"/>
    <w:rsid w:val="00844BC3"/>
    <w:rsid w:val="0084563E"/>
    <w:rsid w:val="00847BFE"/>
    <w:rsid w:val="00850566"/>
    <w:rsid w:val="008507F9"/>
    <w:rsid w:val="00852B3C"/>
    <w:rsid w:val="008532E6"/>
    <w:rsid w:val="00856D6F"/>
    <w:rsid w:val="00857748"/>
    <w:rsid w:val="0085795D"/>
    <w:rsid w:val="008625B8"/>
    <w:rsid w:val="00865DAE"/>
    <w:rsid w:val="00867046"/>
    <w:rsid w:val="0086745D"/>
    <w:rsid w:val="00867E5B"/>
    <w:rsid w:val="00871315"/>
    <w:rsid w:val="00872F85"/>
    <w:rsid w:val="008731D0"/>
    <w:rsid w:val="00873215"/>
    <w:rsid w:val="008739D8"/>
    <w:rsid w:val="00875B51"/>
    <w:rsid w:val="008776B0"/>
    <w:rsid w:val="00877A5F"/>
    <w:rsid w:val="0088012D"/>
    <w:rsid w:val="00881C47"/>
    <w:rsid w:val="008820C7"/>
    <w:rsid w:val="00883FD4"/>
    <w:rsid w:val="00884237"/>
    <w:rsid w:val="008861D2"/>
    <w:rsid w:val="00887542"/>
    <w:rsid w:val="00887583"/>
    <w:rsid w:val="00891445"/>
    <w:rsid w:val="00892AC4"/>
    <w:rsid w:val="00894A3B"/>
    <w:rsid w:val="0089692A"/>
    <w:rsid w:val="00896E40"/>
    <w:rsid w:val="00897183"/>
    <w:rsid w:val="00897C7F"/>
    <w:rsid w:val="008A1988"/>
    <w:rsid w:val="008A5629"/>
    <w:rsid w:val="008A5AFD"/>
    <w:rsid w:val="008A6024"/>
    <w:rsid w:val="008A65A8"/>
    <w:rsid w:val="008A7522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268A"/>
    <w:rsid w:val="008C3A93"/>
    <w:rsid w:val="008C3BCE"/>
    <w:rsid w:val="008C4913"/>
    <w:rsid w:val="008C53D4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3EC0"/>
    <w:rsid w:val="008D44BB"/>
    <w:rsid w:val="008D58CE"/>
    <w:rsid w:val="008D6174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F039B"/>
    <w:rsid w:val="008F0CD7"/>
    <w:rsid w:val="008F1493"/>
    <w:rsid w:val="008F1C67"/>
    <w:rsid w:val="008F2102"/>
    <w:rsid w:val="008F238D"/>
    <w:rsid w:val="008F3270"/>
    <w:rsid w:val="008F3288"/>
    <w:rsid w:val="008F4E10"/>
    <w:rsid w:val="008F6EA3"/>
    <w:rsid w:val="009010BE"/>
    <w:rsid w:val="009021AC"/>
    <w:rsid w:val="009025C9"/>
    <w:rsid w:val="009045EE"/>
    <w:rsid w:val="00904D94"/>
    <w:rsid w:val="00905A7F"/>
    <w:rsid w:val="00906D42"/>
    <w:rsid w:val="009103DF"/>
    <w:rsid w:val="00910DB4"/>
    <w:rsid w:val="00910F8F"/>
    <w:rsid w:val="0091118D"/>
    <w:rsid w:val="00912C30"/>
    <w:rsid w:val="009136AA"/>
    <w:rsid w:val="00913CB3"/>
    <w:rsid w:val="009145CC"/>
    <w:rsid w:val="00915DAB"/>
    <w:rsid w:val="009160BD"/>
    <w:rsid w:val="00917AB8"/>
    <w:rsid w:val="009204C4"/>
    <w:rsid w:val="0092168F"/>
    <w:rsid w:val="00921D22"/>
    <w:rsid w:val="009225A7"/>
    <w:rsid w:val="0092341B"/>
    <w:rsid w:val="0092372A"/>
    <w:rsid w:val="00923F15"/>
    <w:rsid w:val="00923FBC"/>
    <w:rsid w:val="00925340"/>
    <w:rsid w:val="00925708"/>
    <w:rsid w:val="00927A9D"/>
    <w:rsid w:val="00927FEB"/>
    <w:rsid w:val="009326F9"/>
    <w:rsid w:val="00933947"/>
    <w:rsid w:val="00935990"/>
    <w:rsid w:val="009362E0"/>
    <w:rsid w:val="00936D66"/>
    <w:rsid w:val="00937393"/>
    <w:rsid w:val="0093763C"/>
    <w:rsid w:val="0094091B"/>
    <w:rsid w:val="0094316E"/>
    <w:rsid w:val="00943FCE"/>
    <w:rsid w:val="00944591"/>
    <w:rsid w:val="00944CAA"/>
    <w:rsid w:val="00944E5C"/>
    <w:rsid w:val="00951CE8"/>
    <w:rsid w:val="00952762"/>
    <w:rsid w:val="0095350F"/>
    <w:rsid w:val="00953565"/>
    <w:rsid w:val="00954346"/>
    <w:rsid w:val="00954C90"/>
    <w:rsid w:val="009559BD"/>
    <w:rsid w:val="00956C8B"/>
    <w:rsid w:val="0095703C"/>
    <w:rsid w:val="00957C5C"/>
    <w:rsid w:val="00957ED2"/>
    <w:rsid w:val="00962886"/>
    <w:rsid w:val="009636F3"/>
    <w:rsid w:val="0096473C"/>
    <w:rsid w:val="00964C12"/>
    <w:rsid w:val="00965464"/>
    <w:rsid w:val="009660F8"/>
    <w:rsid w:val="00966FFC"/>
    <w:rsid w:val="00967966"/>
    <w:rsid w:val="00967C20"/>
    <w:rsid w:val="00970D55"/>
    <w:rsid w:val="00970F7E"/>
    <w:rsid w:val="009723A1"/>
    <w:rsid w:val="009723DF"/>
    <w:rsid w:val="009726AD"/>
    <w:rsid w:val="00973169"/>
    <w:rsid w:val="00973614"/>
    <w:rsid w:val="00973883"/>
    <w:rsid w:val="00974A90"/>
    <w:rsid w:val="00976615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BFE"/>
    <w:rsid w:val="00984CFE"/>
    <w:rsid w:val="009852CA"/>
    <w:rsid w:val="009853AD"/>
    <w:rsid w:val="009856FB"/>
    <w:rsid w:val="00987463"/>
    <w:rsid w:val="00987980"/>
    <w:rsid w:val="00987BED"/>
    <w:rsid w:val="00991637"/>
    <w:rsid w:val="00991A7C"/>
    <w:rsid w:val="00991A93"/>
    <w:rsid w:val="009926D2"/>
    <w:rsid w:val="009928F1"/>
    <w:rsid w:val="00993343"/>
    <w:rsid w:val="009964D4"/>
    <w:rsid w:val="009A0E5E"/>
    <w:rsid w:val="009A2439"/>
    <w:rsid w:val="009A2E6A"/>
    <w:rsid w:val="009A319B"/>
    <w:rsid w:val="009A33D0"/>
    <w:rsid w:val="009A517C"/>
    <w:rsid w:val="009A570C"/>
    <w:rsid w:val="009A59ED"/>
    <w:rsid w:val="009A6FBB"/>
    <w:rsid w:val="009A7177"/>
    <w:rsid w:val="009A7929"/>
    <w:rsid w:val="009B0620"/>
    <w:rsid w:val="009B09CD"/>
    <w:rsid w:val="009B0CB7"/>
    <w:rsid w:val="009B16A7"/>
    <w:rsid w:val="009B1705"/>
    <w:rsid w:val="009B2383"/>
    <w:rsid w:val="009B2605"/>
    <w:rsid w:val="009B3246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18FE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4529"/>
    <w:rsid w:val="009D64E5"/>
    <w:rsid w:val="009D6A1F"/>
    <w:rsid w:val="009D6E6E"/>
    <w:rsid w:val="009D7682"/>
    <w:rsid w:val="009D7998"/>
    <w:rsid w:val="009E0BF8"/>
    <w:rsid w:val="009E1533"/>
    <w:rsid w:val="009E2496"/>
    <w:rsid w:val="009E2785"/>
    <w:rsid w:val="009E2D11"/>
    <w:rsid w:val="009E5620"/>
    <w:rsid w:val="009E5CB7"/>
    <w:rsid w:val="009E65D1"/>
    <w:rsid w:val="009F08F6"/>
    <w:rsid w:val="009F1D97"/>
    <w:rsid w:val="009F3D63"/>
    <w:rsid w:val="009F3F07"/>
    <w:rsid w:val="009F4C21"/>
    <w:rsid w:val="009F51D7"/>
    <w:rsid w:val="009F5B8E"/>
    <w:rsid w:val="009F6EF3"/>
    <w:rsid w:val="00A002E3"/>
    <w:rsid w:val="00A00483"/>
    <w:rsid w:val="00A0086E"/>
    <w:rsid w:val="00A00EE5"/>
    <w:rsid w:val="00A00F7D"/>
    <w:rsid w:val="00A0243D"/>
    <w:rsid w:val="00A0313B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6CD5"/>
    <w:rsid w:val="00A26D8D"/>
    <w:rsid w:val="00A26F47"/>
    <w:rsid w:val="00A30466"/>
    <w:rsid w:val="00A323CF"/>
    <w:rsid w:val="00A33AE4"/>
    <w:rsid w:val="00A3437C"/>
    <w:rsid w:val="00A35180"/>
    <w:rsid w:val="00A356E1"/>
    <w:rsid w:val="00A35B12"/>
    <w:rsid w:val="00A370E8"/>
    <w:rsid w:val="00A40884"/>
    <w:rsid w:val="00A40B42"/>
    <w:rsid w:val="00A41F70"/>
    <w:rsid w:val="00A429DD"/>
    <w:rsid w:val="00A42C28"/>
    <w:rsid w:val="00A43B6B"/>
    <w:rsid w:val="00A44A11"/>
    <w:rsid w:val="00A458E0"/>
    <w:rsid w:val="00A45C7E"/>
    <w:rsid w:val="00A467AC"/>
    <w:rsid w:val="00A46949"/>
    <w:rsid w:val="00A4739B"/>
    <w:rsid w:val="00A477E6"/>
    <w:rsid w:val="00A47C1B"/>
    <w:rsid w:val="00A501D9"/>
    <w:rsid w:val="00A510FD"/>
    <w:rsid w:val="00A52E0E"/>
    <w:rsid w:val="00A5337D"/>
    <w:rsid w:val="00A5374C"/>
    <w:rsid w:val="00A54521"/>
    <w:rsid w:val="00A5703D"/>
    <w:rsid w:val="00A57CE8"/>
    <w:rsid w:val="00A614EA"/>
    <w:rsid w:val="00A61754"/>
    <w:rsid w:val="00A634F4"/>
    <w:rsid w:val="00A639BF"/>
    <w:rsid w:val="00A64CB8"/>
    <w:rsid w:val="00A66CBC"/>
    <w:rsid w:val="00A6718F"/>
    <w:rsid w:val="00A70990"/>
    <w:rsid w:val="00A717AE"/>
    <w:rsid w:val="00A74A68"/>
    <w:rsid w:val="00A77AE4"/>
    <w:rsid w:val="00A77C8F"/>
    <w:rsid w:val="00A80624"/>
    <w:rsid w:val="00A80E2F"/>
    <w:rsid w:val="00A81DAA"/>
    <w:rsid w:val="00A81E31"/>
    <w:rsid w:val="00A83380"/>
    <w:rsid w:val="00A84351"/>
    <w:rsid w:val="00A844CE"/>
    <w:rsid w:val="00A84B5A"/>
    <w:rsid w:val="00A84D45"/>
    <w:rsid w:val="00A8510E"/>
    <w:rsid w:val="00A86CA0"/>
    <w:rsid w:val="00A8749A"/>
    <w:rsid w:val="00A90385"/>
    <w:rsid w:val="00A907E7"/>
    <w:rsid w:val="00A909A2"/>
    <w:rsid w:val="00A91EAA"/>
    <w:rsid w:val="00A9264B"/>
    <w:rsid w:val="00A96A80"/>
    <w:rsid w:val="00A96B07"/>
    <w:rsid w:val="00A96B1F"/>
    <w:rsid w:val="00A96DCC"/>
    <w:rsid w:val="00AA090B"/>
    <w:rsid w:val="00AA0ADD"/>
    <w:rsid w:val="00AA0EAB"/>
    <w:rsid w:val="00AA188F"/>
    <w:rsid w:val="00AA2BDA"/>
    <w:rsid w:val="00AA3B3A"/>
    <w:rsid w:val="00AA3C3D"/>
    <w:rsid w:val="00AA492A"/>
    <w:rsid w:val="00AA615F"/>
    <w:rsid w:val="00AA63A9"/>
    <w:rsid w:val="00AA64E6"/>
    <w:rsid w:val="00AA6F19"/>
    <w:rsid w:val="00AA7E07"/>
    <w:rsid w:val="00AB0D1A"/>
    <w:rsid w:val="00AB120D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16E2"/>
    <w:rsid w:val="00AC25A6"/>
    <w:rsid w:val="00AC2EDB"/>
    <w:rsid w:val="00AC76C6"/>
    <w:rsid w:val="00AD07A2"/>
    <w:rsid w:val="00AD08F1"/>
    <w:rsid w:val="00AD1D9B"/>
    <w:rsid w:val="00AD2629"/>
    <w:rsid w:val="00AD268D"/>
    <w:rsid w:val="00AD3749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377"/>
    <w:rsid w:val="00AE49F2"/>
    <w:rsid w:val="00AE4F65"/>
    <w:rsid w:val="00AE5002"/>
    <w:rsid w:val="00AE68EB"/>
    <w:rsid w:val="00AE7AE3"/>
    <w:rsid w:val="00AF0872"/>
    <w:rsid w:val="00AF1821"/>
    <w:rsid w:val="00AF1E36"/>
    <w:rsid w:val="00AF2103"/>
    <w:rsid w:val="00AF3A9D"/>
    <w:rsid w:val="00AF430E"/>
    <w:rsid w:val="00AF44DB"/>
    <w:rsid w:val="00AF512D"/>
    <w:rsid w:val="00AF55BC"/>
    <w:rsid w:val="00AF5AD8"/>
    <w:rsid w:val="00AF7730"/>
    <w:rsid w:val="00B0049E"/>
    <w:rsid w:val="00B0051A"/>
    <w:rsid w:val="00B0185C"/>
    <w:rsid w:val="00B01B97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588"/>
    <w:rsid w:val="00B1068D"/>
    <w:rsid w:val="00B10E62"/>
    <w:rsid w:val="00B11981"/>
    <w:rsid w:val="00B12037"/>
    <w:rsid w:val="00B14841"/>
    <w:rsid w:val="00B16515"/>
    <w:rsid w:val="00B170D8"/>
    <w:rsid w:val="00B171BF"/>
    <w:rsid w:val="00B171DA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2FF1"/>
    <w:rsid w:val="00B447D8"/>
    <w:rsid w:val="00B4552B"/>
    <w:rsid w:val="00B45A5E"/>
    <w:rsid w:val="00B46A00"/>
    <w:rsid w:val="00B5097C"/>
    <w:rsid w:val="00B50FD2"/>
    <w:rsid w:val="00B51194"/>
    <w:rsid w:val="00B51943"/>
    <w:rsid w:val="00B51DBD"/>
    <w:rsid w:val="00B52374"/>
    <w:rsid w:val="00B5351D"/>
    <w:rsid w:val="00B5414F"/>
    <w:rsid w:val="00B5437E"/>
    <w:rsid w:val="00B54658"/>
    <w:rsid w:val="00B5499F"/>
    <w:rsid w:val="00B54A81"/>
    <w:rsid w:val="00B54B3D"/>
    <w:rsid w:val="00B54BCB"/>
    <w:rsid w:val="00B5584B"/>
    <w:rsid w:val="00B56B13"/>
    <w:rsid w:val="00B56E42"/>
    <w:rsid w:val="00B57549"/>
    <w:rsid w:val="00B57BD9"/>
    <w:rsid w:val="00B60DD2"/>
    <w:rsid w:val="00B60FDA"/>
    <w:rsid w:val="00B6166F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5D01"/>
    <w:rsid w:val="00B860D0"/>
    <w:rsid w:val="00B86AB4"/>
    <w:rsid w:val="00B879D8"/>
    <w:rsid w:val="00B9032F"/>
    <w:rsid w:val="00B91103"/>
    <w:rsid w:val="00B9272C"/>
    <w:rsid w:val="00B932E2"/>
    <w:rsid w:val="00B93B68"/>
    <w:rsid w:val="00B93CDD"/>
    <w:rsid w:val="00B94B98"/>
    <w:rsid w:val="00B94CAC"/>
    <w:rsid w:val="00B94CB0"/>
    <w:rsid w:val="00B956AF"/>
    <w:rsid w:val="00BA06B3"/>
    <w:rsid w:val="00BA181A"/>
    <w:rsid w:val="00BA27B6"/>
    <w:rsid w:val="00BA3938"/>
    <w:rsid w:val="00BA6B2F"/>
    <w:rsid w:val="00BA7375"/>
    <w:rsid w:val="00BA787B"/>
    <w:rsid w:val="00BA7EB3"/>
    <w:rsid w:val="00BB0AA5"/>
    <w:rsid w:val="00BB20F2"/>
    <w:rsid w:val="00BB5667"/>
    <w:rsid w:val="00BB67AE"/>
    <w:rsid w:val="00BC0398"/>
    <w:rsid w:val="00BC13C1"/>
    <w:rsid w:val="00BC49C8"/>
    <w:rsid w:val="00BC5869"/>
    <w:rsid w:val="00BC59E6"/>
    <w:rsid w:val="00BC75E6"/>
    <w:rsid w:val="00BD003A"/>
    <w:rsid w:val="00BD0A26"/>
    <w:rsid w:val="00BD0BB1"/>
    <w:rsid w:val="00BD114E"/>
    <w:rsid w:val="00BD1B20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D7D4C"/>
    <w:rsid w:val="00BE011E"/>
    <w:rsid w:val="00BE0818"/>
    <w:rsid w:val="00BE09CD"/>
    <w:rsid w:val="00BE163E"/>
    <w:rsid w:val="00BE25DF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5B8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053"/>
    <w:rsid w:val="00C04532"/>
    <w:rsid w:val="00C0456B"/>
    <w:rsid w:val="00C06D1A"/>
    <w:rsid w:val="00C078F3"/>
    <w:rsid w:val="00C07922"/>
    <w:rsid w:val="00C102ED"/>
    <w:rsid w:val="00C1174E"/>
    <w:rsid w:val="00C123AD"/>
    <w:rsid w:val="00C1356B"/>
    <w:rsid w:val="00C14AFC"/>
    <w:rsid w:val="00C151D0"/>
    <w:rsid w:val="00C15735"/>
    <w:rsid w:val="00C16B3B"/>
    <w:rsid w:val="00C16B8D"/>
    <w:rsid w:val="00C16F30"/>
    <w:rsid w:val="00C174E6"/>
    <w:rsid w:val="00C1770E"/>
    <w:rsid w:val="00C17845"/>
    <w:rsid w:val="00C17A99"/>
    <w:rsid w:val="00C237F5"/>
    <w:rsid w:val="00C23B21"/>
    <w:rsid w:val="00C24241"/>
    <w:rsid w:val="00C2449A"/>
    <w:rsid w:val="00C247D2"/>
    <w:rsid w:val="00C24A70"/>
    <w:rsid w:val="00C24CC7"/>
    <w:rsid w:val="00C268C1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D6C"/>
    <w:rsid w:val="00C34EEE"/>
    <w:rsid w:val="00C35709"/>
    <w:rsid w:val="00C36247"/>
    <w:rsid w:val="00C375F0"/>
    <w:rsid w:val="00C379E9"/>
    <w:rsid w:val="00C4177E"/>
    <w:rsid w:val="00C44226"/>
    <w:rsid w:val="00C45A69"/>
    <w:rsid w:val="00C46AA2"/>
    <w:rsid w:val="00C47480"/>
    <w:rsid w:val="00C517AE"/>
    <w:rsid w:val="00C520ED"/>
    <w:rsid w:val="00C52C84"/>
    <w:rsid w:val="00C53480"/>
    <w:rsid w:val="00C53B64"/>
    <w:rsid w:val="00C542F0"/>
    <w:rsid w:val="00C54900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3A6C"/>
    <w:rsid w:val="00C6665A"/>
    <w:rsid w:val="00C67159"/>
    <w:rsid w:val="00C67497"/>
    <w:rsid w:val="00C67D6D"/>
    <w:rsid w:val="00C71866"/>
    <w:rsid w:val="00C723BC"/>
    <w:rsid w:val="00C725B1"/>
    <w:rsid w:val="00C735F9"/>
    <w:rsid w:val="00C74A5C"/>
    <w:rsid w:val="00C76501"/>
    <w:rsid w:val="00C80D03"/>
    <w:rsid w:val="00C80D37"/>
    <w:rsid w:val="00C8151A"/>
    <w:rsid w:val="00C81770"/>
    <w:rsid w:val="00C82355"/>
    <w:rsid w:val="00C82609"/>
    <w:rsid w:val="00C83E75"/>
    <w:rsid w:val="00C84320"/>
    <w:rsid w:val="00C8447E"/>
    <w:rsid w:val="00C85C0F"/>
    <w:rsid w:val="00C85E62"/>
    <w:rsid w:val="00C86024"/>
    <w:rsid w:val="00C8795F"/>
    <w:rsid w:val="00C9004F"/>
    <w:rsid w:val="00C90923"/>
    <w:rsid w:val="00C90B26"/>
    <w:rsid w:val="00C91404"/>
    <w:rsid w:val="00C93421"/>
    <w:rsid w:val="00C9360C"/>
    <w:rsid w:val="00C93F19"/>
    <w:rsid w:val="00C94945"/>
    <w:rsid w:val="00C94B9A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A62F8"/>
    <w:rsid w:val="00CB14A1"/>
    <w:rsid w:val="00CB285C"/>
    <w:rsid w:val="00CB32AD"/>
    <w:rsid w:val="00CB44D6"/>
    <w:rsid w:val="00CB7A46"/>
    <w:rsid w:val="00CB7E7E"/>
    <w:rsid w:val="00CC2CD1"/>
    <w:rsid w:val="00CC2CEE"/>
    <w:rsid w:val="00CC35AD"/>
    <w:rsid w:val="00CC35B4"/>
    <w:rsid w:val="00CC3806"/>
    <w:rsid w:val="00CC5DC9"/>
    <w:rsid w:val="00CC76CE"/>
    <w:rsid w:val="00CD0810"/>
    <w:rsid w:val="00CD0ABD"/>
    <w:rsid w:val="00CD259C"/>
    <w:rsid w:val="00CD2A6A"/>
    <w:rsid w:val="00CD332C"/>
    <w:rsid w:val="00CD36AC"/>
    <w:rsid w:val="00CD3841"/>
    <w:rsid w:val="00CD4319"/>
    <w:rsid w:val="00CD593A"/>
    <w:rsid w:val="00CD6072"/>
    <w:rsid w:val="00CE102F"/>
    <w:rsid w:val="00CE16B6"/>
    <w:rsid w:val="00CE1B79"/>
    <w:rsid w:val="00CE2128"/>
    <w:rsid w:val="00CE28AE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2E67"/>
    <w:rsid w:val="00CF3A8B"/>
    <w:rsid w:val="00CF3BDE"/>
    <w:rsid w:val="00CF48C9"/>
    <w:rsid w:val="00CF59BF"/>
    <w:rsid w:val="00CF5CDA"/>
    <w:rsid w:val="00CF6DA4"/>
    <w:rsid w:val="00CF6EF6"/>
    <w:rsid w:val="00D03068"/>
    <w:rsid w:val="00D04CBD"/>
    <w:rsid w:val="00D05533"/>
    <w:rsid w:val="00D06106"/>
    <w:rsid w:val="00D07ABE"/>
    <w:rsid w:val="00D112B5"/>
    <w:rsid w:val="00D122CF"/>
    <w:rsid w:val="00D14538"/>
    <w:rsid w:val="00D16C90"/>
    <w:rsid w:val="00D21B6F"/>
    <w:rsid w:val="00D22431"/>
    <w:rsid w:val="00D22E7D"/>
    <w:rsid w:val="00D23043"/>
    <w:rsid w:val="00D23B6F"/>
    <w:rsid w:val="00D24B64"/>
    <w:rsid w:val="00D25E5B"/>
    <w:rsid w:val="00D2775B"/>
    <w:rsid w:val="00D307A6"/>
    <w:rsid w:val="00D30F95"/>
    <w:rsid w:val="00D3257B"/>
    <w:rsid w:val="00D32586"/>
    <w:rsid w:val="00D3379D"/>
    <w:rsid w:val="00D3399A"/>
    <w:rsid w:val="00D36571"/>
    <w:rsid w:val="00D36C35"/>
    <w:rsid w:val="00D409E9"/>
    <w:rsid w:val="00D4197D"/>
    <w:rsid w:val="00D42073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3823"/>
    <w:rsid w:val="00D53C74"/>
    <w:rsid w:val="00D5432B"/>
    <w:rsid w:val="00D5494D"/>
    <w:rsid w:val="00D54FFD"/>
    <w:rsid w:val="00D550CF"/>
    <w:rsid w:val="00D5636C"/>
    <w:rsid w:val="00D574CA"/>
    <w:rsid w:val="00D57819"/>
    <w:rsid w:val="00D603CD"/>
    <w:rsid w:val="00D6072C"/>
    <w:rsid w:val="00D60E9B"/>
    <w:rsid w:val="00D61767"/>
    <w:rsid w:val="00D618A3"/>
    <w:rsid w:val="00D62AE0"/>
    <w:rsid w:val="00D642D5"/>
    <w:rsid w:val="00D64B34"/>
    <w:rsid w:val="00D6582C"/>
    <w:rsid w:val="00D719C6"/>
    <w:rsid w:val="00D72906"/>
    <w:rsid w:val="00D72BC8"/>
    <w:rsid w:val="00D73E07"/>
    <w:rsid w:val="00D7568E"/>
    <w:rsid w:val="00D758DC"/>
    <w:rsid w:val="00D80B8A"/>
    <w:rsid w:val="00D826B4"/>
    <w:rsid w:val="00D83E7F"/>
    <w:rsid w:val="00D84566"/>
    <w:rsid w:val="00D84CBA"/>
    <w:rsid w:val="00D85A7B"/>
    <w:rsid w:val="00D877EE"/>
    <w:rsid w:val="00D87ED5"/>
    <w:rsid w:val="00D925DB"/>
    <w:rsid w:val="00D92951"/>
    <w:rsid w:val="00D9357B"/>
    <w:rsid w:val="00D94B05"/>
    <w:rsid w:val="00D95760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42B"/>
    <w:rsid w:val="00DA563E"/>
    <w:rsid w:val="00DA57E9"/>
    <w:rsid w:val="00DA6BC4"/>
    <w:rsid w:val="00DA6F00"/>
    <w:rsid w:val="00DA7E75"/>
    <w:rsid w:val="00DB086A"/>
    <w:rsid w:val="00DB17F3"/>
    <w:rsid w:val="00DB189C"/>
    <w:rsid w:val="00DB2364"/>
    <w:rsid w:val="00DB23E7"/>
    <w:rsid w:val="00DB2B10"/>
    <w:rsid w:val="00DB41E1"/>
    <w:rsid w:val="00DB4516"/>
    <w:rsid w:val="00DB4AC8"/>
    <w:rsid w:val="00DB4BC5"/>
    <w:rsid w:val="00DB50F0"/>
    <w:rsid w:val="00DB5418"/>
    <w:rsid w:val="00DB5542"/>
    <w:rsid w:val="00DB579A"/>
    <w:rsid w:val="00DB5D63"/>
    <w:rsid w:val="00DB690C"/>
    <w:rsid w:val="00DB6B0C"/>
    <w:rsid w:val="00DB723A"/>
    <w:rsid w:val="00DB73DF"/>
    <w:rsid w:val="00DB7D1B"/>
    <w:rsid w:val="00DC040B"/>
    <w:rsid w:val="00DC0CA2"/>
    <w:rsid w:val="00DC0F59"/>
    <w:rsid w:val="00DC176F"/>
    <w:rsid w:val="00DC26D4"/>
    <w:rsid w:val="00DC2B1D"/>
    <w:rsid w:val="00DC2E54"/>
    <w:rsid w:val="00DC37D6"/>
    <w:rsid w:val="00DC6293"/>
    <w:rsid w:val="00DC77AA"/>
    <w:rsid w:val="00DC7C51"/>
    <w:rsid w:val="00DC7C89"/>
    <w:rsid w:val="00DD1EA4"/>
    <w:rsid w:val="00DD28D4"/>
    <w:rsid w:val="00DD333E"/>
    <w:rsid w:val="00DD3BD5"/>
    <w:rsid w:val="00DD5E1B"/>
    <w:rsid w:val="00DD6EB7"/>
    <w:rsid w:val="00DD714B"/>
    <w:rsid w:val="00DD7506"/>
    <w:rsid w:val="00DE06F3"/>
    <w:rsid w:val="00DE0E45"/>
    <w:rsid w:val="00DE14EA"/>
    <w:rsid w:val="00DE2E19"/>
    <w:rsid w:val="00DE385C"/>
    <w:rsid w:val="00DE3FB5"/>
    <w:rsid w:val="00DE54A7"/>
    <w:rsid w:val="00DE674F"/>
    <w:rsid w:val="00DE6B30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273A"/>
    <w:rsid w:val="00E02AAD"/>
    <w:rsid w:val="00E039A2"/>
    <w:rsid w:val="00E05090"/>
    <w:rsid w:val="00E06D4C"/>
    <w:rsid w:val="00E07193"/>
    <w:rsid w:val="00E0769B"/>
    <w:rsid w:val="00E079CD"/>
    <w:rsid w:val="00E07CCB"/>
    <w:rsid w:val="00E07E4A"/>
    <w:rsid w:val="00E11348"/>
    <w:rsid w:val="00E113FB"/>
    <w:rsid w:val="00E11B62"/>
    <w:rsid w:val="00E126EA"/>
    <w:rsid w:val="00E137B0"/>
    <w:rsid w:val="00E15B45"/>
    <w:rsid w:val="00E17258"/>
    <w:rsid w:val="00E20BFB"/>
    <w:rsid w:val="00E21417"/>
    <w:rsid w:val="00E226A7"/>
    <w:rsid w:val="00E252EC"/>
    <w:rsid w:val="00E2774F"/>
    <w:rsid w:val="00E27B15"/>
    <w:rsid w:val="00E27EF7"/>
    <w:rsid w:val="00E30F6A"/>
    <w:rsid w:val="00E31786"/>
    <w:rsid w:val="00E3185C"/>
    <w:rsid w:val="00E31B63"/>
    <w:rsid w:val="00E31E48"/>
    <w:rsid w:val="00E31F8A"/>
    <w:rsid w:val="00E333D4"/>
    <w:rsid w:val="00E33B8F"/>
    <w:rsid w:val="00E33F40"/>
    <w:rsid w:val="00E3464F"/>
    <w:rsid w:val="00E3465A"/>
    <w:rsid w:val="00E34D55"/>
    <w:rsid w:val="00E3515E"/>
    <w:rsid w:val="00E3654A"/>
    <w:rsid w:val="00E374CF"/>
    <w:rsid w:val="00E4259E"/>
    <w:rsid w:val="00E427D3"/>
    <w:rsid w:val="00E42D34"/>
    <w:rsid w:val="00E42DC7"/>
    <w:rsid w:val="00E45053"/>
    <w:rsid w:val="00E45C44"/>
    <w:rsid w:val="00E4679F"/>
    <w:rsid w:val="00E47A97"/>
    <w:rsid w:val="00E51072"/>
    <w:rsid w:val="00E51697"/>
    <w:rsid w:val="00E5361C"/>
    <w:rsid w:val="00E53C1B"/>
    <w:rsid w:val="00E546AA"/>
    <w:rsid w:val="00E54D26"/>
    <w:rsid w:val="00E56160"/>
    <w:rsid w:val="00E5708C"/>
    <w:rsid w:val="00E57FDE"/>
    <w:rsid w:val="00E610D6"/>
    <w:rsid w:val="00E62061"/>
    <w:rsid w:val="00E62E48"/>
    <w:rsid w:val="00E636B8"/>
    <w:rsid w:val="00E64659"/>
    <w:rsid w:val="00E649A8"/>
    <w:rsid w:val="00E64F19"/>
    <w:rsid w:val="00E65013"/>
    <w:rsid w:val="00E65D84"/>
    <w:rsid w:val="00E66484"/>
    <w:rsid w:val="00E67031"/>
    <w:rsid w:val="00E6770C"/>
    <w:rsid w:val="00E7088D"/>
    <w:rsid w:val="00E7186B"/>
    <w:rsid w:val="00E71C91"/>
    <w:rsid w:val="00E726E3"/>
    <w:rsid w:val="00E74BB9"/>
    <w:rsid w:val="00E74E87"/>
    <w:rsid w:val="00E75658"/>
    <w:rsid w:val="00E756C3"/>
    <w:rsid w:val="00E80182"/>
    <w:rsid w:val="00E8027B"/>
    <w:rsid w:val="00E81437"/>
    <w:rsid w:val="00E821FC"/>
    <w:rsid w:val="00E82485"/>
    <w:rsid w:val="00E82AF3"/>
    <w:rsid w:val="00E83535"/>
    <w:rsid w:val="00E84389"/>
    <w:rsid w:val="00E85922"/>
    <w:rsid w:val="00E85E24"/>
    <w:rsid w:val="00E86231"/>
    <w:rsid w:val="00E8700F"/>
    <w:rsid w:val="00E873C2"/>
    <w:rsid w:val="00E90A54"/>
    <w:rsid w:val="00E90B51"/>
    <w:rsid w:val="00E914D6"/>
    <w:rsid w:val="00E921D6"/>
    <w:rsid w:val="00E922D0"/>
    <w:rsid w:val="00E94289"/>
    <w:rsid w:val="00E94B2B"/>
    <w:rsid w:val="00E9535F"/>
    <w:rsid w:val="00E96C36"/>
    <w:rsid w:val="00EA018D"/>
    <w:rsid w:val="00EA2810"/>
    <w:rsid w:val="00EA2CE4"/>
    <w:rsid w:val="00EA30BF"/>
    <w:rsid w:val="00EA44AC"/>
    <w:rsid w:val="00EA48D0"/>
    <w:rsid w:val="00EA58B8"/>
    <w:rsid w:val="00EA64A3"/>
    <w:rsid w:val="00EA66DF"/>
    <w:rsid w:val="00EA6DCB"/>
    <w:rsid w:val="00EA78F1"/>
    <w:rsid w:val="00EB09CE"/>
    <w:rsid w:val="00EB1458"/>
    <w:rsid w:val="00EB1546"/>
    <w:rsid w:val="00EB158A"/>
    <w:rsid w:val="00EB182E"/>
    <w:rsid w:val="00EB2B96"/>
    <w:rsid w:val="00EB3808"/>
    <w:rsid w:val="00EB4297"/>
    <w:rsid w:val="00EB43AD"/>
    <w:rsid w:val="00EB51AE"/>
    <w:rsid w:val="00EB5ADB"/>
    <w:rsid w:val="00EB6B8E"/>
    <w:rsid w:val="00EC003A"/>
    <w:rsid w:val="00EC032E"/>
    <w:rsid w:val="00EC1DF8"/>
    <w:rsid w:val="00EC2A19"/>
    <w:rsid w:val="00EC2DC9"/>
    <w:rsid w:val="00EC3203"/>
    <w:rsid w:val="00EC41AF"/>
    <w:rsid w:val="00EC4322"/>
    <w:rsid w:val="00EC4A69"/>
    <w:rsid w:val="00EC4AC9"/>
    <w:rsid w:val="00EC6521"/>
    <w:rsid w:val="00EC662D"/>
    <w:rsid w:val="00EC700C"/>
    <w:rsid w:val="00ED1BAF"/>
    <w:rsid w:val="00ED2433"/>
    <w:rsid w:val="00ED29C0"/>
    <w:rsid w:val="00ED3892"/>
    <w:rsid w:val="00ED6FC5"/>
    <w:rsid w:val="00EE0505"/>
    <w:rsid w:val="00EE1625"/>
    <w:rsid w:val="00EE2AF3"/>
    <w:rsid w:val="00EE3B03"/>
    <w:rsid w:val="00EE55B2"/>
    <w:rsid w:val="00EE62A1"/>
    <w:rsid w:val="00EE7898"/>
    <w:rsid w:val="00EE7DA9"/>
    <w:rsid w:val="00EF0C9D"/>
    <w:rsid w:val="00EF1283"/>
    <w:rsid w:val="00EF1355"/>
    <w:rsid w:val="00EF3309"/>
    <w:rsid w:val="00EF34D3"/>
    <w:rsid w:val="00EF3E19"/>
    <w:rsid w:val="00EF5DC4"/>
    <w:rsid w:val="00EF6B9E"/>
    <w:rsid w:val="00EF6C4F"/>
    <w:rsid w:val="00EF71A8"/>
    <w:rsid w:val="00F0309E"/>
    <w:rsid w:val="00F037F8"/>
    <w:rsid w:val="00F03BFD"/>
    <w:rsid w:val="00F04484"/>
    <w:rsid w:val="00F04FF6"/>
    <w:rsid w:val="00F0588D"/>
    <w:rsid w:val="00F10536"/>
    <w:rsid w:val="00F10977"/>
    <w:rsid w:val="00F109FC"/>
    <w:rsid w:val="00F13ED0"/>
    <w:rsid w:val="00F14289"/>
    <w:rsid w:val="00F1450B"/>
    <w:rsid w:val="00F14EC4"/>
    <w:rsid w:val="00F1711A"/>
    <w:rsid w:val="00F2476E"/>
    <w:rsid w:val="00F2561F"/>
    <w:rsid w:val="00F2637D"/>
    <w:rsid w:val="00F2693E"/>
    <w:rsid w:val="00F27B54"/>
    <w:rsid w:val="00F31B8B"/>
    <w:rsid w:val="00F31E31"/>
    <w:rsid w:val="00F33101"/>
    <w:rsid w:val="00F3387F"/>
    <w:rsid w:val="00F33A5A"/>
    <w:rsid w:val="00F342FD"/>
    <w:rsid w:val="00F34E9E"/>
    <w:rsid w:val="00F376B4"/>
    <w:rsid w:val="00F3776B"/>
    <w:rsid w:val="00F40919"/>
    <w:rsid w:val="00F40BB0"/>
    <w:rsid w:val="00F4167F"/>
    <w:rsid w:val="00F41684"/>
    <w:rsid w:val="00F41FB8"/>
    <w:rsid w:val="00F428EE"/>
    <w:rsid w:val="00F42B3F"/>
    <w:rsid w:val="00F42E22"/>
    <w:rsid w:val="00F44755"/>
    <w:rsid w:val="00F4479C"/>
    <w:rsid w:val="00F455E0"/>
    <w:rsid w:val="00F45E7C"/>
    <w:rsid w:val="00F478D0"/>
    <w:rsid w:val="00F47E6A"/>
    <w:rsid w:val="00F524CB"/>
    <w:rsid w:val="00F533DB"/>
    <w:rsid w:val="00F53D60"/>
    <w:rsid w:val="00F5458D"/>
    <w:rsid w:val="00F54F3A"/>
    <w:rsid w:val="00F57BD0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647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6325"/>
    <w:rsid w:val="00F863CF"/>
    <w:rsid w:val="00F8713D"/>
    <w:rsid w:val="00F92A98"/>
    <w:rsid w:val="00F93AFA"/>
    <w:rsid w:val="00F93CF6"/>
    <w:rsid w:val="00F93DC9"/>
    <w:rsid w:val="00F94872"/>
    <w:rsid w:val="00F9546B"/>
    <w:rsid w:val="00F96316"/>
    <w:rsid w:val="00F967E0"/>
    <w:rsid w:val="00F96A6A"/>
    <w:rsid w:val="00FA0E38"/>
    <w:rsid w:val="00FA17BA"/>
    <w:rsid w:val="00FA453B"/>
    <w:rsid w:val="00FA5D88"/>
    <w:rsid w:val="00FA5DA4"/>
    <w:rsid w:val="00FA622D"/>
    <w:rsid w:val="00FA6D0A"/>
    <w:rsid w:val="00FA751A"/>
    <w:rsid w:val="00FB0152"/>
    <w:rsid w:val="00FB0C21"/>
    <w:rsid w:val="00FB1482"/>
    <w:rsid w:val="00FB1A63"/>
    <w:rsid w:val="00FB33E4"/>
    <w:rsid w:val="00FB37FF"/>
    <w:rsid w:val="00FB4B25"/>
    <w:rsid w:val="00FB569D"/>
    <w:rsid w:val="00FB6C2B"/>
    <w:rsid w:val="00FB7443"/>
    <w:rsid w:val="00FB75DB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47CA"/>
    <w:rsid w:val="00FD49D3"/>
    <w:rsid w:val="00FD554D"/>
    <w:rsid w:val="00FD596D"/>
    <w:rsid w:val="00FD5B24"/>
    <w:rsid w:val="00FE0320"/>
    <w:rsid w:val="00FE0B0C"/>
    <w:rsid w:val="00FE22F6"/>
    <w:rsid w:val="00FE2CB4"/>
    <w:rsid w:val="00FE31E9"/>
    <w:rsid w:val="00FE3595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687"/>
    <w:rsid w:val="00FF373C"/>
    <w:rsid w:val="00FF3B32"/>
    <w:rsid w:val="00FF3D9A"/>
    <w:rsid w:val="00FF5D7A"/>
    <w:rsid w:val="00FF67DD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E637E6"/>
    <w:rPr>
      <w:rFonts w:ascii="Tahoma" w:hAnsi="Tahoma"/>
      <w:sz w:val="16"/>
      <w:szCs w:val="16"/>
    </w:rPr>
  </w:style>
  <w:style w:type="character" w:customStyle="1" w:styleId="a9">
    <w:name w:val="批注框文本 字符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iPriority w:val="99"/>
    <w:unhideWhenUsed/>
    <w:rsid w:val="00DE634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ac">
    <w:name w:val="批注文字 字符"/>
    <w:link w:val="ab"/>
    <w:uiPriority w:val="99"/>
    <w:rsid w:val="00DE6345"/>
    <w:rPr>
      <w:rFonts w:ascii="Calibri" w:hAnsi="Calibri"/>
    </w:rPr>
  </w:style>
  <w:style w:type="paragraph" w:styleId="ad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e">
    <w:name w:val="annotation subject"/>
    <w:basedOn w:val="ab"/>
    <w:next w:val="ab"/>
    <w:link w:val="af"/>
    <w:rsid w:val="00FD24D4"/>
    <w:pPr>
      <w:spacing w:after="0"/>
    </w:pPr>
    <w:rPr>
      <w:b/>
      <w:bCs/>
    </w:rPr>
  </w:style>
  <w:style w:type="character" w:customStyle="1" w:styleId="af">
    <w:name w:val="批注主题 字符"/>
    <w:link w:val="ae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f0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1">
    <w:name w:val="Placeholder Text"/>
    <w:basedOn w:val="a0"/>
    <w:uiPriority w:val="99"/>
    <w:semiHidden/>
    <w:rsid w:val="00FF7EE7"/>
    <w:rPr>
      <w:color w:val="808080"/>
    </w:rPr>
  </w:style>
  <w:style w:type="paragraph" w:styleId="af2">
    <w:name w:val="List Paragraph"/>
    <w:basedOn w:val="a"/>
    <w:uiPriority w:val="1"/>
    <w:qFormat/>
    <w:rsid w:val="00884237"/>
    <w:pPr>
      <w:ind w:leftChars="400" w:left="800"/>
    </w:pPr>
  </w:style>
  <w:style w:type="paragraph" w:customStyle="1" w:styleId="SP9200742">
    <w:name w:val="SP.9.200742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"/>
    <w:next w:val="a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0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a0"/>
    <w:rsid w:val="00D44851"/>
  </w:style>
  <w:style w:type="character" w:customStyle="1" w:styleId="bhide1">
    <w:name w:val="b_hide1"/>
    <w:basedOn w:val="a0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a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a0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styleId="af3">
    <w:name w:val="Body Text"/>
    <w:basedOn w:val="a"/>
    <w:link w:val="af4"/>
    <w:semiHidden/>
    <w:unhideWhenUsed/>
    <w:rsid w:val="00E914D6"/>
    <w:pPr>
      <w:spacing w:after="120"/>
    </w:pPr>
  </w:style>
  <w:style w:type="character" w:customStyle="1" w:styleId="af4">
    <w:name w:val="正文文本 字符"/>
    <w:basedOn w:val="a0"/>
    <w:link w:val="af3"/>
    <w:semiHidden/>
    <w:rsid w:val="00E914D6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3532AA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62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357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0598F-F412-4144-ABF6-F702FCA6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1588</Words>
  <Characters>9052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10619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Xiangxin Gu</cp:lastModifiedBy>
  <cp:revision>29</cp:revision>
  <cp:lastPrinted>2010-05-04T12:47:00Z</cp:lastPrinted>
  <dcterms:created xsi:type="dcterms:W3CDTF">2022-03-22T02:14:00Z</dcterms:created>
  <dcterms:modified xsi:type="dcterms:W3CDTF">2022-03-23T02:52:00Z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</Properties>
</file>