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2A48B6EA"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450C80">
              <w:rPr>
                <w:rFonts w:asciiTheme="minorHAnsi" w:hAnsiTheme="minorHAnsi" w:cstheme="minorHAnsi"/>
                <w:sz w:val="22"/>
                <w:szCs w:val="22"/>
                <w:lang w:eastAsia="ko-KR"/>
              </w:rPr>
              <w:t xml:space="preserve">Trigger Frame </w:t>
            </w:r>
            <w:r w:rsidR="007F7314">
              <w:rPr>
                <w:rFonts w:asciiTheme="minorHAnsi" w:hAnsiTheme="minorHAnsi" w:cstheme="minorHAnsi"/>
                <w:sz w:val="22"/>
                <w:szCs w:val="22"/>
                <w:lang w:eastAsia="ko-KR"/>
              </w:rPr>
              <w:t xml:space="preserve">and </w:t>
            </w:r>
            <w:r w:rsidR="00CC3B81">
              <w:rPr>
                <w:rFonts w:asciiTheme="minorHAnsi" w:hAnsiTheme="minorHAnsi" w:cstheme="minorHAnsi"/>
                <w:sz w:val="22"/>
                <w:szCs w:val="22"/>
                <w:lang w:eastAsia="ko-KR"/>
              </w:rPr>
              <w:t>MCS Set</w:t>
            </w:r>
          </w:p>
        </w:tc>
      </w:tr>
      <w:tr w:rsidR="005731EF" w:rsidRPr="005731EF" w14:paraId="4D0531B6" w14:textId="77777777" w:rsidTr="00FB5A3F">
        <w:trPr>
          <w:trHeight w:val="359"/>
          <w:jc w:val="center"/>
        </w:trPr>
        <w:tc>
          <w:tcPr>
            <w:tcW w:w="9576" w:type="dxa"/>
            <w:gridSpan w:val="5"/>
            <w:vAlign w:val="center"/>
          </w:tcPr>
          <w:p w14:paraId="6F9BF4A4" w14:textId="6D91641B"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w:t>
            </w:r>
            <w:r w:rsidR="002A7A44">
              <w:rPr>
                <w:rFonts w:asciiTheme="minorHAnsi" w:hAnsiTheme="minorHAnsi" w:cstheme="minorHAnsi"/>
                <w:b w:val="0"/>
                <w:sz w:val="22"/>
                <w:szCs w:val="22"/>
                <w:lang w:eastAsia="ko-KR"/>
              </w:rPr>
              <w:t>3</w:t>
            </w:r>
            <w:r w:rsidRPr="0015438C">
              <w:rPr>
                <w:rFonts w:asciiTheme="minorHAnsi" w:hAnsiTheme="minorHAnsi" w:cstheme="minorHAnsi"/>
                <w:b w:val="0"/>
                <w:sz w:val="22"/>
                <w:szCs w:val="22"/>
                <w:lang w:eastAsia="ko-KR"/>
              </w:rPr>
              <w:t>-</w:t>
            </w:r>
            <w:r w:rsidR="002A7A44">
              <w:rPr>
                <w:rFonts w:asciiTheme="minorHAnsi" w:hAnsiTheme="minorHAnsi" w:cstheme="minorHAnsi"/>
                <w:b w:val="0"/>
                <w:sz w:val="22"/>
                <w:szCs w:val="22"/>
                <w:lang w:eastAsia="ko-KR"/>
              </w:rPr>
              <w:t>07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6565DF49" w:rsidR="00B276A8" w:rsidRDefault="004245F2"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BE5823">
              <w:rPr>
                <w:rFonts w:asciiTheme="minorHAnsi" w:hAnsiTheme="minorHAnsi" w:cstheme="minorHAnsi"/>
                <w:b w:val="0"/>
                <w:sz w:val="22"/>
                <w:szCs w:val="22"/>
                <w:lang w:eastAsia="ko-KR"/>
              </w:rPr>
              <w:t>Ajami</w:t>
            </w: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383CD3C1" w14:textId="77777777" w:rsidR="002C3A5B" w:rsidRDefault="001146DD" w:rsidP="002C3A5B">
      <w:pPr>
        <w:spacing w:after="0" w:line="240" w:lineRule="auto"/>
        <w:rPr>
          <w:rFonts w:cstheme="minorHAnsi"/>
          <w:sz w:val="24"/>
        </w:rPr>
      </w:pPr>
      <w:r w:rsidRPr="002C3A5B">
        <w:rPr>
          <w:rFonts w:cstheme="minorHAnsi"/>
          <w:sz w:val="24"/>
        </w:rPr>
        <w:t>This submission proposes resolutions for</w:t>
      </w:r>
      <w:r w:rsidR="007D478C" w:rsidRPr="002C3A5B">
        <w:rPr>
          <w:rFonts w:cstheme="minorHAnsi"/>
          <w:sz w:val="24"/>
        </w:rPr>
        <w:t xml:space="preserve"> </w:t>
      </w:r>
      <w:r w:rsidR="004653ED" w:rsidRPr="002C3A5B">
        <w:rPr>
          <w:rFonts w:cstheme="minorHAnsi"/>
          <w:sz w:val="24"/>
        </w:rPr>
        <w:t xml:space="preserve">the following </w:t>
      </w:r>
      <w:r w:rsidR="007D478C" w:rsidRPr="002C3A5B">
        <w:rPr>
          <w:rFonts w:cstheme="minorHAnsi"/>
          <w:sz w:val="24"/>
        </w:rPr>
        <w:t>CID</w:t>
      </w:r>
      <w:r w:rsidR="004653ED" w:rsidRPr="002C3A5B">
        <w:rPr>
          <w:rFonts w:cstheme="minorHAnsi"/>
          <w:sz w:val="24"/>
        </w:rPr>
        <w:t>s</w:t>
      </w:r>
      <w:r w:rsidR="007D478C" w:rsidRPr="002C3A5B">
        <w:rPr>
          <w:rFonts w:cstheme="minorHAnsi"/>
          <w:sz w:val="24"/>
        </w:rPr>
        <w:t xml:space="preserve"> </w:t>
      </w:r>
      <w:r w:rsidRPr="002C3A5B">
        <w:rPr>
          <w:rFonts w:cstheme="minorHAnsi"/>
          <w:sz w:val="24"/>
        </w:rPr>
        <w:t>for TGbe CC36:</w:t>
      </w:r>
    </w:p>
    <w:p w14:paraId="0A710871" w14:textId="77777777" w:rsidR="002C3A5B" w:rsidRDefault="002C3A5B" w:rsidP="002C3A5B">
      <w:pPr>
        <w:spacing w:after="0" w:line="240" w:lineRule="auto"/>
        <w:rPr>
          <w:rFonts w:cstheme="minorHAnsi"/>
          <w:sz w:val="24"/>
        </w:rPr>
      </w:pPr>
    </w:p>
    <w:p w14:paraId="2B88A99D" w14:textId="62CCD621" w:rsidR="00281F35" w:rsidRPr="002C3A5B" w:rsidRDefault="002C3A5B" w:rsidP="002C3A5B">
      <w:pPr>
        <w:spacing w:after="0" w:line="240" w:lineRule="auto"/>
        <w:rPr>
          <w:rFonts w:cstheme="minorHAnsi"/>
          <w:sz w:val="24"/>
        </w:rPr>
      </w:pPr>
      <w:r w:rsidRPr="002C3A5B">
        <w:rPr>
          <w:rFonts w:cstheme="minorHAnsi"/>
          <w:sz w:val="24"/>
        </w:rPr>
        <w:t>6937,4658,5312,5313,4963,7330,4005,</w:t>
      </w:r>
      <w:r w:rsidR="00B1149A" w:rsidRPr="002C3A5B">
        <w:rPr>
          <w:rFonts w:cstheme="minorHAnsi"/>
          <w:sz w:val="24"/>
        </w:rPr>
        <w:t>8067</w:t>
      </w:r>
      <w:r w:rsidR="00B1149A">
        <w:rPr>
          <w:rFonts w:cstheme="minorHAnsi"/>
          <w:sz w:val="24"/>
        </w:rPr>
        <w:t>,</w:t>
      </w:r>
      <w:r w:rsidRPr="002C3A5B">
        <w:rPr>
          <w:rFonts w:cstheme="minorHAnsi"/>
          <w:sz w:val="24"/>
        </w:rPr>
        <w:t>6694</w:t>
      </w:r>
    </w:p>
    <w:p w14:paraId="2561A9A3" w14:textId="110DBF08" w:rsidR="002C3A5B" w:rsidRDefault="002C3A5B" w:rsidP="002A4C8E">
      <w:pPr>
        <w:spacing w:after="0" w:line="240" w:lineRule="auto"/>
        <w:rPr>
          <w:rFonts w:cstheme="minorHAnsi"/>
          <w:b/>
          <w:bCs/>
          <w:sz w:val="24"/>
        </w:rPr>
      </w:pPr>
    </w:p>
    <w:p w14:paraId="576658AB" w14:textId="0C646BE5" w:rsidR="00D5322C" w:rsidRDefault="00D5322C" w:rsidP="002A4C8E">
      <w:pPr>
        <w:spacing w:after="0" w:line="240" w:lineRule="auto"/>
        <w:rPr>
          <w:rFonts w:cstheme="minorHAnsi"/>
          <w:b/>
          <w:bCs/>
          <w:sz w:val="24"/>
        </w:rPr>
      </w:pPr>
    </w:p>
    <w:p w14:paraId="038BE685" w14:textId="77777777" w:rsidR="00D5322C" w:rsidRDefault="00D5322C" w:rsidP="002A4C8E">
      <w:pPr>
        <w:spacing w:after="0" w:line="240" w:lineRule="auto"/>
        <w:rPr>
          <w:rFonts w:cstheme="minorHAnsi"/>
          <w:b/>
          <w:bCs/>
          <w:sz w:val="24"/>
        </w:rPr>
      </w:pPr>
    </w:p>
    <w:p w14:paraId="21C5368A" w14:textId="109453DB"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673F90DE"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CA58F89" w14:textId="1CB681F2" w:rsidR="00B1149A" w:rsidRDefault="00B1149A" w:rsidP="00FB5EBF">
      <w:pPr>
        <w:pStyle w:val="ListParagraph"/>
        <w:numPr>
          <w:ilvl w:val="0"/>
          <w:numId w:val="1"/>
        </w:numPr>
        <w:spacing w:after="0" w:line="240" w:lineRule="auto"/>
        <w:rPr>
          <w:rFonts w:cstheme="minorHAnsi"/>
          <w:sz w:val="24"/>
        </w:rPr>
      </w:pPr>
      <w:r>
        <w:rPr>
          <w:rFonts w:cstheme="minorHAnsi"/>
          <w:sz w:val="24"/>
        </w:rPr>
        <w:t xml:space="preserve">Rev 1: editorial updates of the Resolution column </w:t>
      </w:r>
      <w:r w:rsidR="0043641E">
        <w:rPr>
          <w:rFonts w:cstheme="minorHAnsi"/>
          <w:sz w:val="24"/>
        </w:rPr>
        <w:t>on pages 2 and 3</w:t>
      </w: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2D5D994A" w:rsidR="00A31531" w:rsidRDefault="00A31531" w:rsidP="005D073A">
      <w:pPr>
        <w:spacing w:after="0" w:line="240" w:lineRule="auto"/>
        <w:rPr>
          <w:rFonts w:cstheme="minorHAnsi"/>
          <w:b/>
          <w:bCs/>
          <w:sz w:val="24"/>
        </w:rPr>
      </w:pPr>
    </w:p>
    <w:p w14:paraId="7ACE753C" w14:textId="5D747854" w:rsidR="002C3A5B" w:rsidRDefault="002C3A5B" w:rsidP="005D073A">
      <w:pPr>
        <w:spacing w:after="0" w:line="240" w:lineRule="auto"/>
        <w:rPr>
          <w:rFonts w:cstheme="minorHAnsi"/>
          <w:b/>
          <w:bCs/>
          <w:sz w:val="24"/>
        </w:rPr>
      </w:pPr>
    </w:p>
    <w:p w14:paraId="58392055" w14:textId="229A3359" w:rsidR="002C3A5B" w:rsidRDefault="002C3A5B" w:rsidP="005D073A">
      <w:pPr>
        <w:spacing w:after="0" w:line="240" w:lineRule="auto"/>
        <w:rPr>
          <w:rFonts w:cstheme="minorHAnsi"/>
          <w:b/>
          <w:bCs/>
          <w:sz w:val="24"/>
        </w:rPr>
      </w:pPr>
    </w:p>
    <w:p w14:paraId="10B0A857" w14:textId="6436BE43" w:rsidR="002C3A5B" w:rsidRDefault="002C3A5B" w:rsidP="005D073A">
      <w:pPr>
        <w:spacing w:after="0" w:line="240" w:lineRule="auto"/>
        <w:rPr>
          <w:rFonts w:cstheme="minorHAnsi"/>
          <w:b/>
          <w:bCs/>
          <w:sz w:val="24"/>
        </w:rPr>
      </w:pPr>
    </w:p>
    <w:p w14:paraId="232DF412" w14:textId="34F92750" w:rsidR="002C3A5B" w:rsidRDefault="002C3A5B" w:rsidP="005D073A">
      <w:pPr>
        <w:spacing w:after="0" w:line="240" w:lineRule="auto"/>
        <w:rPr>
          <w:rFonts w:cstheme="minorHAnsi"/>
          <w:b/>
          <w:bCs/>
          <w:sz w:val="24"/>
        </w:rPr>
      </w:pPr>
    </w:p>
    <w:p w14:paraId="5565FA8F" w14:textId="77777777" w:rsidR="002C3A5B" w:rsidRDefault="002C3A5B"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65F6B85B" w:rsidR="00F07CBB" w:rsidRDefault="00F07CBB" w:rsidP="00F07CBB">
      <w:pPr>
        <w:pStyle w:val="T"/>
        <w:spacing w:line="240" w:lineRule="auto"/>
        <w:rPr>
          <w:b/>
          <w:i/>
          <w:iCs/>
          <w:highlight w:val="yellow"/>
        </w:rPr>
      </w:pPr>
      <w:r>
        <w:rPr>
          <w:b/>
          <w:i/>
          <w:iCs/>
          <w:highlight w:val="yellow"/>
        </w:rPr>
        <w:lastRenderedPageBreak/>
        <w:t>TGbe editor: Please note Baseline is REVmd D5.0, 11ax D8.0, and 11be D1.</w:t>
      </w:r>
      <w:r w:rsidR="00647861">
        <w:rPr>
          <w:b/>
          <w:i/>
          <w:iCs/>
          <w:highlight w:val="yellow"/>
        </w:rPr>
        <w:t>4</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B550BC" w:rsidRPr="00955C14" w14:paraId="2073A5AB" w14:textId="77777777" w:rsidTr="00FB5B8D">
        <w:trPr>
          <w:trHeight w:val="449"/>
        </w:trPr>
        <w:tc>
          <w:tcPr>
            <w:tcW w:w="587" w:type="dxa"/>
            <w:shd w:val="clear" w:color="auto" w:fill="auto"/>
          </w:tcPr>
          <w:p w14:paraId="28714588" w14:textId="28E935A1" w:rsidR="00B550BC" w:rsidRPr="00B550BC" w:rsidRDefault="00B550BC" w:rsidP="00B550BC">
            <w:pPr>
              <w:pStyle w:val="T1"/>
              <w:suppressAutoHyphens/>
              <w:spacing w:after="120"/>
              <w:rPr>
                <w:b w:val="0"/>
                <w:sz w:val="16"/>
              </w:rPr>
            </w:pPr>
            <w:r w:rsidRPr="00B550BC">
              <w:rPr>
                <w:b w:val="0"/>
                <w:sz w:val="16"/>
              </w:rPr>
              <w:t>6937</w:t>
            </w:r>
          </w:p>
        </w:tc>
        <w:tc>
          <w:tcPr>
            <w:tcW w:w="1034" w:type="dxa"/>
            <w:shd w:val="clear" w:color="auto" w:fill="auto"/>
          </w:tcPr>
          <w:p w14:paraId="1C852AE8" w14:textId="15BB2933" w:rsidR="00B550BC" w:rsidRPr="00B550BC" w:rsidRDefault="00B550BC" w:rsidP="00B550BC">
            <w:pPr>
              <w:pStyle w:val="T1"/>
              <w:suppressAutoHyphens/>
              <w:spacing w:after="120"/>
              <w:rPr>
                <w:b w:val="0"/>
                <w:sz w:val="16"/>
              </w:rPr>
            </w:pPr>
            <w:r w:rsidRPr="00B550BC">
              <w:rPr>
                <w:b w:val="0"/>
                <w:sz w:val="16"/>
              </w:rPr>
              <w:t>Saju Palayur</w:t>
            </w:r>
          </w:p>
        </w:tc>
        <w:tc>
          <w:tcPr>
            <w:tcW w:w="976" w:type="dxa"/>
            <w:shd w:val="clear" w:color="auto" w:fill="auto"/>
          </w:tcPr>
          <w:p w14:paraId="3BCBB81C" w14:textId="4828367C" w:rsidR="00B550BC" w:rsidRPr="00B550BC" w:rsidRDefault="00B550BC" w:rsidP="00B550BC">
            <w:pPr>
              <w:pStyle w:val="T1"/>
              <w:suppressAutoHyphens/>
              <w:spacing w:after="120"/>
              <w:rPr>
                <w:b w:val="0"/>
                <w:sz w:val="16"/>
              </w:rPr>
            </w:pPr>
            <w:r w:rsidRPr="00B550BC">
              <w:rPr>
                <w:b w:val="0"/>
                <w:sz w:val="16"/>
              </w:rPr>
              <w:t>9.3.1.22.9</w:t>
            </w:r>
          </w:p>
        </w:tc>
        <w:tc>
          <w:tcPr>
            <w:tcW w:w="635" w:type="dxa"/>
            <w:shd w:val="clear" w:color="auto" w:fill="auto"/>
          </w:tcPr>
          <w:p w14:paraId="1162DBFF" w14:textId="49BF0C49" w:rsidR="00B550BC" w:rsidRPr="00B550BC" w:rsidRDefault="00B550BC" w:rsidP="00B550BC">
            <w:pPr>
              <w:pStyle w:val="T1"/>
              <w:suppressAutoHyphens/>
              <w:spacing w:after="120"/>
              <w:rPr>
                <w:b w:val="0"/>
                <w:sz w:val="16"/>
              </w:rPr>
            </w:pPr>
            <w:r w:rsidRPr="00B550BC">
              <w:rPr>
                <w:b w:val="0"/>
                <w:sz w:val="16"/>
              </w:rPr>
              <w:t>0.00</w:t>
            </w:r>
          </w:p>
        </w:tc>
        <w:tc>
          <w:tcPr>
            <w:tcW w:w="2509" w:type="dxa"/>
            <w:shd w:val="clear" w:color="auto" w:fill="auto"/>
          </w:tcPr>
          <w:p w14:paraId="189E869A" w14:textId="4147332C" w:rsidR="00B550BC" w:rsidRPr="00B550BC" w:rsidRDefault="00B550BC" w:rsidP="00B550BC">
            <w:pPr>
              <w:pStyle w:val="T1"/>
              <w:suppressAutoHyphens/>
              <w:spacing w:after="120"/>
              <w:jc w:val="left"/>
              <w:rPr>
                <w:b w:val="0"/>
                <w:bCs/>
                <w:sz w:val="16"/>
              </w:rPr>
            </w:pPr>
            <w:r w:rsidRPr="00B550BC">
              <w:rPr>
                <w:b w:val="0"/>
                <w:sz w:val="16"/>
              </w:rPr>
              <w:t>Does NFRP frame is supported by EHT ?</w:t>
            </w:r>
          </w:p>
        </w:tc>
        <w:tc>
          <w:tcPr>
            <w:tcW w:w="2179" w:type="dxa"/>
            <w:shd w:val="clear" w:color="auto" w:fill="auto"/>
          </w:tcPr>
          <w:p w14:paraId="149E87EE" w14:textId="6382F2FA" w:rsidR="00B550BC" w:rsidRPr="00B550BC" w:rsidRDefault="00B550BC" w:rsidP="00B550BC">
            <w:pPr>
              <w:pStyle w:val="T1"/>
              <w:suppressAutoHyphens/>
              <w:spacing w:after="120"/>
              <w:jc w:val="left"/>
              <w:rPr>
                <w:b w:val="0"/>
                <w:sz w:val="16"/>
              </w:rPr>
            </w:pPr>
            <w:r w:rsidRPr="00B550BC">
              <w:rPr>
                <w:b w:val="0"/>
                <w:sz w:val="16"/>
              </w:rPr>
              <w:t>Equation (9-0b) in 11ax calculating the number of users in NFRP frame should be updated for 320MHz</w:t>
            </w:r>
          </w:p>
        </w:tc>
        <w:tc>
          <w:tcPr>
            <w:tcW w:w="2790" w:type="dxa"/>
            <w:shd w:val="clear" w:color="auto" w:fill="auto"/>
          </w:tcPr>
          <w:p w14:paraId="40D5A5F2" w14:textId="63F8B527" w:rsidR="00B550BC" w:rsidRPr="000D6308" w:rsidRDefault="00142CC2" w:rsidP="00B550BC">
            <w:pPr>
              <w:pStyle w:val="T1"/>
              <w:suppressAutoHyphens/>
              <w:spacing w:after="120"/>
              <w:jc w:val="left"/>
              <w:rPr>
                <w:b w:val="0"/>
                <w:iCs/>
                <w:color w:val="000000"/>
                <w:sz w:val="16"/>
                <w:szCs w:val="16"/>
                <w:u w:val="words"/>
              </w:rPr>
            </w:pPr>
            <w:r>
              <w:rPr>
                <w:b w:val="0"/>
                <w:iCs/>
                <w:color w:val="000000"/>
                <w:sz w:val="16"/>
                <w:szCs w:val="16"/>
              </w:rPr>
              <w:t xml:space="preserve">Rejected </w:t>
            </w:r>
          </w:p>
          <w:p w14:paraId="48BCFA42" w14:textId="581A8C5B" w:rsidR="00142CC2" w:rsidRDefault="00142CC2" w:rsidP="00B550BC">
            <w:pPr>
              <w:pStyle w:val="T1"/>
              <w:suppressAutoHyphens/>
              <w:spacing w:after="120"/>
              <w:jc w:val="left"/>
              <w:rPr>
                <w:b w:val="0"/>
                <w:iCs/>
                <w:color w:val="000000"/>
                <w:sz w:val="16"/>
                <w:szCs w:val="16"/>
              </w:rPr>
            </w:pPr>
          </w:p>
          <w:p w14:paraId="0D875B00" w14:textId="1E8E6687" w:rsidR="00142CC2" w:rsidRDefault="00142CC2" w:rsidP="00B550BC">
            <w:pPr>
              <w:pStyle w:val="T1"/>
              <w:suppressAutoHyphens/>
              <w:spacing w:after="120"/>
              <w:jc w:val="left"/>
              <w:rPr>
                <w:b w:val="0"/>
                <w:iCs/>
                <w:color w:val="000000"/>
                <w:sz w:val="16"/>
                <w:szCs w:val="16"/>
              </w:rPr>
            </w:pPr>
            <w:r>
              <w:rPr>
                <w:b w:val="0"/>
                <w:iCs/>
                <w:color w:val="000000"/>
                <w:sz w:val="16"/>
                <w:szCs w:val="16"/>
              </w:rPr>
              <w:t xml:space="preserve">The comment fails to identify a technical issue and is asking a question. </w:t>
            </w:r>
            <w:r w:rsidR="00374FAE">
              <w:rPr>
                <w:b w:val="0"/>
                <w:iCs/>
                <w:color w:val="000000"/>
                <w:sz w:val="16"/>
                <w:szCs w:val="16"/>
              </w:rPr>
              <w:t xml:space="preserve">NFRP is supported as part of the 11ax </w:t>
            </w:r>
            <w:r w:rsidR="00374FAE" w:rsidRPr="00F357AE">
              <w:rPr>
                <w:b w:val="0"/>
                <w:iCs/>
                <w:color w:val="000000"/>
                <w:sz w:val="16"/>
                <w:szCs w:val="16"/>
              </w:rPr>
              <w:t xml:space="preserve">amendment wherein the generation of the TB </w:t>
            </w:r>
            <w:r w:rsidR="00C30189" w:rsidRPr="00F357AE">
              <w:rPr>
                <w:b w:val="0"/>
                <w:iCs/>
                <w:color w:val="000000"/>
                <w:sz w:val="16"/>
                <w:szCs w:val="16"/>
              </w:rPr>
              <w:t xml:space="preserve">feedback </w:t>
            </w:r>
            <w:r w:rsidR="00E147D0" w:rsidRPr="00F357AE">
              <w:rPr>
                <w:b w:val="0"/>
                <w:iCs/>
                <w:color w:val="000000"/>
                <w:sz w:val="16"/>
                <w:szCs w:val="16"/>
              </w:rPr>
              <w:t>NDP</w:t>
            </w:r>
            <w:r w:rsidR="00374FAE" w:rsidRPr="00F357AE">
              <w:rPr>
                <w:b w:val="0"/>
                <w:iCs/>
                <w:color w:val="000000"/>
                <w:sz w:val="16"/>
                <w:szCs w:val="16"/>
              </w:rPr>
              <w:t xml:space="preserve"> </w:t>
            </w:r>
            <w:r w:rsidR="005954BF" w:rsidRPr="00F357AE">
              <w:rPr>
                <w:b w:val="0"/>
                <w:iCs/>
                <w:color w:val="000000"/>
                <w:sz w:val="16"/>
                <w:szCs w:val="16"/>
              </w:rPr>
              <w:t>uses the format define in HE</w:t>
            </w:r>
            <w:r w:rsidR="00374FAE" w:rsidRPr="00F357AE">
              <w:rPr>
                <w:b w:val="0"/>
                <w:iCs/>
                <w:color w:val="000000"/>
                <w:sz w:val="16"/>
                <w:szCs w:val="16"/>
              </w:rPr>
              <w:t xml:space="preserve">. </w:t>
            </w:r>
            <w:r w:rsidR="00BD4CE1" w:rsidRPr="00F357AE">
              <w:rPr>
                <w:b w:val="0"/>
                <w:iCs/>
                <w:color w:val="000000"/>
                <w:sz w:val="16"/>
                <w:szCs w:val="16"/>
              </w:rPr>
              <w:t>Currently there is no EHT</w:t>
            </w:r>
            <w:r w:rsidR="00955C6C" w:rsidRPr="00F357AE">
              <w:rPr>
                <w:b w:val="0"/>
                <w:iCs/>
                <w:color w:val="000000"/>
                <w:sz w:val="16"/>
                <w:szCs w:val="16"/>
              </w:rPr>
              <w:t xml:space="preserve"> TB feedback NDP</w:t>
            </w:r>
            <w:r w:rsidR="00BD4CE1" w:rsidRPr="00F357AE">
              <w:rPr>
                <w:b w:val="0"/>
                <w:iCs/>
                <w:color w:val="000000"/>
                <w:sz w:val="16"/>
                <w:szCs w:val="16"/>
              </w:rPr>
              <w:t xml:space="preserve"> defined</w:t>
            </w:r>
            <w:r w:rsidR="00BD4CE1">
              <w:rPr>
                <w:b w:val="0"/>
                <w:iCs/>
                <w:color w:val="000000"/>
                <w:sz w:val="16"/>
                <w:szCs w:val="16"/>
              </w:rPr>
              <w:t xml:space="preserve"> and hence no changes to the equation are needed.</w:t>
            </w:r>
          </w:p>
          <w:p w14:paraId="20D181F7" w14:textId="14C8509B" w:rsidR="00B550BC" w:rsidRDefault="00B550BC" w:rsidP="00BD4CE1">
            <w:pPr>
              <w:pStyle w:val="T1"/>
              <w:suppressAutoHyphens/>
              <w:spacing w:after="120"/>
              <w:jc w:val="left"/>
              <w:rPr>
                <w:b w:val="0"/>
                <w:iCs/>
                <w:color w:val="000000"/>
                <w:sz w:val="16"/>
                <w:szCs w:val="16"/>
              </w:rPr>
            </w:pPr>
          </w:p>
        </w:tc>
      </w:tr>
      <w:tr w:rsidR="00613BB1" w:rsidRPr="00955C14" w14:paraId="0B7D43C5" w14:textId="77777777" w:rsidTr="00FB5B8D">
        <w:trPr>
          <w:trHeight w:val="449"/>
        </w:trPr>
        <w:tc>
          <w:tcPr>
            <w:tcW w:w="587" w:type="dxa"/>
            <w:shd w:val="clear" w:color="auto" w:fill="auto"/>
          </w:tcPr>
          <w:p w14:paraId="7F22164C" w14:textId="4B15C065" w:rsidR="00613BB1" w:rsidRPr="00613BB1" w:rsidRDefault="00613BB1" w:rsidP="00613BB1">
            <w:pPr>
              <w:pStyle w:val="T1"/>
              <w:suppressAutoHyphens/>
              <w:spacing w:after="120"/>
              <w:rPr>
                <w:b w:val="0"/>
                <w:sz w:val="16"/>
              </w:rPr>
            </w:pPr>
            <w:r w:rsidRPr="00613BB1">
              <w:rPr>
                <w:b w:val="0"/>
                <w:sz w:val="16"/>
              </w:rPr>
              <w:t>4658</w:t>
            </w:r>
          </w:p>
        </w:tc>
        <w:tc>
          <w:tcPr>
            <w:tcW w:w="1034" w:type="dxa"/>
            <w:shd w:val="clear" w:color="auto" w:fill="auto"/>
          </w:tcPr>
          <w:p w14:paraId="59BE57C5" w14:textId="1C82BD82" w:rsidR="00613BB1" w:rsidRPr="00613BB1" w:rsidRDefault="00613BB1" w:rsidP="00613BB1">
            <w:pPr>
              <w:pStyle w:val="T1"/>
              <w:suppressAutoHyphens/>
              <w:spacing w:after="120"/>
              <w:rPr>
                <w:b w:val="0"/>
                <w:sz w:val="16"/>
              </w:rPr>
            </w:pPr>
            <w:r w:rsidRPr="00613BB1">
              <w:rPr>
                <w:b w:val="0"/>
                <w:sz w:val="16"/>
              </w:rPr>
              <w:t>Brian Hart</w:t>
            </w:r>
          </w:p>
        </w:tc>
        <w:tc>
          <w:tcPr>
            <w:tcW w:w="976" w:type="dxa"/>
            <w:shd w:val="clear" w:color="auto" w:fill="auto"/>
          </w:tcPr>
          <w:p w14:paraId="763A0BA3" w14:textId="5EACDD65" w:rsidR="00613BB1" w:rsidRPr="00613BB1" w:rsidRDefault="00613BB1" w:rsidP="00613BB1">
            <w:pPr>
              <w:pStyle w:val="T1"/>
              <w:suppressAutoHyphens/>
              <w:spacing w:after="120"/>
              <w:rPr>
                <w:b w:val="0"/>
                <w:sz w:val="16"/>
              </w:rPr>
            </w:pPr>
            <w:r w:rsidRPr="00613BB1">
              <w:rPr>
                <w:b w:val="0"/>
                <w:sz w:val="16"/>
              </w:rPr>
              <w:t>9.3.1.22.5</w:t>
            </w:r>
          </w:p>
        </w:tc>
        <w:tc>
          <w:tcPr>
            <w:tcW w:w="635" w:type="dxa"/>
            <w:shd w:val="clear" w:color="auto" w:fill="auto"/>
          </w:tcPr>
          <w:p w14:paraId="2BDD5BB6" w14:textId="28B65C3C" w:rsidR="00613BB1" w:rsidRPr="00613BB1" w:rsidRDefault="00613BB1" w:rsidP="00613BB1">
            <w:pPr>
              <w:pStyle w:val="T1"/>
              <w:suppressAutoHyphens/>
              <w:spacing w:after="120"/>
              <w:rPr>
                <w:b w:val="0"/>
                <w:sz w:val="16"/>
              </w:rPr>
            </w:pPr>
            <w:r w:rsidRPr="00613BB1">
              <w:rPr>
                <w:b w:val="0"/>
                <w:sz w:val="16"/>
              </w:rPr>
              <w:t>104.21</w:t>
            </w:r>
          </w:p>
        </w:tc>
        <w:tc>
          <w:tcPr>
            <w:tcW w:w="2509" w:type="dxa"/>
            <w:shd w:val="clear" w:color="auto" w:fill="auto"/>
          </w:tcPr>
          <w:p w14:paraId="66141361" w14:textId="76FD3CE4" w:rsidR="00613BB1" w:rsidRPr="00613BB1" w:rsidRDefault="00613BB1" w:rsidP="00613BB1">
            <w:pPr>
              <w:pStyle w:val="T1"/>
              <w:suppressAutoHyphens/>
              <w:spacing w:after="120"/>
              <w:jc w:val="left"/>
              <w:rPr>
                <w:b w:val="0"/>
                <w:sz w:val="16"/>
              </w:rPr>
            </w:pPr>
            <w:r w:rsidRPr="00613BB1">
              <w:rPr>
                <w:b w:val="0"/>
                <w:sz w:val="16"/>
              </w:rPr>
              <w:t>For 11beD1, if amended by 21/991r1 or similar, MU-RTS is a class 1 frame used for fundamental channel access. Architecturally it should have absolutely minimal dependency on state such as knowledge of the recipients' capabilities, or knowledge that the recipients have learnt state of the transmitter (such has static puncturing preamble). This direction would create technical debt that we will need to pay for of the next 20 years via unnecessary constraints, workarounds and inefficiencies (again and again).</w:t>
            </w:r>
          </w:p>
        </w:tc>
        <w:tc>
          <w:tcPr>
            <w:tcW w:w="2179" w:type="dxa"/>
            <w:shd w:val="clear" w:color="auto" w:fill="auto"/>
          </w:tcPr>
          <w:p w14:paraId="2B386E45" w14:textId="6C15E186" w:rsidR="00613BB1" w:rsidRPr="00613BB1" w:rsidRDefault="00613BB1" w:rsidP="00613BB1">
            <w:pPr>
              <w:pStyle w:val="T1"/>
              <w:suppressAutoHyphens/>
              <w:spacing w:after="120"/>
              <w:jc w:val="left"/>
              <w:rPr>
                <w:b w:val="0"/>
                <w:sz w:val="16"/>
              </w:rPr>
            </w:pPr>
            <w:r w:rsidRPr="00613BB1">
              <w:rPr>
                <w:b w:val="0"/>
                <w:sz w:val="16"/>
              </w:rPr>
              <w:t xml:space="preserve">Make the inputs to transmitting a response to a MU-RTS frame contained within the MU-RTS to the greatest extent possible: e.g., as well as </w:t>
            </w:r>
            <w:r w:rsidRPr="00334274">
              <w:rPr>
                <w:bCs/>
                <w:sz w:val="16"/>
              </w:rPr>
              <w:t>bandwidth, include puncturing pattern</w:t>
            </w:r>
            <w:r w:rsidRPr="00613BB1">
              <w:rPr>
                <w:b w:val="0"/>
                <w:sz w:val="16"/>
              </w:rPr>
              <w:t xml:space="preserve"> etc etc.</w:t>
            </w:r>
          </w:p>
        </w:tc>
        <w:tc>
          <w:tcPr>
            <w:tcW w:w="2790" w:type="dxa"/>
            <w:shd w:val="clear" w:color="auto" w:fill="auto"/>
          </w:tcPr>
          <w:p w14:paraId="53CB2983" w14:textId="77777777" w:rsidR="000D6308" w:rsidRDefault="00204E07" w:rsidP="00613BB1">
            <w:pPr>
              <w:pStyle w:val="T1"/>
              <w:suppressAutoHyphens/>
              <w:spacing w:after="120"/>
              <w:jc w:val="left"/>
              <w:rPr>
                <w:b w:val="0"/>
                <w:iCs/>
                <w:color w:val="000000"/>
                <w:sz w:val="16"/>
                <w:szCs w:val="16"/>
              </w:rPr>
            </w:pPr>
            <w:r>
              <w:rPr>
                <w:b w:val="0"/>
                <w:iCs/>
                <w:color w:val="000000"/>
                <w:sz w:val="16"/>
                <w:szCs w:val="16"/>
              </w:rPr>
              <w:t xml:space="preserve">Rejected </w:t>
            </w:r>
          </w:p>
          <w:p w14:paraId="28ABF9D9" w14:textId="77777777" w:rsidR="000D6308" w:rsidRDefault="000D6308" w:rsidP="00613BB1">
            <w:pPr>
              <w:pStyle w:val="T1"/>
              <w:suppressAutoHyphens/>
              <w:spacing w:after="120"/>
              <w:jc w:val="left"/>
              <w:rPr>
                <w:b w:val="0"/>
                <w:iCs/>
                <w:color w:val="000000"/>
                <w:sz w:val="16"/>
                <w:szCs w:val="16"/>
              </w:rPr>
            </w:pPr>
          </w:p>
          <w:p w14:paraId="2EEB1479" w14:textId="669B9052" w:rsidR="00613BB1" w:rsidRDefault="00CA3FB9" w:rsidP="00204E07">
            <w:pPr>
              <w:pStyle w:val="T1"/>
              <w:suppressAutoHyphens/>
              <w:spacing w:after="120"/>
              <w:jc w:val="left"/>
              <w:rPr>
                <w:b w:val="0"/>
                <w:iCs/>
                <w:color w:val="000000"/>
                <w:sz w:val="16"/>
                <w:szCs w:val="16"/>
              </w:rPr>
            </w:pPr>
            <w:r>
              <w:rPr>
                <w:b w:val="0"/>
                <w:iCs/>
                <w:color w:val="000000"/>
                <w:sz w:val="16"/>
                <w:szCs w:val="16"/>
              </w:rPr>
              <w:t xml:space="preserve">MU RTS Trigger frame is already expected to be mandatory supported by post 11ax devices, and the BW provided within the frame itself covers the </w:t>
            </w:r>
            <w:r w:rsidR="00BB3BBB">
              <w:rPr>
                <w:b w:val="0"/>
                <w:iCs/>
                <w:color w:val="000000"/>
                <w:sz w:val="16"/>
                <w:szCs w:val="16"/>
              </w:rPr>
              <w:t xml:space="preserve">wider BWs (320 MHz of 11be) and also RU allocations that span this BW. On the other hand the group has discussed the puncturing </w:t>
            </w:r>
            <w:r w:rsidR="00271AA6">
              <w:rPr>
                <w:b w:val="0"/>
                <w:iCs/>
                <w:color w:val="000000"/>
                <w:sz w:val="16"/>
                <w:szCs w:val="16"/>
              </w:rPr>
              <w:t>signaling at length and has agreed that in the current draft we only cover the static puncturing (i.e</w:t>
            </w:r>
            <w:r w:rsidR="00983302">
              <w:rPr>
                <w:b w:val="0"/>
                <w:iCs/>
                <w:color w:val="000000"/>
                <w:sz w:val="16"/>
                <w:szCs w:val="16"/>
              </w:rPr>
              <w:t>.</w:t>
            </w:r>
            <w:r w:rsidR="00271AA6">
              <w:rPr>
                <w:b w:val="0"/>
                <w:iCs/>
                <w:color w:val="000000"/>
                <w:sz w:val="16"/>
                <w:szCs w:val="16"/>
              </w:rPr>
              <w:t>, puncture information provided in the EHT Operation element).</w:t>
            </w:r>
          </w:p>
        </w:tc>
      </w:tr>
      <w:tr w:rsidR="008350EE" w:rsidRPr="00955C14" w14:paraId="0B5AFBC9" w14:textId="77777777" w:rsidTr="00FB5B8D">
        <w:trPr>
          <w:trHeight w:val="449"/>
        </w:trPr>
        <w:tc>
          <w:tcPr>
            <w:tcW w:w="587" w:type="dxa"/>
            <w:shd w:val="clear" w:color="auto" w:fill="auto"/>
          </w:tcPr>
          <w:p w14:paraId="38C40595" w14:textId="58CE34A8" w:rsidR="008350EE" w:rsidRPr="008350EE" w:rsidRDefault="008350EE" w:rsidP="008350EE">
            <w:pPr>
              <w:pStyle w:val="T1"/>
              <w:suppressAutoHyphens/>
              <w:spacing w:after="120"/>
              <w:rPr>
                <w:b w:val="0"/>
                <w:sz w:val="16"/>
              </w:rPr>
            </w:pPr>
            <w:r w:rsidRPr="008350EE">
              <w:rPr>
                <w:b w:val="0"/>
                <w:sz w:val="16"/>
              </w:rPr>
              <w:t>5312</w:t>
            </w:r>
          </w:p>
        </w:tc>
        <w:tc>
          <w:tcPr>
            <w:tcW w:w="1034" w:type="dxa"/>
            <w:shd w:val="clear" w:color="auto" w:fill="auto"/>
          </w:tcPr>
          <w:p w14:paraId="5316F11B" w14:textId="79C6E459" w:rsidR="008350EE" w:rsidRPr="008350EE" w:rsidRDefault="008350EE" w:rsidP="008350EE">
            <w:pPr>
              <w:pStyle w:val="T1"/>
              <w:suppressAutoHyphens/>
              <w:spacing w:after="120"/>
              <w:rPr>
                <w:b w:val="0"/>
                <w:sz w:val="16"/>
              </w:rPr>
            </w:pPr>
            <w:r w:rsidRPr="008350EE">
              <w:rPr>
                <w:b w:val="0"/>
                <w:sz w:val="16"/>
              </w:rPr>
              <w:t>Jarkko Kneckt</w:t>
            </w:r>
          </w:p>
        </w:tc>
        <w:tc>
          <w:tcPr>
            <w:tcW w:w="976" w:type="dxa"/>
            <w:shd w:val="clear" w:color="auto" w:fill="auto"/>
          </w:tcPr>
          <w:p w14:paraId="322C79B1" w14:textId="5E3329EF" w:rsidR="008350EE" w:rsidRPr="008350EE" w:rsidRDefault="008350EE" w:rsidP="008350EE">
            <w:pPr>
              <w:pStyle w:val="T1"/>
              <w:suppressAutoHyphens/>
              <w:spacing w:after="120"/>
              <w:rPr>
                <w:b w:val="0"/>
                <w:sz w:val="16"/>
              </w:rPr>
            </w:pPr>
            <w:r w:rsidRPr="008350EE">
              <w:rPr>
                <w:b w:val="0"/>
                <w:sz w:val="16"/>
              </w:rPr>
              <w:t>9.3.1.22.5</w:t>
            </w:r>
          </w:p>
        </w:tc>
        <w:tc>
          <w:tcPr>
            <w:tcW w:w="635" w:type="dxa"/>
            <w:shd w:val="clear" w:color="auto" w:fill="auto"/>
          </w:tcPr>
          <w:p w14:paraId="6F454FD1" w14:textId="6BDC9C8C" w:rsidR="008350EE" w:rsidRPr="008350EE" w:rsidRDefault="008350EE" w:rsidP="008350EE">
            <w:pPr>
              <w:pStyle w:val="T1"/>
              <w:suppressAutoHyphens/>
              <w:spacing w:after="120"/>
              <w:rPr>
                <w:b w:val="0"/>
                <w:sz w:val="16"/>
              </w:rPr>
            </w:pPr>
            <w:r w:rsidRPr="008350EE">
              <w:rPr>
                <w:b w:val="0"/>
                <w:sz w:val="16"/>
              </w:rPr>
              <w:t>104.21</w:t>
            </w:r>
          </w:p>
        </w:tc>
        <w:tc>
          <w:tcPr>
            <w:tcW w:w="2509" w:type="dxa"/>
            <w:shd w:val="clear" w:color="auto" w:fill="auto"/>
          </w:tcPr>
          <w:p w14:paraId="511400EE" w14:textId="096EA830" w:rsidR="008350EE" w:rsidRPr="008350EE" w:rsidRDefault="008350EE" w:rsidP="008350EE">
            <w:pPr>
              <w:pStyle w:val="T1"/>
              <w:suppressAutoHyphens/>
              <w:spacing w:after="120"/>
              <w:jc w:val="left"/>
              <w:rPr>
                <w:b w:val="0"/>
                <w:sz w:val="16"/>
              </w:rPr>
            </w:pPr>
            <w:r w:rsidRPr="008350EE">
              <w:rPr>
                <w:b w:val="0"/>
                <w:sz w:val="16"/>
              </w:rPr>
              <w:t>The AP should be able to solicit CTS from SST STAs  MU-RTS frame to SST STAs. This ensures:1. Good CCA detection by SST-STAs 2. Good TXOP protection. Please see 20/ 1583r1 for more details.</w:t>
            </w:r>
          </w:p>
        </w:tc>
        <w:tc>
          <w:tcPr>
            <w:tcW w:w="2179" w:type="dxa"/>
            <w:shd w:val="clear" w:color="auto" w:fill="auto"/>
          </w:tcPr>
          <w:p w14:paraId="07749BFB" w14:textId="753700B1" w:rsidR="008350EE" w:rsidRPr="008350EE" w:rsidRDefault="008350EE" w:rsidP="008350EE">
            <w:pPr>
              <w:pStyle w:val="T1"/>
              <w:suppressAutoHyphens/>
              <w:spacing w:after="120"/>
              <w:jc w:val="left"/>
              <w:rPr>
                <w:b w:val="0"/>
                <w:sz w:val="16"/>
              </w:rPr>
            </w:pPr>
            <w:r w:rsidRPr="008350EE">
              <w:rPr>
                <w:b w:val="0"/>
                <w:sz w:val="16"/>
              </w:rPr>
              <w:t xml:space="preserve">Please add new clause to 35.3. to describe how MU-RTS frame </w:t>
            </w:r>
            <w:r w:rsidRPr="00334274">
              <w:rPr>
                <w:bCs/>
                <w:sz w:val="16"/>
              </w:rPr>
              <w:t>solicits CTS from  SST STAs</w:t>
            </w:r>
            <w:r w:rsidRPr="008350EE">
              <w:rPr>
                <w:b w:val="0"/>
                <w:sz w:val="16"/>
              </w:rPr>
              <w:t>.</w:t>
            </w:r>
          </w:p>
        </w:tc>
        <w:tc>
          <w:tcPr>
            <w:tcW w:w="2790" w:type="dxa"/>
            <w:shd w:val="clear" w:color="auto" w:fill="auto"/>
          </w:tcPr>
          <w:p w14:paraId="1750B494" w14:textId="78FC7DE4" w:rsidR="008350EE" w:rsidRDefault="000762A8" w:rsidP="008350EE">
            <w:pPr>
              <w:pStyle w:val="T1"/>
              <w:suppressAutoHyphens/>
              <w:spacing w:after="120"/>
              <w:jc w:val="left"/>
              <w:rPr>
                <w:b w:val="0"/>
                <w:iCs/>
                <w:color w:val="000000"/>
                <w:sz w:val="16"/>
                <w:szCs w:val="16"/>
              </w:rPr>
            </w:pPr>
            <w:r>
              <w:rPr>
                <w:b w:val="0"/>
                <w:iCs/>
                <w:color w:val="000000"/>
                <w:sz w:val="16"/>
                <w:szCs w:val="16"/>
              </w:rPr>
              <w:t xml:space="preserve">Rejected </w:t>
            </w:r>
          </w:p>
          <w:p w14:paraId="2336DE62" w14:textId="77777777" w:rsidR="000D6308" w:rsidRDefault="000D6308" w:rsidP="000762A8">
            <w:pPr>
              <w:pStyle w:val="T1"/>
              <w:suppressAutoHyphens/>
              <w:spacing w:after="120"/>
              <w:jc w:val="left"/>
              <w:rPr>
                <w:b w:val="0"/>
                <w:iCs/>
                <w:color w:val="000000"/>
                <w:sz w:val="16"/>
                <w:szCs w:val="16"/>
              </w:rPr>
            </w:pPr>
          </w:p>
          <w:p w14:paraId="1F90A6C8" w14:textId="3B3CFB1D" w:rsidR="008350EE" w:rsidRDefault="00CA358A" w:rsidP="000762A8">
            <w:pPr>
              <w:pStyle w:val="T1"/>
              <w:suppressAutoHyphens/>
              <w:spacing w:after="120"/>
              <w:jc w:val="left"/>
              <w:rPr>
                <w:b w:val="0"/>
                <w:iCs/>
                <w:color w:val="000000"/>
                <w:sz w:val="16"/>
                <w:szCs w:val="16"/>
              </w:rPr>
            </w:pPr>
            <w:r>
              <w:rPr>
                <w:b w:val="0"/>
                <w:iCs/>
                <w:color w:val="000000"/>
                <w:sz w:val="16"/>
                <w:szCs w:val="16"/>
              </w:rPr>
              <w:t xml:space="preserve">The MU RTS Trigger frame solicits CTS frames within a BW that includes the primary channel of the BSS, so that all surrounding STAs </w:t>
            </w:r>
            <w:r w:rsidR="00203858">
              <w:rPr>
                <w:b w:val="0"/>
                <w:iCs/>
                <w:color w:val="000000"/>
                <w:sz w:val="16"/>
                <w:szCs w:val="16"/>
              </w:rPr>
              <w:t>can set the NAV accordingly. SST STAs don’t operate in the primary channel and their generation of CTS frames in a non primary channel has risks in terms of creating multi</w:t>
            </w:r>
            <w:r w:rsidR="00453B49">
              <w:rPr>
                <w:b w:val="0"/>
                <w:iCs/>
                <w:color w:val="000000"/>
                <w:sz w:val="16"/>
                <w:szCs w:val="16"/>
              </w:rPr>
              <w:t>-</w:t>
            </w:r>
            <w:r w:rsidR="00203858">
              <w:rPr>
                <w:b w:val="0"/>
                <w:iCs/>
                <w:color w:val="000000"/>
                <w:sz w:val="16"/>
                <w:szCs w:val="16"/>
              </w:rPr>
              <w:t xml:space="preserve">channel hidden </w:t>
            </w:r>
            <w:r w:rsidR="003B0F0C">
              <w:rPr>
                <w:b w:val="0"/>
                <w:iCs/>
                <w:color w:val="000000"/>
                <w:sz w:val="16"/>
                <w:szCs w:val="16"/>
              </w:rPr>
              <w:t xml:space="preserve">nodes </w:t>
            </w:r>
            <w:r w:rsidR="00D7414B">
              <w:rPr>
                <w:b w:val="0"/>
                <w:iCs/>
                <w:color w:val="000000"/>
                <w:sz w:val="16"/>
                <w:szCs w:val="16"/>
              </w:rPr>
              <w:t xml:space="preserve">issues that need careful investigation. </w:t>
            </w:r>
          </w:p>
        </w:tc>
      </w:tr>
      <w:tr w:rsidR="00422347" w:rsidRPr="00955C14" w14:paraId="5FA0957A" w14:textId="77777777" w:rsidTr="00FB5B8D">
        <w:trPr>
          <w:trHeight w:val="449"/>
        </w:trPr>
        <w:tc>
          <w:tcPr>
            <w:tcW w:w="587" w:type="dxa"/>
            <w:shd w:val="clear" w:color="auto" w:fill="auto"/>
          </w:tcPr>
          <w:p w14:paraId="4FC5F482" w14:textId="6491C494" w:rsidR="00422347" w:rsidRPr="00422347" w:rsidRDefault="00422347" w:rsidP="00422347">
            <w:pPr>
              <w:pStyle w:val="T1"/>
              <w:suppressAutoHyphens/>
              <w:spacing w:after="120"/>
              <w:rPr>
                <w:b w:val="0"/>
                <w:sz w:val="16"/>
              </w:rPr>
            </w:pPr>
            <w:r w:rsidRPr="00422347">
              <w:rPr>
                <w:b w:val="0"/>
                <w:sz w:val="16"/>
              </w:rPr>
              <w:t>5313</w:t>
            </w:r>
          </w:p>
        </w:tc>
        <w:tc>
          <w:tcPr>
            <w:tcW w:w="1034" w:type="dxa"/>
            <w:shd w:val="clear" w:color="auto" w:fill="auto"/>
          </w:tcPr>
          <w:p w14:paraId="7841ED60" w14:textId="472F5A8D" w:rsidR="00422347" w:rsidRPr="00422347" w:rsidRDefault="00422347" w:rsidP="00422347">
            <w:pPr>
              <w:pStyle w:val="T1"/>
              <w:suppressAutoHyphens/>
              <w:spacing w:after="120"/>
              <w:rPr>
                <w:b w:val="0"/>
                <w:sz w:val="16"/>
              </w:rPr>
            </w:pPr>
            <w:r w:rsidRPr="00422347">
              <w:rPr>
                <w:b w:val="0"/>
                <w:sz w:val="16"/>
              </w:rPr>
              <w:t>Jarkko Kneckt</w:t>
            </w:r>
          </w:p>
        </w:tc>
        <w:tc>
          <w:tcPr>
            <w:tcW w:w="976" w:type="dxa"/>
            <w:shd w:val="clear" w:color="auto" w:fill="auto"/>
          </w:tcPr>
          <w:p w14:paraId="143C6707" w14:textId="7EB1A591" w:rsidR="00422347" w:rsidRPr="00422347" w:rsidRDefault="00422347" w:rsidP="00422347">
            <w:pPr>
              <w:pStyle w:val="T1"/>
              <w:suppressAutoHyphens/>
              <w:spacing w:after="120"/>
              <w:rPr>
                <w:b w:val="0"/>
                <w:sz w:val="16"/>
              </w:rPr>
            </w:pPr>
            <w:r w:rsidRPr="00422347">
              <w:rPr>
                <w:b w:val="0"/>
                <w:sz w:val="16"/>
              </w:rPr>
              <w:t>9.3.1.22.5</w:t>
            </w:r>
          </w:p>
        </w:tc>
        <w:tc>
          <w:tcPr>
            <w:tcW w:w="635" w:type="dxa"/>
            <w:shd w:val="clear" w:color="auto" w:fill="auto"/>
          </w:tcPr>
          <w:p w14:paraId="6C49216D" w14:textId="00299D6C" w:rsidR="00422347" w:rsidRPr="00422347" w:rsidRDefault="00422347" w:rsidP="00422347">
            <w:pPr>
              <w:pStyle w:val="T1"/>
              <w:suppressAutoHyphens/>
              <w:spacing w:after="120"/>
              <w:rPr>
                <w:b w:val="0"/>
                <w:sz w:val="16"/>
              </w:rPr>
            </w:pPr>
            <w:r w:rsidRPr="00422347">
              <w:rPr>
                <w:b w:val="0"/>
                <w:sz w:val="16"/>
              </w:rPr>
              <w:t>104.21</w:t>
            </w:r>
          </w:p>
        </w:tc>
        <w:tc>
          <w:tcPr>
            <w:tcW w:w="2509" w:type="dxa"/>
            <w:shd w:val="clear" w:color="auto" w:fill="auto"/>
          </w:tcPr>
          <w:p w14:paraId="4C94410B" w14:textId="5788E185" w:rsidR="00422347" w:rsidRPr="00422347" w:rsidRDefault="00422347" w:rsidP="00422347">
            <w:pPr>
              <w:pStyle w:val="T1"/>
              <w:suppressAutoHyphens/>
              <w:spacing w:after="120"/>
              <w:jc w:val="left"/>
              <w:rPr>
                <w:b w:val="0"/>
                <w:sz w:val="16"/>
              </w:rPr>
            </w:pPr>
            <w:r w:rsidRPr="00422347">
              <w:rPr>
                <w:b w:val="0"/>
                <w:sz w:val="16"/>
              </w:rPr>
              <w:t>The MU-RTS frame can signal BW allocations and more information than RTS. This additional signaling information is useful for non-AP STA initiated transmissions.</w:t>
            </w:r>
          </w:p>
        </w:tc>
        <w:tc>
          <w:tcPr>
            <w:tcW w:w="2179" w:type="dxa"/>
            <w:shd w:val="clear" w:color="auto" w:fill="auto"/>
          </w:tcPr>
          <w:p w14:paraId="6E9012F1" w14:textId="39408861" w:rsidR="00422347" w:rsidRPr="00422347" w:rsidRDefault="00422347" w:rsidP="00422347">
            <w:pPr>
              <w:pStyle w:val="T1"/>
              <w:suppressAutoHyphens/>
              <w:spacing w:after="120"/>
              <w:jc w:val="left"/>
              <w:rPr>
                <w:b w:val="0"/>
                <w:sz w:val="16"/>
              </w:rPr>
            </w:pPr>
            <w:r w:rsidRPr="00422347">
              <w:rPr>
                <w:b w:val="0"/>
                <w:sz w:val="16"/>
              </w:rPr>
              <w:t xml:space="preserve">Please </w:t>
            </w:r>
            <w:r w:rsidRPr="00334274">
              <w:rPr>
                <w:bCs/>
                <w:sz w:val="16"/>
              </w:rPr>
              <w:t>allow non-AP MLDs/STAs to transmit MU-RTS</w:t>
            </w:r>
            <w:r w:rsidRPr="00422347">
              <w:rPr>
                <w:b w:val="0"/>
                <w:sz w:val="16"/>
              </w:rPr>
              <w:t xml:space="preserve"> frame</w:t>
            </w:r>
          </w:p>
        </w:tc>
        <w:tc>
          <w:tcPr>
            <w:tcW w:w="2790" w:type="dxa"/>
            <w:shd w:val="clear" w:color="auto" w:fill="auto"/>
          </w:tcPr>
          <w:p w14:paraId="11629A91" w14:textId="1D5DA6AC" w:rsidR="007A2E83" w:rsidRDefault="007A2E83" w:rsidP="007A2E83">
            <w:pPr>
              <w:pStyle w:val="T1"/>
              <w:suppressAutoHyphens/>
              <w:spacing w:after="120"/>
              <w:jc w:val="left"/>
              <w:rPr>
                <w:b w:val="0"/>
                <w:iCs/>
                <w:color w:val="000000"/>
                <w:sz w:val="16"/>
                <w:szCs w:val="16"/>
              </w:rPr>
            </w:pPr>
            <w:r>
              <w:rPr>
                <w:b w:val="0"/>
                <w:iCs/>
                <w:color w:val="000000"/>
                <w:sz w:val="16"/>
                <w:szCs w:val="16"/>
              </w:rPr>
              <w:t xml:space="preserve">Rejected </w:t>
            </w:r>
          </w:p>
          <w:p w14:paraId="2CCFCAF5" w14:textId="77777777" w:rsidR="00243306" w:rsidRDefault="00243306" w:rsidP="007A2E83">
            <w:pPr>
              <w:pStyle w:val="T1"/>
              <w:suppressAutoHyphens/>
              <w:spacing w:after="120"/>
              <w:jc w:val="left"/>
              <w:rPr>
                <w:b w:val="0"/>
                <w:iCs/>
                <w:color w:val="000000"/>
                <w:sz w:val="16"/>
                <w:szCs w:val="16"/>
              </w:rPr>
            </w:pPr>
          </w:p>
          <w:p w14:paraId="2833A07D" w14:textId="64981146" w:rsidR="00422347" w:rsidRDefault="007A2E83" w:rsidP="007A2E83">
            <w:pPr>
              <w:pStyle w:val="T1"/>
              <w:suppressAutoHyphens/>
              <w:spacing w:after="120"/>
              <w:jc w:val="left"/>
              <w:rPr>
                <w:b w:val="0"/>
                <w:iCs/>
                <w:color w:val="000000"/>
                <w:sz w:val="16"/>
                <w:szCs w:val="16"/>
              </w:rPr>
            </w:pPr>
            <w:r>
              <w:rPr>
                <w:b w:val="0"/>
                <w:iCs/>
                <w:color w:val="000000"/>
                <w:sz w:val="16"/>
                <w:szCs w:val="16"/>
              </w:rPr>
              <w:t xml:space="preserve">MU RTS Trigger frame </w:t>
            </w:r>
            <w:r w:rsidR="000931EC">
              <w:rPr>
                <w:b w:val="0"/>
                <w:iCs/>
                <w:color w:val="000000"/>
                <w:sz w:val="16"/>
                <w:szCs w:val="16"/>
              </w:rPr>
              <w:t xml:space="preserve">provides the same information as the RTS frame in terms of BW signaling. The MU RTS Trigger frame has the flexibility of indicating multiple RU allocations for multiple STAs, however these are not </w:t>
            </w:r>
            <w:r w:rsidR="00F346E4">
              <w:rPr>
                <w:b w:val="0"/>
                <w:iCs/>
                <w:color w:val="000000"/>
                <w:sz w:val="16"/>
                <w:szCs w:val="16"/>
              </w:rPr>
              <w:t>functionalities that are envisioned for a STA that is associated to a single AP. Hence there is no benefit from a STA perspective to implement the generation of a MU RTS Trigger</w:t>
            </w:r>
            <w:r w:rsidR="00F357AE">
              <w:rPr>
                <w:b w:val="0"/>
                <w:iCs/>
                <w:color w:val="000000"/>
                <w:sz w:val="16"/>
                <w:szCs w:val="16"/>
              </w:rPr>
              <w:t xml:space="preserve"> frame</w:t>
            </w:r>
            <w:r w:rsidR="00F346E4">
              <w:rPr>
                <w:b w:val="0"/>
                <w:iCs/>
                <w:color w:val="000000"/>
                <w:sz w:val="16"/>
                <w:szCs w:val="16"/>
              </w:rPr>
              <w:t xml:space="preserve"> that has larger overhead compared to RTS</w:t>
            </w:r>
            <w:r w:rsidR="00F357AE">
              <w:rPr>
                <w:b w:val="0"/>
                <w:iCs/>
                <w:color w:val="000000"/>
                <w:sz w:val="16"/>
                <w:szCs w:val="16"/>
              </w:rPr>
              <w:t xml:space="preserve"> without compelling</w:t>
            </w:r>
            <w:r w:rsidR="00C9145D">
              <w:rPr>
                <w:b w:val="0"/>
                <w:iCs/>
                <w:color w:val="000000"/>
                <w:sz w:val="16"/>
                <w:szCs w:val="16"/>
              </w:rPr>
              <w:t xml:space="preserve"> technical benefits.</w:t>
            </w:r>
          </w:p>
        </w:tc>
      </w:tr>
      <w:tr w:rsidR="009673B1" w:rsidRPr="00955C14" w14:paraId="74E6A03E" w14:textId="77777777" w:rsidTr="00FB5B8D">
        <w:trPr>
          <w:trHeight w:val="449"/>
        </w:trPr>
        <w:tc>
          <w:tcPr>
            <w:tcW w:w="587" w:type="dxa"/>
            <w:shd w:val="clear" w:color="auto" w:fill="auto"/>
          </w:tcPr>
          <w:p w14:paraId="6FCF19C8" w14:textId="2E4D4E84" w:rsidR="009673B1" w:rsidRPr="00CF5A5D" w:rsidRDefault="009673B1" w:rsidP="009673B1">
            <w:pPr>
              <w:pStyle w:val="T1"/>
              <w:suppressAutoHyphens/>
              <w:spacing w:after="120"/>
              <w:rPr>
                <w:b w:val="0"/>
                <w:sz w:val="16"/>
              </w:rPr>
            </w:pPr>
            <w:r w:rsidRPr="00CF5A5D">
              <w:rPr>
                <w:b w:val="0"/>
                <w:sz w:val="16"/>
              </w:rPr>
              <w:t>4963</w:t>
            </w:r>
          </w:p>
        </w:tc>
        <w:tc>
          <w:tcPr>
            <w:tcW w:w="1034" w:type="dxa"/>
            <w:shd w:val="clear" w:color="auto" w:fill="auto"/>
          </w:tcPr>
          <w:p w14:paraId="771D0E15" w14:textId="66C9E3C9" w:rsidR="009673B1" w:rsidRPr="00CF5A5D" w:rsidRDefault="009673B1" w:rsidP="009673B1">
            <w:pPr>
              <w:pStyle w:val="T1"/>
              <w:suppressAutoHyphens/>
              <w:spacing w:after="120"/>
              <w:rPr>
                <w:b w:val="0"/>
                <w:sz w:val="16"/>
              </w:rPr>
            </w:pPr>
            <w:r w:rsidRPr="00CF5A5D">
              <w:rPr>
                <w:b w:val="0"/>
                <w:sz w:val="16"/>
              </w:rPr>
              <w:t>Eunsung Park</w:t>
            </w:r>
          </w:p>
        </w:tc>
        <w:tc>
          <w:tcPr>
            <w:tcW w:w="976" w:type="dxa"/>
            <w:shd w:val="clear" w:color="auto" w:fill="auto"/>
          </w:tcPr>
          <w:p w14:paraId="30B2225B" w14:textId="6A348672" w:rsidR="009673B1" w:rsidRPr="00CF5A5D" w:rsidRDefault="009673B1" w:rsidP="009673B1">
            <w:pPr>
              <w:pStyle w:val="T1"/>
              <w:suppressAutoHyphens/>
              <w:spacing w:after="120"/>
              <w:rPr>
                <w:b w:val="0"/>
                <w:sz w:val="16"/>
              </w:rPr>
            </w:pPr>
            <w:r w:rsidRPr="00CF5A5D">
              <w:rPr>
                <w:b w:val="0"/>
                <w:sz w:val="16"/>
              </w:rPr>
              <w:t>9.3.1.22.1.1</w:t>
            </w:r>
          </w:p>
        </w:tc>
        <w:tc>
          <w:tcPr>
            <w:tcW w:w="635" w:type="dxa"/>
            <w:shd w:val="clear" w:color="auto" w:fill="auto"/>
          </w:tcPr>
          <w:p w14:paraId="3CDCD819" w14:textId="7C16C5A3" w:rsidR="009673B1" w:rsidRPr="00CF5A5D" w:rsidRDefault="009673B1" w:rsidP="009673B1">
            <w:pPr>
              <w:pStyle w:val="T1"/>
              <w:suppressAutoHyphens/>
              <w:spacing w:after="120"/>
              <w:rPr>
                <w:b w:val="0"/>
                <w:sz w:val="16"/>
              </w:rPr>
            </w:pPr>
            <w:r w:rsidRPr="00CF5A5D">
              <w:rPr>
                <w:b w:val="0"/>
                <w:sz w:val="16"/>
              </w:rPr>
              <w:t>84.30</w:t>
            </w:r>
          </w:p>
        </w:tc>
        <w:tc>
          <w:tcPr>
            <w:tcW w:w="2509" w:type="dxa"/>
            <w:shd w:val="clear" w:color="auto" w:fill="auto"/>
          </w:tcPr>
          <w:p w14:paraId="7F5B0527" w14:textId="10A8F295" w:rsidR="009673B1" w:rsidRPr="00CF5A5D" w:rsidRDefault="009673B1" w:rsidP="009673B1">
            <w:pPr>
              <w:pStyle w:val="T1"/>
              <w:suppressAutoHyphens/>
              <w:spacing w:after="120"/>
              <w:jc w:val="left"/>
              <w:rPr>
                <w:b w:val="0"/>
                <w:sz w:val="16"/>
              </w:rPr>
            </w:pPr>
            <w:r w:rsidRPr="00CF5A5D">
              <w:rPr>
                <w:b w:val="0"/>
                <w:sz w:val="16"/>
              </w:rPr>
              <w:t xml:space="preserve">In Figure 9-64b1, the Reserved subfield using bits from B56 to B62 as well as the HE/EHT P160 and Special User Info Field Present subfields are used as UL HE-SIG-A2 Reserved subfield when </w:t>
            </w:r>
            <w:r w:rsidRPr="00CF5A5D">
              <w:rPr>
                <w:b w:val="0"/>
                <w:sz w:val="16"/>
              </w:rPr>
              <w:lastRenderedPageBreak/>
              <w:t>soliciting HE TB PPDU. Since the EHT variant Trigger frame can solicit HE TB PPDU as well as EHT TB PPDU it needs to be specified.</w:t>
            </w:r>
          </w:p>
        </w:tc>
        <w:tc>
          <w:tcPr>
            <w:tcW w:w="2179" w:type="dxa"/>
            <w:shd w:val="clear" w:color="auto" w:fill="auto"/>
          </w:tcPr>
          <w:p w14:paraId="61E1B3B5" w14:textId="3C6EF50D" w:rsidR="009673B1" w:rsidRPr="00CF5A5D" w:rsidRDefault="009673B1" w:rsidP="009673B1">
            <w:pPr>
              <w:pStyle w:val="T1"/>
              <w:suppressAutoHyphens/>
              <w:spacing w:after="120"/>
              <w:jc w:val="left"/>
              <w:rPr>
                <w:b w:val="0"/>
                <w:sz w:val="16"/>
              </w:rPr>
            </w:pPr>
            <w:r w:rsidRPr="00CF5A5D">
              <w:rPr>
                <w:b w:val="0"/>
                <w:sz w:val="16"/>
              </w:rPr>
              <w:lastRenderedPageBreak/>
              <w:t xml:space="preserve">Specify these subfields are used for </w:t>
            </w:r>
            <w:r w:rsidRPr="007825B3">
              <w:rPr>
                <w:bCs/>
                <w:sz w:val="16"/>
              </w:rPr>
              <w:t>UL HE-SIG-A2 Reserved subfield when the EHT variant Trigger frame solicits HE TB PPDU</w:t>
            </w:r>
            <w:r w:rsidRPr="00CF5A5D">
              <w:rPr>
                <w:b w:val="0"/>
                <w:sz w:val="16"/>
              </w:rPr>
              <w:t>.</w:t>
            </w:r>
          </w:p>
        </w:tc>
        <w:tc>
          <w:tcPr>
            <w:tcW w:w="2790" w:type="dxa"/>
            <w:shd w:val="clear" w:color="auto" w:fill="auto"/>
          </w:tcPr>
          <w:p w14:paraId="7B9DEA32" w14:textId="141ABF78" w:rsidR="0026527C" w:rsidRPr="00CF5A5D" w:rsidRDefault="00CF5A5D" w:rsidP="009673B1">
            <w:pPr>
              <w:pStyle w:val="T1"/>
              <w:suppressAutoHyphens/>
              <w:spacing w:after="120"/>
              <w:jc w:val="left"/>
              <w:rPr>
                <w:b w:val="0"/>
                <w:iCs/>
                <w:color w:val="000000"/>
                <w:sz w:val="16"/>
                <w:szCs w:val="16"/>
              </w:rPr>
            </w:pPr>
            <w:r>
              <w:rPr>
                <w:b w:val="0"/>
                <w:iCs/>
                <w:color w:val="000000"/>
                <w:sz w:val="16"/>
                <w:szCs w:val="16"/>
              </w:rPr>
              <w:t>Rejected</w:t>
            </w:r>
          </w:p>
          <w:p w14:paraId="6A1EB4D0" w14:textId="77777777" w:rsidR="0026527C" w:rsidRPr="00CF5A5D" w:rsidRDefault="0026527C" w:rsidP="009673B1">
            <w:pPr>
              <w:pStyle w:val="T1"/>
              <w:suppressAutoHyphens/>
              <w:spacing w:after="120"/>
              <w:jc w:val="left"/>
              <w:rPr>
                <w:b w:val="0"/>
                <w:iCs/>
                <w:color w:val="000000"/>
                <w:sz w:val="16"/>
                <w:szCs w:val="16"/>
              </w:rPr>
            </w:pPr>
          </w:p>
          <w:p w14:paraId="2AB8216A" w14:textId="17CE9041" w:rsidR="009673B1" w:rsidRPr="00CF5A5D" w:rsidRDefault="00CF5A5D" w:rsidP="009673B1">
            <w:pPr>
              <w:pStyle w:val="T1"/>
              <w:suppressAutoHyphens/>
              <w:spacing w:after="120"/>
              <w:jc w:val="left"/>
              <w:rPr>
                <w:b w:val="0"/>
                <w:iCs/>
                <w:color w:val="000000"/>
                <w:sz w:val="16"/>
                <w:szCs w:val="16"/>
              </w:rPr>
            </w:pPr>
            <w:r w:rsidRPr="00CF5A5D">
              <w:rPr>
                <w:b w:val="0"/>
                <w:iCs/>
                <w:color w:val="000000"/>
                <w:sz w:val="16"/>
                <w:szCs w:val="16"/>
              </w:rPr>
              <w:t xml:space="preserve">If an EHT STA determines that it has to transmit an HE TB PPDU in response </w:t>
            </w:r>
            <w:r w:rsidRPr="00CF5A5D">
              <w:rPr>
                <w:b w:val="0"/>
                <w:iCs/>
                <w:color w:val="000000"/>
                <w:sz w:val="16"/>
                <w:szCs w:val="16"/>
              </w:rPr>
              <w:lastRenderedPageBreak/>
              <w:t xml:space="preserve">to a Trigger frame, then the EHT STA </w:t>
            </w:r>
            <w:r w:rsidR="008A620D">
              <w:rPr>
                <w:b w:val="0"/>
                <w:iCs/>
                <w:color w:val="000000"/>
                <w:sz w:val="16"/>
                <w:szCs w:val="16"/>
              </w:rPr>
              <w:t>will</w:t>
            </w:r>
            <w:r w:rsidRPr="00CF5A5D">
              <w:rPr>
                <w:b w:val="0"/>
                <w:iCs/>
                <w:color w:val="000000"/>
                <w:sz w:val="16"/>
                <w:szCs w:val="16"/>
              </w:rPr>
              <w:t xml:space="preserve"> </w:t>
            </w:r>
            <w:r w:rsidR="00EF45CF">
              <w:rPr>
                <w:b w:val="0"/>
                <w:iCs/>
                <w:color w:val="000000"/>
                <w:sz w:val="16"/>
                <w:szCs w:val="16"/>
              </w:rPr>
              <w:t xml:space="preserve">follow the </w:t>
            </w:r>
            <w:r w:rsidR="004071A6">
              <w:rPr>
                <w:b w:val="0"/>
                <w:iCs/>
                <w:color w:val="000000"/>
                <w:sz w:val="16"/>
                <w:szCs w:val="16"/>
              </w:rPr>
              <w:t xml:space="preserve">existing </w:t>
            </w:r>
            <w:r w:rsidR="00EF45CF">
              <w:rPr>
                <w:b w:val="0"/>
                <w:iCs/>
                <w:color w:val="000000"/>
                <w:sz w:val="16"/>
                <w:szCs w:val="16"/>
              </w:rPr>
              <w:t>HE rules</w:t>
            </w:r>
            <w:r w:rsidR="004071A6">
              <w:rPr>
                <w:b w:val="0"/>
                <w:iCs/>
                <w:color w:val="000000"/>
                <w:sz w:val="16"/>
                <w:szCs w:val="16"/>
              </w:rPr>
              <w:t xml:space="preserve"> for the </w:t>
            </w:r>
            <w:r w:rsidR="00F1426D" w:rsidRPr="00262E5E">
              <w:rPr>
                <w:b w:val="0"/>
                <w:iCs/>
                <w:color w:val="000000"/>
                <w:sz w:val="16"/>
                <w:szCs w:val="16"/>
              </w:rPr>
              <w:t>UL HE-SIG-A2 Reserved subfield</w:t>
            </w:r>
            <w:r w:rsidRPr="00CF5A5D">
              <w:rPr>
                <w:b w:val="0"/>
                <w:iCs/>
                <w:color w:val="000000"/>
                <w:sz w:val="16"/>
                <w:szCs w:val="16"/>
              </w:rPr>
              <w:t>.</w:t>
            </w:r>
            <w:r w:rsidR="00F1426D">
              <w:rPr>
                <w:b w:val="0"/>
                <w:iCs/>
                <w:color w:val="000000"/>
                <w:sz w:val="16"/>
                <w:szCs w:val="16"/>
              </w:rPr>
              <w:t xml:space="preserve"> So </w:t>
            </w:r>
            <w:r w:rsidR="00BD0019">
              <w:rPr>
                <w:b w:val="0"/>
                <w:iCs/>
                <w:color w:val="000000"/>
                <w:sz w:val="16"/>
                <w:szCs w:val="16"/>
              </w:rPr>
              <w:t xml:space="preserve">no extra EHT rule </w:t>
            </w:r>
            <w:r w:rsidR="0007519C">
              <w:rPr>
                <w:b w:val="0"/>
                <w:iCs/>
                <w:color w:val="000000"/>
                <w:sz w:val="16"/>
                <w:szCs w:val="16"/>
              </w:rPr>
              <w:t>is</w:t>
            </w:r>
            <w:r w:rsidR="00BD0019">
              <w:rPr>
                <w:b w:val="0"/>
                <w:iCs/>
                <w:color w:val="000000"/>
                <w:sz w:val="16"/>
                <w:szCs w:val="16"/>
              </w:rPr>
              <w:t xml:space="preserve"> necessary.</w:t>
            </w:r>
          </w:p>
        </w:tc>
      </w:tr>
      <w:tr w:rsidR="001958CB" w:rsidRPr="00955C14" w14:paraId="7F99CB81" w14:textId="77777777" w:rsidTr="00FB5B8D">
        <w:trPr>
          <w:trHeight w:val="449"/>
        </w:trPr>
        <w:tc>
          <w:tcPr>
            <w:tcW w:w="587" w:type="dxa"/>
            <w:shd w:val="clear" w:color="auto" w:fill="auto"/>
          </w:tcPr>
          <w:p w14:paraId="7AE7E3A3" w14:textId="258E4C67" w:rsidR="001958CB" w:rsidRPr="001958CB" w:rsidRDefault="001958CB" w:rsidP="001958CB">
            <w:pPr>
              <w:pStyle w:val="T1"/>
              <w:suppressAutoHyphens/>
              <w:spacing w:after="120"/>
              <w:rPr>
                <w:b w:val="0"/>
                <w:sz w:val="16"/>
              </w:rPr>
            </w:pPr>
            <w:r w:rsidRPr="001958CB">
              <w:rPr>
                <w:b w:val="0"/>
                <w:sz w:val="16"/>
              </w:rPr>
              <w:lastRenderedPageBreak/>
              <w:t>7330</w:t>
            </w:r>
          </w:p>
        </w:tc>
        <w:tc>
          <w:tcPr>
            <w:tcW w:w="1034" w:type="dxa"/>
            <w:shd w:val="clear" w:color="auto" w:fill="auto"/>
          </w:tcPr>
          <w:p w14:paraId="2D14E578" w14:textId="5F15E15D" w:rsidR="001958CB" w:rsidRPr="001958CB" w:rsidRDefault="001958CB" w:rsidP="001958CB">
            <w:pPr>
              <w:pStyle w:val="T1"/>
              <w:suppressAutoHyphens/>
              <w:spacing w:after="120"/>
              <w:rPr>
                <w:b w:val="0"/>
                <w:sz w:val="16"/>
              </w:rPr>
            </w:pPr>
            <w:r w:rsidRPr="001958CB">
              <w:rPr>
                <w:b w:val="0"/>
                <w:sz w:val="16"/>
              </w:rPr>
              <w:t>stephane baron</w:t>
            </w:r>
          </w:p>
        </w:tc>
        <w:tc>
          <w:tcPr>
            <w:tcW w:w="976" w:type="dxa"/>
            <w:shd w:val="clear" w:color="auto" w:fill="auto"/>
          </w:tcPr>
          <w:p w14:paraId="15B3ECCF" w14:textId="65738460" w:rsidR="001958CB" w:rsidRPr="001958CB" w:rsidRDefault="001958CB" w:rsidP="001958CB">
            <w:pPr>
              <w:pStyle w:val="T1"/>
              <w:suppressAutoHyphens/>
              <w:spacing w:after="120"/>
              <w:rPr>
                <w:b w:val="0"/>
                <w:sz w:val="16"/>
              </w:rPr>
            </w:pPr>
            <w:r w:rsidRPr="001958CB">
              <w:rPr>
                <w:b w:val="0"/>
                <w:sz w:val="16"/>
              </w:rPr>
              <w:t>9.3.1.22.1.1</w:t>
            </w:r>
          </w:p>
        </w:tc>
        <w:tc>
          <w:tcPr>
            <w:tcW w:w="635" w:type="dxa"/>
            <w:shd w:val="clear" w:color="auto" w:fill="auto"/>
          </w:tcPr>
          <w:p w14:paraId="32908E3A" w14:textId="1BAA3DAE" w:rsidR="001958CB" w:rsidRPr="001958CB" w:rsidRDefault="001958CB" w:rsidP="001958CB">
            <w:pPr>
              <w:pStyle w:val="T1"/>
              <w:suppressAutoHyphens/>
              <w:spacing w:after="120"/>
              <w:rPr>
                <w:b w:val="0"/>
                <w:sz w:val="16"/>
              </w:rPr>
            </w:pPr>
            <w:r w:rsidRPr="001958CB">
              <w:rPr>
                <w:b w:val="0"/>
                <w:sz w:val="16"/>
              </w:rPr>
              <w:t>85.39</w:t>
            </w:r>
          </w:p>
        </w:tc>
        <w:tc>
          <w:tcPr>
            <w:tcW w:w="2509" w:type="dxa"/>
            <w:shd w:val="clear" w:color="auto" w:fill="auto"/>
          </w:tcPr>
          <w:p w14:paraId="6EAD166B" w14:textId="6D0CF7C7" w:rsidR="001958CB" w:rsidRPr="001958CB" w:rsidRDefault="001958CB" w:rsidP="001958CB">
            <w:pPr>
              <w:pStyle w:val="T1"/>
              <w:suppressAutoHyphens/>
              <w:spacing w:after="120"/>
              <w:jc w:val="left"/>
              <w:rPr>
                <w:b w:val="0"/>
                <w:sz w:val="16"/>
              </w:rPr>
            </w:pPr>
            <w:r w:rsidRPr="007825B3">
              <w:rPr>
                <w:bCs/>
                <w:sz w:val="16"/>
              </w:rPr>
              <w:t>UL LENGTH field definition is incomplete</w:t>
            </w:r>
            <w:r w:rsidRPr="001958CB">
              <w:rPr>
                <w:b w:val="0"/>
                <w:sz w:val="16"/>
              </w:rPr>
              <w:t>. in the case of a MU-RTS TXS, UL Length subfield indicates the time allocated to non-AP STA for transmition.</w:t>
            </w:r>
          </w:p>
        </w:tc>
        <w:tc>
          <w:tcPr>
            <w:tcW w:w="2179" w:type="dxa"/>
            <w:shd w:val="clear" w:color="auto" w:fill="auto"/>
          </w:tcPr>
          <w:p w14:paraId="0141EE6D" w14:textId="258A76A5" w:rsidR="001958CB" w:rsidRPr="001958CB" w:rsidRDefault="001958CB" w:rsidP="001958CB">
            <w:pPr>
              <w:pStyle w:val="T1"/>
              <w:suppressAutoHyphens/>
              <w:spacing w:after="120"/>
              <w:jc w:val="left"/>
              <w:rPr>
                <w:b w:val="0"/>
                <w:sz w:val="16"/>
              </w:rPr>
            </w:pPr>
            <w:r w:rsidRPr="001958CB">
              <w:rPr>
                <w:b w:val="0"/>
                <w:sz w:val="16"/>
              </w:rPr>
              <w:t>insert the sentence "in an MU RTS Trigger frame with TXOP sharing mode different from 0, the UL Length subfield indicates the time allocated to non-AP STA for transmition (as defined in 35.2.1.3 Triggered TXOP sharing procedure)."</w:t>
            </w:r>
          </w:p>
        </w:tc>
        <w:tc>
          <w:tcPr>
            <w:tcW w:w="2790" w:type="dxa"/>
            <w:shd w:val="clear" w:color="auto" w:fill="auto"/>
          </w:tcPr>
          <w:p w14:paraId="7A2E7F0C" w14:textId="2240C677" w:rsidR="001958CB" w:rsidRDefault="00593A60" w:rsidP="001958CB">
            <w:pPr>
              <w:pStyle w:val="T1"/>
              <w:suppressAutoHyphens/>
              <w:spacing w:after="120"/>
              <w:jc w:val="left"/>
              <w:rPr>
                <w:b w:val="0"/>
                <w:iCs/>
                <w:color w:val="000000"/>
                <w:sz w:val="16"/>
                <w:szCs w:val="16"/>
              </w:rPr>
            </w:pPr>
            <w:r>
              <w:rPr>
                <w:b w:val="0"/>
                <w:iCs/>
                <w:color w:val="000000"/>
                <w:sz w:val="16"/>
                <w:szCs w:val="16"/>
              </w:rPr>
              <w:t>Rejected</w:t>
            </w:r>
            <w:r w:rsidR="00147364">
              <w:rPr>
                <w:b w:val="0"/>
                <w:iCs/>
                <w:color w:val="000000"/>
                <w:sz w:val="16"/>
                <w:szCs w:val="16"/>
              </w:rPr>
              <w:br/>
            </w:r>
          </w:p>
          <w:p w14:paraId="4A6BD819" w14:textId="2EE0D1E1" w:rsidR="009573BA" w:rsidRDefault="009573BA" w:rsidP="001958CB">
            <w:pPr>
              <w:pStyle w:val="T1"/>
              <w:suppressAutoHyphens/>
              <w:spacing w:after="120"/>
              <w:jc w:val="left"/>
              <w:rPr>
                <w:b w:val="0"/>
                <w:iCs/>
                <w:color w:val="000000"/>
                <w:sz w:val="16"/>
                <w:szCs w:val="16"/>
              </w:rPr>
            </w:pPr>
            <w:r>
              <w:rPr>
                <w:b w:val="0"/>
                <w:iCs/>
                <w:color w:val="000000"/>
                <w:sz w:val="16"/>
                <w:szCs w:val="16"/>
              </w:rPr>
              <w:t xml:space="preserve">The definition of the UL Length field is already clear for all trigger variants, including </w:t>
            </w:r>
            <w:r w:rsidR="0013386B">
              <w:rPr>
                <w:b w:val="0"/>
                <w:iCs/>
                <w:color w:val="000000"/>
                <w:sz w:val="16"/>
                <w:szCs w:val="16"/>
              </w:rPr>
              <w:t>MU RTS Trigger frame:</w:t>
            </w:r>
          </w:p>
          <w:p w14:paraId="59648045" w14:textId="3E570325" w:rsidR="001958CB" w:rsidRDefault="008323CB" w:rsidP="00593A60">
            <w:pPr>
              <w:pStyle w:val="T1"/>
              <w:suppressAutoHyphens/>
              <w:spacing w:after="120"/>
              <w:jc w:val="left"/>
              <w:rPr>
                <w:b w:val="0"/>
                <w:iCs/>
                <w:color w:val="000000"/>
                <w:sz w:val="16"/>
                <w:szCs w:val="16"/>
              </w:rPr>
            </w:pPr>
            <w:r>
              <w:rPr>
                <w:b w:val="0"/>
                <w:iCs/>
                <w:color w:val="000000"/>
                <w:sz w:val="16"/>
                <w:szCs w:val="16"/>
              </w:rPr>
              <w:t xml:space="preserve">The UL Length field of a Trigger frame </w:t>
            </w:r>
            <w:r w:rsidR="00FA16BC">
              <w:rPr>
                <w:b w:val="0"/>
                <w:iCs/>
                <w:color w:val="000000"/>
                <w:sz w:val="16"/>
                <w:szCs w:val="16"/>
              </w:rPr>
              <w:t>indicate the value of the L-SIG Length field of the solicited HE TB PPDU</w:t>
            </w:r>
            <w:r w:rsidR="00546D06">
              <w:rPr>
                <w:b w:val="0"/>
                <w:iCs/>
                <w:color w:val="000000"/>
                <w:sz w:val="16"/>
                <w:szCs w:val="16"/>
              </w:rPr>
              <w:t xml:space="preserve"> (P988L57 of REVme D1.0)</w:t>
            </w:r>
            <w:r w:rsidR="00FA16BC">
              <w:rPr>
                <w:b w:val="0"/>
                <w:iCs/>
                <w:color w:val="000000"/>
                <w:sz w:val="16"/>
                <w:szCs w:val="16"/>
              </w:rPr>
              <w:t xml:space="preserve"> and is actually reserved for an MU RTS Trigger frame variant</w:t>
            </w:r>
            <w:r w:rsidR="006D2C2D">
              <w:rPr>
                <w:b w:val="0"/>
                <w:iCs/>
                <w:color w:val="000000"/>
                <w:sz w:val="16"/>
                <w:szCs w:val="16"/>
              </w:rPr>
              <w:t xml:space="preserve"> (P997L1-5)</w:t>
            </w:r>
            <w:r w:rsidR="00FA16BC">
              <w:rPr>
                <w:b w:val="0"/>
                <w:iCs/>
                <w:color w:val="000000"/>
                <w:sz w:val="16"/>
                <w:szCs w:val="16"/>
              </w:rPr>
              <w:t>.</w:t>
            </w:r>
            <w:r w:rsidR="009573BA">
              <w:rPr>
                <w:b w:val="0"/>
                <w:iCs/>
                <w:color w:val="000000"/>
                <w:sz w:val="16"/>
                <w:szCs w:val="16"/>
              </w:rPr>
              <w:t xml:space="preserve"> </w:t>
            </w:r>
          </w:p>
        </w:tc>
      </w:tr>
      <w:tr w:rsidR="00291D61" w:rsidRPr="00955C14" w14:paraId="1BD8E98C" w14:textId="77777777" w:rsidTr="00FB5B8D">
        <w:trPr>
          <w:trHeight w:val="449"/>
        </w:trPr>
        <w:tc>
          <w:tcPr>
            <w:tcW w:w="587" w:type="dxa"/>
            <w:shd w:val="clear" w:color="auto" w:fill="auto"/>
          </w:tcPr>
          <w:p w14:paraId="2A2D77E3" w14:textId="668F1D74" w:rsidR="00291D61" w:rsidRPr="001813CC" w:rsidRDefault="00291D61" w:rsidP="00291D61">
            <w:pPr>
              <w:pStyle w:val="T1"/>
              <w:suppressAutoHyphens/>
              <w:spacing w:after="120"/>
              <w:rPr>
                <w:b w:val="0"/>
                <w:sz w:val="16"/>
              </w:rPr>
            </w:pPr>
            <w:r w:rsidRPr="00DF34D6">
              <w:rPr>
                <w:b w:val="0"/>
                <w:sz w:val="16"/>
              </w:rPr>
              <w:t>4005</w:t>
            </w:r>
          </w:p>
        </w:tc>
        <w:tc>
          <w:tcPr>
            <w:tcW w:w="1034" w:type="dxa"/>
            <w:shd w:val="clear" w:color="auto" w:fill="auto"/>
          </w:tcPr>
          <w:p w14:paraId="2D5D0932" w14:textId="1B69E640" w:rsidR="00291D61" w:rsidRPr="001813CC" w:rsidRDefault="00291D61" w:rsidP="00291D61">
            <w:pPr>
              <w:pStyle w:val="T1"/>
              <w:suppressAutoHyphens/>
              <w:spacing w:after="120"/>
              <w:rPr>
                <w:b w:val="0"/>
                <w:sz w:val="16"/>
              </w:rPr>
            </w:pPr>
            <w:r w:rsidRPr="00DF34D6">
              <w:rPr>
                <w:b w:val="0"/>
                <w:sz w:val="16"/>
              </w:rPr>
              <w:t>Abhishek Patil</w:t>
            </w:r>
          </w:p>
        </w:tc>
        <w:tc>
          <w:tcPr>
            <w:tcW w:w="976" w:type="dxa"/>
            <w:shd w:val="clear" w:color="auto" w:fill="auto"/>
          </w:tcPr>
          <w:p w14:paraId="653692D0" w14:textId="48B2F4E6" w:rsidR="00291D61" w:rsidRPr="001813CC" w:rsidRDefault="00291D61" w:rsidP="00291D61">
            <w:pPr>
              <w:pStyle w:val="T1"/>
              <w:suppressAutoHyphens/>
              <w:spacing w:after="120"/>
              <w:rPr>
                <w:b w:val="0"/>
                <w:sz w:val="16"/>
              </w:rPr>
            </w:pPr>
            <w:r w:rsidRPr="00DF34D6">
              <w:rPr>
                <w:b w:val="0"/>
                <w:sz w:val="16"/>
              </w:rPr>
              <w:t>9.4.1.9</w:t>
            </w:r>
          </w:p>
        </w:tc>
        <w:tc>
          <w:tcPr>
            <w:tcW w:w="635" w:type="dxa"/>
            <w:shd w:val="clear" w:color="auto" w:fill="auto"/>
          </w:tcPr>
          <w:p w14:paraId="79AB129F" w14:textId="1469F89E" w:rsidR="00291D61" w:rsidRPr="001813CC" w:rsidRDefault="00291D61" w:rsidP="00291D61">
            <w:pPr>
              <w:pStyle w:val="T1"/>
              <w:suppressAutoHyphens/>
              <w:spacing w:after="120"/>
              <w:rPr>
                <w:b w:val="0"/>
                <w:sz w:val="16"/>
              </w:rPr>
            </w:pPr>
            <w:r w:rsidRPr="00DF34D6">
              <w:rPr>
                <w:b w:val="0"/>
                <w:sz w:val="16"/>
              </w:rPr>
              <w:t>110.48</w:t>
            </w:r>
          </w:p>
        </w:tc>
        <w:tc>
          <w:tcPr>
            <w:tcW w:w="2509" w:type="dxa"/>
            <w:shd w:val="clear" w:color="auto" w:fill="auto"/>
          </w:tcPr>
          <w:p w14:paraId="32F64E88" w14:textId="40738FCD" w:rsidR="00291D61" w:rsidRPr="001813CC" w:rsidRDefault="00291D61" w:rsidP="00291D61">
            <w:pPr>
              <w:pStyle w:val="T1"/>
              <w:suppressAutoHyphens/>
              <w:spacing w:after="120"/>
              <w:jc w:val="left"/>
              <w:rPr>
                <w:b w:val="0"/>
                <w:sz w:val="16"/>
              </w:rPr>
            </w:pPr>
            <w:r w:rsidRPr="00DF34D6">
              <w:rPr>
                <w:b w:val="0"/>
                <w:sz w:val="16"/>
              </w:rPr>
              <w:t xml:space="preserve">Update entry for </w:t>
            </w:r>
            <w:r w:rsidRPr="0062226F">
              <w:rPr>
                <w:bCs/>
                <w:sz w:val="16"/>
              </w:rPr>
              <w:t>Status code 18 to include EHT Basic MCS and NSS Set field not supported</w:t>
            </w:r>
            <w:r w:rsidRPr="00DF34D6">
              <w:rPr>
                <w:b w:val="0"/>
                <w:sz w:val="16"/>
              </w:rPr>
              <w:t>.</w:t>
            </w:r>
          </w:p>
        </w:tc>
        <w:tc>
          <w:tcPr>
            <w:tcW w:w="2179" w:type="dxa"/>
            <w:shd w:val="clear" w:color="auto" w:fill="auto"/>
          </w:tcPr>
          <w:p w14:paraId="2E2F791F" w14:textId="2C60937A" w:rsidR="00291D61" w:rsidRPr="001813CC" w:rsidRDefault="00291D61" w:rsidP="00291D61">
            <w:pPr>
              <w:pStyle w:val="T1"/>
              <w:suppressAutoHyphens/>
              <w:spacing w:after="120"/>
              <w:jc w:val="left"/>
              <w:rPr>
                <w:b w:val="0"/>
                <w:sz w:val="16"/>
              </w:rPr>
            </w:pPr>
            <w:r w:rsidRPr="00DF34D6">
              <w:rPr>
                <w:b w:val="0"/>
                <w:sz w:val="16"/>
              </w:rPr>
              <w:t>As in comment</w:t>
            </w:r>
          </w:p>
        </w:tc>
        <w:tc>
          <w:tcPr>
            <w:tcW w:w="2790" w:type="dxa"/>
            <w:shd w:val="clear" w:color="auto" w:fill="auto"/>
          </w:tcPr>
          <w:p w14:paraId="1006674C"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Revised</w:t>
            </w:r>
          </w:p>
          <w:p w14:paraId="60B57605" w14:textId="77777777" w:rsidR="00291D61" w:rsidRDefault="00291D61" w:rsidP="00291D61">
            <w:pPr>
              <w:pStyle w:val="T1"/>
              <w:suppressAutoHyphens/>
              <w:spacing w:after="120"/>
              <w:jc w:val="left"/>
              <w:rPr>
                <w:b w:val="0"/>
                <w:iCs/>
                <w:color w:val="000000"/>
                <w:sz w:val="16"/>
                <w:szCs w:val="16"/>
              </w:rPr>
            </w:pPr>
          </w:p>
          <w:p w14:paraId="2C7D8C7D"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Agree with the commenter in principle</w:t>
            </w:r>
          </w:p>
          <w:p w14:paraId="678355C0" w14:textId="77777777" w:rsidR="00291D61" w:rsidRDefault="00291D61" w:rsidP="00291D61">
            <w:pPr>
              <w:pStyle w:val="T1"/>
              <w:suppressAutoHyphens/>
              <w:spacing w:after="120"/>
              <w:jc w:val="left"/>
              <w:rPr>
                <w:b w:val="0"/>
                <w:iCs/>
                <w:color w:val="000000"/>
                <w:sz w:val="16"/>
                <w:szCs w:val="16"/>
              </w:rPr>
            </w:pPr>
          </w:p>
          <w:p w14:paraId="6E465933" w14:textId="4A048E86" w:rsidR="00291D61" w:rsidRDefault="00291D61" w:rsidP="00291D61">
            <w:pPr>
              <w:pStyle w:val="T1"/>
              <w:suppressAutoHyphens/>
              <w:spacing w:after="120"/>
              <w:jc w:val="left"/>
              <w:rPr>
                <w:b w:val="0"/>
                <w:iCs/>
                <w:color w:val="000000"/>
                <w:sz w:val="16"/>
                <w:szCs w:val="16"/>
              </w:rPr>
            </w:pPr>
            <w:r>
              <w:rPr>
                <w:b w:val="0"/>
                <w:iCs/>
                <w:color w:val="000000"/>
                <w:sz w:val="16"/>
                <w:szCs w:val="16"/>
              </w:rPr>
              <w:t>Tgbe editor please implement changes as shown in doc 11-2</w:t>
            </w:r>
            <w:r w:rsidR="002F6786">
              <w:rPr>
                <w:b w:val="0"/>
                <w:iCs/>
                <w:color w:val="000000"/>
                <w:sz w:val="16"/>
                <w:szCs w:val="16"/>
              </w:rPr>
              <w:t>2</w:t>
            </w:r>
            <w:r>
              <w:rPr>
                <w:b w:val="0"/>
                <w:iCs/>
                <w:color w:val="000000"/>
                <w:sz w:val="16"/>
                <w:szCs w:val="16"/>
              </w:rPr>
              <w:t>/</w:t>
            </w:r>
            <w:r w:rsidR="002F6786">
              <w:rPr>
                <w:b w:val="0"/>
                <w:iCs/>
                <w:color w:val="000000"/>
                <w:sz w:val="16"/>
                <w:szCs w:val="16"/>
              </w:rPr>
              <w:t>0452</w:t>
            </w:r>
            <w:r>
              <w:rPr>
                <w:b w:val="0"/>
                <w:iCs/>
                <w:color w:val="000000"/>
                <w:sz w:val="16"/>
                <w:szCs w:val="16"/>
              </w:rPr>
              <w:t>r</w:t>
            </w:r>
            <w:r w:rsidR="002F6786">
              <w:rPr>
                <w:b w:val="0"/>
                <w:iCs/>
                <w:color w:val="000000"/>
                <w:sz w:val="16"/>
                <w:szCs w:val="16"/>
              </w:rPr>
              <w:t>0</w:t>
            </w:r>
            <w:r>
              <w:rPr>
                <w:b w:val="0"/>
                <w:iCs/>
                <w:color w:val="000000"/>
                <w:sz w:val="16"/>
                <w:szCs w:val="16"/>
              </w:rPr>
              <w:t xml:space="preserve"> tagged as #4005</w:t>
            </w:r>
          </w:p>
        </w:tc>
      </w:tr>
      <w:tr w:rsidR="00B1149A" w:rsidRPr="00955C14" w14:paraId="7E4853DD" w14:textId="77777777" w:rsidTr="00FB5B8D">
        <w:trPr>
          <w:trHeight w:val="449"/>
        </w:trPr>
        <w:tc>
          <w:tcPr>
            <w:tcW w:w="587" w:type="dxa"/>
            <w:shd w:val="clear" w:color="auto" w:fill="auto"/>
          </w:tcPr>
          <w:p w14:paraId="6BA94261" w14:textId="3219675D" w:rsidR="00B1149A" w:rsidRPr="00812BD4" w:rsidRDefault="00B1149A" w:rsidP="00B1149A">
            <w:pPr>
              <w:pStyle w:val="T1"/>
              <w:suppressAutoHyphens/>
              <w:spacing w:after="120"/>
              <w:rPr>
                <w:b w:val="0"/>
                <w:sz w:val="16"/>
              </w:rPr>
            </w:pPr>
            <w:r w:rsidRPr="008C282C">
              <w:rPr>
                <w:b w:val="0"/>
                <w:sz w:val="16"/>
              </w:rPr>
              <w:t>8067</w:t>
            </w:r>
          </w:p>
        </w:tc>
        <w:tc>
          <w:tcPr>
            <w:tcW w:w="1034" w:type="dxa"/>
            <w:shd w:val="clear" w:color="auto" w:fill="auto"/>
          </w:tcPr>
          <w:p w14:paraId="576476A0" w14:textId="139F28B7" w:rsidR="00B1149A" w:rsidRPr="00812BD4" w:rsidRDefault="00B1149A" w:rsidP="00B1149A">
            <w:pPr>
              <w:pStyle w:val="T1"/>
              <w:suppressAutoHyphens/>
              <w:spacing w:after="120"/>
              <w:rPr>
                <w:b w:val="0"/>
                <w:sz w:val="16"/>
              </w:rPr>
            </w:pPr>
            <w:r w:rsidRPr="008C282C">
              <w:rPr>
                <w:b w:val="0"/>
                <w:sz w:val="16"/>
              </w:rPr>
              <w:t>yujin noh</w:t>
            </w:r>
          </w:p>
        </w:tc>
        <w:tc>
          <w:tcPr>
            <w:tcW w:w="976" w:type="dxa"/>
            <w:shd w:val="clear" w:color="auto" w:fill="auto"/>
          </w:tcPr>
          <w:p w14:paraId="4427CDD6" w14:textId="5BE9A45C" w:rsidR="00B1149A" w:rsidRPr="00812BD4" w:rsidRDefault="00B1149A" w:rsidP="00B1149A">
            <w:pPr>
              <w:pStyle w:val="T1"/>
              <w:suppressAutoHyphens/>
              <w:spacing w:after="120"/>
              <w:rPr>
                <w:b w:val="0"/>
                <w:sz w:val="16"/>
              </w:rPr>
            </w:pPr>
            <w:r w:rsidRPr="008C282C">
              <w:rPr>
                <w:b w:val="0"/>
                <w:sz w:val="16"/>
              </w:rPr>
              <w:t>9.3.1.22.1</w:t>
            </w:r>
          </w:p>
        </w:tc>
        <w:tc>
          <w:tcPr>
            <w:tcW w:w="635" w:type="dxa"/>
            <w:shd w:val="clear" w:color="auto" w:fill="auto"/>
          </w:tcPr>
          <w:p w14:paraId="4610724B" w14:textId="2D5339E3" w:rsidR="00B1149A" w:rsidRPr="00812BD4" w:rsidRDefault="00B1149A" w:rsidP="00B1149A">
            <w:pPr>
              <w:pStyle w:val="T1"/>
              <w:suppressAutoHyphens/>
              <w:spacing w:after="120"/>
              <w:rPr>
                <w:b w:val="0"/>
                <w:sz w:val="16"/>
              </w:rPr>
            </w:pPr>
            <w:r w:rsidRPr="008C282C">
              <w:rPr>
                <w:b w:val="0"/>
                <w:sz w:val="16"/>
              </w:rPr>
              <w:t>82.34</w:t>
            </w:r>
          </w:p>
        </w:tc>
        <w:tc>
          <w:tcPr>
            <w:tcW w:w="2509" w:type="dxa"/>
            <w:shd w:val="clear" w:color="auto" w:fill="auto"/>
          </w:tcPr>
          <w:p w14:paraId="7FFD8221" w14:textId="6CE0727C" w:rsidR="00B1149A" w:rsidRPr="00812BD4" w:rsidRDefault="00B1149A" w:rsidP="00B1149A">
            <w:pPr>
              <w:pStyle w:val="T1"/>
              <w:suppressAutoHyphens/>
              <w:spacing w:after="120"/>
              <w:jc w:val="left"/>
              <w:rPr>
                <w:b w:val="0"/>
                <w:sz w:val="16"/>
              </w:rPr>
            </w:pPr>
            <w:r w:rsidRPr="008C282C">
              <w:rPr>
                <w:b w:val="0"/>
                <w:sz w:val="16"/>
              </w:rPr>
              <w:t>Comparing to Trigger frame in 11ax, the length of the subclaues is lengthy. As of now, it shows only 9.3.1.22.1 General so it is difficult to search common info field, User Info List field, etc respectively.</w:t>
            </w:r>
            <w:r w:rsidRPr="008C282C">
              <w:rPr>
                <w:b w:val="0"/>
                <w:sz w:val="16"/>
              </w:rPr>
              <w:br/>
            </w:r>
            <w:r w:rsidRPr="008C282C">
              <w:rPr>
                <w:b w:val="0"/>
                <w:sz w:val="16"/>
              </w:rPr>
              <w:br/>
            </w:r>
            <w:r w:rsidRPr="008E3247">
              <w:rPr>
                <w:bCs/>
                <w:sz w:val="16"/>
              </w:rPr>
              <w:t>Make 9.3.1.22.1.1 to 9.3.1.22.1.4 to be shown in bookmarks for conveinent search</w:t>
            </w:r>
            <w:r w:rsidRPr="008C282C">
              <w:rPr>
                <w:b w:val="0"/>
                <w:sz w:val="16"/>
              </w:rPr>
              <w:t>.</w:t>
            </w:r>
          </w:p>
        </w:tc>
        <w:tc>
          <w:tcPr>
            <w:tcW w:w="2179" w:type="dxa"/>
            <w:shd w:val="clear" w:color="auto" w:fill="auto"/>
          </w:tcPr>
          <w:p w14:paraId="3B7638DB" w14:textId="7994E1A6" w:rsidR="00B1149A" w:rsidRPr="00812BD4" w:rsidRDefault="00B1149A" w:rsidP="00B1149A">
            <w:pPr>
              <w:pStyle w:val="T1"/>
              <w:suppressAutoHyphens/>
              <w:spacing w:after="120"/>
              <w:jc w:val="left"/>
              <w:rPr>
                <w:b w:val="0"/>
                <w:sz w:val="16"/>
              </w:rPr>
            </w:pPr>
            <w:r w:rsidRPr="008C282C">
              <w:rPr>
                <w:b w:val="0"/>
                <w:sz w:val="16"/>
              </w:rPr>
              <w:t>as in comment</w:t>
            </w:r>
          </w:p>
        </w:tc>
        <w:tc>
          <w:tcPr>
            <w:tcW w:w="2790" w:type="dxa"/>
            <w:shd w:val="clear" w:color="auto" w:fill="auto"/>
          </w:tcPr>
          <w:p w14:paraId="5FA19F01" w14:textId="1950D715"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Rejected </w:t>
            </w:r>
          </w:p>
          <w:p w14:paraId="565DD363" w14:textId="77777777" w:rsidR="00B1149A" w:rsidRDefault="00B1149A" w:rsidP="00B1149A">
            <w:pPr>
              <w:pStyle w:val="T1"/>
              <w:suppressAutoHyphens/>
              <w:spacing w:after="120"/>
              <w:jc w:val="left"/>
              <w:rPr>
                <w:b w:val="0"/>
                <w:iCs/>
                <w:color w:val="000000"/>
                <w:sz w:val="16"/>
                <w:szCs w:val="16"/>
              </w:rPr>
            </w:pPr>
          </w:p>
          <w:p w14:paraId="688357A0" w14:textId="3AFAA881"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Agree in principle with the commenter that it would be nicer to </w:t>
            </w:r>
            <w:r w:rsidR="003A0D90">
              <w:rPr>
                <w:b w:val="0"/>
                <w:iCs/>
                <w:color w:val="000000"/>
                <w:sz w:val="16"/>
                <w:szCs w:val="16"/>
              </w:rPr>
              <w:t xml:space="preserve">make the </w:t>
            </w:r>
            <w:r w:rsidR="00372A48">
              <w:rPr>
                <w:b w:val="0"/>
                <w:iCs/>
                <w:color w:val="000000"/>
                <w:sz w:val="16"/>
                <w:szCs w:val="16"/>
              </w:rPr>
              <w:t xml:space="preserve">subclauses shown in the bookmarks. </w:t>
            </w:r>
            <w:r w:rsidR="00316A0B">
              <w:rPr>
                <w:b w:val="0"/>
                <w:iCs/>
                <w:color w:val="000000"/>
                <w:sz w:val="16"/>
                <w:szCs w:val="16"/>
              </w:rPr>
              <w:t xml:space="preserve">However, </w:t>
            </w:r>
            <w:r w:rsidR="002055D2">
              <w:rPr>
                <w:b w:val="0"/>
                <w:iCs/>
                <w:color w:val="000000"/>
                <w:sz w:val="16"/>
                <w:szCs w:val="16"/>
              </w:rPr>
              <w:t>t</w:t>
            </w:r>
            <w:r w:rsidR="000616FC">
              <w:rPr>
                <w:b w:val="0"/>
                <w:iCs/>
                <w:color w:val="000000"/>
                <w:sz w:val="16"/>
                <w:szCs w:val="16"/>
              </w:rPr>
              <w:t xml:space="preserve">here is also a need to limit the </w:t>
            </w:r>
            <w:r w:rsidR="005C26F8">
              <w:rPr>
                <w:b w:val="0"/>
                <w:iCs/>
                <w:color w:val="000000"/>
                <w:sz w:val="16"/>
                <w:szCs w:val="16"/>
              </w:rPr>
              <w:t>depth of subclauses to</w:t>
            </w:r>
            <w:r w:rsidR="002A6698">
              <w:rPr>
                <w:b w:val="0"/>
                <w:iCs/>
                <w:color w:val="000000"/>
                <w:sz w:val="16"/>
                <w:szCs w:val="16"/>
              </w:rPr>
              <w:t xml:space="preserve"> 5 levels </w:t>
            </w:r>
            <w:r w:rsidR="00833FFF">
              <w:rPr>
                <w:b w:val="0"/>
                <w:iCs/>
                <w:color w:val="000000"/>
                <w:sz w:val="16"/>
                <w:szCs w:val="16"/>
              </w:rPr>
              <w:t xml:space="preserve">based on </w:t>
            </w:r>
            <w:r>
              <w:rPr>
                <w:b w:val="0"/>
                <w:iCs/>
                <w:color w:val="000000"/>
                <w:sz w:val="16"/>
                <w:szCs w:val="16"/>
              </w:rPr>
              <w:t xml:space="preserve">the </w:t>
            </w:r>
            <w:r w:rsidR="00E07C3A">
              <w:rPr>
                <w:b w:val="0"/>
                <w:iCs/>
                <w:color w:val="000000"/>
                <w:sz w:val="16"/>
                <w:szCs w:val="16"/>
              </w:rPr>
              <w:t xml:space="preserve">IEEE </w:t>
            </w:r>
            <w:r>
              <w:rPr>
                <w:b w:val="0"/>
                <w:iCs/>
                <w:color w:val="000000"/>
                <w:sz w:val="16"/>
                <w:szCs w:val="16"/>
              </w:rPr>
              <w:t xml:space="preserve">style </w:t>
            </w:r>
            <w:r w:rsidRPr="007B3EC4">
              <w:rPr>
                <w:b w:val="0"/>
                <w:iCs/>
                <w:color w:val="000000"/>
                <w:sz w:val="16"/>
                <w:szCs w:val="16"/>
              </w:rPr>
              <w:t>guide</w:t>
            </w:r>
            <w:r w:rsidR="00CC5E7C">
              <w:rPr>
                <w:b w:val="0"/>
                <w:iCs/>
                <w:color w:val="000000"/>
                <w:sz w:val="16"/>
                <w:szCs w:val="16"/>
              </w:rPr>
              <w:t xml:space="preserve">, which </w:t>
            </w:r>
            <w:r w:rsidR="002055D2">
              <w:rPr>
                <w:b w:val="0"/>
                <w:iCs/>
                <w:color w:val="000000"/>
                <w:sz w:val="16"/>
                <w:szCs w:val="16"/>
              </w:rPr>
              <w:t>essentially</w:t>
            </w:r>
            <w:r w:rsidR="00CC5E7C">
              <w:rPr>
                <w:b w:val="0"/>
                <w:iCs/>
                <w:color w:val="000000"/>
                <w:sz w:val="16"/>
                <w:szCs w:val="16"/>
              </w:rPr>
              <w:t xml:space="preserve"> </w:t>
            </w:r>
            <w:r w:rsidR="00B46667">
              <w:rPr>
                <w:b w:val="0"/>
                <w:iCs/>
                <w:color w:val="000000"/>
                <w:sz w:val="16"/>
                <w:szCs w:val="16"/>
              </w:rPr>
              <w:t>require</w:t>
            </w:r>
            <w:r w:rsidR="002055D2">
              <w:rPr>
                <w:b w:val="0"/>
                <w:iCs/>
                <w:color w:val="000000"/>
                <w:sz w:val="16"/>
                <w:szCs w:val="16"/>
              </w:rPr>
              <w:t>s</w:t>
            </w:r>
            <w:r w:rsidR="00B46667">
              <w:rPr>
                <w:b w:val="0"/>
                <w:iCs/>
                <w:color w:val="000000"/>
                <w:sz w:val="16"/>
                <w:szCs w:val="16"/>
              </w:rPr>
              <w:t xml:space="preserve"> us to </w:t>
            </w:r>
            <w:r w:rsidR="00754AAE">
              <w:rPr>
                <w:b w:val="0"/>
                <w:iCs/>
                <w:color w:val="000000"/>
                <w:sz w:val="16"/>
                <w:szCs w:val="16"/>
              </w:rPr>
              <w:t xml:space="preserve">avoid </w:t>
            </w:r>
            <w:r w:rsidR="0065635F">
              <w:rPr>
                <w:b w:val="0"/>
                <w:iCs/>
                <w:color w:val="000000"/>
                <w:sz w:val="16"/>
                <w:szCs w:val="16"/>
              </w:rPr>
              <w:t>any</w:t>
            </w:r>
            <w:r w:rsidR="00754AAE">
              <w:rPr>
                <w:b w:val="0"/>
                <w:iCs/>
                <w:color w:val="000000"/>
                <w:sz w:val="16"/>
                <w:szCs w:val="16"/>
              </w:rPr>
              <w:t xml:space="preserve"> subclauses with 6 levels</w:t>
            </w:r>
            <w:r w:rsidRPr="007B3EC4">
              <w:rPr>
                <w:b w:val="0"/>
                <w:iCs/>
                <w:color w:val="000000"/>
                <w:sz w:val="16"/>
                <w:szCs w:val="16"/>
              </w:rPr>
              <w:t xml:space="preserve">. </w:t>
            </w:r>
            <w:r w:rsidR="002055D2">
              <w:rPr>
                <w:b w:val="0"/>
                <w:iCs/>
                <w:color w:val="000000"/>
                <w:sz w:val="16"/>
                <w:szCs w:val="16"/>
              </w:rPr>
              <w:t>T</w:t>
            </w:r>
            <w:r w:rsidRPr="007B3EC4">
              <w:rPr>
                <w:b w:val="0"/>
                <w:iCs/>
                <w:color w:val="000000"/>
                <w:sz w:val="16"/>
                <w:szCs w:val="16"/>
              </w:rPr>
              <w:t xml:space="preserve">his does not appear to be straightforward to have </w:t>
            </w:r>
            <w:r w:rsidR="002F6891" w:rsidRPr="007B3EC4">
              <w:rPr>
                <w:b w:val="0"/>
                <w:iCs/>
                <w:color w:val="000000"/>
                <w:sz w:val="16"/>
                <w:szCs w:val="16"/>
              </w:rPr>
              <w:t xml:space="preserve">overall </w:t>
            </w:r>
            <w:r w:rsidRPr="007B3EC4">
              <w:rPr>
                <w:b w:val="0"/>
                <w:iCs/>
                <w:color w:val="000000"/>
                <w:sz w:val="16"/>
                <w:szCs w:val="16"/>
              </w:rPr>
              <w:t>structure update for 9.3.1.22.1 while technical update is also ongoing. It looks safer to have the structure update in the next round.</w:t>
            </w:r>
          </w:p>
          <w:p w14:paraId="11C58D17" w14:textId="77777777" w:rsidR="00B1149A" w:rsidRDefault="00B1149A" w:rsidP="00B1149A">
            <w:pPr>
              <w:pStyle w:val="T1"/>
              <w:suppressAutoHyphens/>
              <w:spacing w:after="120"/>
              <w:jc w:val="left"/>
              <w:rPr>
                <w:b w:val="0"/>
                <w:iCs/>
                <w:color w:val="000000"/>
                <w:sz w:val="16"/>
                <w:szCs w:val="16"/>
              </w:rPr>
            </w:pPr>
          </w:p>
          <w:p w14:paraId="416FEF9E" w14:textId="62C25769" w:rsidR="00B1149A" w:rsidRDefault="00B1149A" w:rsidP="00B1149A">
            <w:pPr>
              <w:pStyle w:val="T1"/>
              <w:suppressAutoHyphens/>
              <w:spacing w:after="120"/>
              <w:jc w:val="left"/>
              <w:rPr>
                <w:b w:val="0"/>
                <w:iCs/>
                <w:color w:val="000000"/>
                <w:sz w:val="16"/>
                <w:szCs w:val="16"/>
              </w:rPr>
            </w:pPr>
            <w:r>
              <w:rPr>
                <w:b w:val="0"/>
                <w:iCs/>
                <w:color w:val="000000"/>
                <w:sz w:val="16"/>
                <w:szCs w:val="16"/>
              </w:rPr>
              <w:t>Hence, proposal is to not change the numbering of this subclause and dependent subclauses.</w:t>
            </w:r>
          </w:p>
        </w:tc>
      </w:tr>
      <w:tr w:rsidR="00B1149A" w:rsidRPr="00955C14" w14:paraId="278A7C63" w14:textId="77777777" w:rsidTr="00FB5B8D">
        <w:trPr>
          <w:trHeight w:val="449"/>
        </w:trPr>
        <w:tc>
          <w:tcPr>
            <w:tcW w:w="587" w:type="dxa"/>
            <w:shd w:val="clear" w:color="auto" w:fill="auto"/>
          </w:tcPr>
          <w:p w14:paraId="2992E439" w14:textId="5F274E85" w:rsidR="00B1149A" w:rsidRPr="00812BD4" w:rsidRDefault="00B1149A" w:rsidP="00B1149A">
            <w:pPr>
              <w:pStyle w:val="T1"/>
              <w:suppressAutoHyphens/>
              <w:spacing w:after="120"/>
              <w:rPr>
                <w:b w:val="0"/>
                <w:sz w:val="16"/>
              </w:rPr>
            </w:pPr>
            <w:r w:rsidRPr="00812BD4">
              <w:rPr>
                <w:b w:val="0"/>
                <w:sz w:val="16"/>
              </w:rPr>
              <w:t>6694</w:t>
            </w:r>
          </w:p>
        </w:tc>
        <w:tc>
          <w:tcPr>
            <w:tcW w:w="1034" w:type="dxa"/>
            <w:shd w:val="clear" w:color="auto" w:fill="auto"/>
          </w:tcPr>
          <w:p w14:paraId="034A1B7A" w14:textId="01FC356D" w:rsidR="00B1149A" w:rsidRPr="00812BD4" w:rsidRDefault="00B1149A" w:rsidP="00B1149A">
            <w:pPr>
              <w:pStyle w:val="T1"/>
              <w:suppressAutoHyphens/>
              <w:spacing w:after="120"/>
              <w:rPr>
                <w:b w:val="0"/>
                <w:sz w:val="16"/>
              </w:rPr>
            </w:pPr>
            <w:r w:rsidRPr="00812BD4">
              <w:rPr>
                <w:b w:val="0"/>
                <w:sz w:val="16"/>
              </w:rPr>
              <w:t>Rojan Chitrakar</w:t>
            </w:r>
          </w:p>
        </w:tc>
        <w:tc>
          <w:tcPr>
            <w:tcW w:w="976" w:type="dxa"/>
            <w:shd w:val="clear" w:color="auto" w:fill="auto"/>
          </w:tcPr>
          <w:p w14:paraId="4D0CD6B6" w14:textId="439A3E03" w:rsidR="00B1149A" w:rsidRPr="00812BD4" w:rsidRDefault="00B1149A" w:rsidP="00B1149A">
            <w:pPr>
              <w:pStyle w:val="T1"/>
              <w:suppressAutoHyphens/>
              <w:spacing w:after="120"/>
              <w:rPr>
                <w:b w:val="0"/>
                <w:sz w:val="16"/>
              </w:rPr>
            </w:pPr>
            <w:r w:rsidRPr="00812BD4">
              <w:rPr>
                <w:b w:val="0"/>
                <w:sz w:val="16"/>
              </w:rPr>
              <w:t>9.3.1.22.1.2</w:t>
            </w:r>
          </w:p>
        </w:tc>
        <w:tc>
          <w:tcPr>
            <w:tcW w:w="635" w:type="dxa"/>
            <w:shd w:val="clear" w:color="auto" w:fill="auto"/>
          </w:tcPr>
          <w:p w14:paraId="0095D13A" w14:textId="0F49C167" w:rsidR="00B1149A" w:rsidRPr="00812BD4" w:rsidRDefault="00B1149A" w:rsidP="00B1149A">
            <w:pPr>
              <w:pStyle w:val="T1"/>
              <w:suppressAutoHyphens/>
              <w:spacing w:after="120"/>
              <w:rPr>
                <w:b w:val="0"/>
                <w:sz w:val="16"/>
              </w:rPr>
            </w:pPr>
            <w:r w:rsidRPr="00812BD4">
              <w:rPr>
                <w:b w:val="0"/>
                <w:sz w:val="16"/>
              </w:rPr>
              <w:t>90.07</w:t>
            </w:r>
          </w:p>
        </w:tc>
        <w:tc>
          <w:tcPr>
            <w:tcW w:w="2509" w:type="dxa"/>
            <w:shd w:val="clear" w:color="auto" w:fill="auto"/>
          </w:tcPr>
          <w:p w14:paraId="0E883EAB" w14:textId="1B8D3B67" w:rsidR="00B1149A" w:rsidRPr="00812BD4" w:rsidRDefault="00B1149A" w:rsidP="00B1149A">
            <w:pPr>
              <w:pStyle w:val="T1"/>
              <w:suppressAutoHyphens/>
              <w:spacing w:after="120"/>
              <w:jc w:val="left"/>
              <w:rPr>
                <w:b w:val="0"/>
                <w:sz w:val="16"/>
              </w:rPr>
            </w:pPr>
            <w:r w:rsidRPr="00812BD4">
              <w:rPr>
                <w:b w:val="0"/>
                <w:sz w:val="16"/>
              </w:rPr>
              <w:t xml:space="preserve">I believe as per 802.11 Style Guide, </w:t>
            </w:r>
            <w:r w:rsidRPr="0062226F">
              <w:rPr>
                <w:bCs/>
                <w:sz w:val="16"/>
              </w:rPr>
              <w:t>if a clause contains sub-clauses, the base clause should not contain any text</w:t>
            </w:r>
            <w:r w:rsidRPr="00812BD4">
              <w:rPr>
                <w:b w:val="0"/>
                <w:sz w:val="16"/>
              </w:rPr>
              <w:t>; so the text of lines 7 - 56 should be moved under the child subclause 9.3.1.22.1.2.1.</w:t>
            </w:r>
          </w:p>
        </w:tc>
        <w:tc>
          <w:tcPr>
            <w:tcW w:w="2179" w:type="dxa"/>
            <w:shd w:val="clear" w:color="auto" w:fill="auto"/>
          </w:tcPr>
          <w:p w14:paraId="1BD8DA20" w14:textId="142C8DA0" w:rsidR="00B1149A" w:rsidRPr="00812BD4" w:rsidRDefault="00B1149A" w:rsidP="00B1149A">
            <w:pPr>
              <w:pStyle w:val="T1"/>
              <w:suppressAutoHyphens/>
              <w:spacing w:after="120"/>
              <w:jc w:val="left"/>
              <w:rPr>
                <w:b w:val="0"/>
                <w:sz w:val="16"/>
              </w:rPr>
            </w:pPr>
            <w:r w:rsidRPr="00812BD4">
              <w:rPr>
                <w:b w:val="0"/>
                <w:sz w:val="16"/>
              </w:rPr>
              <w:t>Move the text of lines 7 - 56  under the first child subclause 9.3.1.22.1.2.1.</w:t>
            </w:r>
          </w:p>
        </w:tc>
        <w:tc>
          <w:tcPr>
            <w:tcW w:w="2790" w:type="dxa"/>
            <w:shd w:val="clear" w:color="auto" w:fill="auto"/>
          </w:tcPr>
          <w:p w14:paraId="47D17841" w14:textId="75D1485F" w:rsidR="00B1149A" w:rsidRDefault="00B1149A" w:rsidP="00B1149A">
            <w:pPr>
              <w:pStyle w:val="T1"/>
              <w:suppressAutoHyphens/>
              <w:spacing w:after="120"/>
              <w:jc w:val="left"/>
              <w:rPr>
                <w:b w:val="0"/>
                <w:iCs/>
                <w:color w:val="000000"/>
                <w:sz w:val="16"/>
                <w:szCs w:val="16"/>
              </w:rPr>
            </w:pPr>
            <w:r>
              <w:rPr>
                <w:b w:val="0"/>
                <w:iCs/>
                <w:color w:val="000000"/>
                <w:sz w:val="16"/>
                <w:szCs w:val="16"/>
              </w:rPr>
              <w:t>Rejected –</w:t>
            </w:r>
          </w:p>
          <w:p w14:paraId="70C78A06" w14:textId="770469E6" w:rsidR="00B1149A" w:rsidRDefault="00B1149A" w:rsidP="00B1149A">
            <w:pPr>
              <w:pStyle w:val="T1"/>
              <w:suppressAutoHyphens/>
              <w:spacing w:after="120"/>
              <w:jc w:val="left"/>
              <w:rPr>
                <w:b w:val="0"/>
                <w:iCs/>
                <w:color w:val="000000"/>
                <w:sz w:val="16"/>
                <w:szCs w:val="16"/>
              </w:rPr>
            </w:pPr>
          </w:p>
          <w:p w14:paraId="3F5A6A0B" w14:textId="591107F5" w:rsidR="00820DB4" w:rsidRDefault="00820DB4" w:rsidP="00820DB4">
            <w:pPr>
              <w:pStyle w:val="T1"/>
              <w:suppressAutoHyphens/>
              <w:spacing w:after="120"/>
              <w:jc w:val="left"/>
              <w:rPr>
                <w:b w:val="0"/>
                <w:iCs/>
                <w:color w:val="000000"/>
                <w:sz w:val="16"/>
                <w:szCs w:val="16"/>
              </w:rPr>
            </w:pPr>
            <w:r>
              <w:rPr>
                <w:b w:val="0"/>
                <w:iCs/>
                <w:color w:val="000000"/>
                <w:sz w:val="16"/>
                <w:szCs w:val="16"/>
              </w:rPr>
              <w:t xml:space="preserve">Agree in principle with the commenter that </w:t>
            </w:r>
            <w:r>
              <w:rPr>
                <w:b w:val="0"/>
                <w:iCs/>
                <w:color w:val="000000"/>
                <w:sz w:val="16"/>
                <w:szCs w:val="16"/>
              </w:rPr>
              <w:t xml:space="preserve">the base clause </w:t>
            </w:r>
            <w:r w:rsidR="00D17465">
              <w:rPr>
                <w:b w:val="0"/>
                <w:iCs/>
                <w:color w:val="000000"/>
                <w:sz w:val="16"/>
                <w:szCs w:val="16"/>
              </w:rPr>
              <w:t>should not have text in it</w:t>
            </w:r>
            <w:r>
              <w:rPr>
                <w:b w:val="0"/>
                <w:iCs/>
                <w:color w:val="000000"/>
                <w:sz w:val="16"/>
                <w:szCs w:val="16"/>
              </w:rPr>
              <w:t xml:space="preserve">. </w:t>
            </w:r>
            <w:r w:rsidR="0065635F">
              <w:rPr>
                <w:b w:val="0"/>
                <w:iCs/>
                <w:color w:val="000000"/>
                <w:sz w:val="16"/>
                <w:szCs w:val="16"/>
              </w:rPr>
              <w:t xml:space="preserve">However, there is also a need to limit the depth of subclauses to 5 levels based on the IEEE style </w:t>
            </w:r>
            <w:r w:rsidR="0065635F" w:rsidRPr="007B3EC4">
              <w:rPr>
                <w:b w:val="0"/>
                <w:iCs/>
                <w:color w:val="000000"/>
                <w:sz w:val="16"/>
                <w:szCs w:val="16"/>
              </w:rPr>
              <w:t>guide</w:t>
            </w:r>
            <w:r w:rsidR="0065635F">
              <w:rPr>
                <w:b w:val="0"/>
                <w:iCs/>
                <w:color w:val="000000"/>
                <w:sz w:val="16"/>
                <w:szCs w:val="16"/>
              </w:rPr>
              <w:t>, which essentially requires us to avoid any subclauses with 6 levels</w:t>
            </w:r>
            <w:r w:rsidR="0065635F" w:rsidRPr="007B3EC4">
              <w:rPr>
                <w:b w:val="0"/>
                <w:iCs/>
                <w:color w:val="000000"/>
                <w:sz w:val="16"/>
                <w:szCs w:val="16"/>
              </w:rPr>
              <w:t xml:space="preserve">. </w:t>
            </w:r>
            <w:r w:rsidR="0065635F">
              <w:rPr>
                <w:b w:val="0"/>
                <w:iCs/>
                <w:color w:val="000000"/>
                <w:sz w:val="16"/>
                <w:szCs w:val="16"/>
              </w:rPr>
              <w:t>T</w:t>
            </w:r>
            <w:r w:rsidRPr="007B3EC4">
              <w:rPr>
                <w:b w:val="0"/>
                <w:iCs/>
                <w:color w:val="000000"/>
                <w:sz w:val="16"/>
                <w:szCs w:val="16"/>
              </w:rPr>
              <w:t>his does not appear to be straightforward to have overall structure update for 9.3.1.22.1 while technical update is also ongoing. It looks safer to have the structure update in the next round.</w:t>
            </w:r>
          </w:p>
          <w:p w14:paraId="7D6B256E" w14:textId="77777777" w:rsidR="0065635F" w:rsidRDefault="0065635F" w:rsidP="00820DB4">
            <w:pPr>
              <w:pStyle w:val="T1"/>
              <w:suppressAutoHyphens/>
              <w:spacing w:after="120"/>
              <w:jc w:val="left"/>
              <w:rPr>
                <w:b w:val="0"/>
                <w:iCs/>
                <w:color w:val="000000"/>
                <w:sz w:val="16"/>
                <w:szCs w:val="16"/>
              </w:rPr>
            </w:pPr>
          </w:p>
          <w:p w14:paraId="6934BED9" w14:textId="050D9DDA"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Hence, proposal is to not </w:t>
            </w:r>
            <w:r w:rsidR="0065635F">
              <w:rPr>
                <w:b w:val="0"/>
                <w:iCs/>
                <w:color w:val="000000"/>
                <w:sz w:val="16"/>
                <w:szCs w:val="16"/>
              </w:rPr>
              <w:t xml:space="preserve">create a new subclause </w:t>
            </w:r>
            <w:r w:rsidR="00D97E0A">
              <w:rPr>
                <w:b w:val="0"/>
                <w:iCs/>
                <w:color w:val="000000"/>
                <w:sz w:val="16"/>
                <w:szCs w:val="16"/>
              </w:rPr>
              <w:t>for the text</w:t>
            </w:r>
            <w:r>
              <w:rPr>
                <w:b w:val="0"/>
                <w:iCs/>
                <w:color w:val="000000"/>
                <w:sz w:val="16"/>
                <w:szCs w:val="16"/>
              </w:rPr>
              <w:t>.</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62D8345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1B5CDCBA" w14:textId="77777777" w:rsidR="00A54BE3" w:rsidRDefault="00A54B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4FF67404" w:rsidR="00CF1EE3" w:rsidRPr="00A54BE3" w:rsidRDefault="00343BB4" w:rsidP="00F07CBB">
      <w:pPr>
        <w:suppressAutoHyphens/>
        <w:spacing w:after="0" w:line="240" w:lineRule="auto"/>
        <w:rPr>
          <w:rFonts w:ascii="Times New Roman" w:eastAsia="Malgun Gothic" w:hAnsi="Times New Roman" w:cs="Times New Roman"/>
          <w:b/>
          <w:bCs/>
          <w:sz w:val="18"/>
          <w:szCs w:val="20"/>
          <w:lang w:val="en-GB" w:eastAsia="ko-KR"/>
        </w:rPr>
      </w:pPr>
      <w:r w:rsidRPr="00343BB4">
        <w:rPr>
          <w:rFonts w:ascii="Times New Roman" w:eastAsia="Malgun Gothic" w:hAnsi="Times New Roman" w:cs="Times New Roman"/>
          <w:b/>
          <w:bCs/>
          <w:sz w:val="18"/>
          <w:szCs w:val="20"/>
          <w:lang w:val="en-GB" w:eastAsia="ko-KR"/>
        </w:rPr>
        <w:t>9.4.1.9 Status Code field</w:t>
      </w:r>
    </w:p>
    <w:p w14:paraId="31F43882" w14:textId="71ABE855" w:rsidR="003F7BF4" w:rsidRDefault="003F7BF4" w:rsidP="003F7BF4">
      <w:pPr>
        <w:pStyle w:val="BodyText"/>
        <w:kinsoku w:val="0"/>
        <w:overflowPunct w:val="0"/>
        <w:spacing w:before="1"/>
        <w:rPr>
          <w:rFonts w:ascii="Arial" w:hAnsi="Arial" w:cs="Arial"/>
          <w:b/>
          <w:bCs/>
          <w:i/>
          <w:iCs/>
        </w:rPr>
      </w:pPr>
      <w:r w:rsidRPr="00D108FF">
        <w:rPr>
          <w:rFonts w:ascii="Arial" w:hAnsi="Arial" w:cs="Arial"/>
          <w:b/>
          <w:bCs/>
          <w:i/>
          <w:iCs/>
          <w:highlight w:val="yellow"/>
        </w:rPr>
        <w:t xml:space="preserve">TGbe editor: Please </w:t>
      </w:r>
      <w:r w:rsidR="002D6DE5">
        <w:rPr>
          <w:rFonts w:ascii="Arial" w:hAnsi="Arial" w:cs="Arial"/>
          <w:b/>
          <w:bCs/>
          <w:i/>
          <w:iCs/>
          <w:highlight w:val="yellow"/>
        </w:rPr>
        <w:t>update</w:t>
      </w:r>
      <w:r w:rsidR="00C24113">
        <w:rPr>
          <w:rFonts w:ascii="Arial" w:hAnsi="Arial" w:cs="Arial"/>
          <w:b/>
          <w:bCs/>
          <w:i/>
          <w:iCs/>
          <w:highlight w:val="yellow"/>
        </w:rPr>
        <w:t xml:space="preserve"> the following row in </w:t>
      </w:r>
      <w:r w:rsidR="002D6DE5">
        <w:rPr>
          <w:rFonts w:ascii="Arial" w:hAnsi="Arial" w:cs="Arial"/>
          <w:b/>
          <w:bCs/>
          <w:i/>
          <w:iCs/>
          <w:highlight w:val="yellow"/>
        </w:rPr>
        <w:t>Table</w:t>
      </w:r>
      <w:r w:rsidR="00C24113">
        <w:rPr>
          <w:rFonts w:ascii="Arial" w:hAnsi="Arial" w:cs="Arial"/>
          <w:b/>
          <w:bCs/>
          <w:i/>
          <w:iCs/>
          <w:highlight w:val="yellow"/>
        </w:rPr>
        <w:t xml:space="preserve"> 9-</w:t>
      </w:r>
      <w:r w:rsidR="004957C5">
        <w:rPr>
          <w:rFonts w:ascii="Arial" w:hAnsi="Arial" w:cs="Arial"/>
          <w:b/>
          <w:bCs/>
          <w:i/>
          <w:iCs/>
          <w:highlight w:val="yellow"/>
        </w:rPr>
        <w:t>78</w:t>
      </w:r>
      <w:r w:rsidR="00C24113">
        <w:rPr>
          <w:rFonts w:ascii="Arial" w:hAnsi="Arial" w:cs="Arial"/>
          <w:b/>
          <w:bCs/>
          <w:i/>
          <w:iCs/>
          <w:highlight w:val="yellow"/>
        </w:rPr>
        <w:t>—Status codes</w:t>
      </w:r>
      <w:r w:rsidR="002D6DE5">
        <w:rPr>
          <w:rFonts w:ascii="Arial" w:hAnsi="Arial" w:cs="Arial"/>
          <w:b/>
          <w:bCs/>
          <w:i/>
          <w:iCs/>
          <w:highlight w:val="yellow"/>
        </w:rPr>
        <w:t xml:space="preserve"> </w:t>
      </w:r>
      <w:r w:rsidR="00BB4604" w:rsidRPr="00BB4604">
        <w:rPr>
          <w:rFonts w:ascii="Arial" w:hAnsi="Arial" w:cs="Arial"/>
          <w:b/>
          <w:bCs/>
          <w:i/>
          <w:iCs/>
          <w:highlight w:val="yellow"/>
        </w:rPr>
        <w:t>(</w:t>
      </w:r>
      <w:r w:rsidR="00CC0237">
        <w:rPr>
          <w:rFonts w:ascii="Arial" w:hAnsi="Arial" w:cs="Arial"/>
          <w:b/>
          <w:bCs/>
          <w:i/>
          <w:iCs/>
          <w:highlight w:val="yellow"/>
        </w:rPr>
        <w:t>P14</w:t>
      </w:r>
      <w:r w:rsidR="002047D5">
        <w:rPr>
          <w:rFonts w:ascii="Arial" w:hAnsi="Arial" w:cs="Arial"/>
          <w:b/>
          <w:bCs/>
          <w:i/>
          <w:iCs/>
          <w:highlight w:val="yellow"/>
        </w:rPr>
        <w:t>9</w:t>
      </w:r>
      <w:r w:rsidR="00CC0237">
        <w:rPr>
          <w:rFonts w:ascii="Arial" w:hAnsi="Arial" w:cs="Arial"/>
          <w:b/>
          <w:bCs/>
          <w:i/>
          <w:iCs/>
          <w:highlight w:val="yellow"/>
        </w:rPr>
        <w:t>L</w:t>
      </w:r>
      <w:r w:rsidR="002047D5">
        <w:rPr>
          <w:rFonts w:ascii="Arial" w:hAnsi="Arial" w:cs="Arial"/>
          <w:b/>
          <w:bCs/>
          <w:i/>
          <w:iCs/>
          <w:highlight w:val="yellow"/>
        </w:rPr>
        <w:t>48</w:t>
      </w:r>
      <w:r w:rsidR="00CC0237">
        <w:rPr>
          <w:rFonts w:ascii="Arial" w:hAnsi="Arial" w:cs="Arial"/>
          <w:b/>
          <w:bCs/>
          <w:i/>
          <w:iCs/>
          <w:highlight w:val="yellow"/>
        </w:rPr>
        <w:t xml:space="preserve"> </w:t>
      </w:r>
      <w:r w:rsidR="00BB4604" w:rsidRPr="00BB4604">
        <w:rPr>
          <w:rFonts w:ascii="Arial" w:hAnsi="Arial" w:cs="Arial"/>
          <w:b/>
          <w:bCs/>
          <w:i/>
          <w:iCs/>
          <w:highlight w:val="yellow"/>
        </w:rPr>
        <w:t>of D</w:t>
      </w:r>
      <w:r w:rsidR="002047D5">
        <w:rPr>
          <w:rFonts w:ascii="Arial" w:hAnsi="Arial" w:cs="Arial"/>
          <w:b/>
          <w:bCs/>
          <w:i/>
          <w:iCs/>
          <w:highlight w:val="yellow"/>
        </w:rPr>
        <w:t>1.4</w:t>
      </w:r>
      <w:r w:rsidR="00BB4604" w:rsidRPr="00BB4604">
        <w:rPr>
          <w:rFonts w:ascii="Arial" w:hAnsi="Arial" w:cs="Arial"/>
          <w:b/>
          <w:bCs/>
          <w:i/>
          <w:iCs/>
          <w:highlight w:val="yellow"/>
        </w:rPr>
        <w:t>)</w:t>
      </w:r>
    </w:p>
    <w:p w14:paraId="1B4237DC" w14:textId="2C4D9939" w:rsidR="00BE4599" w:rsidRDefault="00BE4599" w:rsidP="003F7BF4">
      <w:pPr>
        <w:pStyle w:val="BodyText"/>
        <w:kinsoku w:val="0"/>
        <w:overflowPunct w:val="0"/>
        <w:spacing w:before="1"/>
        <w:rPr>
          <w:sz w:val="18"/>
          <w:szCs w:val="18"/>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380"/>
        <w:gridCol w:w="2900"/>
        <w:gridCol w:w="3560"/>
      </w:tblGrid>
      <w:tr w:rsidR="005551DC" w:rsidRPr="005551DC" w14:paraId="50ADCD01" w14:textId="77777777" w:rsidTr="00021A55">
        <w:trPr>
          <w:jc w:val="center"/>
        </w:trPr>
        <w:tc>
          <w:tcPr>
            <w:tcW w:w="7840" w:type="dxa"/>
            <w:gridSpan w:val="3"/>
            <w:tcBorders>
              <w:top w:val="nil"/>
              <w:left w:val="nil"/>
              <w:bottom w:val="nil"/>
              <w:right w:val="nil"/>
            </w:tcBorders>
            <w:tcMar>
              <w:top w:w="100" w:type="dxa"/>
              <w:left w:w="120" w:type="dxa"/>
              <w:bottom w:w="50" w:type="dxa"/>
              <w:right w:w="120" w:type="dxa"/>
            </w:tcMar>
            <w:vAlign w:val="center"/>
          </w:tcPr>
          <w:p w14:paraId="05CE26A9" w14:textId="691A4459" w:rsidR="005551DC" w:rsidRPr="005551DC" w:rsidRDefault="005551DC" w:rsidP="005551DC">
            <w:pPr>
              <w:widowControl w:val="0"/>
              <w:autoSpaceDE w:val="0"/>
              <w:autoSpaceDN w:val="0"/>
              <w:adjustRightInd w:val="0"/>
              <w:spacing w:after="0" w:line="240" w:lineRule="atLeast"/>
              <w:jc w:val="center"/>
              <w:rPr>
                <w:rFonts w:ascii="Arial" w:eastAsia="DengXian" w:hAnsi="Arial" w:cs="Arial"/>
                <w:b/>
                <w:bCs/>
                <w:color w:val="000000"/>
                <w:w w:val="0"/>
                <w:sz w:val="20"/>
                <w:szCs w:val="20"/>
                <w:lang w:eastAsia="zh-CN"/>
              </w:rPr>
            </w:pPr>
            <w:bookmarkStart w:id="0" w:name="RTF38323733353a205461626c65"/>
            <w:r>
              <w:rPr>
                <w:rFonts w:ascii="Arial" w:eastAsia="DengXian" w:hAnsi="Arial" w:cs="Arial"/>
                <w:b/>
                <w:bCs/>
                <w:color w:val="000000"/>
                <w:sz w:val="20"/>
                <w:szCs w:val="20"/>
                <w:lang w:eastAsia="zh-CN"/>
              </w:rPr>
              <w:t>Table 9-</w:t>
            </w:r>
            <w:r w:rsidR="00046182">
              <w:rPr>
                <w:rFonts w:ascii="Arial" w:eastAsia="DengXian" w:hAnsi="Arial" w:cs="Arial"/>
                <w:b/>
                <w:bCs/>
                <w:color w:val="000000"/>
                <w:sz w:val="20"/>
                <w:szCs w:val="20"/>
                <w:lang w:eastAsia="zh-CN"/>
              </w:rPr>
              <w:t>78</w:t>
            </w:r>
            <w:r>
              <w:rPr>
                <w:rFonts w:ascii="Arial" w:eastAsia="DengXian" w:hAnsi="Arial" w:cs="Arial"/>
                <w:b/>
                <w:bCs/>
                <w:color w:val="000000"/>
                <w:sz w:val="20"/>
                <w:szCs w:val="20"/>
                <w:lang w:eastAsia="zh-CN"/>
              </w:rPr>
              <w:t>--</w:t>
            </w:r>
            <w:r w:rsidRPr="005551DC">
              <w:rPr>
                <w:rFonts w:ascii="Arial" w:eastAsia="DengXian" w:hAnsi="Arial" w:cs="Arial"/>
                <w:b/>
                <w:bCs/>
                <w:color w:val="000000"/>
                <w:sz w:val="20"/>
                <w:szCs w:val="20"/>
                <w:lang w:eastAsia="zh-CN"/>
              </w:rPr>
              <w:t>Status codes </w:t>
            </w:r>
            <w:r w:rsidRPr="005551DC">
              <w:rPr>
                <w:rFonts w:ascii="Arial" w:eastAsia="DengXian" w:hAnsi="Arial" w:cs="Arial"/>
                <w:b/>
                <w:bCs/>
                <w:color w:val="000000"/>
                <w:sz w:val="20"/>
                <w:szCs w:val="20"/>
                <w:lang w:eastAsia="zh-CN"/>
              </w:rPr>
              <w:fldChar w:fldCharType="begin"/>
            </w:r>
            <w:r w:rsidRPr="005551DC">
              <w:rPr>
                <w:rFonts w:ascii="Arial" w:eastAsia="DengXian" w:hAnsi="Arial" w:cs="Arial"/>
                <w:b/>
                <w:bCs/>
                <w:color w:val="000000"/>
                <w:sz w:val="20"/>
                <w:szCs w:val="20"/>
                <w:lang w:eastAsia="zh-CN"/>
              </w:rPr>
              <w:instrText xml:space="preserve"> FILENAME </w:instrText>
            </w:r>
            <w:r w:rsidRPr="005551DC">
              <w:rPr>
                <w:rFonts w:ascii="Arial" w:eastAsia="DengXian" w:hAnsi="Arial" w:cs="Arial"/>
                <w:b/>
                <w:bCs/>
                <w:color w:val="000000"/>
                <w:sz w:val="20"/>
                <w:szCs w:val="20"/>
                <w:lang w:eastAsia="zh-CN"/>
              </w:rPr>
              <w:fldChar w:fldCharType="separate"/>
            </w:r>
            <w:r w:rsidRPr="005551DC">
              <w:rPr>
                <w:rFonts w:ascii="Arial" w:eastAsia="DengXian" w:hAnsi="Arial" w:cs="Arial"/>
                <w:b/>
                <w:bCs/>
                <w:color w:val="000000"/>
                <w:sz w:val="20"/>
                <w:szCs w:val="20"/>
                <w:lang w:eastAsia="zh-CN"/>
              </w:rPr>
              <w:t> </w:t>
            </w:r>
            <w:r w:rsidRPr="005551DC">
              <w:rPr>
                <w:rFonts w:ascii="Arial" w:eastAsia="DengXian" w:hAnsi="Arial" w:cs="Arial"/>
                <w:b/>
                <w:bCs/>
                <w:color w:val="000000"/>
                <w:sz w:val="20"/>
                <w:szCs w:val="20"/>
                <w:lang w:eastAsia="zh-CN"/>
              </w:rPr>
              <w:fldChar w:fldCharType="end"/>
            </w:r>
            <w:bookmarkEnd w:id="0"/>
          </w:p>
        </w:tc>
      </w:tr>
      <w:tr w:rsidR="005551DC" w:rsidRPr="005551DC" w14:paraId="2A4C7C17" w14:textId="77777777" w:rsidTr="00021A55">
        <w:trPr>
          <w:trHeight w:val="400"/>
          <w:jc w:val="center"/>
        </w:trPr>
        <w:tc>
          <w:tcPr>
            <w:tcW w:w="13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69E6E44"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Status code</w:t>
            </w:r>
          </w:p>
        </w:tc>
        <w:tc>
          <w:tcPr>
            <w:tcW w:w="29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6F8E471"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Name</w:t>
            </w:r>
          </w:p>
        </w:tc>
        <w:tc>
          <w:tcPr>
            <w:tcW w:w="356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4560B6AA"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Meaning</w:t>
            </w:r>
          </w:p>
        </w:tc>
      </w:tr>
      <w:tr w:rsidR="005551DC" w:rsidRPr="005551DC" w14:paraId="62076344" w14:textId="77777777" w:rsidTr="00021A55">
        <w:trPr>
          <w:trHeight w:val="1720"/>
          <w:jc w:val="center"/>
        </w:trPr>
        <w:tc>
          <w:tcPr>
            <w:tcW w:w="138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3413A26" w14:textId="77777777" w:rsidR="005551DC" w:rsidRPr="005551DC" w:rsidRDefault="005551DC" w:rsidP="005551DC">
            <w:pPr>
              <w:widowControl w:val="0"/>
              <w:autoSpaceDE w:val="0"/>
              <w:autoSpaceDN w:val="0"/>
              <w:adjustRightInd w:val="0"/>
              <w:spacing w:after="0" w:line="200" w:lineRule="atLeast"/>
              <w:jc w:val="center"/>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18</w:t>
            </w:r>
          </w:p>
        </w:tc>
        <w:tc>
          <w:tcPr>
            <w:tcW w:w="29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08609BB3" w14:textId="77777777"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REFUSED_BASIC_RATES_MISMATCH</w:t>
            </w:r>
          </w:p>
        </w:tc>
        <w:tc>
          <w:tcPr>
            <w:tcW w:w="356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D41D7F9" w14:textId="36D2C175"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 xml:space="preserve">Association denied due to requesting STA not supporting all of the data rates in the BSSBasicRateSet parameter, the Basic HT-MCS Set field of the HT Operation parameter, </w:t>
            </w:r>
            <w:r w:rsidRPr="005551DC">
              <w:rPr>
                <w:rFonts w:ascii="Times New Roman" w:eastAsia="DengXian" w:hAnsi="Times New Roman" w:cs="Times New Roman"/>
                <w:strike/>
                <w:color w:val="000000"/>
                <w:sz w:val="18"/>
                <w:szCs w:val="18"/>
                <w:lang w:eastAsia="zh-CN"/>
              </w:rPr>
              <w:t xml:space="preserve">or </w:t>
            </w:r>
            <w:r w:rsidRPr="005551DC">
              <w:rPr>
                <w:rFonts w:ascii="Times New Roman" w:eastAsia="DengXian" w:hAnsi="Times New Roman" w:cs="Times New Roman"/>
                <w:color w:val="000000"/>
                <w:sz w:val="18"/>
                <w:szCs w:val="18"/>
                <w:lang w:eastAsia="zh-CN"/>
              </w:rPr>
              <w:t>the Basic VHT-MCS and NSS Set field in the VHT Operation parameter</w:t>
            </w:r>
            <w:r w:rsidRPr="005551DC">
              <w:rPr>
                <w:rFonts w:ascii="Times New Roman" w:eastAsia="DengXian" w:hAnsi="Times New Roman" w:cs="Times New Roman"/>
                <w:color w:val="000000"/>
                <w:sz w:val="18"/>
                <w:szCs w:val="18"/>
                <w:u w:val="thick"/>
                <w:lang w:eastAsia="zh-CN"/>
              </w:rPr>
              <w:t xml:space="preserve">, </w:t>
            </w:r>
            <w:del w:id="1" w:author="Author">
              <w:r w:rsidRPr="005551DC" w:rsidDel="00063FBE">
                <w:rPr>
                  <w:rFonts w:ascii="Times New Roman" w:eastAsia="DengXian" w:hAnsi="Times New Roman" w:cs="Times New Roman"/>
                  <w:color w:val="000000"/>
                  <w:sz w:val="18"/>
                  <w:szCs w:val="18"/>
                  <w:u w:val="thick"/>
                  <w:lang w:eastAsia="zh-CN"/>
                </w:rPr>
                <w:delText xml:space="preserve">or </w:delText>
              </w:r>
            </w:del>
            <w:r w:rsidRPr="005551DC">
              <w:rPr>
                <w:rFonts w:ascii="Times New Roman" w:eastAsia="DengXian" w:hAnsi="Times New Roman" w:cs="Times New Roman"/>
                <w:color w:val="000000"/>
                <w:sz w:val="18"/>
                <w:szCs w:val="18"/>
                <w:u w:val="thick"/>
                <w:lang w:eastAsia="zh-CN"/>
              </w:rPr>
              <w:t>the Basic HE-MCS And NSS Set field in the HE Operation parameter</w:t>
            </w:r>
            <w:ins w:id="2" w:author="Author">
              <w:r w:rsidR="00C7481E">
                <w:rPr>
                  <w:rFonts w:ascii="Times New Roman" w:eastAsia="DengXian" w:hAnsi="Times New Roman" w:cs="Times New Roman"/>
                  <w:color w:val="000000"/>
                  <w:sz w:val="18"/>
                  <w:szCs w:val="18"/>
                  <w:u w:val="thick"/>
                  <w:lang w:eastAsia="zh-CN"/>
                </w:rPr>
                <w:t xml:space="preserve">, or </w:t>
              </w:r>
              <w:r w:rsidR="00C7481E" w:rsidRPr="005551DC">
                <w:rPr>
                  <w:rFonts w:ascii="Times New Roman" w:eastAsia="DengXian" w:hAnsi="Times New Roman" w:cs="Times New Roman"/>
                  <w:color w:val="000000"/>
                  <w:sz w:val="18"/>
                  <w:szCs w:val="18"/>
                  <w:u w:val="thick"/>
                  <w:lang w:eastAsia="zh-CN"/>
                </w:rPr>
                <w:t xml:space="preserve">the Basic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-MCS And NSS Set field in the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 Operation parameter</w:t>
              </w:r>
              <w:r w:rsidR="00C7481E" w:rsidRPr="005551DC">
                <w:rPr>
                  <w:rFonts w:ascii="Times New Roman" w:eastAsia="DengXian" w:hAnsi="Times New Roman" w:cs="Times New Roman"/>
                  <w:color w:val="000000"/>
                  <w:sz w:val="18"/>
                  <w:szCs w:val="18"/>
                  <w:lang w:eastAsia="zh-CN"/>
                </w:rPr>
                <w:t>.</w:t>
              </w:r>
            </w:ins>
            <w:r w:rsidR="003431D1">
              <w:rPr>
                <w:rFonts w:ascii="Times New Roman" w:eastAsia="DengXian" w:hAnsi="Times New Roman" w:cs="Times New Roman"/>
                <w:color w:val="000000"/>
                <w:sz w:val="18"/>
                <w:szCs w:val="18"/>
                <w:lang w:eastAsia="zh-CN"/>
              </w:rPr>
              <w:t xml:space="preserve"> (</w:t>
            </w:r>
            <w:r w:rsidR="003431D1" w:rsidRPr="003431D1">
              <w:rPr>
                <w:rFonts w:ascii="Times New Roman" w:eastAsia="DengXian" w:hAnsi="Times New Roman" w:cs="Times New Roman"/>
                <w:color w:val="000000"/>
                <w:sz w:val="18"/>
                <w:szCs w:val="18"/>
                <w:highlight w:val="yellow"/>
                <w:lang w:eastAsia="zh-CN"/>
              </w:rPr>
              <w:t>#4005</w:t>
            </w:r>
            <w:r w:rsidR="003431D1">
              <w:rPr>
                <w:rFonts w:ascii="Times New Roman" w:eastAsia="DengXian" w:hAnsi="Times New Roman" w:cs="Times New Roman"/>
                <w:color w:val="000000"/>
                <w:sz w:val="18"/>
                <w:szCs w:val="18"/>
                <w:lang w:eastAsia="zh-CN"/>
              </w:rPr>
              <w:t>)</w:t>
            </w:r>
          </w:p>
        </w:tc>
      </w:tr>
    </w:tbl>
    <w:p w14:paraId="37FBEB63" w14:textId="2747A108" w:rsidR="00CC0237" w:rsidRDefault="00CC0237" w:rsidP="003F7BF4">
      <w:pPr>
        <w:pStyle w:val="BodyText"/>
        <w:kinsoku w:val="0"/>
        <w:overflowPunct w:val="0"/>
        <w:spacing w:before="1"/>
        <w:rPr>
          <w:sz w:val="18"/>
          <w:szCs w:val="18"/>
        </w:rPr>
      </w:pPr>
    </w:p>
    <w:p w14:paraId="01F965C9" w14:textId="257C9C1C" w:rsidR="00072BE7" w:rsidRDefault="00072BE7" w:rsidP="003F7BF4">
      <w:pPr>
        <w:pStyle w:val="BodyText"/>
        <w:kinsoku w:val="0"/>
        <w:overflowPunct w:val="0"/>
        <w:spacing w:before="1"/>
        <w:rPr>
          <w:sz w:val="18"/>
          <w:szCs w:val="18"/>
        </w:rPr>
      </w:pPr>
    </w:p>
    <w:p w14:paraId="387DABE0" w14:textId="4C83FD62" w:rsidR="00B11E24" w:rsidRDefault="00B11E24" w:rsidP="003F7BF4">
      <w:pPr>
        <w:pStyle w:val="BodyText"/>
        <w:kinsoku w:val="0"/>
        <w:overflowPunct w:val="0"/>
        <w:spacing w:before="1"/>
        <w:rPr>
          <w:b/>
          <w:bCs/>
          <w:sz w:val="18"/>
          <w:szCs w:val="18"/>
        </w:rPr>
      </w:pPr>
      <w:r w:rsidRPr="00B11E24">
        <w:rPr>
          <w:b/>
          <w:bCs/>
          <w:sz w:val="18"/>
          <w:szCs w:val="18"/>
        </w:rPr>
        <w:t>35.15.1 Basic EHT BSS operation</w:t>
      </w:r>
    </w:p>
    <w:p w14:paraId="7E9C7E5A" w14:textId="58FE33AE" w:rsidR="00B11E24" w:rsidRPr="00B11E24" w:rsidRDefault="00B11E24" w:rsidP="003F7BF4">
      <w:pPr>
        <w:pStyle w:val="BodyText"/>
        <w:kinsoku w:val="0"/>
        <w:overflowPunct w:val="0"/>
        <w:spacing w:before="1"/>
        <w:rPr>
          <w:b/>
          <w:bCs/>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 xml:space="preserve">append the following paragraphs to 35.15.1 </w:t>
      </w:r>
      <w:r w:rsidRPr="00BB4604">
        <w:rPr>
          <w:rFonts w:ascii="Arial" w:hAnsi="Arial" w:cs="Arial"/>
          <w:b/>
          <w:bCs/>
          <w:i/>
          <w:iCs/>
          <w:highlight w:val="yellow"/>
        </w:rPr>
        <w:t>(</w:t>
      </w:r>
      <w:r>
        <w:rPr>
          <w:rFonts w:ascii="Arial" w:hAnsi="Arial" w:cs="Arial"/>
          <w:b/>
          <w:bCs/>
          <w:i/>
          <w:iCs/>
          <w:highlight w:val="yellow"/>
        </w:rPr>
        <w:t>P44</w:t>
      </w:r>
      <w:r w:rsidR="00910BE0">
        <w:rPr>
          <w:rFonts w:ascii="Arial" w:hAnsi="Arial" w:cs="Arial"/>
          <w:b/>
          <w:bCs/>
          <w:i/>
          <w:iCs/>
          <w:highlight w:val="yellow"/>
        </w:rPr>
        <w:t>7</w:t>
      </w:r>
      <w:r>
        <w:rPr>
          <w:rFonts w:ascii="Arial" w:hAnsi="Arial" w:cs="Arial"/>
          <w:b/>
          <w:bCs/>
          <w:i/>
          <w:iCs/>
          <w:highlight w:val="yellow"/>
        </w:rPr>
        <w:t xml:space="preserve">L48 </w:t>
      </w:r>
      <w:r w:rsidRPr="00BB4604">
        <w:rPr>
          <w:rFonts w:ascii="Arial" w:hAnsi="Arial" w:cs="Arial"/>
          <w:b/>
          <w:bCs/>
          <w:i/>
          <w:iCs/>
          <w:highlight w:val="yellow"/>
        </w:rPr>
        <w:t>of D</w:t>
      </w:r>
      <w:r>
        <w:rPr>
          <w:rFonts w:ascii="Arial" w:hAnsi="Arial" w:cs="Arial"/>
          <w:b/>
          <w:bCs/>
          <w:i/>
          <w:iCs/>
          <w:highlight w:val="yellow"/>
        </w:rPr>
        <w:t>1.4</w:t>
      </w:r>
      <w:r w:rsidRPr="00BB4604">
        <w:rPr>
          <w:rFonts w:ascii="Arial" w:hAnsi="Arial" w:cs="Arial"/>
          <w:b/>
          <w:bCs/>
          <w:i/>
          <w:iCs/>
          <w:highlight w:val="yellow"/>
        </w:rPr>
        <w:t>)</w:t>
      </w:r>
    </w:p>
    <w:p w14:paraId="2A49644B" w14:textId="7D09C56D" w:rsidR="00A8432D" w:rsidRDefault="00A8432D" w:rsidP="003F7BF4">
      <w:pPr>
        <w:pStyle w:val="BodyText"/>
        <w:kinsoku w:val="0"/>
        <w:overflowPunct w:val="0"/>
        <w:spacing w:before="1"/>
        <w:rPr>
          <w:sz w:val="18"/>
          <w:szCs w:val="18"/>
        </w:rPr>
      </w:pPr>
    </w:p>
    <w:p w14:paraId="5B317626" w14:textId="461B0F87" w:rsidR="001F5D05" w:rsidRDefault="003431D1" w:rsidP="001F5D05">
      <w:pPr>
        <w:pStyle w:val="BodyText"/>
        <w:kinsoku w:val="0"/>
        <w:overflowPunct w:val="0"/>
        <w:spacing w:before="1"/>
        <w:rPr>
          <w:ins w:id="3" w:author="Autho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4" w:author="Author">
        <w:r w:rsidR="001F5D05" w:rsidRPr="001F5D05">
          <w:rPr>
            <w:sz w:val="18"/>
            <w:szCs w:val="18"/>
          </w:rPr>
          <w:t>A STA that is operating in an E</w:t>
        </w:r>
        <w:r w:rsidR="001F5D05">
          <w:rPr>
            <w:sz w:val="18"/>
            <w:szCs w:val="18"/>
          </w:rPr>
          <w:t>HT</w:t>
        </w:r>
        <w:r w:rsidR="001F5D05" w:rsidRPr="001F5D05">
          <w:rPr>
            <w:sz w:val="18"/>
            <w:szCs w:val="18"/>
          </w:rPr>
          <w:t xml:space="preserve"> BSS shall be able to receive and transmit at each of the &lt;E</w:t>
        </w:r>
        <w:r w:rsidR="001F5D05">
          <w:rPr>
            <w:sz w:val="18"/>
            <w:szCs w:val="18"/>
          </w:rPr>
          <w:t>HT</w:t>
        </w:r>
        <w:r w:rsidR="001F5D05" w:rsidRPr="001F5D05">
          <w:rPr>
            <w:sz w:val="18"/>
            <w:szCs w:val="18"/>
          </w:rPr>
          <w:t>-MCS, NSS&gt;</w:t>
        </w:r>
        <w:r w:rsidR="0073386E">
          <w:rPr>
            <w:sz w:val="18"/>
            <w:szCs w:val="18"/>
          </w:rPr>
          <w:t xml:space="preserve"> </w:t>
        </w:r>
        <w:r w:rsidR="001F5D05" w:rsidRPr="001F5D05">
          <w:rPr>
            <w:sz w:val="18"/>
            <w:szCs w:val="18"/>
          </w:rPr>
          <w:t>tuple values indicated</w:t>
        </w:r>
        <w:r w:rsidR="0073386E">
          <w:rPr>
            <w:sz w:val="18"/>
            <w:szCs w:val="18"/>
          </w:rPr>
          <w:t xml:space="preserve"> </w:t>
        </w:r>
        <w:r w:rsidR="001F5D05" w:rsidRPr="001F5D05">
          <w:rPr>
            <w:sz w:val="18"/>
            <w:szCs w:val="18"/>
          </w:rPr>
          <w:t>by</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Basic</w:t>
        </w:r>
        <w:r w:rsidR="0073386E">
          <w:rPr>
            <w:sz w:val="18"/>
            <w:szCs w:val="18"/>
          </w:rPr>
          <w:t xml:space="preserve"> </w:t>
        </w:r>
        <w:r w:rsidR="001F5D05" w:rsidRPr="001F5D05">
          <w:rPr>
            <w:sz w:val="18"/>
            <w:szCs w:val="18"/>
          </w:rPr>
          <w:t>E</w:t>
        </w:r>
        <w:r w:rsidR="00FB1490">
          <w:rPr>
            <w:sz w:val="18"/>
            <w:szCs w:val="18"/>
          </w:rPr>
          <w:t>HT</w:t>
        </w:r>
        <w:r w:rsidR="001F5D05" w:rsidRPr="001F5D05">
          <w:rPr>
            <w:sz w:val="18"/>
            <w:szCs w:val="18"/>
          </w:rPr>
          <w:t>-MCS</w:t>
        </w:r>
        <w:r w:rsidR="0073386E">
          <w:rPr>
            <w:sz w:val="18"/>
            <w:szCs w:val="18"/>
          </w:rPr>
          <w:t xml:space="preserve"> </w:t>
        </w:r>
        <w:r w:rsidR="001F5D05" w:rsidRPr="001F5D05">
          <w:rPr>
            <w:sz w:val="18"/>
            <w:szCs w:val="18"/>
          </w:rPr>
          <w:t>And</w:t>
        </w:r>
        <w:r w:rsidR="0073386E">
          <w:rPr>
            <w:sz w:val="18"/>
            <w:szCs w:val="18"/>
          </w:rPr>
          <w:t xml:space="preserve"> </w:t>
        </w:r>
        <w:r w:rsidR="001F5D05" w:rsidRPr="001F5D05">
          <w:rPr>
            <w:sz w:val="18"/>
            <w:szCs w:val="18"/>
          </w:rPr>
          <w:t>NSS</w:t>
        </w:r>
        <w:r w:rsidR="0073386E">
          <w:rPr>
            <w:sz w:val="18"/>
            <w:szCs w:val="18"/>
          </w:rPr>
          <w:t xml:space="preserve"> </w:t>
        </w:r>
        <w:r w:rsidR="001F5D05" w:rsidRPr="001F5D05">
          <w:rPr>
            <w:sz w:val="18"/>
            <w:szCs w:val="18"/>
          </w:rPr>
          <w:t>Set</w:t>
        </w:r>
        <w:r w:rsidR="0073386E">
          <w:rPr>
            <w:sz w:val="18"/>
            <w:szCs w:val="18"/>
          </w:rPr>
          <w:t xml:space="preserve"> </w:t>
        </w:r>
        <w:r w:rsidR="001F5D05" w:rsidRPr="001F5D05">
          <w:rPr>
            <w:sz w:val="18"/>
            <w:szCs w:val="18"/>
          </w:rPr>
          <w:t>field</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E</w:t>
        </w:r>
        <w:r w:rsidR="00FB1490">
          <w:rPr>
            <w:sz w:val="18"/>
            <w:szCs w:val="18"/>
          </w:rPr>
          <w:t>HT</w:t>
        </w:r>
        <w:r w:rsidR="0073386E">
          <w:rPr>
            <w:sz w:val="18"/>
            <w:szCs w:val="18"/>
          </w:rPr>
          <w:t xml:space="preserve"> </w:t>
        </w:r>
        <w:r w:rsidR="001F5D05" w:rsidRPr="001F5D05">
          <w:rPr>
            <w:sz w:val="18"/>
            <w:szCs w:val="18"/>
          </w:rPr>
          <w:t>Operation</w:t>
        </w:r>
        <w:r w:rsidR="0073386E">
          <w:rPr>
            <w:sz w:val="18"/>
            <w:szCs w:val="18"/>
          </w:rPr>
          <w:t xml:space="preserve"> </w:t>
        </w:r>
        <w:r w:rsidR="001F5D05" w:rsidRPr="001F5D05">
          <w:rPr>
            <w:sz w:val="18"/>
            <w:szCs w:val="18"/>
          </w:rPr>
          <w:t>parameter</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FB1490">
          <w:rPr>
            <w:sz w:val="18"/>
            <w:szCs w:val="18"/>
          </w:rPr>
          <w:t xml:space="preserve"> </w:t>
        </w:r>
        <w:r w:rsidR="001F5D05" w:rsidRPr="001F5D05">
          <w:rPr>
            <w:sz w:val="18"/>
            <w:szCs w:val="18"/>
          </w:rPr>
          <w:t>MLME-START.request primitive and shall be able to receive at each of the &lt;E</w:t>
        </w:r>
        <w:r w:rsidR="00FB1490">
          <w:rPr>
            <w:sz w:val="18"/>
            <w:szCs w:val="18"/>
          </w:rPr>
          <w:t>HT</w:t>
        </w:r>
        <w:r w:rsidR="001F5D05" w:rsidRPr="001F5D05">
          <w:rPr>
            <w:sz w:val="18"/>
            <w:szCs w:val="18"/>
          </w:rPr>
          <w:t>-MCS, NSS&gt; tuple values</w:t>
        </w:r>
        <w:r w:rsidR="00FB1490">
          <w:rPr>
            <w:sz w:val="18"/>
            <w:szCs w:val="18"/>
          </w:rPr>
          <w:t xml:space="preserve"> </w:t>
        </w:r>
        <w:r w:rsidR="001F5D05" w:rsidRPr="001F5D05">
          <w:rPr>
            <w:sz w:val="18"/>
            <w:szCs w:val="18"/>
          </w:rPr>
          <w:t>indicated by the Supported E</w:t>
        </w:r>
        <w:r w:rsidR="00E67D58">
          <w:rPr>
            <w:sz w:val="18"/>
            <w:szCs w:val="18"/>
          </w:rPr>
          <w:t>HT</w:t>
        </w:r>
        <w:r w:rsidR="001F5D05" w:rsidRPr="001F5D05">
          <w:rPr>
            <w:sz w:val="18"/>
            <w:szCs w:val="18"/>
          </w:rPr>
          <w:t>-MCS and NSS Set field in the E</w:t>
        </w:r>
        <w:r w:rsidR="00E67D58">
          <w:rPr>
            <w:sz w:val="18"/>
            <w:szCs w:val="18"/>
          </w:rPr>
          <w:t>HT</w:t>
        </w:r>
        <w:r w:rsidR="001F5D05" w:rsidRPr="001F5D05">
          <w:rPr>
            <w:sz w:val="18"/>
            <w:szCs w:val="18"/>
          </w:rPr>
          <w:t xml:space="preserve"> Capabilities parameter of the MLME-START.request primitive. </w:t>
        </w:r>
      </w:ins>
    </w:p>
    <w:p w14:paraId="4FB3A040" w14:textId="77777777" w:rsidR="001F5D05" w:rsidRPr="001F5D05" w:rsidRDefault="001F5D05" w:rsidP="001F5D05">
      <w:pPr>
        <w:pStyle w:val="BodyText"/>
        <w:kinsoku w:val="0"/>
        <w:overflowPunct w:val="0"/>
        <w:spacing w:before="1"/>
        <w:rPr>
          <w:ins w:id="5" w:author="Author"/>
          <w:sz w:val="18"/>
          <w:szCs w:val="18"/>
        </w:rPr>
      </w:pPr>
    </w:p>
    <w:p w14:paraId="1E94AD59" w14:textId="172F7AB3" w:rsidR="001F5D05" w:rsidRPr="001F5D05" w:rsidRDefault="003431D1" w:rsidP="001F5D05">
      <w:pPr>
        <w:pStyle w:val="BodyText"/>
        <w:kinsoku w:val="0"/>
        <w:overflowPunct w:val="0"/>
        <w:spacing w:before="1"/>
        <w:rPr>
          <w:ins w:id="6" w:author="Autho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7" w:author="Author">
        <w:r w:rsidR="001F5D05" w:rsidRPr="001F5D05">
          <w:rPr>
            <w:sz w:val="18"/>
            <w:szCs w:val="18"/>
          </w:rPr>
          <w:t>The basic E</w:t>
        </w:r>
        <w:r w:rsidR="00E67D58">
          <w:rPr>
            <w:sz w:val="18"/>
            <w:szCs w:val="18"/>
          </w:rPr>
          <w:t>HT</w:t>
        </w:r>
        <w:r w:rsidR="001F5D05" w:rsidRPr="001F5D05">
          <w:rPr>
            <w:sz w:val="18"/>
            <w:szCs w:val="18"/>
          </w:rPr>
          <w:t>-MCS and NSS set is the set of &lt;E</w:t>
        </w:r>
        <w:r w:rsidR="00312543">
          <w:rPr>
            <w:sz w:val="18"/>
            <w:szCs w:val="18"/>
          </w:rPr>
          <w:t>HT</w:t>
        </w:r>
        <w:r w:rsidR="001F5D05" w:rsidRPr="001F5D05">
          <w:rPr>
            <w:sz w:val="18"/>
            <w:szCs w:val="18"/>
          </w:rPr>
          <w:t>-MCS, NSS&gt; tuples that are supported by all E</w:t>
        </w:r>
        <w:r w:rsidR="00312543">
          <w:rPr>
            <w:sz w:val="18"/>
            <w:szCs w:val="18"/>
          </w:rPr>
          <w:t>HT</w:t>
        </w:r>
        <w:r w:rsidR="001F5D05" w:rsidRPr="001F5D05">
          <w:rPr>
            <w:sz w:val="18"/>
            <w:szCs w:val="18"/>
          </w:rPr>
          <w:t xml:space="preserve"> STAs</w:t>
        </w:r>
        <w:r w:rsidR="00312543">
          <w:rPr>
            <w:sz w:val="18"/>
            <w:szCs w:val="18"/>
          </w:rPr>
          <w:t xml:space="preserve"> </w:t>
        </w:r>
        <w:r w:rsidR="001F5D05" w:rsidRPr="001F5D05">
          <w:rPr>
            <w:sz w:val="18"/>
            <w:szCs w:val="18"/>
          </w:rPr>
          <w:t>that are members of an E</w:t>
        </w:r>
        <w:r w:rsidR="00312543">
          <w:rPr>
            <w:sz w:val="18"/>
            <w:szCs w:val="18"/>
          </w:rPr>
          <w:t>HT</w:t>
        </w:r>
        <w:r w:rsidR="001F5D05" w:rsidRPr="001F5D05">
          <w:rPr>
            <w:sz w:val="18"/>
            <w:szCs w:val="18"/>
          </w:rPr>
          <w:t xml:space="preserve"> BSS. It is established by the STA that starts the E</w:t>
        </w:r>
        <w:r w:rsidR="00312543">
          <w:rPr>
            <w:sz w:val="18"/>
            <w:szCs w:val="18"/>
          </w:rPr>
          <w:t>HT</w:t>
        </w:r>
        <w:r w:rsidR="001F5D05" w:rsidRPr="001F5D05">
          <w:rPr>
            <w:sz w:val="18"/>
            <w:szCs w:val="18"/>
          </w:rPr>
          <w:t xml:space="preserve"> BSS, indicated by the Basic</w:t>
        </w:r>
        <w:r w:rsidR="00312543">
          <w:rPr>
            <w:sz w:val="18"/>
            <w:szCs w:val="18"/>
          </w:rPr>
          <w:t xml:space="preserve"> </w:t>
        </w:r>
        <w:r w:rsidR="001F5D05" w:rsidRPr="001F5D05">
          <w:rPr>
            <w:sz w:val="18"/>
            <w:szCs w:val="18"/>
          </w:rPr>
          <w:t>E</w:t>
        </w:r>
        <w:r w:rsidR="00312543">
          <w:rPr>
            <w:sz w:val="18"/>
            <w:szCs w:val="18"/>
          </w:rPr>
          <w:t>HT</w:t>
        </w:r>
        <w:r w:rsidR="001F5D05" w:rsidRPr="001F5D05">
          <w:rPr>
            <w:sz w:val="18"/>
            <w:szCs w:val="18"/>
          </w:rPr>
          <w:t>-MCS And NSS Set field of the</w:t>
        </w:r>
        <w:r w:rsidR="00312543">
          <w:rPr>
            <w:sz w:val="18"/>
            <w:szCs w:val="18"/>
          </w:rPr>
          <w:t xml:space="preserve"> </w:t>
        </w:r>
        <w:r w:rsidR="00621644">
          <w:rPr>
            <w:sz w:val="18"/>
            <w:szCs w:val="18"/>
          </w:rPr>
          <w:t>E</w:t>
        </w:r>
        <w:r w:rsidR="001F5D05" w:rsidRPr="001F5D05">
          <w:rPr>
            <w:sz w:val="18"/>
            <w:szCs w:val="18"/>
          </w:rPr>
          <w:t>H</w:t>
        </w:r>
        <w:r w:rsidR="00621644">
          <w:rPr>
            <w:sz w:val="18"/>
            <w:szCs w:val="18"/>
          </w:rPr>
          <w:t>T</w:t>
        </w:r>
        <w:r w:rsidR="001F5D05" w:rsidRPr="001F5D05">
          <w:rPr>
            <w:sz w:val="18"/>
            <w:szCs w:val="18"/>
          </w:rPr>
          <w:t xml:space="preserve"> Operation parameter in the MLME-START.request primitive. Other</w:t>
        </w:r>
        <w:r w:rsidR="00621644">
          <w:rPr>
            <w:sz w:val="18"/>
            <w:szCs w:val="18"/>
          </w:rPr>
          <w:t xml:space="preserve"> </w:t>
        </w:r>
        <w:r w:rsidR="001F5D05" w:rsidRPr="001F5D05">
          <w:rPr>
            <w:sz w:val="18"/>
            <w:szCs w:val="18"/>
          </w:rPr>
          <w:t>E</w:t>
        </w:r>
        <w:r w:rsidR="00621644">
          <w:rPr>
            <w:sz w:val="18"/>
            <w:szCs w:val="18"/>
          </w:rPr>
          <w:t>HT</w:t>
        </w:r>
        <w:r w:rsidR="001F5D05" w:rsidRPr="001F5D05">
          <w:rPr>
            <w:sz w:val="18"/>
            <w:szCs w:val="18"/>
          </w:rPr>
          <w:t xml:space="preserve"> STAs determine the basic </w:t>
        </w:r>
        <w:r w:rsidR="00621644">
          <w:rPr>
            <w:sz w:val="18"/>
            <w:szCs w:val="18"/>
          </w:rPr>
          <w:t>EHT</w:t>
        </w:r>
        <w:r w:rsidR="001F5D05" w:rsidRPr="001F5D05">
          <w:rPr>
            <w:sz w:val="18"/>
            <w:szCs w:val="18"/>
          </w:rPr>
          <w:t>-MCS and NSS set from the Basic E</w:t>
        </w:r>
        <w:r w:rsidR="006566F7">
          <w:rPr>
            <w:sz w:val="18"/>
            <w:szCs w:val="18"/>
          </w:rPr>
          <w:t>HT</w:t>
        </w:r>
        <w:r w:rsidR="001F5D05" w:rsidRPr="001F5D05">
          <w:rPr>
            <w:sz w:val="18"/>
            <w:szCs w:val="18"/>
          </w:rPr>
          <w:t>-MCS And NSS Set field of the E</w:t>
        </w:r>
        <w:r w:rsidR="006566F7">
          <w:rPr>
            <w:sz w:val="18"/>
            <w:szCs w:val="18"/>
          </w:rPr>
          <w:t>HT</w:t>
        </w:r>
        <w:r w:rsidR="00C70C85">
          <w:rPr>
            <w:sz w:val="18"/>
            <w:szCs w:val="18"/>
          </w:rPr>
          <w:t xml:space="preserve"> </w:t>
        </w:r>
        <w:r w:rsidR="001F5D05" w:rsidRPr="001F5D05">
          <w:rPr>
            <w:sz w:val="18"/>
            <w:szCs w:val="18"/>
          </w:rPr>
          <w:t>Operation element in the BSS</w:t>
        </w:r>
        <w:r w:rsidR="00B35FDB">
          <w:rPr>
            <w:sz w:val="18"/>
            <w:szCs w:val="18"/>
          </w:rPr>
          <w:t xml:space="preserve"> </w:t>
        </w:r>
        <w:r w:rsidR="001F5D05" w:rsidRPr="001F5D05">
          <w:rPr>
            <w:sz w:val="18"/>
            <w:szCs w:val="18"/>
          </w:rPr>
          <w:t>Description derived through the scan mechanism (see 11.1.4.1 (General)).</w:t>
        </w:r>
      </w:ins>
    </w:p>
    <w:p w14:paraId="035FE5BD" w14:textId="77777777" w:rsidR="00B35FDB" w:rsidRDefault="00B35FDB" w:rsidP="001F5D05">
      <w:pPr>
        <w:pStyle w:val="BodyText"/>
        <w:kinsoku w:val="0"/>
        <w:overflowPunct w:val="0"/>
        <w:spacing w:before="1"/>
        <w:rPr>
          <w:ins w:id="8" w:author="Author"/>
          <w:sz w:val="18"/>
          <w:szCs w:val="18"/>
        </w:rPr>
      </w:pPr>
    </w:p>
    <w:p w14:paraId="37D282FB" w14:textId="1382D18A" w:rsidR="004606E5" w:rsidRDefault="003431D1" w:rsidP="001F5D05">
      <w:pPr>
        <w:pStyle w:val="BodyText"/>
        <w:kinsoku w:val="0"/>
        <w:overflowPunct w:val="0"/>
        <w:spacing w:before="1"/>
        <w:rP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9" w:author="Author">
        <w:r w:rsidR="001F5D05" w:rsidRPr="001F5D05">
          <w:rPr>
            <w:sz w:val="18"/>
            <w:szCs w:val="18"/>
          </w:rPr>
          <w:t>An E</w:t>
        </w:r>
        <w:r w:rsidR="00B35FDB">
          <w:rPr>
            <w:sz w:val="18"/>
            <w:szCs w:val="18"/>
          </w:rPr>
          <w:t>HT</w:t>
        </w:r>
        <w:r w:rsidR="001F5D05" w:rsidRPr="001F5D05">
          <w:rPr>
            <w:sz w:val="18"/>
            <w:szCs w:val="18"/>
          </w:rPr>
          <w:t xml:space="preserve"> STA shall not attempt to join (MLME-JOIN.request primitive) a BSS unless it supports (i.e., is able</w:t>
        </w:r>
      </w:ins>
      <w:r w:rsidR="00A8432D">
        <w:rPr>
          <w:sz w:val="18"/>
          <w:szCs w:val="18"/>
        </w:rPr>
        <w:t xml:space="preserve"> </w:t>
      </w:r>
      <w:ins w:id="10" w:author="Author">
        <w:r w:rsidR="001F5D05" w:rsidRPr="001F5D05">
          <w:rPr>
            <w:sz w:val="18"/>
            <w:szCs w:val="18"/>
          </w:rPr>
          <w:t>to both transmit and receive using) all of the &lt;E</w:t>
        </w:r>
        <w:r w:rsidR="00636474">
          <w:rPr>
            <w:sz w:val="18"/>
            <w:szCs w:val="18"/>
          </w:rPr>
          <w:t>HT</w:t>
        </w:r>
        <w:r w:rsidR="001F5D05" w:rsidRPr="001F5D05">
          <w:rPr>
            <w:sz w:val="18"/>
            <w:szCs w:val="18"/>
          </w:rPr>
          <w:t>-MCS, NSS&gt; tuples in the basic E</w:t>
        </w:r>
        <w:r w:rsidR="00636474">
          <w:rPr>
            <w:sz w:val="18"/>
            <w:szCs w:val="18"/>
          </w:rPr>
          <w:t>HT</w:t>
        </w:r>
        <w:r w:rsidR="001F5D05" w:rsidRPr="001F5D05">
          <w:rPr>
            <w:sz w:val="18"/>
            <w:szCs w:val="18"/>
          </w:rPr>
          <w:t>-MCS and NSS set.</w:t>
        </w:r>
      </w:ins>
    </w:p>
    <w:sectPr w:rsidR="004606E5" w:rsidSect="0022620F">
      <w:headerReference w:type="even" r:id="rId9"/>
      <w:headerReference w:type="default" r:id="rId10"/>
      <w:footerReference w:type="even" r:id="rId11"/>
      <w:footerReference w:type="default" r:id="rId12"/>
      <w:headerReference w:type="first" r:id="rId13"/>
      <w:footerReference w:type="first" r:id="rId14"/>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09032" w14:textId="77777777" w:rsidR="006E6459" w:rsidRDefault="006E6459" w:rsidP="00766E54">
      <w:pPr>
        <w:spacing w:after="0" w:line="240" w:lineRule="auto"/>
      </w:pPr>
      <w:r>
        <w:separator/>
      </w:r>
    </w:p>
  </w:endnote>
  <w:endnote w:type="continuationSeparator" w:id="0">
    <w:p w14:paraId="5FB0B055" w14:textId="77777777" w:rsidR="006E6459" w:rsidRDefault="006E6459" w:rsidP="00766E54">
      <w:pPr>
        <w:spacing w:after="0" w:line="240" w:lineRule="auto"/>
      </w:pPr>
      <w:r>
        <w:continuationSeparator/>
      </w:r>
    </w:p>
  </w:endnote>
  <w:endnote w:type="continuationNotice" w:id="1">
    <w:p w14:paraId="23C0F9B7" w14:textId="77777777" w:rsidR="006E6459" w:rsidRDefault="006E6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8BA50" w14:textId="77777777" w:rsidR="00842B47" w:rsidRDefault="00842B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5F9E" w14:textId="77777777" w:rsidR="00842B47" w:rsidRDefault="00842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48F17" w14:textId="77777777" w:rsidR="006E6459" w:rsidRDefault="006E6459" w:rsidP="00766E54">
      <w:pPr>
        <w:spacing w:after="0" w:line="240" w:lineRule="auto"/>
      </w:pPr>
      <w:r>
        <w:separator/>
      </w:r>
    </w:p>
  </w:footnote>
  <w:footnote w:type="continuationSeparator" w:id="0">
    <w:p w14:paraId="7176A807" w14:textId="77777777" w:rsidR="006E6459" w:rsidRDefault="006E6459" w:rsidP="00766E54">
      <w:pPr>
        <w:spacing w:after="0" w:line="240" w:lineRule="auto"/>
      </w:pPr>
      <w:r>
        <w:continuationSeparator/>
      </w:r>
    </w:p>
  </w:footnote>
  <w:footnote w:type="continuationNotice" w:id="1">
    <w:p w14:paraId="09F93AB2" w14:textId="77777777" w:rsidR="006E6459" w:rsidRDefault="006E64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94225" w14:textId="77777777" w:rsidR="00842B47" w:rsidRDefault="00842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07E2F502" w:rsidR="007D6180" w:rsidRPr="00B21A42" w:rsidRDefault="004B2C41" w:rsidP="00B21A42">
    <w:pPr>
      <w:pStyle w:val="Header"/>
      <w:pBdr>
        <w:bottom w:val="single" w:sz="8" w:space="1" w:color="auto"/>
      </w:pBdr>
      <w:tabs>
        <w:tab w:val="clear" w:pos="4680"/>
        <w:tab w:val="center" w:pos="8280"/>
      </w:tabs>
      <w:rPr>
        <w:sz w:val="28"/>
      </w:rPr>
    </w:pPr>
    <w:r>
      <w:rPr>
        <w:sz w:val="28"/>
      </w:rPr>
      <w:t>Mar</w:t>
    </w:r>
    <w:r w:rsidR="002F28E1">
      <w:rPr>
        <w:sz w:val="28"/>
      </w:rPr>
      <w:t xml:space="preserve"> 202</w:t>
    </w:r>
    <w:r w:rsidR="008F2952">
      <w:rPr>
        <w:sz w:val="28"/>
      </w:rPr>
      <w:t>2</w:t>
    </w:r>
    <w:r w:rsidR="002F28E1">
      <w:rPr>
        <w:sz w:val="28"/>
      </w:rPr>
      <w:tab/>
      <w:t>IEEE P802.11-2</w:t>
    </w:r>
    <w:r w:rsidR="00F06A5D">
      <w:rPr>
        <w:sz w:val="28"/>
      </w:rPr>
      <w:t>2</w:t>
    </w:r>
    <w:r w:rsidR="002F28E1">
      <w:rPr>
        <w:sz w:val="28"/>
      </w:rPr>
      <w:t>/</w:t>
    </w:r>
    <w:r w:rsidR="008F2952">
      <w:rPr>
        <w:sz w:val="28"/>
      </w:rPr>
      <w:t>0</w:t>
    </w:r>
    <w:r w:rsidR="000D269A">
      <w:rPr>
        <w:sz w:val="28"/>
      </w:rPr>
      <w:t>452</w:t>
    </w:r>
    <w:r w:rsidR="008F2952">
      <w:rPr>
        <w:sz w:val="28"/>
      </w:rPr>
      <w:t>r</w:t>
    </w:r>
    <w:r w:rsidR="00842B47">
      <w:rPr>
        <w:sz w:val="2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0AEE" w14:textId="77777777" w:rsidR="00842B47" w:rsidRDefault="00842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 w:numId="19">
    <w:abstractNumId w:val="0"/>
    <w:lvlOverride w:ilvl="0">
      <w:lvl w:ilvl="0">
        <w:start w:val="1"/>
        <w:numFmt w:val="bullet"/>
        <w:lvlText w:val="Table 9-52—"/>
        <w:legacy w:legacy="1" w:legacySpace="0" w:legacyIndent="0"/>
        <w:lvlJc w:val="center"/>
        <w:pPr>
          <w:ind w:left="0" w:firstLine="0"/>
        </w:pPr>
        <w:rPr>
          <w:rFonts w:ascii="Arial" w:hAnsi="Arial" w:cs="Arial" w:hint="default"/>
          <w:b/>
          <w:i w:val="0"/>
          <w:strike w:val="0"/>
          <w:color w:val="000000"/>
          <w:sz w:val="20"/>
          <w:u w:val="none"/>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DateAndTime/>
  <w:bordersDoNotSurroundHeader/>
  <w:bordersDoNotSurroundFooter/>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0A5"/>
    <w:rsid w:val="0004521B"/>
    <w:rsid w:val="00045800"/>
    <w:rsid w:val="00046078"/>
    <w:rsid w:val="00046182"/>
    <w:rsid w:val="0004661F"/>
    <w:rsid w:val="00046695"/>
    <w:rsid w:val="000470A6"/>
    <w:rsid w:val="000473FD"/>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6FC"/>
    <w:rsid w:val="00061A45"/>
    <w:rsid w:val="00061D84"/>
    <w:rsid w:val="00062293"/>
    <w:rsid w:val="00062FD5"/>
    <w:rsid w:val="00063B8C"/>
    <w:rsid w:val="00063E61"/>
    <w:rsid w:val="00063F72"/>
    <w:rsid w:val="00063FBE"/>
    <w:rsid w:val="00064111"/>
    <w:rsid w:val="0006468D"/>
    <w:rsid w:val="000649CE"/>
    <w:rsid w:val="00064AB7"/>
    <w:rsid w:val="00064C04"/>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BE7"/>
    <w:rsid w:val="00072E97"/>
    <w:rsid w:val="00072FF7"/>
    <w:rsid w:val="00073372"/>
    <w:rsid w:val="0007361C"/>
    <w:rsid w:val="00073C31"/>
    <w:rsid w:val="00074230"/>
    <w:rsid w:val="00074DF2"/>
    <w:rsid w:val="0007519C"/>
    <w:rsid w:val="0007586F"/>
    <w:rsid w:val="00075A89"/>
    <w:rsid w:val="000762A8"/>
    <w:rsid w:val="000765F3"/>
    <w:rsid w:val="000766D1"/>
    <w:rsid w:val="00076906"/>
    <w:rsid w:val="00076CD4"/>
    <w:rsid w:val="00076E10"/>
    <w:rsid w:val="00077583"/>
    <w:rsid w:val="00077A49"/>
    <w:rsid w:val="00080386"/>
    <w:rsid w:val="00080AED"/>
    <w:rsid w:val="00080D6A"/>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059"/>
    <w:rsid w:val="000931EC"/>
    <w:rsid w:val="00093A2E"/>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38B"/>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69A"/>
    <w:rsid w:val="000D284E"/>
    <w:rsid w:val="000D289E"/>
    <w:rsid w:val="000D2C8B"/>
    <w:rsid w:val="000D37B2"/>
    <w:rsid w:val="000D3AC5"/>
    <w:rsid w:val="000D3C57"/>
    <w:rsid w:val="000D54CB"/>
    <w:rsid w:val="000D5565"/>
    <w:rsid w:val="000D5716"/>
    <w:rsid w:val="000D57DB"/>
    <w:rsid w:val="000D5AFE"/>
    <w:rsid w:val="000D61F4"/>
    <w:rsid w:val="000D6308"/>
    <w:rsid w:val="000D68C2"/>
    <w:rsid w:val="000D6D85"/>
    <w:rsid w:val="000D72DD"/>
    <w:rsid w:val="000D7713"/>
    <w:rsid w:val="000D7934"/>
    <w:rsid w:val="000E0144"/>
    <w:rsid w:val="000E0273"/>
    <w:rsid w:val="000E055B"/>
    <w:rsid w:val="000E07AF"/>
    <w:rsid w:val="000E09AB"/>
    <w:rsid w:val="000E11DB"/>
    <w:rsid w:val="000E20B6"/>
    <w:rsid w:val="000E2401"/>
    <w:rsid w:val="000E262E"/>
    <w:rsid w:val="000E2BDC"/>
    <w:rsid w:val="000E2CA8"/>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0FE4"/>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558"/>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5E6F"/>
    <w:rsid w:val="001260DE"/>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86B"/>
    <w:rsid w:val="00133E77"/>
    <w:rsid w:val="00133EDE"/>
    <w:rsid w:val="00133EF7"/>
    <w:rsid w:val="001346C7"/>
    <w:rsid w:val="001350D0"/>
    <w:rsid w:val="00135313"/>
    <w:rsid w:val="001355B9"/>
    <w:rsid w:val="00135855"/>
    <w:rsid w:val="00136060"/>
    <w:rsid w:val="00136F61"/>
    <w:rsid w:val="00137763"/>
    <w:rsid w:val="001378B5"/>
    <w:rsid w:val="00137CF6"/>
    <w:rsid w:val="00137ED8"/>
    <w:rsid w:val="00140269"/>
    <w:rsid w:val="00140782"/>
    <w:rsid w:val="00140A9B"/>
    <w:rsid w:val="001415B6"/>
    <w:rsid w:val="001417E9"/>
    <w:rsid w:val="001419AE"/>
    <w:rsid w:val="00141C15"/>
    <w:rsid w:val="00142166"/>
    <w:rsid w:val="00142CC2"/>
    <w:rsid w:val="001437FB"/>
    <w:rsid w:val="001439A2"/>
    <w:rsid w:val="00143BAF"/>
    <w:rsid w:val="00144570"/>
    <w:rsid w:val="0014522B"/>
    <w:rsid w:val="0014528E"/>
    <w:rsid w:val="00146006"/>
    <w:rsid w:val="00146BA4"/>
    <w:rsid w:val="00147364"/>
    <w:rsid w:val="00147D05"/>
    <w:rsid w:val="00150845"/>
    <w:rsid w:val="00150F17"/>
    <w:rsid w:val="00151587"/>
    <w:rsid w:val="00151FC2"/>
    <w:rsid w:val="0015228D"/>
    <w:rsid w:val="00152341"/>
    <w:rsid w:val="00152880"/>
    <w:rsid w:val="00152C00"/>
    <w:rsid w:val="0015400A"/>
    <w:rsid w:val="00154155"/>
    <w:rsid w:val="0015438C"/>
    <w:rsid w:val="0015447E"/>
    <w:rsid w:val="00155063"/>
    <w:rsid w:val="00155C23"/>
    <w:rsid w:val="00156F44"/>
    <w:rsid w:val="001570D3"/>
    <w:rsid w:val="0015729D"/>
    <w:rsid w:val="00157C42"/>
    <w:rsid w:val="00157E17"/>
    <w:rsid w:val="00160A23"/>
    <w:rsid w:val="00160D65"/>
    <w:rsid w:val="00160DB2"/>
    <w:rsid w:val="001615CF"/>
    <w:rsid w:val="00161AD1"/>
    <w:rsid w:val="00161CC9"/>
    <w:rsid w:val="0016275B"/>
    <w:rsid w:val="001633AC"/>
    <w:rsid w:val="0016358E"/>
    <w:rsid w:val="0016372A"/>
    <w:rsid w:val="001638D6"/>
    <w:rsid w:val="00163B9A"/>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76CE2"/>
    <w:rsid w:val="00180A54"/>
    <w:rsid w:val="00180B59"/>
    <w:rsid w:val="00180BC4"/>
    <w:rsid w:val="001813CC"/>
    <w:rsid w:val="001815B0"/>
    <w:rsid w:val="00181782"/>
    <w:rsid w:val="00182250"/>
    <w:rsid w:val="00182BCF"/>
    <w:rsid w:val="00182E94"/>
    <w:rsid w:val="00182FEF"/>
    <w:rsid w:val="00183574"/>
    <w:rsid w:val="00183CF8"/>
    <w:rsid w:val="001840BB"/>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C97"/>
    <w:rsid w:val="00193ED4"/>
    <w:rsid w:val="00193ED8"/>
    <w:rsid w:val="00194688"/>
    <w:rsid w:val="001950A3"/>
    <w:rsid w:val="001950ED"/>
    <w:rsid w:val="00195731"/>
    <w:rsid w:val="00195801"/>
    <w:rsid w:val="001958CB"/>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486C"/>
    <w:rsid w:val="001C52DB"/>
    <w:rsid w:val="001C52E7"/>
    <w:rsid w:val="001C550E"/>
    <w:rsid w:val="001C551C"/>
    <w:rsid w:val="001C5830"/>
    <w:rsid w:val="001C5B9D"/>
    <w:rsid w:val="001C6337"/>
    <w:rsid w:val="001C63EF"/>
    <w:rsid w:val="001C692B"/>
    <w:rsid w:val="001C7027"/>
    <w:rsid w:val="001C722D"/>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6BDD"/>
    <w:rsid w:val="001D724D"/>
    <w:rsid w:val="001D7467"/>
    <w:rsid w:val="001D78E9"/>
    <w:rsid w:val="001D7916"/>
    <w:rsid w:val="001E0330"/>
    <w:rsid w:val="001E10A1"/>
    <w:rsid w:val="001E10C9"/>
    <w:rsid w:val="001E149A"/>
    <w:rsid w:val="001E16E5"/>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5D05"/>
    <w:rsid w:val="001F720E"/>
    <w:rsid w:val="001F72BA"/>
    <w:rsid w:val="001F72C2"/>
    <w:rsid w:val="001F780C"/>
    <w:rsid w:val="001F7851"/>
    <w:rsid w:val="002004CB"/>
    <w:rsid w:val="002009DE"/>
    <w:rsid w:val="00200C52"/>
    <w:rsid w:val="0020156F"/>
    <w:rsid w:val="00201BD4"/>
    <w:rsid w:val="00201EFE"/>
    <w:rsid w:val="002020E0"/>
    <w:rsid w:val="0020297D"/>
    <w:rsid w:val="0020314F"/>
    <w:rsid w:val="002032BC"/>
    <w:rsid w:val="00203373"/>
    <w:rsid w:val="00203858"/>
    <w:rsid w:val="00203D6C"/>
    <w:rsid w:val="00203E18"/>
    <w:rsid w:val="00203F66"/>
    <w:rsid w:val="002042E0"/>
    <w:rsid w:val="0020464A"/>
    <w:rsid w:val="002047D5"/>
    <w:rsid w:val="00204E07"/>
    <w:rsid w:val="0020557F"/>
    <w:rsid w:val="002055D2"/>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515"/>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7B0"/>
    <w:rsid w:val="00221BD8"/>
    <w:rsid w:val="00221D79"/>
    <w:rsid w:val="00222EB6"/>
    <w:rsid w:val="00223DCE"/>
    <w:rsid w:val="0022413F"/>
    <w:rsid w:val="00224689"/>
    <w:rsid w:val="00224D82"/>
    <w:rsid w:val="0022603F"/>
    <w:rsid w:val="00226066"/>
    <w:rsid w:val="0022620F"/>
    <w:rsid w:val="00226F25"/>
    <w:rsid w:val="00227086"/>
    <w:rsid w:val="002272B9"/>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36D8E"/>
    <w:rsid w:val="00240257"/>
    <w:rsid w:val="002402BA"/>
    <w:rsid w:val="002404BD"/>
    <w:rsid w:val="0024069E"/>
    <w:rsid w:val="0024148F"/>
    <w:rsid w:val="00243016"/>
    <w:rsid w:val="0024330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2E5E"/>
    <w:rsid w:val="00263798"/>
    <w:rsid w:val="00263A24"/>
    <w:rsid w:val="00263B32"/>
    <w:rsid w:val="00263E99"/>
    <w:rsid w:val="00264036"/>
    <w:rsid w:val="002641D7"/>
    <w:rsid w:val="00264286"/>
    <w:rsid w:val="002644C8"/>
    <w:rsid w:val="002645F7"/>
    <w:rsid w:val="00264722"/>
    <w:rsid w:val="00265240"/>
    <w:rsid w:val="0026527C"/>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AA6"/>
    <w:rsid w:val="00271C16"/>
    <w:rsid w:val="00272129"/>
    <w:rsid w:val="002729E6"/>
    <w:rsid w:val="00273125"/>
    <w:rsid w:val="00273537"/>
    <w:rsid w:val="00274111"/>
    <w:rsid w:val="00274315"/>
    <w:rsid w:val="00274692"/>
    <w:rsid w:val="0027529F"/>
    <w:rsid w:val="00275C5C"/>
    <w:rsid w:val="00275DBA"/>
    <w:rsid w:val="00276558"/>
    <w:rsid w:val="00277440"/>
    <w:rsid w:val="00277B5D"/>
    <w:rsid w:val="00277BFD"/>
    <w:rsid w:val="002813BB"/>
    <w:rsid w:val="002818A3"/>
    <w:rsid w:val="00281B68"/>
    <w:rsid w:val="00281BB5"/>
    <w:rsid w:val="00281F35"/>
    <w:rsid w:val="00282182"/>
    <w:rsid w:val="0028232E"/>
    <w:rsid w:val="002823C7"/>
    <w:rsid w:val="00282881"/>
    <w:rsid w:val="00283108"/>
    <w:rsid w:val="00283147"/>
    <w:rsid w:val="00283796"/>
    <w:rsid w:val="00283931"/>
    <w:rsid w:val="00283B9E"/>
    <w:rsid w:val="002840D4"/>
    <w:rsid w:val="00284F11"/>
    <w:rsid w:val="0028501F"/>
    <w:rsid w:val="002851B3"/>
    <w:rsid w:val="0028565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1D61"/>
    <w:rsid w:val="00292468"/>
    <w:rsid w:val="002924E1"/>
    <w:rsid w:val="00292787"/>
    <w:rsid w:val="0029296F"/>
    <w:rsid w:val="00292A4B"/>
    <w:rsid w:val="00293137"/>
    <w:rsid w:val="0029346E"/>
    <w:rsid w:val="00293B31"/>
    <w:rsid w:val="00293D1F"/>
    <w:rsid w:val="00294199"/>
    <w:rsid w:val="002941E4"/>
    <w:rsid w:val="002941F0"/>
    <w:rsid w:val="00294445"/>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5E6A"/>
    <w:rsid w:val="002A6698"/>
    <w:rsid w:val="002A69AE"/>
    <w:rsid w:val="002A724B"/>
    <w:rsid w:val="002A7962"/>
    <w:rsid w:val="002A7A44"/>
    <w:rsid w:val="002A7BB3"/>
    <w:rsid w:val="002B02A8"/>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25"/>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A5B"/>
    <w:rsid w:val="002C3B88"/>
    <w:rsid w:val="002C44EE"/>
    <w:rsid w:val="002C4591"/>
    <w:rsid w:val="002C475C"/>
    <w:rsid w:val="002C4A10"/>
    <w:rsid w:val="002C4F47"/>
    <w:rsid w:val="002C580C"/>
    <w:rsid w:val="002C6745"/>
    <w:rsid w:val="002C67C7"/>
    <w:rsid w:val="002C711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C68"/>
    <w:rsid w:val="002D3CDF"/>
    <w:rsid w:val="002D3D41"/>
    <w:rsid w:val="002D42D4"/>
    <w:rsid w:val="002D49CE"/>
    <w:rsid w:val="002D4BCF"/>
    <w:rsid w:val="002D540E"/>
    <w:rsid w:val="002D5C01"/>
    <w:rsid w:val="002D66DD"/>
    <w:rsid w:val="002D6DE5"/>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1E5"/>
    <w:rsid w:val="002F0403"/>
    <w:rsid w:val="002F0F23"/>
    <w:rsid w:val="002F10B2"/>
    <w:rsid w:val="002F114F"/>
    <w:rsid w:val="002F12A8"/>
    <w:rsid w:val="002F13DE"/>
    <w:rsid w:val="002F1ED1"/>
    <w:rsid w:val="002F2204"/>
    <w:rsid w:val="002F2225"/>
    <w:rsid w:val="002F2836"/>
    <w:rsid w:val="002F28E1"/>
    <w:rsid w:val="002F2F1C"/>
    <w:rsid w:val="002F2F61"/>
    <w:rsid w:val="002F33B0"/>
    <w:rsid w:val="002F36C7"/>
    <w:rsid w:val="002F3E3F"/>
    <w:rsid w:val="002F4132"/>
    <w:rsid w:val="002F41A0"/>
    <w:rsid w:val="002F543B"/>
    <w:rsid w:val="002F5E6B"/>
    <w:rsid w:val="002F6786"/>
    <w:rsid w:val="002F67ED"/>
    <w:rsid w:val="002F6891"/>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08"/>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43"/>
    <w:rsid w:val="00312894"/>
    <w:rsid w:val="003129F8"/>
    <w:rsid w:val="003131E1"/>
    <w:rsid w:val="003139FA"/>
    <w:rsid w:val="00313C1B"/>
    <w:rsid w:val="00314296"/>
    <w:rsid w:val="003147D6"/>
    <w:rsid w:val="00314CD2"/>
    <w:rsid w:val="003159A0"/>
    <w:rsid w:val="00315C04"/>
    <w:rsid w:val="00316058"/>
    <w:rsid w:val="00316A0B"/>
    <w:rsid w:val="00317A69"/>
    <w:rsid w:val="00317FF2"/>
    <w:rsid w:val="003209FC"/>
    <w:rsid w:val="00320C42"/>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274"/>
    <w:rsid w:val="00334693"/>
    <w:rsid w:val="00334BBE"/>
    <w:rsid w:val="00334CAF"/>
    <w:rsid w:val="00334D67"/>
    <w:rsid w:val="003355D2"/>
    <w:rsid w:val="003358C4"/>
    <w:rsid w:val="00335C9F"/>
    <w:rsid w:val="003363B4"/>
    <w:rsid w:val="0033763C"/>
    <w:rsid w:val="00337A37"/>
    <w:rsid w:val="00337DCD"/>
    <w:rsid w:val="003407EC"/>
    <w:rsid w:val="003407F3"/>
    <w:rsid w:val="00341153"/>
    <w:rsid w:val="0034145D"/>
    <w:rsid w:val="00341699"/>
    <w:rsid w:val="00341C3D"/>
    <w:rsid w:val="00341C4F"/>
    <w:rsid w:val="0034217F"/>
    <w:rsid w:val="003421CF"/>
    <w:rsid w:val="00342481"/>
    <w:rsid w:val="003431D1"/>
    <w:rsid w:val="00343258"/>
    <w:rsid w:val="0034397F"/>
    <w:rsid w:val="00343BB4"/>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62A"/>
    <w:rsid w:val="003517BF"/>
    <w:rsid w:val="00351C42"/>
    <w:rsid w:val="00352426"/>
    <w:rsid w:val="00353336"/>
    <w:rsid w:val="003533E3"/>
    <w:rsid w:val="00353FA8"/>
    <w:rsid w:val="00355189"/>
    <w:rsid w:val="00355FD6"/>
    <w:rsid w:val="00356976"/>
    <w:rsid w:val="00356B52"/>
    <w:rsid w:val="003570A7"/>
    <w:rsid w:val="0035714E"/>
    <w:rsid w:val="0035758A"/>
    <w:rsid w:val="0035765C"/>
    <w:rsid w:val="003578FE"/>
    <w:rsid w:val="0035791F"/>
    <w:rsid w:val="00357C32"/>
    <w:rsid w:val="0036027E"/>
    <w:rsid w:val="0036066E"/>
    <w:rsid w:val="003613C0"/>
    <w:rsid w:val="0036147D"/>
    <w:rsid w:val="003614AF"/>
    <w:rsid w:val="00361662"/>
    <w:rsid w:val="00361964"/>
    <w:rsid w:val="00361E2F"/>
    <w:rsid w:val="003620D7"/>
    <w:rsid w:val="003621CB"/>
    <w:rsid w:val="003626E1"/>
    <w:rsid w:val="00362A05"/>
    <w:rsid w:val="00362C9A"/>
    <w:rsid w:val="00362EEE"/>
    <w:rsid w:val="00363674"/>
    <w:rsid w:val="00363DDB"/>
    <w:rsid w:val="00363DF3"/>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A48"/>
    <w:rsid w:val="00372BCB"/>
    <w:rsid w:val="00373145"/>
    <w:rsid w:val="0037355D"/>
    <w:rsid w:val="00373833"/>
    <w:rsid w:val="003738BD"/>
    <w:rsid w:val="00373E6C"/>
    <w:rsid w:val="00374335"/>
    <w:rsid w:val="00374792"/>
    <w:rsid w:val="003748EE"/>
    <w:rsid w:val="00374FAE"/>
    <w:rsid w:val="00375402"/>
    <w:rsid w:val="00375642"/>
    <w:rsid w:val="00375711"/>
    <w:rsid w:val="00376AF7"/>
    <w:rsid w:val="00376C4E"/>
    <w:rsid w:val="00377030"/>
    <w:rsid w:val="00377285"/>
    <w:rsid w:val="0037762E"/>
    <w:rsid w:val="00377821"/>
    <w:rsid w:val="00377C02"/>
    <w:rsid w:val="003801E7"/>
    <w:rsid w:val="00380D37"/>
    <w:rsid w:val="00380D9E"/>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9D"/>
    <w:rsid w:val="00396540"/>
    <w:rsid w:val="003969D9"/>
    <w:rsid w:val="003972CD"/>
    <w:rsid w:val="0039749E"/>
    <w:rsid w:val="00397ABD"/>
    <w:rsid w:val="003A0180"/>
    <w:rsid w:val="003A0D90"/>
    <w:rsid w:val="003A0E04"/>
    <w:rsid w:val="003A10B8"/>
    <w:rsid w:val="003A1386"/>
    <w:rsid w:val="003A1A38"/>
    <w:rsid w:val="003A3196"/>
    <w:rsid w:val="003A31AB"/>
    <w:rsid w:val="003A3FD8"/>
    <w:rsid w:val="003A41EB"/>
    <w:rsid w:val="003A4481"/>
    <w:rsid w:val="003A57E5"/>
    <w:rsid w:val="003A5CFE"/>
    <w:rsid w:val="003A62D0"/>
    <w:rsid w:val="003A68B1"/>
    <w:rsid w:val="003A6A32"/>
    <w:rsid w:val="003A799C"/>
    <w:rsid w:val="003A7C0A"/>
    <w:rsid w:val="003A7F6D"/>
    <w:rsid w:val="003B068E"/>
    <w:rsid w:val="003B0796"/>
    <w:rsid w:val="003B0F0C"/>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5DC2"/>
    <w:rsid w:val="003F673D"/>
    <w:rsid w:val="003F68FA"/>
    <w:rsid w:val="003F6B12"/>
    <w:rsid w:val="003F7443"/>
    <w:rsid w:val="003F7990"/>
    <w:rsid w:val="003F7BF4"/>
    <w:rsid w:val="003F7C15"/>
    <w:rsid w:val="003F7E61"/>
    <w:rsid w:val="00400DD0"/>
    <w:rsid w:val="004012E0"/>
    <w:rsid w:val="00401AE2"/>
    <w:rsid w:val="00401B68"/>
    <w:rsid w:val="00401EB0"/>
    <w:rsid w:val="004025C6"/>
    <w:rsid w:val="00402FE5"/>
    <w:rsid w:val="00404670"/>
    <w:rsid w:val="0040497D"/>
    <w:rsid w:val="00405960"/>
    <w:rsid w:val="00405D78"/>
    <w:rsid w:val="00406140"/>
    <w:rsid w:val="00406493"/>
    <w:rsid w:val="00406ABA"/>
    <w:rsid w:val="004071A6"/>
    <w:rsid w:val="0040768B"/>
    <w:rsid w:val="004079FA"/>
    <w:rsid w:val="004102BE"/>
    <w:rsid w:val="004108E1"/>
    <w:rsid w:val="00410AD8"/>
    <w:rsid w:val="004112C4"/>
    <w:rsid w:val="00411EC5"/>
    <w:rsid w:val="00411F0E"/>
    <w:rsid w:val="00412E4D"/>
    <w:rsid w:val="00412EB8"/>
    <w:rsid w:val="0041365E"/>
    <w:rsid w:val="00413EAB"/>
    <w:rsid w:val="00414067"/>
    <w:rsid w:val="004140EB"/>
    <w:rsid w:val="004144F9"/>
    <w:rsid w:val="0041472E"/>
    <w:rsid w:val="00414993"/>
    <w:rsid w:val="004157AB"/>
    <w:rsid w:val="00416C7F"/>
    <w:rsid w:val="00416D98"/>
    <w:rsid w:val="00416EB4"/>
    <w:rsid w:val="00416FC9"/>
    <w:rsid w:val="0041731D"/>
    <w:rsid w:val="00417AA0"/>
    <w:rsid w:val="00417EE1"/>
    <w:rsid w:val="00420011"/>
    <w:rsid w:val="004202A5"/>
    <w:rsid w:val="004204B6"/>
    <w:rsid w:val="0042092A"/>
    <w:rsid w:val="004212A8"/>
    <w:rsid w:val="004214F8"/>
    <w:rsid w:val="0042163C"/>
    <w:rsid w:val="004218A7"/>
    <w:rsid w:val="00421E5B"/>
    <w:rsid w:val="00421FCE"/>
    <w:rsid w:val="00422070"/>
    <w:rsid w:val="00422160"/>
    <w:rsid w:val="00422347"/>
    <w:rsid w:val="00422539"/>
    <w:rsid w:val="00422A1D"/>
    <w:rsid w:val="00422B7A"/>
    <w:rsid w:val="00422F08"/>
    <w:rsid w:val="00423125"/>
    <w:rsid w:val="00423267"/>
    <w:rsid w:val="00424118"/>
    <w:rsid w:val="004241A5"/>
    <w:rsid w:val="004245F2"/>
    <w:rsid w:val="00425338"/>
    <w:rsid w:val="004256F5"/>
    <w:rsid w:val="004272FB"/>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3C15"/>
    <w:rsid w:val="0043487C"/>
    <w:rsid w:val="00434F9D"/>
    <w:rsid w:val="00435378"/>
    <w:rsid w:val="00435A91"/>
    <w:rsid w:val="00435FCE"/>
    <w:rsid w:val="0043641E"/>
    <w:rsid w:val="00436C45"/>
    <w:rsid w:val="004373D6"/>
    <w:rsid w:val="004400CE"/>
    <w:rsid w:val="004402BE"/>
    <w:rsid w:val="00440342"/>
    <w:rsid w:val="004404A9"/>
    <w:rsid w:val="00440612"/>
    <w:rsid w:val="00440627"/>
    <w:rsid w:val="0044107F"/>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0C80"/>
    <w:rsid w:val="0045131B"/>
    <w:rsid w:val="004515BF"/>
    <w:rsid w:val="00452F6C"/>
    <w:rsid w:val="004537C4"/>
    <w:rsid w:val="004537F1"/>
    <w:rsid w:val="00453B49"/>
    <w:rsid w:val="00453D94"/>
    <w:rsid w:val="0045433E"/>
    <w:rsid w:val="004560AF"/>
    <w:rsid w:val="00456733"/>
    <w:rsid w:val="0045717F"/>
    <w:rsid w:val="00457780"/>
    <w:rsid w:val="00457A6E"/>
    <w:rsid w:val="00457BCE"/>
    <w:rsid w:val="004606E5"/>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1CF"/>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7C5"/>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2C41"/>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4592"/>
    <w:rsid w:val="004C45AE"/>
    <w:rsid w:val="004C4666"/>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6FE7"/>
    <w:rsid w:val="004D71A7"/>
    <w:rsid w:val="004E0106"/>
    <w:rsid w:val="004E0B35"/>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3C4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335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3D20"/>
    <w:rsid w:val="00544018"/>
    <w:rsid w:val="00545EC1"/>
    <w:rsid w:val="00546938"/>
    <w:rsid w:val="00546D06"/>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1DC"/>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4D8C"/>
    <w:rsid w:val="00565F0A"/>
    <w:rsid w:val="00565FD8"/>
    <w:rsid w:val="005668E1"/>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54"/>
    <w:rsid w:val="005926CD"/>
    <w:rsid w:val="005929BC"/>
    <w:rsid w:val="005932D5"/>
    <w:rsid w:val="00593A60"/>
    <w:rsid w:val="00593B4B"/>
    <w:rsid w:val="0059445A"/>
    <w:rsid w:val="005954BF"/>
    <w:rsid w:val="005954D0"/>
    <w:rsid w:val="0059563F"/>
    <w:rsid w:val="005958C6"/>
    <w:rsid w:val="00596179"/>
    <w:rsid w:val="005962F3"/>
    <w:rsid w:val="00596339"/>
    <w:rsid w:val="005969C9"/>
    <w:rsid w:val="00596BC5"/>
    <w:rsid w:val="00597A16"/>
    <w:rsid w:val="00597A89"/>
    <w:rsid w:val="005A007C"/>
    <w:rsid w:val="005A0EAA"/>
    <w:rsid w:val="005A0FDE"/>
    <w:rsid w:val="005A1882"/>
    <w:rsid w:val="005A19A5"/>
    <w:rsid w:val="005A23A5"/>
    <w:rsid w:val="005A2502"/>
    <w:rsid w:val="005A2913"/>
    <w:rsid w:val="005A3315"/>
    <w:rsid w:val="005A341B"/>
    <w:rsid w:val="005A43FB"/>
    <w:rsid w:val="005A4834"/>
    <w:rsid w:val="005A48D0"/>
    <w:rsid w:val="005A57FA"/>
    <w:rsid w:val="005A5C8A"/>
    <w:rsid w:val="005A5CC1"/>
    <w:rsid w:val="005A5D3B"/>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0B8"/>
    <w:rsid w:val="005B3145"/>
    <w:rsid w:val="005B34A6"/>
    <w:rsid w:val="005B3FA3"/>
    <w:rsid w:val="005B4719"/>
    <w:rsid w:val="005B4902"/>
    <w:rsid w:val="005B547B"/>
    <w:rsid w:val="005B555F"/>
    <w:rsid w:val="005B55BF"/>
    <w:rsid w:val="005B5ABC"/>
    <w:rsid w:val="005B603F"/>
    <w:rsid w:val="005B6BE7"/>
    <w:rsid w:val="005B770C"/>
    <w:rsid w:val="005C07DE"/>
    <w:rsid w:val="005C0B92"/>
    <w:rsid w:val="005C0F60"/>
    <w:rsid w:val="005C104C"/>
    <w:rsid w:val="005C12F9"/>
    <w:rsid w:val="005C17B5"/>
    <w:rsid w:val="005C1FDD"/>
    <w:rsid w:val="005C20E6"/>
    <w:rsid w:val="005C26F8"/>
    <w:rsid w:val="005C2F71"/>
    <w:rsid w:val="005C4067"/>
    <w:rsid w:val="005C41A4"/>
    <w:rsid w:val="005C42D9"/>
    <w:rsid w:val="005C4458"/>
    <w:rsid w:val="005C4B04"/>
    <w:rsid w:val="005C51F9"/>
    <w:rsid w:val="005C52DF"/>
    <w:rsid w:val="005C6591"/>
    <w:rsid w:val="005C6642"/>
    <w:rsid w:val="005C6DB6"/>
    <w:rsid w:val="005C6EB5"/>
    <w:rsid w:val="005C706A"/>
    <w:rsid w:val="005C728A"/>
    <w:rsid w:val="005C7D05"/>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55A"/>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5AEA"/>
    <w:rsid w:val="005F61F3"/>
    <w:rsid w:val="005F630A"/>
    <w:rsid w:val="005F6917"/>
    <w:rsid w:val="005F7851"/>
    <w:rsid w:val="005F79A6"/>
    <w:rsid w:val="006009C0"/>
    <w:rsid w:val="00600A16"/>
    <w:rsid w:val="00600FF9"/>
    <w:rsid w:val="00601170"/>
    <w:rsid w:val="0060127B"/>
    <w:rsid w:val="00602804"/>
    <w:rsid w:val="006028CA"/>
    <w:rsid w:val="00602D1B"/>
    <w:rsid w:val="00602F8B"/>
    <w:rsid w:val="006030BD"/>
    <w:rsid w:val="0060328B"/>
    <w:rsid w:val="00603495"/>
    <w:rsid w:val="0060394B"/>
    <w:rsid w:val="00603DCB"/>
    <w:rsid w:val="00603F11"/>
    <w:rsid w:val="00604206"/>
    <w:rsid w:val="00604465"/>
    <w:rsid w:val="00604576"/>
    <w:rsid w:val="00604B57"/>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BB1"/>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47A"/>
    <w:rsid w:val="00621644"/>
    <w:rsid w:val="006219BA"/>
    <w:rsid w:val="00621EF8"/>
    <w:rsid w:val="0062226F"/>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B7D"/>
    <w:rsid w:val="00635F0E"/>
    <w:rsid w:val="00636474"/>
    <w:rsid w:val="00636530"/>
    <w:rsid w:val="00636AEE"/>
    <w:rsid w:val="00636BD3"/>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2B24"/>
    <w:rsid w:val="00642C88"/>
    <w:rsid w:val="006430E5"/>
    <w:rsid w:val="00643C91"/>
    <w:rsid w:val="00643D0B"/>
    <w:rsid w:val="006443A9"/>
    <w:rsid w:val="00644E03"/>
    <w:rsid w:val="00644ECB"/>
    <w:rsid w:val="0064570F"/>
    <w:rsid w:val="00645A78"/>
    <w:rsid w:val="00645AA4"/>
    <w:rsid w:val="006465C9"/>
    <w:rsid w:val="00647847"/>
    <w:rsid w:val="00647861"/>
    <w:rsid w:val="00650AA3"/>
    <w:rsid w:val="00650B44"/>
    <w:rsid w:val="006515B2"/>
    <w:rsid w:val="006515D6"/>
    <w:rsid w:val="00651C70"/>
    <w:rsid w:val="00651EB3"/>
    <w:rsid w:val="00652DBC"/>
    <w:rsid w:val="00652E75"/>
    <w:rsid w:val="0065314D"/>
    <w:rsid w:val="00654965"/>
    <w:rsid w:val="00654998"/>
    <w:rsid w:val="00654E1D"/>
    <w:rsid w:val="006559EF"/>
    <w:rsid w:val="00655CA1"/>
    <w:rsid w:val="0065635F"/>
    <w:rsid w:val="006564F3"/>
    <w:rsid w:val="006566F7"/>
    <w:rsid w:val="00656843"/>
    <w:rsid w:val="00656E02"/>
    <w:rsid w:val="006600E3"/>
    <w:rsid w:val="0066064B"/>
    <w:rsid w:val="00660C4A"/>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9A"/>
    <w:rsid w:val="006710B9"/>
    <w:rsid w:val="006716CF"/>
    <w:rsid w:val="00671DC6"/>
    <w:rsid w:val="00672A2E"/>
    <w:rsid w:val="00672AF8"/>
    <w:rsid w:val="00673DA2"/>
    <w:rsid w:val="006745D3"/>
    <w:rsid w:val="006747CD"/>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A73"/>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2D"/>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459"/>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2617"/>
    <w:rsid w:val="00703958"/>
    <w:rsid w:val="00703B90"/>
    <w:rsid w:val="007044FF"/>
    <w:rsid w:val="00704856"/>
    <w:rsid w:val="0070505F"/>
    <w:rsid w:val="007056E4"/>
    <w:rsid w:val="00705B97"/>
    <w:rsid w:val="00706B66"/>
    <w:rsid w:val="00706F2C"/>
    <w:rsid w:val="007076E6"/>
    <w:rsid w:val="0070780A"/>
    <w:rsid w:val="0071105A"/>
    <w:rsid w:val="0071184B"/>
    <w:rsid w:val="007118FA"/>
    <w:rsid w:val="00711E0C"/>
    <w:rsid w:val="0071288E"/>
    <w:rsid w:val="00712B61"/>
    <w:rsid w:val="00712D31"/>
    <w:rsid w:val="00713118"/>
    <w:rsid w:val="007132B9"/>
    <w:rsid w:val="00714437"/>
    <w:rsid w:val="00714D12"/>
    <w:rsid w:val="0071546E"/>
    <w:rsid w:val="007156DD"/>
    <w:rsid w:val="00715BF9"/>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6D0"/>
    <w:rsid w:val="0073288C"/>
    <w:rsid w:val="0073290A"/>
    <w:rsid w:val="00732951"/>
    <w:rsid w:val="00732E0A"/>
    <w:rsid w:val="0073386E"/>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365"/>
    <w:rsid w:val="00746FA3"/>
    <w:rsid w:val="0074782B"/>
    <w:rsid w:val="00747846"/>
    <w:rsid w:val="00750017"/>
    <w:rsid w:val="00750389"/>
    <w:rsid w:val="00750430"/>
    <w:rsid w:val="00750444"/>
    <w:rsid w:val="00750536"/>
    <w:rsid w:val="007506A4"/>
    <w:rsid w:val="00750D22"/>
    <w:rsid w:val="007522EE"/>
    <w:rsid w:val="00752318"/>
    <w:rsid w:val="00752994"/>
    <w:rsid w:val="00752AC5"/>
    <w:rsid w:val="00753125"/>
    <w:rsid w:val="00753722"/>
    <w:rsid w:val="007537A6"/>
    <w:rsid w:val="00753A07"/>
    <w:rsid w:val="00753B6B"/>
    <w:rsid w:val="00753DAF"/>
    <w:rsid w:val="00754440"/>
    <w:rsid w:val="0075473B"/>
    <w:rsid w:val="007548DE"/>
    <w:rsid w:val="00754978"/>
    <w:rsid w:val="00754AAE"/>
    <w:rsid w:val="007553D2"/>
    <w:rsid w:val="00755DFE"/>
    <w:rsid w:val="00756927"/>
    <w:rsid w:val="00756F17"/>
    <w:rsid w:val="00756F49"/>
    <w:rsid w:val="00757738"/>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3B46"/>
    <w:rsid w:val="00774346"/>
    <w:rsid w:val="00775414"/>
    <w:rsid w:val="007758FA"/>
    <w:rsid w:val="0077767E"/>
    <w:rsid w:val="007777A2"/>
    <w:rsid w:val="00780769"/>
    <w:rsid w:val="007807BD"/>
    <w:rsid w:val="00780CD2"/>
    <w:rsid w:val="0078121B"/>
    <w:rsid w:val="0078180C"/>
    <w:rsid w:val="00782161"/>
    <w:rsid w:val="00782399"/>
    <w:rsid w:val="00782522"/>
    <w:rsid w:val="007825B3"/>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374"/>
    <w:rsid w:val="00793751"/>
    <w:rsid w:val="00794C6F"/>
    <w:rsid w:val="00794CDF"/>
    <w:rsid w:val="007963FF"/>
    <w:rsid w:val="00796BF3"/>
    <w:rsid w:val="00796C76"/>
    <w:rsid w:val="00797C65"/>
    <w:rsid w:val="00797E9A"/>
    <w:rsid w:val="007A05C4"/>
    <w:rsid w:val="007A0B74"/>
    <w:rsid w:val="007A1B70"/>
    <w:rsid w:val="007A282A"/>
    <w:rsid w:val="007A2E83"/>
    <w:rsid w:val="007A36BC"/>
    <w:rsid w:val="007A39DC"/>
    <w:rsid w:val="007A4113"/>
    <w:rsid w:val="007A480A"/>
    <w:rsid w:val="007A49D8"/>
    <w:rsid w:val="007A4ABA"/>
    <w:rsid w:val="007A4CBE"/>
    <w:rsid w:val="007A55A2"/>
    <w:rsid w:val="007A6917"/>
    <w:rsid w:val="007A6D2C"/>
    <w:rsid w:val="007A6D37"/>
    <w:rsid w:val="007A7080"/>
    <w:rsid w:val="007A7493"/>
    <w:rsid w:val="007A78E1"/>
    <w:rsid w:val="007A7EEC"/>
    <w:rsid w:val="007B00F0"/>
    <w:rsid w:val="007B0ABF"/>
    <w:rsid w:val="007B0B86"/>
    <w:rsid w:val="007B0F7F"/>
    <w:rsid w:val="007B1300"/>
    <w:rsid w:val="007B15DA"/>
    <w:rsid w:val="007B19C1"/>
    <w:rsid w:val="007B1EB9"/>
    <w:rsid w:val="007B257E"/>
    <w:rsid w:val="007B3B4B"/>
    <w:rsid w:val="007B3EC4"/>
    <w:rsid w:val="007B5490"/>
    <w:rsid w:val="007B58BB"/>
    <w:rsid w:val="007B5904"/>
    <w:rsid w:val="007B5DE6"/>
    <w:rsid w:val="007B5E8D"/>
    <w:rsid w:val="007B67FE"/>
    <w:rsid w:val="007B68E3"/>
    <w:rsid w:val="007B7450"/>
    <w:rsid w:val="007B7794"/>
    <w:rsid w:val="007B7B1B"/>
    <w:rsid w:val="007C01FF"/>
    <w:rsid w:val="007C030D"/>
    <w:rsid w:val="007C088D"/>
    <w:rsid w:val="007C0B2B"/>
    <w:rsid w:val="007C1811"/>
    <w:rsid w:val="007C21B4"/>
    <w:rsid w:val="007C260E"/>
    <w:rsid w:val="007C2668"/>
    <w:rsid w:val="007C2720"/>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314"/>
    <w:rsid w:val="007F7922"/>
    <w:rsid w:val="008002D8"/>
    <w:rsid w:val="008002EE"/>
    <w:rsid w:val="00800619"/>
    <w:rsid w:val="00800A42"/>
    <w:rsid w:val="00800C9D"/>
    <w:rsid w:val="00800CA6"/>
    <w:rsid w:val="00802327"/>
    <w:rsid w:val="0080267F"/>
    <w:rsid w:val="00802F91"/>
    <w:rsid w:val="00803140"/>
    <w:rsid w:val="00803344"/>
    <w:rsid w:val="00803385"/>
    <w:rsid w:val="008039FF"/>
    <w:rsid w:val="00803EE6"/>
    <w:rsid w:val="00804138"/>
    <w:rsid w:val="00804759"/>
    <w:rsid w:val="00804B2B"/>
    <w:rsid w:val="00804C19"/>
    <w:rsid w:val="00806459"/>
    <w:rsid w:val="008069EC"/>
    <w:rsid w:val="00806AEC"/>
    <w:rsid w:val="008071B1"/>
    <w:rsid w:val="00807A02"/>
    <w:rsid w:val="00807EEA"/>
    <w:rsid w:val="00810145"/>
    <w:rsid w:val="0081075D"/>
    <w:rsid w:val="0081118E"/>
    <w:rsid w:val="0081135F"/>
    <w:rsid w:val="00812B44"/>
    <w:rsid w:val="00812BD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1E5"/>
    <w:rsid w:val="008172B4"/>
    <w:rsid w:val="00817AA0"/>
    <w:rsid w:val="008202DD"/>
    <w:rsid w:val="008204A0"/>
    <w:rsid w:val="00820DB4"/>
    <w:rsid w:val="00822367"/>
    <w:rsid w:val="0082276C"/>
    <w:rsid w:val="00822842"/>
    <w:rsid w:val="00822F34"/>
    <w:rsid w:val="00822FBF"/>
    <w:rsid w:val="00822FDC"/>
    <w:rsid w:val="0082317F"/>
    <w:rsid w:val="008234F1"/>
    <w:rsid w:val="0082391B"/>
    <w:rsid w:val="008246E5"/>
    <w:rsid w:val="00825B0D"/>
    <w:rsid w:val="00825B69"/>
    <w:rsid w:val="00825C37"/>
    <w:rsid w:val="00825D90"/>
    <w:rsid w:val="00827699"/>
    <w:rsid w:val="00827BBF"/>
    <w:rsid w:val="00827D8C"/>
    <w:rsid w:val="00827DA7"/>
    <w:rsid w:val="0083042E"/>
    <w:rsid w:val="00830553"/>
    <w:rsid w:val="00830AEB"/>
    <w:rsid w:val="00831650"/>
    <w:rsid w:val="008316C0"/>
    <w:rsid w:val="00831DBF"/>
    <w:rsid w:val="00831FDF"/>
    <w:rsid w:val="008322AF"/>
    <w:rsid w:val="008322DA"/>
    <w:rsid w:val="008323CB"/>
    <w:rsid w:val="00833033"/>
    <w:rsid w:val="008335E5"/>
    <w:rsid w:val="00833DA2"/>
    <w:rsid w:val="00833FFF"/>
    <w:rsid w:val="00834162"/>
    <w:rsid w:val="00834326"/>
    <w:rsid w:val="00834360"/>
    <w:rsid w:val="00834388"/>
    <w:rsid w:val="008349FB"/>
    <w:rsid w:val="00834AB1"/>
    <w:rsid w:val="00834AD1"/>
    <w:rsid w:val="008350EE"/>
    <w:rsid w:val="00835641"/>
    <w:rsid w:val="00835D09"/>
    <w:rsid w:val="00835F94"/>
    <w:rsid w:val="00836B5C"/>
    <w:rsid w:val="00836B75"/>
    <w:rsid w:val="00836C07"/>
    <w:rsid w:val="00837250"/>
    <w:rsid w:val="00837574"/>
    <w:rsid w:val="00837A3E"/>
    <w:rsid w:val="00837A81"/>
    <w:rsid w:val="00840362"/>
    <w:rsid w:val="008411FA"/>
    <w:rsid w:val="00841222"/>
    <w:rsid w:val="008418DF"/>
    <w:rsid w:val="00841B71"/>
    <w:rsid w:val="0084239B"/>
    <w:rsid w:val="00842B47"/>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2DC"/>
    <w:rsid w:val="008517E5"/>
    <w:rsid w:val="00851AE5"/>
    <w:rsid w:val="00851DD9"/>
    <w:rsid w:val="00852648"/>
    <w:rsid w:val="0085284B"/>
    <w:rsid w:val="00852CD9"/>
    <w:rsid w:val="008536E6"/>
    <w:rsid w:val="008536FC"/>
    <w:rsid w:val="008539AE"/>
    <w:rsid w:val="00854832"/>
    <w:rsid w:val="00854F96"/>
    <w:rsid w:val="008552EB"/>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BE2"/>
    <w:rsid w:val="00881FE8"/>
    <w:rsid w:val="0088225E"/>
    <w:rsid w:val="00882841"/>
    <w:rsid w:val="00882D09"/>
    <w:rsid w:val="00882F31"/>
    <w:rsid w:val="0088383A"/>
    <w:rsid w:val="00883D71"/>
    <w:rsid w:val="00885291"/>
    <w:rsid w:val="008852B5"/>
    <w:rsid w:val="00885E52"/>
    <w:rsid w:val="0088612B"/>
    <w:rsid w:val="0088635F"/>
    <w:rsid w:val="008867FC"/>
    <w:rsid w:val="00886EC0"/>
    <w:rsid w:val="00887288"/>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0D"/>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DB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82C"/>
    <w:rsid w:val="008C297D"/>
    <w:rsid w:val="008C2F70"/>
    <w:rsid w:val="008C352F"/>
    <w:rsid w:val="008C39B0"/>
    <w:rsid w:val="008C3CCD"/>
    <w:rsid w:val="008C467B"/>
    <w:rsid w:val="008C4776"/>
    <w:rsid w:val="008C4BA1"/>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247"/>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952"/>
    <w:rsid w:val="008F2BA6"/>
    <w:rsid w:val="008F304D"/>
    <w:rsid w:val="008F3105"/>
    <w:rsid w:val="008F32A8"/>
    <w:rsid w:val="008F363B"/>
    <w:rsid w:val="008F3A01"/>
    <w:rsid w:val="008F3D68"/>
    <w:rsid w:val="008F474E"/>
    <w:rsid w:val="008F4A5F"/>
    <w:rsid w:val="008F4DEC"/>
    <w:rsid w:val="008F5FDB"/>
    <w:rsid w:val="008F6AFD"/>
    <w:rsid w:val="008F6DA2"/>
    <w:rsid w:val="008F7965"/>
    <w:rsid w:val="008F7F96"/>
    <w:rsid w:val="00900565"/>
    <w:rsid w:val="00900FF0"/>
    <w:rsid w:val="00901983"/>
    <w:rsid w:val="00902131"/>
    <w:rsid w:val="00902821"/>
    <w:rsid w:val="00903F7E"/>
    <w:rsid w:val="009042AC"/>
    <w:rsid w:val="0090440B"/>
    <w:rsid w:val="00904F9D"/>
    <w:rsid w:val="00905239"/>
    <w:rsid w:val="00905D0E"/>
    <w:rsid w:val="00905FDA"/>
    <w:rsid w:val="009063D6"/>
    <w:rsid w:val="009068AE"/>
    <w:rsid w:val="00906940"/>
    <w:rsid w:val="009069CD"/>
    <w:rsid w:val="00906CB3"/>
    <w:rsid w:val="009074C7"/>
    <w:rsid w:val="0090774F"/>
    <w:rsid w:val="009100DD"/>
    <w:rsid w:val="00910BBB"/>
    <w:rsid w:val="00910BE0"/>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56AA"/>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A6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4A"/>
    <w:rsid w:val="009423BB"/>
    <w:rsid w:val="00942603"/>
    <w:rsid w:val="009428DD"/>
    <w:rsid w:val="00942982"/>
    <w:rsid w:val="00942A28"/>
    <w:rsid w:val="00942F2B"/>
    <w:rsid w:val="00943389"/>
    <w:rsid w:val="00943473"/>
    <w:rsid w:val="009434AB"/>
    <w:rsid w:val="00943921"/>
    <w:rsid w:val="00943A36"/>
    <w:rsid w:val="00944720"/>
    <w:rsid w:val="00945B01"/>
    <w:rsid w:val="00945BCA"/>
    <w:rsid w:val="00947770"/>
    <w:rsid w:val="00947827"/>
    <w:rsid w:val="00950788"/>
    <w:rsid w:val="009507E1"/>
    <w:rsid w:val="0095143D"/>
    <w:rsid w:val="00951D37"/>
    <w:rsid w:val="0095221A"/>
    <w:rsid w:val="009524D8"/>
    <w:rsid w:val="00953171"/>
    <w:rsid w:val="0095321F"/>
    <w:rsid w:val="0095356D"/>
    <w:rsid w:val="009537B5"/>
    <w:rsid w:val="00954898"/>
    <w:rsid w:val="00954C9C"/>
    <w:rsid w:val="00954E21"/>
    <w:rsid w:val="00955043"/>
    <w:rsid w:val="009552BA"/>
    <w:rsid w:val="009552BB"/>
    <w:rsid w:val="009558F6"/>
    <w:rsid w:val="00955C6C"/>
    <w:rsid w:val="00955FA2"/>
    <w:rsid w:val="009567B5"/>
    <w:rsid w:val="0095718F"/>
    <w:rsid w:val="009573BA"/>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3B1"/>
    <w:rsid w:val="00967F56"/>
    <w:rsid w:val="00970106"/>
    <w:rsid w:val="0097029D"/>
    <w:rsid w:val="009706D9"/>
    <w:rsid w:val="00970DBD"/>
    <w:rsid w:val="00972796"/>
    <w:rsid w:val="00973C50"/>
    <w:rsid w:val="00974638"/>
    <w:rsid w:val="00974AA4"/>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302"/>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373"/>
    <w:rsid w:val="009A15F4"/>
    <w:rsid w:val="009A215C"/>
    <w:rsid w:val="009A2488"/>
    <w:rsid w:val="009A26BF"/>
    <w:rsid w:val="009A279C"/>
    <w:rsid w:val="009A286B"/>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710E"/>
    <w:rsid w:val="009C7762"/>
    <w:rsid w:val="009C7CE2"/>
    <w:rsid w:val="009D062D"/>
    <w:rsid w:val="009D076F"/>
    <w:rsid w:val="009D0A3D"/>
    <w:rsid w:val="009D0BE3"/>
    <w:rsid w:val="009D0CDF"/>
    <w:rsid w:val="009D1051"/>
    <w:rsid w:val="009D14C5"/>
    <w:rsid w:val="009D2A34"/>
    <w:rsid w:val="009D2C1C"/>
    <w:rsid w:val="009D2DCD"/>
    <w:rsid w:val="009D2E0E"/>
    <w:rsid w:val="009D2F1C"/>
    <w:rsid w:val="009D366F"/>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385"/>
    <w:rsid w:val="009E1BC7"/>
    <w:rsid w:val="009E1EA5"/>
    <w:rsid w:val="009E20E0"/>
    <w:rsid w:val="009E2578"/>
    <w:rsid w:val="009E28FB"/>
    <w:rsid w:val="009E2A1A"/>
    <w:rsid w:val="009E2DA9"/>
    <w:rsid w:val="009E2E23"/>
    <w:rsid w:val="009E34EB"/>
    <w:rsid w:val="009E3C40"/>
    <w:rsid w:val="009E3C8B"/>
    <w:rsid w:val="009E3EC6"/>
    <w:rsid w:val="009E4118"/>
    <w:rsid w:val="009E42BD"/>
    <w:rsid w:val="009E473B"/>
    <w:rsid w:val="009E4A47"/>
    <w:rsid w:val="009E516E"/>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6A8"/>
    <w:rsid w:val="009F3DA7"/>
    <w:rsid w:val="009F3FCF"/>
    <w:rsid w:val="009F4075"/>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20F5"/>
    <w:rsid w:val="00A42124"/>
    <w:rsid w:val="00A425B4"/>
    <w:rsid w:val="00A42F28"/>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FC8"/>
    <w:rsid w:val="00A6148B"/>
    <w:rsid w:val="00A6153C"/>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32D"/>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58A"/>
    <w:rsid w:val="00AC6A55"/>
    <w:rsid w:val="00AC79D8"/>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B75"/>
    <w:rsid w:val="00B04C33"/>
    <w:rsid w:val="00B04E89"/>
    <w:rsid w:val="00B050A4"/>
    <w:rsid w:val="00B05481"/>
    <w:rsid w:val="00B056D1"/>
    <w:rsid w:val="00B064C4"/>
    <w:rsid w:val="00B06880"/>
    <w:rsid w:val="00B068BA"/>
    <w:rsid w:val="00B06A12"/>
    <w:rsid w:val="00B070BB"/>
    <w:rsid w:val="00B07119"/>
    <w:rsid w:val="00B07297"/>
    <w:rsid w:val="00B0739B"/>
    <w:rsid w:val="00B07A22"/>
    <w:rsid w:val="00B07E9B"/>
    <w:rsid w:val="00B10C99"/>
    <w:rsid w:val="00B10E3E"/>
    <w:rsid w:val="00B1149A"/>
    <w:rsid w:val="00B11A37"/>
    <w:rsid w:val="00B11D5E"/>
    <w:rsid w:val="00B11E24"/>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03FA"/>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7FE"/>
    <w:rsid w:val="00B24E19"/>
    <w:rsid w:val="00B24E1F"/>
    <w:rsid w:val="00B264F6"/>
    <w:rsid w:val="00B26AD4"/>
    <w:rsid w:val="00B26B0D"/>
    <w:rsid w:val="00B270F0"/>
    <w:rsid w:val="00B27136"/>
    <w:rsid w:val="00B276A8"/>
    <w:rsid w:val="00B27A53"/>
    <w:rsid w:val="00B27AF3"/>
    <w:rsid w:val="00B30DA1"/>
    <w:rsid w:val="00B31FBD"/>
    <w:rsid w:val="00B32177"/>
    <w:rsid w:val="00B325D3"/>
    <w:rsid w:val="00B32A6C"/>
    <w:rsid w:val="00B338A2"/>
    <w:rsid w:val="00B33F95"/>
    <w:rsid w:val="00B346A0"/>
    <w:rsid w:val="00B34728"/>
    <w:rsid w:val="00B34C98"/>
    <w:rsid w:val="00B34D3B"/>
    <w:rsid w:val="00B34F39"/>
    <w:rsid w:val="00B35420"/>
    <w:rsid w:val="00B356E6"/>
    <w:rsid w:val="00B35B05"/>
    <w:rsid w:val="00B35B60"/>
    <w:rsid w:val="00B35CCD"/>
    <w:rsid w:val="00B35E17"/>
    <w:rsid w:val="00B35FDB"/>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667"/>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BC"/>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2FFA"/>
    <w:rsid w:val="00BA37C4"/>
    <w:rsid w:val="00BA444D"/>
    <w:rsid w:val="00BA5614"/>
    <w:rsid w:val="00BA61B6"/>
    <w:rsid w:val="00BA6341"/>
    <w:rsid w:val="00BA64E6"/>
    <w:rsid w:val="00BA6647"/>
    <w:rsid w:val="00BA6DDA"/>
    <w:rsid w:val="00BA7B6B"/>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BBB"/>
    <w:rsid w:val="00BB3DA8"/>
    <w:rsid w:val="00BB41B6"/>
    <w:rsid w:val="00BB43C6"/>
    <w:rsid w:val="00BB4604"/>
    <w:rsid w:val="00BB475F"/>
    <w:rsid w:val="00BB49F2"/>
    <w:rsid w:val="00BB5B9D"/>
    <w:rsid w:val="00BB5BC5"/>
    <w:rsid w:val="00BB7544"/>
    <w:rsid w:val="00BC058B"/>
    <w:rsid w:val="00BC059E"/>
    <w:rsid w:val="00BC081E"/>
    <w:rsid w:val="00BC14A3"/>
    <w:rsid w:val="00BC17F9"/>
    <w:rsid w:val="00BC21BE"/>
    <w:rsid w:val="00BC24E3"/>
    <w:rsid w:val="00BC2829"/>
    <w:rsid w:val="00BC3572"/>
    <w:rsid w:val="00BC3783"/>
    <w:rsid w:val="00BC399A"/>
    <w:rsid w:val="00BC4C41"/>
    <w:rsid w:val="00BC4D59"/>
    <w:rsid w:val="00BC4E6C"/>
    <w:rsid w:val="00BC4EFB"/>
    <w:rsid w:val="00BC50FB"/>
    <w:rsid w:val="00BC54CE"/>
    <w:rsid w:val="00BC6135"/>
    <w:rsid w:val="00BC6171"/>
    <w:rsid w:val="00BC67E5"/>
    <w:rsid w:val="00BC6C14"/>
    <w:rsid w:val="00BC6C92"/>
    <w:rsid w:val="00BC7538"/>
    <w:rsid w:val="00BC7C22"/>
    <w:rsid w:val="00BC7FEF"/>
    <w:rsid w:val="00BD0019"/>
    <w:rsid w:val="00BD0550"/>
    <w:rsid w:val="00BD0C6D"/>
    <w:rsid w:val="00BD1367"/>
    <w:rsid w:val="00BD1384"/>
    <w:rsid w:val="00BD15FF"/>
    <w:rsid w:val="00BD1843"/>
    <w:rsid w:val="00BD1C61"/>
    <w:rsid w:val="00BD25D6"/>
    <w:rsid w:val="00BD28CF"/>
    <w:rsid w:val="00BD2FE2"/>
    <w:rsid w:val="00BD36C3"/>
    <w:rsid w:val="00BD42BB"/>
    <w:rsid w:val="00BD46B9"/>
    <w:rsid w:val="00BD46D8"/>
    <w:rsid w:val="00BD4CE1"/>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247"/>
    <w:rsid w:val="00BE24BC"/>
    <w:rsid w:val="00BE26F3"/>
    <w:rsid w:val="00BE3953"/>
    <w:rsid w:val="00BE432A"/>
    <w:rsid w:val="00BE43E8"/>
    <w:rsid w:val="00BE4599"/>
    <w:rsid w:val="00BE4E4C"/>
    <w:rsid w:val="00BE4ED6"/>
    <w:rsid w:val="00BE5823"/>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A32"/>
    <w:rsid w:val="00C0409A"/>
    <w:rsid w:val="00C044E3"/>
    <w:rsid w:val="00C04ADD"/>
    <w:rsid w:val="00C0528F"/>
    <w:rsid w:val="00C0533F"/>
    <w:rsid w:val="00C057BD"/>
    <w:rsid w:val="00C057FC"/>
    <w:rsid w:val="00C059E7"/>
    <w:rsid w:val="00C05D35"/>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113"/>
    <w:rsid w:val="00C24474"/>
    <w:rsid w:val="00C24993"/>
    <w:rsid w:val="00C24BE0"/>
    <w:rsid w:val="00C24E47"/>
    <w:rsid w:val="00C24F5B"/>
    <w:rsid w:val="00C25222"/>
    <w:rsid w:val="00C257E2"/>
    <w:rsid w:val="00C25815"/>
    <w:rsid w:val="00C26419"/>
    <w:rsid w:val="00C268CB"/>
    <w:rsid w:val="00C26EBA"/>
    <w:rsid w:val="00C2747A"/>
    <w:rsid w:val="00C30189"/>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57850"/>
    <w:rsid w:val="00C57EA1"/>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4EED"/>
    <w:rsid w:val="00C65689"/>
    <w:rsid w:val="00C65F4C"/>
    <w:rsid w:val="00C661FE"/>
    <w:rsid w:val="00C66412"/>
    <w:rsid w:val="00C6654C"/>
    <w:rsid w:val="00C666A4"/>
    <w:rsid w:val="00C666E7"/>
    <w:rsid w:val="00C66A34"/>
    <w:rsid w:val="00C66E97"/>
    <w:rsid w:val="00C66FC0"/>
    <w:rsid w:val="00C67209"/>
    <w:rsid w:val="00C672EB"/>
    <w:rsid w:val="00C6798B"/>
    <w:rsid w:val="00C7000E"/>
    <w:rsid w:val="00C70186"/>
    <w:rsid w:val="00C70B26"/>
    <w:rsid w:val="00C70B39"/>
    <w:rsid w:val="00C70C85"/>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81E"/>
    <w:rsid w:val="00C74D2D"/>
    <w:rsid w:val="00C74E13"/>
    <w:rsid w:val="00C75CB2"/>
    <w:rsid w:val="00C75E88"/>
    <w:rsid w:val="00C75F1B"/>
    <w:rsid w:val="00C761FD"/>
    <w:rsid w:val="00C76294"/>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7A1"/>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45D"/>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53C6"/>
    <w:rsid w:val="00C960BE"/>
    <w:rsid w:val="00C9623D"/>
    <w:rsid w:val="00C96543"/>
    <w:rsid w:val="00C970E8"/>
    <w:rsid w:val="00C97116"/>
    <w:rsid w:val="00CA04BD"/>
    <w:rsid w:val="00CA0843"/>
    <w:rsid w:val="00CA0DB6"/>
    <w:rsid w:val="00CA0DFD"/>
    <w:rsid w:val="00CA130C"/>
    <w:rsid w:val="00CA1D9F"/>
    <w:rsid w:val="00CA25AF"/>
    <w:rsid w:val="00CA2C0D"/>
    <w:rsid w:val="00CA358A"/>
    <w:rsid w:val="00CA3735"/>
    <w:rsid w:val="00CA3BB8"/>
    <w:rsid w:val="00CA3FB9"/>
    <w:rsid w:val="00CA4194"/>
    <w:rsid w:val="00CA48B3"/>
    <w:rsid w:val="00CA53AC"/>
    <w:rsid w:val="00CA55B2"/>
    <w:rsid w:val="00CA60DB"/>
    <w:rsid w:val="00CA615F"/>
    <w:rsid w:val="00CA62B0"/>
    <w:rsid w:val="00CA64AD"/>
    <w:rsid w:val="00CA6807"/>
    <w:rsid w:val="00CA68AC"/>
    <w:rsid w:val="00CA6E4E"/>
    <w:rsid w:val="00CA6EB5"/>
    <w:rsid w:val="00CA6F61"/>
    <w:rsid w:val="00CA7333"/>
    <w:rsid w:val="00CA7CDB"/>
    <w:rsid w:val="00CB06C1"/>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237"/>
    <w:rsid w:val="00CC055C"/>
    <w:rsid w:val="00CC0B01"/>
    <w:rsid w:val="00CC0C59"/>
    <w:rsid w:val="00CC0DC5"/>
    <w:rsid w:val="00CC0F0E"/>
    <w:rsid w:val="00CC131E"/>
    <w:rsid w:val="00CC1523"/>
    <w:rsid w:val="00CC16CC"/>
    <w:rsid w:val="00CC208B"/>
    <w:rsid w:val="00CC2560"/>
    <w:rsid w:val="00CC2609"/>
    <w:rsid w:val="00CC36CA"/>
    <w:rsid w:val="00CC3B26"/>
    <w:rsid w:val="00CC3B81"/>
    <w:rsid w:val="00CC3CE5"/>
    <w:rsid w:val="00CC3DD9"/>
    <w:rsid w:val="00CC4671"/>
    <w:rsid w:val="00CC4AB9"/>
    <w:rsid w:val="00CC4F1D"/>
    <w:rsid w:val="00CC58FA"/>
    <w:rsid w:val="00CC5B9B"/>
    <w:rsid w:val="00CC5C28"/>
    <w:rsid w:val="00CC5E7C"/>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41F3"/>
    <w:rsid w:val="00CE43AE"/>
    <w:rsid w:val="00CE4A08"/>
    <w:rsid w:val="00CE4AF5"/>
    <w:rsid w:val="00CE4E3D"/>
    <w:rsid w:val="00CE530F"/>
    <w:rsid w:val="00CE5496"/>
    <w:rsid w:val="00CE57E1"/>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81A"/>
    <w:rsid w:val="00CF5A5D"/>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8FD"/>
    <w:rsid w:val="00D03974"/>
    <w:rsid w:val="00D03978"/>
    <w:rsid w:val="00D044A7"/>
    <w:rsid w:val="00D049BB"/>
    <w:rsid w:val="00D05338"/>
    <w:rsid w:val="00D053B6"/>
    <w:rsid w:val="00D05948"/>
    <w:rsid w:val="00D05D2C"/>
    <w:rsid w:val="00D05E4D"/>
    <w:rsid w:val="00D06518"/>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465"/>
    <w:rsid w:val="00D17BE0"/>
    <w:rsid w:val="00D17C9B"/>
    <w:rsid w:val="00D17D48"/>
    <w:rsid w:val="00D20C48"/>
    <w:rsid w:val="00D21850"/>
    <w:rsid w:val="00D2221C"/>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22C"/>
    <w:rsid w:val="00D539A9"/>
    <w:rsid w:val="00D53C19"/>
    <w:rsid w:val="00D540C9"/>
    <w:rsid w:val="00D54470"/>
    <w:rsid w:val="00D547E2"/>
    <w:rsid w:val="00D54ADD"/>
    <w:rsid w:val="00D54CC1"/>
    <w:rsid w:val="00D5517F"/>
    <w:rsid w:val="00D55675"/>
    <w:rsid w:val="00D55DA2"/>
    <w:rsid w:val="00D560F4"/>
    <w:rsid w:val="00D56BDC"/>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14B"/>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97E0A"/>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0C8A"/>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58A"/>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34D6"/>
    <w:rsid w:val="00DF4435"/>
    <w:rsid w:val="00DF44DB"/>
    <w:rsid w:val="00DF45EF"/>
    <w:rsid w:val="00DF47E5"/>
    <w:rsid w:val="00DF4B05"/>
    <w:rsid w:val="00DF4BE0"/>
    <w:rsid w:val="00DF4FE8"/>
    <w:rsid w:val="00DF56A1"/>
    <w:rsid w:val="00DF5A2F"/>
    <w:rsid w:val="00DF62F0"/>
    <w:rsid w:val="00DF6DA7"/>
    <w:rsid w:val="00DF72EE"/>
    <w:rsid w:val="00DF739B"/>
    <w:rsid w:val="00DF764A"/>
    <w:rsid w:val="00DF79DC"/>
    <w:rsid w:val="00DF7BE9"/>
    <w:rsid w:val="00DF7DEC"/>
    <w:rsid w:val="00E00140"/>
    <w:rsid w:val="00E00A8E"/>
    <w:rsid w:val="00E00C0E"/>
    <w:rsid w:val="00E00C26"/>
    <w:rsid w:val="00E00C55"/>
    <w:rsid w:val="00E00E09"/>
    <w:rsid w:val="00E01019"/>
    <w:rsid w:val="00E01492"/>
    <w:rsid w:val="00E018A1"/>
    <w:rsid w:val="00E01954"/>
    <w:rsid w:val="00E0202D"/>
    <w:rsid w:val="00E02B37"/>
    <w:rsid w:val="00E03595"/>
    <w:rsid w:val="00E03F5E"/>
    <w:rsid w:val="00E043A4"/>
    <w:rsid w:val="00E04581"/>
    <w:rsid w:val="00E04ED7"/>
    <w:rsid w:val="00E0514C"/>
    <w:rsid w:val="00E05898"/>
    <w:rsid w:val="00E05D63"/>
    <w:rsid w:val="00E05EFA"/>
    <w:rsid w:val="00E07307"/>
    <w:rsid w:val="00E0733E"/>
    <w:rsid w:val="00E076CB"/>
    <w:rsid w:val="00E07B27"/>
    <w:rsid w:val="00E07C3A"/>
    <w:rsid w:val="00E07CAF"/>
    <w:rsid w:val="00E10628"/>
    <w:rsid w:val="00E11222"/>
    <w:rsid w:val="00E113F6"/>
    <w:rsid w:val="00E11A21"/>
    <w:rsid w:val="00E11F7B"/>
    <w:rsid w:val="00E1255F"/>
    <w:rsid w:val="00E13117"/>
    <w:rsid w:val="00E13520"/>
    <w:rsid w:val="00E135FE"/>
    <w:rsid w:val="00E1390D"/>
    <w:rsid w:val="00E13DA9"/>
    <w:rsid w:val="00E145D5"/>
    <w:rsid w:val="00E147D0"/>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588E"/>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1CD"/>
    <w:rsid w:val="00E619DF"/>
    <w:rsid w:val="00E61B5E"/>
    <w:rsid w:val="00E61D29"/>
    <w:rsid w:val="00E62697"/>
    <w:rsid w:val="00E6287D"/>
    <w:rsid w:val="00E629C3"/>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58"/>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0D2"/>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13"/>
    <w:rsid w:val="00E86730"/>
    <w:rsid w:val="00E867C2"/>
    <w:rsid w:val="00E8698F"/>
    <w:rsid w:val="00E86FA2"/>
    <w:rsid w:val="00E87050"/>
    <w:rsid w:val="00E876FA"/>
    <w:rsid w:val="00E87FD7"/>
    <w:rsid w:val="00E90178"/>
    <w:rsid w:val="00E905AF"/>
    <w:rsid w:val="00E909AB"/>
    <w:rsid w:val="00E90C6C"/>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184"/>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7C6"/>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3FF"/>
    <w:rsid w:val="00EC5AC0"/>
    <w:rsid w:val="00EC61B6"/>
    <w:rsid w:val="00EC6211"/>
    <w:rsid w:val="00EC6344"/>
    <w:rsid w:val="00EC6422"/>
    <w:rsid w:val="00EC731C"/>
    <w:rsid w:val="00EC7997"/>
    <w:rsid w:val="00EC7D14"/>
    <w:rsid w:val="00EC7D9C"/>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6FA"/>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E70DF"/>
    <w:rsid w:val="00EF0FDE"/>
    <w:rsid w:val="00EF1AD5"/>
    <w:rsid w:val="00EF205B"/>
    <w:rsid w:val="00EF25E8"/>
    <w:rsid w:val="00EF2B43"/>
    <w:rsid w:val="00EF320A"/>
    <w:rsid w:val="00EF45CF"/>
    <w:rsid w:val="00EF5B9E"/>
    <w:rsid w:val="00EF6866"/>
    <w:rsid w:val="00EF68A5"/>
    <w:rsid w:val="00EF7084"/>
    <w:rsid w:val="00EF7311"/>
    <w:rsid w:val="00EF73D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51D3"/>
    <w:rsid w:val="00F055CA"/>
    <w:rsid w:val="00F068D7"/>
    <w:rsid w:val="00F06A03"/>
    <w:rsid w:val="00F06A5D"/>
    <w:rsid w:val="00F074E1"/>
    <w:rsid w:val="00F07CBB"/>
    <w:rsid w:val="00F07DBA"/>
    <w:rsid w:val="00F07FB4"/>
    <w:rsid w:val="00F101EA"/>
    <w:rsid w:val="00F1096A"/>
    <w:rsid w:val="00F111CA"/>
    <w:rsid w:val="00F132F5"/>
    <w:rsid w:val="00F136BA"/>
    <w:rsid w:val="00F13CF1"/>
    <w:rsid w:val="00F13F4F"/>
    <w:rsid w:val="00F1426D"/>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6E4"/>
    <w:rsid w:val="00F34867"/>
    <w:rsid w:val="00F348CC"/>
    <w:rsid w:val="00F34C94"/>
    <w:rsid w:val="00F357AE"/>
    <w:rsid w:val="00F35B4D"/>
    <w:rsid w:val="00F35DC1"/>
    <w:rsid w:val="00F35F07"/>
    <w:rsid w:val="00F364B7"/>
    <w:rsid w:val="00F36EB7"/>
    <w:rsid w:val="00F370EC"/>
    <w:rsid w:val="00F37132"/>
    <w:rsid w:val="00F371EA"/>
    <w:rsid w:val="00F371F3"/>
    <w:rsid w:val="00F37967"/>
    <w:rsid w:val="00F37D51"/>
    <w:rsid w:val="00F4055D"/>
    <w:rsid w:val="00F4058F"/>
    <w:rsid w:val="00F409B0"/>
    <w:rsid w:val="00F40DBE"/>
    <w:rsid w:val="00F41507"/>
    <w:rsid w:val="00F41A6C"/>
    <w:rsid w:val="00F42006"/>
    <w:rsid w:val="00F42106"/>
    <w:rsid w:val="00F4226A"/>
    <w:rsid w:val="00F42420"/>
    <w:rsid w:val="00F42616"/>
    <w:rsid w:val="00F430F8"/>
    <w:rsid w:val="00F4437E"/>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676"/>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8A8"/>
    <w:rsid w:val="00F74932"/>
    <w:rsid w:val="00F74DFD"/>
    <w:rsid w:val="00F74FF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C03"/>
    <w:rsid w:val="00F92F99"/>
    <w:rsid w:val="00F93258"/>
    <w:rsid w:val="00F9326A"/>
    <w:rsid w:val="00F93426"/>
    <w:rsid w:val="00F93742"/>
    <w:rsid w:val="00F93FB9"/>
    <w:rsid w:val="00F947A4"/>
    <w:rsid w:val="00F94AC1"/>
    <w:rsid w:val="00F94DB2"/>
    <w:rsid w:val="00F94F98"/>
    <w:rsid w:val="00F95397"/>
    <w:rsid w:val="00F954D0"/>
    <w:rsid w:val="00F9561F"/>
    <w:rsid w:val="00F9628F"/>
    <w:rsid w:val="00F967D6"/>
    <w:rsid w:val="00F97274"/>
    <w:rsid w:val="00F9754A"/>
    <w:rsid w:val="00F97A0E"/>
    <w:rsid w:val="00FA0C17"/>
    <w:rsid w:val="00FA10A1"/>
    <w:rsid w:val="00FA1606"/>
    <w:rsid w:val="00FA16BC"/>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490"/>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30A"/>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03"/>
    <w:rsid w:val="00FF3EA5"/>
    <w:rsid w:val="00FF4E9A"/>
    <w:rsid w:val="00FF5071"/>
    <w:rsid w:val="00FF5C61"/>
    <w:rsid w:val="00FF5D5B"/>
    <w:rsid w:val="00FF5F0F"/>
    <w:rsid w:val="00FF5FA2"/>
    <w:rsid w:val="00FF62B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AEA47C8B-8A7F-4CD0-8521-44FABF3A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52145640">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3383589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1484</Words>
  <Characters>8461</Characters>
  <Application>Microsoft Office Word</Application>
  <DocSecurity>0</DocSecurity>
  <Lines>70</Lines>
  <Paragraphs>19</Paragraphs>
  <ScaleCrop>false</ScaleCrop>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72</cp:revision>
  <dcterms:created xsi:type="dcterms:W3CDTF">2022-03-07T22:48:00Z</dcterms:created>
  <dcterms:modified xsi:type="dcterms:W3CDTF">2022-03-11T17:35:00Z</dcterms:modified>
</cp:coreProperties>
</file>