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D5C08A" w14:textId="14C7EF8D" w:rsidR="00CA09B2" w:rsidRPr="00AF7CD9" w:rsidRDefault="00CA09B2">
      <w:pPr>
        <w:pStyle w:val="T1"/>
        <w:pBdr>
          <w:bottom w:val="single" w:sz="6" w:space="0" w:color="auto"/>
        </w:pBdr>
        <w:spacing w:after="240"/>
        <w:rPr>
          <w:sz w:val="22"/>
          <w:szCs w:val="22"/>
        </w:rPr>
      </w:pPr>
      <w:r w:rsidRPr="00AF7CD9">
        <w:rPr>
          <w:sz w:val="22"/>
          <w:szCs w:val="22"/>
        </w:rPr>
        <w:t>IEEE P802.11</w:t>
      </w:r>
      <w:r w:rsidRPr="00AF7CD9">
        <w:rPr>
          <w:sz w:val="22"/>
          <w:szCs w:val="22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5"/>
        <w:gridCol w:w="1620"/>
        <w:gridCol w:w="2070"/>
        <w:gridCol w:w="1440"/>
        <w:gridCol w:w="2921"/>
      </w:tblGrid>
      <w:tr w:rsidR="00CA09B2" w:rsidRPr="00155BCA" w14:paraId="58296235" w14:textId="77777777" w:rsidTr="0074761F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2483BC1" w14:textId="61382AE0" w:rsidR="00CA09B2" w:rsidRPr="00155BCA" w:rsidRDefault="00504852" w:rsidP="003D4C39">
            <w:pPr>
              <w:pStyle w:val="T2"/>
              <w:rPr>
                <w:sz w:val="22"/>
                <w:szCs w:val="22"/>
              </w:rPr>
            </w:pPr>
            <w:r w:rsidRPr="00155BCA">
              <w:rPr>
                <w:sz w:val="22"/>
                <w:szCs w:val="22"/>
              </w:rPr>
              <w:t>D</w:t>
            </w:r>
            <w:r w:rsidR="00402693" w:rsidRPr="00155BCA">
              <w:rPr>
                <w:sz w:val="22"/>
                <w:szCs w:val="22"/>
              </w:rPr>
              <w:t>1.0</w:t>
            </w:r>
            <w:r w:rsidRPr="00155BCA">
              <w:rPr>
                <w:sz w:val="22"/>
                <w:szCs w:val="22"/>
              </w:rPr>
              <w:t xml:space="preserve"> </w:t>
            </w:r>
            <w:r w:rsidR="0065361E">
              <w:rPr>
                <w:sz w:val="22"/>
                <w:szCs w:val="22"/>
              </w:rPr>
              <w:t>CR</w:t>
            </w:r>
            <w:r w:rsidR="003D4C39">
              <w:rPr>
                <w:sz w:val="22"/>
                <w:szCs w:val="22"/>
              </w:rPr>
              <w:t>s</w:t>
            </w:r>
            <w:r w:rsidR="00FD7C52" w:rsidRPr="00155BCA">
              <w:rPr>
                <w:sz w:val="22"/>
                <w:szCs w:val="22"/>
              </w:rPr>
              <w:t xml:space="preserve"> on </w:t>
            </w:r>
            <w:r w:rsidR="0064372C">
              <w:rPr>
                <w:sz w:val="22"/>
                <w:szCs w:val="22"/>
              </w:rPr>
              <w:t xml:space="preserve">36.2.6 </w:t>
            </w:r>
            <w:r w:rsidR="0064372C" w:rsidRPr="0064372C">
              <w:rPr>
                <w:sz w:val="22"/>
                <w:szCs w:val="22"/>
              </w:rPr>
              <w:t>Support for non-HT, HT, VHT, and HE formats</w:t>
            </w:r>
          </w:p>
        </w:tc>
      </w:tr>
      <w:tr w:rsidR="00CA09B2" w:rsidRPr="00155BCA" w14:paraId="6E77FA48" w14:textId="77777777" w:rsidTr="0074761F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6A97846" w14:textId="4D31AB3E" w:rsidR="00CA09B2" w:rsidRPr="00155BCA" w:rsidRDefault="00CA09B2" w:rsidP="00774901">
            <w:pPr>
              <w:pStyle w:val="T2"/>
              <w:ind w:left="0"/>
              <w:rPr>
                <w:sz w:val="22"/>
                <w:szCs w:val="22"/>
              </w:rPr>
            </w:pPr>
            <w:r w:rsidRPr="00155BCA">
              <w:rPr>
                <w:sz w:val="22"/>
                <w:szCs w:val="22"/>
              </w:rPr>
              <w:t>Date:</w:t>
            </w:r>
            <w:r w:rsidRPr="00155BCA">
              <w:rPr>
                <w:b w:val="0"/>
                <w:sz w:val="22"/>
                <w:szCs w:val="22"/>
              </w:rPr>
              <w:t xml:space="preserve">  </w:t>
            </w:r>
            <w:r w:rsidR="00FD7C52" w:rsidRPr="00155BCA">
              <w:rPr>
                <w:b w:val="0"/>
                <w:sz w:val="22"/>
                <w:szCs w:val="22"/>
              </w:rPr>
              <w:t>20</w:t>
            </w:r>
            <w:r w:rsidR="001B2CF8" w:rsidRPr="00155BCA">
              <w:rPr>
                <w:b w:val="0"/>
                <w:sz w:val="22"/>
                <w:szCs w:val="22"/>
              </w:rPr>
              <w:t>2</w:t>
            </w:r>
            <w:r w:rsidR="00774901">
              <w:rPr>
                <w:b w:val="0"/>
                <w:sz w:val="22"/>
                <w:szCs w:val="22"/>
              </w:rPr>
              <w:t>2</w:t>
            </w:r>
            <w:r w:rsidRPr="00155BCA">
              <w:rPr>
                <w:b w:val="0"/>
                <w:sz w:val="22"/>
                <w:szCs w:val="22"/>
              </w:rPr>
              <w:t>-</w:t>
            </w:r>
            <w:r w:rsidR="00774901">
              <w:rPr>
                <w:b w:val="0"/>
                <w:sz w:val="22"/>
                <w:szCs w:val="22"/>
              </w:rPr>
              <w:t>0</w:t>
            </w:r>
            <w:r w:rsidR="00582CD2">
              <w:rPr>
                <w:b w:val="0"/>
                <w:sz w:val="22"/>
                <w:szCs w:val="22"/>
              </w:rPr>
              <w:t>2</w:t>
            </w:r>
            <w:r w:rsidRPr="00155BCA">
              <w:rPr>
                <w:b w:val="0"/>
                <w:sz w:val="22"/>
                <w:szCs w:val="22"/>
              </w:rPr>
              <w:t>-</w:t>
            </w:r>
            <w:r w:rsidR="00774901">
              <w:rPr>
                <w:b w:val="0"/>
                <w:sz w:val="22"/>
                <w:szCs w:val="22"/>
              </w:rPr>
              <w:t>06</w:t>
            </w:r>
          </w:p>
        </w:tc>
      </w:tr>
      <w:tr w:rsidR="00CA09B2" w:rsidRPr="00155BCA" w14:paraId="4D8F290D" w14:textId="77777777" w:rsidTr="0074761F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BC988BB" w14:textId="0A63998A" w:rsidR="00CA09B2" w:rsidRPr="00155BCA" w:rsidRDefault="00CA09B2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155BCA">
              <w:rPr>
                <w:sz w:val="22"/>
                <w:szCs w:val="22"/>
              </w:rPr>
              <w:t>Author(s):</w:t>
            </w:r>
          </w:p>
        </w:tc>
      </w:tr>
      <w:tr w:rsidR="00CA09B2" w:rsidRPr="00155BCA" w14:paraId="1BC70B21" w14:textId="77777777" w:rsidTr="00B91E49">
        <w:trPr>
          <w:jc w:val="center"/>
        </w:trPr>
        <w:tc>
          <w:tcPr>
            <w:tcW w:w="1525" w:type="dxa"/>
            <w:vAlign w:val="center"/>
          </w:tcPr>
          <w:p w14:paraId="0826BDA1" w14:textId="77777777" w:rsidR="00CA09B2" w:rsidRPr="00155BCA" w:rsidRDefault="00CA09B2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155BCA">
              <w:rPr>
                <w:sz w:val="22"/>
                <w:szCs w:val="22"/>
              </w:rPr>
              <w:t>Name</w:t>
            </w:r>
          </w:p>
        </w:tc>
        <w:tc>
          <w:tcPr>
            <w:tcW w:w="1620" w:type="dxa"/>
            <w:vAlign w:val="center"/>
          </w:tcPr>
          <w:p w14:paraId="51457E2A" w14:textId="77777777" w:rsidR="00CA09B2" w:rsidRPr="00155BCA" w:rsidRDefault="0062440B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155BCA">
              <w:rPr>
                <w:sz w:val="22"/>
                <w:szCs w:val="22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7205DF55" w14:textId="37B5226F" w:rsidR="00CA09B2" w:rsidRPr="00155BCA" w:rsidRDefault="00CA09B2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155BCA">
              <w:rPr>
                <w:sz w:val="22"/>
                <w:szCs w:val="22"/>
              </w:rPr>
              <w:t>Address</w:t>
            </w:r>
          </w:p>
        </w:tc>
        <w:tc>
          <w:tcPr>
            <w:tcW w:w="1440" w:type="dxa"/>
            <w:vAlign w:val="center"/>
          </w:tcPr>
          <w:p w14:paraId="6655A40E" w14:textId="77777777" w:rsidR="00CA09B2" w:rsidRPr="00155BCA" w:rsidRDefault="00CA09B2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155BCA">
              <w:rPr>
                <w:sz w:val="22"/>
                <w:szCs w:val="22"/>
              </w:rPr>
              <w:t>Phone</w:t>
            </w:r>
          </w:p>
        </w:tc>
        <w:tc>
          <w:tcPr>
            <w:tcW w:w="2921" w:type="dxa"/>
            <w:vAlign w:val="center"/>
          </w:tcPr>
          <w:p w14:paraId="7E83A7BD" w14:textId="77777777" w:rsidR="00CA09B2" w:rsidRPr="00155BCA" w:rsidRDefault="00CA09B2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155BCA">
              <w:rPr>
                <w:sz w:val="22"/>
                <w:szCs w:val="22"/>
              </w:rPr>
              <w:t>email</w:t>
            </w:r>
          </w:p>
        </w:tc>
      </w:tr>
      <w:tr w:rsidR="00EB583A" w:rsidRPr="00461EDC" w14:paraId="0AC719FC" w14:textId="77777777" w:rsidTr="00B91E49">
        <w:trPr>
          <w:jc w:val="center"/>
        </w:trPr>
        <w:tc>
          <w:tcPr>
            <w:tcW w:w="1525" w:type="dxa"/>
            <w:vAlign w:val="center"/>
          </w:tcPr>
          <w:p w14:paraId="50F22A23" w14:textId="69639EF5" w:rsidR="00EB583A" w:rsidRPr="00461EDC" w:rsidRDefault="00EB583A" w:rsidP="00CB10AD">
            <w:pPr>
              <w:pStyle w:val="a7"/>
              <w:spacing w:before="0" w:beforeAutospacing="0" w:after="0" w:afterAutospacing="0"/>
              <w:rPr>
                <w:rFonts w:eastAsia="宋体"/>
                <w:kern w:val="24"/>
                <w:sz w:val="20"/>
                <w:szCs w:val="20"/>
                <w:lang w:eastAsia="zh-CN"/>
              </w:rPr>
            </w:pPr>
            <w:r w:rsidRPr="00461EDC">
              <w:rPr>
                <w:rFonts w:eastAsia="宋体"/>
                <w:kern w:val="24"/>
                <w:sz w:val="20"/>
                <w:szCs w:val="20"/>
                <w:lang w:eastAsia="zh-CN"/>
              </w:rPr>
              <w:t>Bo Gong</w:t>
            </w:r>
          </w:p>
        </w:tc>
        <w:tc>
          <w:tcPr>
            <w:tcW w:w="1620" w:type="dxa"/>
            <w:vAlign w:val="center"/>
          </w:tcPr>
          <w:p w14:paraId="754759A7" w14:textId="692473E9" w:rsidR="00EB583A" w:rsidRPr="00461EDC" w:rsidRDefault="00EB583A" w:rsidP="001F0CFC">
            <w:pPr>
              <w:pStyle w:val="a7"/>
              <w:spacing w:before="0" w:after="0"/>
              <w:rPr>
                <w:rFonts w:eastAsia="宋体"/>
                <w:kern w:val="24"/>
                <w:sz w:val="20"/>
                <w:szCs w:val="20"/>
                <w:lang w:eastAsia="zh-CN"/>
              </w:rPr>
            </w:pPr>
            <w:r w:rsidRPr="00461EDC">
              <w:rPr>
                <w:sz w:val="20"/>
                <w:szCs w:val="20"/>
              </w:rPr>
              <w:t xml:space="preserve">Huawei </w:t>
            </w:r>
          </w:p>
        </w:tc>
        <w:tc>
          <w:tcPr>
            <w:tcW w:w="2070" w:type="dxa"/>
            <w:vAlign w:val="center"/>
          </w:tcPr>
          <w:p w14:paraId="4D474CCF" w14:textId="41B710A0" w:rsidR="00EB583A" w:rsidRPr="00461EDC" w:rsidRDefault="00EB583A" w:rsidP="00CB10AD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435A85D4" w14:textId="77777777" w:rsidR="00EB583A" w:rsidRPr="00461EDC" w:rsidRDefault="00EB583A" w:rsidP="00CB10AD">
            <w:pPr>
              <w:rPr>
                <w:sz w:val="20"/>
              </w:rPr>
            </w:pPr>
          </w:p>
        </w:tc>
        <w:tc>
          <w:tcPr>
            <w:tcW w:w="2921" w:type="dxa"/>
            <w:vAlign w:val="center"/>
          </w:tcPr>
          <w:p w14:paraId="02CCEDB0" w14:textId="3AA49C88" w:rsidR="00EB583A" w:rsidRPr="00461EDC" w:rsidRDefault="00502D88" w:rsidP="00CB10AD">
            <w:pPr>
              <w:pStyle w:val="a7"/>
              <w:spacing w:before="0" w:beforeAutospacing="0" w:after="0" w:afterAutospacing="0"/>
              <w:rPr>
                <w:rFonts w:eastAsia="宋体"/>
                <w:kern w:val="24"/>
                <w:sz w:val="20"/>
                <w:szCs w:val="20"/>
                <w:lang w:eastAsia="zh-CN"/>
              </w:rPr>
            </w:pPr>
            <w:hyperlink r:id="rId8" w:history="1">
              <w:r w:rsidR="00EB583A" w:rsidRPr="00461EDC">
                <w:rPr>
                  <w:rStyle w:val="a6"/>
                  <w:rFonts w:eastAsia="宋体"/>
                  <w:kern w:val="24"/>
                  <w:sz w:val="20"/>
                  <w:szCs w:val="20"/>
                  <w:lang w:eastAsia="zh-CN"/>
                </w:rPr>
                <w:t>gongbo8@huawei.com</w:t>
              </w:r>
            </w:hyperlink>
          </w:p>
        </w:tc>
      </w:tr>
      <w:tr w:rsidR="00032634" w:rsidRPr="00461EDC" w14:paraId="3F91B606" w14:textId="77777777" w:rsidTr="00B91E49">
        <w:trPr>
          <w:jc w:val="center"/>
        </w:trPr>
        <w:tc>
          <w:tcPr>
            <w:tcW w:w="1525" w:type="dxa"/>
            <w:vAlign w:val="center"/>
          </w:tcPr>
          <w:p w14:paraId="7719CF4B" w14:textId="24DF7B44" w:rsidR="00032634" w:rsidRPr="00461EDC" w:rsidRDefault="00DA1C83" w:rsidP="00DA1C83">
            <w:pPr>
              <w:pStyle w:val="a7"/>
              <w:spacing w:before="0" w:beforeAutospacing="0" w:after="0" w:afterAutospacing="0"/>
              <w:rPr>
                <w:rFonts w:eastAsia="宋体"/>
                <w:kern w:val="24"/>
                <w:sz w:val="20"/>
                <w:szCs w:val="20"/>
                <w:lang w:eastAsia="zh-CN"/>
              </w:rPr>
            </w:pPr>
            <w:r w:rsidRPr="00DA1C83">
              <w:rPr>
                <w:rFonts w:eastAsia="宋体"/>
                <w:kern w:val="24"/>
                <w:sz w:val="20"/>
                <w:szCs w:val="20"/>
                <w:lang w:eastAsia="zh-CN"/>
              </w:rPr>
              <w:t>Jian Yu</w:t>
            </w:r>
          </w:p>
        </w:tc>
        <w:tc>
          <w:tcPr>
            <w:tcW w:w="1620" w:type="dxa"/>
            <w:vAlign w:val="center"/>
          </w:tcPr>
          <w:p w14:paraId="343273BF" w14:textId="65CC916B" w:rsidR="00032634" w:rsidRPr="00461EDC" w:rsidRDefault="00DA1C83" w:rsidP="001F0CFC">
            <w:pPr>
              <w:pStyle w:val="a7"/>
              <w:spacing w:before="0" w:after="0"/>
              <w:rPr>
                <w:sz w:val="20"/>
                <w:szCs w:val="20"/>
              </w:rPr>
            </w:pPr>
            <w:r w:rsidRPr="00DA1C83">
              <w:rPr>
                <w:rFonts w:eastAsia="宋体"/>
                <w:kern w:val="24"/>
                <w:sz w:val="20"/>
                <w:szCs w:val="20"/>
                <w:lang w:eastAsia="zh-CN"/>
              </w:rPr>
              <w:t>Huawei</w:t>
            </w:r>
          </w:p>
        </w:tc>
        <w:tc>
          <w:tcPr>
            <w:tcW w:w="2070" w:type="dxa"/>
            <w:vAlign w:val="center"/>
          </w:tcPr>
          <w:p w14:paraId="0E8F37D6" w14:textId="77777777" w:rsidR="00032634" w:rsidRPr="00461EDC" w:rsidRDefault="00032634" w:rsidP="00CB10AD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275DD13A" w14:textId="77777777" w:rsidR="00032634" w:rsidRPr="00461EDC" w:rsidRDefault="00032634" w:rsidP="00CB10AD">
            <w:pPr>
              <w:rPr>
                <w:sz w:val="20"/>
              </w:rPr>
            </w:pPr>
          </w:p>
        </w:tc>
        <w:tc>
          <w:tcPr>
            <w:tcW w:w="2921" w:type="dxa"/>
            <w:vAlign w:val="center"/>
          </w:tcPr>
          <w:p w14:paraId="553078A8" w14:textId="65E09BE9" w:rsidR="00DA1C83" w:rsidRPr="00CC6BC6" w:rsidRDefault="00502D88" w:rsidP="00CB10AD">
            <w:pPr>
              <w:pStyle w:val="a7"/>
              <w:spacing w:before="0" w:beforeAutospacing="0" w:after="0" w:afterAutospacing="0"/>
              <w:rPr>
                <w:rStyle w:val="a6"/>
                <w:rFonts w:eastAsia="宋体"/>
                <w:color w:val="auto"/>
                <w:kern w:val="24"/>
                <w:sz w:val="20"/>
                <w:szCs w:val="20"/>
                <w:u w:val="none"/>
                <w:lang w:eastAsia="zh-CN"/>
              </w:rPr>
            </w:pPr>
            <w:hyperlink r:id="rId9" w:history="1">
              <w:r w:rsidR="00DA1C83" w:rsidRPr="00F32E59">
                <w:rPr>
                  <w:rStyle w:val="a6"/>
                  <w:rFonts w:eastAsia="宋体"/>
                  <w:kern w:val="24"/>
                  <w:sz w:val="20"/>
                  <w:szCs w:val="20"/>
                  <w:lang w:eastAsia="zh-CN"/>
                </w:rPr>
                <w:t>ross.yujian@huawei.com</w:t>
              </w:r>
            </w:hyperlink>
          </w:p>
        </w:tc>
      </w:tr>
      <w:tr w:rsidR="008273E5" w:rsidRPr="00461EDC" w14:paraId="5BB92572" w14:textId="77777777" w:rsidTr="00E615AD">
        <w:trPr>
          <w:trHeight w:val="189"/>
          <w:jc w:val="center"/>
        </w:trPr>
        <w:tc>
          <w:tcPr>
            <w:tcW w:w="1525" w:type="dxa"/>
          </w:tcPr>
          <w:p w14:paraId="14932647" w14:textId="4F9C0DC7" w:rsidR="008273E5" w:rsidRPr="00461EDC" w:rsidRDefault="008273E5" w:rsidP="008273E5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461EDC">
              <w:rPr>
                <w:sz w:val="20"/>
                <w:szCs w:val="20"/>
              </w:rPr>
              <w:t>Bo Sun</w:t>
            </w:r>
          </w:p>
        </w:tc>
        <w:tc>
          <w:tcPr>
            <w:tcW w:w="1620" w:type="dxa"/>
          </w:tcPr>
          <w:p w14:paraId="6C301ED3" w14:textId="30C96E59" w:rsidR="008273E5" w:rsidRPr="00461EDC" w:rsidRDefault="008273E5" w:rsidP="008273E5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461EDC">
              <w:rPr>
                <w:sz w:val="20"/>
                <w:szCs w:val="20"/>
              </w:rPr>
              <w:t>ZTE</w:t>
            </w:r>
          </w:p>
        </w:tc>
        <w:tc>
          <w:tcPr>
            <w:tcW w:w="2070" w:type="dxa"/>
          </w:tcPr>
          <w:p w14:paraId="0D1B64DD" w14:textId="77777777" w:rsidR="008273E5" w:rsidRPr="00461EDC" w:rsidRDefault="008273E5" w:rsidP="008273E5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440" w:type="dxa"/>
          </w:tcPr>
          <w:p w14:paraId="6EF92E73" w14:textId="77777777" w:rsidR="008273E5" w:rsidRPr="00461EDC" w:rsidRDefault="008273E5" w:rsidP="008273E5">
            <w:pPr>
              <w:rPr>
                <w:sz w:val="20"/>
              </w:rPr>
            </w:pPr>
          </w:p>
        </w:tc>
        <w:tc>
          <w:tcPr>
            <w:tcW w:w="2921" w:type="dxa"/>
          </w:tcPr>
          <w:p w14:paraId="6877EC82" w14:textId="3A9B2B1E" w:rsidR="008273E5" w:rsidRPr="00461EDC" w:rsidRDefault="00502D88" w:rsidP="008273E5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hyperlink r:id="rId10" w:history="1">
              <w:r w:rsidR="008273E5" w:rsidRPr="00461EDC">
                <w:rPr>
                  <w:rStyle w:val="a6"/>
                  <w:sz w:val="20"/>
                  <w:szCs w:val="20"/>
                </w:rPr>
                <w:t>sun.bo1@ZTE.COM.CN</w:t>
              </w:r>
            </w:hyperlink>
          </w:p>
        </w:tc>
      </w:tr>
    </w:tbl>
    <w:p w14:paraId="29A0C31A" w14:textId="7607EDE4" w:rsidR="00CA09B2" w:rsidRPr="00461EDC" w:rsidRDefault="00CA09B2">
      <w:pPr>
        <w:pStyle w:val="T1"/>
        <w:spacing w:after="120"/>
        <w:rPr>
          <w:sz w:val="20"/>
        </w:rPr>
      </w:pPr>
    </w:p>
    <w:p w14:paraId="4E484B95" w14:textId="293E307A" w:rsidR="00567FDA" w:rsidRPr="00567FDA" w:rsidRDefault="008B5AD3" w:rsidP="00567FDA">
      <w:pPr>
        <w:rPr>
          <w:szCs w:val="22"/>
        </w:rPr>
      </w:pPr>
      <w:r w:rsidRPr="00AF7CD9">
        <w:rPr>
          <w:noProof/>
          <w:szCs w:val="22"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66EC6A9" wp14:editId="4EA0D782">
                <wp:simplePos x="0" y="0"/>
                <wp:positionH relativeFrom="column">
                  <wp:posOffset>-179321</wp:posOffset>
                </wp:positionH>
                <wp:positionV relativeFrom="paragraph">
                  <wp:posOffset>390996</wp:posOffset>
                </wp:positionV>
                <wp:extent cx="6112800" cy="5935387"/>
                <wp:effectExtent l="0" t="0" r="2540" b="825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2800" cy="5935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E8B88" w14:textId="77777777" w:rsidR="00032634" w:rsidRDefault="00032634" w:rsidP="00B93079">
                            <w:r>
                              <w:t xml:space="preserve">This submission shows </w:t>
                            </w:r>
                          </w:p>
                          <w:p w14:paraId="544B82F3" w14:textId="6E4E159C" w:rsidR="00032634" w:rsidRDefault="00032634" w:rsidP="00B93079">
                            <w:pPr>
                              <w:pStyle w:val="ae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Resolution </w:t>
                            </w:r>
                            <w:r>
                              <w:rPr>
                                <w:rFonts w:hint="eastAsia"/>
                              </w:rPr>
                              <w:t xml:space="preserve">for </w:t>
                            </w:r>
                            <w:r w:rsidR="00CE189F">
                              <w:t>4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comment</w:t>
                            </w:r>
                            <w:r w:rsidR="00CE189F">
                              <w:t>s</w:t>
                            </w:r>
                            <w:r>
                              <w:rPr>
                                <w:rFonts w:hint="eastAsia"/>
                              </w:rPr>
                              <w:t xml:space="preserve"> received from </w:t>
                            </w:r>
                            <w:proofErr w:type="spellStart"/>
                            <w:r>
                              <w:rPr>
                                <w:rFonts w:hint="eastAsia"/>
                              </w:rPr>
                              <w:t>TG</w:t>
                            </w:r>
                            <w:r>
                              <w:t>be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>comment collection (</w:t>
                            </w:r>
                            <w:r w:rsidR="00CE189F">
                              <w:t>b</w:t>
                            </w:r>
                            <w:r>
                              <w:t xml:space="preserve">ased on </w:t>
                            </w:r>
                            <w:proofErr w:type="spellStart"/>
                            <w:r>
                              <w:t>TGbe</w:t>
                            </w:r>
                            <w:proofErr w:type="spellEnd"/>
                            <w:r>
                              <w:t xml:space="preserve"> Draft D1.0)</w:t>
                            </w:r>
                          </w:p>
                          <w:p w14:paraId="6FEB7400" w14:textId="6434D3C9" w:rsidR="00032634" w:rsidRDefault="00032634" w:rsidP="00B93079">
                            <w:pPr>
                              <w:pStyle w:val="ae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The proposed changes are based on </w:t>
                            </w:r>
                            <w:r w:rsidRPr="002A22E4">
                              <w:t>11</w:t>
                            </w:r>
                            <w:r>
                              <w:t>be</w:t>
                            </w:r>
                            <w:r w:rsidRPr="002A22E4">
                              <w:t xml:space="preserve"> D</w:t>
                            </w:r>
                            <w:r>
                              <w:t>1.4</w:t>
                            </w:r>
                            <w:r w:rsidRPr="002A22E4">
                              <w:t>.</w:t>
                            </w:r>
                          </w:p>
                          <w:p w14:paraId="36CE0808" w14:textId="77777777" w:rsidR="00032634" w:rsidRPr="003727F1" w:rsidRDefault="00032634" w:rsidP="00B93079">
                            <w:pPr>
                              <w:ind w:left="360"/>
                            </w:pPr>
                          </w:p>
                          <w:p w14:paraId="1916E144" w14:textId="239DC8CA" w:rsidR="00032634" w:rsidRDefault="00032634" w:rsidP="00B93079">
                            <w:pPr>
                              <w:jc w:val="both"/>
                            </w:pPr>
                            <w:r w:rsidRPr="00B505BE">
                              <w:t xml:space="preserve">The submission provides resolutions to </w:t>
                            </w:r>
                            <w:r w:rsidR="009D7F01">
                              <w:t xml:space="preserve">the </w:t>
                            </w:r>
                            <w:r>
                              <w:t>following CIDs</w:t>
                            </w:r>
                          </w:p>
                          <w:p w14:paraId="1C15BC4C" w14:textId="08E56BDB" w:rsidR="00032634" w:rsidRDefault="00032634" w:rsidP="00B93079">
                            <w:pPr>
                              <w:jc w:val="both"/>
                            </w:pPr>
                          </w:p>
                          <w:p w14:paraId="1C70840F" w14:textId="77777777" w:rsidR="00032634" w:rsidRDefault="00032634" w:rsidP="00B93079">
                            <w:pPr>
                              <w:jc w:val="both"/>
                            </w:pPr>
                          </w:p>
                          <w:p w14:paraId="6D1402C0" w14:textId="11F79C87" w:rsidR="00032634" w:rsidRPr="00B505BE" w:rsidRDefault="00032634" w:rsidP="00867FC8">
                            <w:pPr>
                              <w:jc w:val="both"/>
                            </w:pPr>
                            <w:r>
                              <w:t>4634</w:t>
                            </w:r>
                            <w:r>
                              <w:rPr>
                                <w:rFonts w:eastAsia="宋体" w:hint="eastAsia"/>
                                <w:lang w:eastAsia="zh-CN"/>
                              </w:rPr>
                              <w:t xml:space="preserve">, </w:t>
                            </w:r>
                            <w:r>
                              <w:t>4902</w:t>
                            </w:r>
                            <w:r>
                              <w:rPr>
                                <w:rFonts w:eastAsia="宋体" w:hint="eastAsia"/>
                                <w:lang w:eastAsia="zh-CN"/>
                              </w:rPr>
                              <w:t xml:space="preserve">, </w:t>
                            </w:r>
                            <w:r>
                              <w:t>4645,</w:t>
                            </w:r>
                            <w:r w:rsidRPr="00DB1307">
                              <w:t xml:space="preserve"> </w:t>
                            </w:r>
                            <w:r>
                              <w:t>7993</w:t>
                            </w:r>
                          </w:p>
                          <w:p w14:paraId="02CD2C3D" w14:textId="77777777" w:rsidR="00032634" w:rsidRDefault="00032634" w:rsidP="00D87430"/>
                          <w:p w14:paraId="10827E11" w14:textId="77777777" w:rsidR="00032634" w:rsidRDefault="00032634" w:rsidP="00D87430"/>
                          <w:p w14:paraId="792B02F3" w14:textId="77777777" w:rsidR="00032634" w:rsidRDefault="00032634" w:rsidP="00D87430"/>
                          <w:p w14:paraId="021D2E00" w14:textId="77777777" w:rsidR="00032634" w:rsidRDefault="00032634" w:rsidP="00D87430"/>
                          <w:p w14:paraId="4C9FE9E3" w14:textId="77777777" w:rsidR="00032634" w:rsidRDefault="00032634" w:rsidP="00D87430"/>
                          <w:p w14:paraId="2DDC7F56" w14:textId="77777777" w:rsidR="00032634" w:rsidRDefault="00032634" w:rsidP="00D87430"/>
                          <w:p w14:paraId="7F0DBFDC" w14:textId="77777777" w:rsidR="00032634" w:rsidRDefault="00032634" w:rsidP="00D87430"/>
                          <w:p w14:paraId="4D864EE9" w14:textId="77777777" w:rsidR="00032634" w:rsidRDefault="00032634" w:rsidP="00D87430"/>
                          <w:p w14:paraId="348E2161" w14:textId="77777777" w:rsidR="00032634" w:rsidRDefault="00032634" w:rsidP="00D87430"/>
                          <w:p w14:paraId="5C4AA16F" w14:textId="77777777" w:rsidR="00032634" w:rsidRPr="008B5AD3" w:rsidRDefault="00032634" w:rsidP="008B5AD3">
                            <w:pPr>
                              <w:pStyle w:val="1"/>
                              <w:rPr>
                                <w:rFonts w:ascii="Times New Roman" w:hAnsi="Times New Roman"/>
                                <w:b w:val="0"/>
                                <w:sz w:val="22"/>
                                <w:szCs w:val="22"/>
                                <w:u w:val="none"/>
                              </w:rPr>
                            </w:pPr>
                            <w:r w:rsidRPr="008B5AD3">
                              <w:rPr>
                                <w:rFonts w:ascii="Times New Roman" w:hAnsi="Times New Roman"/>
                                <w:b w:val="0"/>
                                <w:sz w:val="22"/>
                                <w:szCs w:val="22"/>
                                <w:u w:val="none"/>
                              </w:rPr>
                              <w:t>Revision Notes</w:t>
                            </w:r>
                          </w:p>
                          <w:p w14:paraId="361FFAF6" w14:textId="77777777" w:rsidR="00032634" w:rsidRDefault="00032634" w:rsidP="008B5AD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  <w:tbl>
                            <w:tblPr>
                              <w:tblW w:w="9368" w:type="dxa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66"/>
                              <w:gridCol w:w="8502"/>
                            </w:tblGrid>
                            <w:tr w:rsidR="00032634" w:rsidRPr="00F0694E" w14:paraId="043B6E4A" w14:textId="77777777" w:rsidTr="003E65E8">
                              <w:trPr>
                                <w:jc w:val="center"/>
                              </w:trPr>
                              <w:tc>
                                <w:tcPr>
                                  <w:tcW w:w="866" w:type="dxa"/>
                                </w:tcPr>
                                <w:p w14:paraId="03EB8ED4" w14:textId="77777777" w:rsidR="00032634" w:rsidRPr="00F0694E" w:rsidRDefault="00032634" w:rsidP="008B5AD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F0694E">
                                    <w:rPr>
                                      <w:sz w:val="20"/>
                                    </w:rPr>
                                    <w:t>R0</w:t>
                                  </w:r>
                                </w:p>
                              </w:tc>
                              <w:tc>
                                <w:tcPr>
                                  <w:tcW w:w="8502" w:type="dxa"/>
                                </w:tcPr>
                                <w:p w14:paraId="7ED31E39" w14:textId="77777777" w:rsidR="00032634" w:rsidRPr="00F0694E" w:rsidRDefault="00032634" w:rsidP="008B5AD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F0694E">
                                    <w:rPr>
                                      <w:sz w:val="20"/>
                                    </w:rPr>
                                    <w:t>Initial revision</w:t>
                                  </w:r>
                                </w:p>
                              </w:tc>
                            </w:tr>
                            <w:tr w:rsidR="00032634" w:rsidRPr="00F0694E" w14:paraId="578D8E8D" w14:textId="77777777" w:rsidTr="003E65E8">
                              <w:trPr>
                                <w:jc w:val="center"/>
                              </w:trPr>
                              <w:tc>
                                <w:tcPr>
                                  <w:tcW w:w="866" w:type="dxa"/>
                                </w:tcPr>
                                <w:p w14:paraId="18E3D7EE" w14:textId="77777777" w:rsidR="00032634" w:rsidRDefault="00032634" w:rsidP="008B5AD3">
                                  <w:pPr>
                                    <w:tabs>
                                      <w:tab w:val="right" w:pos="1872"/>
                                    </w:tabs>
                                    <w:jc w:val="center"/>
                                    <w:rPr>
                                      <w:rFonts w:eastAsia="宋体"/>
                                      <w:sz w:val="20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2" w:type="dxa"/>
                                </w:tcPr>
                                <w:p w14:paraId="77DF9615" w14:textId="77777777" w:rsidR="00032634" w:rsidRDefault="00032634" w:rsidP="008B5AD3">
                                  <w:pPr>
                                    <w:jc w:val="center"/>
                                    <w:rPr>
                                      <w:rFonts w:eastAsia="宋体"/>
                                      <w:sz w:val="20"/>
                                      <w:lang w:eastAsia="zh-CN"/>
                                    </w:rPr>
                                  </w:pPr>
                                </w:p>
                              </w:tc>
                            </w:tr>
                            <w:tr w:rsidR="00032634" w:rsidRPr="00F0694E" w14:paraId="6B23A362" w14:textId="77777777" w:rsidTr="003E65E8">
                              <w:trPr>
                                <w:jc w:val="center"/>
                              </w:trPr>
                              <w:tc>
                                <w:tcPr>
                                  <w:tcW w:w="866" w:type="dxa"/>
                                </w:tcPr>
                                <w:p w14:paraId="1A456D6A" w14:textId="77777777" w:rsidR="00032634" w:rsidRPr="00F0694E" w:rsidRDefault="00032634" w:rsidP="008B5AD3">
                                  <w:pPr>
                                    <w:tabs>
                                      <w:tab w:val="right" w:pos="1872"/>
                                    </w:tabs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2" w:type="dxa"/>
                                </w:tcPr>
                                <w:p w14:paraId="7483460F" w14:textId="77777777" w:rsidR="00032634" w:rsidRPr="00F0694E" w:rsidRDefault="00032634" w:rsidP="008B5AD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032634" w:rsidRPr="00F0694E" w14:paraId="5AE7DFBC" w14:textId="77777777" w:rsidTr="003E65E8">
                              <w:trPr>
                                <w:jc w:val="center"/>
                              </w:trPr>
                              <w:tc>
                                <w:tcPr>
                                  <w:tcW w:w="866" w:type="dxa"/>
                                </w:tcPr>
                                <w:p w14:paraId="513FE335" w14:textId="77777777" w:rsidR="00032634" w:rsidRPr="00F0694E" w:rsidRDefault="00032634" w:rsidP="008B5AD3">
                                  <w:pPr>
                                    <w:tabs>
                                      <w:tab w:val="right" w:pos="1872"/>
                                    </w:tabs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2" w:type="dxa"/>
                                </w:tcPr>
                                <w:p w14:paraId="1AFC44CB" w14:textId="77777777" w:rsidR="00032634" w:rsidRPr="00DC2401" w:rsidRDefault="00032634" w:rsidP="008B5AD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032634" w:rsidRPr="00F0694E" w14:paraId="247C3594" w14:textId="77777777" w:rsidTr="003E65E8">
                              <w:trPr>
                                <w:jc w:val="center"/>
                              </w:trPr>
                              <w:tc>
                                <w:tcPr>
                                  <w:tcW w:w="866" w:type="dxa"/>
                                </w:tcPr>
                                <w:p w14:paraId="0C7F0DC9" w14:textId="77777777" w:rsidR="00032634" w:rsidRPr="00F0694E" w:rsidRDefault="00032634" w:rsidP="008B5AD3">
                                  <w:pPr>
                                    <w:tabs>
                                      <w:tab w:val="right" w:pos="1872"/>
                                    </w:tabs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2" w:type="dxa"/>
                                </w:tcPr>
                                <w:p w14:paraId="01408D5F" w14:textId="77777777" w:rsidR="00032634" w:rsidRPr="00F0694E" w:rsidRDefault="00032634" w:rsidP="008B5AD3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F7DA744" w14:textId="77777777" w:rsidR="00032634" w:rsidRDefault="00032634" w:rsidP="00861E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EC6A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4.1pt;margin-top:30.8pt;width:481.3pt;height:467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" o:allowincell="f" stroked="f">
                <v:textbox>
                  <w:txbxContent>
                    <w:p w14:paraId="044E8B88" w14:textId="77777777" w:rsidR="00032634" w:rsidRDefault="00032634" w:rsidP="00B93079">
                      <w:r>
                        <w:t xml:space="preserve">This submission shows </w:t>
                      </w:r>
                    </w:p>
                    <w:p w14:paraId="544B82F3" w14:textId="6E4E159C" w:rsidR="00032634" w:rsidRDefault="00032634" w:rsidP="00B93079">
                      <w:pPr>
                        <w:pStyle w:val="ae"/>
                        <w:numPr>
                          <w:ilvl w:val="0"/>
                          <w:numId w:val="1"/>
                        </w:numPr>
                      </w:pPr>
                      <w:r>
                        <w:t xml:space="preserve">Resolution </w:t>
                      </w:r>
                      <w:r>
                        <w:rPr>
                          <w:rFonts w:hint="eastAsia"/>
                        </w:rPr>
                        <w:t xml:space="preserve">for </w:t>
                      </w:r>
                      <w:r w:rsidR="00CE189F">
                        <w:t>4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comment</w:t>
                      </w:r>
                      <w:r w:rsidR="00CE189F">
                        <w:t>s</w:t>
                      </w:r>
                      <w:r>
                        <w:rPr>
                          <w:rFonts w:hint="eastAsia"/>
                        </w:rPr>
                        <w:t xml:space="preserve"> received from </w:t>
                      </w:r>
                      <w:proofErr w:type="spellStart"/>
                      <w:r>
                        <w:rPr>
                          <w:rFonts w:hint="eastAsia"/>
                        </w:rPr>
                        <w:t>TG</w:t>
                      </w:r>
                      <w:r>
                        <w:t>be</w:t>
                      </w:r>
                      <w:proofErr w:type="spellEnd"/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>comment collection (</w:t>
                      </w:r>
                      <w:r w:rsidR="00CE189F">
                        <w:t>b</w:t>
                      </w:r>
                      <w:r>
                        <w:t xml:space="preserve">ased on </w:t>
                      </w:r>
                      <w:proofErr w:type="spellStart"/>
                      <w:r>
                        <w:t>TGbe</w:t>
                      </w:r>
                      <w:proofErr w:type="spellEnd"/>
                      <w:r>
                        <w:t xml:space="preserve"> Draft D1.0)</w:t>
                      </w:r>
                    </w:p>
                    <w:p w14:paraId="6FEB7400" w14:textId="6434D3C9" w:rsidR="00032634" w:rsidRDefault="00032634" w:rsidP="00B93079">
                      <w:pPr>
                        <w:pStyle w:val="ae"/>
                        <w:numPr>
                          <w:ilvl w:val="0"/>
                          <w:numId w:val="1"/>
                        </w:numPr>
                      </w:pPr>
                      <w:r>
                        <w:t xml:space="preserve">The proposed changes are based on </w:t>
                      </w:r>
                      <w:r w:rsidRPr="002A22E4">
                        <w:t>11</w:t>
                      </w:r>
                      <w:r>
                        <w:t>be</w:t>
                      </w:r>
                      <w:r w:rsidRPr="002A22E4">
                        <w:t xml:space="preserve"> D</w:t>
                      </w:r>
                      <w:r>
                        <w:t>1.4</w:t>
                      </w:r>
                      <w:r w:rsidRPr="002A22E4">
                        <w:t>.</w:t>
                      </w:r>
                    </w:p>
                    <w:p w14:paraId="36CE0808" w14:textId="77777777" w:rsidR="00032634" w:rsidRPr="003727F1" w:rsidRDefault="00032634" w:rsidP="00B93079">
                      <w:pPr>
                        <w:ind w:left="360"/>
                      </w:pPr>
                    </w:p>
                    <w:p w14:paraId="1916E144" w14:textId="239DC8CA" w:rsidR="00032634" w:rsidRDefault="00032634" w:rsidP="00B93079">
                      <w:pPr>
                        <w:jc w:val="both"/>
                      </w:pPr>
                      <w:r w:rsidRPr="00B505BE">
                        <w:t xml:space="preserve">The submission provides resolutions to </w:t>
                      </w:r>
                      <w:r w:rsidR="009D7F01">
                        <w:t xml:space="preserve">the </w:t>
                      </w:r>
                      <w:r>
                        <w:t>following CIDs</w:t>
                      </w:r>
                    </w:p>
                    <w:p w14:paraId="1C15BC4C" w14:textId="08E56BDB" w:rsidR="00032634" w:rsidRDefault="00032634" w:rsidP="00B93079">
                      <w:pPr>
                        <w:jc w:val="both"/>
                      </w:pPr>
                    </w:p>
                    <w:p w14:paraId="1C70840F" w14:textId="77777777" w:rsidR="00032634" w:rsidRDefault="00032634" w:rsidP="00B93079">
                      <w:pPr>
                        <w:jc w:val="both"/>
                      </w:pPr>
                    </w:p>
                    <w:p w14:paraId="6D1402C0" w14:textId="11F79C87" w:rsidR="00032634" w:rsidRPr="00B505BE" w:rsidRDefault="00032634" w:rsidP="00867FC8">
                      <w:pPr>
                        <w:jc w:val="both"/>
                      </w:pPr>
                      <w:r>
                        <w:t>4634</w:t>
                      </w:r>
                      <w:r>
                        <w:rPr>
                          <w:rFonts w:eastAsia="宋体" w:hint="eastAsia"/>
                          <w:lang w:eastAsia="zh-CN"/>
                        </w:rPr>
                        <w:t xml:space="preserve">, </w:t>
                      </w:r>
                      <w:r>
                        <w:t>4902</w:t>
                      </w:r>
                      <w:r>
                        <w:rPr>
                          <w:rFonts w:eastAsia="宋体" w:hint="eastAsia"/>
                          <w:lang w:eastAsia="zh-CN"/>
                        </w:rPr>
                        <w:t xml:space="preserve">, </w:t>
                      </w:r>
                      <w:r>
                        <w:t>4645,</w:t>
                      </w:r>
                      <w:r w:rsidRPr="00DB1307">
                        <w:t xml:space="preserve"> </w:t>
                      </w:r>
                      <w:r>
                        <w:t>7993</w:t>
                      </w:r>
                    </w:p>
                    <w:p w14:paraId="02CD2C3D" w14:textId="77777777" w:rsidR="00032634" w:rsidRDefault="00032634" w:rsidP="00D87430"/>
                    <w:p w14:paraId="10827E11" w14:textId="77777777" w:rsidR="00032634" w:rsidRDefault="00032634" w:rsidP="00D87430"/>
                    <w:p w14:paraId="792B02F3" w14:textId="77777777" w:rsidR="00032634" w:rsidRDefault="00032634" w:rsidP="00D87430"/>
                    <w:p w14:paraId="021D2E00" w14:textId="77777777" w:rsidR="00032634" w:rsidRDefault="00032634" w:rsidP="00D87430"/>
                    <w:p w14:paraId="4C9FE9E3" w14:textId="77777777" w:rsidR="00032634" w:rsidRDefault="00032634" w:rsidP="00D87430"/>
                    <w:p w14:paraId="2DDC7F56" w14:textId="77777777" w:rsidR="00032634" w:rsidRDefault="00032634" w:rsidP="00D87430"/>
                    <w:p w14:paraId="7F0DBFDC" w14:textId="77777777" w:rsidR="00032634" w:rsidRDefault="00032634" w:rsidP="00D87430"/>
                    <w:p w14:paraId="4D864EE9" w14:textId="77777777" w:rsidR="00032634" w:rsidRDefault="00032634" w:rsidP="00D87430"/>
                    <w:p w14:paraId="348E2161" w14:textId="77777777" w:rsidR="00032634" w:rsidRDefault="00032634" w:rsidP="00D87430"/>
                    <w:p w14:paraId="5C4AA16F" w14:textId="77777777" w:rsidR="00032634" w:rsidRPr="008B5AD3" w:rsidRDefault="00032634" w:rsidP="008B5AD3">
                      <w:pPr>
                        <w:pStyle w:val="1"/>
                        <w:rPr>
                          <w:rFonts w:ascii="Times New Roman" w:hAnsi="Times New Roman"/>
                          <w:b w:val="0"/>
                          <w:sz w:val="22"/>
                          <w:szCs w:val="22"/>
                          <w:u w:val="none"/>
                        </w:rPr>
                      </w:pPr>
                      <w:r w:rsidRPr="008B5AD3">
                        <w:rPr>
                          <w:rFonts w:ascii="Times New Roman" w:hAnsi="Times New Roman"/>
                          <w:b w:val="0"/>
                          <w:sz w:val="22"/>
                          <w:szCs w:val="22"/>
                          <w:u w:val="none"/>
                        </w:rPr>
                        <w:t>Revision Notes</w:t>
                      </w:r>
                    </w:p>
                    <w:p w14:paraId="361FFAF6" w14:textId="77777777" w:rsidR="00032634" w:rsidRDefault="00032634" w:rsidP="008B5AD3">
                      <w:pPr>
                        <w:jc w:val="center"/>
                        <w:rPr>
                          <w:sz w:val="20"/>
                        </w:rPr>
                      </w:pPr>
                    </w:p>
                    <w:tbl>
                      <w:tblPr>
                        <w:tblW w:w="9368" w:type="dxa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66"/>
                        <w:gridCol w:w="8502"/>
                      </w:tblGrid>
                      <w:tr w:rsidR="00032634" w:rsidRPr="00F0694E" w14:paraId="043B6E4A" w14:textId="77777777" w:rsidTr="003E65E8">
                        <w:trPr>
                          <w:jc w:val="center"/>
                        </w:trPr>
                        <w:tc>
                          <w:tcPr>
                            <w:tcW w:w="866" w:type="dxa"/>
                          </w:tcPr>
                          <w:p w14:paraId="03EB8ED4" w14:textId="77777777" w:rsidR="00032634" w:rsidRPr="00F0694E" w:rsidRDefault="00032634" w:rsidP="008B5AD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F0694E">
                              <w:rPr>
                                <w:sz w:val="20"/>
                              </w:rPr>
                              <w:t>R0</w:t>
                            </w:r>
                          </w:p>
                        </w:tc>
                        <w:tc>
                          <w:tcPr>
                            <w:tcW w:w="8502" w:type="dxa"/>
                          </w:tcPr>
                          <w:p w14:paraId="7ED31E39" w14:textId="77777777" w:rsidR="00032634" w:rsidRPr="00F0694E" w:rsidRDefault="00032634" w:rsidP="008B5AD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F0694E">
                              <w:rPr>
                                <w:sz w:val="20"/>
                              </w:rPr>
                              <w:t>Initial revision</w:t>
                            </w:r>
                          </w:p>
                        </w:tc>
                      </w:tr>
                      <w:tr w:rsidR="00032634" w:rsidRPr="00F0694E" w14:paraId="578D8E8D" w14:textId="77777777" w:rsidTr="003E65E8">
                        <w:trPr>
                          <w:jc w:val="center"/>
                        </w:trPr>
                        <w:tc>
                          <w:tcPr>
                            <w:tcW w:w="866" w:type="dxa"/>
                          </w:tcPr>
                          <w:p w14:paraId="18E3D7EE" w14:textId="77777777" w:rsidR="00032634" w:rsidRDefault="00032634" w:rsidP="008B5AD3">
                            <w:pPr>
                              <w:tabs>
                                <w:tab w:val="right" w:pos="1872"/>
                              </w:tabs>
                              <w:jc w:val="center"/>
                              <w:rPr>
                                <w:rFonts w:eastAsia="宋体"/>
                                <w:sz w:val="20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8502" w:type="dxa"/>
                          </w:tcPr>
                          <w:p w14:paraId="77DF9615" w14:textId="77777777" w:rsidR="00032634" w:rsidRDefault="00032634" w:rsidP="008B5AD3">
                            <w:pPr>
                              <w:jc w:val="center"/>
                              <w:rPr>
                                <w:rFonts w:eastAsia="宋体"/>
                                <w:sz w:val="20"/>
                                <w:lang w:eastAsia="zh-CN"/>
                              </w:rPr>
                            </w:pPr>
                          </w:p>
                        </w:tc>
                      </w:tr>
                      <w:tr w:rsidR="00032634" w:rsidRPr="00F0694E" w14:paraId="6B23A362" w14:textId="77777777" w:rsidTr="003E65E8">
                        <w:trPr>
                          <w:jc w:val="center"/>
                        </w:trPr>
                        <w:tc>
                          <w:tcPr>
                            <w:tcW w:w="866" w:type="dxa"/>
                          </w:tcPr>
                          <w:p w14:paraId="1A456D6A" w14:textId="77777777" w:rsidR="00032634" w:rsidRPr="00F0694E" w:rsidRDefault="00032634" w:rsidP="008B5AD3">
                            <w:pPr>
                              <w:tabs>
                                <w:tab w:val="right" w:pos="1872"/>
                              </w:tabs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02" w:type="dxa"/>
                          </w:tcPr>
                          <w:p w14:paraId="7483460F" w14:textId="77777777" w:rsidR="00032634" w:rsidRPr="00F0694E" w:rsidRDefault="00032634" w:rsidP="008B5AD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032634" w:rsidRPr="00F0694E" w14:paraId="5AE7DFBC" w14:textId="77777777" w:rsidTr="003E65E8">
                        <w:trPr>
                          <w:jc w:val="center"/>
                        </w:trPr>
                        <w:tc>
                          <w:tcPr>
                            <w:tcW w:w="866" w:type="dxa"/>
                          </w:tcPr>
                          <w:p w14:paraId="513FE335" w14:textId="77777777" w:rsidR="00032634" w:rsidRPr="00F0694E" w:rsidRDefault="00032634" w:rsidP="008B5AD3">
                            <w:pPr>
                              <w:tabs>
                                <w:tab w:val="right" w:pos="1872"/>
                              </w:tabs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02" w:type="dxa"/>
                          </w:tcPr>
                          <w:p w14:paraId="1AFC44CB" w14:textId="77777777" w:rsidR="00032634" w:rsidRPr="00DC2401" w:rsidRDefault="00032634" w:rsidP="008B5AD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032634" w:rsidRPr="00F0694E" w14:paraId="247C3594" w14:textId="77777777" w:rsidTr="003E65E8">
                        <w:trPr>
                          <w:jc w:val="center"/>
                        </w:trPr>
                        <w:tc>
                          <w:tcPr>
                            <w:tcW w:w="866" w:type="dxa"/>
                          </w:tcPr>
                          <w:p w14:paraId="0C7F0DC9" w14:textId="77777777" w:rsidR="00032634" w:rsidRPr="00F0694E" w:rsidRDefault="00032634" w:rsidP="008B5AD3">
                            <w:pPr>
                              <w:tabs>
                                <w:tab w:val="right" w:pos="1872"/>
                              </w:tabs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02" w:type="dxa"/>
                          </w:tcPr>
                          <w:p w14:paraId="01408D5F" w14:textId="77777777" w:rsidR="00032634" w:rsidRPr="00F0694E" w:rsidRDefault="00032634" w:rsidP="008B5AD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6F7DA744" w14:textId="77777777" w:rsidR="00032634" w:rsidRDefault="00032634" w:rsidP="00861EF6"/>
                  </w:txbxContent>
                </v:textbox>
              </v:shape>
            </w:pict>
          </mc:Fallback>
        </mc:AlternateContent>
      </w:r>
      <w:r w:rsidR="00CA09B2" w:rsidRPr="00AF7CD9">
        <w:rPr>
          <w:szCs w:val="22"/>
        </w:rPr>
        <w:br w:type="page"/>
      </w:r>
    </w:p>
    <w:p w14:paraId="0C24E026" w14:textId="76DB2336" w:rsidR="00F8774A" w:rsidRPr="00E941D9" w:rsidRDefault="00F8774A" w:rsidP="00F8774A">
      <w:pPr>
        <w:pStyle w:val="2"/>
        <w:rPr>
          <w:rFonts w:ascii="Times New Roman" w:hAnsi="Times New Roman"/>
          <w:lang w:eastAsia="zh-CN"/>
        </w:rPr>
      </w:pPr>
      <w:r w:rsidRPr="00E941D9">
        <w:rPr>
          <w:rFonts w:ascii="Times New Roman" w:hAnsi="Times New Roman"/>
        </w:rPr>
        <w:lastRenderedPageBreak/>
        <w:t xml:space="preserve">CID </w:t>
      </w:r>
      <w:r>
        <w:rPr>
          <w:rFonts w:ascii="Times New Roman" w:hAnsi="Times New Roman"/>
          <w:lang w:eastAsia="zh-CN"/>
        </w:rPr>
        <w:t>4</w:t>
      </w:r>
      <w:r w:rsidR="005432FB">
        <w:rPr>
          <w:rFonts w:ascii="Times New Roman" w:hAnsi="Times New Roman"/>
          <w:lang w:eastAsia="zh-CN"/>
        </w:rPr>
        <w:t>634</w:t>
      </w:r>
    </w:p>
    <w:tbl>
      <w:tblPr>
        <w:tblW w:w="982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8"/>
        <w:gridCol w:w="1418"/>
        <w:gridCol w:w="2835"/>
        <w:gridCol w:w="1984"/>
        <w:gridCol w:w="2410"/>
      </w:tblGrid>
      <w:tr w:rsidR="00F8774A" w:rsidRPr="00F65CC2" w14:paraId="5C7ACD06" w14:textId="77777777" w:rsidTr="00874CB6">
        <w:trPr>
          <w:trHeight w:val="374"/>
        </w:trPr>
        <w:tc>
          <w:tcPr>
            <w:tcW w:w="1178" w:type="dxa"/>
            <w:shd w:val="clear" w:color="auto" w:fill="auto"/>
            <w:hideMark/>
          </w:tcPr>
          <w:p w14:paraId="7DB7CB92" w14:textId="77777777" w:rsidR="00F8774A" w:rsidRPr="00F65CC2" w:rsidRDefault="00F8774A" w:rsidP="00032634">
            <w:pPr>
              <w:wordWrap w:val="0"/>
              <w:ind w:right="100"/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Page. Line</w:t>
            </w:r>
          </w:p>
        </w:tc>
        <w:tc>
          <w:tcPr>
            <w:tcW w:w="1418" w:type="dxa"/>
            <w:shd w:val="clear" w:color="auto" w:fill="auto"/>
            <w:hideMark/>
          </w:tcPr>
          <w:p w14:paraId="0F09A1F8" w14:textId="77777777" w:rsidR="00F8774A" w:rsidRPr="00F65CC2" w:rsidRDefault="00F8774A" w:rsidP="00032634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Clause Number</w:t>
            </w:r>
          </w:p>
        </w:tc>
        <w:tc>
          <w:tcPr>
            <w:tcW w:w="2835" w:type="dxa"/>
            <w:shd w:val="clear" w:color="auto" w:fill="auto"/>
            <w:hideMark/>
          </w:tcPr>
          <w:p w14:paraId="7F97595E" w14:textId="77777777" w:rsidR="00F8774A" w:rsidRPr="00F65CC2" w:rsidRDefault="00F8774A" w:rsidP="00032634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Comment</w:t>
            </w:r>
          </w:p>
        </w:tc>
        <w:tc>
          <w:tcPr>
            <w:tcW w:w="1984" w:type="dxa"/>
            <w:shd w:val="clear" w:color="auto" w:fill="auto"/>
            <w:hideMark/>
          </w:tcPr>
          <w:p w14:paraId="6C4C66C7" w14:textId="77777777" w:rsidR="00F8774A" w:rsidRPr="00F65CC2" w:rsidRDefault="00F8774A" w:rsidP="00032634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Proposed Change</w:t>
            </w:r>
          </w:p>
        </w:tc>
        <w:tc>
          <w:tcPr>
            <w:tcW w:w="2410" w:type="dxa"/>
            <w:shd w:val="clear" w:color="auto" w:fill="auto"/>
            <w:hideMark/>
          </w:tcPr>
          <w:p w14:paraId="4A0FD568" w14:textId="77777777" w:rsidR="00F8774A" w:rsidRPr="00F65CC2" w:rsidRDefault="00F8774A" w:rsidP="00032634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Resolution</w:t>
            </w:r>
          </w:p>
        </w:tc>
      </w:tr>
      <w:tr w:rsidR="00F8774A" w:rsidRPr="00F65CC2" w14:paraId="55D94A4C" w14:textId="77777777" w:rsidTr="00874CB6">
        <w:trPr>
          <w:trHeight w:val="1302"/>
        </w:trPr>
        <w:tc>
          <w:tcPr>
            <w:tcW w:w="1178" w:type="dxa"/>
            <w:shd w:val="clear" w:color="auto" w:fill="auto"/>
          </w:tcPr>
          <w:p w14:paraId="6E183BA4" w14:textId="4D47083E" w:rsidR="00F8774A" w:rsidRPr="00F65CC2" w:rsidRDefault="005432FB" w:rsidP="00032634">
            <w:pPr>
              <w:jc w:val="center"/>
              <w:rPr>
                <w:rFonts w:eastAsia="宋体"/>
                <w:sz w:val="18"/>
                <w:szCs w:val="18"/>
                <w:lang w:val="en-US" w:eastAsia="zh-CN"/>
              </w:rPr>
            </w:pPr>
            <w:r w:rsidRPr="005432FB">
              <w:rPr>
                <w:rFonts w:eastAsia="宋体"/>
                <w:sz w:val="18"/>
                <w:szCs w:val="18"/>
                <w:lang w:val="en-US" w:eastAsia="zh-CN"/>
              </w:rPr>
              <w:t>337.29</w:t>
            </w:r>
          </w:p>
        </w:tc>
        <w:tc>
          <w:tcPr>
            <w:tcW w:w="1418" w:type="dxa"/>
            <w:shd w:val="clear" w:color="auto" w:fill="auto"/>
          </w:tcPr>
          <w:p w14:paraId="32B4E1F7" w14:textId="1DBB4EFD" w:rsidR="00F8774A" w:rsidRPr="00F65CC2" w:rsidRDefault="005432FB" w:rsidP="00032634">
            <w:pPr>
              <w:jc w:val="center"/>
              <w:rPr>
                <w:rFonts w:eastAsia="宋体"/>
                <w:sz w:val="18"/>
                <w:szCs w:val="18"/>
                <w:lang w:val="en-US" w:eastAsia="zh-CN"/>
              </w:rPr>
            </w:pPr>
            <w:r w:rsidRPr="005432FB">
              <w:rPr>
                <w:rFonts w:eastAsia="宋体"/>
                <w:sz w:val="18"/>
                <w:szCs w:val="18"/>
                <w:lang w:val="en-US" w:eastAsia="zh-CN"/>
              </w:rPr>
              <w:t>36.2.6.5</w:t>
            </w:r>
          </w:p>
        </w:tc>
        <w:tc>
          <w:tcPr>
            <w:tcW w:w="2835" w:type="dxa"/>
            <w:shd w:val="clear" w:color="auto" w:fill="auto"/>
          </w:tcPr>
          <w:p w14:paraId="604D7D0C" w14:textId="04A65C08" w:rsidR="00F8774A" w:rsidRPr="00F65CC2" w:rsidRDefault="005432FB" w:rsidP="00032634">
            <w:pPr>
              <w:rPr>
                <w:sz w:val="18"/>
                <w:szCs w:val="18"/>
              </w:rPr>
            </w:pPr>
            <w:r w:rsidRPr="005432FB">
              <w:rPr>
                <w:sz w:val="18"/>
                <w:szCs w:val="18"/>
              </w:rPr>
              <w:t>In this clause we mostly see plain "TXVECTOR" and "RXVECTOR", and we also see this at P337L40. However at P337L29/30/42, we see "PHY TXVECTOR"/"PHY RXVECTOR" which is inconsistent</w:t>
            </w:r>
          </w:p>
        </w:tc>
        <w:tc>
          <w:tcPr>
            <w:tcW w:w="1984" w:type="dxa"/>
            <w:shd w:val="clear" w:color="auto" w:fill="auto"/>
          </w:tcPr>
          <w:p w14:paraId="17C317AB" w14:textId="428F9606" w:rsidR="00F8774A" w:rsidRPr="00F65CC2" w:rsidRDefault="005432FB" w:rsidP="00032634">
            <w:pPr>
              <w:rPr>
                <w:sz w:val="18"/>
                <w:szCs w:val="18"/>
                <w:lang w:val="en-US"/>
              </w:rPr>
            </w:pPr>
            <w:r w:rsidRPr="005432FB">
              <w:rPr>
                <w:sz w:val="18"/>
                <w:szCs w:val="18"/>
                <w:lang w:val="en-US"/>
              </w:rPr>
              <w:t>Change "PHY TXVECTOR" or "PHY RXVECTOR" to plain "TXVECTOR"/"RXVECTOR", 3x in this clause.</w:t>
            </w:r>
          </w:p>
        </w:tc>
        <w:tc>
          <w:tcPr>
            <w:tcW w:w="2410" w:type="dxa"/>
            <w:shd w:val="clear" w:color="auto" w:fill="auto"/>
          </w:tcPr>
          <w:p w14:paraId="650C7DE6" w14:textId="3033E436" w:rsidR="00F8774A" w:rsidRPr="00744FFD" w:rsidRDefault="00744FFD" w:rsidP="00032634">
            <w:pPr>
              <w:rPr>
                <w:rFonts w:eastAsia="宋体"/>
                <w:sz w:val="18"/>
                <w:szCs w:val="18"/>
                <w:lang w:eastAsia="zh-CN"/>
              </w:rPr>
            </w:pPr>
            <w:r w:rsidRPr="00744FFD">
              <w:rPr>
                <w:rFonts w:eastAsia="宋体" w:hint="eastAsia"/>
                <w:sz w:val="18"/>
                <w:szCs w:val="18"/>
                <w:lang w:eastAsia="zh-CN"/>
              </w:rPr>
              <w:t>R</w:t>
            </w:r>
            <w:r w:rsidRPr="00744FFD">
              <w:rPr>
                <w:rFonts w:eastAsia="宋体"/>
                <w:sz w:val="18"/>
                <w:szCs w:val="18"/>
                <w:lang w:eastAsia="zh-CN"/>
              </w:rPr>
              <w:t>evised</w:t>
            </w:r>
          </w:p>
          <w:p w14:paraId="395BD4B9" w14:textId="4C77EE90" w:rsidR="007D6032" w:rsidRDefault="007D6032" w:rsidP="00032634">
            <w:pPr>
              <w:rPr>
                <w:rFonts w:eastAsia="宋体"/>
                <w:sz w:val="18"/>
                <w:szCs w:val="18"/>
                <w:lang w:eastAsia="zh-CN"/>
              </w:rPr>
            </w:pPr>
          </w:p>
          <w:p w14:paraId="5ECCC3B6" w14:textId="614CA81D" w:rsidR="00744FFD" w:rsidRPr="00443A19" w:rsidRDefault="00F469ED" w:rsidP="00744FFD">
            <w:pPr>
              <w:rPr>
                <w:sz w:val="18"/>
                <w:szCs w:val="18"/>
                <w:lang w:eastAsia="zh-CN"/>
              </w:rPr>
            </w:pPr>
            <w:r w:rsidRPr="00443A19">
              <w:rPr>
                <w:sz w:val="18"/>
                <w:szCs w:val="18"/>
                <w:lang w:eastAsia="zh-CN"/>
              </w:rPr>
              <w:t xml:space="preserve">Agreed in principle. Reflect the detailed </w:t>
            </w:r>
            <w:proofErr w:type="spellStart"/>
            <w:r w:rsidRPr="00443A19">
              <w:rPr>
                <w:sz w:val="18"/>
                <w:szCs w:val="18"/>
                <w:lang w:eastAsia="zh-CN"/>
              </w:rPr>
              <w:t>explaintation</w:t>
            </w:r>
            <w:proofErr w:type="spellEnd"/>
            <w:r w:rsidRPr="00443A19">
              <w:rPr>
                <w:sz w:val="18"/>
                <w:szCs w:val="18"/>
                <w:lang w:eastAsia="zh-CN"/>
              </w:rPr>
              <w:t>.</w:t>
            </w:r>
          </w:p>
          <w:p w14:paraId="707D1899" w14:textId="77777777" w:rsidR="00744FFD" w:rsidRPr="00F65CC2" w:rsidRDefault="00744FFD" w:rsidP="00744FFD">
            <w:pPr>
              <w:rPr>
                <w:sz w:val="18"/>
                <w:szCs w:val="18"/>
                <w:lang w:eastAsia="zh-CN"/>
              </w:rPr>
            </w:pPr>
          </w:p>
          <w:p w14:paraId="0A25A39D" w14:textId="77777777" w:rsidR="00744FFD" w:rsidRPr="00F65CC2" w:rsidRDefault="00744FFD" w:rsidP="00744FFD">
            <w:pPr>
              <w:rPr>
                <w:b/>
                <w:sz w:val="18"/>
                <w:szCs w:val="18"/>
                <w:highlight w:val="yellow"/>
                <w:lang w:eastAsia="zh-CN"/>
              </w:rPr>
            </w:pPr>
            <w:r w:rsidRPr="00F65CC2">
              <w:rPr>
                <w:rFonts w:hint="eastAsia"/>
                <w:b/>
                <w:sz w:val="18"/>
                <w:szCs w:val="18"/>
                <w:highlight w:val="yellow"/>
                <w:lang w:eastAsia="zh-CN"/>
              </w:rPr>
              <w:t>I</w:t>
            </w:r>
            <w:r w:rsidRPr="00F65CC2">
              <w:rPr>
                <w:b/>
                <w:sz w:val="18"/>
                <w:szCs w:val="18"/>
                <w:highlight w:val="yellow"/>
                <w:lang w:eastAsia="zh-CN"/>
              </w:rPr>
              <w:t>nstructions to the editor</w:t>
            </w:r>
          </w:p>
          <w:p w14:paraId="61028597" w14:textId="5FB87C99" w:rsidR="00744FFD" w:rsidRPr="00F65CC2" w:rsidRDefault="00744FFD" w:rsidP="00744FFD">
            <w:pPr>
              <w:rPr>
                <w:b/>
                <w:sz w:val="18"/>
                <w:szCs w:val="18"/>
                <w:lang w:eastAsia="zh-CN"/>
              </w:rPr>
            </w:pPr>
            <w:r w:rsidRPr="00F65CC2">
              <w:rPr>
                <w:b/>
                <w:sz w:val="18"/>
                <w:szCs w:val="18"/>
                <w:highlight w:val="yellow"/>
                <w:lang w:eastAsia="zh-CN"/>
              </w:rPr>
              <w:t>Please make the ch</w:t>
            </w:r>
            <w:r w:rsidRPr="00F1358A">
              <w:rPr>
                <w:b/>
                <w:sz w:val="18"/>
                <w:szCs w:val="18"/>
                <w:highlight w:val="yellow"/>
                <w:lang w:eastAsia="zh-CN"/>
              </w:rPr>
              <w:t>anges as shown in 11/2</w:t>
            </w:r>
            <w:r w:rsidR="0029773C">
              <w:rPr>
                <w:b/>
                <w:sz w:val="18"/>
                <w:szCs w:val="18"/>
                <w:highlight w:val="yellow"/>
                <w:lang w:eastAsia="zh-CN"/>
              </w:rPr>
              <w:t>2</w:t>
            </w:r>
            <w:r w:rsidRPr="00F1358A">
              <w:rPr>
                <w:b/>
                <w:sz w:val="18"/>
                <w:szCs w:val="18"/>
                <w:highlight w:val="yellow"/>
                <w:lang w:eastAsia="zh-CN"/>
              </w:rPr>
              <w:t>-</w:t>
            </w:r>
            <w:r w:rsidR="0029773C">
              <w:rPr>
                <w:b/>
                <w:sz w:val="18"/>
                <w:szCs w:val="18"/>
                <w:highlight w:val="yellow"/>
                <w:lang w:eastAsia="zh-CN"/>
              </w:rPr>
              <w:t>0324</w:t>
            </w:r>
            <w:r w:rsidRPr="00F1358A">
              <w:rPr>
                <w:b/>
                <w:sz w:val="18"/>
                <w:szCs w:val="18"/>
                <w:highlight w:val="yellow"/>
                <w:lang w:eastAsia="zh-CN"/>
              </w:rPr>
              <w:t>r0</w:t>
            </w:r>
          </w:p>
          <w:p w14:paraId="2B46CAA8" w14:textId="7DE88ED5" w:rsidR="003466DE" w:rsidRPr="00744FFD" w:rsidRDefault="003466DE" w:rsidP="00032634">
            <w:pPr>
              <w:rPr>
                <w:rFonts w:eastAsia="宋体"/>
                <w:sz w:val="18"/>
                <w:szCs w:val="18"/>
                <w:lang w:eastAsia="zh-CN"/>
              </w:rPr>
            </w:pPr>
          </w:p>
        </w:tc>
      </w:tr>
    </w:tbl>
    <w:p w14:paraId="45E6C129" w14:textId="77777777" w:rsidR="00443A19" w:rsidRDefault="00443A19" w:rsidP="00443A19"/>
    <w:p w14:paraId="408D130B" w14:textId="2ED4B625" w:rsidR="00443A19" w:rsidRDefault="009F1C20" w:rsidP="00443A19">
      <w:r w:rsidRPr="00894AB5">
        <w:rPr>
          <w:rFonts w:hint="eastAsia"/>
          <w:b/>
          <w:sz w:val="20"/>
          <w:highlight w:val="green"/>
          <w:lang w:eastAsia="zh-CN"/>
        </w:rPr>
        <w:t>I</w:t>
      </w:r>
      <w:r w:rsidRPr="00894AB5">
        <w:rPr>
          <w:b/>
          <w:sz w:val="20"/>
          <w:highlight w:val="green"/>
          <w:lang w:eastAsia="zh-CN"/>
        </w:rPr>
        <w:t>nstructions to the editor:</w:t>
      </w:r>
    </w:p>
    <w:p w14:paraId="7F205BF8" w14:textId="77777777" w:rsidR="00443A19" w:rsidRDefault="00443A19" w:rsidP="00443A19"/>
    <w:p w14:paraId="54A326A4" w14:textId="5FAD9047" w:rsidR="009F1C20" w:rsidRDefault="009F1C20" w:rsidP="009F1C20">
      <w:pPr>
        <w:rPr>
          <w:highlight w:val="green"/>
        </w:rPr>
      </w:pPr>
      <w:r w:rsidRPr="00FE2EE5">
        <w:rPr>
          <w:sz w:val="20"/>
          <w:highlight w:val="green"/>
          <w:lang w:eastAsia="zh-CN"/>
        </w:rPr>
        <w:t xml:space="preserve">Please </w:t>
      </w:r>
      <w:r>
        <w:rPr>
          <w:sz w:val="20"/>
          <w:highlight w:val="green"/>
          <w:lang w:eastAsia="zh-CN"/>
        </w:rPr>
        <w:t>ch</w:t>
      </w:r>
      <w:r w:rsidRPr="009F1C20">
        <w:rPr>
          <w:sz w:val="20"/>
          <w:highlight w:val="green"/>
          <w:lang w:eastAsia="zh-CN"/>
        </w:rPr>
        <w:t>ange ‘</w:t>
      </w:r>
      <w:r w:rsidRPr="009F1C20">
        <w:rPr>
          <w:sz w:val="18"/>
          <w:szCs w:val="18"/>
          <w:highlight w:val="green"/>
        </w:rPr>
        <w:t>PHY TXVECTOR</w:t>
      </w:r>
      <w:r w:rsidRPr="009F1C20">
        <w:rPr>
          <w:sz w:val="20"/>
          <w:highlight w:val="green"/>
          <w:lang w:eastAsia="zh-CN"/>
        </w:rPr>
        <w:t>’ to ‘</w:t>
      </w:r>
      <w:r w:rsidRPr="009F1C20">
        <w:rPr>
          <w:sz w:val="18"/>
          <w:szCs w:val="18"/>
          <w:highlight w:val="green"/>
        </w:rPr>
        <w:t>TXVECTOR</w:t>
      </w:r>
      <w:r w:rsidRPr="009F1C20">
        <w:rPr>
          <w:sz w:val="20"/>
          <w:highlight w:val="green"/>
          <w:lang w:eastAsia="zh-CN"/>
        </w:rPr>
        <w:t>’</w:t>
      </w:r>
      <w:r>
        <w:rPr>
          <w:sz w:val="20"/>
          <w:highlight w:val="green"/>
          <w:lang w:eastAsia="zh-CN"/>
        </w:rPr>
        <w:t xml:space="preserve"> </w:t>
      </w:r>
      <w:r w:rsidRPr="009F1C20">
        <w:rPr>
          <w:sz w:val="20"/>
          <w:highlight w:val="green"/>
          <w:lang w:eastAsia="zh-CN"/>
        </w:rPr>
        <w:t>i</w:t>
      </w:r>
      <w:r w:rsidRPr="00FE2EE5">
        <w:rPr>
          <w:sz w:val="20"/>
          <w:highlight w:val="green"/>
          <w:lang w:eastAsia="zh-CN"/>
        </w:rPr>
        <w:t xml:space="preserve">n </w:t>
      </w:r>
      <w:r>
        <w:rPr>
          <w:sz w:val="20"/>
          <w:highlight w:val="green"/>
          <w:lang w:eastAsia="zh-CN"/>
        </w:rPr>
        <w:t>the following places</w:t>
      </w:r>
      <w:r w:rsidRPr="00FE2EE5">
        <w:rPr>
          <w:b/>
          <w:sz w:val="20"/>
          <w:highlight w:val="green"/>
          <w:lang w:eastAsia="zh-CN"/>
        </w:rPr>
        <w:t xml:space="preserve"> </w:t>
      </w:r>
      <w:r w:rsidRPr="00FE2EE5">
        <w:rPr>
          <w:sz w:val="20"/>
          <w:highlight w:val="green"/>
          <w:lang w:eastAsia="zh-CN"/>
        </w:rPr>
        <w:t xml:space="preserve">in </w:t>
      </w:r>
      <w:proofErr w:type="spellStart"/>
      <w:r w:rsidRPr="00FE2EE5">
        <w:rPr>
          <w:sz w:val="20"/>
          <w:highlight w:val="green"/>
          <w:lang w:eastAsia="zh-CN"/>
        </w:rPr>
        <w:t>TGbe</w:t>
      </w:r>
      <w:proofErr w:type="spellEnd"/>
      <w:r w:rsidRPr="00FE2EE5">
        <w:rPr>
          <w:sz w:val="20"/>
          <w:highlight w:val="green"/>
          <w:lang w:eastAsia="zh-CN"/>
        </w:rPr>
        <w:t xml:space="preserve"> Draft D1.</w:t>
      </w:r>
      <w:r>
        <w:rPr>
          <w:sz w:val="20"/>
          <w:highlight w:val="green"/>
          <w:lang w:eastAsia="zh-CN"/>
        </w:rPr>
        <w:t>4</w:t>
      </w:r>
      <w:r w:rsidRPr="00FE2EE5">
        <w:rPr>
          <w:sz w:val="20"/>
          <w:highlight w:val="green"/>
          <w:lang w:eastAsia="zh-CN"/>
        </w:rPr>
        <w:t>:</w:t>
      </w:r>
    </w:p>
    <w:p w14:paraId="1775242B" w14:textId="77777777" w:rsidR="00443A19" w:rsidRPr="009F1C20" w:rsidRDefault="00443A19" w:rsidP="00443A19"/>
    <w:p w14:paraId="03F94ED4" w14:textId="631F1087" w:rsidR="00443A19" w:rsidRPr="00025414" w:rsidRDefault="00025414" w:rsidP="00025414">
      <w:pPr>
        <w:pStyle w:val="ae"/>
        <w:numPr>
          <w:ilvl w:val="0"/>
          <w:numId w:val="44"/>
        </w:numPr>
        <w:rPr>
          <w:rFonts w:eastAsia="宋体"/>
          <w:sz w:val="20"/>
          <w:lang w:eastAsia="zh-CN"/>
        </w:rPr>
      </w:pPr>
      <w:r w:rsidRPr="00025414">
        <w:rPr>
          <w:rFonts w:eastAsia="宋体" w:hint="eastAsia"/>
          <w:sz w:val="20"/>
          <w:lang w:eastAsia="zh-CN"/>
        </w:rPr>
        <w:t>L</w:t>
      </w:r>
      <w:r w:rsidRPr="00025414">
        <w:rPr>
          <w:rFonts w:eastAsia="宋体"/>
          <w:sz w:val="20"/>
          <w:lang w:eastAsia="zh-CN"/>
        </w:rPr>
        <w:t>ine 29, Page 481</w:t>
      </w:r>
    </w:p>
    <w:p w14:paraId="39C9EB7A" w14:textId="4DB3242A" w:rsidR="00025414" w:rsidRPr="00025414" w:rsidRDefault="00025414" w:rsidP="00025414">
      <w:pPr>
        <w:pStyle w:val="ae"/>
        <w:numPr>
          <w:ilvl w:val="0"/>
          <w:numId w:val="44"/>
        </w:numPr>
        <w:rPr>
          <w:rFonts w:eastAsia="宋体"/>
          <w:sz w:val="20"/>
          <w:lang w:eastAsia="zh-CN"/>
        </w:rPr>
      </w:pPr>
      <w:r w:rsidRPr="00025414">
        <w:rPr>
          <w:rFonts w:eastAsia="宋体"/>
          <w:sz w:val="20"/>
          <w:lang w:eastAsia="zh-CN"/>
        </w:rPr>
        <w:t>Line 5, Page 483</w:t>
      </w:r>
    </w:p>
    <w:p w14:paraId="6C7F4DB4" w14:textId="7AE27678" w:rsidR="00025414" w:rsidRPr="00025414" w:rsidRDefault="00025414" w:rsidP="00025414">
      <w:pPr>
        <w:pStyle w:val="ae"/>
        <w:numPr>
          <w:ilvl w:val="0"/>
          <w:numId w:val="44"/>
        </w:numPr>
        <w:rPr>
          <w:rFonts w:eastAsia="宋体"/>
          <w:sz w:val="20"/>
          <w:lang w:eastAsia="zh-CN"/>
        </w:rPr>
      </w:pPr>
      <w:r w:rsidRPr="00025414">
        <w:rPr>
          <w:rFonts w:eastAsia="宋体"/>
          <w:sz w:val="20"/>
          <w:lang w:eastAsia="zh-CN"/>
        </w:rPr>
        <w:t>Line 42, Page 483</w:t>
      </w:r>
    </w:p>
    <w:p w14:paraId="5CE7C26B" w14:textId="12E54A7F" w:rsidR="00025414" w:rsidRPr="00025414" w:rsidRDefault="00025414" w:rsidP="00025414">
      <w:pPr>
        <w:pStyle w:val="ae"/>
        <w:numPr>
          <w:ilvl w:val="0"/>
          <w:numId w:val="44"/>
        </w:numPr>
        <w:rPr>
          <w:rFonts w:eastAsia="宋体"/>
          <w:sz w:val="20"/>
          <w:lang w:eastAsia="zh-CN"/>
        </w:rPr>
      </w:pPr>
      <w:r w:rsidRPr="00025414">
        <w:rPr>
          <w:rFonts w:eastAsia="宋体"/>
          <w:sz w:val="20"/>
          <w:lang w:eastAsia="zh-CN"/>
        </w:rPr>
        <w:t>Line 14, Page 484</w:t>
      </w:r>
    </w:p>
    <w:p w14:paraId="0167A64F" w14:textId="0FD52403" w:rsidR="00025414" w:rsidRPr="00025414" w:rsidRDefault="00025414" w:rsidP="00025414">
      <w:pPr>
        <w:pStyle w:val="ae"/>
        <w:numPr>
          <w:ilvl w:val="0"/>
          <w:numId w:val="44"/>
        </w:numPr>
        <w:rPr>
          <w:rFonts w:eastAsia="宋体"/>
          <w:sz w:val="20"/>
          <w:lang w:eastAsia="zh-CN"/>
        </w:rPr>
      </w:pPr>
      <w:r w:rsidRPr="00025414">
        <w:rPr>
          <w:rFonts w:eastAsia="宋体"/>
          <w:sz w:val="20"/>
          <w:lang w:eastAsia="zh-CN"/>
        </w:rPr>
        <w:t>Line 15, Page 484</w:t>
      </w:r>
    </w:p>
    <w:p w14:paraId="0E51E041" w14:textId="77777777" w:rsidR="00443A19" w:rsidRDefault="00443A19" w:rsidP="00443A19"/>
    <w:p w14:paraId="7614CACB" w14:textId="3E9242DA" w:rsidR="00443A19" w:rsidRDefault="00025414" w:rsidP="00443A19">
      <w:r w:rsidRPr="00FE2EE5">
        <w:rPr>
          <w:sz w:val="20"/>
          <w:highlight w:val="green"/>
          <w:lang w:eastAsia="zh-CN"/>
        </w:rPr>
        <w:t xml:space="preserve">Please </w:t>
      </w:r>
      <w:r>
        <w:rPr>
          <w:sz w:val="20"/>
          <w:highlight w:val="green"/>
          <w:lang w:eastAsia="zh-CN"/>
        </w:rPr>
        <w:t>ch</w:t>
      </w:r>
      <w:r w:rsidRPr="009F1C20">
        <w:rPr>
          <w:sz w:val="20"/>
          <w:highlight w:val="green"/>
          <w:lang w:eastAsia="zh-CN"/>
        </w:rPr>
        <w:t>ange ‘</w:t>
      </w:r>
      <w:r w:rsidRPr="009F1C20">
        <w:rPr>
          <w:sz w:val="18"/>
          <w:szCs w:val="18"/>
          <w:highlight w:val="green"/>
        </w:rPr>
        <w:t xml:space="preserve">PHY </w:t>
      </w:r>
      <w:r>
        <w:rPr>
          <w:sz w:val="18"/>
          <w:szCs w:val="18"/>
          <w:highlight w:val="green"/>
        </w:rPr>
        <w:t>R</w:t>
      </w:r>
      <w:r w:rsidRPr="009F1C20">
        <w:rPr>
          <w:sz w:val="18"/>
          <w:szCs w:val="18"/>
          <w:highlight w:val="green"/>
        </w:rPr>
        <w:t>XVECTOR</w:t>
      </w:r>
      <w:r w:rsidRPr="009F1C20">
        <w:rPr>
          <w:sz w:val="20"/>
          <w:highlight w:val="green"/>
          <w:lang w:eastAsia="zh-CN"/>
        </w:rPr>
        <w:t>’ to ‘</w:t>
      </w:r>
      <w:r>
        <w:rPr>
          <w:sz w:val="18"/>
          <w:szCs w:val="18"/>
          <w:highlight w:val="green"/>
        </w:rPr>
        <w:t>R</w:t>
      </w:r>
      <w:r w:rsidRPr="009F1C20">
        <w:rPr>
          <w:sz w:val="18"/>
          <w:szCs w:val="18"/>
          <w:highlight w:val="green"/>
        </w:rPr>
        <w:t>XVECTOR</w:t>
      </w:r>
      <w:r w:rsidRPr="009F1C20">
        <w:rPr>
          <w:sz w:val="20"/>
          <w:highlight w:val="green"/>
          <w:lang w:eastAsia="zh-CN"/>
        </w:rPr>
        <w:t>’</w:t>
      </w:r>
      <w:r>
        <w:rPr>
          <w:sz w:val="20"/>
          <w:highlight w:val="green"/>
          <w:lang w:eastAsia="zh-CN"/>
        </w:rPr>
        <w:t xml:space="preserve"> </w:t>
      </w:r>
      <w:r w:rsidRPr="009F1C20">
        <w:rPr>
          <w:sz w:val="20"/>
          <w:highlight w:val="green"/>
          <w:lang w:eastAsia="zh-CN"/>
        </w:rPr>
        <w:t>i</w:t>
      </w:r>
      <w:r w:rsidRPr="00FE2EE5">
        <w:rPr>
          <w:sz w:val="20"/>
          <w:highlight w:val="green"/>
          <w:lang w:eastAsia="zh-CN"/>
        </w:rPr>
        <w:t xml:space="preserve">n </w:t>
      </w:r>
      <w:r>
        <w:rPr>
          <w:sz w:val="20"/>
          <w:highlight w:val="green"/>
          <w:lang w:eastAsia="zh-CN"/>
        </w:rPr>
        <w:t>the following places</w:t>
      </w:r>
      <w:r w:rsidRPr="00FE2EE5">
        <w:rPr>
          <w:b/>
          <w:sz w:val="20"/>
          <w:highlight w:val="green"/>
          <w:lang w:eastAsia="zh-CN"/>
        </w:rPr>
        <w:t xml:space="preserve"> </w:t>
      </w:r>
      <w:r w:rsidRPr="00FE2EE5">
        <w:rPr>
          <w:sz w:val="20"/>
          <w:highlight w:val="green"/>
          <w:lang w:eastAsia="zh-CN"/>
        </w:rPr>
        <w:t xml:space="preserve">in </w:t>
      </w:r>
      <w:proofErr w:type="spellStart"/>
      <w:r w:rsidRPr="00FE2EE5">
        <w:rPr>
          <w:sz w:val="20"/>
          <w:highlight w:val="green"/>
          <w:lang w:eastAsia="zh-CN"/>
        </w:rPr>
        <w:t>TGbe</w:t>
      </w:r>
      <w:proofErr w:type="spellEnd"/>
      <w:r w:rsidRPr="00FE2EE5">
        <w:rPr>
          <w:sz w:val="20"/>
          <w:highlight w:val="green"/>
          <w:lang w:eastAsia="zh-CN"/>
        </w:rPr>
        <w:t xml:space="preserve"> Draft D1.</w:t>
      </w:r>
      <w:r>
        <w:rPr>
          <w:sz w:val="20"/>
          <w:highlight w:val="green"/>
          <w:lang w:eastAsia="zh-CN"/>
        </w:rPr>
        <w:t>4</w:t>
      </w:r>
      <w:r w:rsidRPr="00FE2EE5">
        <w:rPr>
          <w:sz w:val="20"/>
          <w:highlight w:val="green"/>
          <w:lang w:eastAsia="zh-CN"/>
        </w:rPr>
        <w:t>:</w:t>
      </w:r>
    </w:p>
    <w:p w14:paraId="16B4BBE5" w14:textId="77777777" w:rsidR="00443A19" w:rsidRDefault="00443A19" w:rsidP="00443A19"/>
    <w:p w14:paraId="2E98F445" w14:textId="05037811" w:rsidR="00443A19" w:rsidRPr="00025414" w:rsidRDefault="00025414" w:rsidP="00025414">
      <w:pPr>
        <w:pStyle w:val="ae"/>
        <w:numPr>
          <w:ilvl w:val="0"/>
          <w:numId w:val="45"/>
        </w:numPr>
        <w:rPr>
          <w:sz w:val="20"/>
        </w:rPr>
      </w:pPr>
      <w:r w:rsidRPr="00025414">
        <w:rPr>
          <w:sz w:val="20"/>
        </w:rPr>
        <w:t>Line 53, Page 482</w:t>
      </w:r>
    </w:p>
    <w:p w14:paraId="3CDFB7C2" w14:textId="0B18929F" w:rsidR="00443A19" w:rsidRPr="00025414" w:rsidRDefault="00025414" w:rsidP="00025414">
      <w:pPr>
        <w:pStyle w:val="ae"/>
        <w:numPr>
          <w:ilvl w:val="0"/>
          <w:numId w:val="45"/>
        </w:numPr>
        <w:rPr>
          <w:rFonts w:eastAsia="宋体"/>
          <w:sz w:val="20"/>
          <w:lang w:eastAsia="zh-CN"/>
        </w:rPr>
      </w:pPr>
      <w:r w:rsidRPr="00025414">
        <w:rPr>
          <w:rFonts w:eastAsia="宋体" w:hint="eastAsia"/>
          <w:sz w:val="20"/>
          <w:lang w:eastAsia="zh-CN"/>
        </w:rPr>
        <w:t>L</w:t>
      </w:r>
      <w:r w:rsidRPr="00025414">
        <w:rPr>
          <w:rFonts w:eastAsia="宋体"/>
          <w:sz w:val="20"/>
          <w:lang w:eastAsia="zh-CN"/>
        </w:rPr>
        <w:t>ine 33, Page 484</w:t>
      </w:r>
    </w:p>
    <w:p w14:paraId="6A4EAEB2" w14:textId="692B4355" w:rsidR="00F8774A" w:rsidRPr="00E941D9" w:rsidRDefault="00F8774A" w:rsidP="00F8774A">
      <w:pPr>
        <w:pStyle w:val="2"/>
        <w:rPr>
          <w:rFonts w:ascii="Times New Roman" w:hAnsi="Times New Roman"/>
          <w:lang w:eastAsia="zh-CN"/>
        </w:rPr>
      </w:pPr>
      <w:r w:rsidRPr="00E941D9">
        <w:rPr>
          <w:rFonts w:ascii="Times New Roman" w:hAnsi="Times New Roman"/>
        </w:rPr>
        <w:t xml:space="preserve">CID </w:t>
      </w:r>
      <w:r w:rsidR="00896E14" w:rsidRPr="00896E14">
        <w:rPr>
          <w:rFonts w:ascii="Times New Roman" w:hAnsi="Times New Roman"/>
          <w:lang w:eastAsia="zh-CN"/>
        </w:rPr>
        <w:t>4902</w:t>
      </w:r>
    </w:p>
    <w:tbl>
      <w:tblPr>
        <w:tblW w:w="982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8"/>
        <w:gridCol w:w="1418"/>
        <w:gridCol w:w="3260"/>
        <w:gridCol w:w="1559"/>
        <w:gridCol w:w="2410"/>
      </w:tblGrid>
      <w:tr w:rsidR="00F8774A" w:rsidRPr="00F65CC2" w14:paraId="460DA7C1" w14:textId="77777777" w:rsidTr="00032634">
        <w:trPr>
          <w:trHeight w:val="374"/>
        </w:trPr>
        <w:tc>
          <w:tcPr>
            <w:tcW w:w="1178" w:type="dxa"/>
            <w:shd w:val="clear" w:color="auto" w:fill="auto"/>
            <w:hideMark/>
          </w:tcPr>
          <w:p w14:paraId="6790D9DF" w14:textId="77777777" w:rsidR="00F8774A" w:rsidRPr="00F65CC2" w:rsidRDefault="00F8774A" w:rsidP="00032634">
            <w:pPr>
              <w:wordWrap w:val="0"/>
              <w:ind w:right="100"/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Page. Line</w:t>
            </w:r>
          </w:p>
        </w:tc>
        <w:tc>
          <w:tcPr>
            <w:tcW w:w="1418" w:type="dxa"/>
            <w:shd w:val="clear" w:color="auto" w:fill="auto"/>
            <w:hideMark/>
          </w:tcPr>
          <w:p w14:paraId="3B033FD7" w14:textId="77777777" w:rsidR="00F8774A" w:rsidRPr="00F65CC2" w:rsidRDefault="00F8774A" w:rsidP="00032634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Clause Number</w:t>
            </w:r>
          </w:p>
        </w:tc>
        <w:tc>
          <w:tcPr>
            <w:tcW w:w="3260" w:type="dxa"/>
            <w:shd w:val="clear" w:color="auto" w:fill="auto"/>
            <w:hideMark/>
          </w:tcPr>
          <w:p w14:paraId="06B4F04E" w14:textId="77777777" w:rsidR="00F8774A" w:rsidRPr="00F65CC2" w:rsidRDefault="00F8774A" w:rsidP="00032634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Comment</w:t>
            </w:r>
          </w:p>
        </w:tc>
        <w:tc>
          <w:tcPr>
            <w:tcW w:w="1559" w:type="dxa"/>
            <w:shd w:val="clear" w:color="auto" w:fill="auto"/>
            <w:hideMark/>
          </w:tcPr>
          <w:p w14:paraId="6673819A" w14:textId="77777777" w:rsidR="00F8774A" w:rsidRPr="00F65CC2" w:rsidRDefault="00F8774A" w:rsidP="00032634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Proposed Change</w:t>
            </w:r>
          </w:p>
        </w:tc>
        <w:tc>
          <w:tcPr>
            <w:tcW w:w="2410" w:type="dxa"/>
            <w:shd w:val="clear" w:color="auto" w:fill="auto"/>
            <w:hideMark/>
          </w:tcPr>
          <w:p w14:paraId="783FE3A8" w14:textId="77777777" w:rsidR="00F8774A" w:rsidRPr="00F65CC2" w:rsidRDefault="00F8774A" w:rsidP="00032634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Resolution</w:t>
            </w:r>
          </w:p>
        </w:tc>
      </w:tr>
      <w:tr w:rsidR="00F8774A" w:rsidRPr="00F65CC2" w14:paraId="603FAE10" w14:textId="77777777" w:rsidTr="00032634">
        <w:trPr>
          <w:trHeight w:val="1302"/>
        </w:trPr>
        <w:tc>
          <w:tcPr>
            <w:tcW w:w="1178" w:type="dxa"/>
            <w:shd w:val="clear" w:color="auto" w:fill="auto"/>
          </w:tcPr>
          <w:p w14:paraId="14E97D8B" w14:textId="2358B55E" w:rsidR="00F8774A" w:rsidRPr="00F65CC2" w:rsidRDefault="00896E14" w:rsidP="00032634">
            <w:pPr>
              <w:jc w:val="center"/>
              <w:rPr>
                <w:rFonts w:eastAsia="宋体"/>
                <w:sz w:val="18"/>
                <w:szCs w:val="18"/>
                <w:lang w:val="en-US" w:eastAsia="zh-CN"/>
              </w:rPr>
            </w:pPr>
            <w:r w:rsidRPr="00896E14">
              <w:rPr>
                <w:rFonts w:eastAsia="宋体"/>
                <w:sz w:val="18"/>
                <w:szCs w:val="18"/>
                <w:lang w:val="en-US" w:eastAsia="zh-CN"/>
              </w:rPr>
              <w:t>337.43</w:t>
            </w:r>
          </w:p>
        </w:tc>
        <w:tc>
          <w:tcPr>
            <w:tcW w:w="1418" w:type="dxa"/>
            <w:shd w:val="clear" w:color="auto" w:fill="auto"/>
          </w:tcPr>
          <w:p w14:paraId="5C81FC96" w14:textId="612EF687" w:rsidR="00F8774A" w:rsidRPr="00F65CC2" w:rsidRDefault="00896E14" w:rsidP="00032634">
            <w:pPr>
              <w:jc w:val="center"/>
              <w:rPr>
                <w:rFonts w:eastAsia="宋体"/>
                <w:sz w:val="18"/>
                <w:szCs w:val="18"/>
                <w:lang w:val="en-US" w:eastAsia="zh-CN"/>
              </w:rPr>
            </w:pPr>
            <w:r w:rsidRPr="00896E14">
              <w:rPr>
                <w:rFonts w:eastAsia="宋体"/>
                <w:sz w:val="18"/>
                <w:szCs w:val="18"/>
                <w:lang w:val="en-US" w:eastAsia="zh-CN"/>
              </w:rPr>
              <w:t>36.2.6.5</w:t>
            </w:r>
          </w:p>
        </w:tc>
        <w:tc>
          <w:tcPr>
            <w:tcW w:w="3260" w:type="dxa"/>
            <w:shd w:val="clear" w:color="auto" w:fill="auto"/>
          </w:tcPr>
          <w:p w14:paraId="01C3DE16" w14:textId="72E47F71" w:rsidR="00F8774A" w:rsidRPr="00F65CC2" w:rsidRDefault="00896E14" w:rsidP="00032634">
            <w:pPr>
              <w:rPr>
                <w:sz w:val="18"/>
                <w:szCs w:val="18"/>
              </w:rPr>
            </w:pPr>
            <w:r w:rsidRPr="00896E14">
              <w:rPr>
                <w:sz w:val="18"/>
                <w:szCs w:val="18"/>
              </w:rPr>
              <w:t>Add the following text after the last text in this paragraph. "A 20 MHz-only non-AP EHT STA supports HE reception only on 20 MHz channel width in the 2.4 GHz, 5 GHz"</w:t>
            </w:r>
          </w:p>
        </w:tc>
        <w:tc>
          <w:tcPr>
            <w:tcW w:w="1559" w:type="dxa"/>
            <w:shd w:val="clear" w:color="auto" w:fill="auto"/>
          </w:tcPr>
          <w:p w14:paraId="522BB26E" w14:textId="37F5FB48" w:rsidR="00F8774A" w:rsidRPr="00F65CC2" w:rsidRDefault="00896E14" w:rsidP="00032634">
            <w:pPr>
              <w:rPr>
                <w:sz w:val="18"/>
                <w:szCs w:val="18"/>
                <w:lang w:val="en-US"/>
              </w:rPr>
            </w:pPr>
            <w:r w:rsidRPr="00896E14">
              <w:rPr>
                <w:sz w:val="18"/>
                <w:szCs w:val="18"/>
                <w:lang w:val="en-US"/>
              </w:rPr>
              <w:t>As in comment</w:t>
            </w:r>
          </w:p>
        </w:tc>
        <w:tc>
          <w:tcPr>
            <w:tcW w:w="2410" w:type="dxa"/>
            <w:shd w:val="clear" w:color="auto" w:fill="auto"/>
          </w:tcPr>
          <w:p w14:paraId="6560B62E" w14:textId="3B2FD9F8" w:rsidR="00F8774A" w:rsidRDefault="00251C98" w:rsidP="00032634">
            <w:pPr>
              <w:rPr>
                <w:rFonts w:eastAsia="宋体"/>
                <w:sz w:val="18"/>
                <w:szCs w:val="18"/>
                <w:lang w:eastAsia="zh-CN"/>
              </w:rPr>
            </w:pPr>
            <w:r>
              <w:rPr>
                <w:rFonts w:eastAsia="宋体" w:hint="eastAsia"/>
                <w:sz w:val="18"/>
                <w:szCs w:val="18"/>
                <w:lang w:eastAsia="zh-CN"/>
              </w:rPr>
              <w:t>R</w:t>
            </w:r>
            <w:r>
              <w:rPr>
                <w:rFonts w:eastAsia="宋体"/>
                <w:sz w:val="18"/>
                <w:szCs w:val="18"/>
                <w:lang w:eastAsia="zh-CN"/>
              </w:rPr>
              <w:t>ejected</w:t>
            </w:r>
          </w:p>
          <w:p w14:paraId="35C9D4D0" w14:textId="77777777" w:rsidR="00251C98" w:rsidRDefault="00251C98" w:rsidP="00032634">
            <w:pPr>
              <w:rPr>
                <w:rFonts w:eastAsia="宋体"/>
                <w:sz w:val="18"/>
                <w:szCs w:val="18"/>
                <w:lang w:eastAsia="zh-CN"/>
              </w:rPr>
            </w:pPr>
          </w:p>
          <w:p w14:paraId="1AF6019D" w14:textId="4960B322" w:rsidR="00251C98" w:rsidRDefault="004637A3" w:rsidP="00032634">
            <w:pPr>
              <w:rPr>
                <w:rFonts w:eastAsia="宋体"/>
                <w:sz w:val="18"/>
                <w:szCs w:val="18"/>
                <w:lang w:eastAsia="zh-CN"/>
              </w:rPr>
            </w:pPr>
            <w:r w:rsidRPr="004637A3">
              <w:rPr>
                <w:rFonts w:eastAsia="宋体"/>
                <w:sz w:val="18"/>
                <w:szCs w:val="18"/>
                <w:lang w:eastAsia="zh-CN"/>
              </w:rPr>
              <w:t>A 20 MHz-only non-AP EHT STA may support</w:t>
            </w:r>
            <w:r>
              <w:rPr>
                <w:rFonts w:eastAsia="宋体"/>
                <w:sz w:val="18"/>
                <w:szCs w:val="18"/>
                <w:lang w:eastAsia="zh-CN"/>
              </w:rPr>
              <w:t xml:space="preserve"> r</w:t>
            </w:r>
            <w:r w:rsidRPr="004637A3">
              <w:rPr>
                <w:rFonts w:eastAsia="宋体"/>
                <w:sz w:val="18"/>
                <w:szCs w:val="18"/>
                <w:lang w:eastAsia="zh-CN"/>
              </w:rPr>
              <w:t>eception of 242-tone RU in the primary 20 MHz channel within 40 MHz, 80 MHz, and 160 MHz</w:t>
            </w:r>
            <w:r w:rsidRPr="004637A3">
              <w:rPr>
                <w:rFonts w:eastAsia="宋体"/>
                <w:sz w:val="18"/>
                <w:szCs w:val="18"/>
                <w:lang w:eastAsia="zh-CN"/>
              </w:rPr>
              <w:br/>
              <w:t>PPDU.</w:t>
            </w:r>
          </w:p>
          <w:p w14:paraId="0949129D" w14:textId="77777777" w:rsidR="0057161A" w:rsidRPr="004637A3" w:rsidRDefault="0057161A" w:rsidP="00032634">
            <w:pPr>
              <w:rPr>
                <w:rFonts w:eastAsia="宋体"/>
                <w:sz w:val="18"/>
                <w:szCs w:val="18"/>
                <w:lang w:eastAsia="zh-CN"/>
              </w:rPr>
            </w:pPr>
          </w:p>
          <w:p w14:paraId="56E3123E" w14:textId="2F6CB1B2" w:rsidR="00F8774A" w:rsidRPr="00F65CC2" w:rsidRDefault="00F8774A" w:rsidP="00032634">
            <w:pPr>
              <w:rPr>
                <w:rFonts w:eastAsia="宋体"/>
                <w:sz w:val="18"/>
                <w:szCs w:val="18"/>
                <w:lang w:eastAsia="zh-CN"/>
              </w:rPr>
            </w:pPr>
          </w:p>
        </w:tc>
      </w:tr>
    </w:tbl>
    <w:p w14:paraId="72275758" w14:textId="77777777" w:rsidR="00F8774A" w:rsidRDefault="00F8774A" w:rsidP="00F1358A">
      <w:pPr>
        <w:rPr>
          <w:highlight w:val="green"/>
        </w:rPr>
      </w:pPr>
    </w:p>
    <w:p w14:paraId="2651E121" w14:textId="0447D1F5" w:rsidR="004D3871" w:rsidRPr="00CF6CEC" w:rsidRDefault="006E3097" w:rsidP="004D3871">
      <w:pPr>
        <w:rPr>
          <w:rFonts w:eastAsia="宋体"/>
          <w:b/>
          <w:sz w:val="20"/>
          <w:highlight w:val="green"/>
          <w:lang w:eastAsia="zh-CN"/>
        </w:rPr>
      </w:pPr>
      <w:r w:rsidRPr="00CF6CEC">
        <w:rPr>
          <w:rFonts w:eastAsia="宋体" w:hint="eastAsia"/>
          <w:b/>
          <w:sz w:val="20"/>
          <w:highlight w:val="cyan"/>
          <w:lang w:eastAsia="zh-CN"/>
        </w:rPr>
        <w:t>D</w:t>
      </w:r>
      <w:r w:rsidRPr="00CF6CEC">
        <w:rPr>
          <w:rFonts w:eastAsia="宋体"/>
          <w:b/>
          <w:sz w:val="20"/>
          <w:highlight w:val="cyan"/>
          <w:lang w:eastAsia="zh-CN"/>
        </w:rPr>
        <w:t>iscussion:</w:t>
      </w:r>
    </w:p>
    <w:p w14:paraId="0E41B3A0" w14:textId="77777777" w:rsidR="00507656" w:rsidRDefault="00507656" w:rsidP="004D3871">
      <w:pPr>
        <w:rPr>
          <w:highlight w:val="green"/>
        </w:rPr>
      </w:pPr>
    </w:p>
    <w:p w14:paraId="79B6329B" w14:textId="23CE3541" w:rsidR="00251C98" w:rsidRDefault="00867260" w:rsidP="00867260">
      <w:pPr>
        <w:jc w:val="center"/>
        <w:rPr>
          <w:highlight w:val="green"/>
        </w:rPr>
      </w:pPr>
      <w:r>
        <w:rPr>
          <w:noProof/>
          <w:lang w:val="en-US" w:eastAsia="zh-CN"/>
        </w:rPr>
        <w:drawing>
          <wp:inline distT="0" distB="0" distL="0" distR="0" wp14:anchorId="38DDC0C7" wp14:editId="158D48D2">
            <wp:extent cx="4407408" cy="1951783"/>
            <wp:effectExtent l="0" t="0" r="0" b="0"/>
            <wp:docPr id="2" name="图片 2" descr="C:\Users\g00487387\AppData\Roaming\eSpace_Desktop\UserData\g00487387\imagefiles\8CEA6C29-F295-47D9-841E-94C2D630D2C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0487387\AppData\Roaming\eSpace_Desktop\UserData\g00487387\imagefiles\8CEA6C29-F295-47D9-841E-94C2D630D2C9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3445" cy="1967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04E8E" w14:textId="77777777" w:rsidR="00251C98" w:rsidRDefault="00251C98" w:rsidP="004D3871">
      <w:pPr>
        <w:rPr>
          <w:highlight w:val="green"/>
        </w:rPr>
      </w:pPr>
    </w:p>
    <w:p w14:paraId="5504B5A9" w14:textId="77777777" w:rsidR="00744FFD" w:rsidRPr="00E941D9" w:rsidRDefault="00744FFD" w:rsidP="00744FFD">
      <w:pPr>
        <w:pStyle w:val="2"/>
        <w:rPr>
          <w:rFonts w:ascii="Times New Roman" w:hAnsi="Times New Roman"/>
          <w:lang w:eastAsia="zh-CN"/>
        </w:rPr>
      </w:pPr>
      <w:r w:rsidRPr="00A42E5C">
        <w:rPr>
          <w:rFonts w:ascii="Times New Roman" w:hAnsi="Times New Roman"/>
        </w:rPr>
        <w:lastRenderedPageBreak/>
        <w:t xml:space="preserve">CID </w:t>
      </w:r>
      <w:r w:rsidRPr="00A42E5C">
        <w:rPr>
          <w:rFonts w:ascii="Times New Roman" w:hAnsi="Times New Roman"/>
          <w:lang w:eastAsia="zh-CN"/>
        </w:rPr>
        <w:t>4645</w:t>
      </w:r>
    </w:p>
    <w:tbl>
      <w:tblPr>
        <w:tblW w:w="96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8"/>
        <w:gridCol w:w="1418"/>
        <w:gridCol w:w="3260"/>
        <w:gridCol w:w="1559"/>
        <w:gridCol w:w="2268"/>
      </w:tblGrid>
      <w:tr w:rsidR="00744FFD" w:rsidRPr="00F65CC2" w14:paraId="2D8434BF" w14:textId="77777777" w:rsidTr="0034301E">
        <w:trPr>
          <w:trHeight w:val="374"/>
        </w:trPr>
        <w:tc>
          <w:tcPr>
            <w:tcW w:w="1178" w:type="dxa"/>
            <w:shd w:val="clear" w:color="auto" w:fill="auto"/>
            <w:hideMark/>
          </w:tcPr>
          <w:p w14:paraId="30B9FECB" w14:textId="77777777" w:rsidR="00744FFD" w:rsidRPr="00F65CC2" w:rsidRDefault="00744FFD" w:rsidP="00032634">
            <w:pPr>
              <w:wordWrap w:val="0"/>
              <w:ind w:right="100"/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Page. Line</w:t>
            </w:r>
          </w:p>
        </w:tc>
        <w:tc>
          <w:tcPr>
            <w:tcW w:w="1418" w:type="dxa"/>
            <w:shd w:val="clear" w:color="auto" w:fill="auto"/>
            <w:hideMark/>
          </w:tcPr>
          <w:p w14:paraId="6A7088E3" w14:textId="77777777" w:rsidR="00744FFD" w:rsidRPr="00F65CC2" w:rsidRDefault="00744FFD" w:rsidP="00032634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Clause Number</w:t>
            </w:r>
          </w:p>
        </w:tc>
        <w:tc>
          <w:tcPr>
            <w:tcW w:w="3260" w:type="dxa"/>
            <w:shd w:val="clear" w:color="auto" w:fill="auto"/>
            <w:hideMark/>
          </w:tcPr>
          <w:p w14:paraId="7A404FD1" w14:textId="77777777" w:rsidR="00744FFD" w:rsidRPr="00F65CC2" w:rsidRDefault="00744FFD" w:rsidP="00032634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Comment</w:t>
            </w:r>
          </w:p>
        </w:tc>
        <w:tc>
          <w:tcPr>
            <w:tcW w:w="1559" w:type="dxa"/>
            <w:shd w:val="clear" w:color="auto" w:fill="auto"/>
            <w:hideMark/>
          </w:tcPr>
          <w:p w14:paraId="1042FF96" w14:textId="77777777" w:rsidR="00744FFD" w:rsidRPr="00F65CC2" w:rsidRDefault="00744FFD" w:rsidP="00032634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Proposed Change</w:t>
            </w:r>
          </w:p>
        </w:tc>
        <w:tc>
          <w:tcPr>
            <w:tcW w:w="2268" w:type="dxa"/>
            <w:shd w:val="clear" w:color="auto" w:fill="auto"/>
            <w:hideMark/>
          </w:tcPr>
          <w:p w14:paraId="7553DE4D" w14:textId="77777777" w:rsidR="00744FFD" w:rsidRPr="00F65CC2" w:rsidRDefault="00744FFD" w:rsidP="00032634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Resolution</w:t>
            </w:r>
          </w:p>
        </w:tc>
      </w:tr>
      <w:tr w:rsidR="00744FFD" w:rsidRPr="00F65CC2" w14:paraId="0EE23869" w14:textId="77777777" w:rsidTr="00912FBF">
        <w:trPr>
          <w:trHeight w:val="2565"/>
        </w:trPr>
        <w:tc>
          <w:tcPr>
            <w:tcW w:w="1178" w:type="dxa"/>
            <w:shd w:val="clear" w:color="auto" w:fill="auto"/>
          </w:tcPr>
          <w:p w14:paraId="43E85821" w14:textId="77777777" w:rsidR="00744FFD" w:rsidRPr="00F65CC2" w:rsidRDefault="00744FFD" w:rsidP="00032634">
            <w:pPr>
              <w:jc w:val="center"/>
              <w:rPr>
                <w:rFonts w:eastAsia="宋体"/>
                <w:sz w:val="18"/>
                <w:szCs w:val="18"/>
                <w:lang w:val="en-US" w:eastAsia="zh-CN"/>
              </w:rPr>
            </w:pPr>
            <w:r w:rsidRPr="004D3871">
              <w:rPr>
                <w:rFonts w:eastAsia="宋体"/>
                <w:sz w:val="18"/>
                <w:szCs w:val="18"/>
                <w:lang w:val="en-US" w:eastAsia="zh-CN"/>
              </w:rPr>
              <w:t>334.35</w:t>
            </w:r>
          </w:p>
        </w:tc>
        <w:tc>
          <w:tcPr>
            <w:tcW w:w="1418" w:type="dxa"/>
            <w:shd w:val="clear" w:color="auto" w:fill="auto"/>
          </w:tcPr>
          <w:p w14:paraId="4389D489" w14:textId="77777777" w:rsidR="00744FFD" w:rsidRPr="00F65CC2" w:rsidRDefault="00744FFD" w:rsidP="00032634">
            <w:pPr>
              <w:jc w:val="center"/>
              <w:rPr>
                <w:rFonts w:eastAsia="宋体"/>
                <w:sz w:val="18"/>
                <w:szCs w:val="18"/>
                <w:lang w:val="en-US" w:eastAsia="zh-CN"/>
              </w:rPr>
            </w:pPr>
            <w:r w:rsidRPr="004D3871">
              <w:rPr>
                <w:rFonts w:eastAsia="宋体"/>
                <w:sz w:val="18"/>
                <w:szCs w:val="18"/>
                <w:lang w:val="en-US" w:eastAsia="zh-CN"/>
              </w:rPr>
              <w:t>36.2.6.2</w:t>
            </w:r>
          </w:p>
        </w:tc>
        <w:tc>
          <w:tcPr>
            <w:tcW w:w="3260" w:type="dxa"/>
            <w:shd w:val="clear" w:color="auto" w:fill="auto"/>
          </w:tcPr>
          <w:p w14:paraId="19AB70DA" w14:textId="77777777" w:rsidR="00744FFD" w:rsidRPr="00F65CC2" w:rsidRDefault="00744FFD" w:rsidP="00032634">
            <w:pPr>
              <w:rPr>
                <w:sz w:val="18"/>
                <w:szCs w:val="18"/>
              </w:rPr>
            </w:pPr>
            <w:r w:rsidRPr="004D3871">
              <w:rPr>
                <w:sz w:val="18"/>
                <w:szCs w:val="18"/>
              </w:rPr>
              <w:t>References to clause 21 at L35 (and probably L38) do not account for 320MHz</w:t>
            </w:r>
          </w:p>
        </w:tc>
        <w:tc>
          <w:tcPr>
            <w:tcW w:w="1559" w:type="dxa"/>
            <w:shd w:val="clear" w:color="auto" w:fill="auto"/>
          </w:tcPr>
          <w:p w14:paraId="61150FF1" w14:textId="77777777" w:rsidR="00744FFD" w:rsidRPr="00F65CC2" w:rsidRDefault="00744FFD" w:rsidP="00032634">
            <w:pPr>
              <w:rPr>
                <w:sz w:val="18"/>
                <w:szCs w:val="18"/>
                <w:lang w:val="en-US"/>
              </w:rPr>
            </w:pPr>
            <w:r w:rsidRPr="004D3871">
              <w:rPr>
                <w:sz w:val="18"/>
                <w:szCs w:val="18"/>
                <w:lang w:val="en-US"/>
              </w:rPr>
              <w:t>Update these references to EHT clauses</w:t>
            </w:r>
          </w:p>
        </w:tc>
        <w:tc>
          <w:tcPr>
            <w:tcW w:w="2268" w:type="dxa"/>
            <w:shd w:val="clear" w:color="auto" w:fill="auto"/>
          </w:tcPr>
          <w:p w14:paraId="00118BF6" w14:textId="6DECB47F" w:rsidR="00744FFD" w:rsidRPr="0034301E" w:rsidRDefault="0034301E" w:rsidP="00032634">
            <w:pPr>
              <w:rPr>
                <w:rFonts w:eastAsia="宋体"/>
                <w:sz w:val="18"/>
                <w:szCs w:val="18"/>
                <w:lang w:eastAsia="zh-CN"/>
              </w:rPr>
            </w:pPr>
            <w:r w:rsidRPr="0034301E">
              <w:rPr>
                <w:rFonts w:eastAsia="宋体" w:hint="eastAsia"/>
                <w:sz w:val="18"/>
                <w:szCs w:val="18"/>
                <w:lang w:eastAsia="zh-CN"/>
              </w:rPr>
              <w:t>R</w:t>
            </w:r>
            <w:r w:rsidRPr="0034301E">
              <w:rPr>
                <w:rFonts w:eastAsia="宋体"/>
                <w:sz w:val="18"/>
                <w:szCs w:val="18"/>
                <w:lang w:eastAsia="zh-CN"/>
              </w:rPr>
              <w:t>evised</w:t>
            </w:r>
          </w:p>
          <w:p w14:paraId="2CD561B4" w14:textId="77777777" w:rsidR="00744FFD" w:rsidRDefault="00744FFD" w:rsidP="00032634">
            <w:pPr>
              <w:rPr>
                <w:rFonts w:eastAsia="宋体"/>
                <w:sz w:val="18"/>
                <w:szCs w:val="18"/>
                <w:lang w:eastAsia="zh-CN"/>
              </w:rPr>
            </w:pPr>
          </w:p>
          <w:p w14:paraId="5EE8797E" w14:textId="04F80056" w:rsidR="0057161A" w:rsidRDefault="00DC192F" w:rsidP="00032634">
            <w:pPr>
              <w:rPr>
                <w:rFonts w:eastAsia="宋体"/>
                <w:sz w:val="18"/>
                <w:szCs w:val="18"/>
                <w:lang w:eastAsia="zh-CN"/>
              </w:rPr>
            </w:pPr>
            <w:r w:rsidRPr="00DC192F">
              <w:rPr>
                <w:rFonts w:eastAsia="宋体"/>
                <w:sz w:val="18"/>
                <w:szCs w:val="18"/>
                <w:lang w:eastAsia="zh-CN"/>
              </w:rPr>
              <w:t xml:space="preserve">Agreed in principle. Reflect the detailed </w:t>
            </w:r>
            <w:proofErr w:type="spellStart"/>
            <w:r w:rsidRPr="00DC192F">
              <w:rPr>
                <w:rFonts w:eastAsia="宋体"/>
                <w:sz w:val="18"/>
                <w:szCs w:val="18"/>
                <w:lang w:eastAsia="zh-CN"/>
              </w:rPr>
              <w:t>explaintation</w:t>
            </w:r>
            <w:proofErr w:type="spellEnd"/>
            <w:r w:rsidRPr="00DC192F">
              <w:rPr>
                <w:rFonts w:eastAsia="宋体"/>
                <w:sz w:val="18"/>
                <w:szCs w:val="18"/>
                <w:lang w:eastAsia="zh-CN"/>
              </w:rPr>
              <w:t>.</w:t>
            </w:r>
          </w:p>
          <w:p w14:paraId="180FCB4C" w14:textId="77777777" w:rsidR="0057161A" w:rsidRDefault="0057161A" w:rsidP="00032634">
            <w:pPr>
              <w:rPr>
                <w:rFonts w:eastAsia="宋体"/>
                <w:sz w:val="18"/>
                <w:szCs w:val="18"/>
                <w:lang w:eastAsia="zh-CN"/>
              </w:rPr>
            </w:pPr>
          </w:p>
          <w:p w14:paraId="0C2AB6A5" w14:textId="77777777" w:rsidR="00B03876" w:rsidRDefault="00B03876" w:rsidP="00032634">
            <w:pPr>
              <w:rPr>
                <w:rFonts w:eastAsia="宋体"/>
                <w:sz w:val="18"/>
                <w:szCs w:val="18"/>
                <w:lang w:eastAsia="zh-CN"/>
              </w:rPr>
            </w:pPr>
          </w:p>
          <w:p w14:paraId="578D9F53" w14:textId="77777777" w:rsidR="00B03876" w:rsidRPr="00F65CC2" w:rsidRDefault="00B03876" w:rsidP="00B03876">
            <w:pPr>
              <w:rPr>
                <w:b/>
                <w:sz w:val="18"/>
                <w:szCs w:val="18"/>
                <w:highlight w:val="yellow"/>
                <w:lang w:eastAsia="zh-CN"/>
              </w:rPr>
            </w:pPr>
            <w:r w:rsidRPr="00F65CC2">
              <w:rPr>
                <w:rFonts w:hint="eastAsia"/>
                <w:b/>
                <w:sz w:val="18"/>
                <w:szCs w:val="18"/>
                <w:highlight w:val="yellow"/>
                <w:lang w:eastAsia="zh-CN"/>
              </w:rPr>
              <w:t>I</w:t>
            </w:r>
            <w:r w:rsidRPr="00F65CC2">
              <w:rPr>
                <w:b/>
                <w:sz w:val="18"/>
                <w:szCs w:val="18"/>
                <w:highlight w:val="yellow"/>
                <w:lang w:eastAsia="zh-CN"/>
              </w:rPr>
              <w:t>nstructions to the editor</w:t>
            </w:r>
          </w:p>
          <w:p w14:paraId="3C331610" w14:textId="6A41C236" w:rsidR="00B03876" w:rsidRPr="00F65CC2" w:rsidRDefault="00B03876" w:rsidP="00B03876">
            <w:pPr>
              <w:rPr>
                <w:rFonts w:eastAsia="宋体"/>
                <w:sz w:val="18"/>
                <w:szCs w:val="18"/>
                <w:lang w:eastAsia="zh-CN"/>
              </w:rPr>
            </w:pPr>
            <w:r w:rsidRPr="00F65CC2">
              <w:rPr>
                <w:b/>
                <w:sz w:val="18"/>
                <w:szCs w:val="18"/>
                <w:highlight w:val="yellow"/>
                <w:lang w:eastAsia="zh-CN"/>
              </w:rPr>
              <w:t>Please make the ch</w:t>
            </w:r>
            <w:r w:rsidRPr="00F1358A">
              <w:rPr>
                <w:b/>
                <w:sz w:val="18"/>
                <w:szCs w:val="18"/>
                <w:highlight w:val="yellow"/>
                <w:lang w:eastAsia="zh-CN"/>
              </w:rPr>
              <w:t xml:space="preserve">anges as shown in </w:t>
            </w:r>
            <w:r w:rsidR="00D6467C" w:rsidRPr="00F1358A">
              <w:rPr>
                <w:b/>
                <w:sz w:val="18"/>
                <w:szCs w:val="18"/>
                <w:highlight w:val="yellow"/>
                <w:lang w:eastAsia="zh-CN"/>
              </w:rPr>
              <w:t>11/2</w:t>
            </w:r>
            <w:r w:rsidR="00D6467C">
              <w:rPr>
                <w:b/>
                <w:sz w:val="18"/>
                <w:szCs w:val="18"/>
                <w:highlight w:val="yellow"/>
                <w:lang w:eastAsia="zh-CN"/>
              </w:rPr>
              <w:t>2</w:t>
            </w:r>
            <w:r w:rsidR="00D6467C" w:rsidRPr="00F1358A">
              <w:rPr>
                <w:b/>
                <w:sz w:val="18"/>
                <w:szCs w:val="18"/>
                <w:highlight w:val="yellow"/>
                <w:lang w:eastAsia="zh-CN"/>
              </w:rPr>
              <w:t>-</w:t>
            </w:r>
            <w:r w:rsidR="00D6467C">
              <w:rPr>
                <w:b/>
                <w:sz w:val="18"/>
                <w:szCs w:val="18"/>
                <w:highlight w:val="yellow"/>
                <w:lang w:eastAsia="zh-CN"/>
              </w:rPr>
              <w:t>0324</w:t>
            </w:r>
            <w:r w:rsidR="00D6467C" w:rsidRPr="00F1358A">
              <w:rPr>
                <w:b/>
                <w:sz w:val="18"/>
                <w:szCs w:val="18"/>
                <w:highlight w:val="yellow"/>
                <w:lang w:eastAsia="zh-CN"/>
              </w:rPr>
              <w:t>r0</w:t>
            </w:r>
            <w:bookmarkStart w:id="0" w:name="_GoBack"/>
            <w:bookmarkEnd w:id="0"/>
          </w:p>
        </w:tc>
      </w:tr>
    </w:tbl>
    <w:p w14:paraId="2C622145" w14:textId="77777777" w:rsidR="00507656" w:rsidRDefault="00507656" w:rsidP="004D3871">
      <w:pPr>
        <w:rPr>
          <w:highlight w:val="green"/>
        </w:rPr>
      </w:pPr>
    </w:p>
    <w:p w14:paraId="69416FA9" w14:textId="20F82F26" w:rsidR="004C108D" w:rsidRPr="002F133A" w:rsidRDefault="004C108D" w:rsidP="004D3871">
      <w:pPr>
        <w:rPr>
          <w:b/>
          <w:sz w:val="20"/>
          <w:highlight w:val="green"/>
        </w:rPr>
      </w:pPr>
      <w:r w:rsidRPr="002F133A">
        <w:rPr>
          <w:b/>
          <w:sz w:val="20"/>
          <w:highlight w:val="cyan"/>
        </w:rPr>
        <w:t>Discussion:</w:t>
      </w:r>
    </w:p>
    <w:p w14:paraId="0E659BF6" w14:textId="77777777" w:rsidR="004C108D" w:rsidRPr="002F133A" w:rsidRDefault="004C108D" w:rsidP="004D3871">
      <w:pPr>
        <w:rPr>
          <w:sz w:val="20"/>
          <w:highlight w:val="green"/>
        </w:rPr>
      </w:pPr>
    </w:p>
    <w:p w14:paraId="6B1CDF9E" w14:textId="33DFD45A" w:rsidR="004C108D" w:rsidRPr="002F133A" w:rsidRDefault="00D03FDF" w:rsidP="00A6261F">
      <w:pPr>
        <w:jc w:val="center"/>
        <w:rPr>
          <w:rFonts w:eastAsia="宋体"/>
          <w:sz w:val="20"/>
          <w:lang w:eastAsia="zh-CN"/>
        </w:rPr>
      </w:pPr>
      <w:r w:rsidRPr="002F133A">
        <w:rPr>
          <w:rFonts w:eastAsia="宋体"/>
          <w:sz w:val="20"/>
          <w:lang w:eastAsia="zh-CN"/>
        </w:rPr>
        <w:t xml:space="preserve">Table—Metrics on </w:t>
      </w:r>
      <w:proofErr w:type="spellStart"/>
      <w:r w:rsidRPr="002F133A">
        <w:rPr>
          <w:rFonts w:eastAsia="宋体"/>
          <w:sz w:val="20"/>
          <w:lang w:eastAsia="zh-CN"/>
        </w:rPr>
        <w:t>transmition</w:t>
      </w:r>
      <w:proofErr w:type="spellEnd"/>
      <w:r w:rsidRPr="002F133A">
        <w:rPr>
          <w:rFonts w:eastAsia="宋体"/>
          <w:sz w:val="20"/>
          <w:lang w:eastAsia="zh-CN"/>
        </w:rPr>
        <w:t xml:space="preserve"> </w:t>
      </w:r>
      <w:r w:rsidR="00A6261F" w:rsidRPr="002F133A">
        <w:rPr>
          <w:rFonts w:eastAsia="宋体"/>
          <w:sz w:val="20"/>
          <w:lang w:eastAsia="zh-CN"/>
        </w:rPr>
        <w:t>for</w:t>
      </w:r>
      <w:r w:rsidRPr="002F133A">
        <w:rPr>
          <w:rFonts w:eastAsia="宋体"/>
          <w:sz w:val="20"/>
          <w:lang w:eastAsia="zh-CN"/>
        </w:rPr>
        <w:t xml:space="preserve"> non-HT/non-HT Duplicate </w:t>
      </w:r>
      <w:r w:rsidR="00A6261F" w:rsidRPr="002F133A">
        <w:rPr>
          <w:rFonts w:eastAsia="宋体"/>
          <w:sz w:val="20"/>
          <w:lang w:eastAsia="zh-CN"/>
        </w:rPr>
        <w:t>PPDU in different clauses</w:t>
      </w:r>
    </w:p>
    <w:p w14:paraId="4DBB9387" w14:textId="77777777" w:rsidR="004C108D" w:rsidRPr="002F133A" w:rsidRDefault="004C108D" w:rsidP="004D3871">
      <w:pPr>
        <w:rPr>
          <w:sz w:val="20"/>
          <w:highlight w:val="green"/>
        </w:rPr>
      </w:pPr>
    </w:p>
    <w:tbl>
      <w:tblPr>
        <w:tblStyle w:val="ac"/>
        <w:tblW w:w="10343" w:type="dxa"/>
        <w:tblLayout w:type="fixed"/>
        <w:tblLook w:val="04A0" w:firstRow="1" w:lastRow="0" w:firstColumn="1" w:lastColumn="0" w:noHBand="0" w:noVBand="1"/>
      </w:tblPr>
      <w:tblGrid>
        <w:gridCol w:w="2689"/>
        <w:gridCol w:w="1417"/>
        <w:gridCol w:w="2126"/>
        <w:gridCol w:w="1985"/>
        <w:gridCol w:w="2126"/>
      </w:tblGrid>
      <w:tr w:rsidR="006F2DE0" w:rsidRPr="002F133A" w14:paraId="1766EC69" w14:textId="77777777" w:rsidTr="00043A4E">
        <w:trPr>
          <w:trHeight w:val="269"/>
        </w:trPr>
        <w:tc>
          <w:tcPr>
            <w:tcW w:w="2689" w:type="dxa"/>
          </w:tcPr>
          <w:p w14:paraId="390C0103" w14:textId="77777777" w:rsidR="00B26090" w:rsidRPr="002F133A" w:rsidRDefault="00B26090" w:rsidP="004D3871">
            <w:pPr>
              <w:rPr>
                <w:sz w:val="20"/>
                <w:highlight w:val="green"/>
              </w:rPr>
            </w:pPr>
          </w:p>
        </w:tc>
        <w:tc>
          <w:tcPr>
            <w:tcW w:w="1417" w:type="dxa"/>
          </w:tcPr>
          <w:p w14:paraId="1C8FA7FC" w14:textId="72ECB50F" w:rsidR="00B26090" w:rsidRPr="002F133A" w:rsidRDefault="00233804" w:rsidP="00B170CF">
            <w:pPr>
              <w:jc w:val="center"/>
              <w:rPr>
                <w:rFonts w:eastAsia="宋体"/>
                <w:sz w:val="20"/>
                <w:lang w:eastAsia="zh-CN"/>
              </w:rPr>
            </w:pPr>
            <w:r w:rsidRPr="002F133A">
              <w:rPr>
                <w:rFonts w:eastAsia="宋体"/>
                <w:sz w:val="20"/>
                <w:lang w:eastAsia="zh-CN"/>
              </w:rPr>
              <w:t>Clause</w:t>
            </w:r>
            <w:r w:rsidR="00B170CF" w:rsidRPr="002F133A">
              <w:rPr>
                <w:rFonts w:eastAsia="宋体"/>
                <w:sz w:val="20"/>
                <w:lang w:eastAsia="zh-CN"/>
              </w:rPr>
              <w:t xml:space="preserve"> 17</w:t>
            </w:r>
          </w:p>
        </w:tc>
        <w:tc>
          <w:tcPr>
            <w:tcW w:w="2126" w:type="dxa"/>
          </w:tcPr>
          <w:p w14:paraId="4E2C247F" w14:textId="51C4B0AC" w:rsidR="00B26090" w:rsidRPr="002F133A" w:rsidRDefault="00B170CF" w:rsidP="00B170CF">
            <w:pPr>
              <w:jc w:val="center"/>
              <w:rPr>
                <w:rFonts w:eastAsia="宋体"/>
                <w:sz w:val="20"/>
                <w:lang w:eastAsia="zh-CN"/>
              </w:rPr>
            </w:pPr>
            <w:r w:rsidRPr="002F133A">
              <w:rPr>
                <w:rFonts w:eastAsia="宋体"/>
                <w:sz w:val="20"/>
                <w:lang w:eastAsia="zh-CN"/>
              </w:rPr>
              <w:t>Clause 21</w:t>
            </w:r>
          </w:p>
        </w:tc>
        <w:tc>
          <w:tcPr>
            <w:tcW w:w="1985" w:type="dxa"/>
          </w:tcPr>
          <w:p w14:paraId="0E80ED96" w14:textId="2ABC5846" w:rsidR="00B26090" w:rsidRPr="002F133A" w:rsidRDefault="00B170CF" w:rsidP="00B170CF">
            <w:pPr>
              <w:jc w:val="center"/>
              <w:rPr>
                <w:rFonts w:eastAsia="宋体"/>
                <w:sz w:val="20"/>
                <w:lang w:eastAsia="zh-CN"/>
              </w:rPr>
            </w:pPr>
            <w:r w:rsidRPr="002F133A">
              <w:rPr>
                <w:rFonts w:eastAsia="宋体"/>
                <w:sz w:val="20"/>
                <w:lang w:eastAsia="zh-CN"/>
              </w:rPr>
              <w:t>Clause 27</w:t>
            </w:r>
          </w:p>
        </w:tc>
        <w:tc>
          <w:tcPr>
            <w:tcW w:w="2126" w:type="dxa"/>
          </w:tcPr>
          <w:p w14:paraId="032757FB" w14:textId="1043A3E2" w:rsidR="00B26090" w:rsidRPr="002F133A" w:rsidRDefault="00B170CF" w:rsidP="00B170CF">
            <w:pPr>
              <w:jc w:val="center"/>
              <w:rPr>
                <w:rFonts w:eastAsia="宋体"/>
                <w:sz w:val="20"/>
                <w:lang w:eastAsia="zh-CN"/>
              </w:rPr>
            </w:pPr>
            <w:r w:rsidRPr="002F133A">
              <w:rPr>
                <w:rFonts w:eastAsia="宋体"/>
                <w:sz w:val="20"/>
                <w:lang w:eastAsia="zh-CN"/>
              </w:rPr>
              <w:t>Clause 36</w:t>
            </w:r>
          </w:p>
        </w:tc>
      </w:tr>
      <w:tr w:rsidR="006F2DE0" w:rsidRPr="002F133A" w14:paraId="70D8316F" w14:textId="77777777" w:rsidTr="00043A4E">
        <w:trPr>
          <w:trHeight w:val="191"/>
        </w:trPr>
        <w:tc>
          <w:tcPr>
            <w:tcW w:w="2689" w:type="dxa"/>
          </w:tcPr>
          <w:p w14:paraId="628842C6" w14:textId="5D5222F6" w:rsidR="00B26090" w:rsidRPr="002F133A" w:rsidRDefault="00B26090" w:rsidP="004D3871">
            <w:pPr>
              <w:rPr>
                <w:sz w:val="20"/>
                <w:highlight w:val="green"/>
              </w:rPr>
            </w:pPr>
            <w:r w:rsidRPr="002F133A">
              <w:rPr>
                <w:sz w:val="20"/>
              </w:rPr>
              <w:t>Transmit spectral mask</w:t>
            </w:r>
          </w:p>
        </w:tc>
        <w:tc>
          <w:tcPr>
            <w:tcW w:w="1417" w:type="dxa"/>
          </w:tcPr>
          <w:p w14:paraId="2076937A" w14:textId="378E2D59" w:rsidR="00B26090" w:rsidRPr="002F133A" w:rsidRDefault="002362A6" w:rsidP="004D3871">
            <w:pPr>
              <w:rPr>
                <w:rFonts w:eastAsia="宋体"/>
                <w:sz w:val="20"/>
                <w:lang w:eastAsia="zh-CN"/>
              </w:rPr>
            </w:pPr>
            <w:r w:rsidRPr="002F133A">
              <w:rPr>
                <w:rFonts w:eastAsia="宋体"/>
                <w:sz w:val="20"/>
                <w:lang w:eastAsia="zh-CN"/>
              </w:rPr>
              <w:t>For bandwidth 5/10/20MHz</w:t>
            </w:r>
          </w:p>
        </w:tc>
        <w:tc>
          <w:tcPr>
            <w:tcW w:w="2126" w:type="dxa"/>
          </w:tcPr>
          <w:p w14:paraId="2D842823" w14:textId="77777777" w:rsidR="00B26090" w:rsidRPr="002F133A" w:rsidRDefault="001A4B2C" w:rsidP="004D3871">
            <w:pPr>
              <w:rPr>
                <w:rFonts w:eastAsia="宋体"/>
                <w:color w:val="FF0000"/>
                <w:sz w:val="20"/>
                <w:lang w:eastAsia="zh-CN"/>
              </w:rPr>
            </w:pPr>
            <w:r w:rsidRPr="002F133A">
              <w:rPr>
                <w:rFonts w:eastAsia="宋体"/>
                <w:color w:val="FF0000"/>
                <w:sz w:val="20"/>
                <w:lang w:eastAsia="zh-CN"/>
              </w:rPr>
              <w:t xml:space="preserve">For bandwidth </w:t>
            </w:r>
          </w:p>
          <w:p w14:paraId="0004783B" w14:textId="738BD5D3" w:rsidR="001A4B2C" w:rsidRPr="002F133A" w:rsidRDefault="001A4B2C" w:rsidP="004D3871">
            <w:pPr>
              <w:rPr>
                <w:rFonts w:eastAsia="宋体"/>
                <w:sz w:val="20"/>
                <w:lang w:eastAsia="zh-CN"/>
              </w:rPr>
            </w:pPr>
            <w:r w:rsidRPr="002F133A">
              <w:rPr>
                <w:rFonts w:eastAsia="宋体"/>
                <w:color w:val="FF0000"/>
                <w:sz w:val="20"/>
                <w:lang w:eastAsia="zh-CN"/>
              </w:rPr>
              <w:t>20/40/80/160/80+80MHz</w:t>
            </w:r>
          </w:p>
        </w:tc>
        <w:tc>
          <w:tcPr>
            <w:tcW w:w="1985" w:type="dxa"/>
          </w:tcPr>
          <w:p w14:paraId="468518CB" w14:textId="6466AC80" w:rsidR="00B26090" w:rsidRPr="002F133A" w:rsidRDefault="001A4B2C" w:rsidP="004D3871">
            <w:pPr>
              <w:rPr>
                <w:rFonts w:eastAsia="宋体"/>
                <w:sz w:val="20"/>
                <w:lang w:eastAsia="zh-CN"/>
              </w:rPr>
            </w:pPr>
            <w:r w:rsidRPr="002F133A">
              <w:rPr>
                <w:rFonts w:eastAsia="宋体"/>
                <w:sz w:val="20"/>
                <w:lang w:eastAsia="zh-CN"/>
              </w:rPr>
              <w:t>Have no discussion about non-HT/non-HT Duplicate PPDU</w:t>
            </w:r>
          </w:p>
        </w:tc>
        <w:tc>
          <w:tcPr>
            <w:tcW w:w="2126" w:type="dxa"/>
          </w:tcPr>
          <w:p w14:paraId="7B1507C6" w14:textId="66732594" w:rsidR="00B26090" w:rsidRPr="002F133A" w:rsidRDefault="0049256E" w:rsidP="0049256E">
            <w:pPr>
              <w:rPr>
                <w:rFonts w:eastAsia="宋体"/>
                <w:sz w:val="20"/>
                <w:lang w:eastAsia="zh-CN"/>
              </w:rPr>
            </w:pPr>
            <w:r w:rsidRPr="002F133A">
              <w:rPr>
                <w:rFonts w:eastAsia="宋体"/>
                <w:color w:val="FF0000"/>
                <w:sz w:val="20"/>
                <w:lang w:eastAsia="zh-CN"/>
              </w:rPr>
              <w:t>For bandwidth 320MHz</w:t>
            </w:r>
          </w:p>
        </w:tc>
      </w:tr>
      <w:tr w:rsidR="006F2DE0" w:rsidRPr="002F133A" w14:paraId="5F46F8F9" w14:textId="77777777" w:rsidTr="00043A4E">
        <w:trPr>
          <w:trHeight w:val="279"/>
        </w:trPr>
        <w:tc>
          <w:tcPr>
            <w:tcW w:w="2689" w:type="dxa"/>
          </w:tcPr>
          <w:p w14:paraId="30ED6EEE" w14:textId="3E36B03C" w:rsidR="00B26090" w:rsidRPr="002F133A" w:rsidRDefault="00B26090" w:rsidP="004D3871">
            <w:pPr>
              <w:rPr>
                <w:sz w:val="20"/>
                <w:highlight w:val="green"/>
              </w:rPr>
            </w:pPr>
            <w:r w:rsidRPr="002F133A">
              <w:rPr>
                <w:sz w:val="20"/>
              </w:rPr>
              <w:t xml:space="preserve">Transmit </w:t>
            </w:r>
            <w:proofErr w:type="spellStart"/>
            <w:r w:rsidRPr="002F133A">
              <w:rPr>
                <w:sz w:val="20"/>
              </w:rPr>
              <w:t>center</w:t>
            </w:r>
            <w:proofErr w:type="spellEnd"/>
            <w:r w:rsidRPr="002F133A">
              <w:rPr>
                <w:sz w:val="20"/>
              </w:rPr>
              <w:t xml:space="preserve"> frequency and symbol clock frequency tolerance</w:t>
            </w:r>
          </w:p>
        </w:tc>
        <w:tc>
          <w:tcPr>
            <w:tcW w:w="1417" w:type="dxa"/>
          </w:tcPr>
          <w:p w14:paraId="1FC560D4" w14:textId="744CEBFD" w:rsidR="00B26090" w:rsidRPr="002F133A" w:rsidRDefault="006E4C46" w:rsidP="004D3871">
            <w:pPr>
              <w:rPr>
                <w:rFonts w:eastAsia="宋体"/>
                <w:sz w:val="20"/>
                <w:lang w:eastAsia="zh-CN"/>
              </w:rPr>
            </w:pPr>
            <w:r w:rsidRPr="002F133A">
              <w:rPr>
                <w:rFonts w:eastAsia="宋体"/>
                <w:sz w:val="20"/>
                <w:lang w:eastAsia="zh-CN"/>
              </w:rPr>
              <w:t>For 5G with bandwidth 5/10/20MHz</w:t>
            </w:r>
          </w:p>
        </w:tc>
        <w:tc>
          <w:tcPr>
            <w:tcW w:w="2126" w:type="dxa"/>
          </w:tcPr>
          <w:p w14:paraId="3A8C7A9A" w14:textId="77777777" w:rsidR="006E4C46" w:rsidRPr="002F133A" w:rsidRDefault="006E4C46" w:rsidP="006E4C46">
            <w:pPr>
              <w:rPr>
                <w:rFonts w:eastAsia="宋体"/>
                <w:sz w:val="20"/>
                <w:lang w:eastAsia="zh-CN"/>
              </w:rPr>
            </w:pPr>
            <w:r w:rsidRPr="002F133A">
              <w:rPr>
                <w:rFonts w:eastAsia="宋体"/>
                <w:sz w:val="20"/>
                <w:lang w:eastAsia="zh-CN"/>
              </w:rPr>
              <w:t xml:space="preserve">For 5G with bandwidth </w:t>
            </w:r>
          </w:p>
          <w:p w14:paraId="7220599D" w14:textId="3A4848ED" w:rsidR="00B26090" w:rsidRPr="002F133A" w:rsidRDefault="006E4C46" w:rsidP="006E4C46">
            <w:pPr>
              <w:rPr>
                <w:rFonts w:eastAsia="宋体"/>
                <w:sz w:val="20"/>
                <w:lang w:eastAsia="zh-CN"/>
              </w:rPr>
            </w:pPr>
            <w:r w:rsidRPr="002F133A">
              <w:rPr>
                <w:rFonts w:eastAsia="宋体"/>
                <w:sz w:val="20"/>
                <w:lang w:eastAsia="zh-CN"/>
              </w:rPr>
              <w:t>20/40/80/160/80+80MHz</w:t>
            </w:r>
          </w:p>
        </w:tc>
        <w:tc>
          <w:tcPr>
            <w:tcW w:w="1985" w:type="dxa"/>
          </w:tcPr>
          <w:p w14:paraId="5E1AC981" w14:textId="73F1BABA" w:rsidR="00B26090" w:rsidRPr="002F133A" w:rsidRDefault="007D5361" w:rsidP="007D5361">
            <w:pPr>
              <w:rPr>
                <w:rFonts w:eastAsia="宋体"/>
                <w:sz w:val="20"/>
                <w:lang w:eastAsia="zh-CN"/>
              </w:rPr>
            </w:pPr>
            <w:r w:rsidRPr="002F133A">
              <w:rPr>
                <w:rFonts w:eastAsia="宋体"/>
                <w:sz w:val="20"/>
                <w:lang w:eastAsia="zh-CN"/>
              </w:rPr>
              <w:t>For 5G/6G/2.4G with bandwidth 20/40/80/160/80+80MHz</w:t>
            </w:r>
          </w:p>
        </w:tc>
        <w:tc>
          <w:tcPr>
            <w:tcW w:w="2126" w:type="dxa"/>
          </w:tcPr>
          <w:p w14:paraId="44B1423D" w14:textId="0984F51D" w:rsidR="00B26090" w:rsidRPr="002F133A" w:rsidRDefault="007D5361" w:rsidP="007D5361">
            <w:pPr>
              <w:rPr>
                <w:rFonts w:eastAsia="宋体"/>
                <w:sz w:val="20"/>
                <w:lang w:eastAsia="zh-CN"/>
              </w:rPr>
            </w:pPr>
            <w:r w:rsidRPr="002F133A">
              <w:rPr>
                <w:rFonts w:eastAsia="宋体"/>
                <w:color w:val="FF0000"/>
                <w:sz w:val="20"/>
                <w:lang w:eastAsia="zh-CN"/>
              </w:rPr>
              <w:t>For 5G/6G/2.4G with bandwidth 20/40/80/160/320MHz</w:t>
            </w:r>
          </w:p>
        </w:tc>
      </w:tr>
      <w:tr w:rsidR="006F2DE0" w:rsidRPr="002F133A" w14:paraId="3B4F0241" w14:textId="77777777" w:rsidTr="00043A4E">
        <w:trPr>
          <w:trHeight w:val="269"/>
        </w:trPr>
        <w:tc>
          <w:tcPr>
            <w:tcW w:w="2689" w:type="dxa"/>
          </w:tcPr>
          <w:p w14:paraId="40CA47FE" w14:textId="765AB229" w:rsidR="00B26090" w:rsidRPr="002F133A" w:rsidRDefault="000E3437" w:rsidP="004D3871">
            <w:pPr>
              <w:rPr>
                <w:sz w:val="20"/>
                <w:highlight w:val="green"/>
              </w:rPr>
            </w:pPr>
            <w:r w:rsidRPr="002F133A">
              <w:rPr>
                <w:sz w:val="20"/>
              </w:rPr>
              <w:t xml:space="preserve">Transmit </w:t>
            </w:r>
            <w:proofErr w:type="spellStart"/>
            <w:r w:rsidRPr="002F133A">
              <w:rPr>
                <w:sz w:val="20"/>
              </w:rPr>
              <w:t>center</w:t>
            </w:r>
            <w:proofErr w:type="spellEnd"/>
            <w:r w:rsidRPr="002F133A">
              <w:rPr>
                <w:sz w:val="20"/>
              </w:rPr>
              <w:t xml:space="preserve"> frequency leakage</w:t>
            </w:r>
          </w:p>
        </w:tc>
        <w:tc>
          <w:tcPr>
            <w:tcW w:w="1417" w:type="dxa"/>
          </w:tcPr>
          <w:p w14:paraId="2B38A574" w14:textId="026C3920" w:rsidR="00B26090" w:rsidRPr="002F133A" w:rsidRDefault="007A7049" w:rsidP="004D3871">
            <w:pPr>
              <w:rPr>
                <w:rFonts w:eastAsia="宋体"/>
                <w:sz w:val="20"/>
                <w:lang w:eastAsia="zh-CN"/>
              </w:rPr>
            </w:pPr>
            <w:r w:rsidRPr="002F133A">
              <w:rPr>
                <w:rFonts w:eastAsia="宋体"/>
                <w:sz w:val="20"/>
                <w:lang w:eastAsia="zh-CN"/>
              </w:rPr>
              <w:t>For bandwidth 5/10/20MHz</w:t>
            </w:r>
          </w:p>
        </w:tc>
        <w:tc>
          <w:tcPr>
            <w:tcW w:w="2126" w:type="dxa"/>
          </w:tcPr>
          <w:p w14:paraId="11C36370" w14:textId="77777777" w:rsidR="007A7049" w:rsidRPr="002F133A" w:rsidRDefault="007A7049" w:rsidP="007A7049">
            <w:pPr>
              <w:rPr>
                <w:rFonts w:eastAsia="宋体"/>
                <w:sz w:val="20"/>
                <w:lang w:eastAsia="zh-CN"/>
              </w:rPr>
            </w:pPr>
            <w:r w:rsidRPr="002F133A">
              <w:rPr>
                <w:rFonts w:eastAsia="宋体"/>
                <w:sz w:val="20"/>
                <w:lang w:eastAsia="zh-CN"/>
              </w:rPr>
              <w:t xml:space="preserve">For bandwidth </w:t>
            </w:r>
          </w:p>
          <w:p w14:paraId="3730263D" w14:textId="0FCA78A3" w:rsidR="00B26090" w:rsidRPr="002F133A" w:rsidRDefault="007A7049" w:rsidP="007A7049">
            <w:pPr>
              <w:rPr>
                <w:rFonts w:eastAsia="宋体"/>
                <w:sz w:val="20"/>
                <w:lang w:eastAsia="zh-CN"/>
              </w:rPr>
            </w:pPr>
            <w:r w:rsidRPr="002F133A">
              <w:rPr>
                <w:rFonts w:eastAsia="宋体"/>
                <w:sz w:val="20"/>
                <w:lang w:eastAsia="zh-CN"/>
              </w:rPr>
              <w:t>20/40/80/160/80+80MHz</w:t>
            </w:r>
          </w:p>
        </w:tc>
        <w:tc>
          <w:tcPr>
            <w:tcW w:w="1985" w:type="dxa"/>
          </w:tcPr>
          <w:p w14:paraId="4D37B67F" w14:textId="2C6047E1" w:rsidR="00B26090" w:rsidRPr="002F133A" w:rsidRDefault="00505F3C" w:rsidP="004D3871">
            <w:pPr>
              <w:rPr>
                <w:rFonts w:eastAsia="宋体"/>
                <w:sz w:val="20"/>
                <w:lang w:eastAsia="zh-CN"/>
              </w:rPr>
            </w:pPr>
            <w:r w:rsidRPr="002F133A">
              <w:rPr>
                <w:rFonts w:eastAsia="宋体"/>
                <w:sz w:val="20"/>
                <w:lang w:eastAsia="zh-CN"/>
              </w:rPr>
              <w:t>Update the requirements</w:t>
            </w:r>
          </w:p>
        </w:tc>
        <w:tc>
          <w:tcPr>
            <w:tcW w:w="2126" w:type="dxa"/>
          </w:tcPr>
          <w:p w14:paraId="73A65223" w14:textId="77777777" w:rsidR="00505F3C" w:rsidRPr="002F133A" w:rsidRDefault="00505F3C" w:rsidP="00505F3C">
            <w:pPr>
              <w:rPr>
                <w:rFonts w:eastAsia="宋体"/>
                <w:color w:val="FF0000"/>
                <w:sz w:val="20"/>
                <w:lang w:eastAsia="zh-CN"/>
              </w:rPr>
            </w:pPr>
            <w:r w:rsidRPr="002F133A">
              <w:rPr>
                <w:rFonts w:eastAsia="宋体"/>
                <w:color w:val="FF0000"/>
                <w:sz w:val="20"/>
                <w:lang w:eastAsia="zh-CN"/>
              </w:rPr>
              <w:t xml:space="preserve">For bandwidth </w:t>
            </w:r>
          </w:p>
          <w:p w14:paraId="6D60F2C9" w14:textId="157E634F" w:rsidR="00B26090" w:rsidRPr="002F133A" w:rsidRDefault="00505F3C" w:rsidP="00505F3C">
            <w:pPr>
              <w:rPr>
                <w:rFonts w:eastAsia="宋体"/>
                <w:sz w:val="20"/>
                <w:lang w:eastAsia="zh-CN"/>
              </w:rPr>
            </w:pPr>
            <w:r w:rsidRPr="002F133A">
              <w:rPr>
                <w:rFonts w:eastAsia="宋体"/>
                <w:color w:val="FF0000"/>
                <w:sz w:val="20"/>
                <w:lang w:eastAsia="zh-CN"/>
              </w:rPr>
              <w:t>20/40/80/160/320MHz</w:t>
            </w:r>
          </w:p>
        </w:tc>
      </w:tr>
      <w:tr w:rsidR="006F2DE0" w:rsidRPr="002F133A" w14:paraId="3EE8F643" w14:textId="77777777" w:rsidTr="00043A4E">
        <w:trPr>
          <w:trHeight w:val="269"/>
        </w:trPr>
        <w:tc>
          <w:tcPr>
            <w:tcW w:w="2689" w:type="dxa"/>
          </w:tcPr>
          <w:p w14:paraId="61164D8E" w14:textId="18613BB5" w:rsidR="00B26090" w:rsidRPr="002F133A" w:rsidRDefault="00FE7A5B" w:rsidP="004D3871">
            <w:pPr>
              <w:rPr>
                <w:sz w:val="20"/>
              </w:rPr>
            </w:pPr>
            <w:r w:rsidRPr="002F133A">
              <w:rPr>
                <w:sz w:val="20"/>
              </w:rPr>
              <w:t>Spectral flatness</w:t>
            </w:r>
          </w:p>
        </w:tc>
        <w:tc>
          <w:tcPr>
            <w:tcW w:w="1417" w:type="dxa"/>
          </w:tcPr>
          <w:p w14:paraId="2FAA278A" w14:textId="69910DD8" w:rsidR="00B26090" w:rsidRPr="002F133A" w:rsidRDefault="000B2739" w:rsidP="004D3871">
            <w:pPr>
              <w:rPr>
                <w:rFonts w:eastAsia="宋体"/>
                <w:sz w:val="20"/>
                <w:lang w:eastAsia="zh-CN"/>
              </w:rPr>
            </w:pPr>
            <w:r w:rsidRPr="002F133A">
              <w:rPr>
                <w:rFonts w:eastAsia="宋体"/>
                <w:color w:val="FF0000"/>
                <w:sz w:val="20"/>
                <w:lang w:eastAsia="zh-CN"/>
              </w:rPr>
              <w:t>For bandwidth 10/20MHz</w:t>
            </w:r>
          </w:p>
        </w:tc>
        <w:tc>
          <w:tcPr>
            <w:tcW w:w="2126" w:type="dxa"/>
          </w:tcPr>
          <w:p w14:paraId="1F704D7A" w14:textId="77777777" w:rsidR="00062FD0" w:rsidRPr="002F133A" w:rsidRDefault="00062FD0" w:rsidP="00062FD0">
            <w:pPr>
              <w:rPr>
                <w:rFonts w:eastAsia="宋体"/>
                <w:sz w:val="20"/>
                <w:lang w:eastAsia="zh-CN"/>
              </w:rPr>
            </w:pPr>
            <w:r w:rsidRPr="002F133A">
              <w:rPr>
                <w:rFonts w:eastAsia="宋体"/>
                <w:sz w:val="20"/>
                <w:lang w:eastAsia="zh-CN"/>
              </w:rPr>
              <w:t xml:space="preserve">For bandwidth </w:t>
            </w:r>
          </w:p>
          <w:p w14:paraId="2DBBA2A4" w14:textId="3072C403" w:rsidR="00B26090" w:rsidRPr="002F133A" w:rsidRDefault="00062FD0" w:rsidP="00062FD0">
            <w:pPr>
              <w:rPr>
                <w:rFonts w:eastAsia="宋体"/>
                <w:sz w:val="20"/>
                <w:lang w:eastAsia="zh-CN"/>
              </w:rPr>
            </w:pPr>
            <w:r w:rsidRPr="002F133A">
              <w:rPr>
                <w:rFonts w:eastAsia="宋体"/>
                <w:sz w:val="20"/>
                <w:lang w:eastAsia="zh-CN"/>
              </w:rPr>
              <w:t>40/80/160/80+80MHz</w:t>
            </w:r>
          </w:p>
        </w:tc>
        <w:tc>
          <w:tcPr>
            <w:tcW w:w="1985" w:type="dxa"/>
          </w:tcPr>
          <w:p w14:paraId="125B2853" w14:textId="6A9BBBE4" w:rsidR="00B26090" w:rsidRPr="002F133A" w:rsidRDefault="007B4AFD" w:rsidP="004D3871">
            <w:pPr>
              <w:rPr>
                <w:rFonts w:eastAsia="宋体"/>
                <w:sz w:val="20"/>
                <w:lang w:eastAsia="zh-CN"/>
              </w:rPr>
            </w:pPr>
            <w:r w:rsidRPr="002F133A">
              <w:rPr>
                <w:rFonts w:eastAsia="宋体"/>
                <w:sz w:val="20"/>
                <w:lang w:eastAsia="zh-CN"/>
              </w:rPr>
              <w:t>Have no discussion about non-HT/non-HT Duplicate PPDU</w:t>
            </w:r>
          </w:p>
        </w:tc>
        <w:tc>
          <w:tcPr>
            <w:tcW w:w="2126" w:type="dxa"/>
          </w:tcPr>
          <w:p w14:paraId="50534114" w14:textId="77777777" w:rsidR="00C046F3" w:rsidRPr="002F133A" w:rsidRDefault="00C046F3" w:rsidP="00C046F3">
            <w:pPr>
              <w:rPr>
                <w:rFonts w:eastAsia="宋体"/>
                <w:color w:val="FF0000"/>
                <w:sz w:val="20"/>
                <w:lang w:eastAsia="zh-CN"/>
              </w:rPr>
            </w:pPr>
            <w:r w:rsidRPr="002F133A">
              <w:rPr>
                <w:rFonts w:eastAsia="宋体"/>
                <w:color w:val="FF0000"/>
                <w:sz w:val="20"/>
                <w:lang w:eastAsia="zh-CN"/>
              </w:rPr>
              <w:t xml:space="preserve">For bandwidth </w:t>
            </w:r>
          </w:p>
          <w:p w14:paraId="4E26BB36" w14:textId="3262B7E7" w:rsidR="00B26090" w:rsidRPr="002F133A" w:rsidRDefault="00C046F3" w:rsidP="00C046F3">
            <w:pPr>
              <w:rPr>
                <w:rFonts w:eastAsia="宋体"/>
                <w:sz w:val="20"/>
                <w:lang w:eastAsia="zh-CN"/>
              </w:rPr>
            </w:pPr>
            <w:r w:rsidRPr="002F133A">
              <w:rPr>
                <w:rFonts w:eastAsia="宋体"/>
                <w:color w:val="FF0000"/>
                <w:sz w:val="20"/>
                <w:lang w:eastAsia="zh-CN"/>
              </w:rPr>
              <w:t>40/80/160/320MHz</w:t>
            </w:r>
          </w:p>
        </w:tc>
      </w:tr>
      <w:tr w:rsidR="006F2DE0" w:rsidRPr="002F133A" w14:paraId="484F70B1" w14:textId="77777777" w:rsidTr="00043A4E">
        <w:trPr>
          <w:trHeight w:val="279"/>
        </w:trPr>
        <w:tc>
          <w:tcPr>
            <w:tcW w:w="2689" w:type="dxa"/>
          </w:tcPr>
          <w:p w14:paraId="0A3C348C" w14:textId="69181EA6" w:rsidR="00B26090" w:rsidRPr="002F133A" w:rsidRDefault="003C767F" w:rsidP="004D3871">
            <w:pPr>
              <w:rPr>
                <w:sz w:val="20"/>
              </w:rPr>
            </w:pPr>
            <w:r w:rsidRPr="002F133A">
              <w:rPr>
                <w:sz w:val="20"/>
              </w:rPr>
              <w:t>Transmitter constellation error</w:t>
            </w:r>
          </w:p>
        </w:tc>
        <w:tc>
          <w:tcPr>
            <w:tcW w:w="1417" w:type="dxa"/>
          </w:tcPr>
          <w:p w14:paraId="42B887EC" w14:textId="2C9AB439" w:rsidR="00B26090" w:rsidRPr="002F133A" w:rsidRDefault="00571F5A" w:rsidP="004D3871">
            <w:pPr>
              <w:rPr>
                <w:rFonts w:eastAsia="宋体"/>
                <w:sz w:val="20"/>
                <w:lang w:eastAsia="zh-CN"/>
              </w:rPr>
            </w:pPr>
            <w:r w:rsidRPr="002F133A">
              <w:rPr>
                <w:rFonts w:eastAsia="宋体"/>
                <w:sz w:val="20"/>
                <w:lang w:eastAsia="zh-CN"/>
              </w:rPr>
              <w:t>Provided</w:t>
            </w:r>
          </w:p>
        </w:tc>
        <w:tc>
          <w:tcPr>
            <w:tcW w:w="2126" w:type="dxa"/>
          </w:tcPr>
          <w:p w14:paraId="3C4330E4" w14:textId="3A4186B2" w:rsidR="00B26090" w:rsidRPr="002F133A" w:rsidRDefault="00571F5A" w:rsidP="004D3871">
            <w:pPr>
              <w:rPr>
                <w:rFonts w:eastAsia="宋体"/>
                <w:sz w:val="20"/>
                <w:lang w:eastAsia="zh-CN"/>
              </w:rPr>
            </w:pPr>
            <w:r w:rsidRPr="002F133A">
              <w:rPr>
                <w:rFonts w:eastAsia="宋体"/>
                <w:sz w:val="20"/>
                <w:lang w:eastAsia="zh-CN"/>
              </w:rPr>
              <w:t>Same as Clause 17</w:t>
            </w:r>
          </w:p>
        </w:tc>
        <w:tc>
          <w:tcPr>
            <w:tcW w:w="1985" w:type="dxa"/>
          </w:tcPr>
          <w:p w14:paraId="78B77198" w14:textId="7AFC3F30" w:rsidR="00B26090" w:rsidRPr="002F133A" w:rsidRDefault="00571F5A" w:rsidP="004D3871">
            <w:pPr>
              <w:rPr>
                <w:rFonts w:eastAsia="宋体"/>
                <w:sz w:val="20"/>
                <w:lang w:eastAsia="zh-CN"/>
              </w:rPr>
            </w:pPr>
            <w:r w:rsidRPr="002F133A">
              <w:rPr>
                <w:rFonts w:eastAsia="宋体"/>
                <w:sz w:val="20"/>
                <w:lang w:eastAsia="zh-CN"/>
              </w:rPr>
              <w:t>Have no discussion</w:t>
            </w:r>
            <w:r w:rsidR="003C6B86" w:rsidRPr="002F133A">
              <w:rPr>
                <w:rFonts w:eastAsia="宋体"/>
                <w:sz w:val="20"/>
                <w:lang w:eastAsia="zh-CN"/>
              </w:rPr>
              <w:t xml:space="preserve"> about non-HT/non-HT Duplicate PPDU</w:t>
            </w:r>
          </w:p>
        </w:tc>
        <w:tc>
          <w:tcPr>
            <w:tcW w:w="2126" w:type="dxa"/>
          </w:tcPr>
          <w:p w14:paraId="308DBB19" w14:textId="56C23C74" w:rsidR="00B26090" w:rsidRPr="002F133A" w:rsidRDefault="003C6B86" w:rsidP="004D3871">
            <w:pPr>
              <w:rPr>
                <w:rFonts w:eastAsia="宋体"/>
                <w:sz w:val="20"/>
                <w:lang w:eastAsia="zh-CN"/>
              </w:rPr>
            </w:pPr>
            <w:r w:rsidRPr="002F133A">
              <w:rPr>
                <w:rFonts w:eastAsia="宋体"/>
                <w:sz w:val="20"/>
                <w:lang w:eastAsia="zh-CN"/>
              </w:rPr>
              <w:t>Have no discussion about non-HT/non-HT Duplicate PPDU</w:t>
            </w:r>
          </w:p>
        </w:tc>
      </w:tr>
    </w:tbl>
    <w:p w14:paraId="301787DF" w14:textId="77777777" w:rsidR="004C108D" w:rsidRPr="002F133A" w:rsidRDefault="004C108D" w:rsidP="004D3871">
      <w:pPr>
        <w:rPr>
          <w:sz w:val="20"/>
          <w:highlight w:val="green"/>
        </w:rPr>
      </w:pPr>
    </w:p>
    <w:p w14:paraId="0C153E10" w14:textId="77777777" w:rsidR="00C47A81" w:rsidRPr="002F133A" w:rsidRDefault="00C47A81" w:rsidP="00C47A81">
      <w:pPr>
        <w:rPr>
          <w:sz w:val="20"/>
          <w:highlight w:val="green"/>
        </w:rPr>
      </w:pPr>
      <w:r w:rsidRPr="002F133A">
        <w:rPr>
          <w:b/>
          <w:sz w:val="20"/>
          <w:highlight w:val="green"/>
          <w:lang w:eastAsia="zh-CN"/>
        </w:rPr>
        <w:t>Instructions to the editor:</w:t>
      </w:r>
    </w:p>
    <w:p w14:paraId="25FAAE47" w14:textId="77777777" w:rsidR="00C47A81" w:rsidRPr="002F133A" w:rsidRDefault="00C47A81" w:rsidP="00C47A81">
      <w:pPr>
        <w:rPr>
          <w:sz w:val="20"/>
          <w:highlight w:val="green"/>
        </w:rPr>
      </w:pPr>
    </w:p>
    <w:p w14:paraId="4BA319AD" w14:textId="318C09CD" w:rsidR="00507656" w:rsidRPr="002F133A" w:rsidRDefault="00C47A81" w:rsidP="00C47A81">
      <w:pPr>
        <w:rPr>
          <w:sz w:val="20"/>
          <w:highlight w:val="green"/>
          <w:lang w:eastAsia="zh-CN"/>
        </w:rPr>
      </w:pPr>
      <w:r w:rsidRPr="002F133A">
        <w:rPr>
          <w:sz w:val="20"/>
          <w:highlight w:val="green"/>
          <w:lang w:eastAsia="zh-CN"/>
        </w:rPr>
        <w:t>Please make the following changes in Line 1, Page 481</w:t>
      </w:r>
      <w:r w:rsidRPr="002F133A">
        <w:rPr>
          <w:b/>
          <w:sz w:val="20"/>
          <w:highlight w:val="green"/>
          <w:lang w:eastAsia="zh-CN"/>
        </w:rPr>
        <w:t xml:space="preserve"> </w:t>
      </w:r>
      <w:r w:rsidRPr="002F133A">
        <w:rPr>
          <w:sz w:val="20"/>
          <w:highlight w:val="green"/>
          <w:lang w:eastAsia="zh-CN"/>
        </w:rPr>
        <w:t xml:space="preserve">in </w:t>
      </w:r>
      <w:proofErr w:type="spellStart"/>
      <w:r w:rsidRPr="002F133A">
        <w:rPr>
          <w:sz w:val="20"/>
          <w:highlight w:val="green"/>
          <w:lang w:eastAsia="zh-CN"/>
        </w:rPr>
        <w:t>TGbe</w:t>
      </w:r>
      <w:proofErr w:type="spellEnd"/>
      <w:r w:rsidRPr="002F133A">
        <w:rPr>
          <w:sz w:val="20"/>
          <w:highlight w:val="green"/>
          <w:lang w:eastAsia="zh-CN"/>
        </w:rPr>
        <w:t xml:space="preserve"> Draft D1.4:</w:t>
      </w:r>
    </w:p>
    <w:p w14:paraId="64EB053D" w14:textId="77777777" w:rsidR="00CB1B81" w:rsidRPr="002F133A" w:rsidRDefault="00CB1B81" w:rsidP="00C47A81">
      <w:pPr>
        <w:rPr>
          <w:sz w:val="20"/>
          <w:highlight w:val="green"/>
          <w:lang w:eastAsia="zh-CN"/>
        </w:rPr>
      </w:pPr>
    </w:p>
    <w:p w14:paraId="3A1EED14" w14:textId="77777777" w:rsidR="00E51783" w:rsidRPr="002F133A" w:rsidRDefault="00D33F1A" w:rsidP="00C47A81">
      <w:pPr>
        <w:rPr>
          <w:b/>
          <w:bCs/>
          <w:color w:val="000000"/>
          <w:sz w:val="20"/>
        </w:rPr>
      </w:pPr>
      <w:r w:rsidRPr="002F133A">
        <w:rPr>
          <w:b/>
          <w:bCs/>
          <w:color w:val="000000"/>
          <w:sz w:val="20"/>
        </w:rPr>
        <w:t>36.2.6.2 Support for non-HT format</w:t>
      </w:r>
    </w:p>
    <w:p w14:paraId="470208A3" w14:textId="4F79E13F" w:rsidR="00D33F1A" w:rsidRPr="002F133A" w:rsidRDefault="00D33F1A" w:rsidP="00C47A81">
      <w:pPr>
        <w:rPr>
          <w:color w:val="000000"/>
          <w:sz w:val="20"/>
        </w:rPr>
      </w:pPr>
      <w:r w:rsidRPr="002F133A">
        <w:rPr>
          <w:b/>
          <w:bCs/>
          <w:color w:val="000000"/>
          <w:sz w:val="20"/>
        </w:rPr>
        <w:br/>
      </w:r>
      <w:r w:rsidRPr="002F133A">
        <w:rPr>
          <w:color w:val="000000"/>
          <w:sz w:val="20"/>
        </w:rPr>
        <w:t xml:space="preserve">The </w:t>
      </w:r>
      <w:proofErr w:type="spellStart"/>
      <w:r w:rsidRPr="002F133A">
        <w:rPr>
          <w:color w:val="000000"/>
          <w:sz w:val="20"/>
        </w:rPr>
        <w:t>behavior</w:t>
      </w:r>
      <w:proofErr w:type="spellEnd"/>
      <w:r w:rsidRPr="002F133A">
        <w:rPr>
          <w:color w:val="000000"/>
          <w:sz w:val="20"/>
        </w:rPr>
        <w:t xml:space="preserve"> of the EHT PHY on receipt of a PHY-</w:t>
      </w:r>
      <w:proofErr w:type="spellStart"/>
      <w:r w:rsidRPr="002F133A">
        <w:rPr>
          <w:color w:val="000000"/>
          <w:sz w:val="20"/>
        </w:rPr>
        <w:t>TXSTART.request</w:t>
      </w:r>
      <w:proofErr w:type="spellEnd"/>
      <w:r w:rsidRPr="002F133A">
        <w:rPr>
          <w:color w:val="000000"/>
          <w:sz w:val="20"/>
        </w:rPr>
        <w:t xml:space="preserve">(TXVECTOR) primitive with the FORMAT parameter equal to NON_HT and the NON_HT_MODULATION parameter not equal to NON_HT_DUP_OFDM is defined in Clause 15 (DSSS PHY specification for the 2.4 GHz band designated for ISM applications), Clause 16 (High rate direct sequence spread spectrum (HR/DSSS) PHY specification), Clause 17 (Orthogonal frequency division multiplexing (OFDM) PHY specification), and Clause 18 (Extended Rate PHY (ERP) specification) and depends on the parameter NON_HT_MODULATION. If the parameter NON_HT_MODULATION is OFDM or NON_HT_DUP_OFDM, then the following additional requirements apply: </w:t>
      </w:r>
    </w:p>
    <w:p w14:paraId="11C30495" w14:textId="77777777" w:rsidR="00E51783" w:rsidRPr="002F133A" w:rsidRDefault="00E51783" w:rsidP="00C47A81">
      <w:pPr>
        <w:rPr>
          <w:color w:val="000000"/>
          <w:sz w:val="20"/>
        </w:rPr>
      </w:pPr>
    </w:p>
    <w:p w14:paraId="4055009E" w14:textId="77777777" w:rsidR="00D33F1A" w:rsidRPr="002F133A" w:rsidRDefault="00D33F1A" w:rsidP="00E51783">
      <w:pPr>
        <w:rPr>
          <w:color w:val="000000"/>
          <w:sz w:val="20"/>
        </w:rPr>
      </w:pPr>
      <w:r w:rsidRPr="002F133A">
        <w:rPr>
          <w:color w:val="000000"/>
          <w:sz w:val="20"/>
        </w:rPr>
        <w:t xml:space="preserve">— The requirements in 21.3.9.1 (Transmission of 20 MHz NON_HT PPDUs with more than one transmit chain) </w:t>
      </w:r>
    </w:p>
    <w:p w14:paraId="019381AE" w14:textId="77777777" w:rsidR="00E51783" w:rsidRPr="002F133A" w:rsidRDefault="00E51783" w:rsidP="00E51783">
      <w:pPr>
        <w:rPr>
          <w:color w:val="000000"/>
          <w:sz w:val="20"/>
        </w:rPr>
      </w:pPr>
    </w:p>
    <w:p w14:paraId="263DFCF6" w14:textId="3F6E41EA" w:rsidR="00D33F1A" w:rsidRPr="002F133A" w:rsidRDefault="00D33F1A" w:rsidP="00C47A81">
      <w:pPr>
        <w:rPr>
          <w:color w:val="000000"/>
          <w:sz w:val="20"/>
        </w:rPr>
      </w:pPr>
      <w:r w:rsidRPr="002F133A">
        <w:rPr>
          <w:color w:val="000000"/>
          <w:sz w:val="20"/>
        </w:rPr>
        <w:t>— The requirements in 21.3.17.1 (Transmit spectrum mask)</w:t>
      </w:r>
      <w:ins w:id="1" w:author="gongbo (E)" w:date="2022-02-07T21:04:00Z">
        <w:r w:rsidR="00886A18" w:rsidRPr="002F133A">
          <w:rPr>
            <w:color w:val="000000"/>
            <w:sz w:val="20"/>
          </w:rPr>
          <w:t xml:space="preserve"> and </w:t>
        </w:r>
      </w:ins>
      <w:ins w:id="2" w:author="gongbo (E)" w:date="2022-02-07T21:05:00Z">
        <w:r w:rsidR="00886A18" w:rsidRPr="002F133A">
          <w:rPr>
            <w:color w:val="000000"/>
            <w:sz w:val="20"/>
          </w:rPr>
          <w:t>36.3.19.1 (Transmit spectral mask)</w:t>
        </w:r>
      </w:ins>
      <w:r w:rsidRPr="002F133A">
        <w:rPr>
          <w:color w:val="000000"/>
          <w:sz w:val="20"/>
        </w:rPr>
        <w:t xml:space="preserve"> instead of the requirements in 17.3.9.3 (Transmit spectrum mask)</w:t>
      </w:r>
    </w:p>
    <w:p w14:paraId="12E29082" w14:textId="77777777" w:rsidR="00E51783" w:rsidRPr="002F133A" w:rsidRDefault="00E51783" w:rsidP="00C47A81">
      <w:pPr>
        <w:rPr>
          <w:color w:val="000000"/>
          <w:sz w:val="20"/>
        </w:rPr>
      </w:pPr>
    </w:p>
    <w:p w14:paraId="634FADD8" w14:textId="702BEBF3" w:rsidR="00D33F1A" w:rsidRPr="002F133A" w:rsidDel="00475824" w:rsidRDefault="00D33F1A" w:rsidP="00C47A81">
      <w:pPr>
        <w:rPr>
          <w:del w:id="3" w:author="gongbo (E)" w:date="2022-02-07T21:11:00Z"/>
          <w:color w:val="000000"/>
          <w:sz w:val="20"/>
        </w:rPr>
      </w:pPr>
      <w:r w:rsidRPr="002F133A">
        <w:rPr>
          <w:color w:val="000000"/>
          <w:sz w:val="20"/>
        </w:rPr>
        <w:t xml:space="preserve">— The requirements in </w:t>
      </w:r>
      <w:del w:id="4" w:author="gongbo (E)" w:date="2022-02-07T21:09:00Z">
        <w:r w:rsidRPr="002F133A" w:rsidDel="000A6D19">
          <w:rPr>
            <w:color w:val="000000"/>
            <w:sz w:val="20"/>
          </w:rPr>
          <w:delText>27.3.19.3</w:delText>
        </w:r>
      </w:del>
      <w:r w:rsidRPr="002F133A">
        <w:rPr>
          <w:color w:val="000000"/>
          <w:sz w:val="20"/>
        </w:rPr>
        <w:t xml:space="preserve"> </w:t>
      </w:r>
      <w:ins w:id="5" w:author="gongbo (E)" w:date="2022-02-07T21:10:00Z">
        <w:r w:rsidR="000A6D19" w:rsidRPr="002F133A">
          <w:rPr>
            <w:color w:val="000000"/>
            <w:sz w:val="20"/>
          </w:rPr>
          <w:t xml:space="preserve">36.3.19.3 </w:t>
        </w:r>
      </w:ins>
      <w:r w:rsidRPr="002F133A">
        <w:rPr>
          <w:color w:val="000000"/>
          <w:sz w:val="20"/>
        </w:rPr>
        <w:t xml:space="preserve">(Transmit </w:t>
      </w:r>
      <w:proofErr w:type="spellStart"/>
      <w:r w:rsidRPr="002F133A">
        <w:rPr>
          <w:color w:val="000000"/>
          <w:sz w:val="20"/>
        </w:rPr>
        <w:t>center</w:t>
      </w:r>
      <w:proofErr w:type="spellEnd"/>
      <w:r w:rsidRPr="002F133A">
        <w:rPr>
          <w:color w:val="000000"/>
          <w:sz w:val="20"/>
        </w:rPr>
        <w:t xml:space="preserve"> frequency and symbol clock frequency tolerance)</w:t>
      </w:r>
      <w:ins w:id="6" w:author="gongbo (E)" w:date="2022-02-07T21:11:00Z">
        <w:r w:rsidR="00475824" w:rsidRPr="002F133A">
          <w:rPr>
            <w:color w:val="000000"/>
            <w:sz w:val="20"/>
          </w:rPr>
          <w:t xml:space="preserve"> </w:t>
        </w:r>
      </w:ins>
    </w:p>
    <w:p w14:paraId="0C3ADAE4" w14:textId="27409ED5" w:rsidR="00D33F1A" w:rsidRPr="002F133A" w:rsidRDefault="00D33F1A" w:rsidP="00C47A81">
      <w:pPr>
        <w:rPr>
          <w:ins w:id="7" w:author="gongbo (E)" w:date="2022-02-07T21:12:00Z"/>
          <w:color w:val="000000"/>
          <w:sz w:val="20"/>
        </w:rPr>
      </w:pPr>
      <w:r w:rsidRPr="002F133A">
        <w:rPr>
          <w:color w:val="000000"/>
          <w:sz w:val="20"/>
        </w:rPr>
        <w:lastRenderedPageBreak/>
        <w:t xml:space="preserve"> </w:t>
      </w:r>
      <w:proofErr w:type="gramStart"/>
      <w:r w:rsidRPr="002F133A">
        <w:rPr>
          <w:color w:val="000000"/>
          <w:sz w:val="20"/>
        </w:rPr>
        <w:t>instead</w:t>
      </w:r>
      <w:proofErr w:type="gramEnd"/>
      <w:r w:rsidRPr="002F133A">
        <w:rPr>
          <w:color w:val="000000"/>
          <w:sz w:val="20"/>
        </w:rPr>
        <w:t xml:space="preserve"> of the requirements in </w:t>
      </w:r>
      <w:del w:id="8" w:author="gongbo (E)" w:date="2022-02-07T21:11:00Z">
        <w:r w:rsidRPr="002F133A" w:rsidDel="00475824">
          <w:rPr>
            <w:color w:val="000000"/>
            <w:sz w:val="20"/>
          </w:rPr>
          <w:delText>17.3.9.7.2 (Transmitter center frequency leakage)</w:delText>
        </w:r>
      </w:del>
      <w:ins w:id="9" w:author="gongbo (E)" w:date="2022-02-07T21:11:00Z">
        <w:r w:rsidR="00475824" w:rsidRPr="002F133A">
          <w:rPr>
            <w:color w:val="000000"/>
            <w:sz w:val="20"/>
          </w:rPr>
          <w:t xml:space="preserve"> 17.3.9.5 (Transmit </w:t>
        </w:r>
        <w:proofErr w:type="spellStart"/>
        <w:r w:rsidR="00475824" w:rsidRPr="002F133A">
          <w:rPr>
            <w:color w:val="000000"/>
            <w:sz w:val="20"/>
          </w:rPr>
          <w:t>center</w:t>
        </w:r>
        <w:proofErr w:type="spellEnd"/>
        <w:r w:rsidR="00475824" w:rsidRPr="002F133A">
          <w:rPr>
            <w:color w:val="000000"/>
            <w:sz w:val="20"/>
          </w:rPr>
          <w:t xml:space="preserve"> frequency tolerance</w:t>
        </w:r>
      </w:ins>
      <w:ins w:id="10" w:author="gongbo (E)" w:date="2022-02-07T21:12:00Z">
        <w:r w:rsidR="00475824" w:rsidRPr="002F133A">
          <w:rPr>
            <w:color w:val="000000"/>
            <w:sz w:val="20"/>
          </w:rPr>
          <w:t>) and 17.3.9.6 (Symbol clock frequency tolerance)</w:t>
        </w:r>
      </w:ins>
    </w:p>
    <w:p w14:paraId="3F436813" w14:textId="77777777" w:rsidR="00B43D6D" w:rsidRPr="002F133A" w:rsidRDefault="00B43D6D" w:rsidP="00C47A81">
      <w:pPr>
        <w:rPr>
          <w:ins w:id="11" w:author="gongbo (E)" w:date="2022-02-07T21:12:00Z"/>
          <w:color w:val="000000"/>
          <w:sz w:val="20"/>
        </w:rPr>
      </w:pPr>
    </w:p>
    <w:p w14:paraId="17FC6D68" w14:textId="751A29B7" w:rsidR="00B43D6D" w:rsidRPr="002F133A" w:rsidRDefault="00B43D6D" w:rsidP="00C47A81">
      <w:pPr>
        <w:rPr>
          <w:ins w:id="12" w:author="gongbo (E)" w:date="2022-02-07T21:16:00Z"/>
          <w:color w:val="000000"/>
          <w:sz w:val="20"/>
        </w:rPr>
      </w:pPr>
      <w:ins w:id="13" w:author="gongbo (E)" w:date="2022-02-07T21:12:00Z">
        <w:r w:rsidRPr="002F133A">
          <w:rPr>
            <w:color w:val="000000"/>
            <w:sz w:val="20"/>
          </w:rPr>
          <w:t>—</w:t>
        </w:r>
      </w:ins>
      <w:ins w:id="14" w:author="gongbo (E)" w:date="2022-02-07T21:13:00Z">
        <w:r w:rsidRPr="002F133A">
          <w:rPr>
            <w:color w:val="000000"/>
            <w:sz w:val="20"/>
          </w:rPr>
          <w:t xml:space="preserve">The requirements in 36.3.19.4.2 </w:t>
        </w:r>
      </w:ins>
      <w:ins w:id="15" w:author="gongbo (E)" w:date="2022-02-07T21:15:00Z">
        <w:r w:rsidR="00EA6953" w:rsidRPr="002F133A">
          <w:rPr>
            <w:color w:val="000000"/>
            <w:sz w:val="20"/>
          </w:rPr>
          <w:t>(</w:t>
        </w:r>
      </w:ins>
      <w:ins w:id="16" w:author="gongbo (E)" w:date="2022-02-07T21:13:00Z">
        <w:r w:rsidRPr="002F133A">
          <w:rPr>
            <w:color w:val="000000"/>
            <w:sz w:val="20"/>
          </w:rPr>
          <w:t xml:space="preserve">Transmit </w:t>
        </w:r>
        <w:proofErr w:type="spellStart"/>
        <w:r w:rsidRPr="002F133A">
          <w:rPr>
            <w:color w:val="000000"/>
            <w:sz w:val="20"/>
          </w:rPr>
          <w:t>center</w:t>
        </w:r>
        <w:proofErr w:type="spellEnd"/>
        <w:r w:rsidRPr="002F133A">
          <w:rPr>
            <w:color w:val="000000"/>
            <w:sz w:val="20"/>
          </w:rPr>
          <w:t xml:space="preserve"> frequency leakage</w:t>
        </w:r>
      </w:ins>
      <w:ins w:id="17" w:author="gongbo (E)" w:date="2022-02-07T21:15:00Z">
        <w:r w:rsidR="00EA6953" w:rsidRPr="002F133A">
          <w:rPr>
            <w:color w:val="000000"/>
            <w:sz w:val="20"/>
          </w:rPr>
          <w:t>)</w:t>
        </w:r>
      </w:ins>
      <w:ins w:id="18" w:author="gongbo (E)" w:date="2022-02-07T21:13:00Z">
        <w:r w:rsidRPr="002F133A">
          <w:rPr>
            <w:color w:val="000000"/>
            <w:sz w:val="20"/>
          </w:rPr>
          <w:t xml:space="preserve"> instead of </w:t>
        </w:r>
      </w:ins>
      <w:ins w:id="19" w:author="gongbo (E)" w:date="2022-02-07T21:14:00Z">
        <w:r w:rsidRPr="002F133A">
          <w:rPr>
            <w:color w:val="000000"/>
            <w:sz w:val="20"/>
          </w:rPr>
          <w:t xml:space="preserve">the requirements in </w:t>
        </w:r>
      </w:ins>
      <w:ins w:id="20" w:author="gongbo (E)" w:date="2022-02-07T21:15:00Z">
        <w:r w:rsidRPr="002F133A">
          <w:rPr>
            <w:color w:val="000000"/>
            <w:sz w:val="20"/>
          </w:rPr>
          <w:t xml:space="preserve">17.3.9.7.2 (Transmitter </w:t>
        </w:r>
        <w:proofErr w:type="spellStart"/>
        <w:r w:rsidRPr="002F133A">
          <w:rPr>
            <w:color w:val="000000"/>
            <w:sz w:val="20"/>
          </w:rPr>
          <w:t>center</w:t>
        </w:r>
        <w:proofErr w:type="spellEnd"/>
        <w:r w:rsidRPr="002F133A">
          <w:rPr>
            <w:color w:val="000000"/>
            <w:sz w:val="20"/>
          </w:rPr>
          <w:t xml:space="preserve"> frequency leakage)</w:t>
        </w:r>
      </w:ins>
    </w:p>
    <w:p w14:paraId="02D0448C" w14:textId="77777777" w:rsidR="00EA6953" w:rsidRPr="002F133A" w:rsidRDefault="00EA6953" w:rsidP="00C47A81">
      <w:pPr>
        <w:rPr>
          <w:ins w:id="21" w:author="gongbo (E)" w:date="2022-02-07T21:16:00Z"/>
          <w:color w:val="000000"/>
          <w:sz w:val="20"/>
        </w:rPr>
      </w:pPr>
    </w:p>
    <w:p w14:paraId="0AE2627D" w14:textId="000E9644" w:rsidR="00EA6953" w:rsidRPr="002F133A" w:rsidRDefault="00EA6953" w:rsidP="00C47A81">
      <w:pPr>
        <w:rPr>
          <w:color w:val="000000"/>
          <w:sz w:val="20"/>
        </w:rPr>
      </w:pPr>
      <w:ins w:id="22" w:author="gongbo (E)" w:date="2022-02-07T21:16:00Z">
        <w:r w:rsidRPr="002F133A">
          <w:rPr>
            <w:color w:val="000000"/>
            <w:sz w:val="20"/>
          </w:rPr>
          <w:t>—</w:t>
        </w:r>
      </w:ins>
      <w:ins w:id="23" w:author="gongbo (E)" w:date="2022-02-08T14:05:00Z">
        <w:r w:rsidR="00FD011E" w:rsidRPr="002F133A">
          <w:rPr>
            <w:color w:val="000000"/>
            <w:sz w:val="20"/>
          </w:rPr>
          <w:t xml:space="preserve">The requirements in 36.3.19.2 (Spectral flatness) and the requirements </w:t>
        </w:r>
      </w:ins>
      <w:ins w:id="24" w:author="gongbo (E)" w:date="2022-02-08T14:06:00Z">
        <w:r w:rsidR="00FD011E" w:rsidRPr="002F133A">
          <w:rPr>
            <w:color w:val="000000"/>
            <w:sz w:val="20"/>
          </w:rPr>
          <w:t xml:space="preserve">in </w:t>
        </w:r>
      </w:ins>
      <w:ins w:id="25" w:author="gongbo (E)" w:date="2022-02-08T14:10:00Z">
        <w:r w:rsidR="00BC3A5F" w:rsidRPr="002F133A">
          <w:rPr>
            <w:color w:val="000000"/>
            <w:sz w:val="20"/>
          </w:rPr>
          <w:t>17.3.9.7.3 (Transmitter spectral flatness)</w:t>
        </w:r>
      </w:ins>
      <w:ins w:id="26" w:author="gongbo (E)" w:date="2022-02-08T14:05:00Z">
        <w:r w:rsidR="00FD011E" w:rsidRPr="002F133A">
          <w:rPr>
            <w:color w:val="000000"/>
            <w:sz w:val="20"/>
          </w:rPr>
          <w:t xml:space="preserve"> </w:t>
        </w:r>
      </w:ins>
    </w:p>
    <w:p w14:paraId="18CE89B8" w14:textId="77777777" w:rsidR="00E51783" w:rsidRPr="002F133A" w:rsidRDefault="00E51783" w:rsidP="00C47A81">
      <w:pPr>
        <w:rPr>
          <w:color w:val="000000"/>
          <w:sz w:val="20"/>
        </w:rPr>
      </w:pPr>
    </w:p>
    <w:p w14:paraId="2141A356" w14:textId="39A0C327" w:rsidR="00D33F1A" w:rsidRPr="002F133A" w:rsidDel="006819CF" w:rsidRDefault="00D33F1A" w:rsidP="00C47A81">
      <w:pPr>
        <w:rPr>
          <w:del w:id="27" w:author="gongbo (E)" w:date="2022-02-08T13:50:00Z"/>
          <w:color w:val="000000"/>
          <w:sz w:val="20"/>
        </w:rPr>
      </w:pPr>
      <w:r w:rsidRPr="002F133A">
        <w:rPr>
          <w:color w:val="000000"/>
          <w:sz w:val="20"/>
        </w:rPr>
        <w:t xml:space="preserve">— </w:t>
      </w:r>
      <w:r w:rsidRPr="002F133A">
        <w:rPr>
          <w:color w:val="218A21"/>
          <w:sz w:val="20"/>
        </w:rPr>
        <w:t>(#1278</w:t>
      </w:r>
      <w:proofErr w:type="gramStart"/>
      <w:r w:rsidRPr="002F133A">
        <w:rPr>
          <w:color w:val="218A21"/>
          <w:sz w:val="20"/>
        </w:rPr>
        <w:t>)(</w:t>
      </w:r>
      <w:proofErr w:type="gramEnd"/>
      <w:r w:rsidRPr="002F133A">
        <w:rPr>
          <w:color w:val="218A21"/>
          <w:sz w:val="20"/>
        </w:rPr>
        <w:t>#2991)(#3040)</w:t>
      </w:r>
      <w:r w:rsidRPr="002F133A">
        <w:rPr>
          <w:color w:val="000000"/>
          <w:sz w:val="20"/>
        </w:rPr>
        <w:t xml:space="preserve">The requirements in 36.3.19.1.3 (Additional restrictions of </w:t>
      </w:r>
      <w:proofErr w:type="spellStart"/>
      <w:r w:rsidRPr="002F133A">
        <w:rPr>
          <w:color w:val="000000"/>
          <w:sz w:val="20"/>
        </w:rPr>
        <w:t>preamble</w:t>
      </w:r>
    </w:p>
    <w:p w14:paraId="2734DE83" w14:textId="6E23CFBD" w:rsidR="00CB1B81" w:rsidRPr="002F133A" w:rsidRDefault="00D33F1A" w:rsidP="00C47A81">
      <w:pPr>
        <w:rPr>
          <w:color w:val="000000"/>
          <w:sz w:val="20"/>
        </w:rPr>
      </w:pPr>
      <w:proofErr w:type="gramStart"/>
      <w:r w:rsidRPr="002F133A">
        <w:rPr>
          <w:color w:val="000000"/>
          <w:sz w:val="20"/>
        </w:rPr>
        <w:t>puncturing</w:t>
      </w:r>
      <w:proofErr w:type="spellEnd"/>
      <w:proofErr w:type="gramEnd"/>
      <w:r w:rsidRPr="002F133A">
        <w:rPr>
          <w:color w:val="000000"/>
          <w:sz w:val="20"/>
        </w:rPr>
        <w:t xml:space="preserve"> for non-HT duplicate PPDU)</w:t>
      </w:r>
    </w:p>
    <w:p w14:paraId="77E9D8E5" w14:textId="77777777" w:rsidR="00755233" w:rsidRPr="002F133A" w:rsidRDefault="00755233" w:rsidP="00C47A81">
      <w:pPr>
        <w:rPr>
          <w:color w:val="000000"/>
          <w:sz w:val="20"/>
        </w:rPr>
      </w:pPr>
    </w:p>
    <w:p w14:paraId="6132C439" w14:textId="77777777" w:rsidR="00755233" w:rsidRPr="002F133A" w:rsidRDefault="00755233" w:rsidP="00C47A81">
      <w:pPr>
        <w:rPr>
          <w:color w:val="000000"/>
          <w:sz w:val="20"/>
        </w:rPr>
      </w:pPr>
    </w:p>
    <w:p w14:paraId="2E3669A9" w14:textId="57D6E871" w:rsidR="004D3871" w:rsidRPr="00E941D9" w:rsidRDefault="004D3871" w:rsidP="004D3871">
      <w:pPr>
        <w:pStyle w:val="2"/>
        <w:rPr>
          <w:rFonts w:ascii="Times New Roman" w:hAnsi="Times New Roman"/>
          <w:lang w:eastAsia="zh-CN"/>
        </w:rPr>
      </w:pPr>
      <w:r w:rsidRPr="00E941D9">
        <w:rPr>
          <w:rFonts w:ascii="Times New Roman" w:hAnsi="Times New Roman"/>
        </w:rPr>
        <w:t xml:space="preserve">CID </w:t>
      </w:r>
      <w:r w:rsidR="00896E14" w:rsidRPr="00896E14">
        <w:rPr>
          <w:rFonts w:ascii="Times New Roman" w:hAnsi="Times New Roman"/>
          <w:lang w:eastAsia="zh-CN"/>
        </w:rPr>
        <w:t>7993</w:t>
      </w:r>
    </w:p>
    <w:tbl>
      <w:tblPr>
        <w:tblW w:w="94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8"/>
        <w:gridCol w:w="1418"/>
        <w:gridCol w:w="2976"/>
        <w:gridCol w:w="1985"/>
        <w:gridCol w:w="1843"/>
      </w:tblGrid>
      <w:tr w:rsidR="004D3871" w:rsidRPr="00F65CC2" w14:paraId="060AB4FA" w14:textId="77777777" w:rsidTr="00DB18A0">
        <w:trPr>
          <w:trHeight w:val="374"/>
        </w:trPr>
        <w:tc>
          <w:tcPr>
            <w:tcW w:w="1178" w:type="dxa"/>
            <w:shd w:val="clear" w:color="auto" w:fill="auto"/>
            <w:hideMark/>
          </w:tcPr>
          <w:p w14:paraId="7880347C" w14:textId="77777777" w:rsidR="004D3871" w:rsidRPr="00F65CC2" w:rsidRDefault="004D3871" w:rsidP="00032634">
            <w:pPr>
              <w:wordWrap w:val="0"/>
              <w:ind w:right="100"/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Page. Line</w:t>
            </w:r>
          </w:p>
        </w:tc>
        <w:tc>
          <w:tcPr>
            <w:tcW w:w="1418" w:type="dxa"/>
            <w:shd w:val="clear" w:color="auto" w:fill="auto"/>
            <w:hideMark/>
          </w:tcPr>
          <w:p w14:paraId="696A6CCF" w14:textId="77777777" w:rsidR="004D3871" w:rsidRPr="00F65CC2" w:rsidRDefault="004D3871" w:rsidP="00032634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Clause Number</w:t>
            </w:r>
          </w:p>
        </w:tc>
        <w:tc>
          <w:tcPr>
            <w:tcW w:w="2976" w:type="dxa"/>
            <w:shd w:val="clear" w:color="auto" w:fill="auto"/>
            <w:hideMark/>
          </w:tcPr>
          <w:p w14:paraId="32DD3377" w14:textId="77777777" w:rsidR="004D3871" w:rsidRPr="00F65CC2" w:rsidRDefault="004D3871" w:rsidP="00032634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Comment</w:t>
            </w:r>
          </w:p>
        </w:tc>
        <w:tc>
          <w:tcPr>
            <w:tcW w:w="1985" w:type="dxa"/>
            <w:shd w:val="clear" w:color="auto" w:fill="auto"/>
            <w:hideMark/>
          </w:tcPr>
          <w:p w14:paraId="6B0C3624" w14:textId="77777777" w:rsidR="004D3871" w:rsidRPr="00F65CC2" w:rsidRDefault="004D3871" w:rsidP="00032634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Proposed Change</w:t>
            </w:r>
          </w:p>
        </w:tc>
        <w:tc>
          <w:tcPr>
            <w:tcW w:w="1843" w:type="dxa"/>
            <w:shd w:val="clear" w:color="auto" w:fill="auto"/>
            <w:hideMark/>
          </w:tcPr>
          <w:p w14:paraId="4E860215" w14:textId="77777777" w:rsidR="004D3871" w:rsidRPr="00F65CC2" w:rsidRDefault="004D3871" w:rsidP="00032634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F65CC2">
              <w:rPr>
                <w:sz w:val="18"/>
                <w:szCs w:val="18"/>
                <w:lang w:val="en-US" w:eastAsia="zh-CN"/>
              </w:rPr>
              <w:t>Resolution</w:t>
            </w:r>
          </w:p>
        </w:tc>
      </w:tr>
      <w:tr w:rsidR="004D3871" w:rsidRPr="00F65CC2" w14:paraId="2482EB5B" w14:textId="77777777" w:rsidTr="00DB18A0">
        <w:trPr>
          <w:trHeight w:val="1302"/>
        </w:trPr>
        <w:tc>
          <w:tcPr>
            <w:tcW w:w="1178" w:type="dxa"/>
            <w:shd w:val="clear" w:color="auto" w:fill="auto"/>
          </w:tcPr>
          <w:p w14:paraId="63CD8A06" w14:textId="652917A3" w:rsidR="004D3871" w:rsidRPr="00F65CC2" w:rsidRDefault="00896E14" w:rsidP="00032634">
            <w:pPr>
              <w:jc w:val="center"/>
              <w:rPr>
                <w:rFonts w:eastAsia="宋体"/>
                <w:sz w:val="18"/>
                <w:szCs w:val="18"/>
                <w:lang w:val="en-US" w:eastAsia="zh-CN"/>
              </w:rPr>
            </w:pPr>
            <w:r w:rsidRPr="00896E14">
              <w:rPr>
                <w:rFonts w:eastAsia="宋体"/>
                <w:sz w:val="18"/>
                <w:szCs w:val="18"/>
                <w:lang w:val="en-US" w:eastAsia="zh-CN"/>
              </w:rPr>
              <w:t>335.59</w:t>
            </w:r>
          </w:p>
        </w:tc>
        <w:tc>
          <w:tcPr>
            <w:tcW w:w="1418" w:type="dxa"/>
            <w:shd w:val="clear" w:color="auto" w:fill="auto"/>
          </w:tcPr>
          <w:p w14:paraId="5F34F2A7" w14:textId="32958B06" w:rsidR="004D3871" w:rsidRPr="00F65CC2" w:rsidRDefault="00896E14" w:rsidP="00032634">
            <w:pPr>
              <w:jc w:val="center"/>
              <w:rPr>
                <w:rFonts w:eastAsia="宋体"/>
                <w:sz w:val="18"/>
                <w:szCs w:val="18"/>
                <w:lang w:val="en-US" w:eastAsia="zh-CN"/>
              </w:rPr>
            </w:pPr>
            <w:r w:rsidRPr="00896E14">
              <w:rPr>
                <w:rFonts w:eastAsia="宋体"/>
                <w:sz w:val="18"/>
                <w:szCs w:val="18"/>
                <w:lang w:val="en-US" w:eastAsia="zh-CN"/>
              </w:rPr>
              <w:t>36.2.6.2</w:t>
            </w:r>
          </w:p>
        </w:tc>
        <w:tc>
          <w:tcPr>
            <w:tcW w:w="2976" w:type="dxa"/>
            <w:shd w:val="clear" w:color="auto" w:fill="auto"/>
          </w:tcPr>
          <w:p w14:paraId="0D4DCEC8" w14:textId="30D57C4D" w:rsidR="004D3871" w:rsidRPr="00F65CC2" w:rsidRDefault="00896E14" w:rsidP="00032634">
            <w:pPr>
              <w:rPr>
                <w:sz w:val="18"/>
                <w:szCs w:val="18"/>
              </w:rPr>
            </w:pPr>
            <w:r w:rsidRPr="00896E14">
              <w:rPr>
                <w:sz w:val="18"/>
                <w:szCs w:val="18"/>
              </w:rPr>
              <w:t>Per P331L17, PHYCONFIG_VECTOR has CENTER_FREQUENCY_SEGMENT, not CENTER_FREQUENCY_SEGMENT_0 or CENTER_FREQUENCY_SEGMENT_1</w:t>
            </w:r>
          </w:p>
        </w:tc>
        <w:tc>
          <w:tcPr>
            <w:tcW w:w="1985" w:type="dxa"/>
            <w:shd w:val="clear" w:color="auto" w:fill="auto"/>
          </w:tcPr>
          <w:p w14:paraId="1361E50B" w14:textId="77777777" w:rsidR="00896E14" w:rsidRPr="00896E14" w:rsidRDefault="00896E14" w:rsidP="00896E14">
            <w:pPr>
              <w:rPr>
                <w:sz w:val="18"/>
                <w:szCs w:val="18"/>
                <w:lang w:val="en-US"/>
              </w:rPr>
            </w:pPr>
            <w:r w:rsidRPr="00896E14">
              <w:rPr>
                <w:sz w:val="18"/>
                <w:szCs w:val="18"/>
                <w:lang w:val="en-US"/>
              </w:rPr>
              <w:t>At P335L59 and P336L37, change</w:t>
            </w:r>
          </w:p>
          <w:p w14:paraId="2D9C82E8" w14:textId="77777777" w:rsidR="00896E14" w:rsidRPr="00896E14" w:rsidRDefault="00896E14" w:rsidP="00896E14">
            <w:pPr>
              <w:rPr>
                <w:sz w:val="18"/>
                <w:szCs w:val="18"/>
                <w:lang w:val="en-US"/>
              </w:rPr>
            </w:pPr>
            <w:r w:rsidRPr="00896E14">
              <w:rPr>
                <w:sz w:val="18"/>
                <w:szCs w:val="18"/>
                <w:lang w:val="en-US"/>
              </w:rPr>
              <w:t>"CHANNEL_WIDTH, CENTER_FREQUENCY_SEGMENT_0, and CENTER_FREQUENCY_SEGMENT_1."</w:t>
            </w:r>
          </w:p>
          <w:p w14:paraId="6856C2B0" w14:textId="77777777" w:rsidR="00896E14" w:rsidRPr="00896E14" w:rsidRDefault="00896E14" w:rsidP="00896E14">
            <w:pPr>
              <w:rPr>
                <w:sz w:val="18"/>
                <w:szCs w:val="18"/>
                <w:lang w:val="en-US"/>
              </w:rPr>
            </w:pPr>
            <w:r w:rsidRPr="00896E14">
              <w:rPr>
                <w:sz w:val="18"/>
                <w:szCs w:val="18"/>
                <w:lang w:val="en-US"/>
              </w:rPr>
              <w:t>to</w:t>
            </w:r>
          </w:p>
          <w:p w14:paraId="7D028786" w14:textId="6377D3EB" w:rsidR="004D3871" w:rsidRPr="00F65CC2" w:rsidRDefault="00896E14" w:rsidP="00896E14">
            <w:pPr>
              <w:rPr>
                <w:sz w:val="18"/>
                <w:szCs w:val="18"/>
                <w:lang w:val="en-US"/>
              </w:rPr>
            </w:pPr>
            <w:r w:rsidRPr="00896E14">
              <w:rPr>
                <w:sz w:val="18"/>
                <w:szCs w:val="18"/>
                <w:lang w:val="en-US"/>
              </w:rPr>
              <w:t>"CHANNEL_WIDTH and CENTER_FREQUENCY_SEGMENT."</w:t>
            </w:r>
          </w:p>
        </w:tc>
        <w:tc>
          <w:tcPr>
            <w:tcW w:w="1843" w:type="dxa"/>
            <w:shd w:val="clear" w:color="auto" w:fill="auto"/>
          </w:tcPr>
          <w:p w14:paraId="65161AB6" w14:textId="77777777" w:rsidR="004D3871" w:rsidRPr="00F65CC2" w:rsidRDefault="004D3871" w:rsidP="00032634">
            <w:pPr>
              <w:rPr>
                <w:sz w:val="18"/>
                <w:szCs w:val="18"/>
                <w:lang w:eastAsia="zh-CN"/>
              </w:rPr>
            </w:pPr>
            <w:r w:rsidRPr="00F65CC2">
              <w:rPr>
                <w:sz w:val="18"/>
                <w:szCs w:val="18"/>
                <w:lang w:eastAsia="zh-CN"/>
              </w:rPr>
              <w:t>Revised</w:t>
            </w:r>
          </w:p>
          <w:p w14:paraId="1C0B9BD9" w14:textId="77777777" w:rsidR="004D3871" w:rsidRPr="00F65CC2" w:rsidRDefault="004D3871" w:rsidP="00032634">
            <w:pPr>
              <w:rPr>
                <w:sz w:val="18"/>
                <w:szCs w:val="18"/>
                <w:lang w:eastAsia="zh-CN"/>
              </w:rPr>
            </w:pPr>
          </w:p>
          <w:p w14:paraId="0466A49C" w14:textId="6C6D1668" w:rsidR="004D3871" w:rsidRPr="00983433" w:rsidRDefault="00983433" w:rsidP="00032634">
            <w:pPr>
              <w:rPr>
                <w:rFonts w:eastAsia="宋体"/>
                <w:sz w:val="18"/>
                <w:szCs w:val="18"/>
                <w:lang w:eastAsia="zh-CN"/>
              </w:rPr>
            </w:pPr>
            <w:r>
              <w:rPr>
                <w:rFonts w:eastAsia="宋体" w:hint="eastAsia"/>
                <w:sz w:val="18"/>
                <w:szCs w:val="18"/>
                <w:lang w:eastAsia="zh-CN"/>
              </w:rPr>
              <w:t>A</w:t>
            </w:r>
            <w:r>
              <w:rPr>
                <w:rFonts w:eastAsia="宋体"/>
                <w:sz w:val="18"/>
                <w:szCs w:val="18"/>
                <w:lang w:eastAsia="zh-CN"/>
              </w:rPr>
              <w:t>greed in principle.</w:t>
            </w:r>
          </w:p>
          <w:p w14:paraId="47C4FA39" w14:textId="77777777" w:rsidR="00846CDB" w:rsidRDefault="00846CDB" w:rsidP="00032634">
            <w:pPr>
              <w:rPr>
                <w:rFonts w:eastAsia="宋体"/>
                <w:sz w:val="18"/>
                <w:szCs w:val="18"/>
                <w:lang w:eastAsia="zh-CN"/>
              </w:rPr>
            </w:pPr>
          </w:p>
          <w:p w14:paraId="11828079" w14:textId="6ED3FB6D" w:rsidR="004D3871" w:rsidRPr="004807F3" w:rsidRDefault="004675D2" w:rsidP="00032634">
            <w:pPr>
              <w:rPr>
                <w:sz w:val="18"/>
                <w:szCs w:val="18"/>
                <w:lang w:eastAsia="zh-CN"/>
              </w:rPr>
            </w:pPr>
            <w:r w:rsidRPr="004807F3">
              <w:rPr>
                <w:sz w:val="18"/>
                <w:szCs w:val="18"/>
                <w:lang w:eastAsia="zh-CN"/>
              </w:rPr>
              <w:t>Note to the Editor:</w:t>
            </w:r>
          </w:p>
          <w:p w14:paraId="6C8B5934" w14:textId="77777777" w:rsidR="004675D2" w:rsidRPr="004807F3" w:rsidRDefault="004675D2" w:rsidP="00032634">
            <w:pPr>
              <w:rPr>
                <w:sz w:val="18"/>
                <w:szCs w:val="18"/>
                <w:lang w:eastAsia="zh-CN"/>
              </w:rPr>
            </w:pPr>
          </w:p>
          <w:p w14:paraId="38EA2317" w14:textId="40CBC3C5" w:rsidR="004675D2" w:rsidRPr="004807F3" w:rsidRDefault="004675D2" w:rsidP="00032634">
            <w:pPr>
              <w:rPr>
                <w:sz w:val="18"/>
                <w:szCs w:val="18"/>
                <w:lang w:eastAsia="zh-CN"/>
              </w:rPr>
            </w:pPr>
            <w:r w:rsidRPr="004807F3">
              <w:rPr>
                <w:sz w:val="18"/>
                <w:szCs w:val="18"/>
                <w:lang w:eastAsia="zh-CN"/>
              </w:rPr>
              <w:t>The changes has been reflected in Draft1.4</w:t>
            </w:r>
            <w:r w:rsidR="001F3962">
              <w:rPr>
                <w:sz w:val="18"/>
                <w:szCs w:val="18"/>
                <w:lang w:eastAsia="zh-CN"/>
              </w:rPr>
              <w:t>. Please refer to CID4624</w:t>
            </w:r>
            <w:r w:rsidRPr="004807F3">
              <w:rPr>
                <w:sz w:val="18"/>
                <w:szCs w:val="18"/>
                <w:lang w:eastAsia="zh-CN"/>
              </w:rPr>
              <w:t xml:space="preserve">. No </w:t>
            </w:r>
            <w:proofErr w:type="spellStart"/>
            <w:r w:rsidRPr="004807F3">
              <w:rPr>
                <w:sz w:val="18"/>
                <w:szCs w:val="18"/>
                <w:lang w:eastAsia="zh-CN"/>
              </w:rPr>
              <w:t>futher</w:t>
            </w:r>
            <w:proofErr w:type="spellEnd"/>
            <w:r w:rsidRPr="004807F3">
              <w:rPr>
                <w:sz w:val="18"/>
                <w:szCs w:val="18"/>
                <w:lang w:eastAsia="zh-CN"/>
              </w:rPr>
              <w:t xml:space="preserve"> changes are needed.</w:t>
            </w:r>
          </w:p>
          <w:p w14:paraId="56876D8F" w14:textId="77777777" w:rsidR="004D3871" w:rsidRPr="001F3962" w:rsidRDefault="004D3871" w:rsidP="00032634">
            <w:pPr>
              <w:rPr>
                <w:rFonts w:eastAsia="宋体"/>
                <w:sz w:val="18"/>
                <w:szCs w:val="18"/>
                <w:lang w:eastAsia="zh-CN"/>
              </w:rPr>
            </w:pPr>
          </w:p>
        </w:tc>
      </w:tr>
    </w:tbl>
    <w:p w14:paraId="4D8BC4D2" w14:textId="77777777" w:rsidR="004D3871" w:rsidRDefault="004D3871" w:rsidP="004D3871">
      <w:pPr>
        <w:rPr>
          <w:highlight w:val="green"/>
        </w:rPr>
      </w:pPr>
    </w:p>
    <w:p w14:paraId="060A8010" w14:textId="77777777" w:rsidR="004D3871" w:rsidRDefault="004D3871" w:rsidP="004D3871">
      <w:pPr>
        <w:rPr>
          <w:highlight w:val="green"/>
        </w:rPr>
      </w:pPr>
    </w:p>
    <w:p w14:paraId="1B18ED3C" w14:textId="77777777" w:rsidR="004D3871" w:rsidRPr="004D3871" w:rsidRDefault="004D3871" w:rsidP="00F1358A">
      <w:pPr>
        <w:rPr>
          <w:highlight w:val="green"/>
        </w:rPr>
      </w:pPr>
    </w:p>
    <w:sectPr w:rsidR="004D3871" w:rsidRPr="004D3871">
      <w:headerReference w:type="default" r:id="rId12"/>
      <w:footerReference w:type="default" r:id="rId13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D5CE7E" w14:textId="77777777" w:rsidR="00502D88" w:rsidRDefault="00502D88">
      <w:r>
        <w:separator/>
      </w:r>
    </w:p>
  </w:endnote>
  <w:endnote w:type="continuationSeparator" w:id="0">
    <w:p w14:paraId="1E05DE56" w14:textId="77777777" w:rsidR="00502D88" w:rsidRDefault="00502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EA8E5" w14:textId="3565DED5" w:rsidR="00032634" w:rsidRDefault="00437D59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032634">
        <w:t>Submission</w:t>
      </w:r>
    </w:fldSimple>
    <w:r w:rsidR="00032634">
      <w:tab/>
      <w:t xml:space="preserve">page </w:t>
    </w:r>
    <w:r w:rsidR="00032634">
      <w:fldChar w:fldCharType="begin"/>
    </w:r>
    <w:r w:rsidR="00032634">
      <w:instrText xml:space="preserve">page </w:instrText>
    </w:r>
    <w:r w:rsidR="00032634">
      <w:fldChar w:fldCharType="separate"/>
    </w:r>
    <w:r w:rsidR="00D6467C">
      <w:rPr>
        <w:noProof/>
      </w:rPr>
      <w:t>3</w:t>
    </w:r>
    <w:r w:rsidR="00032634">
      <w:fldChar w:fldCharType="end"/>
    </w:r>
    <w:r w:rsidR="00032634">
      <w:tab/>
      <w:t xml:space="preserve">Bo Gong (Huawei) </w:t>
    </w:r>
  </w:p>
  <w:p w14:paraId="3DA233A1" w14:textId="77777777" w:rsidR="00032634" w:rsidRPr="002D4054" w:rsidRDefault="0003263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14423A" w14:textId="77777777" w:rsidR="00502D88" w:rsidRDefault="00502D88">
      <w:r>
        <w:separator/>
      </w:r>
    </w:p>
  </w:footnote>
  <w:footnote w:type="continuationSeparator" w:id="0">
    <w:p w14:paraId="3992D198" w14:textId="77777777" w:rsidR="00502D88" w:rsidRDefault="00502D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A0ECA5" w14:textId="01C79993" w:rsidR="00032634" w:rsidRDefault="00437D59" w:rsidP="000A1563">
    <w:pPr>
      <w:pStyle w:val="a4"/>
      <w:tabs>
        <w:tab w:val="clear" w:pos="6480"/>
        <w:tab w:val="center" w:pos="4680"/>
        <w:tab w:val="right" w:pos="9360"/>
      </w:tabs>
    </w:pPr>
    <w:fldSimple w:instr=" KEYWORDS  \* MERGEFORMAT ">
      <w:r w:rsidR="00032634">
        <w:t>Feb 2022</w:t>
      </w:r>
    </w:fldSimple>
    <w:r w:rsidR="00032634">
      <w:tab/>
    </w:r>
    <w:r w:rsidR="00032634">
      <w:tab/>
    </w:r>
    <w:fldSimple w:instr=" TITLE  \* MERGEFORMAT ">
      <w:r w:rsidR="00032634">
        <w:t>doc.: IEEE 802.11-2</w:t>
      </w:r>
      <w:r w:rsidR="00CD50B6">
        <w:t>2</w:t>
      </w:r>
      <w:r w:rsidR="00032634">
        <w:t>/</w:t>
      </w:r>
      <w:r w:rsidR="00CD50B6">
        <w:t>0324</w:t>
      </w:r>
      <w:r w:rsidR="00032634">
        <w:t>r</w:t>
      </w:r>
    </w:fldSimple>
    <w:r w:rsidR="00032634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0DAC6C6"/>
    <w:lvl w:ilvl="0">
      <w:numFmt w:val="bullet"/>
      <w:lvlText w:val="*"/>
      <w:lvlJc w:val="left"/>
    </w:lvl>
  </w:abstractNum>
  <w:abstractNum w:abstractNumId="1" w15:restartNumberingAfterBreak="0">
    <w:nsid w:val="0F74103D"/>
    <w:multiLevelType w:val="hybridMultilevel"/>
    <w:tmpl w:val="72081950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" w15:restartNumberingAfterBreak="0">
    <w:nsid w:val="12DF2F7F"/>
    <w:multiLevelType w:val="hybridMultilevel"/>
    <w:tmpl w:val="A8183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F676B"/>
    <w:multiLevelType w:val="hybridMultilevel"/>
    <w:tmpl w:val="0A42F662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16A1D22"/>
    <w:multiLevelType w:val="hybridMultilevel"/>
    <w:tmpl w:val="C8F27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EC32C7"/>
    <w:multiLevelType w:val="hybridMultilevel"/>
    <w:tmpl w:val="9D6CE342"/>
    <w:lvl w:ilvl="0" w:tplc="08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493BFB"/>
    <w:multiLevelType w:val="hybridMultilevel"/>
    <w:tmpl w:val="B0D6AB64"/>
    <w:lvl w:ilvl="0" w:tplc="3B54799C">
      <w:start w:val="36"/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  <w:u w:val="single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9BF1FE9"/>
    <w:multiLevelType w:val="hybridMultilevel"/>
    <w:tmpl w:val="917A6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9F77473"/>
    <w:multiLevelType w:val="hybridMultilevel"/>
    <w:tmpl w:val="BE1E0F78"/>
    <w:lvl w:ilvl="0" w:tplc="39246F0C">
      <w:start w:val="160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022290"/>
    <w:multiLevelType w:val="hybridMultilevel"/>
    <w:tmpl w:val="20524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A60AF9"/>
    <w:multiLevelType w:val="hybridMultilevel"/>
    <w:tmpl w:val="6A524AFE"/>
    <w:lvl w:ilvl="0" w:tplc="08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3CA5F81"/>
    <w:multiLevelType w:val="hybridMultilevel"/>
    <w:tmpl w:val="6B94A9FA"/>
    <w:lvl w:ilvl="0" w:tplc="04090001">
      <w:start w:val="1"/>
      <w:numFmt w:val="bullet"/>
      <w:lvlText w:val=""/>
      <w:lvlJc w:val="left"/>
      <w:pPr>
        <w:ind w:left="114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2" w15:restartNumberingAfterBreak="0">
    <w:nsid w:val="4FC745E6"/>
    <w:multiLevelType w:val="hybridMultilevel"/>
    <w:tmpl w:val="0742F07C"/>
    <w:lvl w:ilvl="0" w:tplc="01E4FF1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57ED6EEA"/>
    <w:multiLevelType w:val="hybridMultilevel"/>
    <w:tmpl w:val="04F68BA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B790177"/>
    <w:multiLevelType w:val="hybridMultilevel"/>
    <w:tmpl w:val="A39AC61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F602D0"/>
    <w:multiLevelType w:val="hybridMultilevel"/>
    <w:tmpl w:val="3B8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E75C1A"/>
    <w:multiLevelType w:val="hybridMultilevel"/>
    <w:tmpl w:val="24182916"/>
    <w:lvl w:ilvl="0" w:tplc="BF0CB3BE">
      <w:start w:val="8"/>
      <w:numFmt w:val="lowerLetter"/>
      <w:lvlText w:val="%1)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0" w:hanging="360"/>
      </w:pPr>
    </w:lvl>
    <w:lvl w:ilvl="2" w:tplc="0409001B" w:tentative="1">
      <w:start w:val="1"/>
      <w:numFmt w:val="lowerRoman"/>
      <w:lvlText w:val="%3."/>
      <w:lvlJc w:val="right"/>
      <w:pPr>
        <w:ind w:left="2000" w:hanging="180"/>
      </w:pPr>
    </w:lvl>
    <w:lvl w:ilvl="3" w:tplc="0409000F" w:tentative="1">
      <w:start w:val="1"/>
      <w:numFmt w:val="decimal"/>
      <w:lvlText w:val="%4."/>
      <w:lvlJc w:val="left"/>
      <w:pPr>
        <w:ind w:left="2720" w:hanging="360"/>
      </w:pPr>
    </w:lvl>
    <w:lvl w:ilvl="4" w:tplc="04090019" w:tentative="1">
      <w:start w:val="1"/>
      <w:numFmt w:val="lowerLetter"/>
      <w:lvlText w:val="%5."/>
      <w:lvlJc w:val="left"/>
      <w:pPr>
        <w:ind w:left="3440" w:hanging="360"/>
      </w:pPr>
    </w:lvl>
    <w:lvl w:ilvl="5" w:tplc="0409001B" w:tentative="1">
      <w:start w:val="1"/>
      <w:numFmt w:val="lowerRoman"/>
      <w:lvlText w:val="%6."/>
      <w:lvlJc w:val="right"/>
      <w:pPr>
        <w:ind w:left="4160" w:hanging="180"/>
      </w:pPr>
    </w:lvl>
    <w:lvl w:ilvl="6" w:tplc="0409000F" w:tentative="1">
      <w:start w:val="1"/>
      <w:numFmt w:val="decimal"/>
      <w:lvlText w:val="%7."/>
      <w:lvlJc w:val="left"/>
      <w:pPr>
        <w:ind w:left="4880" w:hanging="360"/>
      </w:pPr>
    </w:lvl>
    <w:lvl w:ilvl="7" w:tplc="04090019" w:tentative="1">
      <w:start w:val="1"/>
      <w:numFmt w:val="lowerLetter"/>
      <w:lvlText w:val="%8."/>
      <w:lvlJc w:val="left"/>
      <w:pPr>
        <w:ind w:left="5600" w:hanging="360"/>
      </w:pPr>
    </w:lvl>
    <w:lvl w:ilvl="8" w:tplc="04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19" w15:restartNumberingAfterBreak="0">
    <w:nsid w:val="7A544969"/>
    <w:multiLevelType w:val="hybridMultilevel"/>
    <w:tmpl w:val="2A02E6D4"/>
    <w:lvl w:ilvl="0" w:tplc="8B2CC0A0">
      <w:start w:val="48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2"/>
  </w:num>
  <w:num w:numId="4">
    <w:abstractNumId w:val="0"/>
    <w:lvlOverride w:ilvl="0">
      <w:lvl w:ilvl="0">
        <w:start w:val="1"/>
        <w:numFmt w:val="bullet"/>
        <w:lvlText w:val="Table 28-4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h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Table 28-4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19"/>
  </w:num>
  <w:num w:numId="8">
    <w:abstractNumId w:val="0"/>
    <w:lvlOverride w:ilvl="0">
      <w:lvl w:ilvl="0">
        <w:numFmt w:val="bullet"/>
        <w:lvlText w:val="28.3.17.6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9">
    <w:abstractNumId w:val="0"/>
    <w:lvlOverride w:ilvl="0">
      <w:lvl w:ilvl="0"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0">
    <w:abstractNumId w:val="0"/>
    <w:lvlOverride w:ilvl="0">
      <w:lvl w:ilvl="0">
        <w:numFmt w:val="bullet"/>
        <w:lvlText w:val="28.3.17.6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28.3.17.6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f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g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19">
    <w:abstractNumId w:val="0"/>
    <w:lvlOverride w:ilvl="0">
      <w:lvl w:ilvl="0">
        <w:start w:val="1"/>
        <w:numFmt w:val="bullet"/>
        <w:lvlText w:val="g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h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i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j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k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24">
    <w:abstractNumId w:val="0"/>
    <w:lvlOverride w:ilvl="0">
      <w:lvl w:ilvl="0">
        <w:start w:val="1"/>
        <w:numFmt w:val="bullet"/>
        <w:lvlText w:val="l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25">
    <w:abstractNumId w:val="0"/>
    <w:lvlOverride w:ilvl="0">
      <w:lvl w:ilvl="0">
        <w:start w:val="1"/>
        <w:numFmt w:val="bullet"/>
        <w:lvlText w:val="m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26">
    <w:abstractNumId w:val="18"/>
  </w:num>
  <w:num w:numId="27">
    <w:abstractNumId w:val="0"/>
    <w:lvlOverride w:ilvl="0">
      <w:lvl w:ilvl="0">
        <w:start w:val="1"/>
        <w:numFmt w:val="bullet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28">
    <w:abstractNumId w:val="0"/>
    <w:lvlOverride w:ilvl="0">
      <w:lvl w:ilvl="0">
        <w:start w:val="1"/>
        <w:numFmt w:val="bullet"/>
        <w:lvlText w:val="f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29">
    <w:abstractNumId w:val="0"/>
    <w:lvlOverride w:ilvl="0">
      <w:lvl w:ilvl="0">
        <w:start w:val="1"/>
        <w:numFmt w:val="bullet"/>
        <w:lvlText w:val="h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30">
    <w:abstractNumId w:val="0"/>
    <w:lvlOverride w:ilvl="0">
      <w:lvl w:ilvl="0">
        <w:start w:val="1"/>
        <w:numFmt w:val="bullet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31">
    <w:abstractNumId w:val="0"/>
    <w:lvlOverride w:ilvl="0">
      <w:lvl w:ilvl="0">
        <w:start w:val="1"/>
        <w:numFmt w:val="bullet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32">
    <w:abstractNumId w:val="15"/>
  </w:num>
  <w:num w:numId="33">
    <w:abstractNumId w:val="9"/>
  </w:num>
  <w:num w:numId="34">
    <w:abstractNumId w:val="1"/>
  </w:num>
  <w:num w:numId="35">
    <w:abstractNumId w:val="8"/>
  </w:num>
  <w:num w:numId="36">
    <w:abstractNumId w:val="4"/>
  </w:num>
  <w:num w:numId="37">
    <w:abstractNumId w:val="13"/>
  </w:num>
  <w:num w:numId="38">
    <w:abstractNumId w:val="14"/>
  </w:num>
  <w:num w:numId="39">
    <w:abstractNumId w:val="12"/>
  </w:num>
  <w:num w:numId="40">
    <w:abstractNumId w:val="7"/>
  </w:num>
  <w:num w:numId="41">
    <w:abstractNumId w:val="3"/>
  </w:num>
  <w:num w:numId="42">
    <w:abstractNumId w:val="6"/>
  </w:num>
  <w:num w:numId="43">
    <w:abstractNumId w:val="11"/>
  </w:num>
  <w:num w:numId="44">
    <w:abstractNumId w:val="10"/>
  </w:num>
  <w:num w:numId="45">
    <w:abstractNumId w:val="5"/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ongbo (E)">
    <w15:presenceInfo w15:providerId="AD" w15:userId="S-1-5-21-147214757-305610072-1517763936-61937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7F6"/>
    <w:rsid w:val="000013A8"/>
    <w:rsid w:val="000016C9"/>
    <w:rsid w:val="00002E06"/>
    <w:rsid w:val="00004934"/>
    <w:rsid w:val="00005FF6"/>
    <w:rsid w:val="00006817"/>
    <w:rsid w:val="000076F4"/>
    <w:rsid w:val="00011F9C"/>
    <w:rsid w:val="00014446"/>
    <w:rsid w:val="000144A7"/>
    <w:rsid w:val="00014799"/>
    <w:rsid w:val="00014E36"/>
    <w:rsid w:val="00016CD9"/>
    <w:rsid w:val="00016EE0"/>
    <w:rsid w:val="00020DB8"/>
    <w:rsid w:val="000211D1"/>
    <w:rsid w:val="000215EF"/>
    <w:rsid w:val="00024528"/>
    <w:rsid w:val="00024B61"/>
    <w:rsid w:val="00024C88"/>
    <w:rsid w:val="00025414"/>
    <w:rsid w:val="00025686"/>
    <w:rsid w:val="0003052B"/>
    <w:rsid w:val="00031499"/>
    <w:rsid w:val="00032634"/>
    <w:rsid w:val="00034B55"/>
    <w:rsid w:val="00036B49"/>
    <w:rsid w:val="00043A4E"/>
    <w:rsid w:val="00043B74"/>
    <w:rsid w:val="0004431E"/>
    <w:rsid w:val="0004459E"/>
    <w:rsid w:val="00044D96"/>
    <w:rsid w:val="0004596D"/>
    <w:rsid w:val="00050447"/>
    <w:rsid w:val="00050C8C"/>
    <w:rsid w:val="0005358F"/>
    <w:rsid w:val="0005364C"/>
    <w:rsid w:val="0005371F"/>
    <w:rsid w:val="0005372B"/>
    <w:rsid w:val="000579C1"/>
    <w:rsid w:val="00057FBF"/>
    <w:rsid w:val="00062FD0"/>
    <w:rsid w:val="0006379C"/>
    <w:rsid w:val="00064FDF"/>
    <w:rsid w:val="00065076"/>
    <w:rsid w:val="00065811"/>
    <w:rsid w:val="00071FF7"/>
    <w:rsid w:val="00074651"/>
    <w:rsid w:val="00076465"/>
    <w:rsid w:val="000765E9"/>
    <w:rsid w:val="00076E18"/>
    <w:rsid w:val="00077FE5"/>
    <w:rsid w:val="000824E4"/>
    <w:rsid w:val="00082A4D"/>
    <w:rsid w:val="00084CD7"/>
    <w:rsid w:val="00084D3D"/>
    <w:rsid w:val="00085569"/>
    <w:rsid w:val="000860EE"/>
    <w:rsid w:val="0008639B"/>
    <w:rsid w:val="00090C27"/>
    <w:rsid w:val="00090D62"/>
    <w:rsid w:val="00091988"/>
    <w:rsid w:val="00095F4A"/>
    <w:rsid w:val="0009780C"/>
    <w:rsid w:val="00097AB1"/>
    <w:rsid w:val="000A09CF"/>
    <w:rsid w:val="000A0B42"/>
    <w:rsid w:val="000A0C05"/>
    <w:rsid w:val="000A10EB"/>
    <w:rsid w:val="000A1563"/>
    <w:rsid w:val="000A1F52"/>
    <w:rsid w:val="000A3105"/>
    <w:rsid w:val="000A3D7E"/>
    <w:rsid w:val="000A5063"/>
    <w:rsid w:val="000A6D19"/>
    <w:rsid w:val="000B2739"/>
    <w:rsid w:val="000B513C"/>
    <w:rsid w:val="000B531F"/>
    <w:rsid w:val="000B715A"/>
    <w:rsid w:val="000B7817"/>
    <w:rsid w:val="000C132D"/>
    <w:rsid w:val="000C13F5"/>
    <w:rsid w:val="000C1F72"/>
    <w:rsid w:val="000C21CE"/>
    <w:rsid w:val="000C5543"/>
    <w:rsid w:val="000C5DE1"/>
    <w:rsid w:val="000C64E4"/>
    <w:rsid w:val="000C671C"/>
    <w:rsid w:val="000C7D55"/>
    <w:rsid w:val="000D0974"/>
    <w:rsid w:val="000D0CCF"/>
    <w:rsid w:val="000D322B"/>
    <w:rsid w:val="000D497E"/>
    <w:rsid w:val="000D5A8B"/>
    <w:rsid w:val="000E018C"/>
    <w:rsid w:val="000E152B"/>
    <w:rsid w:val="000E182A"/>
    <w:rsid w:val="000E3437"/>
    <w:rsid w:val="000E3551"/>
    <w:rsid w:val="000E3EBC"/>
    <w:rsid w:val="000E4005"/>
    <w:rsid w:val="000E6555"/>
    <w:rsid w:val="000E74A7"/>
    <w:rsid w:val="000E7FBF"/>
    <w:rsid w:val="000F11CE"/>
    <w:rsid w:val="000F1E72"/>
    <w:rsid w:val="000F1FFC"/>
    <w:rsid w:val="000F2B91"/>
    <w:rsid w:val="000F3093"/>
    <w:rsid w:val="000F3DEB"/>
    <w:rsid w:val="000F3E6D"/>
    <w:rsid w:val="000F564E"/>
    <w:rsid w:val="000F6F6C"/>
    <w:rsid w:val="000F72A7"/>
    <w:rsid w:val="000F7BF7"/>
    <w:rsid w:val="00101230"/>
    <w:rsid w:val="0010131E"/>
    <w:rsid w:val="00102075"/>
    <w:rsid w:val="00103348"/>
    <w:rsid w:val="00103876"/>
    <w:rsid w:val="0010409F"/>
    <w:rsid w:val="00104367"/>
    <w:rsid w:val="0010501E"/>
    <w:rsid w:val="00107591"/>
    <w:rsid w:val="00107EF4"/>
    <w:rsid w:val="00110907"/>
    <w:rsid w:val="0011127F"/>
    <w:rsid w:val="001126A6"/>
    <w:rsid w:val="00112A28"/>
    <w:rsid w:val="00112EDF"/>
    <w:rsid w:val="00114104"/>
    <w:rsid w:val="00116881"/>
    <w:rsid w:val="00117009"/>
    <w:rsid w:val="00122F37"/>
    <w:rsid w:val="00123198"/>
    <w:rsid w:val="0012350B"/>
    <w:rsid w:val="00123625"/>
    <w:rsid w:val="00123D88"/>
    <w:rsid w:val="001245B3"/>
    <w:rsid w:val="00125E68"/>
    <w:rsid w:val="001321B3"/>
    <w:rsid w:val="001325D9"/>
    <w:rsid w:val="00133E7A"/>
    <w:rsid w:val="001347EE"/>
    <w:rsid w:val="00135D31"/>
    <w:rsid w:val="00135EC2"/>
    <w:rsid w:val="00137416"/>
    <w:rsid w:val="00140626"/>
    <w:rsid w:val="00140A0C"/>
    <w:rsid w:val="00140DE1"/>
    <w:rsid w:val="0014633C"/>
    <w:rsid w:val="00147A62"/>
    <w:rsid w:val="00150C9E"/>
    <w:rsid w:val="00151886"/>
    <w:rsid w:val="00151F5F"/>
    <w:rsid w:val="0015537D"/>
    <w:rsid w:val="00155BCA"/>
    <w:rsid w:val="00161498"/>
    <w:rsid w:val="00161F24"/>
    <w:rsid w:val="00162258"/>
    <w:rsid w:val="001623FF"/>
    <w:rsid w:val="00162472"/>
    <w:rsid w:val="001630D3"/>
    <w:rsid w:val="00165640"/>
    <w:rsid w:val="00165CCA"/>
    <w:rsid w:val="00170583"/>
    <w:rsid w:val="0017065E"/>
    <w:rsid w:val="00171C17"/>
    <w:rsid w:val="00172178"/>
    <w:rsid w:val="00172233"/>
    <w:rsid w:val="00174072"/>
    <w:rsid w:val="00174628"/>
    <w:rsid w:val="0017558D"/>
    <w:rsid w:val="00175FD0"/>
    <w:rsid w:val="00177D54"/>
    <w:rsid w:val="00180EE6"/>
    <w:rsid w:val="00181582"/>
    <w:rsid w:val="001832C4"/>
    <w:rsid w:val="00184484"/>
    <w:rsid w:val="00184C03"/>
    <w:rsid w:val="00186666"/>
    <w:rsid w:val="001867E2"/>
    <w:rsid w:val="00186E11"/>
    <w:rsid w:val="00186E9E"/>
    <w:rsid w:val="0018747F"/>
    <w:rsid w:val="00187A66"/>
    <w:rsid w:val="00190E76"/>
    <w:rsid w:val="0019365E"/>
    <w:rsid w:val="001952F5"/>
    <w:rsid w:val="00195FC1"/>
    <w:rsid w:val="00196569"/>
    <w:rsid w:val="00196678"/>
    <w:rsid w:val="001974B0"/>
    <w:rsid w:val="001A0EF1"/>
    <w:rsid w:val="001A1A2A"/>
    <w:rsid w:val="001A4167"/>
    <w:rsid w:val="001A4B2C"/>
    <w:rsid w:val="001A550E"/>
    <w:rsid w:val="001A6576"/>
    <w:rsid w:val="001B0D87"/>
    <w:rsid w:val="001B2CF8"/>
    <w:rsid w:val="001B40C7"/>
    <w:rsid w:val="001B471A"/>
    <w:rsid w:val="001B66E1"/>
    <w:rsid w:val="001B71BE"/>
    <w:rsid w:val="001C05AF"/>
    <w:rsid w:val="001C3548"/>
    <w:rsid w:val="001C3BAE"/>
    <w:rsid w:val="001C4D89"/>
    <w:rsid w:val="001C5E7E"/>
    <w:rsid w:val="001C6126"/>
    <w:rsid w:val="001C6EEA"/>
    <w:rsid w:val="001C74C4"/>
    <w:rsid w:val="001C7BF5"/>
    <w:rsid w:val="001D0046"/>
    <w:rsid w:val="001D0514"/>
    <w:rsid w:val="001D0BBD"/>
    <w:rsid w:val="001D13B2"/>
    <w:rsid w:val="001D1A4D"/>
    <w:rsid w:val="001D298A"/>
    <w:rsid w:val="001D2F4B"/>
    <w:rsid w:val="001D5F6C"/>
    <w:rsid w:val="001D723B"/>
    <w:rsid w:val="001D7E36"/>
    <w:rsid w:val="001E07A3"/>
    <w:rsid w:val="001E0D16"/>
    <w:rsid w:val="001E0EBE"/>
    <w:rsid w:val="001E2180"/>
    <w:rsid w:val="001E25E8"/>
    <w:rsid w:val="001E4DD5"/>
    <w:rsid w:val="001E5BA9"/>
    <w:rsid w:val="001E6020"/>
    <w:rsid w:val="001E79AB"/>
    <w:rsid w:val="001F0177"/>
    <w:rsid w:val="001F0CFC"/>
    <w:rsid w:val="001F1A6C"/>
    <w:rsid w:val="001F2B38"/>
    <w:rsid w:val="001F3962"/>
    <w:rsid w:val="001F42D6"/>
    <w:rsid w:val="001F48B0"/>
    <w:rsid w:val="001F4D4C"/>
    <w:rsid w:val="001F4E32"/>
    <w:rsid w:val="001F62BA"/>
    <w:rsid w:val="001F772C"/>
    <w:rsid w:val="001F7749"/>
    <w:rsid w:val="00203446"/>
    <w:rsid w:val="00203DD6"/>
    <w:rsid w:val="00204D47"/>
    <w:rsid w:val="002050FE"/>
    <w:rsid w:val="00207EFF"/>
    <w:rsid w:val="00207FDC"/>
    <w:rsid w:val="00212826"/>
    <w:rsid w:val="0021337C"/>
    <w:rsid w:val="00213617"/>
    <w:rsid w:val="002142F6"/>
    <w:rsid w:val="00214EBA"/>
    <w:rsid w:val="00215C2A"/>
    <w:rsid w:val="002160D9"/>
    <w:rsid w:val="00216727"/>
    <w:rsid w:val="00216764"/>
    <w:rsid w:val="00220653"/>
    <w:rsid w:val="00221EAA"/>
    <w:rsid w:val="0022240F"/>
    <w:rsid w:val="00223DD3"/>
    <w:rsid w:val="00223FEF"/>
    <w:rsid w:val="002248D7"/>
    <w:rsid w:val="0022767E"/>
    <w:rsid w:val="00227A78"/>
    <w:rsid w:val="0023099D"/>
    <w:rsid w:val="00231447"/>
    <w:rsid w:val="00231707"/>
    <w:rsid w:val="00233804"/>
    <w:rsid w:val="00233D5C"/>
    <w:rsid w:val="00234D48"/>
    <w:rsid w:val="00235E14"/>
    <w:rsid w:val="002362A6"/>
    <w:rsid w:val="002368BD"/>
    <w:rsid w:val="00236AD3"/>
    <w:rsid w:val="00237AF9"/>
    <w:rsid w:val="00240CE6"/>
    <w:rsid w:val="002411B2"/>
    <w:rsid w:val="002445DF"/>
    <w:rsid w:val="00244A96"/>
    <w:rsid w:val="00246941"/>
    <w:rsid w:val="00247581"/>
    <w:rsid w:val="0024787A"/>
    <w:rsid w:val="0025191F"/>
    <w:rsid w:val="00251C98"/>
    <w:rsid w:val="00254A4F"/>
    <w:rsid w:val="00255AC3"/>
    <w:rsid w:val="00256B36"/>
    <w:rsid w:val="00256CFD"/>
    <w:rsid w:val="002577D7"/>
    <w:rsid w:val="00260919"/>
    <w:rsid w:val="00263099"/>
    <w:rsid w:val="0026310A"/>
    <w:rsid w:val="00263155"/>
    <w:rsid w:val="002637F5"/>
    <w:rsid w:val="002641E5"/>
    <w:rsid w:val="002660F3"/>
    <w:rsid w:val="002707C7"/>
    <w:rsid w:val="0027230C"/>
    <w:rsid w:val="00273365"/>
    <w:rsid w:val="0028191E"/>
    <w:rsid w:val="00282485"/>
    <w:rsid w:val="00282D64"/>
    <w:rsid w:val="0028688A"/>
    <w:rsid w:val="00286B74"/>
    <w:rsid w:val="00286E07"/>
    <w:rsid w:val="0029020B"/>
    <w:rsid w:val="00292868"/>
    <w:rsid w:val="00293A64"/>
    <w:rsid w:val="00294AAE"/>
    <w:rsid w:val="00295471"/>
    <w:rsid w:val="0029773C"/>
    <w:rsid w:val="002A0027"/>
    <w:rsid w:val="002A1438"/>
    <w:rsid w:val="002A1E0C"/>
    <w:rsid w:val="002A1E59"/>
    <w:rsid w:val="002A26F8"/>
    <w:rsid w:val="002A2A1F"/>
    <w:rsid w:val="002A6468"/>
    <w:rsid w:val="002A6592"/>
    <w:rsid w:val="002A69A3"/>
    <w:rsid w:val="002B1A17"/>
    <w:rsid w:val="002B4237"/>
    <w:rsid w:val="002B5163"/>
    <w:rsid w:val="002B52F8"/>
    <w:rsid w:val="002B6D1D"/>
    <w:rsid w:val="002B74C5"/>
    <w:rsid w:val="002B7F7F"/>
    <w:rsid w:val="002C0D56"/>
    <w:rsid w:val="002C1B47"/>
    <w:rsid w:val="002C27BC"/>
    <w:rsid w:val="002C5167"/>
    <w:rsid w:val="002C683B"/>
    <w:rsid w:val="002C771C"/>
    <w:rsid w:val="002C7C81"/>
    <w:rsid w:val="002D16F8"/>
    <w:rsid w:val="002D17DF"/>
    <w:rsid w:val="002D4054"/>
    <w:rsid w:val="002D44BE"/>
    <w:rsid w:val="002D58EB"/>
    <w:rsid w:val="002D5DBB"/>
    <w:rsid w:val="002D6379"/>
    <w:rsid w:val="002D7EA6"/>
    <w:rsid w:val="002E0512"/>
    <w:rsid w:val="002E0959"/>
    <w:rsid w:val="002E4985"/>
    <w:rsid w:val="002E4C31"/>
    <w:rsid w:val="002E53DA"/>
    <w:rsid w:val="002E7139"/>
    <w:rsid w:val="002F0169"/>
    <w:rsid w:val="002F04B9"/>
    <w:rsid w:val="002F06EB"/>
    <w:rsid w:val="002F0D8B"/>
    <w:rsid w:val="002F133A"/>
    <w:rsid w:val="002F1397"/>
    <w:rsid w:val="002F1494"/>
    <w:rsid w:val="002F175E"/>
    <w:rsid w:val="002F1A33"/>
    <w:rsid w:val="002F4189"/>
    <w:rsid w:val="002F42C3"/>
    <w:rsid w:val="002F5510"/>
    <w:rsid w:val="002F6453"/>
    <w:rsid w:val="002F64CB"/>
    <w:rsid w:val="002F6BCF"/>
    <w:rsid w:val="002F6E90"/>
    <w:rsid w:val="003000F5"/>
    <w:rsid w:val="00300112"/>
    <w:rsid w:val="00301EFA"/>
    <w:rsid w:val="00302290"/>
    <w:rsid w:val="00306409"/>
    <w:rsid w:val="00310F2E"/>
    <w:rsid w:val="00310F31"/>
    <w:rsid w:val="00311079"/>
    <w:rsid w:val="00311AEB"/>
    <w:rsid w:val="00312BD2"/>
    <w:rsid w:val="00315118"/>
    <w:rsid w:val="00316922"/>
    <w:rsid w:val="003201AD"/>
    <w:rsid w:val="003211D8"/>
    <w:rsid w:val="003215F1"/>
    <w:rsid w:val="0032164B"/>
    <w:rsid w:val="00321650"/>
    <w:rsid w:val="00322112"/>
    <w:rsid w:val="00323B9A"/>
    <w:rsid w:val="003249D3"/>
    <w:rsid w:val="00324F3C"/>
    <w:rsid w:val="003303AD"/>
    <w:rsid w:val="00331742"/>
    <w:rsid w:val="00333F22"/>
    <w:rsid w:val="003340C4"/>
    <w:rsid w:val="0033487E"/>
    <w:rsid w:val="0033672D"/>
    <w:rsid w:val="0034015C"/>
    <w:rsid w:val="00340A4E"/>
    <w:rsid w:val="00340AFD"/>
    <w:rsid w:val="0034119D"/>
    <w:rsid w:val="00341FD4"/>
    <w:rsid w:val="0034301E"/>
    <w:rsid w:val="0034581D"/>
    <w:rsid w:val="00345CB8"/>
    <w:rsid w:val="003466DE"/>
    <w:rsid w:val="00352515"/>
    <w:rsid w:val="00352DE7"/>
    <w:rsid w:val="00354EBD"/>
    <w:rsid w:val="0035702B"/>
    <w:rsid w:val="00357502"/>
    <w:rsid w:val="00361241"/>
    <w:rsid w:val="00363176"/>
    <w:rsid w:val="003655B1"/>
    <w:rsid w:val="00365CCC"/>
    <w:rsid w:val="00366BE6"/>
    <w:rsid w:val="00366D38"/>
    <w:rsid w:val="0037196B"/>
    <w:rsid w:val="00371AA4"/>
    <w:rsid w:val="0037251F"/>
    <w:rsid w:val="00372CFA"/>
    <w:rsid w:val="00374675"/>
    <w:rsid w:val="00374B92"/>
    <w:rsid w:val="0037519A"/>
    <w:rsid w:val="00375E02"/>
    <w:rsid w:val="003830A2"/>
    <w:rsid w:val="0038425E"/>
    <w:rsid w:val="003843E3"/>
    <w:rsid w:val="00384A25"/>
    <w:rsid w:val="0038536D"/>
    <w:rsid w:val="00385926"/>
    <w:rsid w:val="00385AAB"/>
    <w:rsid w:val="003862BD"/>
    <w:rsid w:val="00390D92"/>
    <w:rsid w:val="00390F65"/>
    <w:rsid w:val="00397FD5"/>
    <w:rsid w:val="003A1E14"/>
    <w:rsid w:val="003A2FF5"/>
    <w:rsid w:val="003A36B6"/>
    <w:rsid w:val="003A50A0"/>
    <w:rsid w:val="003A60C4"/>
    <w:rsid w:val="003A7F65"/>
    <w:rsid w:val="003B2897"/>
    <w:rsid w:val="003B3033"/>
    <w:rsid w:val="003B58F9"/>
    <w:rsid w:val="003B5ECB"/>
    <w:rsid w:val="003B7402"/>
    <w:rsid w:val="003B7DD4"/>
    <w:rsid w:val="003B7F00"/>
    <w:rsid w:val="003C1089"/>
    <w:rsid w:val="003C2F6E"/>
    <w:rsid w:val="003C2F80"/>
    <w:rsid w:val="003C36AE"/>
    <w:rsid w:val="003C4750"/>
    <w:rsid w:val="003C4A53"/>
    <w:rsid w:val="003C5707"/>
    <w:rsid w:val="003C5E1E"/>
    <w:rsid w:val="003C6B86"/>
    <w:rsid w:val="003C767F"/>
    <w:rsid w:val="003C7C0E"/>
    <w:rsid w:val="003C7D7F"/>
    <w:rsid w:val="003D03EE"/>
    <w:rsid w:val="003D17FE"/>
    <w:rsid w:val="003D2005"/>
    <w:rsid w:val="003D3063"/>
    <w:rsid w:val="003D31AB"/>
    <w:rsid w:val="003D4C39"/>
    <w:rsid w:val="003D5202"/>
    <w:rsid w:val="003D5721"/>
    <w:rsid w:val="003E0796"/>
    <w:rsid w:val="003E18F1"/>
    <w:rsid w:val="003E4613"/>
    <w:rsid w:val="003E4E66"/>
    <w:rsid w:val="003E556B"/>
    <w:rsid w:val="003E65E8"/>
    <w:rsid w:val="003E6C99"/>
    <w:rsid w:val="003F3BE1"/>
    <w:rsid w:val="003F4AA6"/>
    <w:rsid w:val="003F687E"/>
    <w:rsid w:val="003F6FAE"/>
    <w:rsid w:val="00400256"/>
    <w:rsid w:val="0040239D"/>
    <w:rsid w:val="0040262F"/>
    <w:rsid w:val="00402693"/>
    <w:rsid w:val="00403733"/>
    <w:rsid w:val="00407053"/>
    <w:rsid w:val="00412412"/>
    <w:rsid w:val="00414024"/>
    <w:rsid w:val="0041692E"/>
    <w:rsid w:val="0041697F"/>
    <w:rsid w:val="004169F0"/>
    <w:rsid w:val="00420404"/>
    <w:rsid w:val="00420766"/>
    <w:rsid w:val="004228B8"/>
    <w:rsid w:val="00424745"/>
    <w:rsid w:val="0042538F"/>
    <w:rsid w:val="00426032"/>
    <w:rsid w:val="00426BA2"/>
    <w:rsid w:val="00431438"/>
    <w:rsid w:val="00431E72"/>
    <w:rsid w:val="0043361C"/>
    <w:rsid w:val="00433743"/>
    <w:rsid w:val="00433784"/>
    <w:rsid w:val="00433CF1"/>
    <w:rsid w:val="004343FC"/>
    <w:rsid w:val="004349FE"/>
    <w:rsid w:val="004371B8"/>
    <w:rsid w:val="00437D59"/>
    <w:rsid w:val="004410DE"/>
    <w:rsid w:val="00442037"/>
    <w:rsid w:val="00442E00"/>
    <w:rsid w:val="00443A19"/>
    <w:rsid w:val="004454FB"/>
    <w:rsid w:val="00445CBF"/>
    <w:rsid w:val="00447185"/>
    <w:rsid w:val="00447241"/>
    <w:rsid w:val="00450BC6"/>
    <w:rsid w:val="00452563"/>
    <w:rsid w:val="004551BD"/>
    <w:rsid w:val="00455716"/>
    <w:rsid w:val="00457A34"/>
    <w:rsid w:val="004618CA"/>
    <w:rsid w:val="00461B67"/>
    <w:rsid w:val="00461EDC"/>
    <w:rsid w:val="00461F55"/>
    <w:rsid w:val="004637A3"/>
    <w:rsid w:val="004639A3"/>
    <w:rsid w:val="00464420"/>
    <w:rsid w:val="00466425"/>
    <w:rsid w:val="00466F4C"/>
    <w:rsid w:val="004670C0"/>
    <w:rsid w:val="004675D2"/>
    <w:rsid w:val="00472550"/>
    <w:rsid w:val="00472CB7"/>
    <w:rsid w:val="004749A8"/>
    <w:rsid w:val="00475824"/>
    <w:rsid w:val="00475C18"/>
    <w:rsid w:val="00477922"/>
    <w:rsid w:val="00477C41"/>
    <w:rsid w:val="0048006D"/>
    <w:rsid w:val="00480585"/>
    <w:rsid w:val="004807F3"/>
    <w:rsid w:val="00481190"/>
    <w:rsid w:val="004825AF"/>
    <w:rsid w:val="00482FA0"/>
    <w:rsid w:val="004833A4"/>
    <w:rsid w:val="00484EB7"/>
    <w:rsid w:val="00485E46"/>
    <w:rsid w:val="00486220"/>
    <w:rsid w:val="00486A4B"/>
    <w:rsid w:val="00486AA7"/>
    <w:rsid w:val="0049256E"/>
    <w:rsid w:val="00494527"/>
    <w:rsid w:val="00495D02"/>
    <w:rsid w:val="00495F4B"/>
    <w:rsid w:val="00497001"/>
    <w:rsid w:val="00497A9A"/>
    <w:rsid w:val="004A0C26"/>
    <w:rsid w:val="004A0CE3"/>
    <w:rsid w:val="004A1200"/>
    <w:rsid w:val="004A1A67"/>
    <w:rsid w:val="004A1B08"/>
    <w:rsid w:val="004A2FF9"/>
    <w:rsid w:val="004A3D73"/>
    <w:rsid w:val="004B0188"/>
    <w:rsid w:val="004B064B"/>
    <w:rsid w:val="004B3665"/>
    <w:rsid w:val="004B3DBC"/>
    <w:rsid w:val="004B404C"/>
    <w:rsid w:val="004B480E"/>
    <w:rsid w:val="004B53A3"/>
    <w:rsid w:val="004B5597"/>
    <w:rsid w:val="004B79C0"/>
    <w:rsid w:val="004B7AB5"/>
    <w:rsid w:val="004C108D"/>
    <w:rsid w:val="004C2476"/>
    <w:rsid w:val="004C2F02"/>
    <w:rsid w:val="004C48DE"/>
    <w:rsid w:val="004C5008"/>
    <w:rsid w:val="004C5317"/>
    <w:rsid w:val="004C5AB6"/>
    <w:rsid w:val="004C6553"/>
    <w:rsid w:val="004C6986"/>
    <w:rsid w:val="004C7A29"/>
    <w:rsid w:val="004D0B5D"/>
    <w:rsid w:val="004D2359"/>
    <w:rsid w:val="004D2A26"/>
    <w:rsid w:val="004D3871"/>
    <w:rsid w:val="004D39FD"/>
    <w:rsid w:val="004D526A"/>
    <w:rsid w:val="004D6056"/>
    <w:rsid w:val="004E2FD9"/>
    <w:rsid w:val="004E30D9"/>
    <w:rsid w:val="004E322A"/>
    <w:rsid w:val="004E3823"/>
    <w:rsid w:val="004E5487"/>
    <w:rsid w:val="004E5A69"/>
    <w:rsid w:val="004E65F7"/>
    <w:rsid w:val="004E67B1"/>
    <w:rsid w:val="004E79FD"/>
    <w:rsid w:val="004F0FC1"/>
    <w:rsid w:val="004F16CE"/>
    <w:rsid w:val="004F45FD"/>
    <w:rsid w:val="004F4D89"/>
    <w:rsid w:val="004F68C5"/>
    <w:rsid w:val="004F7C6F"/>
    <w:rsid w:val="00502BBA"/>
    <w:rsid w:val="00502D88"/>
    <w:rsid w:val="00504726"/>
    <w:rsid w:val="00504852"/>
    <w:rsid w:val="00505106"/>
    <w:rsid w:val="00505F3C"/>
    <w:rsid w:val="005060D5"/>
    <w:rsid w:val="00507656"/>
    <w:rsid w:val="005115DF"/>
    <w:rsid w:val="00513DBF"/>
    <w:rsid w:val="00515577"/>
    <w:rsid w:val="00515603"/>
    <w:rsid w:val="00517038"/>
    <w:rsid w:val="00521CE1"/>
    <w:rsid w:val="00522818"/>
    <w:rsid w:val="0052294B"/>
    <w:rsid w:val="00523189"/>
    <w:rsid w:val="00525398"/>
    <w:rsid w:val="0052690E"/>
    <w:rsid w:val="00527FF4"/>
    <w:rsid w:val="00530024"/>
    <w:rsid w:val="00530134"/>
    <w:rsid w:val="00531209"/>
    <w:rsid w:val="0053408D"/>
    <w:rsid w:val="0053609D"/>
    <w:rsid w:val="005402BE"/>
    <w:rsid w:val="005408B0"/>
    <w:rsid w:val="00540C2C"/>
    <w:rsid w:val="00541314"/>
    <w:rsid w:val="0054166B"/>
    <w:rsid w:val="005432FB"/>
    <w:rsid w:val="00544172"/>
    <w:rsid w:val="0054429D"/>
    <w:rsid w:val="005453D9"/>
    <w:rsid w:val="0054540D"/>
    <w:rsid w:val="00546A58"/>
    <w:rsid w:val="005472F7"/>
    <w:rsid w:val="00551FC4"/>
    <w:rsid w:val="00556000"/>
    <w:rsid w:val="00557916"/>
    <w:rsid w:val="005644EF"/>
    <w:rsid w:val="00564523"/>
    <w:rsid w:val="00566021"/>
    <w:rsid w:val="00566FE6"/>
    <w:rsid w:val="00567D33"/>
    <w:rsid w:val="00567FDA"/>
    <w:rsid w:val="0057161A"/>
    <w:rsid w:val="00571B7E"/>
    <w:rsid w:val="00571C67"/>
    <w:rsid w:val="00571F5A"/>
    <w:rsid w:val="00572D9D"/>
    <w:rsid w:val="005756BB"/>
    <w:rsid w:val="0057673F"/>
    <w:rsid w:val="00577EC8"/>
    <w:rsid w:val="00581377"/>
    <w:rsid w:val="00582CD2"/>
    <w:rsid w:val="00585869"/>
    <w:rsid w:val="00585B11"/>
    <w:rsid w:val="00585CC9"/>
    <w:rsid w:val="005874B0"/>
    <w:rsid w:val="005874BE"/>
    <w:rsid w:val="0059053A"/>
    <w:rsid w:val="00590DDD"/>
    <w:rsid w:val="005913EC"/>
    <w:rsid w:val="00591EA0"/>
    <w:rsid w:val="00595CEC"/>
    <w:rsid w:val="0059798B"/>
    <w:rsid w:val="00597B32"/>
    <w:rsid w:val="005A0AD0"/>
    <w:rsid w:val="005A1478"/>
    <w:rsid w:val="005A20A2"/>
    <w:rsid w:val="005A2915"/>
    <w:rsid w:val="005A3450"/>
    <w:rsid w:val="005A45AD"/>
    <w:rsid w:val="005A52C7"/>
    <w:rsid w:val="005A56EF"/>
    <w:rsid w:val="005A6216"/>
    <w:rsid w:val="005A667D"/>
    <w:rsid w:val="005A7F37"/>
    <w:rsid w:val="005B0EAD"/>
    <w:rsid w:val="005B2C42"/>
    <w:rsid w:val="005B3504"/>
    <w:rsid w:val="005B4DA5"/>
    <w:rsid w:val="005B56C0"/>
    <w:rsid w:val="005B6073"/>
    <w:rsid w:val="005C19E5"/>
    <w:rsid w:val="005C28FB"/>
    <w:rsid w:val="005C2DB9"/>
    <w:rsid w:val="005C3848"/>
    <w:rsid w:val="005C3A92"/>
    <w:rsid w:val="005C4DEA"/>
    <w:rsid w:val="005C6ECD"/>
    <w:rsid w:val="005D05D2"/>
    <w:rsid w:val="005D0826"/>
    <w:rsid w:val="005D0C81"/>
    <w:rsid w:val="005D1B3A"/>
    <w:rsid w:val="005D21B6"/>
    <w:rsid w:val="005D259D"/>
    <w:rsid w:val="005E1DD5"/>
    <w:rsid w:val="005E1FB5"/>
    <w:rsid w:val="005E33BF"/>
    <w:rsid w:val="005E37A8"/>
    <w:rsid w:val="005E62A3"/>
    <w:rsid w:val="005F07F3"/>
    <w:rsid w:val="005F0BC1"/>
    <w:rsid w:val="005F1BE7"/>
    <w:rsid w:val="005F615A"/>
    <w:rsid w:val="005F74CE"/>
    <w:rsid w:val="005F784D"/>
    <w:rsid w:val="0060184C"/>
    <w:rsid w:val="006022A0"/>
    <w:rsid w:val="00602F2F"/>
    <w:rsid w:val="006033A3"/>
    <w:rsid w:val="00604C9D"/>
    <w:rsid w:val="00606ACC"/>
    <w:rsid w:val="006127A4"/>
    <w:rsid w:val="0061301A"/>
    <w:rsid w:val="00613978"/>
    <w:rsid w:val="00614FC5"/>
    <w:rsid w:val="0061573E"/>
    <w:rsid w:val="00616A03"/>
    <w:rsid w:val="00617C5C"/>
    <w:rsid w:val="00620F70"/>
    <w:rsid w:val="00624181"/>
    <w:rsid w:val="0062440B"/>
    <w:rsid w:val="00624ACA"/>
    <w:rsid w:val="006258A7"/>
    <w:rsid w:val="00626380"/>
    <w:rsid w:val="0062793D"/>
    <w:rsid w:val="00627B9A"/>
    <w:rsid w:val="00627EE1"/>
    <w:rsid w:val="0063375D"/>
    <w:rsid w:val="006340CE"/>
    <w:rsid w:val="00635730"/>
    <w:rsid w:val="00635A54"/>
    <w:rsid w:val="00642B12"/>
    <w:rsid w:val="0064372C"/>
    <w:rsid w:val="006448E0"/>
    <w:rsid w:val="00647ADA"/>
    <w:rsid w:val="006507D0"/>
    <w:rsid w:val="0065142A"/>
    <w:rsid w:val="0065361E"/>
    <w:rsid w:val="00654343"/>
    <w:rsid w:val="006546A7"/>
    <w:rsid w:val="00656884"/>
    <w:rsid w:val="00657B79"/>
    <w:rsid w:val="00660AA3"/>
    <w:rsid w:val="0066298F"/>
    <w:rsid w:val="006632E3"/>
    <w:rsid w:val="00664EE0"/>
    <w:rsid w:val="00665365"/>
    <w:rsid w:val="00671DEF"/>
    <w:rsid w:val="006727FA"/>
    <w:rsid w:val="00672BF5"/>
    <w:rsid w:val="00672CF8"/>
    <w:rsid w:val="00672DDF"/>
    <w:rsid w:val="00672F99"/>
    <w:rsid w:val="0067354D"/>
    <w:rsid w:val="00676B42"/>
    <w:rsid w:val="00677EAA"/>
    <w:rsid w:val="006801A4"/>
    <w:rsid w:val="006819CF"/>
    <w:rsid w:val="00682DB1"/>
    <w:rsid w:val="00687446"/>
    <w:rsid w:val="006905C7"/>
    <w:rsid w:val="00691993"/>
    <w:rsid w:val="00691A83"/>
    <w:rsid w:val="00692404"/>
    <w:rsid w:val="00694BD2"/>
    <w:rsid w:val="00695052"/>
    <w:rsid w:val="00695AAF"/>
    <w:rsid w:val="006967E6"/>
    <w:rsid w:val="00696B5C"/>
    <w:rsid w:val="006A0722"/>
    <w:rsid w:val="006A3D74"/>
    <w:rsid w:val="006A4A08"/>
    <w:rsid w:val="006A5D87"/>
    <w:rsid w:val="006A7136"/>
    <w:rsid w:val="006A7196"/>
    <w:rsid w:val="006B3337"/>
    <w:rsid w:val="006B333D"/>
    <w:rsid w:val="006B3E3E"/>
    <w:rsid w:val="006B46CE"/>
    <w:rsid w:val="006B47F5"/>
    <w:rsid w:val="006B633F"/>
    <w:rsid w:val="006C0727"/>
    <w:rsid w:val="006C3DD7"/>
    <w:rsid w:val="006C3E03"/>
    <w:rsid w:val="006C4948"/>
    <w:rsid w:val="006C7D11"/>
    <w:rsid w:val="006D30A5"/>
    <w:rsid w:val="006D38B4"/>
    <w:rsid w:val="006D4AD6"/>
    <w:rsid w:val="006D51D4"/>
    <w:rsid w:val="006D52E4"/>
    <w:rsid w:val="006D55FA"/>
    <w:rsid w:val="006D5F77"/>
    <w:rsid w:val="006D65C3"/>
    <w:rsid w:val="006E145F"/>
    <w:rsid w:val="006E1E93"/>
    <w:rsid w:val="006E25A7"/>
    <w:rsid w:val="006E3097"/>
    <w:rsid w:val="006E4488"/>
    <w:rsid w:val="006E4C46"/>
    <w:rsid w:val="006E6571"/>
    <w:rsid w:val="006E658F"/>
    <w:rsid w:val="006E6D02"/>
    <w:rsid w:val="006F0B12"/>
    <w:rsid w:val="006F2045"/>
    <w:rsid w:val="006F2247"/>
    <w:rsid w:val="006F2DE0"/>
    <w:rsid w:val="006F3CA9"/>
    <w:rsid w:val="006F4153"/>
    <w:rsid w:val="006F4729"/>
    <w:rsid w:val="006F7770"/>
    <w:rsid w:val="00700136"/>
    <w:rsid w:val="00700F1F"/>
    <w:rsid w:val="00705450"/>
    <w:rsid w:val="00705681"/>
    <w:rsid w:val="00706E7F"/>
    <w:rsid w:val="007075A6"/>
    <w:rsid w:val="007120F8"/>
    <w:rsid w:val="00712CB7"/>
    <w:rsid w:val="00712DE7"/>
    <w:rsid w:val="007131A2"/>
    <w:rsid w:val="007139E4"/>
    <w:rsid w:val="00720CBD"/>
    <w:rsid w:val="007247E4"/>
    <w:rsid w:val="00725025"/>
    <w:rsid w:val="00730877"/>
    <w:rsid w:val="0074163A"/>
    <w:rsid w:val="007433AA"/>
    <w:rsid w:val="00743893"/>
    <w:rsid w:val="00743C48"/>
    <w:rsid w:val="0074409B"/>
    <w:rsid w:val="00744105"/>
    <w:rsid w:val="00744CCE"/>
    <w:rsid w:val="00744FFD"/>
    <w:rsid w:val="00745E92"/>
    <w:rsid w:val="00746533"/>
    <w:rsid w:val="00746D26"/>
    <w:rsid w:val="00746E37"/>
    <w:rsid w:val="0074761F"/>
    <w:rsid w:val="00747BAE"/>
    <w:rsid w:val="00752717"/>
    <w:rsid w:val="0075384D"/>
    <w:rsid w:val="00754AB3"/>
    <w:rsid w:val="00755233"/>
    <w:rsid w:val="007555E6"/>
    <w:rsid w:val="0075637C"/>
    <w:rsid w:val="00756492"/>
    <w:rsid w:val="00756A36"/>
    <w:rsid w:val="00760231"/>
    <w:rsid w:val="00760CF9"/>
    <w:rsid w:val="00764049"/>
    <w:rsid w:val="00765083"/>
    <w:rsid w:val="00767C96"/>
    <w:rsid w:val="00770572"/>
    <w:rsid w:val="00771864"/>
    <w:rsid w:val="00772969"/>
    <w:rsid w:val="007747BE"/>
    <w:rsid w:val="00774901"/>
    <w:rsid w:val="00774981"/>
    <w:rsid w:val="00780E8B"/>
    <w:rsid w:val="00785025"/>
    <w:rsid w:val="007852B0"/>
    <w:rsid w:val="00785558"/>
    <w:rsid w:val="00786BD1"/>
    <w:rsid w:val="00790403"/>
    <w:rsid w:val="00790609"/>
    <w:rsid w:val="007931D0"/>
    <w:rsid w:val="0079339C"/>
    <w:rsid w:val="0079448A"/>
    <w:rsid w:val="00795217"/>
    <w:rsid w:val="007977E1"/>
    <w:rsid w:val="007A269C"/>
    <w:rsid w:val="007A30A6"/>
    <w:rsid w:val="007A316A"/>
    <w:rsid w:val="007A3A0A"/>
    <w:rsid w:val="007A45FE"/>
    <w:rsid w:val="007A4737"/>
    <w:rsid w:val="007A4D73"/>
    <w:rsid w:val="007A66A4"/>
    <w:rsid w:val="007A7049"/>
    <w:rsid w:val="007A724A"/>
    <w:rsid w:val="007A78F0"/>
    <w:rsid w:val="007A7BE0"/>
    <w:rsid w:val="007B26E2"/>
    <w:rsid w:val="007B31C5"/>
    <w:rsid w:val="007B39A9"/>
    <w:rsid w:val="007B4AFD"/>
    <w:rsid w:val="007B6942"/>
    <w:rsid w:val="007B70F4"/>
    <w:rsid w:val="007C12D5"/>
    <w:rsid w:val="007C1F26"/>
    <w:rsid w:val="007C2338"/>
    <w:rsid w:val="007C35E1"/>
    <w:rsid w:val="007C3731"/>
    <w:rsid w:val="007C39EC"/>
    <w:rsid w:val="007C3BA9"/>
    <w:rsid w:val="007C4C98"/>
    <w:rsid w:val="007C4D3F"/>
    <w:rsid w:val="007C7D11"/>
    <w:rsid w:val="007D0B6B"/>
    <w:rsid w:val="007D19DD"/>
    <w:rsid w:val="007D3DC5"/>
    <w:rsid w:val="007D4281"/>
    <w:rsid w:val="007D5361"/>
    <w:rsid w:val="007D6032"/>
    <w:rsid w:val="007E0809"/>
    <w:rsid w:val="007E09D9"/>
    <w:rsid w:val="007E09FB"/>
    <w:rsid w:val="007E2B98"/>
    <w:rsid w:val="007E3F19"/>
    <w:rsid w:val="007E482F"/>
    <w:rsid w:val="007E56FD"/>
    <w:rsid w:val="007E5F2C"/>
    <w:rsid w:val="007E6424"/>
    <w:rsid w:val="007F0210"/>
    <w:rsid w:val="007F2856"/>
    <w:rsid w:val="007F29CD"/>
    <w:rsid w:val="007F3078"/>
    <w:rsid w:val="007F68A8"/>
    <w:rsid w:val="007F6E4C"/>
    <w:rsid w:val="007F70BA"/>
    <w:rsid w:val="007F75E2"/>
    <w:rsid w:val="008038D7"/>
    <w:rsid w:val="00803FB5"/>
    <w:rsid w:val="00804A76"/>
    <w:rsid w:val="00806948"/>
    <w:rsid w:val="00806A25"/>
    <w:rsid w:val="00807D5B"/>
    <w:rsid w:val="00810990"/>
    <w:rsid w:val="00810B88"/>
    <w:rsid w:val="008112E8"/>
    <w:rsid w:val="008124B4"/>
    <w:rsid w:val="0081281B"/>
    <w:rsid w:val="00812FC3"/>
    <w:rsid w:val="008133A5"/>
    <w:rsid w:val="00814A65"/>
    <w:rsid w:val="00815BDF"/>
    <w:rsid w:val="0081618F"/>
    <w:rsid w:val="00816B6F"/>
    <w:rsid w:val="00816D9A"/>
    <w:rsid w:val="00817064"/>
    <w:rsid w:val="00817E34"/>
    <w:rsid w:val="008218B3"/>
    <w:rsid w:val="00821D74"/>
    <w:rsid w:val="00824EAA"/>
    <w:rsid w:val="00824FC5"/>
    <w:rsid w:val="008273E5"/>
    <w:rsid w:val="0082746E"/>
    <w:rsid w:val="00827770"/>
    <w:rsid w:val="00831274"/>
    <w:rsid w:val="00832222"/>
    <w:rsid w:val="00832D9B"/>
    <w:rsid w:val="0083384F"/>
    <w:rsid w:val="00834FDC"/>
    <w:rsid w:val="00836CF2"/>
    <w:rsid w:val="00836F74"/>
    <w:rsid w:val="00843068"/>
    <w:rsid w:val="00843BA9"/>
    <w:rsid w:val="008465EC"/>
    <w:rsid w:val="008469D2"/>
    <w:rsid w:val="00846CDB"/>
    <w:rsid w:val="008473C0"/>
    <w:rsid w:val="00850AE1"/>
    <w:rsid w:val="0085129D"/>
    <w:rsid w:val="00852C25"/>
    <w:rsid w:val="00853077"/>
    <w:rsid w:val="0085394B"/>
    <w:rsid w:val="00853A10"/>
    <w:rsid w:val="008549AA"/>
    <w:rsid w:val="00854A9A"/>
    <w:rsid w:val="008564D9"/>
    <w:rsid w:val="008606BC"/>
    <w:rsid w:val="008613FC"/>
    <w:rsid w:val="00861CD3"/>
    <w:rsid w:val="00861EF6"/>
    <w:rsid w:val="00861FE2"/>
    <w:rsid w:val="008625C0"/>
    <w:rsid w:val="00864B25"/>
    <w:rsid w:val="00864CE6"/>
    <w:rsid w:val="00867029"/>
    <w:rsid w:val="00867260"/>
    <w:rsid w:val="00867AD4"/>
    <w:rsid w:val="00867FC8"/>
    <w:rsid w:val="00870D7D"/>
    <w:rsid w:val="0087128E"/>
    <w:rsid w:val="008721B5"/>
    <w:rsid w:val="00872DAC"/>
    <w:rsid w:val="008739AA"/>
    <w:rsid w:val="008748ED"/>
    <w:rsid w:val="00874CB6"/>
    <w:rsid w:val="00875136"/>
    <w:rsid w:val="00875A1A"/>
    <w:rsid w:val="00876EEF"/>
    <w:rsid w:val="00877895"/>
    <w:rsid w:val="00880309"/>
    <w:rsid w:val="0088097F"/>
    <w:rsid w:val="00880E14"/>
    <w:rsid w:val="0088111A"/>
    <w:rsid w:val="008812FC"/>
    <w:rsid w:val="00882080"/>
    <w:rsid w:val="00883A2C"/>
    <w:rsid w:val="008842B6"/>
    <w:rsid w:val="00884384"/>
    <w:rsid w:val="008846BB"/>
    <w:rsid w:val="00886A18"/>
    <w:rsid w:val="00887C13"/>
    <w:rsid w:val="008927F6"/>
    <w:rsid w:val="00892C05"/>
    <w:rsid w:val="00893010"/>
    <w:rsid w:val="0089429E"/>
    <w:rsid w:val="008956F2"/>
    <w:rsid w:val="00895DDC"/>
    <w:rsid w:val="00896E14"/>
    <w:rsid w:val="00897A76"/>
    <w:rsid w:val="00897F11"/>
    <w:rsid w:val="008A0EA3"/>
    <w:rsid w:val="008A1450"/>
    <w:rsid w:val="008A1BF3"/>
    <w:rsid w:val="008A2A77"/>
    <w:rsid w:val="008A2CA1"/>
    <w:rsid w:val="008A3656"/>
    <w:rsid w:val="008A6663"/>
    <w:rsid w:val="008A6999"/>
    <w:rsid w:val="008B0D45"/>
    <w:rsid w:val="008B2716"/>
    <w:rsid w:val="008B369C"/>
    <w:rsid w:val="008B3775"/>
    <w:rsid w:val="008B5523"/>
    <w:rsid w:val="008B5AD3"/>
    <w:rsid w:val="008B62EF"/>
    <w:rsid w:val="008B7D0A"/>
    <w:rsid w:val="008C13BC"/>
    <w:rsid w:val="008C26C5"/>
    <w:rsid w:val="008C42F5"/>
    <w:rsid w:val="008C656E"/>
    <w:rsid w:val="008D03F5"/>
    <w:rsid w:val="008D1F7B"/>
    <w:rsid w:val="008D2339"/>
    <w:rsid w:val="008D3AF9"/>
    <w:rsid w:val="008D3CD5"/>
    <w:rsid w:val="008D3EEF"/>
    <w:rsid w:val="008D520A"/>
    <w:rsid w:val="008D5ED7"/>
    <w:rsid w:val="008D6A9D"/>
    <w:rsid w:val="008D714A"/>
    <w:rsid w:val="008E0772"/>
    <w:rsid w:val="008E2A8E"/>
    <w:rsid w:val="008E3BC2"/>
    <w:rsid w:val="008E3E99"/>
    <w:rsid w:val="008E4CC6"/>
    <w:rsid w:val="008E5302"/>
    <w:rsid w:val="008E5F6C"/>
    <w:rsid w:val="008E5F95"/>
    <w:rsid w:val="008E6CD0"/>
    <w:rsid w:val="008F14D1"/>
    <w:rsid w:val="008F3F26"/>
    <w:rsid w:val="008F4544"/>
    <w:rsid w:val="008F618F"/>
    <w:rsid w:val="0090119C"/>
    <w:rsid w:val="00901206"/>
    <w:rsid w:val="00902157"/>
    <w:rsid w:val="00902179"/>
    <w:rsid w:val="0090557C"/>
    <w:rsid w:val="00905F88"/>
    <w:rsid w:val="00906B2D"/>
    <w:rsid w:val="009078DE"/>
    <w:rsid w:val="00910106"/>
    <w:rsid w:val="009103B4"/>
    <w:rsid w:val="00910931"/>
    <w:rsid w:val="00910C27"/>
    <w:rsid w:val="00911ABA"/>
    <w:rsid w:val="009124AC"/>
    <w:rsid w:val="00912FBF"/>
    <w:rsid w:val="0091303C"/>
    <w:rsid w:val="00913A43"/>
    <w:rsid w:val="00913B90"/>
    <w:rsid w:val="00917070"/>
    <w:rsid w:val="009178EA"/>
    <w:rsid w:val="00917910"/>
    <w:rsid w:val="00917DF0"/>
    <w:rsid w:val="0092052D"/>
    <w:rsid w:val="009242EE"/>
    <w:rsid w:val="00924359"/>
    <w:rsid w:val="00926F79"/>
    <w:rsid w:val="00927447"/>
    <w:rsid w:val="00930486"/>
    <w:rsid w:val="00930B47"/>
    <w:rsid w:val="00930E45"/>
    <w:rsid w:val="0093270E"/>
    <w:rsid w:val="009330C8"/>
    <w:rsid w:val="009337FF"/>
    <w:rsid w:val="00933EA1"/>
    <w:rsid w:val="00935C57"/>
    <w:rsid w:val="00936A3C"/>
    <w:rsid w:val="00937821"/>
    <w:rsid w:val="00940916"/>
    <w:rsid w:val="00941438"/>
    <w:rsid w:val="00941540"/>
    <w:rsid w:val="00941BE2"/>
    <w:rsid w:val="00943E30"/>
    <w:rsid w:val="00944159"/>
    <w:rsid w:val="009455F4"/>
    <w:rsid w:val="00946BC7"/>
    <w:rsid w:val="009517BD"/>
    <w:rsid w:val="009519AC"/>
    <w:rsid w:val="00952EB9"/>
    <w:rsid w:val="00954CC1"/>
    <w:rsid w:val="00956103"/>
    <w:rsid w:val="009569C4"/>
    <w:rsid w:val="00956DE6"/>
    <w:rsid w:val="00961363"/>
    <w:rsid w:val="0096305F"/>
    <w:rsid w:val="00963A1B"/>
    <w:rsid w:val="00964D7C"/>
    <w:rsid w:val="00965C66"/>
    <w:rsid w:val="00966161"/>
    <w:rsid w:val="00966C56"/>
    <w:rsid w:val="009670C7"/>
    <w:rsid w:val="009676D6"/>
    <w:rsid w:val="00967EC8"/>
    <w:rsid w:val="00971AB8"/>
    <w:rsid w:val="0097288A"/>
    <w:rsid w:val="00972C1C"/>
    <w:rsid w:val="00973E59"/>
    <w:rsid w:val="009746E7"/>
    <w:rsid w:val="00974D90"/>
    <w:rsid w:val="0097671B"/>
    <w:rsid w:val="0098048D"/>
    <w:rsid w:val="009813B2"/>
    <w:rsid w:val="00981E03"/>
    <w:rsid w:val="00983433"/>
    <w:rsid w:val="00983555"/>
    <w:rsid w:val="0098478E"/>
    <w:rsid w:val="009847C0"/>
    <w:rsid w:val="009853BA"/>
    <w:rsid w:val="0098620B"/>
    <w:rsid w:val="00986AF7"/>
    <w:rsid w:val="00987CA8"/>
    <w:rsid w:val="00990861"/>
    <w:rsid w:val="00990ABF"/>
    <w:rsid w:val="00992BB1"/>
    <w:rsid w:val="009933C3"/>
    <w:rsid w:val="00995955"/>
    <w:rsid w:val="009A07FD"/>
    <w:rsid w:val="009A3104"/>
    <w:rsid w:val="009A5401"/>
    <w:rsid w:val="009A5E16"/>
    <w:rsid w:val="009A7673"/>
    <w:rsid w:val="009B043D"/>
    <w:rsid w:val="009B0936"/>
    <w:rsid w:val="009B0F8B"/>
    <w:rsid w:val="009B2289"/>
    <w:rsid w:val="009B505D"/>
    <w:rsid w:val="009B51B6"/>
    <w:rsid w:val="009B6836"/>
    <w:rsid w:val="009B792D"/>
    <w:rsid w:val="009B79B2"/>
    <w:rsid w:val="009C0C7A"/>
    <w:rsid w:val="009C22C4"/>
    <w:rsid w:val="009C249B"/>
    <w:rsid w:val="009C292C"/>
    <w:rsid w:val="009C373F"/>
    <w:rsid w:val="009C4BB0"/>
    <w:rsid w:val="009D0309"/>
    <w:rsid w:val="009D1939"/>
    <w:rsid w:val="009D1B0A"/>
    <w:rsid w:val="009D27C4"/>
    <w:rsid w:val="009D2ACF"/>
    <w:rsid w:val="009D2DFA"/>
    <w:rsid w:val="009D3DFA"/>
    <w:rsid w:val="009D473D"/>
    <w:rsid w:val="009D5C31"/>
    <w:rsid w:val="009D690E"/>
    <w:rsid w:val="009D6CB2"/>
    <w:rsid w:val="009D74DB"/>
    <w:rsid w:val="009D7F01"/>
    <w:rsid w:val="009E226E"/>
    <w:rsid w:val="009E24C5"/>
    <w:rsid w:val="009E25B2"/>
    <w:rsid w:val="009E28BF"/>
    <w:rsid w:val="009E3EF4"/>
    <w:rsid w:val="009E4888"/>
    <w:rsid w:val="009E4C2A"/>
    <w:rsid w:val="009E602E"/>
    <w:rsid w:val="009F10BB"/>
    <w:rsid w:val="009F1C20"/>
    <w:rsid w:val="009F29CB"/>
    <w:rsid w:val="009F2FBC"/>
    <w:rsid w:val="009F5402"/>
    <w:rsid w:val="009F71AB"/>
    <w:rsid w:val="009F7252"/>
    <w:rsid w:val="00A01B38"/>
    <w:rsid w:val="00A0202A"/>
    <w:rsid w:val="00A021FE"/>
    <w:rsid w:val="00A0322E"/>
    <w:rsid w:val="00A03321"/>
    <w:rsid w:val="00A04879"/>
    <w:rsid w:val="00A04967"/>
    <w:rsid w:val="00A04EA3"/>
    <w:rsid w:val="00A058FF"/>
    <w:rsid w:val="00A05D6C"/>
    <w:rsid w:val="00A10BDF"/>
    <w:rsid w:val="00A11665"/>
    <w:rsid w:val="00A1434B"/>
    <w:rsid w:val="00A149CD"/>
    <w:rsid w:val="00A14C9A"/>
    <w:rsid w:val="00A14EC7"/>
    <w:rsid w:val="00A15947"/>
    <w:rsid w:val="00A16029"/>
    <w:rsid w:val="00A174A7"/>
    <w:rsid w:val="00A20143"/>
    <w:rsid w:val="00A21213"/>
    <w:rsid w:val="00A22450"/>
    <w:rsid w:val="00A23322"/>
    <w:rsid w:val="00A26693"/>
    <w:rsid w:val="00A26A48"/>
    <w:rsid w:val="00A27B6C"/>
    <w:rsid w:val="00A330DC"/>
    <w:rsid w:val="00A33861"/>
    <w:rsid w:val="00A34F2B"/>
    <w:rsid w:val="00A408B7"/>
    <w:rsid w:val="00A40EEF"/>
    <w:rsid w:val="00A41695"/>
    <w:rsid w:val="00A42E0B"/>
    <w:rsid w:val="00A42E5C"/>
    <w:rsid w:val="00A441FB"/>
    <w:rsid w:val="00A45478"/>
    <w:rsid w:val="00A47CF5"/>
    <w:rsid w:val="00A47FFC"/>
    <w:rsid w:val="00A5339B"/>
    <w:rsid w:val="00A55389"/>
    <w:rsid w:val="00A56974"/>
    <w:rsid w:val="00A57288"/>
    <w:rsid w:val="00A57C5D"/>
    <w:rsid w:val="00A60D60"/>
    <w:rsid w:val="00A60F47"/>
    <w:rsid w:val="00A61A1C"/>
    <w:rsid w:val="00A6261F"/>
    <w:rsid w:val="00A62ACD"/>
    <w:rsid w:val="00A66117"/>
    <w:rsid w:val="00A66CA6"/>
    <w:rsid w:val="00A67D80"/>
    <w:rsid w:val="00A704BE"/>
    <w:rsid w:val="00A70AFC"/>
    <w:rsid w:val="00A70EA0"/>
    <w:rsid w:val="00A71BED"/>
    <w:rsid w:val="00A72C99"/>
    <w:rsid w:val="00A7673B"/>
    <w:rsid w:val="00A76915"/>
    <w:rsid w:val="00A76E62"/>
    <w:rsid w:val="00A77CEF"/>
    <w:rsid w:val="00A8042B"/>
    <w:rsid w:val="00A809CB"/>
    <w:rsid w:val="00A80A20"/>
    <w:rsid w:val="00A80BEB"/>
    <w:rsid w:val="00A825C6"/>
    <w:rsid w:val="00A83413"/>
    <w:rsid w:val="00A84A3C"/>
    <w:rsid w:val="00A84B73"/>
    <w:rsid w:val="00A85244"/>
    <w:rsid w:val="00A8568D"/>
    <w:rsid w:val="00A85F04"/>
    <w:rsid w:val="00A865B6"/>
    <w:rsid w:val="00A93712"/>
    <w:rsid w:val="00A93987"/>
    <w:rsid w:val="00A939F8"/>
    <w:rsid w:val="00A94F9E"/>
    <w:rsid w:val="00A97484"/>
    <w:rsid w:val="00A97B40"/>
    <w:rsid w:val="00AA0375"/>
    <w:rsid w:val="00AA08C0"/>
    <w:rsid w:val="00AA1D42"/>
    <w:rsid w:val="00AA3802"/>
    <w:rsid w:val="00AA427C"/>
    <w:rsid w:val="00AA44DE"/>
    <w:rsid w:val="00AA57E3"/>
    <w:rsid w:val="00AB3DF5"/>
    <w:rsid w:val="00AB4ED1"/>
    <w:rsid w:val="00AB5513"/>
    <w:rsid w:val="00AB5800"/>
    <w:rsid w:val="00AB5AAF"/>
    <w:rsid w:val="00AB7434"/>
    <w:rsid w:val="00AB78B4"/>
    <w:rsid w:val="00AC1FB4"/>
    <w:rsid w:val="00AC4125"/>
    <w:rsid w:val="00AC496F"/>
    <w:rsid w:val="00AC7653"/>
    <w:rsid w:val="00AC77F0"/>
    <w:rsid w:val="00AD08F4"/>
    <w:rsid w:val="00AD274C"/>
    <w:rsid w:val="00AD2E6D"/>
    <w:rsid w:val="00AD376C"/>
    <w:rsid w:val="00AD4746"/>
    <w:rsid w:val="00AD4D7A"/>
    <w:rsid w:val="00AD5B00"/>
    <w:rsid w:val="00AD5CF2"/>
    <w:rsid w:val="00AD6F01"/>
    <w:rsid w:val="00AE1118"/>
    <w:rsid w:val="00AE1F7B"/>
    <w:rsid w:val="00AE4C5A"/>
    <w:rsid w:val="00AE5284"/>
    <w:rsid w:val="00AE5AEB"/>
    <w:rsid w:val="00AE5AFB"/>
    <w:rsid w:val="00AE62CE"/>
    <w:rsid w:val="00AE64C5"/>
    <w:rsid w:val="00AE6759"/>
    <w:rsid w:val="00AE6E98"/>
    <w:rsid w:val="00AE6F7D"/>
    <w:rsid w:val="00AE78EB"/>
    <w:rsid w:val="00AF0471"/>
    <w:rsid w:val="00AF0BF1"/>
    <w:rsid w:val="00AF2EB5"/>
    <w:rsid w:val="00AF3964"/>
    <w:rsid w:val="00AF4235"/>
    <w:rsid w:val="00AF548F"/>
    <w:rsid w:val="00AF56FB"/>
    <w:rsid w:val="00AF5A0A"/>
    <w:rsid w:val="00AF676A"/>
    <w:rsid w:val="00AF7CD9"/>
    <w:rsid w:val="00B006C5"/>
    <w:rsid w:val="00B01253"/>
    <w:rsid w:val="00B032A4"/>
    <w:rsid w:val="00B03503"/>
    <w:rsid w:val="00B03876"/>
    <w:rsid w:val="00B03F14"/>
    <w:rsid w:val="00B047E4"/>
    <w:rsid w:val="00B04B83"/>
    <w:rsid w:val="00B04C45"/>
    <w:rsid w:val="00B05281"/>
    <w:rsid w:val="00B065C9"/>
    <w:rsid w:val="00B06F3A"/>
    <w:rsid w:val="00B07047"/>
    <w:rsid w:val="00B076B4"/>
    <w:rsid w:val="00B11449"/>
    <w:rsid w:val="00B132DF"/>
    <w:rsid w:val="00B138A3"/>
    <w:rsid w:val="00B13B8C"/>
    <w:rsid w:val="00B155E1"/>
    <w:rsid w:val="00B16AC2"/>
    <w:rsid w:val="00B170CF"/>
    <w:rsid w:val="00B1766E"/>
    <w:rsid w:val="00B204C0"/>
    <w:rsid w:val="00B20D57"/>
    <w:rsid w:val="00B2251A"/>
    <w:rsid w:val="00B2296F"/>
    <w:rsid w:val="00B22A44"/>
    <w:rsid w:val="00B22BDB"/>
    <w:rsid w:val="00B241A5"/>
    <w:rsid w:val="00B248CD"/>
    <w:rsid w:val="00B24FFA"/>
    <w:rsid w:val="00B26090"/>
    <w:rsid w:val="00B3121A"/>
    <w:rsid w:val="00B3159B"/>
    <w:rsid w:val="00B3571C"/>
    <w:rsid w:val="00B36194"/>
    <w:rsid w:val="00B36615"/>
    <w:rsid w:val="00B37242"/>
    <w:rsid w:val="00B423C7"/>
    <w:rsid w:val="00B42692"/>
    <w:rsid w:val="00B43D6D"/>
    <w:rsid w:val="00B449E7"/>
    <w:rsid w:val="00B45106"/>
    <w:rsid w:val="00B455D6"/>
    <w:rsid w:val="00B46DFA"/>
    <w:rsid w:val="00B47669"/>
    <w:rsid w:val="00B47B64"/>
    <w:rsid w:val="00B47E3E"/>
    <w:rsid w:val="00B505BE"/>
    <w:rsid w:val="00B50ED0"/>
    <w:rsid w:val="00B516B5"/>
    <w:rsid w:val="00B535AC"/>
    <w:rsid w:val="00B53E81"/>
    <w:rsid w:val="00B546C2"/>
    <w:rsid w:val="00B54952"/>
    <w:rsid w:val="00B5535F"/>
    <w:rsid w:val="00B55FD5"/>
    <w:rsid w:val="00B571E3"/>
    <w:rsid w:val="00B57E95"/>
    <w:rsid w:val="00B57FE6"/>
    <w:rsid w:val="00B6064B"/>
    <w:rsid w:val="00B60A0A"/>
    <w:rsid w:val="00B61E7B"/>
    <w:rsid w:val="00B63212"/>
    <w:rsid w:val="00B633E1"/>
    <w:rsid w:val="00B63E42"/>
    <w:rsid w:val="00B657F4"/>
    <w:rsid w:val="00B667EA"/>
    <w:rsid w:val="00B66DE5"/>
    <w:rsid w:val="00B66E3A"/>
    <w:rsid w:val="00B70183"/>
    <w:rsid w:val="00B70C7D"/>
    <w:rsid w:val="00B7204D"/>
    <w:rsid w:val="00B732C7"/>
    <w:rsid w:val="00B74CEE"/>
    <w:rsid w:val="00B76A09"/>
    <w:rsid w:val="00B7787B"/>
    <w:rsid w:val="00B779EE"/>
    <w:rsid w:val="00B80F75"/>
    <w:rsid w:val="00B82206"/>
    <w:rsid w:val="00B825B2"/>
    <w:rsid w:val="00B83257"/>
    <w:rsid w:val="00B86D85"/>
    <w:rsid w:val="00B900A1"/>
    <w:rsid w:val="00B9058C"/>
    <w:rsid w:val="00B90AC1"/>
    <w:rsid w:val="00B910CE"/>
    <w:rsid w:val="00B91E49"/>
    <w:rsid w:val="00B928B0"/>
    <w:rsid w:val="00B93079"/>
    <w:rsid w:val="00B93C39"/>
    <w:rsid w:val="00B96876"/>
    <w:rsid w:val="00B968BE"/>
    <w:rsid w:val="00B975BC"/>
    <w:rsid w:val="00B9785C"/>
    <w:rsid w:val="00B97A2F"/>
    <w:rsid w:val="00BA0FDC"/>
    <w:rsid w:val="00BA16F5"/>
    <w:rsid w:val="00BA377E"/>
    <w:rsid w:val="00BA3DB7"/>
    <w:rsid w:val="00BA4E49"/>
    <w:rsid w:val="00BA5845"/>
    <w:rsid w:val="00BA5A3A"/>
    <w:rsid w:val="00BA7A2C"/>
    <w:rsid w:val="00BB00FE"/>
    <w:rsid w:val="00BB0172"/>
    <w:rsid w:val="00BB05FE"/>
    <w:rsid w:val="00BB0F38"/>
    <w:rsid w:val="00BB15A6"/>
    <w:rsid w:val="00BB542C"/>
    <w:rsid w:val="00BB6564"/>
    <w:rsid w:val="00BB6EC7"/>
    <w:rsid w:val="00BC0A52"/>
    <w:rsid w:val="00BC3A5F"/>
    <w:rsid w:val="00BC3D61"/>
    <w:rsid w:val="00BC6A23"/>
    <w:rsid w:val="00BC6AF4"/>
    <w:rsid w:val="00BC702D"/>
    <w:rsid w:val="00BD2977"/>
    <w:rsid w:val="00BD6050"/>
    <w:rsid w:val="00BD6778"/>
    <w:rsid w:val="00BD7007"/>
    <w:rsid w:val="00BD797D"/>
    <w:rsid w:val="00BE02FB"/>
    <w:rsid w:val="00BE1905"/>
    <w:rsid w:val="00BE5B08"/>
    <w:rsid w:val="00BE68C2"/>
    <w:rsid w:val="00BE7A1F"/>
    <w:rsid w:val="00BE7BB8"/>
    <w:rsid w:val="00BF13CD"/>
    <w:rsid w:val="00BF1850"/>
    <w:rsid w:val="00BF23F0"/>
    <w:rsid w:val="00BF2C96"/>
    <w:rsid w:val="00BF475C"/>
    <w:rsid w:val="00BF739F"/>
    <w:rsid w:val="00C00256"/>
    <w:rsid w:val="00C03EB9"/>
    <w:rsid w:val="00C04405"/>
    <w:rsid w:val="00C046F3"/>
    <w:rsid w:val="00C0482D"/>
    <w:rsid w:val="00C05043"/>
    <w:rsid w:val="00C054BC"/>
    <w:rsid w:val="00C061A0"/>
    <w:rsid w:val="00C063B9"/>
    <w:rsid w:val="00C07236"/>
    <w:rsid w:val="00C07A29"/>
    <w:rsid w:val="00C1008F"/>
    <w:rsid w:val="00C11314"/>
    <w:rsid w:val="00C118C4"/>
    <w:rsid w:val="00C1444A"/>
    <w:rsid w:val="00C1463B"/>
    <w:rsid w:val="00C14C92"/>
    <w:rsid w:val="00C160E4"/>
    <w:rsid w:val="00C17560"/>
    <w:rsid w:val="00C20451"/>
    <w:rsid w:val="00C21CE0"/>
    <w:rsid w:val="00C22D97"/>
    <w:rsid w:val="00C23B62"/>
    <w:rsid w:val="00C23D3F"/>
    <w:rsid w:val="00C25A5D"/>
    <w:rsid w:val="00C26F50"/>
    <w:rsid w:val="00C31020"/>
    <w:rsid w:val="00C34F60"/>
    <w:rsid w:val="00C37D43"/>
    <w:rsid w:val="00C405BD"/>
    <w:rsid w:val="00C41BDC"/>
    <w:rsid w:val="00C42E6E"/>
    <w:rsid w:val="00C43188"/>
    <w:rsid w:val="00C431E0"/>
    <w:rsid w:val="00C44592"/>
    <w:rsid w:val="00C45031"/>
    <w:rsid w:val="00C45B9F"/>
    <w:rsid w:val="00C460ED"/>
    <w:rsid w:val="00C466A4"/>
    <w:rsid w:val="00C47A81"/>
    <w:rsid w:val="00C513FA"/>
    <w:rsid w:val="00C53B3B"/>
    <w:rsid w:val="00C5484A"/>
    <w:rsid w:val="00C55C86"/>
    <w:rsid w:val="00C55F15"/>
    <w:rsid w:val="00C57B94"/>
    <w:rsid w:val="00C60E7B"/>
    <w:rsid w:val="00C61578"/>
    <w:rsid w:val="00C6167A"/>
    <w:rsid w:val="00C6248F"/>
    <w:rsid w:val="00C627F9"/>
    <w:rsid w:val="00C636D2"/>
    <w:rsid w:val="00C65206"/>
    <w:rsid w:val="00C66160"/>
    <w:rsid w:val="00C67366"/>
    <w:rsid w:val="00C67521"/>
    <w:rsid w:val="00C70796"/>
    <w:rsid w:val="00C70A97"/>
    <w:rsid w:val="00C70B83"/>
    <w:rsid w:val="00C71298"/>
    <w:rsid w:val="00C724C8"/>
    <w:rsid w:val="00C74396"/>
    <w:rsid w:val="00C80AAF"/>
    <w:rsid w:val="00C81085"/>
    <w:rsid w:val="00C81615"/>
    <w:rsid w:val="00C821AB"/>
    <w:rsid w:val="00C832D4"/>
    <w:rsid w:val="00C83438"/>
    <w:rsid w:val="00C83E9F"/>
    <w:rsid w:val="00C86A19"/>
    <w:rsid w:val="00C86BB9"/>
    <w:rsid w:val="00C90316"/>
    <w:rsid w:val="00C9098F"/>
    <w:rsid w:val="00C90C9E"/>
    <w:rsid w:val="00C9264C"/>
    <w:rsid w:val="00C9444C"/>
    <w:rsid w:val="00C94C72"/>
    <w:rsid w:val="00C950A2"/>
    <w:rsid w:val="00C952A8"/>
    <w:rsid w:val="00C95A2B"/>
    <w:rsid w:val="00C95F24"/>
    <w:rsid w:val="00C9777B"/>
    <w:rsid w:val="00C97B0F"/>
    <w:rsid w:val="00CA09B2"/>
    <w:rsid w:val="00CA1430"/>
    <w:rsid w:val="00CA18FB"/>
    <w:rsid w:val="00CA1DE2"/>
    <w:rsid w:val="00CA21BC"/>
    <w:rsid w:val="00CA24BA"/>
    <w:rsid w:val="00CA284B"/>
    <w:rsid w:val="00CA2DC5"/>
    <w:rsid w:val="00CA2F15"/>
    <w:rsid w:val="00CA2F2D"/>
    <w:rsid w:val="00CA3C1F"/>
    <w:rsid w:val="00CA67F5"/>
    <w:rsid w:val="00CA681B"/>
    <w:rsid w:val="00CA7CF1"/>
    <w:rsid w:val="00CB00C4"/>
    <w:rsid w:val="00CB0EBC"/>
    <w:rsid w:val="00CB10AD"/>
    <w:rsid w:val="00CB1B81"/>
    <w:rsid w:val="00CB4230"/>
    <w:rsid w:val="00CB5D06"/>
    <w:rsid w:val="00CB5D3F"/>
    <w:rsid w:val="00CB6D5A"/>
    <w:rsid w:val="00CC0B3E"/>
    <w:rsid w:val="00CC10EA"/>
    <w:rsid w:val="00CC190D"/>
    <w:rsid w:val="00CC1D80"/>
    <w:rsid w:val="00CC4146"/>
    <w:rsid w:val="00CC4877"/>
    <w:rsid w:val="00CC52B7"/>
    <w:rsid w:val="00CC6BC6"/>
    <w:rsid w:val="00CD00F5"/>
    <w:rsid w:val="00CD1EA1"/>
    <w:rsid w:val="00CD3DCB"/>
    <w:rsid w:val="00CD490E"/>
    <w:rsid w:val="00CD50B6"/>
    <w:rsid w:val="00CD5CAA"/>
    <w:rsid w:val="00CD606E"/>
    <w:rsid w:val="00CD6FDF"/>
    <w:rsid w:val="00CD7ED1"/>
    <w:rsid w:val="00CE189F"/>
    <w:rsid w:val="00CE4898"/>
    <w:rsid w:val="00CE4AEB"/>
    <w:rsid w:val="00CE5306"/>
    <w:rsid w:val="00CE774E"/>
    <w:rsid w:val="00CF0E8D"/>
    <w:rsid w:val="00CF2C30"/>
    <w:rsid w:val="00CF4792"/>
    <w:rsid w:val="00CF50B9"/>
    <w:rsid w:val="00CF6CEC"/>
    <w:rsid w:val="00CF74EB"/>
    <w:rsid w:val="00D00C2F"/>
    <w:rsid w:val="00D01D00"/>
    <w:rsid w:val="00D02580"/>
    <w:rsid w:val="00D03A93"/>
    <w:rsid w:val="00D03FDF"/>
    <w:rsid w:val="00D0503C"/>
    <w:rsid w:val="00D053D7"/>
    <w:rsid w:val="00D07C38"/>
    <w:rsid w:val="00D102AD"/>
    <w:rsid w:val="00D11391"/>
    <w:rsid w:val="00D13CD5"/>
    <w:rsid w:val="00D20E28"/>
    <w:rsid w:val="00D213AC"/>
    <w:rsid w:val="00D226F0"/>
    <w:rsid w:val="00D236F7"/>
    <w:rsid w:val="00D254B0"/>
    <w:rsid w:val="00D32C52"/>
    <w:rsid w:val="00D33F1A"/>
    <w:rsid w:val="00D35405"/>
    <w:rsid w:val="00D35CF7"/>
    <w:rsid w:val="00D37F81"/>
    <w:rsid w:val="00D40192"/>
    <w:rsid w:val="00D407A6"/>
    <w:rsid w:val="00D43D3F"/>
    <w:rsid w:val="00D44053"/>
    <w:rsid w:val="00D444F9"/>
    <w:rsid w:val="00D44E35"/>
    <w:rsid w:val="00D45D81"/>
    <w:rsid w:val="00D4718D"/>
    <w:rsid w:val="00D505B9"/>
    <w:rsid w:val="00D50913"/>
    <w:rsid w:val="00D50F4C"/>
    <w:rsid w:val="00D51651"/>
    <w:rsid w:val="00D51EB9"/>
    <w:rsid w:val="00D526B1"/>
    <w:rsid w:val="00D52A31"/>
    <w:rsid w:val="00D55128"/>
    <w:rsid w:val="00D57CCE"/>
    <w:rsid w:val="00D61106"/>
    <w:rsid w:val="00D61148"/>
    <w:rsid w:val="00D619C8"/>
    <w:rsid w:val="00D61C03"/>
    <w:rsid w:val="00D633CB"/>
    <w:rsid w:val="00D637C9"/>
    <w:rsid w:val="00D63BD4"/>
    <w:rsid w:val="00D63F14"/>
    <w:rsid w:val="00D642B6"/>
    <w:rsid w:val="00D6467C"/>
    <w:rsid w:val="00D65338"/>
    <w:rsid w:val="00D6608A"/>
    <w:rsid w:val="00D662DF"/>
    <w:rsid w:val="00D67263"/>
    <w:rsid w:val="00D67EDF"/>
    <w:rsid w:val="00D729FD"/>
    <w:rsid w:val="00D72BB5"/>
    <w:rsid w:val="00D73DEF"/>
    <w:rsid w:val="00D74CFB"/>
    <w:rsid w:val="00D75DF5"/>
    <w:rsid w:val="00D764B6"/>
    <w:rsid w:val="00D76F7A"/>
    <w:rsid w:val="00D81FA4"/>
    <w:rsid w:val="00D8220C"/>
    <w:rsid w:val="00D82C86"/>
    <w:rsid w:val="00D84145"/>
    <w:rsid w:val="00D87430"/>
    <w:rsid w:val="00D904C8"/>
    <w:rsid w:val="00D91282"/>
    <w:rsid w:val="00D915EA"/>
    <w:rsid w:val="00D9165F"/>
    <w:rsid w:val="00D93430"/>
    <w:rsid w:val="00D95021"/>
    <w:rsid w:val="00D965E1"/>
    <w:rsid w:val="00D97392"/>
    <w:rsid w:val="00DA1993"/>
    <w:rsid w:val="00DA1C83"/>
    <w:rsid w:val="00DA2FEE"/>
    <w:rsid w:val="00DA349D"/>
    <w:rsid w:val="00DA3C24"/>
    <w:rsid w:val="00DA54E4"/>
    <w:rsid w:val="00DA71BB"/>
    <w:rsid w:val="00DB012E"/>
    <w:rsid w:val="00DB05F1"/>
    <w:rsid w:val="00DB0B7E"/>
    <w:rsid w:val="00DB1307"/>
    <w:rsid w:val="00DB18A0"/>
    <w:rsid w:val="00DB4640"/>
    <w:rsid w:val="00DB6D8E"/>
    <w:rsid w:val="00DC01F0"/>
    <w:rsid w:val="00DC02A7"/>
    <w:rsid w:val="00DC0CFE"/>
    <w:rsid w:val="00DC192F"/>
    <w:rsid w:val="00DC2E4A"/>
    <w:rsid w:val="00DC3091"/>
    <w:rsid w:val="00DC49BF"/>
    <w:rsid w:val="00DC5916"/>
    <w:rsid w:val="00DC5A7B"/>
    <w:rsid w:val="00DC5C3D"/>
    <w:rsid w:val="00DC60E5"/>
    <w:rsid w:val="00DD031A"/>
    <w:rsid w:val="00DD103F"/>
    <w:rsid w:val="00DD214B"/>
    <w:rsid w:val="00DD4EA4"/>
    <w:rsid w:val="00DD6AA6"/>
    <w:rsid w:val="00DD7139"/>
    <w:rsid w:val="00DD7377"/>
    <w:rsid w:val="00DD73FC"/>
    <w:rsid w:val="00DE1090"/>
    <w:rsid w:val="00DE2F8E"/>
    <w:rsid w:val="00DE38AB"/>
    <w:rsid w:val="00DE3F5D"/>
    <w:rsid w:val="00DE40ED"/>
    <w:rsid w:val="00DE78F1"/>
    <w:rsid w:val="00DE7B33"/>
    <w:rsid w:val="00DF171E"/>
    <w:rsid w:val="00DF1A59"/>
    <w:rsid w:val="00DF1CF2"/>
    <w:rsid w:val="00DF2994"/>
    <w:rsid w:val="00DF29C2"/>
    <w:rsid w:val="00DF359C"/>
    <w:rsid w:val="00DF3B06"/>
    <w:rsid w:val="00DF6381"/>
    <w:rsid w:val="00DF71E8"/>
    <w:rsid w:val="00E00927"/>
    <w:rsid w:val="00E00D0B"/>
    <w:rsid w:val="00E013B2"/>
    <w:rsid w:val="00E01E8F"/>
    <w:rsid w:val="00E0203A"/>
    <w:rsid w:val="00E02C06"/>
    <w:rsid w:val="00E045E0"/>
    <w:rsid w:val="00E04952"/>
    <w:rsid w:val="00E0611E"/>
    <w:rsid w:val="00E065BA"/>
    <w:rsid w:val="00E06813"/>
    <w:rsid w:val="00E11656"/>
    <w:rsid w:val="00E139C2"/>
    <w:rsid w:val="00E1423F"/>
    <w:rsid w:val="00E14418"/>
    <w:rsid w:val="00E148CE"/>
    <w:rsid w:val="00E15166"/>
    <w:rsid w:val="00E158BB"/>
    <w:rsid w:val="00E15E0B"/>
    <w:rsid w:val="00E15FAA"/>
    <w:rsid w:val="00E173A2"/>
    <w:rsid w:val="00E17A83"/>
    <w:rsid w:val="00E22413"/>
    <w:rsid w:val="00E2618C"/>
    <w:rsid w:val="00E261A6"/>
    <w:rsid w:val="00E270B0"/>
    <w:rsid w:val="00E310D6"/>
    <w:rsid w:val="00E32EAE"/>
    <w:rsid w:val="00E33375"/>
    <w:rsid w:val="00E33473"/>
    <w:rsid w:val="00E33D20"/>
    <w:rsid w:val="00E34349"/>
    <w:rsid w:val="00E34478"/>
    <w:rsid w:val="00E34832"/>
    <w:rsid w:val="00E34FFC"/>
    <w:rsid w:val="00E35183"/>
    <w:rsid w:val="00E35F25"/>
    <w:rsid w:val="00E36E20"/>
    <w:rsid w:val="00E37C7D"/>
    <w:rsid w:val="00E37E8B"/>
    <w:rsid w:val="00E40288"/>
    <w:rsid w:val="00E4074C"/>
    <w:rsid w:val="00E4147D"/>
    <w:rsid w:val="00E416E1"/>
    <w:rsid w:val="00E41EC1"/>
    <w:rsid w:val="00E43F64"/>
    <w:rsid w:val="00E4407D"/>
    <w:rsid w:val="00E454A2"/>
    <w:rsid w:val="00E45757"/>
    <w:rsid w:val="00E45A5F"/>
    <w:rsid w:val="00E464AE"/>
    <w:rsid w:val="00E5047B"/>
    <w:rsid w:val="00E50EF0"/>
    <w:rsid w:val="00E51783"/>
    <w:rsid w:val="00E51CC1"/>
    <w:rsid w:val="00E52FD1"/>
    <w:rsid w:val="00E55ACE"/>
    <w:rsid w:val="00E55C57"/>
    <w:rsid w:val="00E564FB"/>
    <w:rsid w:val="00E56BDE"/>
    <w:rsid w:val="00E6081B"/>
    <w:rsid w:val="00E6125C"/>
    <w:rsid w:val="00E615AD"/>
    <w:rsid w:val="00E61A5A"/>
    <w:rsid w:val="00E62153"/>
    <w:rsid w:val="00E62615"/>
    <w:rsid w:val="00E640B7"/>
    <w:rsid w:val="00E64D2E"/>
    <w:rsid w:val="00E67354"/>
    <w:rsid w:val="00E676D9"/>
    <w:rsid w:val="00E677A6"/>
    <w:rsid w:val="00E677B6"/>
    <w:rsid w:val="00E67872"/>
    <w:rsid w:val="00E711B8"/>
    <w:rsid w:val="00E73248"/>
    <w:rsid w:val="00E740A2"/>
    <w:rsid w:val="00E747CC"/>
    <w:rsid w:val="00E74FA7"/>
    <w:rsid w:val="00E7589E"/>
    <w:rsid w:val="00E77103"/>
    <w:rsid w:val="00E80DE3"/>
    <w:rsid w:val="00E82150"/>
    <w:rsid w:val="00E83278"/>
    <w:rsid w:val="00E84C5D"/>
    <w:rsid w:val="00E8732A"/>
    <w:rsid w:val="00E87330"/>
    <w:rsid w:val="00E9068E"/>
    <w:rsid w:val="00E906E3"/>
    <w:rsid w:val="00E91263"/>
    <w:rsid w:val="00E91D03"/>
    <w:rsid w:val="00E924A3"/>
    <w:rsid w:val="00E9250A"/>
    <w:rsid w:val="00E9625D"/>
    <w:rsid w:val="00E96826"/>
    <w:rsid w:val="00E973F7"/>
    <w:rsid w:val="00E97444"/>
    <w:rsid w:val="00EA07D6"/>
    <w:rsid w:val="00EA1320"/>
    <w:rsid w:val="00EA17FD"/>
    <w:rsid w:val="00EA2F17"/>
    <w:rsid w:val="00EA3409"/>
    <w:rsid w:val="00EA36BB"/>
    <w:rsid w:val="00EA6953"/>
    <w:rsid w:val="00EB1163"/>
    <w:rsid w:val="00EB2103"/>
    <w:rsid w:val="00EB263C"/>
    <w:rsid w:val="00EB297A"/>
    <w:rsid w:val="00EB4E73"/>
    <w:rsid w:val="00EB56AE"/>
    <w:rsid w:val="00EB583A"/>
    <w:rsid w:val="00EB5F06"/>
    <w:rsid w:val="00EC0806"/>
    <w:rsid w:val="00EC08A3"/>
    <w:rsid w:val="00EC3EB8"/>
    <w:rsid w:val="00EC5678"/>
    <w:rsid w:val="00EC69E4"/>
    <w:rsid w:val="00EC6FC0"/>
    <w:rsid w:val="00ED00BB"/>
    <w:rsid w:val="00ED1F82"/>
    <w:rsid w:val="00ED223D"/>
    <w:rsid w:val="00ED2DFD"/>
    <w:rsid w:val="00ED2E08"/>
    <w:rsid w:val="00ED3B17"/>
    <w:rsid w:val="00EE1ACF"/>
    <w:rsid w:val="00EE1DA1"/>
    <w:rsid w:val="00EE23E1"/>
    <w:rsid w:val="00EE33B9"/>
    <w:rsid w:val="00EE372E"/>
    <w:rsid w:val="00EE3A93"/>
    <w:rsid w:val="00EE3C4E"/>
    <w:rsid w:val="00EF0544"/>
    <w:rsid w:val="00EF1C66"/>
    <w:rsid w:val="00EF623E"/>
    <w:rsid w:val="00EF6ED2"/>
    <w:rsid w:val="00EF7DB6"/>
    <w:rsid w:val="00EF7E25"/>
    <w:rsid w:val="00F00818"/>
    <w:rsid w:val="00F00A64"/>
    <w:rsid w:val="00F00E35"/>
    <w:rsid w:val="00F0171B"/>
    <w:rsid w:val="00F03087"/>
    <w:rsid w:val="00F043A3"/>
    <w:rsid w:val="00F04838"/>
    <w:rsid w:val="00F04948"/>
    <w:rsid w:val="00F067A2"/>
    <w:rsid w:val="00F06E50"/>
    <w:rsid w:val="00F0759A"/>
    <w:rsid w:val="00F115D9"/>
    <w:rsid w:val="00F11F79"/>
    <w:rsid w:val="00F1283B"/>
    <w:rsid w:val="00F1358A"/>
    <w:rsid w:val="00F14058"/>
    <w:rsid w:val="00F1585E"/>
    <w:rsid w:val="00F166BC"/>
    <w:rsid w:val="00F17040"/>
    <w:rsid w:val="00F2338F"/>
    <w:rsid w:val="00F2349C"/>
    <w:rsid w:val="00F23852"/>
    <w:rsid w:val="00F24E18"/>
    <w:rsid w:val="00F25653"/>
    <w:rsid w:val="00F2600D"/>
    <w:rsid w:val="00F30AFB"/>
    <w:rsid w:val="00F33A41"/>
    <w:rsid w:val="00F36319"/>
    <w:rsid w:val="00F371F0"/>
    <w:rsid w:val="00F37961"/>
    <w:rsid w:val="00F402C1"/>
    <w:rsid w:val="00F40F9D"/>
    <w:rsid w:val="00F41DD5"/>
    <w:rsid w:val="00F4289F"/>
    <w:rsid w:val="00F428A9"/>
    <w:rsid w:val="00F43F0F"/>
    <w:rsid w:val="00F44C0A"/>
    <w:rsid w:val="00F44FF9"/>
    <w:rsid w:val="00F45470"/>
    <w:rsid w:val="00F454BC"/>
    <w:rsid w:val="00F469ED"/>
    <w:rsid w:val="00F4780B"/>
    <w:rsid w:val="00F5331C"/>
    <w:rsid w:val="00F5382C"/>
    <w:rsid w:val="00F54A2D"/>
    <w:rsid w:val="00F56507"/>
    <w:rsid w:val="00F57C5A"/>
    <w:rsid w:val="00F57CE3"/>
    <w:rsid w:val="00F60063"/>
    <w:rsid w:val="00F62B2B"/>
    <w:rsid w:val="00F64609"/>
    <w:rsid w:val="00F65939"/>
    <w:rsid w:val="00F65B7A"/>
    <w:rsid w:val="00F65CC2"/>
    <w:rsid w:val="00F65F91"/>
    <w:rsid w:val="00F66EAB"/>
    <w:rsid w:val="00F676C5"/>
    <w:rsid w:val="00F67BCF"/>
    <w:rsid w:val="00F801F6"/>
    <w:rsid w:val="00F80669"/>
    <w:rsid w:val="00F80DBC"/>
    <w:rsid w:val="00F83D6C"/>
    <w:rsid w:val="00F8427F"/>
    <w:rsid w:val="00F84364"/>
    <w:rsid w:val="00F84E49"/>
    <w:rsid w:val="00F864A6"/>
    <w:rsid w:val="00F8774A"/>
    <w:rsid w:val="00F90AF3"/>
    <w:rsid w:val="00F913E6"/>
    <w:rsid w:val="00F96250"/>
    <w:rsid w:val="00FA0584"/>
    <w:rsid w:val="00FA4EBE"/>
    <w:rsid w:val="00FA57DA"/>
    <w:rsid w:val="00FA6C2B"/>
    <w:rsid w:val="00FA751A"/>
    <w:rsid w:val="00FA7A60"/>
    <w:rsid w:val="00FA7D2A"/>
    <w:rsid w:val="00FB0425"/>
    <w:rsid w:val="00FB173E"/>
    <w:rsid w:val="00FB2136"/>
    <w:rsid w:val="00FB2BDB"/>
    <w:rsid w:val="00FB2BE5"/>
    <w:rsid w:val="00FB33F2"/>
    <w:rsid w:val="00FB3A1D"/>
    <w:rsid w:val="00FB42C4"/>
    <w:rsid w:val="00FB4540"/>
    <w:rsid w:val="00FB6539"/>
    <w:rsid w:val="00FC03B0"/>
    <w:rsid w:val="00FC0B2B"/>
    <w:rsid w:val="00FC1152"/>
    <w:rsid w:val="00FC4CF1"/>
    <w:rsid w:val="00FC4F27"/>
    <w:rsid w:val="00FC5378"/>
    <w:rsid w:val="00FC63B9"/>
    <w:rsid w:val="00FC780A"/>
    <w:rsid w:val="00FD011E"/>
    <w:rsid w:val="00FD1520"/>
    <w:rsid w:val="00FD34BD"/>
    <w:rsid w:val="00FD3AA6"/>
    <w:rsid w:val="00FD5404"/>
    <w:rsid w:val="00FD745C"/>
    <w:rsid w:val="00FD7C52"/>
    <w:rsid w:val="00FE09EE"/>
    <w:rsid w:val="00FE1EFD"/>
    <w:rsid w:val="00FE2EE5"/>
    <w:rsid w:val="00FE322B"/>
    <w:rsid w:val="00FE402D"/>
    <w:rsid w:val="00FE45A1"/>
    <w:rsid w:val="00FE45E4"/>
    <w:rsid w:val="00FE4E92"/>
    <w:rsid w:val="00FE4EE7"/>
    <w:rsid w:val="00FE583D"/>
    <w:rsid w:val="00FE7A5B"/>
    <w:rsid w:val="00FF1279"/>
    <w:rsid w:val="00FF18AE"/>
    <w:rsid w:val="00FF305F"/>
    <w:rsid w:val="00FF463E"/>
    <w:rsid w:val="00FF6278"/>
    <w:rsid w:val="00FF6AE1"/>
    <w:rsid w:val="00FF7C4C"/>
    <w:rsid w:val="00FF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CACAD8"/>
  <w15:chartTrackingRefBased/>
  <w15:docId w15:val="{A3A3CC21-87E6-40A2-B274-592E30D7B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Title" w:uiPriority="99" w:qFormat="1"/>
    <w:lsdException w:name="Subtitle" w:qFormat="1"/>
    <w:lsdException w:name="Strong" w:qFormat="1"/>
    <w:lsdException w:name="Emphasis" w:uiPriority="99" w:qFormat="1"/>
    <w:lsdException w:name="Normal (Web)" w:uiPriority="99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No List" w:uiPriority="99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6F3"/>
    <w:rPr>
      <w:sz w:val="22"/>
      <w:lang w:val="en-GB" w:eastAsia="en-US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link w:val="Char0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customStyle="1" w:styleId="H3">
    <w:name w:val="H3"/>
    <w:aliases w:val="1.1.1"/>
    <w:next w:val="a"/>
    <w:uiPriority w:val="99"/>
    <w:rsid w:val="00990A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VariableList">
    <w:name w:val="VariableList"/>
    <w:uiPriority w:val="99"/>
    <w:rsid w:val="00E36E20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rsid w:val="00E36E20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E36E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styleId="a7">
    <w:name w:val="Normal (Web)"/>
    <w:basedOn w:val="a"/>
    <w:uiPriority w:val="99"/>
    <w:unhideWhenUsed/>
    <w:rsid w:val="0074761F"/>
    <w:pPr>
      <w:spacing w:before="100" w:beforeAutospacing="1" w:after="100" w:afterAutospacing="1"/>
    </w:pPr>
    <w:rPr>
      <w:sz w:val="24"/>
      <w:szCs w:val="24"/>
      <w:lang w:val="en-US" w:eastAsia="ko-KR"/>
    </w:rPr>
  </w:style>
  <w:style w:type="character" w:styleId="a8">
    <w:name w:val="annotation reference"/>
    <w:basedOn w:val="a0"/>
    <w:uiPriority w:val="99"/>
    <w:rsid w:val="00311AEB"/>
    <w:rPr>
      <w:sz w:val="16"/>
      <w:szCs w:val="16"/>
    </w:rPr>
  </w:style>
  <w:style w:type="paragraph" w:styleId="a9">
    <w:name w:val="annotation text"/>
    <w:basedOn w:val="a"/>
    <w:link w:val="Char1"/>
    <w:uiPriority w:val="99"/>
    <w:rsid w:val="00311AEB"/>
    <w:rPr>
      <w:sz w:val="20"/>
    </w:rPr>
  </w:style>
  <w:style w:type="character" w:customStyle="1" w:styleId="Char1">
    <w:name w:val="批注文字 Char"/>
    <w:basedOn w:val="a0"/>
    <w:link w:val="a9"/>
    <w:uiPriority w:val="99"/>
    <w:rsid w:val="00311AEB"/>
    <w:rPr>
      <w:lang w:val="en-GB" w:eastAsia="en-US"/>
    </w:rPr>
  </w:style>
  <w:style w:type="paragraph" w:styleId="aa">
    <w:name w:val="annotation subject"/>
    <w:basedOn w:val="a9"/>
    <w:next w:val="a9"/>
    <w:link w:val="Char2"/>
    <w:rsid w:val="00311AEB"/>
    <w:rPr>
      <w:b/>
      <w:bCs/>
    </w:rPr>
  </w:style>
  <w:style w:type="character" w:customStyle="1" w:styleId="Char2">
    <w:name w:val="批注主题 Char"/>
    <w:basedOn w:val="Char1"/>
    <w:link w:val="aa"/>
    <w:rsid w:val="00311AEB"/>
    <w:rPr>
      <w:b/>
      <w:bCs/>
      <w:lang w:val="en-GB" w:eastAsia="en-US"/>
    </w:rPr>
  </w:style>
  <w:style w:type="paragraph" w:styleId="ab">
    <w:name w:val="Balloon Text"/>
    <w:basedOn w:val="a"/>
    <w:link w:val="Char3"/>
    <w:rsid w:val="00311AEB"/>
    <w:rPr>
      <w:rFonts w:ascii="Segoe UI" w:hAnsi="Segoe UI" w:cs="Segoe UI"/>
      <w:sz w:val="18"/>
      <w:szCs w:val="18"/>
    </w:rPr>
  </w:style>
  <w:style w:type="character" w:customStyle="1" w:styleId="Char3">
    <w:name w:val="批注框文本 Char"/>
    <w:basedOn w:val="a0"/>
    <w:link w:val="ab"/>
    <w:rsid w:val="00311AEB"/>
    <w:rPr>
      <w:rFonts w:ascii="Segoe UI" w:hAnsi="Segoe UI" w:cs="Segoe UI"/>
      <w:sz w:val="18"/>
      <w:szCs w:val="18"/>
      <w:lang w:val="en-GB" w:eastAsia="en-US"/>
    </w:rPr>
  </w:style>
  <w:style w:type="paragraph" w:customStyle="1" w:styleId="Equationvariable">
    <w:name w:val="Equation variable"/>
    <w:basedOn w:val="a"/>
    <w:uiPriority w:val="99"/>
    <w:rsid w:val="00E4147D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table" w:styleId="ac">
    <w:name w:val="Table Grid"/>
    <w:basedOn w:val="a1"/>
    <w:uiPriority w:val="59"/>
    <w:rsid w:val="00486AA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4"/>
    <w:uiPriority w:val="35"/>
    <w:unhideWhenUsed/>
    <w:qFormat/>
    <w:rsid w:val="00486AA7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paragraph" w:customStyle="1" w:styleId="Body">
    <w:name w:val="Body"/>
    <w:uiPriority w:val="99"/>
    <w:rsid w:val="00486AA7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har4">
    <w:name w:val="题注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a0"/>
    <w:link w:val="ad"/>
    <w:rsid w:val="00486AA7"/>
    <w:rPr>
      <w:rFonts w:ascii="Arial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a"/>
    <w:qFormat/>
    <w:rsid w:val="00486AA7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486AA7"/>
    <w:rPr>
      <w:sz w:val="18"/>
      <w:lang w:val="en-US" w:eastAsia="ko-KR"/>
    </w:rPr>
  </w:style>
  <w:style w:type="paragraph" w:styleId="ae">
    <w:name w:val="List Paragraph"/>
    <w:basedOn w:val="a"/>
    <w:uiPriority w:val="34"/>
    <w:qFormat/>
    <w:rsid w:val="00C94C72"/>
    <w:pPr>
      <w:ind w:left="720"/>
      <w:contextualSpacing/>
    </w:pPr>
  </w:style>
  <w:style w:type="paragraph" w:customStyle="1" w:styleId="Default">
    <w:name w:val="Default"/>
    <w:rsid w:val="009B79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118831">
    <w:name w:val="SP.13.118831"/>
    <w:basedOn w:val="Default"/>
    <w:next w:val="Default"/>
    <w:uiPriority w:val="99"/>
    <w:rsid w:val="009B792D"/>
    <w:rPr>
      <w:color w:val="auto"/>
    </w:rPr>
  </w:style>
  <w:style w:type="paragraph" w:customStyle="1" w:styleId="SP13118832">
    <w:name w:val="SP.13.118832"/>
    <w:basedOn w:val="Default"/>
    <w:next w:val="Default"/>
    <w:uiPriority w:val="99"/>
    <w:rsid w:val="009B792D"/>
    <w:rPr>
      <w:color w:val="auto"/>
    </w:rPr>
  </w:style>
  <w:style w:type="paragraph" w:customStyle="1" w:styleId="SP13118797">
    <w:name w:val="SP.13.118797"/>
    <w:basedOn w:val="Default"/>
    <w:next w:val="Default"/>
    <w:uiPriority w:val="99"/>
    <w:rsid w:val="009B792D"/>
    <w:rPr>
      <w:color w:val="auto"/>
    </w:rPr>
  </w:style>
  <w:style w:type="character" w:customStyle="1" w:styleId="SC13303113">
    <w:name w:val="SC.13.303113"/>
    <w:uiPriority w:val="99"/>
    <w:rsid w:val="009B792D"/>
    <w:rPr>
      <w:color w:val="000000"/>
      <w:sz w:val="18"/>
      <w:szCs w:val="18"/>
    </w:rPr>
  </w:style>
  <w:style w:type="character" w:customStyle="1" w:styleId="SC13303162">
    <w:name w:val="SC.13.303162"/>
    <w:uiPriority w:val="99"/>
    <w:rsid w:val="009B792D"/>
    <w:rPr>
      <w:b/>
      <w:bCs/>
      <w:i/>
      <w:iCs/>
      <w:color w:val="000000"/>
      <w:sz w:val="14"/>
      <w:szCs w:val="14"/>
    </w:rPr>
  </w:style>
  <w:style w:type="character" w:customStyle="1" w:styleId="SC13303120">
    <w:name w:val="SC.13.303120"/>
    <w:uiPriority w:val="99"/>
    <w:rsid w:val="009B792D"/>
    <w:rPr>
      <w:b/>
      <w:bCs/>
      <w:color w:val="000000"/>
      <w:sz w:val="20"/>
      <w:szCs w:val="20"/>
    </w:rPr>
  </w:style>
  <w:style w:type="character" w:customStyle="1" w:styleId="SC13303177">
    <w:name w:val="SC.13.303177"/>
    <w:uiPriority w:val="99"/>
    <w:rsid w:val="009B792D"/>
    <w:rPr>
      <w:b/>
      <w:bCs/>
      <w:i/>
      <w:iCs/>
      <w:color w:val="000000"/>
      <w:sz w:val="16"/>
      <w:szCs w:val="16"/>
    </w:rPr>
  </w:style>
  <w:style w:type="paragraph" w:styleId="af">
    <w:name w:val="Revision"/>
    <w:hidden/>
    <w:uiPriority w:val="99"/>
    <w:semiHidden/>
    <w:rsid w:val="00765083"/>
    <w:rPr>
      <w:sz w:val="22"/>
      <w:lang w:val="en-GB" w:eastAsia="en-US"/>
    </w:rPr>
  </w:style>
  <w:style w:type="paragraph" w:styleId="af0">
    <w:name w:val="Bibliography"/>
    <w:basedOn w:val="a"/>
    <w:next w:val="a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ko-KR"/>
    </w:rPr>
  </w:style>
  <w:style w:type="paragraph" w:customStyle="1" w:styleId="Bulleted">
    <w:name w:val="Bulle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">
    <w:name w:val="CellBody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mmittee">
    <w:name w:val="Committee"/>
    <w:uiPriority w:val="99"/>
    <w:rsid w:val="000E6555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E6555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E655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E655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E655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rsid w:val="000E655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D2">
    <w:name w:val="D2"/>
    <w:aliases w:val="Definitions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E6555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DL">
    <w:name w:val="DL"/>
    <w:aliases w:val="DashedList3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1">
    <w:name w:val="DL1"/>
    <w:aliases w:val="DashedList2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</w:rPr>
  </w:style>
  <w:style w:type="paragraph" w:customStyle="1" w:styleId="DL2">
    <w:name w:val="DL2"/>
    <w:aliases w:val="DashedList1"/>
    <w:uiPriority w:val="99"/>
    <w:rsid w:val="000E6555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U">
    <w:name w:val="EU"/>
    <w:aliases w:val="EquationUnnumbered"/>
    <w:uiPriority w:val="99"/>
    <w:rsid w:val="000E655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">
    <w:name w:val="FigTitle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0E6555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FL">
    <w:name w:val="FL"/>
    <w:aliases w:val="FlushLeft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E6555"/>
    <w:rPr>
      <w:sz w:val="24"/>
      <w:lang w:val="en-GB" w:eastAsia="en-US"/>
    </w:rPr>
  </w:style>
  <w:style w:type="paragraph" w:customStyle="1" w:styleId="Footnote">
    <w:name w:val="Footnote"/>
    <w:uiPriority w:val="99"/>
    <w:rsid w:val="000E6555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rsid w:val="000E6555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Glossary">
    <w:name w:val="Glossary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1">
    <w:name w:val="H1"/>
    <w:aliases w:val="1stLevelHead"/>
    <w:next w:val="T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H4">
    <w:name w:val="H4"/>
    <w:aliases w:val="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har0">
    <w:name w:val="页眉 Char"/>
    <w:basedOn w:val="a0"/>
    <w:link w:val="a4"/>
    <w:uiPriority w:val="99"/>
    <w:rsid w:val="000E6555"/>
    <w:rPr>
      <w:b/>
      <w:sz w:val="28"/>
      <w:lang w:val="en-GB" w:eastAsia="en-US"/>
    </w:rPr>
  </w:style>
  <w:style w:type="paragraph" w:customStyle="1" w:styleId="Heading1">
    <w:name w:val="Heading1"/>
    <w:next w:val="Body"/>
    <w:uiPriority w:val="99"/>
    <w:rsid w:val="000E6555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Heading2">
    <w:name w:val="Heading2"/>
    <w:next w:val="Body"/>
    <w:uiPriority w:val="99"/>
    <w:rsid w:val="000E6555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E6555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ndented">
    <w:name w:val="Inden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E655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E655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2">
    <w:name w:val="L2"/>
    <w:aliases w:val="NumberedList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1">
    <w:name w:val="L11"/>
    <w:aliases w:val="NumberedList1"/>
    <w:next w:val="L2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ast">
    <w:name w:val="Last"/>
    <w:aliases w:val="LetteredListLast"/>
    <w:next w:val="L"/>
    <w:uiPriority w:val="99"/>
    <w:rsid w:val="000E655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1">
    <w:name w:val="Ll1"/>
    <w:aliases w:val="NumberedList21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E655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MappingTableCell">
    <w:name w:val="Mapping Table Cell"/>
    <w:uiPriority w:val="99"/>
    <w:rsid w:val="000E6555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E6555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Nor">
    <w:name w:val="Nor"/>
    <w:aliases w:val="N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oteNum">
    <w:name w:val="NoteNum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E655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Caption">
    <w:name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</w:rPr>
  </w:style>
  <w:style w:type="paragraph" w:customStyle="1" w:styleId="TableFootnote">
    <w:name w:val="TableFootnote"/>
    <w:uiPriority w:val="99"/>
    <w:rsid w:val="000E655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0E655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styleId="af1">
    <w:name w:val="Title"/>
    <w:basedOn w:val="a"/>
    <w:next w:val="Body"/>
    <w:link w:val="Char5"/>
    <w:uiPriority w:val="99"/>
    <w:qFormat/>
    <w:rsid w:val="000E655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Char5">
    <w:name w:val="标题 Char"/>
    <w:basedOn w:val="a0"/>
    <w:link w:val="af1"/>
    <w:uiPriority w:val="99"/>
    <w:rsid w:val="000E6555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E655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E6555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E655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af2">
    <w:name w:val="Emphasis"/>
    <w:basedOn w:val="a0"/>
    <w:uiPriority w:val="99"/>
    <w:qFormat/>
    <w:rsid w:val="000E6555"/>
    <w:rPr>
      <w:i/>
      <w:iCs/>
    </w:rPr>
  </w:style>
  <w:style w:type="character" w:customStyle="1" w:styleId="EquationVariables">
    <w:name w:val="EquationVariables"/>
    <w:uiPriority w:val="99"/>
    <w:rsid w:val="000E655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E6555"/>
  </w:style>
  <w:style w:type="character" w:customStyle="1" w:styleId="IEEEStdsRegularTableCaptionChar">
    <w:name w:val="IEEEStds Regular Table Caption Char"/>
    <w:uiPriority w:val="99"/>
    <w:rsid w:val="000E6555"/>
  </w:style>
  <w:style w:type="character" w:customStyle="1" w:styleId="Italic">
    <w:name w:val="Italic"/>
    <w:uiPriority w:val="99"/>
    <w:rsid w:val="000E6555"/>
    <w:rPr>
      <w:rFonts w:ascii="Arial" w:hAnsi="Arial" w:cs="Arial"/>
      <w:b/>
      <w:bCs/>
      <w:i/>
      <w:i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E6555"/>
    <w:rPr>
      <w:vertAlign w:val="subscript"/>
    </w:rPr>
  </w:style>
  <w:style w:type="character" w:customStyle="1" w:styleId="Superscript">
    <w:name w:val="Superscript"/>
    <w:uiPriority w:val="99"/>
    <w:rsid w:val="000E6555"/>
    <w:rPr>
      <w:vertAlign w:val="superscript"/>
    </w:rPr>
  </w:style>
  <w:style w:type="character" w:customStyle="1" w:styleId="Symbol">
    <w:name w:val="Symbol"/>
    <w:uiPriority w:val="99"/>
    <w:rsid w:val="000E6555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0E6555"/>
  </w:style>
  <w:style w:type="character" w:customStyle="1" w:styleId="af3">
    <w:name w:val="Åí"/>
    <w:uiPriority w:val="99"/>
    <w:rsid w:val="000E6555"/>
  </w:style>
  <w:style w:type="paragraph" w:customStyle="1" w:styleId="SP1690506">
    <w:name w:val="SP.16.90506"/>
    <w:basedOn w:val="Default"/>
    <w:next w:val="Default"/>
    <w:uiPriority w:val="99"/>
    <w:rsid w:val="00BE7A1F"/>
    <w:rPr>
      <w:color w:val="auto"/>
    </w:rPr>
  </w:style>
  <w:style w:type="character" w:customStyle="1" w:styleId="SC16323600">
    <w:name w:val="SC.16.323600"/>
    <w:uiPriority w:val="99"/>
    <w:rsid w:val="00BE7A1F"/>
    <w:rPr>
      <w:color w:val="000000"/>
      <w:sz w:val="20"/>
      <w:szCs w:val="20"/>
    </w:rPr>
  </w:style>
  <w:style w:type="paragraph" w:styleId="af4">
    <w:name w:val="No Spacing"/>
    <w:uiPriority w:val="1"/>
    <w:qFormat/>
    <w:rsid w:val="00E96826"/>
    <w:pPr>
      <w:jc w:val="both"/>
    </w:pPr>
    <w:rPr>
      <w:sz w:val="22"/>
      <w:lang w:val="en-GB" w:eastAsia="en-US"/>
    </w:rPr>
  </w:style>
  <w:style w:type="paragraph" w:customStyle="1" w:styleId="SP1690473">
    <w:name w:val="SP.16.90473"/>
    <w:basedOn w:val="Default"/>
    <w:next w:val="Default"/>
    <w:uiPriority w:val="99"/>
    <w:rsid w:val="00BE1905"/>
    <w:rPr>
      <w:color w:val="auto"/>
    </w:rPr>
  </w:style>
  <w:style w:type="paragraph" w:customStyle="1" w:styleId="SP1690484">
    <w:name w:val="SP.16.90484"/>
    <w:basedOn w:val="Default"/>
    <w:next w:val="Default"/>
    <w:uiPriority w:val="99"/>
    <w:rsid w:val="00BE1905"/>
    <w:rPr>
      <w:color w:val="auto"/>
    </w:rPr>
  </w:style>
  <w:style w:type="character" w:customStyle="1" w:styleId="2Char">
    <w:name w:val="标题 2 Char"/>
    <w:basedOn w:val="a0"/>
    <w:link w:val="2"/>
    <w:rsid w:val="00EB2103"/>
    <w:rPr>
      <w:rFonts w:ascii="Arial" w:hAnsi="Arial"/>
      <w:b/>
      <w:sz w:val="28"/>
      <w:u w:val="single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7F29C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  <w:style w:type="paragraph" w:customStyle="1" w:styleId="SP16127370">
    <w:name w:val="SP.16.127370"/>
    <w:basedOn w:val="Default"/>
    <w:next w:val="Default"/>
    <w:uiPriority w:val="99"/>
    <w:rsid w:val="0015537D"/>
    <w:pPr>
      <w:widowControl w:val="0"/>
    </w:pPr>
    <w:rPr>
      <w:color w:val="auto"/>
    </w:rPr>
  </w:style>
  <w:style w:type="paragraph" w:customStyle="1" w:styleId="SP16127381">
    <w:name w:val="SP.16.127381"/>
    <w:basedOn w:val="Default"/>
    <w:next w:val="Default"/>
    <w:uiPriority w:val="99"/>
    <w:rsid w:val="0015537D"/>
    <w:pPr>
      <w:widowControl w:val="0"/>
    </w:pPr>
    <w:rPr>
      <w:color w:val="auto"/>
    </w:rPr>
  </w:style>
  <w:style w:type="paragraph" w:customStyle="1" w:styleId="SP16126992">
    <w:name w:val="SP.16.126992"/>
    <w:basedOn w:val="Default"/>
    <w:next w:val="Default"/>
    <w:uiPriority w:val="99"/>
    <w:rsid w:val="0015537D"/>
    <w:pPr>
      <w:widowControl w:val="0"/>
    </w:pPr>
    <w:rPr>
      <w:color w:val="auto"/>
    </w:rPr>
  </w:style>
  <w:style w:type="character" w:customStyle="1" w:styleId="SC16323589">
    <w:name w:val="SC.16.323589"/>
    <w:uiPriority w:val="99"/>
    <w:rsid w:val="0015537D"/>
    <w:rPr>
      <w:color w:val="000000"/>
      <w:sz w:val="20"/>
      <w:szCs w:val="20"/>
    </w:rPr>
  </w:style>
  <w:style w:type="paragraph" w:customStyle="1" w:styleId="SP2094602">
    <w:name w:val="SP.20.94602"/>
    <w:basedOn w:val="Default"/>
    <w:next w:val="Default"/>
    <w:uiPriority w:val="99"/>
    <w:rsid w:val="007075A6"/>
    <w:pPr>
      <w:widowControl w:val="0"/>
    </w:pPr>
    <w:rPr>
      <w:color w:val="auto"/>
    </w:rPr>
  </w:style>
  <w:style w:type="paragraph" w:customStyle="1" w:styleId="SP2094613">
    <w:name w:val="SP.20.94613"/>
    <w:basedOn w:val="Default"/>
    <w:next w:val="Default"/>
    <w:uiPriority w:val="99"/>
    <w:rsid w:val="007075A6"/>
    <w:pPr>
      <w:widowControl w:val="0"/>
    </w:pPr>
    <w:rPr>
      <w:color w:val="auto"/>
    </w:rPr>
  </w:style>
  <w:style w:type="paragraph" w:customStyle="1" w:styleId="SP2094224">
    <w:name w:val="SP.20.94224"/>
    <w:basedOn w:val="Default"/>
    <w:next w:val="Default"/>
    <w:uiPriority w:val="99"/>
    <w:rsid w:val="007075A6"/>
    <w:pPr>
      <w:widowControl w:val="0"/>
    </w:pPr>
    <w:rPr>
      <w:color w:val="auto"/>
    </w:rPr>
  </w:style>
  <w:style w:type="character" w:customStyle="1" w:styleId="SC20323600">
    <w:name w:val="SC.20.323600"/>
    <w:uiPriority w:val="99"/>
    <w:rsid w:val="007075A6"/>
    <w:rPr>
      <w:color w:val="000000"/>
      <w:sz w:val="20"/>
      <w:szCs w:val="20"/>
    </w:rPr>
  </w:style>
  <w:style w:type="character" w:customStyle="1" w:styleId="fontstyle01">
    <w:name w:val="fontstyle01"/>
    <w:basedOn w:val="a0"/>
    <w:rsid w:val="00B032A4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HTML">
    <w:name w:val="HTML Preformatted"/>
    <w:basedOn w:val="a"/>
    <w:link w:val="HTMLChar"/>
    <w:rsid w:val="009E602E"/>
    <w:rPr>
      <w:rFonts w:ascii="Courier New" w:hAnsi="Courier New" w:cs="Courier New"/>
      <w:sz w:val="20"/>
    </w:rPr>
  </w:style>
  <w:style w:type="character" w:customStyle="1" w:styleId="HTMLChar">
    <w:name w:val="HTML 预设格式 Char"/>
    <w:basedOn w:val="a0"/>
    <w:link w:val="HTML"/>
    <w:rsid w:val="009E602E"/>
    <w:rPr>
      <w:rFonts w:ascii="Courier New" w:hAnsi="Courier New" w:cs="Courier New"/>
      <w:lang w:val="en-GB" w:eastAsia="en-US"/>
    </w:rPr>
  </w:style>
  <w:style w:type="paragraph" w:styleId="af5">
    <w:name w:val="Body Text"/>
    <w:basedOn w:val="a"/>
    <w:link w:val="Char6"/>
    <w:rsid w:val="00B47E3E"/>
    <w:pPr>
      <w:spacing w:after="120"/>
    </w:pPr>
  </w:style>
  <w:style w:type="character" w:customStyle="1" w:styleId="Char6">
    <w:name w:val="正文文本 Char"/>
    <w:basedOn w:val="a0"/>
    <w:link w:val="af5"/>
    <w:rsid w:val="00B47E3E"/>
    <w:rPr>
      <w:sz w:val="22"/>
      <w:lang w:val="en-GB" w:eastAsia="en-US"/>
    </w:rPr>
  </w:style>
  <w:style w:type="character" w:customStyle="1" w:styleId="fontstyle21">
    <w:name w:val="fontstyle21"/>
    <w:basedOn w:val="a0"/>
    <w:rsid w:val="00D33F1A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79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1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82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0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6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ngbo8@huawei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mailto:sun.bo1@ZTE.COM.C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oss.yujian@huawei.com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ewon%20Lee\Google%20Drive\newracom\contribution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Hon6</b:Tag>
    <b:SourceType>ConferenceProceedings</b:SourceType>
    <b:Guid>{39487246-7764-4695-A357-13413C397169}</b:Guid>
    <b:Author>
      <b:Author>
        <b:Corporate>Hongyuan Zhang (Marvell)</b:Corporate>
      </b:Author>
    </b:Author>
    <b:Title>16/0620r0 DCM PHY Parameters</b:Title>
    <b:RefOrder>76</b:RefOrder>
  </b:Source>
</b:Sources>
</file>

<file path=customXml/itemProps1.xml><?xml version="1.0" encoding="utf-8"?>
<ds:datastoreItem xmlns:ds="http://schemas.openxmlformats.org/officeDocument/2006/customXml" ds:itemID="{0DB3BA2D-8F0F-4812-91EA-B0B692A1A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2148</TotalTime>
  <Pages>4</Pages>
  <Words>797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802.11-16/1232r1</vt:lpstr>
    </vt:vector>
  </TitlesOfParts>
  <Company>Some Company</Company>
  <LinksUpToDate>false</LinksUpToDate>
  <CharactersWithSpaces>5332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802.11-16/1232r1</dc:title>
  <dc:subject>Submission</dc:subject>
  <dc:creator>Tian, Bin</dc:creator>
  <cp:keywords>September 2016</cp:keywords>
  <dc:description/>
  <cp:lastModifiedBy>gongbo (E)</cp:lastModifiedBy>
  <cp:revision>217</cp:revision>
  <cp:lastPrinted>2017-01-14T02:23:00Z</cp:lastPrinted>
  <dcterms:created xsi:type="dcterms:W3CDTF">2022-02-06T01:32:00Z</dcterms:created>
  <dcterms:modified xsi:type="dcterms:W3CDTF">2022-02-11T03:29:00Z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(3)xY9THpV8nDa66pFJif/TQum3VvlZcVdxF8qy1yKPOhdUvOPQhCyqL9cA4o8GjSwl9i8xs43b
nryID7DqgfdZBAdpwqzTqYTby6A6SJ4a+EKF0Vt1dH5vFaTQk9T/k2dy20cihnh136NQ8nlK
q0B9EqnHB5tRija2hL3mzcI4uWksyLeVRpjgPFreprgEYU8bLN/DEia44piR1cDaARu2YuG3
5dCCNPgsycY5ES2Yfz</vt:lpwstr>
  </property>
  <property fmtid="{D5CDD505-2E9C-101B-9397-08002B2CF9AE}" pid="3" name="_2015_ms_pID_7253431">
    <vt:lpwstr>tv6qnP/rBN6jHERfdEdjfvF3A+sR82Qjl3GTNeK68oVUjN5JecrH/U
SQO0pP1BIoQeJxFYjxjR8OPmibEgCOlQRsdsxPU/CHEzQcRCADFCZqMiN2P38n//qosB/+qd
H/aeWw1wlV7AJoYmmVNYu5Avie4kOiymMyFz+oj6fTLdKHeDoV0r1uQoucKA1v5perbkwLD4
dDHYXvbefoP/ZQqpWQ/PYQIo1JrHfX/bDXCU</vt:lpwstr>
  </property>
  <property fmtid="{D5CDD505-2E9C-101B-9397-08002B2CF9AE}" pid="4" name="_2015_ms_pID_7253432">
    <vt:lpwstr>Ww==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1644550081</vt:lpwstr>
  </property>
</Properties>
</file>