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EA0CD04"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1327A8">
              <w:rPr>
                <w:b w:val="0"/>
              </w:rPr>
              <w:t>Multi-Link Advertisement</w:t>
            </w:r>
            <w:r w:rsidR="005C4BD2">
              <w:rPr>
                <w:b w:val="0"/>
              </w:rPr>
              <w:t xml:space="preserve"> – Part </w:t>
            </w:r>
            <w:r w:rsidR="001327A8">
              <w:rPr>
                <w:b w:val="0"/>
              </w:rPr>
              <w:t>3</w:t>
            </w:r>
          </w:p>
        </w:tc>
      </w:tr>
      <w:tr w:rsidR="00A353D7" w:rsidRPr="00CC2C3C" w14:paraId="5101EAE9" w14:textId="77777777" w:rsidTr="007836FF">
        <w:trPr>
          <w:trHeight w:val="269"/>
          <w:jc w:val="center"/>
        </w:trPr>
        <w:tc>
          <w:tcPr>
            <w:tcW w:w="9576" w:type="dxa"/>
            <w:gridSpan w:val="5"/>
            <w:vAlign w:val="center"/>
          </w:tcPr>
          <w:p w14:paraId="3704DF93" w14:textId="1F53F2E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2324C">
              <w:rPr>
                <w:b w:val="0"/>
                <w:sz w:val="20"/>
              </w:rPr>
              <w:t>February</w:t>
            </w:r>
            <w:r>
              <w:rPr>
                <w:b w:val="0"/>
                <w:sz w:val="20"/>
              </w:rPr>
              <w:t xml:space="preserve"> </w:t>
            </w:r>
            <w:r w:rsidR="00FE0697">
              <w:rPr>
                <w:b w:val="0"/>
                <w:sz w:val="20"/>
              </w:rPr>
              <w:t>8</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657C12A8"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111F80">
        <w:rPr>
          <w:rFonts w:cs="Times New Roman"/>
          <w:color w:val="FF0000"/>
          <w:sz w:val="18"/>
          <w:szCs w:val="18"/>
          <w:lang w:eastAsia="ko-KR"/>
        </w:rPr>
        <w:t>2</w:t>
      </w:r>
      <w:r w:rsidR="003E6FDE">
        <w:rPr>
          <w:rFonts w:cs="Times New Roman"/>
          <w:color w:val="FF0000"/>
          <w:sz w:val="18"/>
          <w:szCs w:val="18"/>
          <w:lang w:eastAsia="ko-KR"/>
        </w:rPr>
        <w:t>6</w:t>
      </w:r>
      <w:r w:rsidR="00B50785">
        <w:rPr>
          <w:rFonts w:cs="Times New Roman"/>
          <w:sz w:val="18"/>
          <w:szCs w:val="18"/>
          <w:lang w:eastAsia="ko-KR"/>
        </w:rPr>
        <w:t xml:space="preserve"> </w:t>
      </w:r>
      <w:r>
        <w:rPr>
          <w:rFonts w:cs="Times New Roman"/>
          <w:sz w:val="18"/>
          <w:szCs w:val="18"/>
          <w:lang w:eastAsia="ko-KR"/>
        </w:rPr>
        <w:t>CID</w:t>
      </w:r>
      <w:r w:rsidR="007A4840">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r w:rsidR="00AB2689">
        <w:rPr>
          <w:rFonts w:cs="Times New Roman"/>
          <w:sz w:val="18"/>
          <w:szCs w:val="18"/>
          <w:lang w:eastAsia="ko-KR"/>
        </w:rPr>
        <w:t xml:space="preserve"> </w:t>
      </w:r>
    </w:p>
    <w:p w14:paraId="4F0ECC3D" w14:textId="1CC43CD1" w:rsidR="00532160" w:rsidRDefault="00111F80" w:rsidP="00C75F57">
      <w:pPr>
        <w:suppressAutoHyphens/>
        <w:spacing w:after="0" w:line="240" w:lineRule="auto"/>
        <w:rPr>
          <w:rFonts w:ascii="Times New Roman" w:eastAsia="Malgun Gothic" w:hAnsi="Times New Roman" w:cs="Times New Roman"/>
          <w:sz w:val="18"/>
          <w:szCs w:val="20"/>
          <w:lang w:val="en-GB"/>
        </w:rPr>
      </w:pPr>
      <w:r w:rsidRPr="00111F80">
        <w:rPr>
          <w:rFonts w:ascii="Times New Roman" w:eastAsia="Malgun Gothic" w:hAnsi="Times New Roman" w:cs="Times New Roman"/>
          <w:sz w:val="18"/>
          <w:szCs w:val="20"/>
          <w:lang w:val="en-GB"/>
        </w:rPr>
        <w:t xml:space="preserve">5179 6541 6988 6989 6520 </w:t>
      </w:r>
      <w:r w:rsidRPr="001C5E33">
        <w:rPr>
          <w:rFonts w:ascii="Times New Roman" w:eastAsia="Malgun Gothic" w:hAnsi="Times New Roman" w:cs="Times New Roman"/>
          <w:sz w:val="18"/>
          <w:szCs w:val="20"/>
          <w:lang w:val="en-GB"/>
        </w:rPr>
        <w:t xml:space="preserve">6542 </w:t>
      </w:r>
      <w:r w:rsidRPr="008F50E5">
        <w:rPr>
          <w:rFonts w:ascii="Times New Roman" w:eastAsia="Malgun Gothic" w:hAnsi="Times New Roman" w:cs="Times New Roman"/>
          <w:sz w:val="18"/>
          <w:szCs w:val="20"/>
          <w:highlight w:val="green"/>
          <w:lang w:val="en-GB"/>
        </w:rPr>
        <w:t>4722</w:t>
      </w:r>
      <w:r w:rsidR="00991141">
        <w:rPr>
          <w:rFonts w:ascii="Times New Roman" w:eastAsia="Malgun Gothic" w:hAnsi="Times New Roman" w:cs="Times New Roman"/>
          <w:sz w:val="18"/>
          <w:szCs w:val="20"/>
          <w:highlight w:val="green"/>
          <w:lang w:val="en-GB"/>
        </w:rPr>
        <w:t xml:space="preserve"> </w:t>
      </w:r>
      <w:r w:rsidR="00C90D3A" w:rsidRPr="008F50E5">
        <w:rPr>
          <w:rFonts w:ascii="Times New Roman" w:eastAsia="Malgun Gothic" w:hAnsi="Times New Roman" w:cs="Times New Roman"/>
          <w:sz w:val="18"/>
          <w:szCs w:val="20"/>
          <w:highlight w:val="green"/>
          <w:lang w:val="en-GB"/>
        </w:rPr>
        <w:t>5915</w:t>
      </w:r>
      <w:r w:rsidR="00991141" w:rsidRPr="008F50E5">
        <w:rPr>
          <w:rFonts w:ascii="Times New Roman" w:eastAsia="Malgun Gothic" w:hAnsi="Times New Roman" w:cs="Times New Roman"/>
          <w:sz w:val="18"/>
          <w:szCs w:val="20"/>
          <w:highlight w:val="green"/>
          <w:lang w:val="en-GB"/>
        </w:rPr>
        <w:t xml:space="preserve"> </w:t>
      </w:r>
      <w:r w:rsidR="00991141">
        <w:rPr>
          <w:rFonts w:ascii="Times New Roman" w:eastAsia="Malgun Gothic" w:hAnsi="Times New Roman" w:cs="Times New Roman"/>
          <w:sz w:val="18"/>
          <w:szCs w:val="20"/>
          <w:highlight w:val="green"/>
          <w:lang w:val="en-GB"/>
        </w:rPr>
        <w:t>5273</w:t>
      </w:r>
      <w:r w:rsidR="00C90D3A" w:rsidRPr="001C5E33">
        <w:rPr>
          <w:rFonts w:ascii="Times New Roman" w:eastAsia="Malgun Gothic" w:hAnsi="Times New Roman" w:cs="Times New Roman"/>
          <w:sz w:val="18"/>
          <w:szCs w:val="20"/>
          <w:lang w:val="en-GB"/>
        </w:rPr>
        <w:t xml:space="preserve"> </w:t>
      </w:r>
      <w:r w:rsidRPr="001C5E33">
        <w:rPr>
          <w:rFonts w:ascii="Times New Roman" w:eastAsia="Malgun Gothic" w:hAnsi="Times New Roman" w:cs="Times New Roman"/>
          <w:sz w:val="18"/>
          <w:szCs w:val="20"/>
          <w:lang w:val="en-GB"/>
        </w:rPr>
        <w:t>5517</w:t>
      </w:r>
      <w:r w:rsidRPr="00111F80">
        <w:rPr>
          <w:rFonts w:ascii="Times New Roman" w:eastAsia="Malgun Gothic" w:hAnsi="Times New Roman" w:cs="Times New Roman"/>
          <w:sz w:val="18"/>
          <w:szCs w:val="20"/>
          <w:lang w:val="en-GB"/>
        </w:rPr>
        <w:t xml:space="preserve"> 6213 4101 4264 4265 5515 5516 5828 6620 8059 5170 </w:t>
      </w:r>
      <w:r w:rsidRPr="00255C06">
        <w:rPr>
          <w:rFonts w:ascii="Times New Roman" w:eastAsia="Malgun Gothic" w:hAnsi="Times New Roman" w:cs="Times New Roman"/>
          <w:sz w:val="18"/>
          <w:szCs w:val="20"/>
          <w:highlight w:val="yellow"/>
          <w:lang w:val="en-GB"/>
        </w:rPr>
        <w:t>6725</w:t>
      </w:r>
      <w:r w:rsidRPr="00111F80">
        <w:rPr>
          <w:rFonts w:ascii="Times New Roman" w:eastAsia="Malgun Gothic" w:hAnsi="Times New Roman" w:cs="Times New Roman"/>
          <w:sz w:val="18"/>
          <w:szCs w:val="20"/>
          <w:lang w:val="en-GB"/>
        </w:rPr>
        <w:t xml:space="preserve"> </w:t>
      </w:r>
      <w:r w:rsidRPr="00255C06">
        <w:rPr>
          <w:rFonts w:ascii="Times New Roman" w:eastAsia="Malgun Gothic" w:hAnsi="Times New Roman" w:cs="Times New Roman"/>
          <w:sz w:val="18"/>
          <w:szCs w:val="20"/>
          <w:lang w:val="en-GB"/>
        </w:rPr>
        <w:t xml:space="preserve">5906 </w:t>
      </w:r>
      <w:r w:rsidRPr="008A5849">
        <w:rPr>
          <w:rFonts w:ascii="Times New Roman" w:eastAsia="Malgun Gothic" w:hAnsi="Times New Roman" w:cs="Times New Roman"/>
          <w:sz w:val="18"/>
          <w:szCs w:val="20"/>
          <w:highlight w:val="green"/>
          <w:lang w:val="en-GB"/>
        </w:rPr>
        <w:t>4036</w:t>
      </w:r>
      <w:r w:rsidRPr="00255C06">
        <w:rPr>
          <w:rFonts w:ascii="Times New Roman" w:eastAsia="Malgun Gothic" w:hAnsi="Times New Roman" w:cs="Times New Roman"/>
          <w:sz w:val="18"/>
          <w:szCs w:val="20"/>
          <w:highlight w:val="yellow"/>
          <w:lang w:val="en-GB"/>
        </w:rPr>
        <w:t xml:space="preserve"> 4919</w:t>
      </w:r>
      <w:r w:rsidRPr="00111F80">
        <w:rPr>
          <w:rFonts w:ascii="Times New Roman" w:eastAsia="Malgun Gothic" w:hAnsi="Times New Roman" w:cs="Times New Roman"/>
          <w:sz w:val="18"/>
          <w:szCs w:val="20"/>
          <w:lang w:val="en-GB"/>
        </w:rPr>
        <w:t xml:space="preserve"> </w:t>
      </w:r>
      <w:r w:rsidRPr="008A5849">
        <w:rPr>
          <w:rFonts w:ascii="Times New Roman" w:eastAsia="Malgun Gothic" w:hAnsi="Times New Roman" w:cs="Times New Roman"/>
          <w:sz w:val="18"/>
          <w:szCs w:val="20"/>
          <w:highlight w:val="green"/>
          <w:lang w:val="en-GB"/>
        </w:rPr>
        <w:t>6876</w:t>
      </w:r>
      <w:r w:rsidRPr="00111F80">
        <w:rPr>
          <w:rFonts w:ascii="Times New Roman" w:eastAsia="Malgun Gothic" w:hAnsi="Times New Roman" w:cs="Times New Roman"/>
          <w:sz w:val="18"/>
          <w:szCs w:val="20"/>
          <w:lang w:val="en-GB"/>
        </w:rPr>
        <w:t xml:space="preserve"> 8032</w:t>
      </w:r>
    </w:p>
    <w:p w14:paraId="07E404CE" w14:textId="331CBBE1" w:rsidR="000E54EF" w:rsidRDefault="000E54EF"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6880BF97"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E42EEB5" w14:textId="32A1B516" w:rsidR="007C270D" w:rsidRDefault="007C270D"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the reference to doc 1840 to r4</w:t>
      </w:r>
    </w:p>
    <w:p w14:paraId="28CD6E8D" w14:textId="77777777" w:rsidR="00FE0FA3" w:rsidRDefault="00731552"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p>
    <w:p w14:paraId="2940B84C" w14:textId="07FBE1E3" w:rsidR="00FE0FA3" w:rsidRDefault="00FC5941" w:rsidP="00FE0FA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w:t>
      </w:r>
      <w:r w:rsidR="00FE0FA3">
        <w:rPr>
          <w:rFonts w:ascii="Times New Roman" w:eastAsia="Malgun Gothic" w:hAnsi="Times New Roman" w:cs="Times New Roman"/>
          <w:sz w:val="18"/>
          <w:szCs w:val="20"/>
          <w:lang w:val="en-GB"/>
        </w:rPr>
        <w:t>pdate</w:t>
      </w:r>
      <w:r>
        <w:rPr>
          <w:rFonts w:ascii="Times New Roman" w:eastAsia="Malgun Gothic" w:hAnsi="Times New Roman" w:cs="Times New Roman"/>
          <w:sz w:val="18"/>
          <w:szCs w:val="20"/>
          <w:lang w:val="en-GB"/>
        </w:rPr>
        <w:t>d</w:t>
      </w:r>
      <w:r w:rsidR="00FE0FA3">
        <w:rPr>
          <w:rFonts w:ascii="Times New Roman" w:eastAsia="Malgun Gothic" w:hAnsi="Times New Roman" w:cs="Times New Roman"/>
          <w:sz w:val="18"/>
          <w:szCs w:val="20"/>
          <w:lang w:val="en-GB"/>
        </w:rPr>
        <w:t xml:space="preserve"> resolution for CID 6988 (based on feedback </w:t>
      </w:r>
      <w:r>
        <w:rPr>
          <w:rFonts w:ascii="Times New Roman" w:eastAsia="Malgun Gothic" w:hAnsi="Times New Roman" w:cs="Times New Roman"/>
          <w:sz w:val="18"/>
          <w:szCs w:val="20"/>
          <w:lang w:val="en-GB"/>
        </w:rPr>
        <w:t xml:space="preserve">received </w:t>
      </w:r>
      <w:r w:rsidR="00FE0FA3">
        <w:rPr>
          <w:rFonts w:ascii="Times New Roman" w:eastAsia="Malgun Gothic" w:hAnsi="Times New Roman" w:cs="Times New Roman"/>
          <w:sz w:val="18"/>
          <w:szCs w:val="20"/>
          <w:lang w:val="en-GB"/>
        </w:rPr>
        <w:t>via emails</w:t>
      </w:r>
      <w:r>
        <w:rPr>
          <w:rFonts w:ascii="Times New Roman" w:eastAsia="Malgun Gothic" w:hAnsi="Times New Roman" w:cs="Times New Roman"/>
          <w:sz w:val="18"/>
          <w:szCs w:val="20"/>
          <w:lang w:val="en-GB"/>
        </w:rPr>
        <w:t xml:space="preserve"> on the 11be reflector</w:t>
      </w:r>
      <w:r w:rsidR="00FE0FA3">
        <w:rPr>
          <w:rFonts w:ascii="Times New Roman" w:eastAsia="Malgun Gothic" w:hAnsi="Times New Roman" w:cs="Times New Roman"/>
          <w:sz w:val="18"/>
          <w:szCs w:val="20"/>
          <w:lang w:val="en-GB"/>
        </w:rPr>
        <w:t>)</w:t>
      </w:r>
    </w:p>
    <w:p w14:paraId="4C7CECEB" w14:textId="4DAE5239" w:rsidR="001A6049" w:rsidRDefault="001A6049" w:rsidP="00FE0FA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resolution for CID 6725</w:t>
      </w:r>
    </w:p>
    <w:p w14:paraId="00ACD05B" w14:textId="74299B33" w:rsidR="00731552" w:rsidRDefault="00FE0FA3" w:rsidP="00FE0FA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Included </w:t>
      </w:r>
      <w:r w:rsidR="00FC5941">
        <w:rPr>
          <w:rFonts w:ascii="Times New Roman" w:eastAsia="Malgun Gothic" w:hAnsi="Times New Roman" w:cs="Times New Roman"/>
          <w:sz w:val="18"/>
          <w:szCs w:val="20"/>
          <w:lang w:val="en-GB"/>
        </w:rPr>
        <w:t xml:space="preserve">resolution for </w:t>
      </w:r>
      <w:r>
        <w:rPr>
          <w:rFonts w:ascii="Times New Roman" w:eastAsia="Malgun Gothic" w:hAnsi="Times New Roman" w:cs="Times New Roman"/>
          <w:sz w:val="18"/>
          <w:szCs w:val="20"/>
          <w:lang w:val="en-GB"/>
        </w:rPr>
        <w:t xml:space="preserve">CID </w:t>
      </w:r>
      <w:r w:rsidR="00837685">
        <w:rPr>
          <w:rFonts w:ascii="Times New Roman" w:eastAsia="Malgun Gothic" w:hAnsi="Times New Roman" w:cs="Times New Roman"/>
          <w:sz w:val="18"/>
          <w:szCs w:val="20"/>
          <w:lang w:val="en-GB"/>
        </w:rPr>
        <w:t>5915</w:t>
      </w:r>
    </w:p>
    <w:p w14:paraId="7B33ED22" w14:textId="19115100" w:rsidR="00635534" w:rsidRDefault="00635534" w:rsidP="00635534">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w:t>
      </w:r>
      <w:r w:rsidR="00676903">
        <w:rPr>
          <w:rFonts w:ascii="Times New Roman" w:eastAsia="Malgun Gothic" w:hAnsi="Times New Roman" w:cs="Times New Roman"/>
          <w:sz w:val="18"/>
          <w:szCs w:val="20"/>
          <w:lang w:val="en-GB"/>
        </w:rPr>
        <w:t xml:space="preserve">: Updated resolution for CIDs </w:t>
      </w:r>
      <w:r w:rsidR="00676903" w:rsidRPr="00676903">
        <w:rPr>
          <w:rFonts w:ascii="Times New Roman" w:eastAsia="Malgun Gothic" w:hAnsi="Times New Roman" w:cs="Times New Roman"/>
          <w:sz w:val="18"/>
          <w:szCs w:val="20"/>
          <w:lang w:val="en-GB"/>
        </w:rPr>
        <w:t>4101 5828 4264 4265 5515 6620 8059 5516</w:t>
      </w:r>
    </w:p>
    <w:p w14:paraId="485D3348" w14:textId="5E276175" w:rsidR="0043629F" w:rsidRDefault="0043629F" w:rsidP="00635534">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Live updated when the document was discussed on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MAC call 3/16/22</w:t>
      </w:r>
    </w:p>
    <w:p w14:paraId="27D29B26" w14:textId="2EB851C0" w:rsidR="00C15303" w:rsidRDefault="00C15303" w:rsidP="00C1530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CIDs 4722, 5915, 6725, 4036, 4919 and 6878 are deferred</w:t>
      </w:r>
    </w:p>
    <w:p w14:paraId="6B465D1D" w14:textId="77777777" w:rsidR="008A07F6" w:rsidRDefault="00772816" w:rsidP="00635534">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2F53AFF1" w14:textId="64CB8C44" w:rsidR="00772816" w:rsidRDefault="00A90398" w:rsidP="008A07F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Updates based on offline discussion with Yongho and Kumail</w:t>
      </w:r>
      <w:r w:rsidR="007F2674">
        <w:rPr>
          <w:rFonts w:ascii="Times New Roman" w:eastAsia="Malgun Gothic" w:hAnsi="Times New Roman" w:cs="Times New Roman"/>
          <w:sz w:val="18"/>
          <w:szCs w:val="20"/>
          <w:lang w:val="en-GB"/>
        </w:rPr>
        <w:t>:</w:t>
      </w:r>
    </w:p>
    <w:p w14:paraId="339DEA1C" w14:textId="7E5B90F8" w:rsidR="00772816" w:rsidRPr="00671B24" w:rsidRDefault="00772816" w:rsidP="008A07F6">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Revised </w:t>
      </w:r>
      <w:r w:rsidRPr="00671B24">
        <w:rPr>
          <w:rFonts w:ascii="Times New Roman" w:eastAsia="Malgun Gothic" w:hAnsi="Times New Roman" w:cs="Times New Roman"/>
          <w:sz w:val="18"/>
          <w:szCs w:val="20"/>
          <w:lang w:val="en-GB"/>
        </w:rPr>
        <w:t>resolution for CID 5915</w:t>
      </w:r>
    </w:p>
    <w:p w14:paraId="276BA838" w14:textId="591105BC" w:rsidR="00CF74D8" w:rsidRPr="00671B24" w:rsidRDefault="00CF74D8" w:rsidP="008A07F6">
      <w:pPr>
        <w:pStyle w:val="ListParagraph"/>
        <w:numPr>
          <w:ilvl w:val="3"/>
          <w:numId w:val="2"/>
        </w:numPr>
        <w:suppressAutoHyphens/>
        <w:spacing w:after="0" w:line="240" w:lineRule="auto"/>
        <w:rPr>
          <w:rFonts w:ascii="Times New Roman" w:eastAsia="Malgun Gothic" w:hAnsi="Times New Roman" w:cs="Times New Roman"/>
          <w:sz w:val="18"/>
          <w:szCs w:val="20"/>
          <w:lang w:val="en-GB"/>
        </w:rPr>
      </w:pPr>
      <w:r w:rsidRPr="00671B24">
        <w:rPr>
          <w:rFonts w:ascii="Times New Roman" w:eastAsia="Malgun Gothic" w:hAnsi="Times New Roman" w:cs="Times New Roman"/>
          <w:sz w:val="18"/>
          <w:szCs w:val="20"/>
          <w:lang w:val="en-GB"/>
        </w:rPr>
        <w:t>Added CID</w:t>
      </w:r>
      <w:r w:rsidR="003F2AD9">
        <w:rPr>
          <w:rFonts w:ascii="Times New Roman" w:eastAsia="Malgun Gothic" w:hAnsi="Times New Roman" w:cs="Times New Roman"/>
          <w:sz w:val="18"/>
          <w:szCs w:val="20"/>
          <w:lang w:val="en-GB"/>
        </w:rPr>
        <w:t>s</w:t>
      </w:r>
      <w:r w:rsidRPr="00671B24">
        <w:rPr>
          <w:rFonts w:ascii="Times New Roman" w:eastAsia="Malgun Gothic" w:hAnsi="Times New Roman" w:cs="Times New Roman"/>
          <w:sz w:val="18"/>
          <w:szCs w:val="20"/>
          <w:lang w:val="en-GB"/>
        </w:rPr>
        <w:t xml:space="preserve"> </w:t>
      </w:r>
      <w:r w:rsidR="00991141" w:rsidRPr="00671B24">
        <w:rPr>
          <w:rFonts w:ascii="Times New Roman" w:eastAsia="Malgun Gothic" w:hAnsi="Times New Roman" w:cs="Times New Roman"/>
          <w:sz w:val="18"/>
          <w:szCs w:val="20"/>
          <w:lang w:val="en-GB"/>
        </w:rPr>
        <w:t xml:space="preserve">5273 </w:t>
      </w:r>
      <w:r w:rsidR="00347B77">
        <w:rPr>
          <w:rFonts w:ascii="Times New Roman" w:eastAsia="Malgun Gothic" w:hAnsi="Times New Roman" w:cs="Times New Roman"/>
          <w:sz w:val="18"/>
          <w:szCs w:val="20"/>
          <w:lang w:val="en-GB"/>
        </w:rPr>
        <w:t xml:space="preserve">and 4715 </w:t>
      </w:r>
      <w:r w:rsidR="00991141" w:rsidRPr="00671B24">
        <w:rPr>
          <w:rFonts w:ascii="Times New Roman" w:eastAsia="Malgun Gothic" w:hAnsi="Times New Roman" w:cs="Times New Roman"/>
          <w:sz w:val="18"/>
          <w:szCs w:val="20"/>
          <w:lang w:val="en-GB"/>
        </w:rPr>
        <w:t>– same resolution as 5915</w:t>
      </w:r>
    </w:p>
    <w:p w14:paraId="67525AAC" w14:textId="31208654" w:rsidR="00772816" w:rsidRPr="00671B24" w:rsidRDefault="00772816" w:rsidP="008A07F6">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sidRPr="00671B24">
        <w:rPr>
          <w:rFonts w:ascii="Times New Roman" w:eastAsia="Malgun Gothic" w:hAnsi="Times New Roman" w:cs="Times New Roman"/>
          <w:sz w:val="18"/>
          <w:szCs w:val="20"/>
          <w:lang w:val="en-GB"/>
        </w:rPr>
        <w:t>Resolution for CID 4722 remains unchanged</w:t>
      </w:r>
    </w:p>
    <w:p w14:paraId="75588299" w14:textId="2D18000E" w:rsidR="008A07F6" w:rsidRDefault="008A07F6" w:rsidP="0077281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Updates based on discussion on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reflector on </w:t>
      </w:r>
      <w:r w:rsidR="00C908CF">
        <w:rPr>
          <w:rFonts w:ascii="Times New Roman" w:eastAsia="Malgun Gothic" w:hAnsi="Times New Roman" w:cs="Times New Roman"/>
          <w:sz w:val="18"/>
          <w:szCs w:val="20"/>
          <w:lang w:val="en-GB"/>
        </w:rPr>
        <w:t xml:space="preserve">the ‘Same </w:t>
      </w:r>
      <w:r>
        <w:rPr>
          <w:rFonts w:ascii="Times New Roman" w:eastAsia="Malgun Gothic" w:hAnsi="Times New Roman" w:cs="Times New Roman"/>
          <w:sz w:val="18"/>
          <w:szCs w:val="20"/>
          <w:lang w:val="en-GB"/>
        </w:rPr>
        <w:t>SSID</w:t>
      </w:r>
      <w:r w:rsidR="00C908CF">
        <w:rPr>
          <w:rFonts w:ascii="Times New Roman" w:eastAsia="Malgun Gothic" w:hAnsi="Times New Roman" w:cs="Times New Roman"/>
          <w:sz w:val="18"/>
          <w:szCs w:val="20"/>
          <w:lang w:val="en-GB"/>
        </w:rPr>
        <w:t>’ topic</w:t>
      </w:r>
      <w:r w:rsidR="00805E09">
        <w:rPr>
          <w:rFonts w:ascii="Times New Roman" w:eastAsia="Malgun Gothic" w:hAnsi="Times New Roman" w:cs="Times New Roman"/>
          <w:sz w:val="18"/>
          <w:szCs w:val="20"/>
          <w:lang w:val="en-GB"/>
        </w:rPr>
        <w:t>:</w:t>
      </w:r>
    </w:p>
    <w:p w14:paraId="47CE1776" w14:textId="4006C755" w:rsidR="001C5E33" w:rsidRDefault="00A6551A" w:rsidP="008A07F6">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resolution for CIDs </w:t>
      </w:r>
      <w:r w:rsidR="001C5E33">
        <w:rPr>
          <w:rFonts w:ascii="Times New Roman" w:eastAsia="Malgun Gothic" w:hAnsi="Times New Roman" w:cs="Times New Roman"/>
          <w:sz w:val="18"/>
          <w:szCs w:val="20"/>
          <w:lang w:val="en-GB"/>
        </w:rPr>
        <w:t>4036 and 6878</w:t>
      </w:r>
    </w:p>
    <w:p w14:paraId="5C4A4A76" w14:textId="750A6162" w:rsidR="00A6551A" w:rsidRDefault="00A6551A" w:rsidP="008A07F6">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CIDs 6725 and 4919 remain deferred</w:t>
      </w:r>
    </w:p>
    <w:p w14:paraId="2A46D1C2" w14:textId="2FAE84CD" w:rsidR="003F6668" w:rsidRDefault="003F6668" w:rsidP="003F666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The modified </w:t>
      </w:r>
      <w:r w:rsidR="00711B9F">
        <w:rPr>
          <w:rFonts w:ascii="Times New Roman" w:eastAsia="Malgun Gothic" w:hAnsi="Times New Roman" w:cs="Times New Roman"/>
          <w:sz w:val="18"/>
          <w:szCs w:val="20"/>
          <w:lang w:val="en-GB"/>
        </w:rPr>
        <w:t xml:space="preserve">/ added </w:t>
      </w:r>
      <w:r>
        <w:rPr>
          <w:rFonts w:ascii="Times New Roman" w:eastAsia="Malgun Gothic" w:hAnsi="Times New Roman" w:cs="Times New Roman"/>
          <w:sz w:val="18"/>
          <w:szCs w:val="20"/>
          <w:lang w:val="en-GB"/>
        </w:rPr>
        <w:t xml:space="preserve">CIDs are </w:t>
      </w:r>
      <w:r w:rsidRPr="003F6668">
        <w:rPr>
          <w:rFonts w:ascii="Times New Roman" w:eastAsia="Malgun Gothic" w:hAnsi="Times New Roman" w:cs="Times New Roman"/>
          <w:sz w:val="18"/>
          <w:szCs w:val="20"/>
          <w:highlight w:val="green"/>
          <w:lang w:val="en-GB"/>
        </w:rPr>
        <w:t>highlighted</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340"/>
        <w:gridCol w:w="1530"/>
        <w:gridCol w:w="3960"/>
      </w:tblGrid>
      <w:tr w:rsidR="00EE4BBB" w:rsidRPr="007E587A" w14:paraId="31FE4390" w14:textId="77777777" w:rsidTr="009E1456">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34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53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96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AA52A3" w:rsidRPr="008B0293" w14:paraId="3D09793E" w14:textId="77777777" w:rsidTr="009E1456">
        <w:trPr>
          <w:trHeight w:val="220"/>
          <w:jc w:val="center"/>
        </w:trPr>
        <w:tc>
          <w:tcPr>
            <w:tcW w:w="625" w:type="dxa"/>
            <w:shd w:val="clear" w:color="auto" w:fill="auto"/>
            <w:noWrap/>
          </w:tcPr>
          <w:p w14:paraId="7142963E"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5179</w:t>
            </w:r>
          </w:p>
        </w:tc>
        <w:tc>
          <w:tcPr>
            <w:tcW w:w="1080" w:type="dxa"/>
          </w:tcPr>
          <w:p w14:paraId="228AC176"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Guogang Huang</w:t>
            </w:r>
          </w:p>
        </w:tc>
        <w:tc>
          <w:tcPr>
            <w:tcW w:w="1080" w:type="dxa"/>
            <w:shd w:val="clear" w:color="auto" w:fill="auto"/>
            <w:noWrap/>
          </w:tcPr>
          <w:p w14:paraId="402C85F0"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9.4.2.295b.2</w:t>
            </w:r>
          </w:p>
        </w:tc>
        <w:tc>
          <w:tcPr>
            <w:tcW w:w="720" w:type="dxa"/>
          </w:tcPr>
          <w:p w14:paraId="071B1944"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133.56</w:t>
            </w:r>
          </w:p>
        </w:tc>
        <w:tc>
          <w:tcPr>
            <w:tcW w:w="2340" w:type="dxa"/>
            <w:shd w:val="clear" w:color="auto" w:fill="auto"/>
            <w:noWrap/>
          </w:tcPr>
          <w:p w14:paraId="35A4E759"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Add a Status Code Present subfield in the STA Control field and a corresponding Status Code subfield in the STA Info field</w:t>
            </w:r>
          </w:p>
        </w:tc>
        <w:tc>
          <w:tcPr>
            <w:tcW w:w="1530" w:type="dxa"/>
            <w:shd w:val="clear" w:color="auto" w:fill="auto"/>
            <w:noWrap/>
          </w:tcPr>
          <w:p w14:paraId="124C0A2A"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As in comment.</w:t>
            </w:r>
          </w:p>
        </w:tc>
        <w:tc>
          <w:tcPr>
            <w:tcW w:w="3960" w:type="dxa"/>
            <w:shd w:val="clear" w:color="auto" w:fill="auto"/>
          </w:tcPr>
          <w:p w14:paraId="0B29A6FA" w14:textId="77777777" w:rsidR="00AA52A3" w:rsidRPr="007069EB" w:rsidRDefault="00E25F56" w:rsidP="00292A4C">
            <w:pPr>
              <w:suppressAutoHyphens/>
              <w:spacing w:after="0"/>
              <w:rPr>
                <w:rFonts w:ascii="Times New Roman" w:hAnsi="Times New Roman" w:cs="Times New Roman"/>
                <w:b/>
                <w:sz w:val="16"/>
                <w:szCs w:val="16"/>
              </w:rPr>
            </w:pPr>
            <w:r w:rsidRPr="007069EB">
              <w:rPr>
                <w:rFonts w:ascii="Times New Roman" w:hAnsi="Times New Roman" w:cs="Times New Roman"/>
                <w:b/>
                <w:sz w:val="16"/>
                <w:szCs w:val="16"/>
              </w:rPr>
              <w:t>Rejected</w:t>
            </w:r>
          </w:p>
          <w:p w14:paraId="4A5EDDD6" w14:textId="77777777" w:rsidR="00E25F56" w:rsidRDefault="00E25F56" w:rsidP="00292A4C">
            <w:pPr>
              <w:suppressAutoHyphens/>
              <w:spacing w:after="0"/>
              <w:rPr>
                <w:rFonts w:ascii="Times New Roman" w:hAnsi="Times New Roman" w:cs="Times New Roman"/>
                <w:bCs/>
                <w:sz w:val="16"/>
                <w:szCs w:val="16"/>
              </w:rPr>
            </w:pPr>
          </w:p>
          <w:p w14:paraId="0A2EB604" w14:textId="5FD00385" w:rsidR="00E25F56" w:rsidRPr="003A29C7" w:rsidRDefault="000C09D2" w:rsidP="00292A4C">
            <w:pPr>
              <w:suppressAutoHyphens/>
              <w:spacing w:after="0"/>
              <w:rPr>
                <w:rFonts w:ascii="Times New Roman" w:hAnsi="Times New Roman" w:cs="Times New Roman"/>
                <w:bCs/>
                <w:sz w:val="16"/>
                <w:szCs w:val="16"/>
              </w:rPr>
            </w:pPr>
            <w:r>
              <w:rPr>
                <w:rFonts w:ascii="Times New Roman" w:hAnsi="Times New Roman" w:cs="Times New Roman"/>
                <w:bCs/>
                <w:sz w:val="16"/>
                <w:szCs w:val="16"/>
              </w:rPr>
              <w:t>Per clause 35.3.5.</w:t>
            </w:r>
            <w:r w:rsidR="00EF7157">
              <w:rPr>
                <w:rFonts w:ascii="Times New Roman" w:hAnsi="Times New Roman" w:cs="Times New Roman"/>
                <w:bCs/>
                <w:sz w:val="16"/>
                <w:szCs w:val="16"/>
              </w:rPr>
              <w:t>4</w:t>
            </w:r>
            <w:r w:rsidR="00AA4C95">
              <w:rPr>
                <w:rFonts w:ascii="Times New Roman" w:hAnsi="Times New Roman" w:cs="Times New Roman"/>
                <w:bCs/>
                <w:sz w:val="16"/>
                <w:szCs w:val="16"/>
              </w:rPr>
              <w:t xml:space="preserve"> </w:t>
            </w:r>
            <w:r w:rsidR="00113222">
              <w:rPr>
                <w:rFonts w:ascii="Times New Roman" w:hAnsi="Times New Roman" w:cs="Times New Roman"/>
                <w:bCs/>
                <w:sz w:val="16"/>
                <w:szCs w:val="16"/>
              </w:rPr>
              <w:t>in D1.4</w:t>
            </w:r>
            <w:r w:rsidR="0069756D">
              <w:rPr>
                <w:rFonts w:ascii="Times New Roman" w:hAnsi="Times New Roman" w:cs="Times New Roman"/>
                <w:bCs/>
                <w:sz w:val="16"/>
                <w:szCs w:val="16"/>
              </w:rPr>
              <w:t xml:space="preserve"> (P360L</w:t>
            </w:r>
            <w:r w:rsidR="009A1261">
              <w:rPr>
                <w:rFonts w:ascii="Times New Roman" w:hAnsi="Times New Roman" w:cs="Times New Roman"/>
                <w:bCs/>
                <w:sz w:val="16"/>
                <w:szCs w:val="16"/>
              </w:rPr>
              <w:t>5</w:t>
            </w:r>
            <w:r w:rsidR="0016002D">
              <w:rPr>
                <w:rFonts w:ascii="Times New Roman" w:hAnsi="Times New Roman" w:cs="Times New Roman"/>
                <w:bCs/>
                <w:sz w:val="16"/>
                <w:szCs w:val="16"/>
              </w:rPr>
              <w:t>1</w:t>
            </w:r>
            <w:r w:rsidR="009A1261">
              <w:rPr>
                <w:rFonts w:ascii="Times New Roman" w:hAnsi="Times New Roman" w:cs="Times New Roman"/>
                <w:bCs/>
                <w:sz w:val="16"/>
                <w:szCs w:val="16"/>
              </w:rPr>
              <w:t>)</w:t>
            </w:r>
            <w:r w:rsidR="00113222">
              <w:rPr>
                <w:rFonts w:ascii="Times New Roman" w:hAnsi="Times New Roman" w:cs="Times New Roman"/>
                <w:bCs/>
                <w:sz w:val="16"/>
                <w:szCs w:val="16"/>
              </w:rPr>
              <w:t xml:space="preserve">, </w:t>
            </w:r>
            <w:r w:rsidR="00593B6E">
              <w:rPr>
                <w:rFonts w:ascii="Times New Roman" w:hAnsi="Times New Roman" w:cs="Times New Roman"/>
                <w:bCs/>
                <w:sz w:val="16"/>
                <w:szCs w:val="16"/>
              </w:rPr>
              <w:t xml:space="preserve">the </w:t>
            </w:r>
            <w:r w:rsidR="00AA4C95">
              <w:rPr>
                <w:rFonts w:ascii="Times New Roman" w:hAnsi="Times New Roman" w:cs="Times New Roman"/>
                <w:bCs/>
                <w:sz w:val="16"/>
                <w:szCs w:val="16"/>
              </w:rPr>
              <w:t xml:space="preserve">(Re)Association Response frame carries complete profile in Basic ML IE and the complete profile will include the </w:t>
            </w:r>
            <w:r w:rsidR="004A2B92">
              <w:rPr>
                <w:rFonts w:ascii="Times New Roman" w:hAnsi="Times New Roman" w:cs="Times New Roman"/>
                <w:bCs/>
                <w:sz w:val="16"/>
                <w:szCs w:val="16"/>
              </w:rPr>
              <w:t xml:space="preserve">Status Code </w:t>
            </w:r>
            <w:r w:rsidR="00AA4C95">
              <w:rPr>
                <w:rFonts w:ascii="Times New Roman" w:hAnsi="Times New Roman" w:cs="Times New Roman"/>
                <w:bCs/>
                <w:sz w:val="16"/>
                <w:szCs w:val="16"/>
              </w:rPr>
              <w:t>field</w:t>
            </w:r>
            <w:r w:rsidR="004A2B92">
              <w:rPr>
                <w:rFonts w:ascii="Times New Roman" w:hAnsi="Times New Roman" w:cs="Times New Roman"/>
                <w:bCs/>
                <w:sz w:val="16"/>
                <w:szCs w:val="16"/>
              </w:rPr>
              <w:t xml:space="preserve"> as defined in Table 9-63 and Table 9-65.</w:t>
            </w:r>
          </w:p>
        </w:tc>
      </w:tr>
      <w:tr w:rsidR="00AA52A3" w:rsidRPr="008B0293" w14:paraId="7D52C7D5" w14:textId="77777777" w:rsidTr="009E1456">
        <w:trPr>
          <w:trHeight w:val="220"/>
          <w:jc w:val="center"/>
        </w:trPr>
        <w:tc>
          <w:tcPr>
            <w:tcW w:w="625" w:type="dxa"/>
            <w:shd w:val="clear" w:color="auto" w:fill="auto"/>
            <w:noWrap/>
          </w:tcPr>
          <w:p w14:paraId="75C0EA5B"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6541</w:t>
            </w:r>
          </w:p>
        </w:tc>
        <w:tc>
          <w:tcPr>
            <w:tcW w:w="1080" w:type="dxa"/>
          </w:tcPr>
          <w:p w14:paraId="04EB9A2D"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Pascal VIGER</w:t>
            </w:r>
          </w:p>
        </w:tc>
        <w:tc>
          <w:tcPr>
            <w:tcW w:w="1080" w:type="dxa"/>
            <w:shd w:val="clear" w:color="auto" w:fill="auto"/>
            <w:noWrap/>
          </w:tcPr>
          <w:p w14:paraId="5D86603A"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35.3</w:t>
            </w:r>
          </w:p>
        </w:tc>
        <w:tc>
          <w:tcPr>
            <w:tcW w:w="720" w:type="dxa"/>
          </w:tcPr>
          <w:p w14:paraId="07266D89"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246.17</w:t>
            </w:r>
          </w:p>
        </w:tc>
        <w:tc>
          <w:tcPr>
            <w:tcW w:w="2340" w:type="dxa"/>
            <w:shd w:val="clear" w:color="auto" w:fill="auto"/>
            <w:noWrap/>
          </w:tcPr>
          <w:p w14:paraId="6844D9CA"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 xml:space="preserve">multi-link operation in </w:t>
            </w:r>
            <w:proofErr w:type="spellStart"/>
            <w:r w:rsidRPr="00930E6A">
              <w:rPr>
                <w:rFonts w:ascii="Times New Roman" w:hAnsi="Times New Roman" w:cs="Times New Roman"/>
                <w:sz w:val="16"/>
                <w:szCs w:val="16"/>
              </w:rPr>
              <w:t>adhoc</w:t>
            </w:r>
            <w:proofErr w:type="spellEnd"/>
            <w:r w:rsidRPr="00930E6A">
              <w:rPr>
                <w:rFonts w:ascii="Times New Roman" w:hAnsi="Times New Roman" w:cs="Times New Roman"/>
                <w:sz w:val="16"/>
                <w:szCs w:val="16"/>
              </w:rPr>
              <w:t xml:space="preserve"> mode is not </w:t>
            </w:r>
            <w:proofErr w:type="spellStart"/>
            <w:r w:rsidRPr="00930E6A">
              <w:rPr>
                <w:rFonts w:ascii="Times New Roman" w:hAnsi="Times New Roman" w:cs="Times New Roman"/>
                <w:sz w:val="16"/>
                <w:szCs w:val="16"/>
              </w:rPr>
              <w:t>speciified</w:t>
            </w:r>
            <w:proofErr w:type="spellEnd"/>
            <w:r w:rsidRPr="00930E6A">
              <w:rPr>
                <w:rFonts w:ascii="Times New Roman" w:hAnsi="Times New Roman" w:cs="Times New Roman"/>
                <w:sz w:val="16"/>
                <w:szCs w:val="16"/>
              </w:rPr>
              <w:t>. There is no reason for that.</w:t>
            </w:r>
          </w:p>
        </w:tc>
        <w:tc>
          <w:tcPr>
            <w:tcW w:w="1530" w:type="dxa"/>
            <w:shd w:val="clear" w:color="auto" w:fill="auto"/>
            <w:noWrap/>
          </w:tcPr>
          <w:p w14:paraId="3463FCFD" w14:textId="77777777" w:rsidR="00AA52A3" w:rsidRPr="00930E6A" w:rsidRDefault="00AA52A3" w:rsidP="00292A4C">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 xml:space="preserve">Please define MLO operation for stations in </w:t>
            </w:r>
            <w:proofErr w:type="spellStart"/>
            <w:r w:rsidRPr="00930E6A">
              <w:rPr>
                <w:rFonts w:ascii="Times New Roman" w:hAnsi="Times New Roman" w:cs="Times New Roman"/>
                <w:sz w:val="16"/>
                <w:szCs w:val="16"/>
              </w:rPr>
              <w:t>adhoc</w:t>
            </w:r>
            <w:proofErr w:type="spellEnd"/>
            <w:r w:rsidRPr="00930E6A">
              <w:rPr>
                <w:rFonts w:ascii="Times New Roman" w:hAnsi="Times New Roman" w:cs="Times New Roman"/>
                <w:sz w:val="16"/>
                <w:szCs w:val="16"/>
              </w:rPr>
              <w:t xml:space="preserve"> mode (no infrastructure AP)</w:t>
            </w:r>
          </w:p>
        </w:tc>
        <w:tc>
          <w:tcPr>
            <w:tcW w:w="3960" w:type="dxa"/>
            <w:shd w:val="clear" w:color="auto" w:fill="auto"/>
          </w:tcPr>
          <w:p w14:paraId="64208902" w14:textId="77777777" w:rsidR="00AA52A3" w:rsidRPr="00D0607F" w:rsidRDefault="007069EB" w:rsidP="00292A4C">
            <w:pPr>
              <w:suppressAutoHyphens/>
              <w:spacing w:after="0"/>
              <w:rPr>
                <w:rFonts w:ascii="Times New Roman" w:hAnsi="Times New Roman" w:cs="Times New Roman"/>
                <w:b/>
                <w:sz w:val="16"/>
                <w:szCs w:val="16"/>
              </w:rPr>
            </w:pPr>
            <w:r w:rsidRPr="00D0607F">
              <w:rPr>
                <w:rFonts w:ascii="Times New Roman" w:hAnsi="Times New Roman" w:cs="Times New Roman"/>
                <w:b/>
                <w:sz w:val="16"/>
                <w:szCs w:val="16"/>
              </w:rPr>
              <w:t>Rejected</w:t>
            </w:r>
          </w:p>
          <w:p w14:paraId="409EF8E9" w14:textId="77777777" w:rsidR="007069EB" w:rsidRDefault="007069EB" w:rsidP="00292A4C">
            <w:pPr>
              <w:suppressAutoHyphens/>
              <w:spacing w:after="0"/>
              <w:rPr>
                <w:rFonts w:ascii="Times New Roman" w:hAnsi="Times New Roman" w:cs="Times New Roman"/>
                <w:bCs/>
                <w:sz w:val="16"/>
                <w:szCs w:val="16"/>
              </w:rPr>
            </w:pPr>
          </w:p>
          <w:p w14:paraId="7AED513F" w14:textId="3E9C8DCB" w:rsidR="007069EB" w:rsidRPr="00327D88" w:rsidRDefault="00430D42" w:rsidP="00292A4C">
            <w:pPr>
              <w:suppressAutoHyphens/>
              <w:spacing w:after="0"/>
              <w:rPr>
                <w:rFonts w:ascii="Times New Roman" w:hAnsi="Times New Roman" w:cs="Times New Roman"/>
                <w:bCs/>
                <w:sz w:val="16"/>
                <w:szCs w:val="16"/>
              </w:rPr>
            </w:pPr>
            <w:r>
              <w:rPr>
                <w:rFonts w:ascii="Times New Roman" w:hAnsi="Times New Roman" w:cs="Times New Roman"/>
                <w:bCs/>
                <w:sz w:val="16"/>
                <w:szCs w:val="16"/>
              </w:rPr>
              <w:t>Supporting M</w:t>
            </w:r>
            <w:r w:rsidR="00792BB3">
              <w:rPr>
                <w:rFonts w:ascii="Times New Roman" w:hAnsi="Times New Roman" w:cs="Times New Roman"/>
                <w:bCs/>
                <w:sz w:val="16"/>
                <w:szCs w:val="16"/>
              </w:rPr>
              <w:t>L</w:t>
            </w:r>
            <w:r>
              <w:rPr>
                <w:rFonts w:ascii="Times New Roman" w:hAnsi="Times New Roman" w:cs="Times New Roman"/>
                <w:bCs/>
                <w:sz w:val="16"/>
                <w:szCs w:val="16"/>
              </w:rPr>
              <w:t>O in IBSS mode will require many changes throughout the 11be spec.</w:t>
            </w:r>
            <w:r w:rsidR="00F90F1B">
              <w:rPr>
                <w:rFonts w:ascii="Times New Roman" w:hAnsi="Times New Roman" w:cs="Times New Roman"/>
                <w:bCs/>
                <w:sz w:val="16"/>
                <w:szCs w:val="16"/>
              </w:rPr>
              <w:t xml:space="preserve"> </w:t>
            </w:r>
            <w:r w:rsidR="00F90F1B" w:rsidRPr="00F90F1B">
              <w:rPr>
                <w:rFonts w:ascii="Times New Roman" w:hAnsi="Times New Roman" w:cs="Times New Roman"/>
                <w:bCs/>
                <w:sz w:val="16"/>
                <w:szCs w:val="16"/>
              </w:rPr>
              <w:t>For example</w:t>
            </w:r>
            <w:r w:rsidR="00F90F1B">
              <w:rPr>
                <w:rFonts w:ascii="Times New Roman" w:hAnsi="Times New Roman" w:cs="Times New Roman"/>
                <w:bCs/>
                <w:sz w:val="16"/>
                <w:szCs w:val="16"/>
              </w:rPr>
              <w:t>,</w:t>
            </w:r>
            <w:r w:rsidR="00F90F1B" w:rsidRPr="00F90F1B">
              <w:rPr>
                <w:rFonts w:ascii="Times New Roman" w:hAnsi="Times New Roman" w:cs="Times New Roman"/>
                <w:bCs/>
                <w:sz w:val="16"/>
                <w:szCs w:val="16"/>
              </w:rPr>
              <w:t xml:space="preserve"> IBSS association involves 4-way handshake with each participating STA to establish a security key and exchange group key.</w:t>
            </w:r>
            <w:r w:rsidR="00F90F1B">
              <w:rPr>
                <w:rFonts w:ascii="Times New Roman" w:hAnsi="Times New Roman" w:cs="Times New Roman"/>
                <w:bCs/>
                <w:sz w:val="16"/>
                <w:szCs w:val="16"/>
              </w:rPr>
              <w:t xml:space="preserve"> Additional considerations would be required when IBSS involves a mix of MLO and non-MLO devices.</w:t>
            </w:r>
            <w:r>
              <w:rPr>
                <w:rFonts w:ascii="Times New Roman" w:hAnsi="Times New Roman" w:cs="Times New Roman"/>
                <w:bCs/>
                <w:sz w:val="16"/>
                <w:szCs w:val="16"/>
              </w:rPr>
              <w:t xml:space="preserve"> Given the short timeline to complete R1 features, the commenter has agreed to </w:t>
            </w:r>
            <w:r w:rsidR="00B50782">
              <w:rPr>
                <w:rFonts w:ascii="Times New Roman" w:hAnsi="Times New Roman" w:cs="Times New Roman"/>
                <w:bCs/>
                <w:sz w:val="16"/>
                <w:szCs w:val="16"/>
              </w:rPr>
              <w:t>have discussions</w:t>
            </w:r>
            <w:r w:rsidR="00E41B45">
              <w:rPr>
                <w:rFonts w:ascii="Times New Roman" w:hAnsi="Times New Roman" w:cs="Times New Roman"/>
                <w:bCs/>
                <w:sz w:val="16"/>
                <w:szCs w:val="16"/>
              </w:rPr>
              <w:t>,</w:t>
            </w:r>
            <w:r w:rsidR="00B50782">
              <w:rPr>
                <w:rFonts w:ascii="Times New Roman" w:hAnsi="Times New Roman" w:cs="Times New Roman"/>
                <w:bCs/>
                <w:sz w:val="16"/>
                <w:szCs w:val="16"/>
              </w:rPr>
              <w:t xml:space="preserve"> related to </w:t>
            </w:r>
            <w:r w:rsidR="00E41B45">
              <w:rPr>
                <w:rFonts w:ascii="Times New Roman" w:hAnsi="Times New Roman" w:cs="Times New Roman"/>
                <w:bCs/>
                <w:sz w:val="16"/>
                <w:szCs w:val="16"/>
              </w:rPr>
              <w:t>supporting multi-link</w:t>
            </w:r>
            <w:r w:rsidR="00B50782">
              <w:rPr>
                <w:rFonts w:ascii="Times New Roman" w:hAnsi="Times New Roman" w:cs="Times New Roman"/>
                <w:bCs/>
                <w:sz w:val="16"/>
                <w:szCs w:val="16"/>
              </w:rPr>
              <w:t xml:space="preserve"> in IBSS mode</w:t>
            </w:r>
            <w:r w:rsidR="00E41B45">
              <w:rPr>
                <w:rFonts w:ascii="Times New Roman" w:hAnsi="Times New Roman" w:cs="Times New Roman"/>
                <w:bCs/>
                <w:sz w:val="16"/>
                <w:szCs w:val="16"/>
              </w:rPr>
              <w:t>,</w:t>
            </w:r>
            <w:r w:rsidR="00B50782">
              <w:rPr>
                <w:rFonts w:ascii="Times New Roman" w:hAnsi="Times New Roman" w:cs="Times New Roman"/>
                <w:bCs/>
                <w:sz w:val="16"/>
                <w:szCs w:val="16"/>
              </w:rPr>
              <w:t xml:space="preserve"> done </w:t>
            </w:r>
            <w:r w:rsidR="003F7913">
              <w:rPr>
                <w:rFonts w:ascii="Times New Roman" w:hAnsi="Times New Roman" w:cs="Times New Roman"/>
                <w:bCs/>
                <w:sz w:val="16"/>
                <w:szCs w:val="16"/>
              </w:rPr>
              <w:t>later</w:t>
            </w:r>
            <w:r w:rsidR="00B50782">
              <w:rPr>
                <w:rFonts w:ascii="Times New Roman" w:hAnsi="Times New Roman" w:cs="Times New Roman"/>
                <w:bCs/>
                <w:sz w:val="16"/>
                <w:szCs w:val="16"/>
              </w:rPr>
              <w:t>.</w:t>
            </w:r>
          </w:p>
        </w:tc>
      </w:tr>
      <w:tr w:rsidR="00C15DB3" w:rsidRPr="008B0293" w14:paraId="4AAF0A43" w14:textId="77777777" w:rsidTr="009E1456">
        <w:trPr>
          <w:trHeight w:val="220"/>
          <w:jc w:val="center"/>
        </w:trPr>
        <w:tc>
          <w:tcPr>
            <w:tcW w:w="625" w:type="dxa"/>
            <w:shd w:val="clear" w:color="auto" w:fill="auto"/>
            <w:noWrap/>
          </w:tcPr>
          <w:p w14:paraId="735808A3" w14:textId="477A616F"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6988</w:t>
            </w:r>
          </w:p>
        </w:tc>
        <w:tc>
          <w:tcPr>
            <w:tcW w:w="1080" w:type="dxa"/>
          </w:tcPr>
          <w:p w14:paraId="13505160" w14:textId="3CF8B950" w:rsidR="00C15DB3" w:rsidRPr="00930E6A" w:rsidRDefault="00C15DB3" w:rsidP="00C15DB3">
            <w:pPr>
              <w:suppressAutoHyphens/>
              <w:spacing w:after="0"/>
              <w:rPr>
                <w:rFonts w:ascii="Times New Roman" w:hAnsi="Times New Roman" w:cs="Times New Roman"/>
                <w:sz w:val="16"/>
                <w:szCs w:val="16"/>
              </w:rPr>
            </w:pPr>
            <w:proofErr w:type="spellStart"/>
            <w:r w:rsidRPr="00930E6A">
              <w:rPr>
                <w:rFonts w:ascii="Times New Roman" w:hAnsi="Times New Roman" w:cs="Times New Roman"/>
                <w:sz w:val="16"/>
                <w:szCs w:val="16"/>
              </w:rPr>
              <w:t>Sanghyun</w:t>
            </w:r>
            <w:proofErr w:type="spellEnd"/>
            <w:r w:rsidRPr="00930E6A">
              <w:rPr>
                <w:rFonts w:ascii="Times New Roman" w:hAnsi="Times New Roman" w:cs="Times New Roman"/>
                <w:sz w:val="16"/>
                <w:szCs w:val="16"/>
              </w:rPr>
              <w:t xml:space="preserve"> Kim</w:t>
            </w:r>
          </w:p>
        </w:tc>
        <w:tc>
          <w:tcPr>
            <w:tcW w:w="1080" w:type="dxa"/>
            <w:shd w:val="clear" w:color="auto" w:fill="auto"/>
            <w:noWrap/>
          </w:tcPr>
          <w:p w14:paraId="0B4E829B" w14:textId="2CEA11AC"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35.3.2.3</w:t>
            </w:r>
          </w:p>
        </w:tc>
        <w:tc>
          <w:tcPr>
            <w:tcW w:w="720" w:type="dxa"/>
          </w:tcPr>
          <w:p w14:paraId="5DF526A9" w14:textId="2AB4C4A2"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249.28</w:t>
            </w:r>
          </w:p>
        </w:tc>
        <w:tc>
          <w:tcPr>
            <w:tcW w:w="2340" w:type="dxa"/>
            <w:shd w:val="clear" w:color="auto" w:fill="auto"/>
            <w:noWrap/>
          </w:tcPr>
          <w:p w14:paraId="20D8FDA2" w14:textId="73E849D3"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11ax spec says "A STA 6 G shall not transmit HT/VHT Capabilities/Operation element". Need to allow 6 GHz reporting STA to transmit HT/VHT elements for reported STA (of the same MLD).</w:t>
            </w:r>
          </w:p>
        </w:tc>
        <w:tc>
          <w:tcPr>
            <w:tcW w:w="1530" w:type="dxa"/>
            <w:shd w:val="clear" w:color="auto" w:fill="auto"/>
            <w:noWrap/>
          </w:tcPr>
          <w:p w14:paraId="3F86FA55" w14:textId="31650EBA"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As in comment</w:t>
            </w:r>
          </w:p>
        </w:tc>
        <w:tc>
          <w:tcPr>
            <w:tcW w:w="3960" w:type="dxa"/>
            <w:shd w:val="clear" w:color="auto" w:fill="auto"/>
          </w:tcPr>
          <w:p w14:paraId="03D2F708" w14:textId="77777777" w:rsidR="00C15DB3" w:rsidRPr="00D51780" w:rsidRDefault="00C15DB3" w:rsidP="00C15DB3">
            <w:pPr>
              <w:suppressAutoHyphens/>
              <w:spacing w:after="0"/>
              <w:rPr>
                <w:rFonts w:ascii="Times New Roman" w:hAnsi="Times New Roman" w:cs="Times New Roman"/>
                <w:b/>
                <w:sz w:val="16"/>
                <w:szCs w:val="16"/>
              </w:rPr>
            </w:pPr>
            <w:r w:rsidRPr="00D51780">
              <w:rPr>
                <w:rFonts w:ascii="Times New Roman" w:hAnsi="Times New Roman" w:cs="Times New Roman"/>
                <w:b/>
                <w:sz w:val="16"/>
                <w:szCs w:val="16"/>
              </w:rPr>
              <w:t>Revised</w:t>
            </w:r>
          </w:p>
          <w:p w14:paraId="289BD3BC" w14:textId="167A08FB" w:rsidR="005836AD" w:rsidRPr="00D51780" w:rsidRDefault="005836AD" w:rsidP="00C15DB3">
            <w:pPr>
              <w:suppressAutoHyphens/>
              <w:spacing w:after="0"/>
              <w:rPr>
                <w:rFonts w:ascii="Times New Roman" w:hAnsi="Times New Roman" w:cs="Times New Roman"/>
                <w:bCs/>
                <w:sz w:val="16"/>
                <w:szCs w:val="16"/>
              </w:rPr>
            </w:pPr>
          </w:p>
          <w:p w14:paraId="62B74E76" w14:textId="529A6D49" w:rsidR="00B3197A" w:rsidRPr="00D51780" w:rsidRDefault="00B3197A" w:rsidP="00C15DB3">
            <w:pPr>
              <w:suppressAutoHyphens/>
              <w:spacing w:after="0"/>
              <w:rPr>
                <w:rFonts w:ascii="Times New Roman" w:hAnsi="Times New Roman" w:cs="Times New Roman"/>
                <w:bCs/>
                <w:sz w:val="16"/>
                <w:szCs w:val="16"/>
              </w:rPr>
            </w:pPr>
            <w:r w:rsidRPr="00D51780">
              <w:rPr>
                <w:rFonts w:ascii="Times New Roman" w:hAnsi="Times New Roman" w:cs="Times New Roman"/>
                <w:bCs/>
                <w:sz w:val="16"/>
                <w:szCs w:val="16"/>
              </w:rPr>
              <w:t>Agree with the commenter.</w:t>
            </w:r>
            <w:r w:rsidR="003C6979" w:rsidRPr="00D51780">
              <w:rPr>
                <w:rFonts w:ascii="Times New Roman" w:hAnsi="Times New Roman" w:cs="Times New Roman"/>
                <w:bCs/>
                <w:sz w:val="16"/>
                <w:szCs w:val="16"/>
              </w:rPr>
              <w:t xml:space="preserve"> A STA 6G that is affiliated with an MLD can transmit a frame (e.g., Association Req</w:t>
            </w:r>
            <w:r w:rsidR="003F2F9C" w:rsidRPr="00D51780">
              <w:rPr>
                <w:rFonts w:ascii="Times New Roman" w:hAnsi="Times New Roman" w:cs="Times New Roman"/>
                <w:bCs/>
                <w:sz w:val="16"/>
                <w:szCs w:val="16"/>
              </w:rPr>
              <w:t xml:space="preserve">/Resp or Probe Req/Resp) that carries the complete profile of another STA affiliated with </w:t>
            </w:r>
            <w:r w:rsidR="000B56F0" w:rsidRPr="00D51780">
              <w:rPr>
                <w:rFonts w:ascii="Times New Roman" w:hAnsi="Times New Roman" w:cs="Times New Roman"/>
                <w:bCs/>
                <w:sz w:val="16"/>
                <w:szCs w:val="16"/>
              </w:rPr>
              <w:t xml:space="preserve">the same MLD and depending on the capabilities of the reported STA, HT/VHT Capabilities/Operation element may be present in the per-STA profile. The cited statement is amended </w:t>
            </w:r>
            <w:r w:rsidR="0092148D" w:rsidRPr="00D51780">
              <w:rPr>
                <w:rFonts w:ascii="Times New Roman" w:hAnsi="Times New Roman" w:cs="Times New Roman"/>
                <w:bCs/>
                <w:sz w:val="16"/>
                <w:szCs w:val="16"/>
              </w:rPr>
              <w:t xml:space="preserve">to capture this. </w:t>
            </w:r>
          </w:p>
          <w:p w14:paraId="095F6F93" w14:textId="2D481D04" w:rsidR="0092148D" w:rsidRPr="00D51780" w:rsidRDefault="0092148D" w:rsidP="00C15DB3">
            <w:pPr>
              <w:suppressAutoHyphens/>
              <w:spacing w:after="0"/>
              <w:rPr>
                <w:rFonts w:ascii="Times New Roman" w:hAnsi="Times New Roman" w:cs="Times New Roman"/>
                <w:bCs/>
                <w:sz w:val="16"/>
                <w:szCs w:val="16"/>
              </w:rPr>
            </w:pPr>
          </w:p>
          <w:p w14:paraId="383E577C" w14:textId="15E2FEF9" w:rsidR="005836AD" w:rsidRPr="00443C1A" w:rsidRDefault="0092148D" w:rsidP="00C15DB3">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sidR="0014324E">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editor: </w:t>
            </w:r>
            <w:r w:rsidR="00A31AD4" w:rsidRPr="00D51780">
              <w:rPr>
                <w:rFonts w:ascii="Times New Roman" w:hAnsi="Times New Roman" w:cs="Times New Roman"/>
                <w:b/>
                <w:sz w:val="16"/>
                <w:szCs w:val="16"/>
              </w:rPr>
              <w:t xml:space="preserve">Please implement the changes shown in document </w:t>
            </w:r>
            <w:r w:rsidR="00C8091A">
              <w:rPr>
                <w:rFonts w:ascii="Times New Roman" w:hAnsi="Times New Roman" w:cs="Times New Roman"/>
                <w:b/>
                <w:sz w:val="16"/>
                <w:szCs w:val="16"/>
              </w:rPr>
              <w:t>11-22/</w:t>
            </w:r>
            <w:r w:rsidR="007E463A">
              <w:rPr>
                <w:rFonts w:ascii="Times New Roman" w:hAnsi="Times New Roman" w:cs="Times New Roman"/>
                <w:b/>
                <w:sz w:val="16"/>
                <w:szCs w:val="16"/>
              </w:rPr>
              <w:t>308r</w:t>
            </w:r>
            <w:r w:rsidR="00F24097">
              <w:rPr>
                <w:rFonts w:ascii="Times New Roman" w:hAnsi="Times New Roman" w:cs="Times New Roman"/>
                <w:b/>
                <w:sz w:val="16"/>
                <w:szCs w:val="16"/>
              </w:rPr>
              <w:t>4</w:t>
            </w:r>
            <w:r w:rsidR="00D51780" w:rsidRPr="00D51780">
              <w:rPr>
                <w:rFonts w:ascii="Times New Roman" w:hAnsi="Times New Roman" w:cs="Times New Roman"/>
                <w:b/>
                <w:sz w:val="16"/>
                <w:szCs w:val="16"/>
              </w:rPr>
              <w:t xml:space="preserve"> tagged as 6988.</w:t>
            </w:r>
          </w:p>
        </w:tc>
      </w:tr>
      <w:tr w:rsidR="00C15DB3" w:rsidRPr="008B0293" w14:paraId="1393AF75" w14:textId="77777777" w:rsidTr="009E1456">
        <w:trPr>
          <w:trHeight w:val="220"/>
          <w:jc w:val="center"/>
        </w:trPr>
        <w:tc>
          <w:tcPr>
            <w:tcW w:w="625" w:type="dxa"/>
            <w:shd w:val="clear" w:color="auto" w:fill="auto"/>
            <w:noWrap/>
          </w:tcPr>
          <w:p w14:paraId="7102C956" w14:textId="0CF2BEC7"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6989</w:t>
            </w:r>
          </w:p>
        </w:tc>
        <w:tc>
          <w:tcPr>
            <w:tcW w:w="1080" w:type="dxa"/>
          </w:tcPr>
          <w:p w14:paraId="12F2D1D2" w14:textId="578D9D87" w:rsidR="00C15DB3" w:rsidRPr="00930E6A" w:rsidRDefault="00C15DB3" w:rsidP="00C15DB3">
            <w:pPr>
              <w:suppressAutoHyphens/>
              <w:spacing w:after="0"/>
              <w:rPr>
                <w:rFonts w:ascii="Times New Roman" w:hAnsi="Times New Roman" w:cs="Times New Roman"/>
                <w:sz w:val="16"/>
                <w:szCs w:val="16"/>
              </w:rPr>
            </w:pPr>
            <w:proofErr w:type="spellStart"/>
            <w:r w:rsidRPr="00930E6A">
              <w:rPr>
                <w:rFonts w:ascii="Times New Roman" w:hAnsi="Times New Roman" w:cs="Times New Roman"/>
                <w:sz w:val="16"/>
                <w:szCs w:val="16"/>
              </w:rPr>
              <w:t>Sanghyun</w:t>
            </w:r>
            <w:proofErr w:type="spellEnd"/>
            <w:r w:rsidRPr="00930E6A">
              <w:rPr>
                <w:rFonts w:ascii="Times New Roman" w:hAnsi="Times New Roman" w:cs="Times New Roman"/>
                <w:sz w:val="16"/>
                <w:szCs w:val="16"/>
              </w:rPr>
              <w:t xml:space="preserve"> Kim</w:t>
            </w:r>
          </w:p>
        </w:tc>
        <w:tc>
          <w:tcPr>
            <w:tcW w:w="1080" w:type="dxa"/>
            <w:shd w:val="clear" w:color="auto" w:fill="auto"/>
            <w:noWrap/>
          </w:tcPr>
          <w:p w14:paraId="08681639" w14:textId="6EE11796"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35.3.2.3</w:t>
            </w:r>
          </w:p>
        </w:tc>
        <w:tc>
          <w:tcPr>
            <w:tcW w:w="720" w:type="dxa"/>
          </w:tcPr>
          <w:p w14:paraId="1C292D46" w14:textId="4C52C3A3"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249.28</w:t>
            </w:r>
          </w:p>
        </w:tc>
        <w:tc>
          <w:tcPr>
            <w:tcW w:w="2340" w:type="dxa"/>
            <w:shd w:val="clear" w:color="auto" w:fill="auto"/>
            <w:noWrap/>
          </w:tcPr>
          <w:p w14:paraId="72BAA27B" w14:textId="1E281EA8"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Per-STA profiles corresponding to the 2.4/5 GHz reported STAs are unable to inherit HT/VHT related elements from the elements of the reporting STA, if the reporting STA is 6 GHz STA. It is because a 6 GHz STA have no HT/VHT elements.</w:t>
            </w:r>
            <w:r w:rsidRPr="00930E6A">
              <w:rPr>
                <w:rFonts w:ascii="Times New Roman" w:hAnsi="Times New Roman" w:cs="Times New Roman"/>
                <w:sz w:val="16"/>
                <w:szCs w:val="16"/>
              </w:rPr>
              <w:br/>
            </w:r>
            <w:r w:rsidRPr="00930E6A">
              <w:rPr>
                <w:rFonts w:ascii="Times New Roman" w:hAnsi="Times New Roman" w:cs="Times New Roman"/>
                <w:sz w:val="16"/>
                <w:szCs w:val="16"/>
              </w:rPr>
              <w:br/>
              <w:t>If a specific element is not present for the reporting STA, the same element(same element ID and same values) may be included in every Per-STA profiles.</w:t>
            </w:r>
            <w:r w:rsidRPr="00930E6A">
              <w:rPr>
                <w:rFonts w:ascii="Times New Roman" w:hAnsi="Times New Roman" w:cs="Times New Roman"/>
                <w:sz w:val="16"/>
                <w:szCs w:val="16"/>
              </w:rPr>
              <w:br/>
            </w:r>
            <w:r w:rsidRPr="00930E6A">
              <w:rPr>
                <w:rFonts w:ascii="Times New Roman" w:hAnsi="Times New Roman" w:cs="Times New Roman"/>
                <w:sz w:val="16"/>
                <w:szCs w:val="16"/>
              </w:rPr>
              <w:br/>
              <w:t>It is recommended to provide additional inheritance mechanism make possible a per-STA profile inherits elements from the other per-STA profile.</w:t>
            </w:r>
          </w:p>
        </w:tc>
        <w:tc>
          <w:tcPr>
            <w:tcW w:w="1530" w:type="dxa"/>
            <w:shd w:val="clear" w:color="auto" w:fill="auto"/>
            <w:noWrap/>
          </w:tcPr>
          <w:p w14:paraId="7CF83088" w14:textId="042CCFBA" w:rsidR="00C15DB3" w:rsidRPr="00930E6A" w:rsidRDefault="00C15DB3" w:rsidP="00C15DB3">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As in the comment</w:t>
            </w:r>
          </w:p>
        </w:tc>
        <w:tc>
          <w:tcPr>
            <w:tcW w:w="3960" w:type="dxa"/>
            <w:shd w:val="clear" w:color="auto" w:fill="auto"/>
          </w:tcPr>
          <w:p w14:paraId="3810388F" w14:textId="77777777" w:rsidR="00C15DB3" w:rsidRPr="00C37D69" w:rsidRDefault="00C15DB3" w:rsidP="00C15DB3">
            <w:pPr>
              <w:suppressAutoHyphens/>
              <w:spacing w:after="0"/>
              <w:rPr>
                <w:rFonts w:ascii="Times New Roman" w:hAnsi="Times New Roman" w:cs="Times New Roman"/>
                <w:b/>
                <w:sz w:val="16"/>
                <w:szCs w:val="16"/>
              </w:rPr>
            </w:pPr>
            <w:r w:rsidRPr="00C37D69">
              <w:rPr>
                <w:rFonts w:ascii="Times New Roman" w:hAnsi="Times New Roman" w:cs="Times New Roman"/>
                <w:b/>
                <w:sz w:val="16"/>
                <w:szCs w:val="16"/>
              </w:rPr>
              <w:t>Rejected</w:t>
            </w:r>
          </w:p>
          <w:p w14:paraId="522BD1CE" w14:textId="77777777" w:rsidR="00C37D69" w:rsidRDefault="00C37D69" w:rsidP="00C15DB3">
            <w:pPr>
              <w:suppressAutoHyphens/>
              <w:spacing w:after="0"/>
              <w:rPr>
                <w:rFonts w:ascii="Times New Roman" w:hAnsi="Times New Roman" w:cs="Times New Roman"/>
                <w:bCs/>
                <w:sz w:val="16"/>
                <w:szCs w:val="16"/>
              </w:rPr>
            </w:pPr>
          </w:p>
          <w:p w14:paraId="586AC851" w14:textId="3F1E5B2F" w:rsidR="00C37D69" w:rsidRPr="00AC264D" w:rsidRDefault="005C3495" w:rsidP="00C15DB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E51EC2">
              <w:rPr>
                <w:rFonts w:ascii="Times New Roman" w:hAnsi="Times New Roman" w:cs="Times New Roman"/>
                <w:bCs/>
                <w:sz w:val="16"/>
                <w:szCs w:val="16"/>
              </w:rPr>
              <w:t>(non)</w:t>
            </w:r>
            <w:r>
              <w:rPr>
                <w:rFonts w:ascii="Times New Roman" w:hAnsi="Times New Roman" w:cs="Times New Roman"/>
                <w:bCs/>
                <w:sz w:val="16"/>
                <w:szCs w:val="16"/>
              </w:rPr>
              <w:t xml:space="preserve">inheritance mechanism </w:t>
            </w:r>
            <w:r w:rsidR="00F1040B">
              <w:rPr>
                <w:rFonts w:ascii="Times New Roman" w:hAnsi="Times New Roman" w:cs="Times New Roman"/>
                <w:bCs/>
                <w:sz w:val="16"/>
                <w:szCs w:val="16"/>
              </w:rPr>
              <w:t xml:space="preserve">specified in the </w:t>
            </w:r>
            <w:proofErr w:type="spellStart"/>
            <w:r w:rsidR="00F1040B">
              <w:rPr>
                <w:rFonts w:ascii="Times New Roman" w:hAnsi="Times New Roman" w:cs="Times New Roman"/>
                <w:bCs/>
                <w:sz w:val="16"/>
                <w:szCs w:val="16"/>
              </w:rPr>
              <w:t>TGbe</w:t>
            </w:r>
            <w:proofErr w:type="spellEnd"/>
            <w:r w:rsidR="00F1040B">
              <w:rPr>
                <w:rFonts w:ascii="Times New Roman" w:hAnsi="Times New Roman" w:cs="Times New Roman"/>
                <w:bCs/>
                <w:sz w:val="16"/>
                <w:szCs w:val="16"/>
              </w:rPr>
              <w:t xml:space="preserve"> spec (D1.4) </w:t>
            </w:r>
            <w:r>
              <w:rPr>
                <w:rFonts w:ascii="Times New Roman" w:hAnsi="Times New Roman" w:cs="Times New Roman"/>
                <w:bCs/>
                <w:sz w:val="16"/>
                <w:szCs w:val="16"/>
              </w:rPr>
              <w:t>is sufficient</w:t>
            </w:r>
            <w:r w:rsidR="00F1040B">
              <w:rPr>
                <w:rFonts w:ascii="Times New Roman" w:hAnsi="Times New Roman" w:cs="Times New Roman"/>
                <w:bCs/>
                <w:sz w:val="16"/>
                <w:szCs w:val="16"/>
              </w:rPr>
              <w:t xml:space="preserve"> and the </w:t>
            </w:r>
            <w:r w:rsidR="00AF3825">
              <w:rPr>
                <w:rFonts w:ascii="Times New Roman" w:hAnsi="Times New Roman" w:cs="Times New Roman"/>
                <w:bCs/>
                <w:sz w:val="16"/>
                <w:szCs w:val="16"/>
              </w:rPr>
              <w:t>spec</w:t>
            </w:r>
            <w:r w:rsidR="00F1040B">
              <w:rPr>
                <w:rFonts w:ascii="Times New Roman" w:hAnsi="Times New Roman" w:cs="Times New Roman"/>
                <w:bCs/>
                <w:sz w:val="16"/>
                <w:szCs w:val="16"/>
              </w:rPr>
              <w:t xml:space="preserve"> doesn’t need to provide addition</w:t>
            </w:r>
            <w:r w:rsidR="00BF33D2">
              <w:rPr>
                <w:rFonts w:ascii="Times New Roman" w:hAnsi="Times New Roman" w:cs="Times New Roman"/>
                <w:bCs/>
                <w:sz w:val="16"/>
                <w:szCs w:val="16"/>
              </w:rPr>
              <w:t>al mechanisms. When a 6 GHz AP includes per-STA profile for a 2.4 or 5 GHz AP</w:t>
            </w:r>
            <w:r w:rsidR="00453C8A">
              <w:rPr>
                <w:rFonts w:ascii="Times New Roman" w:hAnsi="Times New Roman" w:cs="Times New Roman"/>
                <w:bCs/>
                <w:sz w:val="16"/>
                <w:szCs w:val="16"/>
              </w:rPr>
              <w:t xml:space="preserve"> in ML IE</w:t>
            </w:r>
            <w:r w:rsidR="00BF33D2">
              <w:rPr>
                <w:rFonts w:ascii="Times New Roman" w:hAnsi="Times New Roman" w:cs="Times New Roman"/>
                <w:bCs/>
                <w:sz w:val="16"/>
                <w:szCs w:val="16"/>
              </w:rPr>
              <w:t xml:space="preserve">, the profile will carry </w:t>
            </w:r>
            <w:r w:rsidR="00E51EC2">
              <w:rPr>
                <w:rFonts w:ascii="Times New Roman" w:hAnsi="Times New Roman" w:cs="Times New Roman"/>
                <w:bCs/>
                <w:sz w:val="16"/>
                <w:szCs w:val="16"/>
              </w:rPr>
              <w:t xml:space="preserve">elements specific to the reported AP and the non-inherence element will identify the elements that are not applicable </w:t>
            </w:r>
            <w:r w:rsidR="006970DB">
              <w:rPr>
                <w:rFonts w:ascii="Times New Roman" w:hAnsi="Times New Roman" w:cs="Times New Roman"/>
                <w:bCs/>
                <w:sz w:val="16"/>
                <w:szCs w:val="16"/>
              </w:rPr>
              <w:t xml:space="preserve">to </w:t>
            </w:r>
            <w:r w:rsidR="00E51EC2">
              <w:rPr>
                <w:rFonts w:ascii="Times New Roman" w:hAnsi="Times New Roman" w:cs="Times New Roman"/>
                <w:bCs/>
                <w:sz w:val="16"/>
                <w:szCs w:val="16"/>
              </w:rPr>
              <w:t>(i.e., not inherited</w:t>
            </w:r>
            <w:r w:rsidR="006970DB">
              <w:rPr>
                <w:rFonts w:ascii="Times New Roman" w:hAnsi="Times New Roman" w:cs="Times New Roman"/>
                <w:bCs/>
                <w:sz w:val="16"/>
                <w:szCs w:val="16"/>
              </w:rPr>
              <w:t xml:space="preserve"> by) the reported AP. The rest of the elements are inherited by the reported profile. Similar rules apply when a 2.4 or 5 GHz AP includes a profile </w:t>
            </w:r>
            <w:r w:rsidR="00453C8A">
              <w:rPr>
                <w:rFonts w:ascii="Times New Roman" w:hAnsi="Times New Roman" w:cs="Times New Roman"/>
                <w:bCs/>
                <w:sz w:val="16"/>
                <w:szCs w:val="16"/>
              </w:rPr>
              <w:t>for a 6 GHz AP in ML IE.</w:t>
            </w:r>
          </w:p>
        </w:tc>
      </w:tr>
      <w:tr w:rsidR="00C15DB3" w:rsidRPr="008B0293" w14:paraId="7BD26826"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786A9A"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6520</w:t>
            </w:r>
          </w:p>
        </w:tc>
        <w:tc>
          <w:tcPr>
            <w:tcW w:w="1080" w:type="dxa"/>
            <w:tcBorders>
              <w:top w:val="single" w:sz="4" w:space="0" w:color="auto"/>
              <w:left w:val="single" w:sz="4" w:space="0" w:color="auto"/>
              <w:bottom w:val="single" w:sz="4" w:space="0" w:color="auto"/>
              <w:right w:val="single" w:sz="4" w:space="0" w:color="auto"/>
            </w:tcBorders>
          </w:tcPr>
          <w:p w14:paraId="769E61B2"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Pascal VIGER</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3516DC01"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35.3</w:t>
            </w:r>
          </w:p>
        </w:tc>
        <w:tc>
          <w:tcPr>
            <w:tcW w:w="720" w:type="dxa"/>
            <w:tcBorders>
              <w:top w:val="single" w:sz="4" w:space="0" w:color="auto"/>
              <w:left w:val="single" w:sz="4" w:space="0" w:color="auto"/>
              <w:bottom w:val="single" w:sz="4" w:space="0" w:color="auto"/>
              <w:right w:val="single" w:sz="4" w:space="0" w:color="auto"/>
            </w:tcBorders>
          </w:tcPr>
          <w:p w14:paraId="4902F365"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246.17</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1404C26"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 xml:space="preserve">TDLS procedure in multi-link STAs is not defined. Extension </w:t>
            </w:r>
            <w:r w:rsidRPr="00531971">
              <w:rPr>
                <w:rFonts w:ascii="Times New Roman" w:hAnsi="Times New Roman" w:cs="Times New Roman"/>
                <w:bCs/>
                <w:sz w:val="16"/>
                <w:szCs w:val="16"/>
              </w:rPr>
              <w:lastRenderedPageBreak/>
              <w:t>of TDLS over several links has to be defined, once an initial single link TDLS is established.</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6AB61B34"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lastRenderedPageBreak/>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73E8C14" w14:textId="77777777" w:rsidR="00C15DB3" w:rsidRDefault="00C15DB3" w:rsidP="00C15DB3">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6590D493" w14:textId="77777777" w:rsidR="00C15DB3" w:rsidRDefault="00C15DB3" w:rsidP="00C15DB3">
            <w:pPr>
              <w:suppressAutoHyphens/>
              <w:spacing w:after="0"/>
              <w:rPr>
                <w:rFonts w:ascii="Times New Roman" w:hAnsi="Times New Roman" w:cs="Times New Roman"/>
                <w:bCs/>
                <w:sz w:val="16"/>
                <w:szCs w:val="16"/>
              </w:rPr>
            </w:pPr>
          </w:p>
          <w:p w14:paraId="0037E82B" w14:textId="77777777" w:rsidR="00C15DB3" w:rsidRPr="00C15E38" w:rsidRDefault="00C15DB3" w:rsidP="00C15DB3">
            <w:pPr>
              <w:suppressAutoHyphens/>
              <w:spacing w:after="0"/>
              <w:rPr>
                <w:rFonts w:ascii="Times New Roman" w:hAnsi="Times New Roman" w:cs="Times New Roman"/>
                <w:bCs/>
                <w:sz w:val="16"/>
                <w:szCs w:val="16"/>
              </w:rPr>
            </w:pPr>
            <w:proofErr w:type="spellStart"/>
            <w:r>
              <w:rPr>
                <w:rFonts w:ascii="Times New Roman" w:hAnsi="Times New Roman" w:cs="Times New Roman"/>
                <w:bCs/>
                <w:sz w:val="16"/>
                <w:szCs w:val="16"/>
              </w:rPr>
              <w:lastRenderedPageBreak/>
              <w:t>TGbe</w:t>
            </w:r>
            <w:proofErr w:type="spellEnd"/>
            <w:r>
              <w:rPr>
                <w:rFonts w:ascii="Times New Roman" w:hAnsi="Times New Roman" w:cs="Times New Roman"/>
                <w:bCs/>
                <w:sz w:val="16"/>
                <w:szCs w:val="16"/>
              </w:rPr>
              <w:t xml:space="preserve"> has discussed this topic in the past and decided to add support for multi-link TDLS in R2 timeframe. </w:t>
            </w:r>
          </w:p>
        </w:tc>
      </w:tr>
      <w:tr w:rsidR="00C15DB3" w:rsidRPr="008B0293" w14:paraId="33CB0BBD"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1F2724A"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lastRenderedPageBreak/>
              <w:t>6542</w:t>
            </w:r>
          </w:p>
        </w:tc>
        <w:tc>
          <w:tcPr>
            <w:tcW w:w="1080" w:type="dxa"/>
            <w:tcBorders>
              <w:top w:val="single" w:sz="4" w:space="0" w:color="auto"/>
              <w:left w:val="single" w:sz="4" w:space="0" w:color="auto"/>
              <w:bottom w:val="single" w:sz="4" w:space="0" w:color="auto"/>
              <w:right w:val="single" w:sz="4" w:space="0" w:color="auto"/>
            </w:tcBorders>
          </w:tcPr>
          <w:p w14:paraId="5D176C1B"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Pascal VIGER</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69B1EE0"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35.3.2.2</w:t>
            </w:r>
          </w:p>
        </w:tc>
        <w:tc>
          <w:tcPr>
            <w:tcW w:w="720" w:type="dxa"/>
            <w:tcBorders>
              <w:top w:val="single" w:sz="4" w:space="0" w:color="auto"/>
              <w:left w:val="single" w:sz="4" w:space="0" w:color="auto"/>
              <w:bottom w:val="single" w:sz="4" w:space="0" w:color="auto"/>
              <w:right w:val="single" w:sz="4" w:space="0" w:color="auto"/>
            </w:tcBorders>
          </w:tcPr>
          <w:p w14:paraId="67FC53C2"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247.11</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56263841"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TDLS procedure in multi-link STAs is not defined.</w:t>
            </w:r>
            <w:r w:rsidRPr="00531971">
              <w:rPr>
                <w:rFonts w:ascii="Times New Roman" w:hAnsi="Times New Roman" w:cs="Times New Roman"/>
                <w:bCs/>
                <w:sz w:val="16"/>
                <w:szCs w:val="16"/>
              </w:rPr>
              <w:br/>
              <w:t xml:space="preserve">There is a need of an AP-assisted TDLS, such that an AP can </w:t>
            </w:r>
            <w:proofErr w:type="spellStart"/>
            <w:r w:rsidRPr="00531971">
              <w:rPr>
                <w:rFonts w:ascii="Times New Roman" w:hAnsi="Times New Roman" w:cs="Times New Roman"/>
                <w:bCs/>
                <w:sz w:val="16"/>
                <w:szCs w:val="16"/>
              </w:rPr>
              <w:t>advertize</w:t>
            </w:r>
            <w:proofErr w:type="spellEnd"/>
            <w:r w:rsidRPr="00531971">
              <w:rPr>
                <w:rFonts w:ascii="Times New Roman" w:hAnsi="Times New Roman" w:cs="Times New Roman"/>
                <w:bCs/>
                <w:sz w:val="16"/>
                <w:szCs w:val="16"/>
              </w:rPr>
              <w:t xml:space="preserve"> link information for TDLS.</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1348FC58" w14:textId="77777777" w:rsidR="00C15DB3" w:rsidRPr="001212C6" w:rsidRDefault="00C15DB3" w:rsidP="00C15DB3">
            <w:pPr>
              <w:suppressAutoHyphens/>
              <w:spacing w:after="0"/>
              <w:rPr>
                <w:rFonts w:ascii="Times New Roman" w:hAnsi="Times New Roman" w:cs="Times New Roman"/>
                <w:bCs/>
                <w:sz w:val="16"/>
                <w:szCs w:val="16"/>
              </w:rPr>
            </w:pPr>
            <w:r w:rsidRPr="00531971">
              <w:rPr>
                <w:rFonts w:ascii="Times New Roman" w:hAnsi="Times New Roman" w:cs="Times New Roman"/>
                <w:bCs/>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2057091" w14:textId="77777777" w:rsidR="00C15DB3" w:rsidRDefault="00C15DB3" w:rsidP="00C15DB3">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5BC5825" w14:textId="77777777" w:rsidR="00C15DB3" w:rsidRDefault="00C15DB3" w:rsidP="00C15DB3">
            <w:pPr>
              <w:suppressAutoHyphens/>
              <w:spacing w:after="0"/>
              <w:rPr>
                <w:rFonts w:ascii="Times New Roman" w:hAnsi="Times New Roman" w:cs="Times New Roman"/>
                <w:bCs/>
                <w:sz w:val="16"/>
                <w:szCs w:val="16"/>
              </w:rPr>
            </w:pPr>
          </w:p>
          <w:p w14:paraId="358E6BD1" w14:textId="77777777" w:rsidR="00C15DB3" w:rsidRPr="001212C6" w:rsidRDefault="00C15DB3" w:rsidP="00C15DB3">
            <w:pPr>
              <w:suppressAutoHyphens/>
              <w:spacing w:after="0"/>
              <w:rPr>
                <w:rFonts w:ascii="Times New Roman" w:hAnsi="Times New Roman" w:cs="Times New Roman"/>
                <w:b/>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has discussed this topic in the past and decided to add support for multi-link TDLS in R2 timeframe.</w:t>
            </w:r>
          </w:p>
        </w:tc>
      </w:tr>
      <w:tr w:rsidR="00C15DB3" w:rsidRPr="00080BB3" w14:paraId="278D0703"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CF1DAF2" w14:textId="66E15FDE" w:rsidR="00C15DB3" w:rsidRPr="00080BB3" w:rsidRDefault="00C15DB3" w:rsidP="00C15DB3">
            <w:pPr>
              <w:suppressAutoHyphens/>
              <w:spacing w:after="0"/>
              <w:rPr>
                <w:rFonts w:ascii="Times New Roman" w:hAnsi="Times New Roman" w:cs="Times New Roman"/>
                <w:bCs/>
                <w:sz w:val="16"/>
                <w:szCs w:val="16"/>
                <w:highlight w:val="green"/>
              </w:rPr>
            </w:pPr>
            <w:r w:rsidRPr="00080BB3">
              <w:rPr>
                <w:rFonts w:ascii="Times New Roman" w:hAnsi="Times New Roman" w:cs="Times New Roman"/>
                <w:bCs/>
                <w:sz w:val="16"/>
                <w:szCs w:val="16"/>
                <w:highlight w:val="green"/>
              </w:rPr>
              <w:t>4722</w:t>
            </w:r>
          </w:p>
        </w:tc>
        <w:tc>
          <w:tcPr>
            <w:tcW w:w="1080" w:type="dxa"/>
            <w:tcBorders>
              <w:top w:val="single" w:sz="4" w:space="0" w:color="auto"/>
              <w:left w:val="single" w:sz="4" w:space="0" w:color="auto"/>
              <w:bottom w:val="single" w:sz="4" w:space="0" w:color="auto"/>
              <w:right w:val="single" w:sz="4" w:space="0" w:color="auto"/>
            </w:tcBorders>
          </w:tcPr>
          <w:p w14:paraId="456961A9" w14:textId="6F27B51E" w:rsidR="00C15DB3" w:rsidRPr="00080BB3" w:rsidRDefault="00C15DB3" w:rsidP="00C15D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Chittabrata Ghosh</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6D471E0" w14:textId="615C2832" w:rsidR="00C15DB3" w:rsidRPr="00080BB3" w:rsidRDefault="00C15DB3" w:rsidP="00C15D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4F218447" w14:textId="277F0060" w:rsidR="00C15DB3" w:rsidRPr="00080BB3" w:rsidRDefault="00C15DB3" w:rsidP="00C15D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133.37</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53DC72D4" w14:textId="4E3E202A" w:rsidR="00C15DB3" w:rsidRPr="00080BB3" w:rsidRDefault="00C15DB3" w:rsidP="00C15D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A STA affiliated to either a non-AP MLD or an AP MLD should advertise about restricted TWT support in Basic variant MLE in case the reporting STA does not support restricted TWT operation</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4B2E2374" w14:textId="4064DB6D" w:rsidR="00C15DB3" w:rsidRPr="00080BB3" w:rsidRDefault="00C15DB3" w:rsidP="00C15D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 xml:space="preserve">Please define restricted TWT support subfield in Per-STA Profile </w:t>
            </w:r>
            <w:proofErr w:type="spellStart"/>
            <w:r w:rsidRPr="00080BB3">
              <w:rPr>
                <w:rFonts w:ascii="Times New Roman" w:hAnsi="Times New Roman" w:cs="Times New Roman"/>
                <w:bCs/>
                <w:sz w:val="16"/>
                <w:szCs w:val="16"/>
              </w:rPr>
              <w:t>subelement</w:t>
            </w:r>
            <w:proofErr w:type="spellEnd"/>
            <w:r w:rsidRPr="00080BB3">
              <w:rPr>
                <w:rFonts w:ascii="Times New Roman" w:hAnsi="Times New Roman" w:cs="Times New Roman"/>
                <w:bCs/>
                <w:sz w:val="16"/>
                <w:szCs w:val="16"/>
              </w:rPr>
              <w:t xml:space="preserve"> of Basic variant MLE</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2AA5040" w14:textId="0731DDED" w:rsidR="00C15DB3" w:rsidRPr="00080BB3" w:rsidRDefault="0093121D" w:rsidP="00C15DB3">
            <w:pPr>
              <w:suppressAutoHyphens/>
              <w:spacing w:after="0"/>
              <w:rPr>
                <w:rFonts w:ascii="Times New Roman" w:hAnsi="Times New Roman" w:cs="Times New Roman"/>
                <w:b/>
                <w:sz w:val="16"/>
                <w:szCs w:val="16"/>
              </w:rPr>
            </w:pPr>
            <w:r w:rsidRPr="00080BB3">
              <w:rPr>
                <w:rFonts w:ascii="Times New Roman" w:hAnsi="Times New Roman" w:cs="Times New Roman"/>
                <w:b/>
                <w:sz w:val="16"/>
                <w:szCs w:val="16"/>
              </w:rPr>
              <w:t>Rejected</w:t>
            </w:r>
          </w:p>
          <w:p w14:paraId="7975FBAA" w14:textId="77777777" w:rsidR="0093121D" w:rsidRPr="00080BB3" w:rsidRDefault="0093121D" w:rsidP="00C15DB3">
            <w:pPr>
              <w:suppressAutoHyphens/>
              <w:spacing w:after="0"/>
              <w:rPr>
                <w:rFonts w:ascii="Times New Roman" w:hAnsi="Times New Roman" w:cs="Times New Roman"/>
                <w:b/>
                <w:sz w:val="16"/>
                <w:szCs w:val="16"/>
              </w:rPr>
            </w:pPr>
          </w:p>
          <w:p w14:paraId="4412FD52" w14:textId="7CAC9752" w:rsidR="0093121D" w:rsidRPr="00080BB3" w:rsidRDefault="0093121D" w:rsidP="005675B1">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Beacon</w:t>
            </w:r>
            <w:r w:rsidR="00BD7742" w:rsidRPr="00080BB3">
              <w:rPr>
                <w:rFonts w:ascii="Times New Roman" w:hAnsi="Times New Roman" w:cs="Times New Roman"/>
                <w:bCs/>
                <w:sz w:val="16"/>
                <w:szCs w:val="16"/>
              </w:rPr>
              <w:t>s</w:t>
            </w:r>
            <w:r w:rsidR="00BB4CC3" w:rsidRPr="00080BB3">
              <w:rPr>
                <w:rFonts w:ascii="Times New Roman" w:hAnsi="Times New Roman" w:cs="Times New Roman"/>
                <w:bCs/>
                <w:sz w:val="16"/>
                <w:szCs w:val="16"/>
              </w:rPr>
              <w:t>/Probe Response</w:t>
            </w:r>
            <w:r w:rsidR="00BD7742" w:rsidRPr="00080BB3">
              <w:rPr>
                <w:rFonts w:ascii="Times New Roman" w:hAnsi="Times New Roman" w:cs="Times New Roman"/>
                <w:bCs/>
                <w:sz w:val="16"/>
                <w:szCs w:val="16"/>
              </w:rPr>
              <w:t xml:space="preserve"> frames</w:t>
            </w:r>
            <w:r w:rsidRPr="00080BB3">
              <w:rPr>
                <w:rFonts w:ascii="Times New Roman" w:hAnsi="Times New Roman" w:cs="Times New Roman"/>
                <w:bCs/>
                <w:sz w:val="16"/>
                <w:szCs w:val="16"/>
              </w:rPr>
              <w:t xml:space="preserve"> do not carry</w:t>
            </w:r>
            <w:r w:rsidR="00BB4CC3" w:rsidRPr="00080BB3">
              <w:rPr>
                <w:rFonts w:ascii="Times New Roman" w:hAnsi="Times New Roman" w:cs="Times New Roman"/>
                <w:bCs/>
                <w:sz w:val="16"/>
                <w:szCs w:val="16"/>
              </w:rPr>
              <w:t xml:space="preserve"> STA profile unless conditions in 35.3.10 are met.</w:t>
            </w:r>
            <w:r w:rsidR="002B20E0" w:rsidRPr="00080BB3">
              <w:rPr>
                <w:rFonts w:ascii="Times New Roman" w:hAnsi="Times New Roman" w:cs="Times New Roman"/>
                <w:bCs/>
                <w:sz w:val="16"/>
                <w:szCs w:val="16"/>
              </w:rPr>
              <w:t xml:space="preserve"> Even then, the per-STA profile</w:t>
            </w:r>
            <w:r w:rsidR="00BB4CC3" w:rsidRPr="00080BB3">
              <w:rPr>
                <w:rFonts w:ascii="Times New Roman" w:hAnsi="Times New Roman" w:cs="Times New Roman"/>
                <w:bCs/>
                <w:sz w:val="16"/>
                <w:szCs w:val="16"/>
              </w:rPr>
              <w:t xml:space="preserve"> </w:t>
            </w:r>
            <w:r w:rsidR="002B20E0" w:rsidRPr="00080BB3">
              <w:rPr>
                <w:rFonts w:ascii="Times New Roman" w:hAnsi="Times New Roman" w:cs="Times New Roman"/>
                <w:bCs/>
                <w:sz w:val="16"/>
                <w:szCs w:val="16"/>
              </w:rPr>
              <w:t xml:space="preserve">is partial. </w:t>
            </w:r>
            <w:r w:rsidR="00BD7742" w:rsidRPr="00080BB3">
              <w:rPr>
                <w:rFonts w:ascii="Times New Roman" w:hAnsi="Times New Roman" w:cs="Times New Roman"/>
                <w:bCs/>
                <w:sz w:val="16"/>
                <w:szCs w:val="16"/>
              </w:rPr>
              <w:t xml:space="preserve">This is designed to limit the size of these frames and prevent frame bloating. </w:t>
            </w:r>
            <w:r w:rsidR="00C573D2" w:rsidRPr="00080BB3">
              <w:rPr>
                <w:rFonts w:ascii="Times New Roman" w:hAnsi="Times New Roman" w:cs="Times New Roman"/>
                <w:bCs/>
                <w:sz w:val="16"/>
                <w:szCs w:val="16"/>
              </w:rPr>
              <w:t>A non-AP MLD is expected to either perform passive/active scanning on each link that is interested in or perform ML probing to gather information of all the links</w:t>
            </w:r>
            <w:r w:rsidR="005675B1" w:rsidRPr="00080BB3">
              <w:rPr>
                <w:rFonts w:ascii="Times New Roman" w:hAnsi="Times New Roman" w:cs="Times New Roman"/>
                <w:bCs/>
                <w:sz w:val="16"/>
                <w:szCs w:val="16"/>
              </w:rPr>
              <w:t xml:space="preserve">. </w:t>
            </w:r>
            <w:r w:rsidR="00BB4CC3" w:rsidRPr="00080BB3">
              <w:rPr>
                <w:rFonts w:ascii="Times New Roman" w:hAnsi="Times New Roman" w:cs="Times New Roman"/>
                <w:bCs/>
                <w:sz w:val="16"/>
                <w:szCs w:val="16"/>
              </w:rPr>
              <w:t xml:space="preserve">ML probe response with complete profile carries </w:t>
            </w:r>
            <w:r w:rsidR="00075CBE" w:rsidRPr="00080BB3">
              <w:rPr>
                <w:rFonts w:ascii="Times New Roman" w:hAnsi="Times New Roman" w:cs="Times New Roman"/>
                <w:bCs/>
                <w:sz w:val="16"/>
                <w:szCs w:val="16"/>
              </w:rPr>
              <w:t xml:space="preserve">the </w:t>
            </w:r>
            <w:r w:rsidR="00BB4CC3" w:rsidRPr="00080BB3">
              <w:rPr>
                <w:rFonts w:ascii="Times New Roman" w:hAnsi="Times New Roman" w:cs="Times New Roman"/>
                <w:bCs/>
                <w:sz w:val="16"/>
                <w:szCs w:val="16"/>
              </w:rPr>
              <w:t xml:space="preserve">EHT Capabilities </w:t>
            </w:r>
            <w:r w:rsidR="001B721F" w:rsidRPr="00080BB3">
              <w:rPr>
                <w:rFonts w:ascii="Times New Roman" w:hAnsi="Times New Roman" w:cs="Times New Roman"/>
                <w:bCs/>
                <w:sz w:val="16"/>
                <w:szCs w:val="16"/>
              </w:rPr>
              <w:t>element</w:t>
            </w:r>
            <w:r w:rsidR="0035481C" w:rsidRPr="00080BB3">
              <w:rPr>
                <w:rFonts w:ascii="Times New Roman" w:hAnsi="Times New Roman" w:cs="Times New Roman"/>
                <w:bCs/>
                <w:sz w:val="16"/>
                <w:szCs w:val="16"/>
              </w:rPr>
              <w:t xml:space="preserve"> and </w:t>
            </w:r>
            <w:r w:rsidR="00075CBE" w:rsidRPr="00080BB3">
              <w:rPr>
                <w:rFonts w:ascii="Times New Roman" w:hAnsi="Times New Roman" w:cs="Times New Roman"/>
                <w:bCs/>
                <w:sz w:val="16"/>
                <w:szCs w:val="16"/>
              </w:rPr>
              <w:t>(Re)</w:t>
            </w:r>
            <w:r w:rsidR="0035481C" w:rsidRPr="00080BB3">
              <w:rPr>
                <w:rFonts w:ascii="Times New Roman" w:hAnsi="Times New Roman" w:cs="Times New Roman"/>
                <w:bCs/>
                <w:sz w:val="16"/>
                <w:szCs w:val="16"/>
              </w:rPr>
              <w:t>Assoc</w:t>
            </w:r>
            <w:r w:rsidR="00075CBE" w:rsidRPr="00080BB3">
              <w:rPr>
                <w:rFonts w:ascii="Times New Roman" w:hAnsi="Times New Roman" w:cs="Times New Roman"/>
                <w:bCs/>
                <w:sz w:val="16"/>
                <w:szCs w:val="16"/>
              </w:rPr>
              <w:t>iation</w:t>
            </w:r>
            <w:r w:rsidR="0035481C" w:rsidRPr="00080BB3">
              <w:rPr>
                <w:rFonts w:ascii="Times New Roman" w:hAnsi="Times New Roman" w:cs="Times New Roman"/>
                <w:bCs/>
                <w:sz w:val="16"/>
                <w:szCs w:val="16"/>
              </w:rPr>
              <w:t xml:space="preserve"> Response </w:t>
            </w:r>
            <w:r w:rsidR="00075CBE" w:rsidRPr="00080BB3">
              <w:rPr>
                <w:rFonts w:ascii="Times New Roman" w:hAnsi="Times New Roman" w:cs="Times New Roman"/>
                <w:bCs/>
                <w:sz w:val="16"/>
                <w:szCs w:val="16"/>
              </w:rPr>
              <w:t xml:space="preserve">frame always </w:t>
            </w:r>
            <w:r w:rsidR="0035481C" w:rsidRPr="00080BB3">
              <w:rPr>
                <w:rFonts w:ascii="Times New Roman" w:hAnsi="Times New Roman" w:cs="Times New Roman"/>
                <w:bCs/>
                <w:sz w:val="16"/>
                <w:szCs w:val="16"/>
              </w:rPr>
              <w:t>carries</w:t>
            </w:r>
            <w:r w:rsidR="00075CBE" w:rsidRPr="00080BB3">
              <w:rPr>
                <w:rFonts w:ascii="Times New Roman" w:hAnsi="Times New Roman" w:cs="Times New Roman"/>
                <w:bCs/>
                <w:sz w:val="16"/>
                <w:szCs w:val="16"/>
              </w:rPr>
              <w:t xml:space="preserve"> the</w:t>
            </w:r>
            <w:r w:rsidR="0035481C" w:rsidRPr="00080BB3">
              <w:rPr>
                <w:rFonts w:ascii="Times New Roman" w:hAnsi="Times New Roman" w:cs="Times New Roman"/>
                <w:bCs/>
                <w:sz w:val="16"/>
                <w:szCs w:val="16"/>
              </w:rPr>
              <w:t xml:space="preserve"> EHT Capabilities element</w:t>
            </w:r>
            <w:r w:rsidR="00075CBE" w:rsidRPr="00080BB3">
              <w:rPr>
                <w:rFonts w:ascii="Times New Roman" w:hAnsi="Times New Roman" w:cs="Times New Roman"/>
                <w:bCs/>
                <w:sz w:val="16"/>
                <w:szCs w:val="16"/>
              </w:rPr>
              <w:t xml:space="preserve"> in the per-STA profile corresponding to other affiliated STAs</w:t>
            </w:r>
            <w:r w:rsidR="0035481C" w:rsidRPr="00080BB3">
              <w:rPr>
                <w:rFonts w:ascii="Times New Roman" w:hAnsi="Times New Roman" w:cs="Times New Roman"/>
                <w:bCs/>
                <w:sz w:val="16"/>
                <w:szCs w:val="16"/>
              </w:rPr>
              <w:t xml:space="preserve">. </w:t>
            </w:r>
            <w:r w:rsidR="005675B1" w:rsidRPr="00080BB3">
              <w:rPr>
                <w:rFonts w:ascii="Times New Roman" w:hAnsi="Times New Roman" w:cs="Times New Roman"/>
                <w:bCs/>
                <w:sz w:val="16"/>
                <w:szCs w:val="16"/>
              </w:rPr>
              <w:t>Therefore</w:t>
            </w:r>
            <w:r w:rsidR="0035481C" w:rsidRPr="00080BB3">
              <w:rPr>
                <w:rFonts w:ascii="Times New Roman" w:hAnsi="Times New Roman" w:cs="Times New Roman"/>
                <w:bCs/>
                <w:sz w:val="16"/>
                <w:szCs w:val="16"/>
              </w:rPr>
              <w:t xml:space="preserve">, r-TWT capabilities </w:t>
            </w:r>
            <w:r w:rsidR="00075CBE" w:rsidRPr="00080BB3">
              <w:rPr>
                <w:rFonts w:ascii="Times New Roman" w:hAnsi="Times New Roman" w:cs="Times New Roman"/>
                <w:bCs/>
                <w:sz w:val="16"/>
                <w:szCs w:val="16"/>
              </w:rPr>
              <w:t xml:space="preserve">of other </w:t>
            </w:r>
            <w:r w:rsidR="00650EF9" w:rsidRPr="00080BB3">
              <w:rPr>
                <w:rFonts w:ascii="Times New Roman" w:hAnsi="Times New Roman" w:cs="Times New Roman"/>
                <w:bCs/>
                <w:sz w:val="16"/>
                <w:szCs w:val="16"/>
              </w:rPr>
              <w:t xml:space="preserve">STAs of the MLD </w:t>
            </w:r>
            <w:r w:rsidR="0035481C" w:rsidRPr="00080BB3">
              <w:rPr>
                <w:rFonts w:ascii="Times New Roman" w:hAnsi="Times New Roman" w:cs="Times New Roman"/>
                <w:bCs/>
                <w:sz w:val="16"/>
                <w:szCs w:val="16"/>
              </w:rPr>
              <w:t>can be determined</w:t>
            </w:r>
            <w:r w:rsidR="00E11B38" w:rsidRPr="00080BB3">
              <w:rPr>
                <w:rFonts w:ascii="Times New Roman" w:hAnsi="Times New Roman" w:cs="Times New Roman"/>
                <w:bCs/>
                <w:sz w:val="16"/>
                <w:szCs w:val="16"/>
              </w:rPr>
              <w:t xml:space="preserve"> via </w:t>
            </w:r>
            <w:r w:rsidR="005675B1" w:rsidRPr="00080BB3">
              <w:rPr>
                <w:rFonts w:ascii="Times New Roman" w:hAnsi="Times New Roman" w:cs="Times New Roman"/>
                <w:bCs/>
                <w:sz w:val="16"/>
                <w:szCs w:val="16"/>
              </w:rPr>
              <w:t xml:space="preserve">active/passive scanning on the respective link, </w:t>
            </w:r>
            <w:r w:rsidR="00E11B38" w:rsidRPr="00080BB3">
              <w:rPr>
                <w:rFonts w:ascii="Times New Roman" w:hAnsi="Times New Roman" w:cs="Times New Roman"/>
                <w:bCs/>
                <w:sz w:val="16"/>
                <w:szCs w:val="16"/>
              </w:rPr>
              <w:t>ML probing or during (re)association.</w:t>
            </w:r>
          </w:p>
        </w:tc>
      </w:tr>
      <w:tr w:rsidR="00954F13" w:rsidRPr="008B0293" w14:paraId="18348561"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5A73081" w14:textId="678EBD33" w:rsidR="00954F13" w:rsidRPr="00080BB3" w:rsidRDefault="00954F13" w:rsidP="00954F13">
            <w:pPr>
              <w:suppressAutoHyphens/>
              <w:spacing w:after="0"/>
              <w:rPr>
                <w:rFonts w:ascii="Times New Roman" w:hAnsi="Times New Roman" w:cs="Times New Roman"/>
                <w:bCs/>
                <w:sz w:val="16"/>
                <w:szCs w:val="16"/>
                <w:highlight w:val="green"/>
              </w:rPr>
            </w:pPr>
            <w:r w:rsidRPr="00080BB3">
              <w:rPr>
                <w:rFonts w:ascii="Times New Roman" w:hAnsi="Times New Roman" w:cs="Times New Roman"/>
                <w:bCs/>
                <w:sz w:val="16"/>
                <w:szCs w:val="16"/>
                <w:highlight w:val="green"/>
              </w:rPr>
              <w:t>5915</w:t>
            </w:r>
          </w:p>
        </w:tc>
        <w:tc>
          <w:tcPr>
            <w:tcW w:w="1080" w:type="dxa"/>
            <w:tcBorders>
              <w:top w:val="single" w:sz="4" w:space="0" w:color="auto"/>
              <w:left w:val="single" w:sz="4" w:space="0" w:color="auto"/>
              <w:bottom w:val="single" w:sz="4" w:space="0" w:color="auto"/>
              <w:right w:val="single" w:sz="4" w:space="0" w:color="auto"/>
            </w:tcBorders>
          </w:tcPr>
          <w:p w14:paraId="19FC7E90" w14:textId="69FD403E" w:rsidR="00954F13" w:rsidRPr="00080BB3" w:rsidRDefault="00954F13" w:rsidP="00954F1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Li-Hsiang Sun</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690088C" w14:textId="339667E3" w:rsidR="00954F13" w:rsidRPr="00080BB3" w:rsidRDefault="00954F13" w:rsidP="00954F1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35.3.4.3</w:t>
            </w:r>
          </w:p>
        </w:tc>
        <w:tc>
          <w:tcPr>
            <w:tcW w:w="720" w:type="dxa"/>
            <w:tcBorders>
              <w:top w:val="single" w:sz="4" w:space="0" w:color="auto"/>
              <w:left w:val="single" w:sz="4" w:space="0" w:color="auto"/>
              <w:bottom w:val="single" w:sz="4" w:space="0" w:color="auto"/>
              <w:right w:val="single" w:sz="4" w:space="0" w:color="auto"/>
            </w:tcBorders>
          </w:tcPr>
          <w:p w14:paraId="5EA4991B" w14:textId="2C1C2F61" w:rsidR="00954F13" w:rsidRPr="00080BB3" w:rsidRDefault="00954F13" w:rsidP="00954F1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253.62</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B928E20" w14:textId="505273C1" w:rsidR="00954F13" w:rsidRPr="00080BB3" w:rsidRDefault="00954F13" w:rsidP="00954F1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 xml:space="preserve">Beacon only has common info for a reported link, so beacon on link 1 would not advertise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xml:space="preserve"> element of link2. However, the draft requires the EHT STA supporting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xml:space="preserve"> to end TXOP at the start of a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This requires a EHT STA to receive beacon on a link before it can perform access on the link</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70636259" w14:textId="062F92F3" w:rsidR="00954F13" w:rsidRPr="00080BB3" w:rsidRDefault="00954F13" w:rsidP="00954F1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 xml:space="preserve">Specify a mechanism of advertising other links'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xml:space="preserve"> starting time on a reporting link</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0EB5071" w14:textId="7D3F10F9" w:rsidR="005828A4" w:rsidRPr="00080BB3" w:rsidRDefault="005828A4" w:rsidP="005828A4">
            <w:pPr>
              <w:suppressAutoHyphens/>
              <w:spacing w:after="0"/>
              <w:rPr>
                <w:rFonts w:ascii="Times New Roman" w:hAnsi="Times New Roman" w:cs="Times New Roman"/>
                <w:b/>
                <w:sz w:val="16"/>
                <w:szCs w:val="16"/>
              </w:rPr>
            </w:pPr>
            <w:r w:rsidRPr="00080BB3">
              <w:rPr>
                <w:rFonts w:ascii="Times New Roman" w:hAnsi="Times New Roman" w:cs="Times New Roman"/>
                <w:b/>
                <w:sz w:val="16"/>
                <w:szCs w:val="16"/>
              </w:rPr>
              <w:t>Revised</w:t>
            </w:r>
          </w:p>
          <w:p w14:paraId="0E79ECC0" w14:textId="77777777" w:rsidR="005828A4" w:rsidRPr="00080BB3" w:rsidRDefault="005828A4" w:rsidP="005828A4">
            <w:pPr>
              <w:suppressAutoHyphens/>
              <w:spacing w:after="0"/>
              <w:rPr>
                <w:rFonts w:ascii="Times New Roman" w:hAnsi="Times New Roman" w:cs="Times New Roman"/>
                <w:b/>
                <w:sz w:val="16"/>
                <w:szCs w:val="16"/>
              </w:rPr>
            </w:pPr>
          </w:p>
          <w:p w14:paraId="456B5FDE" w14:textId="6280DAD3" w:rsidR="00137B0B" w:rsidRDefault="00B62858" w:rsidP="000C7417">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Agree with the comment</w:t>
            </w:r>
            <w:r w:rsidR="00137B0B">
              <w:rPr>
                <w:rFonts w:ascii="Times New Roman" w:hAnsi="Times New Roman" w:cs="Times New Roman"/>
                <w:bCs/>
                <w:sz w:val="16"/>
                <w:szCs w:val="16"/>
              </w:rPr>
              <w:t xml:space="preserve"> that the spec needs to provide a mechanism for </w:t>
            </w:r>
            <w:r w:rsidR="00D018EE">
              <w:rPr>
                <w:rFonts w:ascii="Times New Roman" w:hAnsi="Times New Roman" w:cs="Times New Roman"/>
                <w:bCs/>
                <w:sz w:val="16"/>
                <w:szCs w:val="16"/>
              </w:rPr>
              <w:t xml:space="preserve">non-AP MLDs to determine the </w:t>
            </w:r>
            <w:proofErr w:type="spellStart"/>
            <w:r w:rsidR="00D018EE">
              <w:rPr>
                <w:rFonts w:ascii="Times New Roman" w:hAnsi="Times New Roman" w:cs="Times New Roman"/>
                <w:bCs/>
                <w:sz w:val="16"/>
                <w:szCs w:val="16"/>
              </w:rPr>
              <w:t>rTWT</w:t>
            </w:r>
            <w:proofErr w:type="spellEnd"/>
            <w:r w:rsidR="00D018EE">
              <w:rPr>
                <w:rFonts w:ascii="Times New Roman" w:hAnsi="Times New Roman" w:cs="Times New Roman"/>
                <w:bCs/>
                <w:sz w:val="16"/>
                <w:szCs w:val="16"/>
              </w:rPr>
              <w:t xml:space="preserve"> SPs on all the links before and after association.</w:t>
            </w:r>
          </w:p>
          <w:p w14:paraId="78B9E19E" w14:textId="77777777" w:rsidR="00137B0B" w:rsidRDefault="00137B0B" w:rsidP="000C7417">
            <w:pPr>
              <w:suppressAutoHyphens/>
              <w:spacing w:after="0"/>
              <w:rPr>
                <w:rFonts w:ascii="Times New Roman" w:hAnsi="Times New Roman" w:cs="Times New Roman"/>
                <w:bCs/>
                <w:sz w:val="16"/>
                <w:szCs w:val="16"/>
              </w:rPr>
            </w:pPr>
          </w:p>
          <w:p w14:paraId="6188E1CF" w14:textId="15F62C0B" w:rsidR="00D7250A" w:rsidRDefault="006F4145" w:rsidP="000C741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5828A4" w:rsidRPr="00080BB3">
              <w:rPr>
                <w:rFonts w:ascii="Times New Roman" w:hAnsi="Times New Roman" w:cs="Times New Roman"/>
                <w:bCs/>
                <w:sz w:val="16"/>
                <w:szCs w:val="16"/>
              </w:rPr>
              <w:t>Beacons/Probe Response frames do not carry STA profile unless conditions in 35.3.10 are met</w:t>
            </w:r>
            <w:r w:rsidR="00D7250A">
              <w:rPr>
                <w:rFonts w:ascii="Times New Roman" w:hAnsi="Times New Roman" w:cs="Times New Roman"/>
                <w:bCs/>
                <w:sz w:val="16"/>
                <w:szCs w:val="16"/>
              </w:rPr>
              <w:t>, in which case it carries a partial profile</w:t>
            </w:r>
            <w:r w:rsidR="005828A4" w:rsidRPr="00080BB3">
              <w:rPr>
                <w:rFonts w:ascii="Times New Roman" w:hAnsi="Times New Roman" w:cs="Times New Roman"/>
                <w:bCs/>
                <w:sz w:val="16"/>
                <w:szCs w:val="16"/>
              </w:rPr>
              <w:t>. This is designed to limit the size of these frames and prevent frame bloating.</w:t>
            </w:r>
            <w:r w:rsidR="004C26A3" w:rsidRPr="00080BB3">
              <w:rPr>
                <w:rFonts w:ascii="Times New Roman" w:hAnsi="Times New Roman" w:cs="Times New Roman"/>
                <w:bCs/>
                <w:sz w:val="16"/>
                <w:szCs w:val="16"/>
              </w:rPr>
              <w:t xml:space="preserve"> </w:t>
            </w:r>
          </w:p>
          <w:p w14:paraId="7E775FC2" w14:textId="77777777" w:rsidR="00D7250A" w:rsidRDefault="00D7250A" w:rsidP="000C7417">
            <w:pPr>
              <w:suppressAutoHyphens/>
              <w:spacing w:after="0"/>
              <w:rPr>
                <w:rFonts w:ascii="Times New Roman" w:hAnsi="Times New Roman" w:cs="Times New Roman"/>
                <w:bCs/>
                <w:sz w:val="16"/>
                <w:szCs w:val="16"/>
              </w:rPr>
            </w:pPr>
          </w:p>
          <w:p w14:paraId="360F88FD" w14:textId="426D1715" w:rsidR="00241FD2" w:rsidRDefault="00917275" w:rsidP="000C7417">
            <w:pPr>
              <w:suppressAutoHyphens/>
              <w:spacing w:after="0"/>
              <w:rPr>
                <w:rFonts w:ascii="Times New Roman" w:hAnsi="Times New Roman" w:cs="Times New Roman"/>
                <w:bCs/>
                <w:sz w:val="16"/>
                <w:szCs w:val="16"/>
              </w:rPr>
            </w:pPr>
            <w:r>
              <w:rPr>
                <w:rFonts w:ascii="Times New Roman" w:hAnsi="Times New Roman" w:cs="Times New Roman"/>
                <w:bCs/>
                <w:sz w:val="16"/>
                <w:szCs w:val="16"/>
              </w:rPr>
              <w:t>However, a</w:t>
            </w:r>
            <w:r w:rsidR="00BF7C08" w:rsidRPr="00080BB3">
              <w:rPr>
                <w:rFonts w:ascii="Times New Roman" w:hAnsi="Times New Roman" w:cs="Times New Roman"/>
                <w:bCs/>
                <w:sz w:val="16"/>
                <w:szCs w:val="16"/>
              </w:rPr>
              <w:t xml:space="preserve"> non-AP MLD is expected to either perform passive/active scanning on </w:t>
            </w:r>
            <w:r w:rsidR="00825D7F" w:rsidRPr="00080BB3">
              <w:rPr>
                <w:rFonts w:ascii="Times New Roman" w:hAnsi="Times New Roman" w:cs="Times New Roman"/>
                <w:bCs/>
                <w:sz w:val="16"/>
                <w:szCs w:val="16"/>
              </w:rPr>
              <w:t xml:space="preserve">each link that is </w:t>
            </w:r>
            <w:r>
              <w:rPr>
                <w:rFonts w:ascii="Times New Roman" w:hAnsi="Times New Roman" w:cs="Times New Roman"/>
                <w:bCs/>
                <w:sz w:val="16"/>
                <w:szCs w:val="16"/>
              </w:rPr>
              <w:t xml:space="preserve">of </w:t>
            </w:r>
            <w:r w:rsidR="00825D7F" w:rsidRPr="00080BB3">
              <w:rPr>
                <w:rFonts w:ascii="Times New Roman" w:hAnsi="Times New Roman" w:cs="Times New Roman"/>
                <w:bCs/>
                <w:sz w:val="16"/>
                <w:szCs w:val="16"/>
              </w:rPr>
              <w:t>interest</w:t>
            </w:r>
            <w:r>
              <w:rPr>
                <w:rFonts w:ascii="Times New Roman" w:hAnsi="Times New Roman" w:cs="Times New Roman"/>
                <w:bCs/>
                <w:sz w:val="16"/>
                <w:szCs w:val="16"/>
              </w:rPr>
              <w:t xml:space="preserve"> to it </w:t>
            </w:r>
            <w:r w:rsidR="00825D7F" w:rsidRPr="00080BB3">
              <w:rPr>
                <w:rFonts w:ascii="Times New Roman" w:hAnsi="Times New Roman" w:cs="Times New Roman"/>
                <w:bCs/>
                <w:sz w:val="16"/>
                <w:szCs w:val="16"/>
              </w:rPr>
              <w:t>or perform ML probing to gather information of all the links.</w:t>
            </w:r>
            <w:r w:rsidR="00BF62BB">
              <w:rPr>
                <w:rFonts w:ascii="Times New Roman" w:hAnsi="Times New Roman" w:cs="Times New Roman"/>
                <w:bCs/>
                <w:sz w:val="16"/>
                <w:szCs w:val="16"/>
              </w:rPr>
              <w:t xml:space="preserve"> Also, during ML setup the Assoc/</w:t>
            </w:r>
            <w:proofErr w:type="spellStart"/>
            <w:r w:rsidR="00BF62BB">
              <w:rPr>
                <w:rFonts w:ascii="Times New Roman" w:hAnsi="Times New Roman" w:cs="Times New Roman"/>
                <w:bCs/>
                <w:sz w:val="16"/>
                <w:szCs w:val="16"/>
              </w:rPr>
              <w:t>Reassoc</w:t>
            </w:r>
            <w:proofErr w:type="spellEnd"/>
            <w:r w:rsidR="00BF62BB">
              <w:rPr>
                <w:rFonts w:ascii="Times New Roman" w:hAnsi="Times New Roman" w:cs="Times New Roman"/>
                <w:bCs/>
                <w:sz w:val="16"/>
                <w:szCs w:val="16"/>
              </w:rPr>
              <w:t xml:space="preserve"> frames carry complete profile of the other links.</w:t>
            </w:r>
          </w:p>
          <w:p w14:paraId="6E1B5D50" w14:textId="2AD7BA5A" w:rsidR="00BF62BB" w:rsidRDefault="00BF62BB" w:rsidP="000C7417">
            <w:pPr>
              <w:suppressAutoHyphens/>
              <w:spacing w:after="0"/>
              <w:rPr>
                <w:rFonts w:ascii="Times New Roman" w:hAnsi="Times New Roman" w:cs="Times New Roman"/>
                <w:bCs/>
                <w:sz w:val="16"/>
                <w:szCs w:val="16"/>
              </w:rPr>
            </w:pPr>
          </w:p>
          <w:p w14:paraId="39B9CD15" w14:textId="22180103" w:rsidR="00FA7FE6" w:rsidRDefault="00BF62BB" w:rsidP="000C741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Currently, the Probe Response, (Re)Assoc Resp frames do not carry </w:t>
            </w:r>
            <w:proofErr w:type="spellStart"/>
            <w:r>
              <w:rPr>
                <w:rFonts w:ascii="Times New Roman" w:hAnsi="Times New Roman" w:cs="Times New Roman"/>
                <w:bCs/>
                <w:sz w:val="16"/>
                <w:szCs w:val="16"/>
              </w:rPr>
              <w:t>rTWT</w:t>
            </w:r>
            <w:proofErr w:type="spellEnd"/>
            <w:r>
              <w:rPr>
                <w:rFonts w:ascii="Times New Roman" w:hAnsi="Times New Roman" w:cs="Times New Roman"/>
                <w:bCs/>
                <w:sz w:val="16"/>
                <w:szCs w:val="16"/>
              </w:rPr>
              <w:t xml:space="preserve"> element.</w:t>
            </w:r>
            <w:r w:rsidR="00DA7F81">
              <w:rPr>
                <w:rFonts w:ascii="Times New Roman" w:hAnsi="Times New Roman" w:cs="Times New Roman"/>
                <w:bCs/>
                <w:sz w:val="16"/>
                <w:szCs w:val="16"/>
              </w:rPr>
              <w:t xml:space="preserve"> In addition, </w:t>
            </w:r>
            <w:r w:rsidR="00FA7FE6">
              <w:rPr>
                <w:rFonts w:ascii="Times New Roman" w:hAnsi="Times New Roman" w:cs="Times New Roman"/>
                <w:bCs/>
                <w:sz w:val="16"/>
                <w:szCs w:val="16"/>
              </w:rPr>
              <w:t xml:space="preserve">once associated, if there is a new </w:t>
            </w:r>
            <w:proofErr w:type="spellStart"/>
            <w:r w:rsidR="00FA7FE6">
              <w:rPr>
                <w:rFonts w:ascii="Times New Roman" w:hAnsi="Times New Roman" w:cs="Times New Roman"/>
                <w:bCs/>
                <w:sz w:val="16"/>
                <w:szCs w:val="16"/>
              </w:rPr>
              <w:t>rTWT</w:t>
            </w:r>
            <w:proofErr w:type="spellEnd"/>
            <w:r w:rsidR="00FA7FE6">
              <w:rPr>
                <w:rFonts w:ascii="Times New Roman" w:hAnsi="Times New Roman" w:cs="Times New Roman"/>
                <w:bCs/>
                <w:sz w:val="16"/>
                <w:szCs w:val="16"/>
              </w:rPr>
              <w:t xml:space="preserve"> IE or a change to the existing </w:t>
            </w:r>
            <w:proofErr w:type="spellStart"/>
            <w:r w:rsidR="00FA7FE6">
              <w:rPr>
                <w:rFonts w:ascii="Times New Roman" w:hAnsi="Times New Roman" w:cs="Times New Roman"/>
                <w:bCs/>
                <w:sz w:val="16"/>
                <w:szCs w:val="16"/>
              </w:rPr>
              <w:t>rTWT</w:t>
            </w:r>
            <w:proofErr w:type="spellEnd"/>
            <w:r w:rsidR="00FA7FE6">
              <w:rPr>
                <w:rFonts w:ascii="Times New Roman" w:hAnsi="Times New Roman" w:cs="Times New Roman"/>
                <w:bCs/>
                <w:sz w:val="16"/>
                <w:szCs w:val="16"/>
              </w:rPr>
              <w:t xml:space="preserve"> parameters on another link, the non-AP MLD needs to be </w:t>
            </w:r>
            <w:r w:rsidR="00CC1A5D">
              <w:rPr>
                <w:rFonts w:ascii="Times New Roman" w:hAnsi="Times New Roman" w:cs="Times New Roman"/>
                <w:bCs/>
                <w:sz w:val="16"/>
                <w:szCs w:val="16"/>
              </w:rPr>
              <w:t xml:space="preserve">told via the critical updates mechanism. </w:t>
            </w:r>
          </w:p>
          <w:p w14:paraId="66711E91" w14:textId="77777777" w:rsidR="00241FD2" w:rsidRDefault="00241FD2" w:rsidP="000C7417">
            <w:pPr>
              <w:suppressAutoHyphens/>
              <w:spacing w:after="0"/>
              <w:rPr>
                <w:rFonts w:ascii="Times New Roman" w:hAnsi="Times New Roman" w:cs="Times New Roman"/>
                <w:bCs/>
                <w:sz w:val="16"/>
                <w:szCs w:val="16"/>
              </w:rPr>
            </w:pPr>
          </w:p>
          <w:p w14:paraId="0998DB60" w14:textId="59073FD4" w:rsidR="00954F13" w:rsidRPr="00080BB3" w:rsidRDefault="00B94383" w:rsidP="000C741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proposed resolution adds conditions to tables in 9.3.3 for Probe Response frame, (Re)Association Response frame to include r-TWT element. With </w:t>
            </w:r>
            <w:r w:rsidR="002C4AC5">
              <w:rPr>
                <w:rFonts w:ascii="Times New Roman" w:hAnsi="Times New Roman" w:cs="Times New Roman"/>
                <w:bCs/>
                <w:sz w:val="16"/>
                <w:szCs w:val="16"/>
              </w:rPr>
              <w:t>this</w:t>
            </w:r>
            <w:r>
              <w:rPr>
                <w:rFonts w:ascii="Times New Roman" w:hAnsi="Times New Roman" w:cs="Times New Roman"/>
                <w:bCs/>
                <w:sz w:val="16"/>
                <w:szCs w:val="16"/>
              </w:rPr>
              <w:t xml:space="preserve"> change, </w:t>
            </w:r>
            <w:r w:rsidR="00FA459E">
              <w:rPr>
                <w:rFonts w:ascii="Times New Roman" w:hAnsi="Times New Roman" w:cs="Times New Roman"/>
                <w:bCs/>
                <w:sz w:val="16"/>
                <w:szCs w:val="16"/>
              </w:rPr>
              <w:t>a broadcast probe resp</w:t>
            </w:r>
            <w:r w:rsidR="000C7417" w:rsidRPr="00080BB3">
              <w:rPr>
                <w:rFonts w:ascii="Times New Roman" w:hAnsi="Times New Roman" w:cs="Times New Roman"/>
                <w:bCs/>
                <w:sz w:val="16"/>
                <w:szCs w:val="16"/>
              </w:rPr>
              <w:t xml:space="preserve"> </w:t>
            </w:r>
            <w:r w:rsidR="005828A4" w:rsidRPr="00080BB3">
              <w:rPr>
                <w:rFonts w:ascii="Times New Roman" w:hAnsi="Times New Roman" w:cs="Times New Roman"/>
                <w:bCs/>
                <w:sz w:val="16"/>
                <w:szCs w:val="16"/>
              </w:rPr>
              <w:t xml:space="preserve">ML probe response </w:t>
            </w:r>
            <w:r w:rsidR="00CB63E1" w:rsidRPr="00080BB3">
              <w:rPr>
                <w:rFonts w:ascii="Times New Roman" w:hAnsi="Times New Roman" w:cs="Times New Roman"/>
                <w:bCs/>
                <w:sz w:val="16"/>
                <w:szCs w:val="16"/>
              </w:rPr>
              <w:t>(</w:t>
            </w:r>
            <w:r w:rsidR="000C7417" w:rsidRPr="00080BB3">
              <w:rPr>
                <w:rFonts w:ascii="Times New Roman" w:hAnsi="Times New Roman" w:cs="Times New Roman"/>
                <w:bCs/>
                <w:sz w:val="16"/>
                <w:szCs w:val="16"/>
              </w:rPr>
              <w:t xml:space="preserve">carrying </w:t>
            </w:r>
            <w:r w:rsidR="005828A4" w:rsidRPr="00080BB3">
              <w:rPr>
                <w:rFonts w:ascii="Times New Roman" w:hAnsi="Times New Roman" w:cs="Times New Roman"/>
                <w:bCs/>
                <w:sz w:val="16"/>
                <w:szCs w:val="16"/>
              </w:rPr>
              <w:t>complete profile</w:t>
            </w:r>
            <w:r w:rsidR="00CB63E1" w:rsidRPr="00080BB3">
              <w:rPr>
                <w:rFonts w:ascii="Times New Roman" w:hAnsi="Times New Roman" w:cs="Times New Roman"/>
                <w:bCs/>
                <w:sz w:val="16"/>
                <w:szCs w:val="16"/>
              </w:rPr>
              <w:t>)</w:t>
            </w:r>
            <w:r w:rsidR="005828A4" w:rsidRPr="00080BB3">
              <w:rPr>
                <w:rFonts w:ascii="Times New Roman" w:hAnsi="Times New Roman" w:cs="Times New Roman"/>
                <w:bCs/>
                <w:sz w:val="16"/>
                <w:szCs w:val="16"/>
              </w:rPr>
              <w:t xml:space="preserve"> and (Re)Association Response frame the per-STA profile corresponding to other affiliated STAs</w:t>
            </w:r>
            <w:r w:rsidR="000C7417" w:rsidRPr="00080BB3">
              <w:rPr>
                <w:rFonts w:ascii="Times New Roman" w:hAnsi="Times New Roman" w:cs="Times New Roman"/>
                <w:bCs/>
                <w:sz w:val="16"/>
                <w:szCs w:val="16"/>
              </w:rPr>
              <w:t xml:space="preserve"> will contain the (r)</w:t>
            </w:r>
            <w:r w:rsidR="005828A4" w:rsidRPr="00080BB3">
              <w:rPr>
                <w:rFonts w:ascii="Times New Roman" w:hAnsi="Times New Roman" w:cs="Times New Roman"/>
                <w:bCs/>
                <w:sz w:val="16"/>
                <w:szCs w:val="16"/>
              </w:rPr>
              <w:t xml:space="preserve">TWT </w:t>
            </w:r>
            <w:r w:rsidR="00B62858" w:rsidRPr="00080BB3">
              <w:rPr>
                <w:rFonts w:ascii="Times New Roman" w:hAnsi="Times New Roman" w:cs="Times New Roman"/>
                <w:bCs/>
                <w:sz w:val="16"/>
                <w:szCs w:val="16"/>
              </w:rPr>
              <w:t>information of the reported link(s).</w:t>
            </w:r>
            <w:r w:rsidR="00635F8F">
              <w:rPr>
                <w:rFonts w:ascii="Times New Roman" w:hAnsi="Times New Roman" w:cs="Times New Roman"/>
                <w:bCs/>
                <w:sz w:val="16"/>
                <w:szCs w:val="16"/>
              </w:rPr>
              <w:t xml:space="preserve"> This will help unassociated </w:t>
            </w:r>
            <w:r w:rsidR="00671699">
              <w:rPr>
                <w:rFonts w:ascii="Times New Roman" w:hAnsi="Times New Roman" w:cs="Times New Roman"/>
                <w:bCs/>
                <w:sz w:val="16"/>
                <w:szCs w:val="16"/>
              </w:rPr>
              <w:t>non-AP MLDs</w:t>
            </w:r>
            <w:r w:rsidR="00635F8F">
              <w:rPr>
                <w:rFonts w:ascii="Times New Roman" w:hAnsi="Times New Roman" w:cs="Times New Roman"/>
                <w:bCs/>
                <w:sz w:val="16"/>
                <w:szCs w:val="16"/>
              </w:rPr>
              <w:t xml:space="preserve"> determine the </w:t>
            </w:r>
            <w:proofErr w:type="spellStart"/>
            <w:r w:rsidR="00635F8F">
              <w:rPr>
                <w:rFonts w:ascii="Times New Roman" w:hAnsi="Times New Roman" w:cs="Times New Roman"/>
                <w:bCs/>
                <w:sz w:val="16"/>
                <w:szCs w:val="16"/>
              </w:rPr>
              <w:t>rTWT</w:t>
            </w:r>
            <w:proofErr w:type="spellEnd"/>
            <w:r w:rsidR="00635F8F">
              <w:rPr>
                <w:rFonts w:ascii="Times New Roman" w:hAnsi="Times New Roman" w:cs="Times New Roman"/>
                <w:bCs/>
                <w:sz w:val="16"/>
                <w:szCs w:val="16"/>
              </w:rPr>
              <w:t xml:space="preserve"> conditions on the other link(s) of the AP MLD</w:t>
            </w:r>
            <w:r w:rsidR="00671699">
              <w:rPr>
                <w:rFonts w:ascii="Times New Roman" w:hAnsi="Times New Roman" w:cs="Times New Roman"/>
                <w:bCs/>
                <w:sz w:val="16"/>
                <w:szCs w:val="16"/>
              </w:rPr>
              <w:t xml:space="preserve"> (via ML probing or during association)</w:t>
            </w:r>
            <w:r w:rsidR="00635F8F">
              <w:rPr>
                <w:rFonts w:ascii="Times New Roman" w:hAnsi="Times New Roman" w:cs="Times New Roman"/>
                <w:bCs/>
                <w:sz w:val="16"/>
                <w:szCs w:val="16"/>
              </w:rPr>
              <w:t>.</w:t>
            </w:r>
          </w:p>
          <w:p w14:paraId="43ED7C94" w14:textId="1011036F" w:rsidR="00B62858" w:rsidRDefault="00B62858" w:rsidP="000C7417">
            <w:pPr>
              <w:suppressAutoHyphens/>
              <w:spacing w:after="0"/>
              <w:rPr>
                <w:rFonts w:ascii="Times New Roman" w:hAnsi="Times New Roman" w:cs="Times New Roman"/>
                <w:bCs/>
                <w:sz w:val="16"/>
                <w:szCs w:val="16"/>
              </w:rPr>
            </w:pPr>
          </w:p>
          <w:p w14:paraId="77BD7DCE" w14:textId="78CE9DDD" w:rsidR="002C4AC5" w:rsidRDefault="002C4AC5" w:rsidP="000C741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Furthermore, the proposed resolution updates the condition in clause 11.2.3.15 to consider modification to </w:t>
            </w:r>
            <w:r w:rsidR="00045F7D">
              <w:rPr>
                <w:rFonts w:ascii="Times New Roman" w:hAnsi="Times New Roman" w:cs="Times New Roman"/>
                <w:bCs/>
                <w:sz w:val="16"/>
                <w:szCs w:val="16"/>
              </w:rPr>
              <w:t xml:space="preserve">the negotiated parameters in a </w:t>
            </w:r>
            <w:r>
              <w:rPr>
                <w:rFonts w:ascii="Times New Roman" w:hAnsi="Times New Roman" w:cs="Times New Roman"/>
                <w:bCs/>
                <w:sz w:val="16"/>
                <w:szCs w:val="16"/>
              </w:rPr>
              <w:t>broadcast TWT element as a critical update</w:t>
            </w:r>
            <w:r w:rsidR="00671699">
              <w:rPr>
                <w:rFonts w:ascii="Times New Roman" w:hAnsi="Times New Roman" w:cs="Times New Roman"/>
                <w:bCs/>
                <w:sz w:val="16"/>
                <w:szCs w:val="16"/>
              </w:rPr>
              <w:t>. This will help associated STA</w:t>
            </w:r>
            <w:r w:rsidR="00DA7850">
              <w:rPr>
                <w:rFonts w:ascii="Times New Roman" w:hAnsi="Times New Roman" w:cs="Times New Roman"/>
                <w:bCs/>
                <w:sz w:val="16"/>
                <w:szCs w:val="16"/>
              </w:rPr>
              <w:t xml:space="preserve"> determine if </w:t>
            </w:r>
            <w:proofErr w:type="spellStart"/>
            <w:r w:rsidR="00DA7850">
              <w:rPr>
                <w:rFonts w:ascii="Times New Roman" w:hAnsi="Times New Roman" w:cs="Times New Roman"/>
                <w:bCs/>
                <w:sz w:val="16"/>
                <w:szCs w:val="16"/>
              </w:rPr>
              <w:t>rTWT</w:t>
            </w:r>
            <w:proofErr w:type="spellEnd"/>
            <w:r w:rsidR="00DA7850">
              <w:rPr>
                <w:rFonts w:ascii="Times New Roman" w:hAnsi="Times New Roman" w:cs="Times New Roman"/>
                <w:bCs/>
                <w:sz w:val="16"/>
                <w:szCs w:val="16"/>
              </w:rPr>
              <w:t xml:space="preserve"> SPs are established or modified on other link(s) of the AP MLD</w:t>
            </w:r>
            <w:r w:rsidR="00462503">
              <w:rPr>
                <w:rFonts w:ascii="Times New Roman" w:hAnsi="Times New Roman" w:cs="Times New Roman"/>
                <w:bCs/>
                <w:sz w:val="16"/>
                <w:szCs w:val="16"/>
              </w:rPr>
              <w:t>.</w:t>
            </w:r>
          </w:p>
          <w:p w14:paraId="29453817" w14:textId="77777777" w:rsidR="002C4AC5" w:rsidRPr="00080BB3" w:rsidRDefault="002C4AC5" w:rsidP="000C7417">
            <w:pPr>
              <w:suppressAutoHyphens/>
              <w:spacing w:after="0"/>
              <w:rPr>
                <w:rFonts w:ascii="Times New Roman" w:hAnsi="Times New Roman" w:cs="Times New Roman"/>
                <w:bCs/>
                <w:sz w:val="16"/>
                <w:szCs w:val="16"/>
              </w:rPr>
            </w:pPr>
          </w:p>
          <w:p w14:paraId="236DC416" w14:textId="77777777" w:rsidR="00414A5D" w:rsidRDefault="00414A5D" w:rsidP="00414A5D">
            <w:pPr>
              <w:suppressAutoHyphens/>
              <w:spacing w:after="0"/>
              <w:rPr>
                <w:rFonts w:ascii="Times New Roman" w:hAnsi="Times New Roman" w:cs="Times New Roman"/>
                <w:b/>
                <w:sz w:val="16"/>
                <w:szCs w:val="16"/>
              </w:rPr>
            </w:pPr>
            <w:proofErr w:type="spellStart"/>
            <w:r w:rsidRPr="00080BB3">
              <w:rPr>
                <w:rFonts w:ascii="Times New Roman" w:hAnsi="Times New Roman" w:cs="Times New Roman"/>
                <w:b/>
                <w:sz w:val="16"/>
                <w:szCs w:val="16"/>
              </w:rPr>
              <w:t>TGbe</w:t>
            </w:r>
            <w:proofErr w:type="spellEnd"/>
            <w:r w:rsidRPr="00080BB3">
              <w:rPr>
                <w:rFonts w:ascii="Times New Roman" w:hAnsi="Times New Roman" w:cs="Times New Roman"/>
                <w:b/>
                <w:sz w:val="16"/>
                <w:szCs w:val="16"/>
              </w:rPr>
              <w:t xml:space="preserve"> editor: </w:t>
            </w:r>
          </w:p>
          <w:p w14:paraId="4508357E" w14:textId="77777777" w:rsidR="00414A5D" w:rsidRPr="00214F76" w:rsidRDefault="00414A5D" w:rsidP="00414A5D">
            <w:pPr>
              <w:pStyle w:val="ListParagraph"/>
              <w:numPr>
                <w:ilvl w:val="0"/>
                <w:numId w:val="4"/>
              </w:numPr>
              <w:suppressAutoHyphens/>
              <w:spacing w:after="0" w:line="240" w:lineRule="auto"/>
              <w:rPr>
                <w:rFonts w:ascii="Times New Roman" w:hAnsi="Times New Roman" w:cs="Times New Roman"/>
                <w:b/>
                <w:sz w:val="16"/>
                <w:szCs w:val="16"/>
              </w:rPr>
            </w:pPr>
            <w:r w:rsidRPr="00214F76">
              <w:rPr>
                <w:rFonts w:ascii="Times New Roman" w:hAnsi="Times New Roman" w:cs="Times New Roman"/>
                <w:b/>
                <w:sz w:val="16"/>
                <w:szCs w:val="16"/>
              </w:rPr>
              <w:lastRenderedPageBreak/>
              <w:t xml:space="preserve">Please add the following condition </w:t>
            </w:r>
            <w:r>
              <w:rPr>
                <w:rFonts w:ascii="Times New Roman" w:hAnsi="Times New Roman" w:cs="Times New Roman"/>
                <w:b/>
                <w:sz w:val="16"/>
                <w:szCs w:val="16"/>
              </w:rPr>
              <w:t xml:space="preserve">under the ‘Notes’ column </w:t>
            </w:r>
            <w:r w:rsidRPr="00214F76">
              <w:rPr>
                <w:rFonts w:ascii="Times New Roman" w:hAnsi="Times New Roman" w:cs="Times New Roman"/>
                <w:b/>
                <w:sz w:val="16"/>
                <w:szCs w:val="16"/>
              </w:rPr>
              <w:t>in the corresponding tables in clause 9.3.3 for</w:t>
            </w:r>
            <w:r>
              <w:rPr>
                <w:rFonts w:ascii="Times New Roman" w:hAnsi="Times New Roman" w:cs="Times New Roman"/>
                <w:b/>
                <w:sz w:val="16"/>
                <w:szCs w:val="16"/>
              </w:rPr>
              <w:t xml:space="preserve"> </w:t>
            </w:r>
            <w:r w:rsidRPr="00214F76">
              <w:rPr>
                <w:rFonts w:ascii="Times New Roman" w:hAnsi="Times New Roman" w:cs="Times New Roman"/>
                <w:b/>
                <w:sz w:val="16"/>
                <w:szCs w:val="16"/>
              </w:rPr>
              <w:t>Association Resp frame and Reassociation Response</w:t>
            </w:r>
            <w:r>
              <w:rPr>
                <w:rFonts w:ascii="Times New Roman" w:hAnsi="Times New Roman" w:cs="Times New Roman"/>
                <w:b/>
                <w:sz w:val="16"/>
                <w:szCs w:val="16"/>
              </w:rPr>
              <w:t xml:space="preserve"> for the row matching TWT (before ‘Otherwise, the TWT element is not present’)</w:t>
            </w:r>
            <w:r w:rsidRPr="00214F76">
              <w:rPr>
                <w:rFonts w:ascii="Times New Roman" w:hAnsi="Times New Roman" w:cs="Times New Roman"/>
                <w:b/>
                <w:sz w:val="16"/>
                <w:szCs w:val="16"/>
              </w:rPr>
              <w:t xml:space="preserve">: </w:t>
            </w:r>
          </w:p>
          <w:p w14:paraId="66F8F0C6" w14:textId="77777777" w:rsidR="00414A5D" w:rsidRPr="00F35072" w:rsidRDefault="00414A5D" w:rsidP="00414A5D">
            <w:pPr>
              <w:suppressAutoHyphens/>
              <w:spacing w:after="0"/>
              <w:ind w:left="144"/>
              <w:rPr>
                <w:rFonts w:ascii="Times New Roman" w:hAnsi="Times New Roman" w:cs="Times New Roman"/>
                <w:bCs/>
                <w:sz w:val="16"/>
                <w:szCs w:val="16"/>
              </w:rPr>
            </w:pPr>
            <w:r w:rsidRPr="00F35072">
              <w:rPr>
                <w:rFonts w:ascii="Times New Roman" w:hAnsi="Times New Roman" w:cs="Times New Roman"/>
                <w:bCs/>
                <w:sz w:val="16"/>
                <w:szCs w:val="16"/>
              </w:rPr>
              <w:t>“The TWT element is present if dot11RestrictedTWTOptionImplemented is true</w:t>
            </w:r>
            <w:r>
              <w:rPr>
                <w:rFonts w:ascii="Times New Roman" w:hAnsi="Times New Roman" w:cs="Times New Roman"/>
                <w:bCs/>
                <w:sz w:val="16"/>
                <w:szCs w:val="16"/>
              </w:rPr>
              <w:t>, the soliciting Request frame is received from an EHT STA</w:t>
            </w:r>
            <w:r w:rsidRPr="00F35072">
              <w:rPr>
                <w:rFonts w:ascii="Times New Roman" w:hAnsi="Times New Roman" w:cs="Times New Roman"/>
                <w:bCs/>
                <w:sz w:val="16"/>
                <w:szCs w:val="16"/>
              </w:rPr>
              <w:t xml:space="preserve"> </w:t>
            </w:r>
            <w:r>
              <w:rPr>
                <w:rFonts w:ascii="Times New Roman" w:hAnsi="Times New Roman" w:cs="Times New Roman"/>
                <w:bCs/>
                <w:sz w:val="16"/>
                <w:szCs w:val="16"/>
              </w:rPr>
              <w:t xml:space="preserve">that has </w:t>
            </w:r>
            <w:r w:rsidRPr="00EB76FE">
              <w:rPr>
                <w:rFonts w:ascii="Times New Roman" w:hAnsi="Times New Roman" w:cs="Times New Roman"/>
                <w:bCs/>
                <w:sz w:val="16"/>
                <w:szCs w:val="16"/>
              </w:rPr>
              <w:t xml:space="preserve">Restricted TWT Support subfield in transmitted EHT Capabilities elements </w:t>
            </w:r>
            <w:r>
              <w:rPr>
                <w:rFonts w:ascii="Times New Roman" w:hAnsi="Times New Roman" w:cs="Times New Roman"/>
                <w:bCs/>
                <w:sz w:val="16"/>
                <w:szCs w:val="16"/>
              </w:rPr>
              <w:t xml:space="preserve">set </w:t>
            </w:r>
            <w:r w:rsidRPr="00EB76FE">
              <w:rPr>
                <w:rFonts w:ascii="Times New Roman" w:hAnsi="Times New Roman" w:cs="Times New Roman"/>
                <w:bCs/>
                <w:sz w:val="16"/>
                <w:szCs w:val="16"/>
              </w:rPr>
              <w:t>to 1</w:t>
            </w:r>
            <w:r>
              <w:rPr>
                <w:rFonts w:ascii="Times New Roman" w:hAnsi="Times New Roman" w:cs="Times New Roman"/>
                <w:bCs/>
                <w:sz w:val="16"/>
                <w:szCs w:val="16"/>
              </w:rPr>
              <w:t xml:space="preserve">, </w:t>
            </w:r>
            <w:r w:rsidRPr="00F35072">
              <w:rPr>
                <w:rFonts w:ascii="Times New Roman" w:hAnsi="Times New Roman" w:cs="Times New Roman"/>
                <w:bCs/>
                <w:sz w:val="16"/>
                <w:szCs w:val="16"/>
              </w:rPr>
              <w:t xml:space="preserve">and the AP has </w:t>
            </w:r>
            <w:r>
              <w:rPr>
                <w:rFonts w:ascii="Times New Roman" w:hAnsi="Times New Roman" w:cs="Times New Roman"/>
                <w:bCs/>
                <w:sz w:val="16"/>
                <w:szCs w:val="16"/>
              </w:rPr>
              <w:t>at least</w:t>
            </w:r>
            <w:r w:rsidRPr="00F35072">
              <w:rPr>
                <w:rFonts w:ascii="Times New Roman" w:hAnsi="Times New Roman" w:cs="Times New Roman"/>
                <w:bCs/>
                <w:sz w:val="16"/>
                <w:szCs w:val="16"/>
              </w:rPr>
              <w:t xml:space="preserve"> one r-TWT </w:t>
            </w:r>
            <w:r>
              <w:rPr>
                <w:rFonts w:ascii="Times New Roman" w:hAnsi="Times New Roman" w:cs="Times New Roman"/>
                <w:bCs/>
                <w:sz w:val="16"/>
                <w:szCs w:val="16"/>
              </w:rPr>
              <w:t>schedule</w:t>
            </w:r>
            <w:r w:rsidRPr="00F35072">
              <w:rPr>
                <w:rFonts w:ascii="Times New Roman" w:hAnsi="Times New Roman" w:cs="Times New Roman"/>
                <w:bCs/>
                <w:sz w:val="16"/>
                <w:szCs w:val="16"/>
              </w:rPr>
              <w:t xml:space="preserve"> as described in 35.9.3 (r-TWT service periods announcement).”</w:t>
            </w:r>
          </w:p>
          <w:p w14:paraId="7739B923" w14:textId="77777777" w:rsidR="00414A5D" w:rsidRDefault="00414A5D" w:rsidP="00414A5D">
            <w:pPr>
              <w:suppressAutoHyphens/>
              <w:spacing w:after="0"/>
              <w:rPr>
                <w:rFonts w:ascii="Times New Roman" w:hAnsi="Times New Roman" w:cs="Times New Roman"/>
                <w:b/>
                <w:sz w:val="16"/>
                <w:szCs w:val="16"/>
              </w:rPr>
            </w:pPr>
          </w:p>
          <w:p w14:paraId="7C80726A" w14:textId="5662A475" w:rsidR="00414A5D" w:rsidRPr="00214F76" w:rsidRDefault="00414A5D" w:rsidP="00414A5D">
            <w:pPr>
              <w:pStyle w:val="ListParagraph"/>
              <w:numPr>
                <w:ilvl w:val="0"/>
                <w:numId w:val="4"/>
              </w:numPr>
              <w:suppressAutoHyphens/>
              <w:spacing w:after="0" w:line="240" w:lineRule="auto"/>
              <w:rPr>
                <w:rFonts w:ascii="Times New Roman" w:hAnsi="Times New Roman" w:cs="Times New Roman"/>
                <w:b/>
                <w:sz w:val="16"/>
                <w:szCs w:val="16"/>
              </w:rPr>
            </w:pPr>
            <w:r w:rsidRPr="00214F76">
              <w:rPr>
                <w:rFonts w:ascii="Times New Roman" w:hAnsi="Times New Roman" w:cs="Times New Roman"/>
                <w:b/>
                <w:sz w:val="16"/>
                <w:szCs w:val="16"/>
              </w:rPr>
              <w:t>Please add the following</w:t>
            </w:r>
            <w:r>
              <w:rPr>
                <w:rFonts w:ascii="Times New Roman" w:hAnsi="Times New Roman" w:cs="Times New Roman"/>
                <w:b/>
                <w:sz w:val="16"/>
                <w:szCs w:val="16"/>
              </w:rPr>
              <w:t xml:space="preserve"> </w:t>
            </w:r>
            <w:r w:rsidR="00DC1049">
              <w:rPr>
                <w:rFonts w:ascii="Times New Roman" w:hAnsi="Times New Roman" w:cs="Times New Roman"/>
                <w:b/>
                <w:sz w:val="16"/>
                <w:szCs w:val="16"/>
              </w:rPr>
              <w:t xml:space="preserve">conditions under the ‘Notes’ column </w:t>
            </w:r>
            <w:r>
              <w:rPr>
                <w:rFonts w:ascii="Times New Roman" w:hAnsi="Times New Roman" w:cs="Times New Roman"/>
                <w:b/>
                <w:sz w:val="16"/>
                <w:szCs w:val="16"/>
              </w:rPr>
              <w:t xml:space="preserve">in </w:t>
            </w:r>
            <w:r w:rsidRPr="00DF6530">
              <w:rPr>
                <w:rFonts w:ascii="Times New Roman" w:hAnsi="Times New Roman" w:cs="Times New Roman"/>
                <w:b/>
                <w:sz w:val="16"/>
                <w:szCs w:val="16"/>
              </w:rPr>
              <w:t>Table 9-67</w:t>
            </w:r>
            <w:r>
              <w:rPr>
                <w:rFonts w:ascii="Times New Roman" w:hAnsi="Times New Roman" w:cs="Times New Roman"/>
                <w:b/>
                <w:sz w:val="16"/>
                <w:szCs w:val="16"/>
              </w:rPr>
              <w:t xml:space="preserve"> (</w:t>
            </w:r>
            <w:r w:rsidRPr="00DF6530">
              <w:rPr>
                <w:rFonts w:ascii="Times New Roman" w:hAnsi="Times New Roman" w:cs="Times New Roman"/>
                <w:b/>
                <w:sz w:val="16"/>
                <w:szCs w:val="16"/>
              </w:rPr>
              <w:t>Probe Response frame body</w:t>
            </w:r>
            <w:r>
              <w:rPr>
                <w:rFonts w:ascii="Times New Roman" w:hAnsi="Times New Roman" w:cs="Times New Roman"/>
                <w:b/>
                <w:sz w:val="16"/>
                <w:szCs w:val="16"/>
              </w:rPr>
              <w:t>)</w:t>
            </w:r>
            <w:r w:rsidR="005217EB">
              <w:rPr>
                <w:rFonts w:ascii="Times New Roman" w:hAnsi="Times New Roman" w:cs="Times New Roman"/>
                <w:b/>
                <w:sz w:val="16"/>
                <w:szCs w:val="16"/>
              </w:rPr>
              <w:t xml:space="preserve"> for the row matching TWT</w:t>
            </w:r>
            <w:r w:rsidRPr="00214F76">
              <w:rPr>
                <w:rFonts w:ascii="Times New Roman" w:hAnsi="Times New Roman" w:cs="Times New Roman"/>
                <w:b/>
                <w:sz w:val="16"/>
                <w:szCs w:val="16"/>
              </w:rPr>
              <w:t xml:space="preserve">: </w:t>
            </w:r>
          </w:p>
          <w:p w14:paraId="66B252B4" w14:textId="7AFCDEEE" w:rsidR="00414A5D" w:rsidRPr="00F35072" w:rsidRDefault="00414A5D" w:rsidP="00414A5D">
            <w:pPr>
              <w:suppressAutoHyphens/>
              <w:spacing w:after="0"/>
              <w:ind w:left="144"/>
              <w:rPr>
                <w:rFonts w:ascii="Times New Roman" w:hAnsi="Times New Roman" w:cs="Times New Roman"/>
                <w:bCs/>
                <w:sz w:val="16"/>
                <w:szCs w:val="16"/>
              </w:rPr>
            </w:pPr>
            <w:r w:rsidRPr="00F35072">
              <w:rPr>
                <w:rFonts w:ascii="Times New Roman" w:hAnsi="Times New Roman" w:cs="Times New Roman"/>
                <w:bCs/>
                <w:sz w:val="16"/>
                <w:szCs w:val="16"/>
              </w:rPr>
              <w:t xml:space="preserve">“The TWT element is present if </w:t>
            </w:r>
            <w:r w:rsidR="00640AB7">
              <w:rPr>
                <w:rFonts w:ascii="Times New Roman" w:hAnsi="Times New Roman" w:cs="Times New Roman"/>
                <w:bCs/>
                <w:sz w:val="16"/>
                <w:szCs w:val="16"/>
              </w:rPr>
              <w:t xml:space="preserve">the </w:t>
            </w:r>
            <w:r w:rsidRPr="00F35072">
              <w:rPr>
                <w:rFonts w:ascii="Times New Roman" w:hAnsi="Times New Roman" w:cs="Times New Roman"/>
                <w:bCs/>
                <w:sz w:val="16"/>
                <w:szCs w:val="16"/>
              </w:rPr>
              <w:t>dot11RestrictedTWTOptionImplemented is true</w:t>
            </w:r>
            <w:r>
              <w:rPr>
                <w:rFonts w:ascii="Times New Roman" w:hAnsi="Times New Roman" w:cs="Times New Roman"/>
                <w:bCs/>
                <w:sz w:val="16"/>
                <w:szCs w:val="16"/>
              </w:rPr>
              <w:t xml:space="preserve"> </w:t>
            </w:r>
            <w:r w:rsidRPr="00F35072">
              <w:rPr>
                <w:rFonts w:ascii="Times New Roman" w:hAnsi="Times New Roman" w:cs="Times New Roman"/>
                <w:bCs/>
                <w:sz w:val="16"/>
                <w:szCs w:val="16"/>
              </w:rPr>
              <w:t xml:space="preserve">and the AP has </w:t>
            </w:r>
            <w:r>
              <w:rPr>
                <w:rFonts w:ascii="Times New Roman" w:hAnsi="Times New Roman" w:cs="Times New Roman"/>
                <w:bCs/>
                <w:sz w:val="16"/>
                <w:szCs w:val="16"/>
              </w:rPr>
              <w:t>at least</w:t>
            </w:r>
            <w:r w:rsidRPr="00F35072">
              <w:rPr>
                <w:rFonts w:ascii="Times New Roman" w:hAnsi="Times New Roman" w:cs="Times New Roman"/>
                <w:bCs/>
                <w:sz w:val="16"/>
                <w:szCs w:val="16"/>
              </w:rPr>
              <w:t xml:space="preserve"> one r-TWT </w:t>
            </w:r>
            <w:r>
              <w:rPr>
                <w:rFonts w:ascii="Times New Roman" w:hAnsi="Times New Roman" w:cs="Times New Roman"/>
                <w:bCs/>
                <w:sz w:val="16"/>
                <w:szCs w:val="16"/>
              </w:rPr>
              <w:t>schedule</w:t>
            </w:r>
            <w:r w:rsidRPr="00F35072">
              <w:rPr>
                <w:rFonts w:ascii="Times New Roman" w:hAnsi="Times New Roman" w:cs="Times New Roman"/>
                <w:bCs/>
                <w:sz w:val="16"/>
                <w:szCs w:val="16"/>
              </w:rPr>
              <w:t xml:space="preserve"> as described in 35.9.3 (r-TWT service periods announcement).</w:t>
            </w:r>
            <w:r>
              <w:rPr>
                <w:rFonts w:ascii="Times New Roman" w:hAnsi="Times New Roman" w:cs="Times New Roman"/>
                <w:bCs/>
                <w:sz w:val="16"/>
                <w:szCs w:val="16"/>
              </w:rPr>
              <w:t xml:space="preserve"> Otherwise, the TWT element is not present</w:t>
            </w:r>
            <w:r w:rsidRPr="00F35072">
              <w:rPr>
                <w:rFonts w:ascii="Times New Roman" w:hAnsi="Times New Roman" w:cs="Times New Roman"/>
                <w:bCs/>
                <w:sz w:val="16"/>
                <w:szCs w:val="16"/>
              </w:rPr>
              <w:t>”</w:t>
            </w:r>
          </w:p>
          <w:p w14:paraId="509710E5" w14:textId="77777777" w:rsidR="00765C3C" w:rsidRDefault="00765C3C" w:rsidP="000C7417">
            <w:pPr>
              <w:suppressAutoHyphens/>
              <w:spacing w:after="0"/>
              <w:rPr>
                <w:rFonts w:ascii="Times New Roman" w:hAnsi="Times New Roman" w:cs="Times New Roman"/>
                <w:b/>
                <w:sz w:val="16"/>
                <w:szCs w:val="16"/>
              </w:rPr>
            </w:pPr>
          </w:p>
          <w:p w14:paraId="2FC0F2EF" w14:textId="1F38E14A" w:rsidR="00F35072" w:rsidRPr="005433BC" w:rsidRDefault="00F35072" w:rsidP="00F615B9">
            <w:pPr>
              <w:pStyle w:val="ListParagraph"/>
              <w:numPr>
                <w:ilvl w:val="0"/>
                <w:numId w:val="4"/>
              </w:numPr>
              <w:suppressAutoHyphens/>
              <w:spacing w:after="0" w:line="240" w:lineRule="auto"/>
              <w:rPr>
                <w:rFonts w:ascii="Times New Roman" w:hAnsi="Times New Roman" w:cs="Times New Roman"/>
                <w:bCs/>
                <w:sz w:val="16"/>
                <w:szCs w:val="16"/>
              </w:rPr>
            </w:pPr>
            <w:r w:rsidRPr="00B74C11">
              <w:rPr>
                <w:rFonts w:ascii="Times New Roman" w:hAnsi="Times New Roman" w:cs="Times New Roman"/>
                <w:b/>
                <w:sz w:val="16"/>
                <w:szCs w:val="16"/>
              </w:rPr>
              <w:t xml:space="preserve">Please </w:t>
            </w:r>
            <w:r w:rsidR="0069188A">
              <w:rPr>
                <w:rFonts w:ascii="Times New Roman" w:hAnsi="Times New Roman" w:cs="Times New Roman"/>
                <w:b/>
                <w:sz w:val="16"/>
                <w:szCs w:val="16"/>
              </w:rPr>
              <w:t>append</w:t>
            </w:r>
            <w:r w:rsidR="005433BC" w:rsidRPr="00B74C11">
              <w:rPr>
                <w:rFonts w:ascii="Times New Roman" w:hAnsi="Times New Roman" w:cs="Times New Roman"/>
                <w:b/>
                <w:sz w:val="16"/>
                <w:szCs w:val="16"/>
              </w:rPr>
              <w:t xml:space="preserve"> </w:t>
            </w:r>
            <w:r w:rsidR="00AF1C3C">
              <w:rPr>
                <w:rFonts w:ascii="Times New Roman" w:hAnsi="Times New Roman" w:cs="Times New Roman"/>
                <w:b/>
                <w:sz w:val="16"/>
                <w:szCs w:val="16"/>
              </w:rPr>
              <w:t>“</w:t>
            </w:r>
            <w:r w:rsidR="00F615B9" w:rsidRPr="00F615B9">
              <w:rPr>
                <w:rFonts w:ascii="Times New Roman" w:hAnsi="Times New Roman" w:cs="Times New Roman"/>
                <w:b/>
                <w:sz w:val="16"/>
                <w:szCs w:val="16"/>
              </w:rPr>
              <w:t>or modification of any negotiated TWT parameters in a broadcast TWT</w:t>
            </w:r>
            <w:r w:rsidR="00AF1C3C">
              <w:rPr>
                <w:rFonts w:ascii="Times New Roman" w:hAnsi="Times New Roman" w:cs="Times New Roman"/>
                <w:b/>
                <w:sz w:val="16"/>
                <w:szCs w:val="16"/>
              </w:rPr>
              <w:t xml:space="preserve"> element”</w:t>
            </w:r>
            <w:r w:rsidR="005433BC" w:rsidRPr="00B74C11">
              <w:rPr>
                <w:rFonts w:ascii="Times New Roman" w:hAnsi="Times New Roman" w:cs="Times New Roman"/>
                <w:b/>
                <w:sz w:val="16"/>
                <w:szCs w:val="16"/>
              </w:rPr>
              <w:t xml:space="preserve"> to</w:t>
            </w:r>
            <w:r w:rsidRPr="00B74C11">
              <w:rPr>
                <w:rFonts w:ascii="Times New Roman" w:hAnsi="Times New Roman" w:cs="Times New Roman"/>
                <w:b/>
                <w:sz w:val="16"/>
                <w:szCs w:val="16"/>
              </w:rPr>
              <w:t xml:space="preserve"> bullet </w:t>
            </w:r>
            <w:proofErr w:type="spellStart"/>
            <w:r w:rsidRPr="00B74C11">
              <w:rPr>
                <w:rFonts w:ascii="Times New Roman" w:hAnsi="Times New Roman" w:cs="Times New Roman"/>
                <w:b/>
                <w:sz w:val="16"/>
                <w:szCs w:val="16"/>
              </w:rPr>
              <w:t>‘m</w:t>
            </w:r>
            <w:proofErr w:type="spellEnd"/>
            <w:r w:rsidRPr="00B74C11">
              <w:rPr>
                <w:rFonts w:ascii="Times New Roman" w:hAnsi="Times New Roman" w:cs="Times New Roman"/>
                <w:b/>
                <w:sz w:val="16"/>
                <w:szCs w:val="16"/>
              </w:rPr>
              <w:t>’ in 11.2.3.15</w:t>
            </w:r>
            <w:r w:rsidR="005C4ACE">
              <w:rPr>
                <w:rFonts w:ascii="Times New Roman" w:hAnsi="Times New Roman" w:cs="Times New Roman"/>
                <w:b/>
                <w:sz w:val="16"/>
                <w:szCs w:val="16"/>
              </w:rPr>
              <w:t>.</w:t>
            </w:r>
          </w:p>
        </w:tc>
      </w:tr>
      <w:tr w:rsidR="00080BB3" w:rsidRPr="008B0293" w14:paraId="13EF7DEE"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288CC62" w14:textId="00BDF227" w:rsidR="00080BB3" w:rsidRPr="00080BB3" w:rsidRDefault="00080BB3" w:rsidP="00080BB3">
            <w:pPr>
              <w:suppressAutoHyphens/>
              <w:spacing w:after="0"/>
              <w:rPr>
                <w:rFonts w:ascii="Times New Roman" w:hAnsi="Times New Roman" w:cs="Times New Roman"/>
                <w:bCs/>
                <w:sz w:val="16"/>
                <w:szCs w:val="16"/>
              </w:rPr>
            </w:pPr>
            <w:r w:rsidRPr="00F91907">
              <w:rPr>
                <w:rFonts w:ascii="Times New Roman" w:hAnsi="Times New Roman" w:cs="Times New Roman"/>
                <w:bCs/>
                <w:sz w:val="16"/>
                <w:szCs w:val="16"/>
                <w:highlight w:val="green"/>
              </w:rPr>
              <w:lastRenderedPageBreak/>
              <w:t>5273</w:t>
            </w:r>
          </w:p>
        </w:tc>
        <w:tc>
          <w:tcPr>
            <w:tcW w:w="1080" w:type="dxa"/>
            <w:tcBorders>
              <w:top w:val="single" w:sz="4" w:space="0" w:color="auto"/>
              <w:left w:val="single" w:sz="4" w:space="0" w:color="auto"/>
              <w:bottom w:val="single" w:sz="4" w:space="0" w:color="auto"/>
              <w:right w:val="single" w:sz="4" w:space="0" w:color="auto"/>
            </w:tcBorders>
          </w:tcPr>
          <w:p w14:paraId="2515823A" w14:textId="11FF7913" w:rsidR="00080BB3" w:rsidRPr="00080BB3" w:rsidRDefault="00080BB3" w:rsidP="00080BB3">
            <w:pPr>
              <w:suppressAutoHyphens/>
              <w:spacing w:after="0"/>
              <w:rPr>
                <w:rFonts w:ascii="Times New Roman" w:hAnsi="Times New Roman" w:cs="Times New Roman"/>
                <w:bCs/>
                <w:sz w:val="16"/>
                <w:szCs w:val="16"/>
              </w:rPr>
            </w:pPr>
            <w:proofErr w:type="spellStart"/>
            <w:r w:rsidRPr="00080BB3">
              <w:rPr>
                <w:rFonts w:ascii="Times New Roman" w:hAnsi="Times New Roman" w:cs="Times New Roman"/>
                <w:bCs/>
                <w:sz w:val="16"/>
                <w:szCs w:val="16"/>
              </w:rPr>
              <w:t>Insun</w:t>
            </w:r>
            <w:proofErr w:type="spellEnd"/>
            <w:r w:rsidRPr="00080BB3">
              <w:rPr>
                <w:rFonts w:ascii="Times New Roman" w:hAnsi="Times New Roman" w:cs="Times New Roman"/>
                <w:bCs/>
                <w:sz w:val="16"/>
                <w:szCs w:val="16"/>
              </w:rPr>
              <w:t xml:space="preserve"> Jang</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531BA02" w14:textId="10D48EB3" w:rsidR="00080BB3" w:rsidRPr="00080BB3" w:rsidRDefault="00080BB3" w:rsidP="00080B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35.3.6.2</w:t>
            </w:r>
          </w:p>
        </w:tc>
        <w:tc>
          <w:tcPr>
            <w:tcW w:w="720" w:type="dxa"/>
            <w:tcBorders>
              <w:top w:val="single" w:sz="4" w:space="0" w:color="auto"/>
              <w:left w:val="single" w:sz="4" w:space="0" w:color="auto"/>
              <w:bottom w:val="single" w:sz="4" w:space="0" w:color="auto"/>
              <w:right w:val="single" w:sz="4" w:space="0" w:color="auto"/>
            </w:tcBorders>
          </w:tcPr>
          <w:p w14:paraId="1FB9B323" w14:textId="4573346D" w:rsidR="00080BB3" w:rsidRPr="00080BB3" w:rsidRDefault="00080BB3" w:rsidP="00080B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298.22</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219FDC3" w14:textId="6FAF013F" w:rsidR="00080BB3" w:rsidRPr="00080BB3" w:rsidRDefault="00080BB3" w:rsidP="00080B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 xml:space="preserve">What about missing case, i.e., EHT STAs that supports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xml:space="preserve"> may miss the scheduled information of </w:t>
            </w:r>
            <w:proofErr w:type="spellStart"/>
            <w:r w:rsidRPr="00080BB3">
              <w:rPr>
                <w:rFonts w:ascii="Times New Roman" w:hAnsi="Times New Roman" w:cs="Times New Roman"/>
                <w:bCs/>
                <w:sz w:val="16"/>
                <w:szCs w:val="16"/>
              </w:rPr>
              <w:t>rTWT</w:t>
            </w:r>
            <w:proofErr w:type="spellEnd"/>
            <w:r w:rsidRPr="00080BB3">
              <w:rPr>
                <w:rFonts w:ascii="Times New Roman" w:hAnsi="Times New Roman" w:cs="Times New Roman"/>
                <w:bCs/>
                <w:sz w:val="16"/>
                <w:szCs w:val="16"/>
              </w:rPr>
              <w:t xml:space="preserve"> from Beacon which is very important one. Need to handle it.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2A28F696" w14:textId="27CFB8BC" w:rsidR="00080BB3" w:rsidRPr="00080BB3" w:rsidRDefault="00080BB3" w:rsidP="00080BB3">
            <w:pPr>
              <w:suppressAutoHyphens/>
              <w:spacing w:after="0"/>
              <w:rPr>
                <w:rFonts w:ascii="Times New Roman" w:hAnsi="Times New Roman" w:cs="Times New Roman"/>
                <w:bCs/>
                <w:sz w:val="16"/>
                <w:szCs w:val="16"/>
              </w:rPr>
            </w:pPr>
            <w:r w:rsidRPr="00080BB3">
              <w:rPr>
                <w:rFonts w:ascii="Times New Roman" w:hAnsi="Times New Roman" w:cs="Times New Roman"/>
                <w:bCs/>
                <w:sz w:val="16"/>
                <w:szCs w:val="16"/>
              </w:rPr>
              <w:t>As in the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8525983" w14:textId="77777777" w:rsidR="00462503" w:rsidRPr="00080BB3" w:rsidRDefault="00462503" w:rsidP="00462503">
            <w:pPr>
              <w:suppressAutoHyphens/>
              <w:spacing w:after="0"/>
              <w:rPr>
                <w:rFonts w:ascii="Times New Roman" w:hAnsi="Times New Roman" w:cs="Times New Roman"/>
                <w:b/>
                <w:sz w:val="16"/>
                <w:szCs w:val="16"/>
              </w:rPr>
            </w:pPr>
            <w:r w:rsidRPr="00080BB3">
              <w:rPr>
                <w:rFonts w:ascii="Times New Roman" w:hAnsi="Times New Roman" w:cs="Times New Roman"/>
                <w:b/>
                <w:sz w:val="16"/>
                <w:szCs w:val="16"/>
              </w:rPr>
              <w:t>Revised</w:t>
            </w:r>
          </w:p>
          <w:p w14:paraId="4A40D779" w14:textId="77777777" w:rsidR="00462503" w:rsidRPr="00080BB3" w:rsidRDefault="00462503" w:rsidP="00462503">
            <w:pPr>
              <w:suppressAutoHyphens/>
              <w:spacing w:after="0"/>
              <w:rPr>
                <w:rFonts w:ascii="Times New Roman" w:hAnsi="Times New Roman" w:cs="Times New Roman"/>
                <w:b/>
                <w:sz w:val="16"/>
                <w:szCs w:val="16"/>
              </w:rPr>
            </w:pPr>
          </w:p>
          <w:p w14:paraId="00889CAE" w14:textId="32A57079" w:rsidR="00080BB3" w:rsidRPr="00080BB3" w:rsidRDefault="00485B99" w:rsidP="00E931C0">
            <w:pPr>
              <w:suppressAutoHyphens/>
              <w:spacing w:after="0"/>
              <w:rPr>
                <w:rFonts w:ascii="Times New Roman" w:hAnsi="Times New Roman" w:cs="Times New Roman"/>
                <w:b/>
                <w:sz w:val="16"/>
                <w:szCs w:val="16"/>
              </w:rPr>
            </w:pPr>
            <w:r>
              <w:rPr>
                <w:rFonts w:ascii="Times New Roman" w:hAnsi="Times New Roman" w:cs="Times New Roman"/>
                <w:bCs/>
                <w:sz w:val="16"/>
                <w:szCs w:val="16"/>
              </w:rPr>
              <w:t xml:space="preserve">Agree with the comment. </w:t>
            </w:r>
            <w:r w:rsidR="00B0769A">
              <w:rPr>
                <w:rFonts w:ascii="Times New Roman" w:hAnsi="Times New Roman" w:cs="Times New Roman"/>
                <w:bCs/>
                <w:sz w:val="16"/>
                <w:szCs w:val="16"/>
              </w:rPr>
              <w:t>Same resolution as CID 5915</w:t>
            </w:r>
          </w:p>
        </w:tc>
      </w:tr>
      <w:tr w:rsidR="00356C4C" w:rsidRPr="008B0293" w14:paraId="60C13B74"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32FC52C" w14:textId="02AE7EA2" w:rsidR="00356C4C" w:rsidRPr="00396D05" w:rsidRDefault="00356C4C" w:rsidP="00356C4C">
            <w:pPr>
              <w:suppressAutoHyphens/>
              <w:spacing w:after="0"/>
              <w:rPr>
                <w:rFonts w:ascii="Times New Roman" w:hAnsi="Times New Roman" w:cs="Times New Roman"/>
                <w:bCs/>
                <w:sz w:val="16"/>
                <w:szCs w:val="16"/>
              </w:rPr>
            </w:pPr>
            <w:r w:rsidRPr="004256A0">
              <w:rPr>
                <w:rFonts w:ascii="Times New Roman" w:hAnsi="Times New Roman" w:cs="Times New Roman"/>
                <w:bCs/>
                <w:sz w:val="16"/>
                <w:szCs w:val="16"/>
                <w:highlight w:val="green"/>
              </w:rPr>
              <w:t>4715</w:t>
            </w:r>
          </w:p>
        </w:tc>
        <w:tc>
          <w:tcPr>
            <w:tcW w:w="1080" w:type="dxa"/>
            <w:tcBorders>
              <w:top w:val="single" w:sz="4" w:space="0" w:color="auto"/>
              <w:left w:val="single" w:sz="4" w:space="0" w:color="auto"/>
              <w:bottom w:val="single" w:sz="4" w:space="0" w:color="auto"/>
              <w:right w:val="single" w:sz="4" w:space="0" w:color="auto"/>
            </w:tcBorders>
          </w:tcPr>
          <w:p w14:paraId="6AAC012C" w14:textId="7B3CB469" w:rsidR="00356C4C" w:rsidRPr="00396D05" w:rsidRDefault="00356C4C" w:rsidP="00356C4C">
            <w:pPr>
              <w:suppressAutoHyphens/>
              <w:spacing w:after="0"/>
              <w:rPr>
                <w:rFonts w:ascii="Times New Roman" w:hAnsi="Times New Roman" w:cs="Times New Roman"/>
                <w:bCs/>
                <w:sz w:val="16"/>
                <w:szCs w:val="16"/>
              </w:rPr>
            </w:pPr>
            <w:r w:rsidRPr="00356C4C">
              <w:rPr>
                <w:rFonts w:ascii="Times New Roman" w:hAnsi="Times New Roman" w:cs="Times New Roman"/>
                <w:bCs/>
                <w:sz w:val="16"/>
                <w:szCs w:val="16"/>
              </w:rPr>
              <w:t>Chittabrata Ghosh</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3B5ED2B" w14:textId="62E21CC0" w:rsidR="00356C4C" w:rsidRPr="00396D05" w:rsidRDefault="00356C4C" w:rsidP="00356C4C">
            <w:pPr>
              <w:suppressAutoHyphens/>
              <w:spacing w:after="0"/>
              <w:rPr>
                <w:rFonts w:ascii="Times New Roman" w:hAnsi="Times New Roman" w:cs="Times New Roman"/>
                <w:bCs/>
                <w:sz w:val="16"/>
                <w:szCs w:val="16"/>
              </w:rPr>
            </w:pPr>
            <w:r w:rsidRPr="00356C4C">
              <w:rPr>
                <w:rFonts w:ascii="Times New Roman" w:hAnsi="Times New Roman" w:cs="Times New Roman"/>
                <w:bCs/>
                <w:sz w:val="16"/>
                <w:szCs w:val="16"/>
              </w:rPr>
              <w:t>35.6.4</w:t>
            </w:r>
          </w:p>
        </w:tc>
        <w:tc>
          <w:tcPr>
            <w:tcW w:w="720" w:type="dxa"/>
            <w:tcBorders>
              <w:top w:val="single" w:sz="4" w:space="0" w:color="auto"/>
              <w:left w:val="single" w:sz="4" w:space="0" w:color="auto"/>
              <w:bottom w:val="single" w:sz="4" w:space="0" w:color="auto"/>
              <w:right w:val="single" w:sz="4" w:space="0" w:color="auto"/>
            </w:tcBorders>
          </w:tcPr>
          <w:p w14:paraId="555871F2" w14:textId="1775E538" w:rsidR="00356C4C" w:rsidRPr="00396D05" w:rsidRDefault="00356C4C" w:rsidP="00356C4C">
            <w:pPr>
              <w:suppressAutoHyphens/>
              <w:spacing w:after="0"/>
              <w:rPr>
                <w:rFonts w:ascii="Times New Roman" w:hAnsi="Times New Roman" w:cs="Times New Roman"/>
                <w:bCs/>
                <w:sz w:val="16"/>
                <w:szCs w:val="16"/>
              </w:rPr>
            </w:pPr>
            <w:r w:rsidRPr="00356C4C">
              <w:rPr>
                <w:rFonts w:ascii="Times New Roman" w:hAnsi="Times New Roman" w:cs="Times New Roman"/>
                <w:bCs/>
                <w:sz w:val="16"/>
                <w:szCs w:val="16"/>
              </w:rPr>
              <w:t>298.42</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D183D43" w14:textId="20E7454D" w:rsidR="00356C4C" w:rsidRPr="00396D05" w:rsidRDefault="00356C4C" w:rsidP="00356C4C">
            <w:pPr>
              <w:suppressAutoHyphens/>
              <w:spacing w:after="0"/>
              <w:rPr>
                <w:rFonts w:ascii="Times New Roman" w:hAnsi="Times New Roman" w:cs="Times New Roman"/>
                <w:bCs/>
                <w:sz w:val="16"/>
                <w:szCs w:val="16"/>
              </w:rPr>
            </w:pPr>
            <w:r w:rsidRPr="00356C4C">
              <w:rPr>
                <w:rFonts w:ascii="Times New Roman" w:hAnsi="Times New Roman" w:cs="Times New Roman"/>
                <w:bCs/>
                <w:sz w:val="16"/>
                <w:szCs w:val="16"/>
              </w:rPr>
              <w:t>Restricted TWT SP schedule in all link should be shared among all STAs affiliated with an MLD</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65F2FFD7" w14:textId="635A580A" w:rsidR="00356C4C" w:rsidRPr="00396D05" w:rsidRDefault="00356C4C" w:rsidP="00356C4C">
            <w:pPr>
              <w:suppressAutoHyphens/>
              <w:spacing w:after="0"/>
              <w:rPr>
                <w:rFonts w:ascii="Times New Roman" w:hAnsi="Times New Roman" w:cs="Times New Roman"/>
                <w:bCs/>
                <w:sz w:val="16"/>
                <w:szCs w:val="16"/>
              </w:rPr>
            </w:pPr>
            <w:r w:rsidRPr="00356C4C">
              <w:rPr>
                <w:rFonts w:ascii="Times New Roman" w:hAnsi="Times New Roman" w:cs="Times New Roman"/>
                <w:bCs/>
                <w:sz w:val="16"/>
                <w:szCs w:val="16"/>
              </w:rPr>
              <w:t xml:space="preserve">Please add specific behavior to </w:t>
            </w:r>
            <w:proofErr w:type="spellStart"/>
            <w:r w:rsidRPr="00356C4C">
              <w:rPr>
                <w:rFonts w:ascii="Times New Roman" w:hAnsi="Times New Roman" w:cs="Times New Roman"/>
                <w:bCs/>
                <w:sz w:val="16"/>
                <w:szCs w:val="16"/>
              </w:rPr>
              <w:t>satisy</w:t>
            </w:r>
            <w:proofErr w:type="spellEnd"/>
            <w:r w:rsidRPr="00356C4C">
              <w:rPr>
                <w:rFonts w:ascii="Times New Roman" w:hAnsi="Times New Roman" w:cs="Times New Roman"/>
                <w:bCs/>
                <w:sz w:val="16"/>
                <w:szCs w:val="16"/>
              </w:rPr>
              <w:t xml:space="preserve"> the issue pointed out in the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553AA2D" w14:textId="77777777" w:rsidR="001E41AD" w:rsidRPr="00080BB3" w:rsidRDefault="001E41AD" w:rsidP="001E41AD">
            <w:pPr>
              <w:suppressAutoHyphens/>
              <w:spacing w:after="0"/>
              <w:rPr>
                <w:rFonts w:ascii="Times New Roman" w:hAnsi="Times New Roman" w:cs="Times New Roman"/>
                <w:b/>
                <w:sz w:val="16"/>
                <w:szCs w:val="16"/>
              </w:rPr>
            </w:pPr>
            <w:r w:rsidRPr="00080BB3">
              <w:rPr>
                <w:rFonts w:ascii="Times New Roman" w:hAnsi="Times New Roman" w:cs="Times New Roman"/>
                <w:b/>
                <w:sz w:val="16"/>
                <w:szCs w:val="16"/>
              </w:rPr>
              <w:t>Revised</w:t>
            </w:r>
          </w:p>
          <w:p w14:paraId="75B445BA" w14:textId="77777777" w:rsidR="001E41AD" w:rsidRPr="00080BB3" w:rsidRDefault="001E41AD" w:rsidP="001E41AD">
            <w:pPr>
              <w:suppressAutoHyphens/>
              <w:spacing w:after="0"/>
              <w:rPr>
                <w:rFonts w:ascii="Times New Roman" w:hAnsi="Times New Roman" w:cs="Times New Roman"/>
                <w:b/>
                <w:sz w:val="16"/>
                <w:szCs w:val="16"/>
              </w:rPr>
            </w:pPr>
          </w:p>
          <w:p w14:paraId="364DC667" w14:textId="03D69EB8" w:rsidR="00356C4C" w:rsidRPr="00BD7742" w:rsidRDefault="00485B99" w:rsidP="001E41AD">
            <w:pPr>
              <w:suppressAutoHyphens/>
              <w:spacing w:after="0"/>
              <w:rPr>
                <w:rFonts w:ascii="Times New Roman" w:hAnsi="Times New Roman" w:cs="Times New Roman"/>
                <w:b/>
                <w:sz w:val="16"/>
                <w:szCs w:val="16"/>
              </w:rPr>
            </w:pPr>
            <w:r>
              <w:rPr>
                <w:rFonts w:ascii="Times New Roman" w:hAnsi="Times New Roman" w:cs="Times New Roman"/>
                <w:bCs/>
                <w:sz w:val="16"/>
                <w:szCs w:val="16"/>
              </w:rPr>
              <w:t xml:space="preserve">Agree with the comment. </w:t>
            </w:r>
            <w:r w:rsidR="001E41AD" w:rsidRPr="00080BB3">
              <w:rPr>
                <w:rFonts w:ascii="Times New Roman" w:hAnsi="Times New Roman" w:cs="Times New Roman"/>
                <w:bCs/>
                <w:sz w:val="16"/>
                <w:szCs w:val="16"/>
              </w:rPr>
              <w:t>A</w:t>
            </w:r>
            <w:r w:rsidR="00B0769A">
              <w:rPr>
                <w:rFonts w:ascii="Times New Roman" w:hAnsi="Times New Roman" w:cs="Times New Roman"/>
                <w:bCs/>
                <w:sz w:val="16"/>
                <w:szCs w:val="16"/>
              </w:rPr>
              <w:t xml:space="preserve"> </w:t>
            </w:r>
            <w:r w:rsidR="006B5D42">
              <w:rPr>
                <w:rFonts w:ascii="Times New Roman" w:hAnsi="Times New Roman" w:cs="Times New Roman"/>
                <w:bCs/>
                <w:sz w:val="16"/>
                <w:szCs w:val="16"/>
              </w:rPr>
              <w:t>s</w:t>
            </w:r>
            <w:r w:rsidR="00B0769A">
              <w:rPr>
                <w:rFonts w:ascii="Times New Roman" w:hAnsi="Times New Roman" w:cs="Times New Roman"/>
                <w:bCs/>
                <w:sz w:val="16"/>
                <w:szCs w:val="16"/>
              </w:rPr>
              <w:t>ame resolution as CID 5915</w:t>
            </w:r>
          </w:p>
        </w:tc>
      </w:tr>
      <w:tr w:rsidR="00C15DB3" w:rsidRPr="008B0293" w14:paraId="2EA4DD16"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29FD0DF" w14:textId="2F6A11C9"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5517</w:t>
            </w:r>
          </w:p>
        </w:tc>
        <w:tc>
          <w:tcPr>
            <w:tcW w:w="1080" w:type="dxa"/>
            <w:tcBorders>
              <w:top w:val="single" w:sz="4" w:space="0" w:color="auto"/>
              <w:left w:val="single" w:sz="4" w:space="0" w:color="auto"/>
              <w:bottom w:val="single" w:sz="4" w:space="0" w:color="auto"/>
              <w:right w:val="single" w:sz="4" w:space="0" w:color="auto"/>
            </w:tcBorders>
          </w:tcPr>
          <w:p w14:paraId="781CFDAF" w14:textId="1339093D"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Jinsoo Choi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B3D1A63" w14:textId="0E242C00"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9.4.2.295c.2</w:t>
            </w:r>
          </w:p>
        </w:tc>
        <w:tc>
          <w:tcPr>
            <w:tcW w:w="720" w:type="dxa"/>
            <w:tcBorders>
              <w:top w:val="single" w:sz="4" w:space="0" w:color="auto"/>
              <w:left w:val="single" w:sz="4" w:space="0" w:color="auto"/>
              <w:bottom w:val="single" w:sz="4" w:space="0" w:color="auto"/>
              <w:right w:val="single" w:sz="4" w:space="0" w:color="auto"/>
            </w:tcBorders>
          </w:tcPr>
          <w:p w14:paraId="422A0C86" w14:textId="1CB8B061"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136.43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22F523C" w14:textId="74532B70"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Many EHT MAC features have been introduced and amended in the spec (e.g. multi-link operation, STR/NSTR channel access, discovery, r-TWT etc.) but we haven't specified enough MAC capabilities information yet. We need to have it upon the agreements in the next version of draft.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4C72B4AB" w14:textId="35B65C5A"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32C02ED" w14:textId="748E0235" w:rsidR="00F47DD3" w:rsidRPr="00BD7742" w:rsidRDefault="00F47DD3" w:rsidP="00C15DB3">
            <w:pPr>
              <w:suppressAutoHyphens/>
              <w:spacing w:after="0"/>
              <w:rPr>
                <w:rFonts w:ascii="Times New Roman" w:hAnsi="Times New Roman" w:cs="Times New Roman"/>
                <w:b/>
                <w:sz w:val="16"/>
                <w:szCs w:val="16"/>
              </w:rPr>
            </w:pPr>
            <w:r w:rsidRPr="00BD7742">
              <w:rPr>
                <w:rFonts w:ascii="Times New Roman" w:hAnsi="Times New Roman" w:cs="Times New Roman"/>
                <w:b/>
                <w:sz w:val="16"/>
                <w:szCs w:val="16"/>
              </w:rPr>
              <w:t>Rejected</w:t>
            </w:r>
          </w:p>
          <w:p w14:paraId="163B7A09" w14:textId="0CE91179" w:rsidR="00F47DD3" w:rsidRPr="00BD7742" w:rsidRDefault="00F47DD3" w:rsidP="00C15DB3">
            <w:pPr>
              <w:suppressAutoHyphens/>
              <w:spacing w:after="0"/>
              <w:rPr>
                <w:rFonts w:ascii="Times New Roman" w:hAnsi="Times New Roman" w:cs="Times New Roman"/>
                <w:b/>
                <w:sz w:val="16"/>
                <w:szCs w:val="16"/>
              </w:rPr>
            </w:pPr>
          </w:p>
          <w:p w14:paraId="6789DB09" w14:textId="7788EF0F" w:rsidR="00627546" w:rsidRPr="0017238A" w:rsidRDefault="003661BA" w:rsidP="00627546">
            <w:pPr>
              <w:suppressAutoHyphens/>
              <w:spacing w:after="0"/>
              <w:rPr>
                <w:rFonts w:ascii="Times New Roman" w:hAnsi="Times New Roman" w:cs="Times New Roman"/>
                <w:bCs/>
                <w:sz w:val="16"/>
                <w:szCs w:val="16"/>
              </w:rPr>
            </w:pPr>
            <w:r w:rsidRPr="00BD7742">
              <w:rPr>
                <w:rFonts w:ascii="Times New Roman" w:hAnsi="Times New Roman" w:cs="Times New Roman"/>
                <w:bCs/>
                <w:sz w:val="16"/>
                <w:szCs w:val="16"/>
              </w:rPr>
              <w:t xml:space="preserve">Draft 1.4 provides signaling of all defined capabilities. For example, the Basic Multi-Link element indicates support for </w:t>
            </w:r>
            <w:r w:rsidR="00116112" w:rsidRPr="00BD7742">
              <w:rPr>
                <w:rFonts w:ascii="Times New Roman" w:hAnsi="Times New Roman" w:cs="Times New Roman"/>
                <w:bCs/>
                <w:sz w:val="16"/>
                <w:szCs w:val="16"/>
              </w:rPr>
              <w:t xml:space="preserve">MLD-level capabilities, e.g., </w:t>
            </w:r>
            <w:r w:rsidRPr="00BD7742">
              <w:rPr>
                <w:rFonts w:ascii="Times New Roman" w:hAnsi="Times New Roman" w:cs="Times New Roman"/>
                <w:bCs/>
                <w:sz w:val="16"/>
                <w:szCs w:val="16"/>
              </w:rPr>
              <w:t>EMLSR and EMLM</w:t>
            </w:r>
            <w:r w:rsidR="00116112" w:rsidRPr="00BD7742">
              <w:rPr>
                <w:rFonts w:ascii="Times New Roman" w:hAnsi="Times New Roman" w:cs="Times New Roman"/>
                <w:bCs/>
                <w:sz w:val="16"/>
                <w:szCs w:val="16"/>
              </w:rPr>
              <w:t xml:space="preserve">R, </w:t>
            </w:r>
            <w:r w:rsidR="009C25E5" w:rsidRPr="00BD7742">
              <w:rPr>
                <w:rFonts w:ascii="Times New Roman" w:hAnsi="Times New Roman" w:cs="Times New Roman"/>
                <w:bCs/>
                <w:sz w:val="16"/>
                <w:szCs w:val="16"/>
              </w:rPr>
              <w:t>SRS Support, TID-To-Link Mapping, etc.</w:t>
            </w:r>
            <w:r w:rsidR="006E0137" w:rsidRPr="00BD7742">
              <w:rPr>
                <w:rFonts w:ascii="Times New Roman" w:hAnsi="Times New Roman" w:cs="Times New Roman"/>
                <w:bCs/>
                <w:sz w:val="16"/>
                <w:szCs w:val="16"/>
              </w:rPr>
              <w:t xml:space="preserve"> Additionally, the NSTR Link Bitmap indicates the pair-wise STR/NSTR capabilities of the non-AP MLD. The EHT Capabilities further indicates support for link level capabilities, e.g., restricted TWT, </w:t>
            </w:r>
            <w:r w:rsidR="00B512F3" w:rsidRPr="00BD7742">
              <w:rPr>
                <w:rFonts w:ascii="Times New Roman" w:hAnsi="Times New Roman" w:cs="Times New Roman"/>
                <w:bCs/>
                <w:sz w:val="16"/>
                <w:szCs w:val="16"/>
              </w:rPr>
              <w:t>EPCS, TXS, etc.</w:t>
            </w:r>
          </w:p>
        </w:tc>
      </w:tr>
      <w:tr w:rsidR="00C15DB3" w:rsidRPr="008B0293" w14:paraId="7E83B9BF"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2E189D" w14:textId="3001BB7E"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6213</w:t>
            </w:r>
          </w:p>
        </w:tc>
        <w:tc>
          <w:tcPr>
            <w:tcW w:w="1080" w:type="dxa"/>
            <w:tcBorders>
              <w:top w:val="single" w:sz="4" w:space="0" w:color="auto"/>
              <w:left w:val="single" w:sz="4" w:space="0" w:color="auto"/>
              <w:bottom w:val="single" w:sz="4" w:space="0" w:color="auto"/>
              <w:right w:val="single" w:sz="4" w:space="0" w:color="auto"/>
            </w:tcBorders>
          </w:tcPr>
          <w:p w14:paraId="08731A9A" w14:textId="4D829F99"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Michael Montemurro</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2D03813" w14:textId="27318DB8"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35.3.10.3</w:t>
            </w:r>
          </w:p>
        </w:tc>
        <w:tc>
          <w:tcPr>
            <w:tcW w:w="720" w:type="dxa"/>
            <w:tcBorders>
              <w:top w:val="single" w:sz="4" w:space="0" w:color="auto"/>
              <w:left w:val="single" w:sz="4" w:space="0" w:color="auto"/>
              <w:bottom w:val="single" w:sz="4" w:space="0" w:color="auto"/>
              <w:right w:val="single" w:sz="4" w:space="0" w:color="auto"/>
            </w:tcBorders>
          </w:tcPr>
          <w:p w14:paraId="4903F83C" w14:textId="33169D38"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266.61</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856ECA4" w14:textId="059A2ADD"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 xml:space="preserve">After reading this sub-clause and 35.3.5.3, I'm not clear on disassociation procedures. Does the </w:t>
            </w:r>
            <w:proofErr w:type="spellStart"/>
            <w:r w:rsidRPr="00396D05">
              <w:rPr>
                <w:rFonts w:ascii="Times New Roman" w:hAnsi="Times New Roman" w:cs="Times New Roman"/>
                <w:bCs/>
                <w:sz w:val="16"/>
                <w:szCs w:val="16"/>
              </w:rPr>
              <w:t>disassocation</w:t>
            </w:r>
            <w:proofErr w:type="spellEnd"/>
            <w:r w:rsidRPr="00396D05">
              <w:rPr>
                <w:rFonts w:ascii="Times New Roman" w:hAnsi="Times New Roman" w:cs="Times New Roman"/>
                <w:bCs/>
                <w:sz w:val="16"/>
                <w:szCs w:val="16"/>
              </w:rPr>
              <w:t xml:space="preserve"> occur between affiliated STA links or does it occur between MLDs? How are the frames differentiated?</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79C1170E" w14:textId="066B18A3" w:rsidR="00C15DB3" w:rsidRPr="00531971" w:rsidRDefault="00C15DB3" w:rsidP="00C15DB3">
            <w:pPr>
              <w:suppressAutoHyphens/>
              <w:spacing w:after="0"/>
              <w:rPr>
                <w:rFonts w:ascii="Times New Roman" w:hAnsi="Times New Roman" w:cs="Times New Roman"/>
                <w:bCs/>
                <w:sz w:val="16"/>
                <w:szCs w:val="16"/>
              </w:rPr>
            </w:pPr>
            <w:r w:rsidRPr="00396D05">
              <w:rPr>
                <w:rFonts w:ascii="Times New Roman" w:hAnsi="Times New Roman" w:cs="Times New Roman"/>
                <w:bCs/>
                <w:sz w:val="16"/>
                <w:szCs w:val="16"/>
              </w:rPr>
              <w:t>If there are changes required, the commenter is willing to collaborate to provide a contribution to address this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6016FF4" w14:textId="77777777" w:rsidR="00C15DB3" w:rsidRPr="003661BA" w:rsidRDefault="0066706E" w:rsidP="00C15DB3">
            <w:pPr>
              <w:suppressAutoHyphens/>
              <w:spacing w:after="0"/>
              <w:rPr>
                <w:rFonts w:ascii="Times New Roman" w:hAnsi="Times New Roman" w:cs="Times New Roman"/>
                <w:b/>
                <w:sz w:val="16"/>
                <w:szCs w:val="16"/>
              </w:rPr>
            </w:pPr>
            <w:r w:rsidRPr="003661BA">
              <w:rPr>
                <w:rFonts w:ascii="Times New Roman" w:hAnsi="Times New Roman" w:cs="Times New Roman"/>
                <w:b/>
                <w:sz w:val="16"/>
                <w:szCs w:val="16"/>
              </w:rPr>
              <w:t>Rejected</w:t>
            </w:r>
          </w:p>
          <w:p w14:paraId="492CA5FE" w14:textId="77777777" w:rsidR="0066706E" w:rsidRPr="003661BA" w:rsidRDefault="0066706E" w:rsidP="00C15DB3">
            <w:pPr>
              <w:suppressAutoHyphens/>
              <w:spacing w:after="0"/>
              <w:rPr>
                <w:rFonts w:ascii="Times New Roman" w:hAnsi="Times New Roman" w:cs="Times New Roman"/>
                <w:b/>
                <w:sz w:val="16"/>
                <w:szCs w:val="16"/>
              </w:rPr>
            </w:pPr>
          </w:p>
          <w:p w14:paraId="7F9E7F39" w14:textId="76550C13" w:rsidR="0066706E" w:rsidRPr="0066706E" w:rsidRDefault="004317A7" w:rsidP="00C15DB3">
            <w:pPr>
              <w:suppressAutoHyphens/>
              <w:spacing w:after="0"/>
              <w:rPr>
                <w:rFonts w:ascii="Times New Roman" w:hAnsi="Times New Roman" w:cs="Times New Roman"/>
                <w:bCs/>
                <w:sz w:val="16"/>
                <w:szCs w:val="16"/>
              </w:rPr>
            </w:pPr>
            <w:r w:rsidRPr="003661BA">
              <w:rPr>
                <w:rFonts w:ascii="Times New Roman" w:hAnsi="Times New Roman" w:cs="Times New Roman"/>
                <w:bCs/>
                <w:sz w:val="16"/>
                <w:szCs w:val="16"/>
              </w:rPr>
              <w:t xml:space="preserve">The text in Clause 35.3.4.3 in D1.4 provides sufficient details on the disassociation procedure for </w:t>
            </w:r>
            <w:r w:rsidR="00A83047" w:rsidRPr="003661BA">
              <w:rPr>
                <w:rFonts w:ascii="Times New Roman" w:hAnsi="Times New Roman" w:cs="Times New Roman"/>
                <w:bCs/>
                <w:sz w:val="16"/>
                <w:szCs w:val="16"/>
              </w:rPr>
              <w:t xml:space="preserve">MLDs. It is clarified that after the teardown procedure, all non-AP STAs affiliated with the non-AP MLD </w:t>
            </w:r>
            <w:r w:rsidR="00A83047" w:rsidRPr="003661BA">
              <w:rPr>
                <w:rFonts w:ascii="Times New Roman" w:hAnsi="Times New Roman" w:cs="Times New Roman"/>
                <w:bCs/>
                <w:sz w:val="16"/>
                <w:szCs w:val="16"/>
                <w:u w:val="single"/>
              </w:rPr>
              <w:t>and</w:t>
            </w:r>
            <w:r w:rsidR="00A83047" w:rsidRPr="003661BA">
              <w:rPr>
                <w:rFonts w:ascii="Times New Roman" w:hAnsi="Times New Roman" w:cs="Times New Roman"/>
                <w:bCs/>
                <w:sz w:val="16"/>
                <w:szCs w:val="16"/>
              </w:rPr>
              <w:t xml:space="preserve"> the non-AP MLD are in the unassociated state.</w:t>
            </w:r>
          </w:p>
        </w:tc>
      </w:tr>
      <w:tr w:rsidR="00306439" w:rsidRPr="008B0293" w14:paraId="2964E3C5"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DC04FC9"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4101</w:t>
            </w:r>
          </w:p>
        </w:tc>
        <w:tc>
          <w:tcPr>
            <w:tcW w:w="1080" w:type="dxa"/>
            <w:tcBorders>
              <w:top w:val="single" w:sz="4" w:space="0" w:color="auto"/>
              <w:left w:val="single" w:sz="4" w:space="0" w:color="auto"/>
              <w:bottom w:val="single" w:sz="4" w:space="0" w:color="auto"/>
              <w:right w:val="single" w:sz="4" w:space="0" w:color="auto"/>
            </w:tcBorders>
          </w:tcPr>
          <w:p w14:paraId="05C1BEAB"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Abhishek Patil</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4BC6848"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7AF97AE7"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129.36</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FECEDB9"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Per Figure 9-788el, the size of EML Capabilities subfield is 3 octets</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4F68AB25"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Update the size of EML Capabilities subfield in Figure 9-788ei to "0 or 3"</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D7A9B94"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31B70F01" w14:textId="77777777" w:rsidR="005D76BE" w:rsidRDefault="005D76BE" w:rsidP="00F5722E">
            <w:pPr>
              <w:suppressAutoHyphens/>
              <w:spacing w:after="0"/>
              <w:rPr>
                <w:rFonts w:ascii="Times New Roman" w:hAnsi="Times New Roman" w:cs="Times New Roman"/>
                <w:bCs/>
                <w:sz w:val="16"/>
                <w:szCs w:val="16"/>
              </w:rPr>
            </w:pPr>
          </w:p>
          <w:p w14:paraId="5FF2357A" w14:textId="6AC34209" w:rsidR="00306439" w:rsidRDefault="00F37B28" w:rsidP="00F5722E">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w:t>
            </w:r>
            <w:r w:rsidR="00306439">
              <w:rPr>
                <w:rFonts w:ascii="Times New Roman" w:hAnsi="Times New Roman" w:cs="Times New Roman"/>
                <w:bCs/>
                <w:sz w:val="16"/>
                <w:szCs w:val="16"/>
              </w:rPr>
              <w:t xml:space="preserve">ocument </w:t>
            </w:r>
            <w:r w:rsidR="00C8091A">
              <w:rPr>
                <w:rFonts w:ascii="Times New Roman" w:hAnsi="Times New Roman" w:cs="Times New Roman"/>
                <w:bCs/>
                <w:sz w:val="16"/>
                <w:szCs w:val="16"/>
              </w:rPr>
              <w:t>11-21/1840r4</w:t>
            </w:r>
            <w:r w:rsidR="00BE0972">
              <w:rPr>
                <w:rFonts w:ascii="Times New Roman" w:hAnsi="Times New Roman" w:cs="Times New Roman"/>
                <w:bCs/>
                <w:sz w:val="16"/>
                <w:szCs w:val="16"/>
              </w:rPr>
              <w:t xml:space="preserve"> has modified the contents of EML Capabilities subfield</w:t>
            </w:r>
            <w:r w:rsidR="006930BF">
              <w:rPr>
                <w:rFonts w:ascii="Times New Roman" w:hAnsi="Times New Roman" w:cs="Times New Roman"/>
                <w:bCs/>
                <w:sz w:val="16"/>
                <w:szCs w:val="16"/>
              </w:rPr>
              <w:t xml:space="preserve"> and the </w:t>
            </w:r>
            <w:r w:rsidR="00A8218F">
              <w:rPr>
                <w:rFonts w:ascii="Times New Roman" w:hAnsi="Times New Roman" w:cs="Times New Roman"/>
                <w:bCs/>
                <w:sz w:val="16"/>
                <w:szCs w:val="16"/>
              </w:rPr>
              <w:t xml:space="preserve">updated </w:t>
            </w:r>
            <w:r w:rsidR="006930BF">
              <w:rPr>
                <w:rFonts w:ascii="Times New Roman" w:hAnsi="Times New Roman" w:cs="Times New Roman"/>
                <w:bCs/>
                <w:sz w:val="16"/>
                <w:szCs w:val="16"/>
              </w:rPr>
              <w:t xml:space="preserve">size </w:t>
            </w:r>
            <w:r w:rsidR="00A8218F">
              <w:rPr>
                <w:rFonts w:ascii="Times New Roman" w:hAnsi="Times New Roman" w:cs="Times New Roman"/>
                <w:bCs/>
                <w:sz w:val="16"/>
                <w:szCs w:val="16"/>
              </w:rPr>
              <w:t xml:space="preserve">of this field </w:t>
            </w:r>
            <w:r w:rsidR="006930BF">
              <w:rPr>
                <w:rFonts w:ascii="Times New Roman" w:hAnsi="Times New Roman" w:cs="Times New Roman"/>
                <w:bCs/>
                <w:sz w:val="16"/>
                <w:szCs w:val="16"/>
              </w:rPr>
              <w:t xml:space="preserve">is 2 octets. </w:t>
            </w:r>
          </w:p>
          <w:p w14:paraId="69FA5FEF" w14:textId="77777777" w:rsidR="00306439" w:rsidRDefault="00306439" w:rsidP="00F5722E">
            <w:pPr>
              <w:suppressAutoHyphens/>
              <w:spacing w:after="0"/>
              <w:rPr>
                <w:rFonts w:ascii="Times New Roman" w:hAnsi="Times New Roman" w:cs="Times New Roman"/>
                <w:bCs/>
                <w:sz w:val="16"/>
                <w:szCs w:val="16"/>
              </w:rPr>
            </w:pPr>
          </w:p>
          <w:p w14:paraId="453F5321" w14:textId="56683623" w:rsidR="00306439" w:rsidRPr="00843594" w:rsidRDefault="0014324E" w:rsidP="00F5722E">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sidR="00306439">
              <w:rPr>
                <w:rFonts w:ascii="Times New Roman" w:hAnsi="Times New Roman" w:cs="Times New Roman"/>
                <w:b/>
                <w:sz w:val="16"/>
                <w:szCs w:val="16"/>
              </w:rPr>
              <w:t xml:space="preserve">editor: No further changes are required for </w:t>
            </w:r>
            <w:r w:rsidR="005D76BE">
              <w:rPr>
                <w:rFonts w:ascii="Times New Roman" w:hAnsi="Times New Roman" w:cs="Times New Roman"/>
                <w:b/>
                <w:sz w:val="16"/>
                <w:szCs w:val="16"/>
              </w:rPr>
              <w:t>addressing</w:t>
            </w:r>
            <w:r w:rsidR="00306439">
              <w:rPr>
                <w:rFonts w:ascii="Times New Roman" w:hAnsi="Times New Roman" w:cs="Times New Roman"/>
                <w:b/>
                <w:sz w:val="16"/>
                <w:szCs w:val="16"/>
              </w:rPr>
              <w:t xml:space="preserve"> this CID</w:t>
            </w:r>
          </w:p>
        </w:tc>
      </w:tr>
      <w:tr w:rsidR="009877BE" w:rsidRPr="008B0293" w14:paraId="236ACA93"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B37CABB"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5828</w:t>
            </w:r>
          </w:p>
        </w:tc>
        <w:tc>
          <w:tcPr>
            <w:tcW w:w="1080" w:type="dxa"/>
            <w:tcBorders>
              <w:top w:val="single" w:sz="4" w:space="0" w:color="auto"/>
              <w:left w:val="single" w:sz="4" w:space="0" w:color="auto"/>
              <w:bottom w:val="single" w:sz="4" w:space="0" w:color="auto"/>
              <w:right w:val="single" w:sz="4" w:space="0" w:color="auto"/>
            </w:tcBorders>
          </w:tcPr>
          <w:p w14:paraId="66693CAD"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Lei Wang</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E49A365"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1A0E3EC6"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129.36</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2F8AE6C1"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The sizes of "EML Capabilities" subfield are on consistent in Figure 9-788ei (0 or 2 Octets) and Figure 9-788el (24 bits, i.e., 3 octets).</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7EC3561F" w14:textId="77777777" w:rsidR="009877BE" w:rsidRPr="006728B1" w:rsidRDefault="009877B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In Figure 9-788ei, change the size of "EML Capabilities" subfield to "0 or 3".</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6CBE590" w14:textId="77777777" w:rsidR="009877BE" w:rsidRDefault="009877BE" w:rsidP="00C07D12">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77329A5A" w14:textId="77777777" w:rsidR="009877BE" w:rsidRDefault="009877BE" w:rsidP="00C07D12">
            <w:pPr>
              <w:suppressAutoHyphens/>
              <w:spacing w:after="0"/>
              <w:rPr>
                <w:rFonts w:ascii="Times New Roman" w:hAnsi="Times New Roman" w:cs="Times New Roman"/>
                <w:b/>
                <w:sz w:val="16"/>
                <w:szCs w:val="16"/>
              </w:rPr>
            </w:pPr>
          </w:p>
          <w:p w14:paraId="500F142E" w14:textId="77777777" w:rsidR="009877BE" w:rsidRDefault="009877BE" w:rsidP="009877B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Approved document 11-21/1840r4 has modified the contents of EML Capabilities subfield and the updated size of this field is 2 octets. </w:t>
            </w:r>
          </w:p>
          <w:p w14:paraId="3B91D4A5" w14:textId="77777777" w:rsidR="009877BE" w:rsidRDefault="009877BE" w:rsidP="00C07D12">
            <w:pPr>
              <w:suppressAutoHyphens/>
              <w:spacing w:after="0"/>
              <w:rPr>
                <w:rFonts w:ascii="Times New Roman" w:hAnsi="Times New Roman" w:cs="Times New Roman"/>
                <w:bCs/>
                <w:sz w:val="16"/>
                <w:szCs w:val="16"/>
              </w:rPr>
            </w:pPr>
          </w:p>
          <w:p w14:paraId="64978233" w14:textId="09178B6F" w:rsidR="009877BE" w:rsidRPr="003661BA" w:rsidRDefault="00C448B7" w:rsidP="00C07D12">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lastRenderedPageBreak/>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306439" w:rsidRPr="008B0293" w14:paraId="428E38CE"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E82BAAF"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lastRenderedPageBreak/>
              <w:t>4264</w:t>
            </w:r>
          </w:p>
        </w:tc>
        <w:tc>
          <w:tcPr>
            <w:tcW w:w="1080" w:type="dxa"/>
            <w:tcBorders>
              <w:top w:val="single" w:sz="4" w:space="0" w:color="auto"/>
              <w:left w:val="single" w:sz="4" w:space="0" w:color="auto"/>
              <w:bottom w:val="single" w:sz="4" w:space="0" w:color="auto"/>
              <w:right w:val="single" w:sz="4" w:space="0" w:color="auto"/>
            </w:tcBorders>
          </w:tcPr>
          <w:p w14:paraId="1840954E"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Alfred Asterjadhi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0ACA0FD"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79A8C09B"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129.32</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59F1EB13"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Call it out as Link ID Information rather than Info. And yes, EML Caps are 3 octets rather than 2.</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30D42B85"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56964B35"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5ED00B71" w14:textId="77777777" w:rsidR="00306439" w:rsidRDefault="00306439" w:rsidP="00F5722E">
            <w:pPr>
              <w:suppressAutoHyphens/>
              <w:spacing w:after="0"/>
              <w:rPr>
                <w:rFonts w:ascii="Times New Roman" w:hAnsi="Times New Roman" w:cs="Times New Roman"/>
                <w:b/>
                <w:sz w:val="16"/>
                <w:szCs w:val="16"/>
              </w:rPr>
            </w:pPr>
          </w:p>
          <w:p w14:paraId="11C30CC2" w14:textId="77777777" w:rsidR="000E1E04" w:rsidRDefault="00F37B28" w:rsidP="00F576F6">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w:t>
            </w:r>
            <w:r w:rsidR="00F576F6">
              <w:rPr>
                <w:rFonts w:ascii="Times New Roman" w:hAnsi="Times New Roman" w:cs="Times New Roman"/>
                <w:bCs/>
                <w:sz w:val="16"/>
                <w:szCs w:val="16"/>
              </w:rPr>
              <w:t xml:space="preserve">ocument 11-21/1840r4 has modified the contents of EML Capabilities subfield and the updated size of this field is 2 octets. </w:t>
            </w:r>
          </w:p>
          <w:p w14:paraId="1459EB45" w14:textId="77777777" w:rsidR="000E1E04" w:rsidRDefault="000E1E04" w:rsidP="00F576F6">
            <w:pPr>
              <w:suppressAutoHyphens/>
              <w:spacing w:after="0"/>
              <w:rPr>
                <w:rFonts w:ascii="Times New Roman" w:hAnsi="Times New Roman" w:cs="Times New Roman"/>
                <w:bCs/>
                <w:sz w:val="16"/>
                <w:szCs w:val="16"/>
              </w:rPr>
            </w:pPr>
          </w:p>
          <w:p w14:paraId="6F841808" w14:textId="02CD2D92" w:rsidR="00F576F6" w:rsidRDefault="00F576F6" w:rsidP="00F576F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6B33AA">
              <w:rPr>
                <w:rFonts w:ascii="Times New Roman" w:hAnsi="Times New Roman" w:cs="Times New Roman"/>
                <w:bCs/>
                <w:sz w:val="16"/>
                <w:szCs w:val="16"/>
              </w:rPr>
              <w:t xml:space="preserve">name change for </w:t>
            </w:r>
            <w:r w:rsidR="00FD5ABD">
              <w:rPr>
                <w:rFonts w:ascii="Times New Roman" w:hAnsi="Times New Roman" w:cs="Times New Roman"/>
                <w:bCs/>
                <w:sz w:val="16"/>
                <w:szCs w:val="16"/>
              </w:rPr>
              <w:t xml:space="preserve">Link ID </w:t>
            </w:r>
            <w:r w:rsidR="0069322A">
              <w:rPr>
                <w:rFonts w:ascii="Times New Roman" w:hAnsi="Times New Roman" w:cs="Times New Roman"/>
                <w:bCs/>
                <w:sz w:val="16"/>
                <w:szCs w:val="16"/>
              </w:rPr>
              <w:t xml:space="preserve">field </w:t>
            </w:r>
            <w:r w:rsidR="006B33AA">
              <w:rPr>
                <w:rFonts w:ascii="Times New Roman" w:hAnsi="Times New Roman" w:cs="Times New Roman"/>
                <w:bCs/>
                <w:sz w:val="16"/>
                <w:szCs w:val="16"/>
              </w:rPr>
              <w:t>is</w:t>
            </w:r>
            <w:r w:rsidR="0069322A">
              <w:rPr>
                <w:rFonts w:ascii="Times New Roman" w:hAnsi="Times New Roman" w:cs="Times New Roman"/>
                <w:bCs/>
                <w:sz w:val="16"/>
                <w:szCs w:val="16"/>
              </w:rPr>
              <w:t xml:space="preserve"> being addressed in contribution 11-22/0024 (Gaurang)</w:t>
            </w:r>
            <w:r w:rsidR="006B33AA">
              <w:rPr>
                <w:rFonts w:ascii="Times New Roman" w:hAnsi="Times New Roman" w:cs="Times New Roman"/>
                <w:bCs/>
                <w:sz w:val="16"/>
                <w:szCs w:val="16"/>
              </w:rPr>
              <w:t xml:space="preserve"> as a resolution for CIDs 80</w:t>
            </w:r>
            <w:r w:rsidR="00646347">
              <w:rPr>
                <w:rFonts w:ascii="Times New Roman" w:hAnsi="Times New Roman" w:cs="Times New Roman"/>
                <w:bCs/>
                <w:sz w:val="16"/>
                <w:szCs w:val="16"/>
              </w:rPr>
              <w:t>5</w:t>
            </w:r>
            <w:r w:rsidR="006B33AA">
              <w:rPr>
                <w:rFonts w:ascii="Times New Roman" w:hAnsi="Times New Roman" w:cs="Times New Roman"/>
                <w:bCs/>
                <w:sz w:val="16"/>
                <w:szCs w:val="16"/>
              </w:rPr>
              <w:t>8, 5377 and 6704.</w:t>
            </w:r>
            <w:r w:rsidR="00592476">
              <w:rPr>
                <w:rFonts w:ascii="Times New Roman" w:hAnsi="Times New Roman" w:cs="Times New Roman"/>
                <w:bCs/>
                <w:sz w:val="16"/>
                <w:szCs w:val="16"/>
              </w:rPr>
              <w:t xml:space="preserve"> </w:t>
            </w:r>
            <w:r w:rsidR="003A4D33">
              <w:rPr>
                <w:rFonts w:ascii="Times New Roman" w:hAnsi="Times New Roman" w:cs="Times New Roman"/>
                <w:bCs/>
                <w:sz w:val="16"/>
                <w:szCs w:val="16"/>
              </w:rPr>
              <w:t>The discussion is currently on-going.</w:t>
            </w:r>
          </w:p>
          <w:p w14:paraId="399AEDE2" w14:textId="77777777" w:rsidR="00F576F6" w:rsidRDefault="00F576F6" w:rsidP="00F576F6">
            <w:pPr>
              <w:suppressAutoHyphens/>
              <w:spacing w:after="0"/>
              <w:rPr>
                <w:rFonts w:ascii="Times New Roman" w:hAnsi="Times New Roman" w:cs="Times New Roman"/>
                <w:bCs/>
                <w:sz w:val="16"/>
                <w:szCs w:val="16"/>
              </w:rPr>
            </w:pPr>
          </w:p>
          <w:p w14:paraId="6545D1CB" w14:textId="09F9C93C" w:rsidR="00306439" w:rsidRPr="003661BA" w:rsidRDefault="00C448B7" w:rsidP="00F576F6">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306439" w:rsidRPr="008B0293" w14:paraId="7DA5B363"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5260B6E"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4265</w:t>
            </w:r>
          </w:p>
        </w:tc>
        <w:tc>
          <w:tcPr>
            <w:tcW w:w="1080" w:type="dxa"/>
            <w:tcBorders>
              <w:top w:val="single" w:sz="4" w:space="0" w:color="auto"/>
              <w:left w:val="single" w:sz="4" w:space="0" w:color="auto"/>
              <w:bottom w:val="single" w:sz="4" w:space="0" w:color="auto"/>
              <w:right w:val="single" w:sz="4" w:space="0" w:color="auto"/>
            </w:tcBorders>
          </w:tcPr>
          <w:p w14:paraId="7F915792"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Alfred Asterjadhi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5D9695D"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00ABC8DD"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131.54</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594582FA"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Encoding is missing, please add NSS + 1 in both this and next sentence.</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5ABE8F9B"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5B9809FE"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72C4498F" w14:textId="77777777" w:rsidR="00306439" w:rsidRDefault="00306439" w:rsidP="00F5722E">
            <w:pPr>
              <w:suppressAutoHyphens/>
              <w:spacing w:after="0"/>
              <w:rPr>
                <w:rFonts w:ascii="Times New Roman" w:hAnsi="Times New Roman" w:cs="Times New Roman"/>
                <w:b/>
                <w:sz w:val="16"/>
                <w:szCs w:val="16"/>
              </w:rPr>
            </w:pPr>
          </w:p>
          <w:p w14:paraId="0F60F720" w14:textId="194DF65F" w:rsidR="00306439" w:rsidRDefault="00F37B28" w:rsidP="00F5722E">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w:t>
            </w:r>
            <w:r w:rsidR="00E83C83">
              <w:rPr>
                <w:rFonts w:ascii="Times New Roman" w:hAnsi="Times New Roman" w:cs="Times New Roman"/>
                <w:bCs/>
                <w:sz w:val="16"/>
                <w:szCs w:val="16"/>
              </w:rPr>
              <w:t>ocument 11-21/1840r4 has removed this field.</w:t>
            </w:r>
          </w:p>
          <w:p w14:paraId="735241A9" w14:textId="77777777" w:rsidR="00E83C83" w:rsidRDefault="00E83C83" w:rsidP="00F5722E">
            <w:pPr>
              <w:suppressAutoHyphens/>
              <w:spacing w:after="0"/>
              <w:rPr>
                <w:rFonts w:ascii="Times New Roman" w:hAnsi="Times New Roman" w:cs="Times New Roman"/>
                <w:bCs/>
                <w:sz w:val="16"/>
                <w:szCs w:val="16"/>
              </w:rPr>
            </w:pPr>
          </w:p>
          <w:p w14:paraId="15F546B1" w14:textId="5F38734F" w:rsidR="00306439" w:rsidRPr="003661BA" w:rsidRDefault="00C448B7" w:rsidP="00F5722E">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306439" w:rsidRPr="008B0293" w14:paraId="268F9D0E"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8DFDAEB"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5515</w:t>
            </w:r>
          </w:p>
        </w:tc>
        <w:tc>
          <w:tcPr>
            <w:tcW w:w="1080" w:type="dxa"/>
            <w:tcBorders>
              <w:top w:val="single" w:sz="4" w:space="0" w:color="auto"/>
              <w:left w:val="single" w:sz="4" w:space="0" w:color="auto"/>
              <w:bottom w:val="single" w:sz="4" w:space="0" w:color="auto"/>
              <w:right w:val="single" w:sz="4" w:space="0" w:color="auto"/>
            </w:tcBorders>
          </w:tcPr>
          <w:p w14:paraId="1EDE5040"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Jinsoo Choi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51B969C9"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511C293F"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131.54</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0673EF0"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 xml:space="preserve">The EMLMR Rx NSS subfield needs to address how the maximum receive </w:t>
            </w:r>
            <w:proofErr w:type="spellStart"/>
            <w:r w:rsidRPr="006728B1">
              <w:rPr>
                <w:rFonts w:ascii="Times New Roman" w:hAnsi="Times New Roman" w:cs="Times New Roman"/>
                <w:sz w:val="16"/>
                <w:szCs w:val="16"/>
              </w:rPr>
              <w:t>Nss</w:t>
            </w:r>
            <w:proofErr w:type="spellEnd"/>
            <w:r w:rsidRPr="006728B1">
              <w:rPr>
                <w:rFonts w:ascii="Times New Roman" w:hAnsi="Times New Roman" w:cs="Times New Roman"/>
                <w:sz w:val="16"/>
                <w:szCs w:val="16"/>
              </w:rPr>
              <w:t xml:space="preserve"> that is supported by the non-AP MLD is set, otherwise it's hard to </w:t>
            </w:r>
            <w:proofErr w:type="spellStart"/>
            <w:r w:rsidRPr="006728B1">
              <w:rPr>
                <w:rFonts w:ascii="Times New Roman" w:hAnsi="Times New Roman" w:cs="Times New Roman"/>
                <w:sz w:val="16"/>
                <w:szCs w:val="16"/>
              </w:rPr>
              <w:t>interprete</w:t>
            </w:r>
            <w:proofErr w:type="spellEnd"/>
            <w:r w:rsidRPr="006728B1">
              <w:rPr>
                <w:rFonts w:ascii="Times New Roman" w:hAnsi="Times New Roman" w:cs="Times New Roman"/>
                <w:sz w:val="16"/>
                <w:szCs w:val="16"/>
              </w:rPr>
              <w:t xml:space="preserve"> what could be the maximum values that are described by 4 bits. Need to specify it.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53E649FD"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44B14FB8"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614C1365" w14:textId="77777777" w:rsidR="00306439" w:rsidRDefault="00306439" w:rsidP="00F5722E">
            <w:pPr>
              <w:suppressAutoHyphens/>
              <w:spacing w:after="0"/>
              <w:rPr>
                <w:rFonts w:ascii="Times New Roman" w:hAnsi="Times New Roman" w:cs="Times New Roman"/>
                <w:b/>
                <w:sz w:val="16"/>
                <w:szCs w:val="16"/>
              </w:rPr>
            </w:pPr>
          </w:p>
          <w:p w14:paraId="4542BB0B" w14:textId="6D93EEB0" w:rsidR="00E83C83" w:rsidRDefault="00F37B28" w:rsidP="00E83C83">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w:t>
            </w:r>
            <w:r w:rsidR="00E83C83">
              <w:rPr>
                <w:rFonts w:ascii="Times New Roman" w:hAnsi="Times New Roman" w:cs="Times New Roman"/>
                <w:bCs/>
                <w:sz w:val="16"/>
                <w:szCs w:val="16"/>
              </w:rPr>
              <w:t>ocument 11-21/1840r4 has removed this field.</w:t>
            </w:r>
          </w:p>
          <w:p w14:paraId="5772CA35" w14:textId="77777777" w:rsidR="00306439" w:rsidRDefault="00306439" w:rsidP="00F5722E">
            <w:pPr>
              <w:suppressAutoHyphens/>
              <w:spacing w:after="0"/>
              <w:rPr>
                <w:rFonts w:ascii="Times New Roman" w:hAnsi="Times New Roman" w:cs="Times New Roman"/>
                <w:bCs/>
                <w:sz w:val="16"/>
                <w:szCs w:val="16"/>
              </w:rPr>
            </w:pPr>
          </w:p>
          <w:p w14:paraId="69C430C3" w14:textId="5B47713C" w:rsidR="00306439" w:rsidRPr="003661BA" w:rsidRDefault="00C448B7" w:rsidP="00F5722E">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306439" w:rsidRPr="008B0293" w14:paraId="30E8BABF"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8C9802C"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6620</w:t>
            </w:r>
          </w:p>
        </w:tc>
        <w:tc>
          <w:tcPr>
            <w:tcW w:w="1080" w:type="dxa"/>
            <w:tcBorders>
              <w:top w:val="single" w:sz="4" w:space="0" w:color="auto"/>
              <w:left w:val="single" w:sz="4" w:space="0" w:color="auto"/>
              <w:bottom w:val="single" w:sz="4" w:space="0" w:color="auto"/>
              <w:right w:val="single" w:sz="4" w:space="0" w:color="auto"/>
            </w:tcBorders>
          </w:tcPr>
          <w:p w14:paraId="4546FEDC"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Po-Kai Huang</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FAC26D2"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1A5A2B85"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131.54</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0445001"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 xml:space="preserve">For the EMLMR Rx NSS and EMLMR Tx NSS, if the indicated value is larger than the NSS capability of a specific link, then it seems that there are problems for sounding because sounding is per link and is based on the NSS </w:t>
            </w:r>
            <w:proofErr w:type="spellStart"/>
            <w:r w:rsidRPr="006728B1">
              <w:rPr>
                <w:rFonts w:ascii="Times New Roman" w:hAnsi="Times New Roman" w:cs="Times New Roman"/>
                <w:sz w:val="16"/>
                <w:szCs w:val="16"/>
              </w:rPr>
              <w:t>capabilty</w:t>
            </w:r>
            <w:proofErr w:type="spellEnd"/>
            <w:r w:rsidRPr="006728B1">
              <w:rPr>
                <w:rFonts w:ascii="Times New Roman" w:hAnsi="Times New Roman" w:cs="Times New Roman"/>
                <w:sz w:val="16"/>
                <w:szCs w:val="16"/>
              </w:rPr>
              <w:t xml:space="preserve"> of each link.</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27BE032B"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 xml:space="preserve">Specify that the EMLMR Rx NSS and EMLMR Tx NSS </w:t>
            </w:r>
            <w:proofErr w:type="spellStart"/>
            <w:r w:rsidRPr="006728B1">
              <w:rPr>
                <w:rFonts w:ascii="Times New Roman" w:hAnsi="Times New Roman" w:cs="Times New Roman"/>
                <w:sz w:val="16"/>
                <w:szCs w:val="16"/>
              </w:rPr>
              <w:t>can not</w:t>
            </w:r>
            <w:proofErr w:type="spellEnd"/>
            <w:r w:rsidRPr="006728B1">
              <w:rPr>
                <w:rFonts w:ascii="Times New Roman" w:hAnsi="Times New Roman" w:cs="Times New Roman"/>
                <w:sz w:val="16"/>
                <w:szCs w:val="16"/>
              </w:rPr>
              <w:t xml:space="preserve"> be larger than the per link maximum NSS capability.</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F8C4311"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02F5B0BB" w14:textId="77777777" w:rsidR="00306439" w:rsidRDefault="00306439" w:rsidP="00F5722E">
            <w:pPr>
              <w:suppressAutoHyphens/>
              <w:spacing w:after="0"/>
              <w:rPr>
                <w:rFonts w:ascii="Times New Roman" w:hAnsi="Times New Roman" w:cs="Times New Roman"/>
                <w:b/>
                <w:sz w:val="16"/>
                <w:szCs w:val="16"/>
              </w:rPr>
            </w:pPr>
          </w:p>
          <w:p w14:paraId="471BDBF6" w14:textId="77777777" w:rsidR="00C36137" w:rsidRDefault="00C36137" w:rsidP="00C36137">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document 11-21/1840r4 has removed this field.</w:t>
            </w:r>
          </w:p>
          <w:p w14:paraId="0A3212F4" w14:textId="77777777" w:rsidR="00306439" w:rsidRDefault="00306439" w:rsidP="00F5722E">
            <w:pPr>
              <w:suppressAutoHyphens/>
              <w:spacing w:after="0"/>
              <w:rPr>
                <w:rFonts w:ascii="Times New Roman" w:hAnsi="Times New Roman" w:cs="Times New Roman"/>
                <w:bCs/>
                <w:sz w:val="16"/>
                <w:szCs w:val="16"/>
              </w:rPr>
            </w:pPr>
          </w:p>
          <w:p w14:paraId="3E0DC26E" w14:textId="68BC904C" w:rsidR="00306439" w:rsidRPr="003661BA" w:rsidRDefault="00C448B7" w:rsidP="00F5722E">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306439" w:rsidRPr="008B0293" w14:paraId="4C559F0A"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B51017C"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8059</w:t>
            </w:r>
          </w:p>
        </w:tc>
        <w:tc>
          <w:tcPr>
            <w:tcW w:w="1080" w:type="dxa"/>
            <w:tcBorders>
              <w:top w:val="single" w:sz="4" w:space="0" w:color="auto"/>
              <w:left w:val="single" w:sz="4" w:space="0" w:color="auto"/>
              <w:bottom w:val="single" w:sz="4" w:space="0" w:color="auto"/>
              <w:right w:val="single" w:sz="4" w:space="0" w:color="auto"/>
            </w:tcBorders>
          </w:tcPr>
          <w:p w14:paraId="1DB2D28F"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Yuchen Guo</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04469A0"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0B950960"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131.54</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F95713A"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 xml:space="preserve">The maximum receive </w:t>
            </w:r>
            <w:proofErr w:type="spellStart"/>
            <w:r w:rsidRPr="006728B1">
              <w:rPr>
                <w:rFonts w:ascii="Times New Roman" w:hAnsi="Times New Roman" w:cs="Times New Roman"/>
                <w:sz w:val="16"/>
                <w:szCs w:val="16"/>
              </w:rPr>
              <w:t>Nss</w:t>
            </w:r>
            <w:proofErr w:type="spellEnd"/>
            <w:r w:rsidRPr="006728B1">
              <w:rPr>
                <w:rFonts w:ascii="Times New Roman" w:hAnsi="Times New Roman" w:cs="Times New Roman"/>
                <w:sz w:val="16"/>
                <w:szCs w:val="16"/>
              </w:rPr>
              <w:t xml:space="preserve"> is supported by the non-AP STA, not the non-AP MLD. Same comment for the maximum transmit </w:t>
            </w:r>
            <w:proofErr w:type="spellStart"/>
            <w:r w:rsidRPr="006728B1">
              <w:rPr>
                <w:rFonts w:ascii="Times New Roman" w:hAnsi="Times New Roman" w:cs="Times New Roman"/>
                <w:sz w:val="16"/>
                <w:szCs w:val="16"/>
              </w:rPr>
              <w:t>Nss</w:t>
            </w:r>
            <w:proofErr w:type="spellEnd"/>
            <w:r w:rsidRPr="006728B1">
              <w:rPr>
                <w:rFonts w:ascii="Times New Roman" w:hAnsi="Times New Roman" w:cs="Times New Roman"/>
                <w:sz w:val="16"/>
                <w:szCs w:val="16"/>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5325B79A" w14:textId="77777777" w:rsidR="00306439" w:rsidRPr="006728B1" w:rsidRDefault="00306439" w:rsidP="00F5722E">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Change "supported by the non-AP MLD in the EMLMR mode" to "supported by the non-AP STA affiliated with the non-AP MLD in the EMLMR mode, which receives the initial frame"</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690180C2" w14:textId="77777777" w:rsidR="00306439" w:rsidRDefault="00306439" w:rsidP="00F5722E">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79B58F4E" w14:textId="77777777" w:rsidR="00306439" w:rsidRDefault="00306439" w:rsidP="00F5722E">
            <w:pPr>
              <w:suppressAutoHyphens/>
              <w:spacing w:after="0"/>
              <w:rPr>
                <w:rFonts w:ascii="Times New Roman" w:hAnsi="Times New Roman" w:cs="Times New Roman"/>
                <w:b/>
                <w:sz w:val="16"/>
                <w:szCs w:val="16"/>
              </w:rPr>
            </w:pPr>
          </w:p>
          <w:p w14:paraId="37A4DA17" w14:textId="77777777" w:rsidR="003137ED" w:rsidRDefault="003137ED" w:rsidP="003137ED">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document 11-21/1840r4 has removed this field.</w:t>
            </w:r>
          </w:p>
          <w:p w14:paraId="6620907C" w14:textId="77777777" w:rsidR="00306439" w:rsidRDefault="00306439" w:rsidP="00F5722E">
            <w:pPr>
              <w:suppressAutoHyphens/>
              <w:spacing w:after="0"/>
              <w:rPr>
                <w:rFonts w:ascii="Times New Roman" w:hAnsi="Times New Roman" w:cs="Times New Roman"/>
                <w:bCs/>
                <w:sz w:val="16"/>
                <w:szCs w:val="16"/>
              </w:rPr>
            </w:pPr>
          </w:p>
          <w:p w14:paraId="0A53CFC0" w14:textId="732B4ED6" w:rsidR="00306439" w:rsidRPr="003661BA" w:rsidRDefault="00C448B7" w:rsidP="00F5722E">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690B2E" w:rsidRPr="008B0293" w14:paraId="2F91C802"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7C9E0BC"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5516</w:t>
            </w:r>
          </w:p>
        </w:tc>
        <w:tc>
          <w:tcPr>
            <w:tcW w:w="1080" w:type="dxa"/>
            <w:tcBorders>
              <w:top w:val="single" w:sz="4" w:space="0" w:color="auto"/>
              <w:left w:val="single" w:sz="4" w:space="0" w:color="auto"/>
              <w:bottom w:val="single" w:sz="4" w:space="0" w:color="auto"/>
              <w:right w:val="single" w:sz="4" w:space="0" w:color="auto"/>
            </w:tcBorders>
          </w:tcPr>
          <w:p w14:paraId="36BF58CD"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Jinsoo Choi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5BE7568"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56AAF4D1"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131.58</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777ECE30"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 xml:space="preserve">The EMLMR Tx NSS subfield needs to address how the maximum receive </w:t>
            </w:r>
            <w:proofErr w:type="spellStart"/>
            <w:r w:rsidRPr="006728B1">
              <w:rPr>
                <w:rFonts w:ascii="Times New Roman" w:hAnsi="Times New Roman" w:cs="Times New Roman"/>
                <w:sz w:val="16"/>
                <w:szCs w:val="16"/>
              </w:rPr>
              <w:t>Nss</w:t>
            </w:r>
            <w:proofErr w:type="spellEnd"/>
            <w:r w:rsidRPr="006728B1">
              <w:rPr>
                <w:rFonts w:ascii="Times New Roman" w:hAnsi="Times New Roman" w:cs="Times New Roman"/>
                <w:sz w:val="16"/>
                <w:szCs w:val="16"/>
              </w:rPr>
              <w:t xml:space="preserve"> that is supported by the non-AP MLD is set, otherwise it's hard to </w:t>
            </w:r>
            <w:proofErr w:type="spellStart"/>
            <w:r w:rsidRPr="006728B1">
              <w:rPr>
                <w:rFonts w:ascii="Times New Roman" w:hAnsi="Times New Roman" w:cs="Times New Roman"/>
                <w:sz w:val="16"/>
                <w:szCs w:val="16"/>
              </w:rPr>
              <w:t>interprete</w:t>
            </w:r>
            <w:proofErr w:type="spellEnd"/>
            <w:r w:rsidRPr="006728B1">
              <w:rPr>
                <w:rFonts w:ascii="Times New Roman" w:hAnsi="Times New Roman" w:cs="Times New Roman"/>
                <w:sz w:val="16"/>
                <w:szCs w:val="16"/>
              </w:rPr>
              <w:t xml:space="preserve"> what could be the maximum values that are described by 4 bits. Need to specify it.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56B90697" w14:textId="77777777" w:rsidR="00690B2E" w:rsidRPr="006728B1" w:rsidRDefault="00690B2E" w:rsidP="00C07D12">
            <w:pPr>
              <w:suppressAutoHyphens/>
              <w:spacing w:after="0"/>
              <w:rPr>
                <w:rFonts w:ascii="Times New Roman" w:hAnsi="Times New Roman" w:cs="Times New Roman"/>
                <w:bCs/>
                <w:sz w:val="16"/>
                <w:szCs w:val="16"/>
              </w:rPr>
            </w:pPr>
            <w:r w:rsidRPr="006728B1">
              <w:rPr>
                <w:rFonts w:ascii="Times New Roman" w:hAnsi="Times New Roman" w:cs="Times New Roman"/>
                <w:sz w:val="16"/>
                <w:szCs w:val="16"/>
              </w:rPr>
              <w:t>As in comment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33EB223" w14:textId="77777777" w:rsidR="00690B2E" w:rsidRDefault="00690B2E" w:rsidP="00C07D12">
            <w:pPr>
              <w:suppressAutoHyphens/>
              <w:spacing w:after="0"/>
              <w:rPr>
                <w:rFonts w:ascii="Times New Roman" w:hAnsi="Times New Roman" w:cs="Times New Roman"/>
                <w:b/>
                <w:sz w:val="16"/>
                <w:szCs w:val="16"/>
              </w:rPr>
            </w:pPr>
            <w:r w:rsidRPr="006728B1">
              <w:rPr>
                <w:rFonts w:ascii="Times New Roman" w:hAnsi="Times New Roman" w:cs="Times New Roman"/>
                <w:b/>
                <w:sz w:val="16"/>
                <w:szCs w:val="16"/>
              </w:rPr>
              <w:t>Revised</w:t>
            </w:r>
          </w:p>
          <w:p w14:paraId="6744B60A" w14:textId="77777777" w:rsidR="00690B2E" w:rsidRDefault="00690B2E" w:rsidP="00C07D12">
            <w:pPr>
              <w:suppressAutoHyphens/>
              <w:spacing w:after="0"/>
              <w:rPr>
                <w:rFonts w:ascii="Times New Roman" w:hAnsi="Times New Roman" w:cs="Times New Roman"/>
                <w:b/>
                <w:sz w:val="16"/>
                <w:szCs w:val="16"/>
              </w:rPr>
            </w:pPr>
          </w:p>
          <w:p w14:paraId="520888DB" w14:textId="77777777" w:rsidR="00690B2E" w:rsidRDefault="00690B2E" w:rsidP="00C07D12">
            <w:pPr>
              <w:suppressAutoHyphens/>
              <w:spacing w:after="0"/>
              <w:rPr>
                <w:rFonts w:ascii="Times New Roman" w:hAnsi="Times New Roman" w:cs="Times New Roman"/>
                <w:bCs/>
                <w:sz w:val="16"/>
                <w:szCs w:val="16"/>
              </w:rPr>
            </w:pPr>
            <w:r>
              <w:rPr>
                <w:rFonts w:ascii="Times New Roman" w:hAnsi="Times New Roman" w:cs="Times New Roman"/>
                <w:bCs/>
                <w:sz w:val="16"/>
                <w:szCs w:val="16"/>
              </w:rPr>
              <w:t>Approved document 11-21/1840r4 has removed this field.</w:t>
            </w:r>
          </w:p>
          <w:p w14:paraId="2C7710A0" w14:textId="77777777" w:rsidR="00690B2E" w:rsidRDefault="00690B2E" w:rsidP="00C07D12">
            <w:pPr>
              <w:suppressAutoHyphens/>
              <w:spacing w:after="0"/>
              <w:rPr>
                <w:rFonts w:ascii="Times New Roman" w:hAnsi="Times New Roman" w:cs="Times New Roman"/>
                <w:bCs/>
                <w:sz w:val="16"/>
                <w:szCs w:val="16"/>
              </w:rPr>
            </w:pPr>
          </w:p>
          <w:p w14:paraId="6EC5A682" w14:textId="41818E1C" w:rsidR="00690B2E" w:rsidRPr="003661BA" w:rsidRDefault="00C448B7" w:rsidP="00C07D12">
            <w:pPr>
              <w:suppressAutoHyphens/>
              <w:spacing w:after="0"/>
              <w:rPr>
                <w:rFonts w:ascii="Times New Roman" w:hAnsi="Times New Roman" w:cs="Times New Roman"/>
                <w:b/>
                <w:sz w:val="16"/>
                <w:szCs w:val="16"/>
              </w:rPr>
            </w:pPr>
            <w:proofErr w:type="spellStart"/>
            <w:r w:rsidRPr="00D51780">
              <w:rPr>
                <w:rFonts w:ascii="Times New Roman" w:hAnsi="Times New Roman" w:cs="Times New Roman"/>
                <w:b/>
                <w:sz w:val="16"/>
                <w:szCs w:val="16"/>
              </w:rPr>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Pr>
                <w:rFonts w:ascii="Times New Roman" w:hAnsi="Times New Roman" w:cs="Times New Roman"/>
                <w:b/>
                <w:sz w:val="16"/>
                <w:szCs w:val="16"/>
              </w:rPr>
              <w:t>editor: No further changes are required for addressing this CID</w:t>
            </w:r>
          </w:p>
        </w:tc>
      </w:tr>
      <w:tr w:rsidR="00BB3A68" w:rsidRPr="008B0293" w14:paraId="69BCB034" w14:textId="77777777" w:rsidTr="009E1456">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EA752E9"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5170</w:t>
            </w:r>
          </w:p>
        </w:tc>
        <w:tc>
          <w:tcPr>
            <w:tcW w:w="1080" w:type="dxa"/>
            <w:tcBorders>
              <w:top w:val="single" w:sz="4" w:space="0" w:color="auto"/>
              <w:left w:val="single" w:sz="4" w:space="0" w:color="auto"/>
              <w:bottom w:val="single" w:sz="4" w:space="0" w:color="auto"/>
              <w:right w:val="single" w:sz="4" w:space="0" w:color="auto"/>
            </w:tcBorders>
          </w:tcPr>
          <w:p w14:paraId="7424A9C1"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Guogang Huang</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3D914DB8"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3.2</w:t>
            </w:r>
          </w:p>
        </w:tc>
        <w:tc>
          <w:tcPr>
            <w:tcW w:w="720" w:type="dxa"/>
            <w:tcBorders>
              <w:top w:val="single" w:sz="4" w:space="0" w:color="auto"/>
              <w:left w:val="single" w:sz="4" w:space="0" w:color="auto"/>
              <w:bottom w:val="single" w:sz="4" w:space="0" w:color="auto"/>
              <w:right w:val="single" w:sz="4" w:space="0" w:color="auto"/>
            </w:tcBorders>
          </w:tcPr>
          <w:p w14:paraId="0A5F6862"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0.00</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09343798"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The current Spec. text is not concise enough. Add the definitions of reporting link and reported link. And update the corresponding  text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33457A57" w14:textId="77777777" w:rsidR="00BB3A68" w:rsidRPr="006728B1" w:rsidRDefault="00BB3A68" w:rsidP="00F5722E">
            <w:pPr>
              <w:suppressAutoHyphens/>
              <w:spacing w:after="0"/>
              <w:rPr>
                <w:rFonts w:ascii="Times New Roman" w:hAnsi="Times New Roman" w:cs="Times New Roman"/>
                <w:sz w:val="16"/>
                <w:szCs w:val="16"/>
              </w:rPr>
            </w:pPr>
            <w:r w:rsidRPr="009D097E">
              <w:rPr>
                <w:rFonts w:ascii="Times New Roman" w:hAnsi="Times New Roman" w:cs="Times New Roman"/>
                <w:sz w:val="16"/>
                <w:szCs w:val="16"/>
              </w:rPr>
              <w:t>Reporting link: A link on which the frames are transmitted</w:t>
            </w:r>
            <w:r w:rsidRPr="009D097E">
              <w:rPr>
                <w:rFonts w:ascii="Times New Roman" w:hAnsi="Times New Roman" w:cs="Times New Roman"/>
                <w:sz w:val="16"/>
                <w:szCs w:val="16"/>
              </w:rPr>
              <w:br/>
              <w:t xml:space="preserve">Reported link: A link that is described in an element, such as a Neighbor Report </w:t>
            </w:r>
            <w:r w:rsidRPr="009D097E">
              <w:rPr>
                <w:rFonts w:ascii="Times New Roman" w:hAnsi="Times New Roman" w:cs="Times New Roman"/>
                <w:sz w:val="16"/>
                <w:szCs w:val="16"/>
              </w:rPr>
              <w:lastRenderedPageBreak/>
              <w:t>element or a Reduced Neighbor Report element or Basic variant Multi-Link element.</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B733752" w14:textId="77777777" w:rsidR="00BB3A68" w:rsidRDefault="00BB3A68" w:rsidP="00F5722E">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5E1E04DA" w14:textId="77777777" w:rsidR="00BB3A68" w:rsidRDefault="00BB3A68" w:rsidP="00F5722E">
            <w:pPr>
              <w:suppressAutoHyphens/>
              <w:spacing w:after="0"/>
              <w:rPr>
                <w:rFonts w:ascii="Times New Roman" w:hAnsi="Times New Roman" w:cs="Times New Roman"/>
                <w:b/>
                <w:sz w:val="16"/>
                <w:szCs w:val="16"/>
              </w:rPr>
            </w:pPr>
          </w:p>
          <w:p w14:paraId="40AD04A6" w14:textId="77777777" w:rsidR="00BB3A68" w:rsidRDefault="00BB3A68" w:rsidP="00F5722E">
            <w:pPr>
              <w:suppressAutoHyphens/>
              <w:spacing w:after="0"/>
              <w:rPr>
                <w:rFonts w:ascii="Times New Roman" w:hAnsi="Times New Roman" w:cs="Times New Roman"/>
                <w:bCs/>
                <w:sz w:val="16"/>
                <w:szCs w:val="16"/>
              </w:rPr>
            </w:pPr>
            <w:r>
              <w:rPr>
                <w:rFonts w:ascii="Times New Roman" w:hAnsi="Times New Roman" w:cs="Times New Roman"/>
                <w:bCs/>
                <w:sz w:val="16"/>
                <w:szCs w:val="16"/>
              </w:rPr>
              <w:t>The definition of reporting AP/STA and reported AP/STA already exist in the spec (D1.4). The issue highlighted by the commenter can be addressed by revising all instances of reporting/reported link by reporting/reported AP. There are only 3 instances of ‘reporting link/reported link’.</w:t>
            </w:r>
          </w:p>
          <w:p w14:paraId="48982BE5" w14:textId="77777777" w:rsidR="00BB3A68" w:rsidRDefault="00BB3A68" w:rsidP="00F5722E">
            <w:pPr>
              <w:suppressAutoHyphens/>
              <w:spacing w:after="0"/>
              <w:rPr>
                <w:rFonts w:ascii="Times New Roman" w:hAnsi="Times New Roman" w:cs="Times New Roman"/>
                <w:bCs/>
                <w:sz w:val="16"/>
                <w:szCs w:val="16"/>
              </w:rPr>
            </w:pPr>
          </w:p>
          <w:p w14:paraId="10D8D6FF" w14:textId="692CD75D" w:rsidR="00BB3A68" w:rsidRPr="009D097E" w:rsidRDefault="0014324E" w:rsidP="00F5722E">
            <w:pPr>
              <w:suppressAutoHyphens/>
              <w:spacing w:after="0"/>
              <w:rPr>
                <w:rFonts w:ascii="Times New Roman" w:hAnsi="Times New Roman" w:cs="Times New Roman"/>
                <w:bCs/>
                <w:sz w:val="16"/>
                <w:szCs w:val="16"/>
              </w:rPr>
            </w:pPr>
            <w:proofErr w:type="spellStart"/>
            <w:r w:rsidRPr="00D51780">
              <w:rPr>
                <w:rFonts w:ascii="Times New Roman" w:hAnsi="Times New Roman" w:cs="Times New Roman"/>
                <w:b/>
                <w:sz w:val="16"/>
                <w:szCs w:val="16"/>
              </w:rPr>
              <w:lastRenderedPageBreak/>
              <w:t>T</w:t>
            </w:r>
            <w:r>
              <w:rPr>
                <w:rFonts w:ascii="Times New Roman" w:hAnsi="Times New Roman" w:cs="Times New Roman"/>
                <w:b/>
                <w:sz w:val="16"/>
                <w:szCs w:val="16"/>
              </w:rPr>
              <w:t>G</w:t>
            </w:r>
            <w:r w:rsidRPr="00D51780">
              <w:rPr>
                <w:rFonts w:ascii="Times New Roman" w:hAnsi="Times New Roman" w:cs="Times New Roman"/>
                <w:b/>
                <w:sz w:val="16"/>
                <w:szCs w:val="16"/>
              </w:rPr>
              <w:t>be</w:t>
            </w:r>
            <w:proofErr w:type="spellEnd"/>
            <w:r w:rsidRPr="00D51780">
              <w:rPr>
                <w:rFonts w:ascii="Times New Roman" w:hAnsi="Times New Roman" w:cs="Times New Roman"/>
                <w:b/>
                <w:sz w:val="16"/>
                <w:szCs w:val="16"/>
              </w:rPr>
              <w:t xml:space="preserve"> </w:t>
            </w:r>
            <w:r w:rsidR="00BB3A68">
              <w:rPr>
                <w:rFonts w:ascii="Times New Roman" w:hAnsi="Times New Roman" w:cs="Times New Roman"/>
                <w:b/>
                <w:sz w:val="16"/>
                <w:szCs w:val="16"/>
              </w:rPr>
              <w:t xml:space="preserve">editor: Please revise all instances of ‘reporting link’ to ‘reporting AP’ and all instances of ‘reported link’ to ‘reported AP’ </w:t>
            </w:r>
            <w:r w:rsidR="00B85E60">
              <w:rPr>
                <w:rFonts w:ascii="Times New Roman" w:hAnsi="Times New Roman" w:cs="Times New Roman"/>
                <w:b/>
                <w:sz w:val="16"/>
                <w:szCs w:val="16"/>
              </w:rPr>
              <w:t xml:space="preserve">and all instances of ‘affected link’ to ‘affected AP’ </w:t>
            </w:r>
            <w:r w:rsidR="00BB3A68">
              <w:rPr>
                <w:rFonts w:ascii="Times New Roman" w:hAnsi="Times New Roman" w:cs="Times New Roman"/>
                <w:b/>
                <w:sz w:val="16"/>
                <w:szCs w:val="16"/>
              </w:rPr>
              <w:t xml:space="preserve">throughout the </w:t>
            </w:r>
            <w:proofErr w:type="spellStart"/>
            <w:r w:rsidR="00BB3A68">
              <w:rPr>
                <w:rFonts w:ascii="Times New Roman" w:hAnsi="Times New Roman" w:cs="Times New Roman"/>
                <w:b/>
                <w:sz w:val="16"/>
                <w:szCs w:val="16"/>
              </w:rPr>
              <w:t>TGbe</w:t>
            </w:r>
            <w:proofErr w:type="spellEnd"/>
            <w:r w:rsidR="00BB3A68">
              <w:rPr>
                <w:rFonts w:ascii="Times New Roman" w:hAnsi="Times New Roman" w:cs="Times New Roman"/>
                <w:b/>
                <w:sz w:val="16"/>
                <w:szCs w:val="16"/>
              </w:rPr>
              <w:t xml:space="preserve"> draft</w:t>
            </w:r>
            <w:r w:rsidR="00255A39">
              <w:rPr>
                <w:rFonts w:ascii="Times New Roman" w:hAnsi="Times New Roman" w:cs="Times New Roman"/>
                <w:b/>
                <w:sz w:val="16"/>
                <w:szCs w:val="16"/>
              </w:rPr>
              <w:t xml:space="preserve"> (including figure(s)).</w:t>
            </w:r>
          </w:p>
        </w:tc>
      </w:tr>
      <w:tr w:rsidR="008A03CF" w:rsidRPr="008B0293" w14:paraId="7CFAC22B" w14:textId="77777777" w:rsidTr="009E1456">
        <w:trPr>
          <w:trHeight w:val="220"/>
          <w:jc w:val="center"/>
        </w:trPr>
        <w:tc>
          <w:tcPr>
            <w:tcW w:w="625" w:type="dxa"/>
            <w:shd w:val="clear" w:color="auto" w:fill="auto"/>
            <w:noWrap/>
          </w:tcPr>
          <w:p w14:paraId="7CCDA74E"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lastRenderedPageBreak/>
              <w:t>6725</w:t>
            </w:r>
          </w:p>
        </w:tc>
        <w:tc>
          <w:tcPr>
            <w:tcW w:w="1080" w:type="dxa"/>
          </w:tcPr>
          <w:p w14:paraId="78985A56"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Rojan Chitrakar</w:t>
            </w:r>
          </w:p>
        </w:tc>
        <w:tc>
          <w:tcPr>
            <w:tcW w:w="1080" w:type="dxa"/>
            <w:shd w:val="clear" w:color="auto" w:fill="auto"/>
            <w:noWrap/>
          </w:tcPr>
          <w:p w14:paraId="07CE90F4"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35.3.2.2</w:t>
            </w:r>
          </w:p>
        </w:tc>
        <w:tc>
          <w:tcPr>
            <w:tcW w:w="720" w:type="dxa"/>
          </w:tcPr>
          <w:p w14:paraId="1A9B8FEC"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248.26</w:t>
            </w:r>
          </w:p>
        </w:tc>
        <w:tc>
          <w:tcPr>
            <w:tcW w:w="2340" w:type="dxa"/>
            <w:shd w:val="clear" w:color="auto" w:fill="auto"/>
            <w:noWrap/>
          </w:tcPr>
          <w:p w14:paraId="5CED1BD0"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Why disallow SSID element to be included in the STA Profile field? If the different APs of the MLD use different SSIDs, the SSID element should be included in the STA Profile.</w:t>
            </w:r>
          </w:p>
        </w:tc>
        <w:tc>
          <w:tcPr>
            <w:tcW w:w="1530" w:type="dxa"/>
            <w:shd w:val="clear" w:color="auto" w:fill="auto"/>
            <w:noWrap/>
          </w:tcPr>
          <w:p w14:paraId="0F50D48E" w14:textId="77777777" w:rsidR="008A03CF" w:rsidRPr="00EE78BA" w:rsidRDefault="008A03CF" w:rsidP="00F5722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Delete SSID element from the list.</w:t>
            </w:r>
          </w:p>
        </w:tc>
        <w:tc>
          <w:tcPr>
            <w:tcW w:w="3960" w:type="dxa"/>
            <w:shd w:val="clear" w:color="auto" w:fill="auto"/>
          </w:tcPr>
          <w:p w14:paraId="2AF704D5" w14:textId="77777777" w:rsidR="008A03CF" w:rsidRPr="00EE78BA" w:rsidRDefault="008A03CF" w:rsidP="00F5722E">
            <w:pPr>
              <w:suppressAutoHyphens/>
              <w:spacing w:after="0"/>
              <w:rPr>
                <w:rFonts w:ascii="Times New Roman" w:hAnsi="Times New Roman" w:cs="Times New Roman"/>
                <w:b/>
                <w:sz w:val="16"/>
                <w:szCs w:val="16"/>
                <w:highlight w:val="yellow"/>
              </w:rPr>
            </w:pPr>
            <w:r w:rsidRPr="00EE78BA">
              <w:rPr>
                <w:rFonts w:ascii="Times New Roman" w:hAnsi="Times New Roman" w:cs="Times New Roman"/>
                <w:b/>
                <w:sz w:val="16"/>
                <w:szCs w:val="16"/>
                <w:highlight w:val="yellow"/>
              </w:rPr>
              <w:t>Rejected</w:t>
            </w:r>
          </w:p>
          <w:p w14:paraId="61813086" w14:textId="7080EA5A" w:rsidR="008A03CF" w:rsidRPr="00EE78BA" w:rsidRDefault="008A03CF" w:rsidP="00F5722E">
            <w:pPr>
              <w:suppressAutoHyphens/>
              <w:spacing w:after="0"/>
              <w:rPr>
                <w:rFonts w:ascii="Times New Roman" w:hAnsi="Times New Roman" w:cs="Times New Roman"/>
                <w:bCs/>
                <w:sz w:val="16"/>
                <w:szCs w:val="16"/>
                <w:highlight w:val="yellow"/>
              </w:rPr>
            </w:pPr>
          </w:p>
          <w:p w14:paraId="0D8B79EC" w14:textId="4610311E" w:rsidR="00A64EEE" w:rsidRPr="00EE78BA" w:rsidRDefault="00BE0816" w:rsidP="00E72CEB">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Per baseline, the relationship of SSID-ESS-DS are as follows: a) APs that are members of the same ESS advertise the same SSID</w:t>
            </w:r>
            <w:r w:rsidR="00FD4D3D" w:rsidRPr="00EE78BA">
              <w:rPr>
                <w:rFonts w:ascii="Times New Roman" w:hAnsi="Times New Roman" w:cs="Times New Roman"/>
                <w:bCs/>
                <w:sz w:val="16"/>
                <w:szCs w:val="16"/>
                <w:highlight w:val="yellow"/>
              </w:rPr>
              <w:t xml:space="preserve"> and b) </w:t>
            </w:r>
            <w:r w:rsidRPr="00EE78BA">
              <w:rPr>
                <w:rFonts w:ascii="Times New Roman" w:hAnsi="Times New Roman" w:cs="Times New Roman"/>
                <w:bCs/>
                <w:sz w:val="16"/>
                <w:szCs w:val="16"/>
                <w:highlight w:val="yellow"/>
              </w:rPr>
              <w:t>APs that are members of the same ESS are connected to the same DS.</w:t>
            </w:r>
            <w:r w:rsidR="00FD4D3D" w:rsidRPr="00EE78BA">
              <w:rPr>
                <w:rFonts w:ascii="Times New Roman" w:hAnsi="Times New Roman" w:cs="Times New Roman"/>
                <w:bCs/>
                <w:sz w:val="16"/>
                <w:szCs w:val="16"/>
                <w:highlight w:val="yellow"/>
              </w:rPr>
              <w:t xml:space="preserve"> </w:t>
            </w:r>
            <w:r w:rsidRPr="00EE78BA">
              <w:rPr>
                <w:rFonts w:ascii="Times New Roman" w:hAnsi="Times New Roman" w:cs="Times New Roman"/>
                <w:bCs/>
                <w:sz w:val="16"/>
                <w:szCs w:val="16"/>
                <w:highlight w:val="yellow"/>
              </w:rPr>
              <w:t xml:space="preserve">Therefore, all APs affiliated with an AP MLD need to be members of the same </w:t>
            </w:r>
            <w:r w:rsidR="00E72CEB" w:rsidRPr="00EE78BA">
              <w:rPr>
                <w:rFonts w:ascii="Times New Roman" w:hAnsi="Times New Roman" w:cs="Times New Roman"/>
                <w:bCs/>
                <w:sz w:val="16"/>
                <w:szCs w:val="16"/>
                <w:highlight w:val="yellow"/>
              </w:rPr>
              <w:t>ESS and</w:t>
            </w:r>
            <w:r w:rsidRPr="00EE78BA">
              <w:rPr>
                <w:rFonts w:ascii="Times New Roman" w:hAnsi="Times New Roman" w:cs="Times New Roman"/>
                <w:bCs/>
                <w:sz w:val="16"/>
                <w:szCs w:val="16"/>
                <w:highlight w:val="yellow"/>
              </w:rPr>
              <w:t xml:space="preserve"> are connected to the same DSS.</w:t>
            </w:r>
            <w:r w:rsidR="00FD4D3D" w:rsidRPr="00EE78BA">
              <w:rPr>
                <w:rFonts w:ascii="Times New Roman" w:hAnsi="Times New Roman" w:cs="Times New Roman"/>
                <w:bCs/>
                <w:sz w:val="16"/>
                <w:szCs w:val="16"/>
                <w:highlight w:val="yellow"/>
              </w:rPr>
              <w:t xml:space="preserve"> </w:t>
            </w:r>
            <w:r w:rsidR="00E72CEB" w:rsidRPr="00EE78BA">
              <w:rPr>
                <w:rFonts w:ascii="Times New Roman" w:hAnsi="Times New Roman" w:cs="Times New Roman"/>
                <w:bCs/>
                <w:sz w:val="16"/>
                <w:szCs w:val="16"/>
                <w:highlight w:val="yellow"/>
              </w:rPr>
              <w:t xml:space="preserve">As a result, all APs affiliated with the same AP MLD </w:t>
            </w:r>
            <w:r w:rsidR="00C844D8" w:rsidRPr="00EE78BA">
              <w:rPr>
                <w:rFonts w:ascii="Times New Roman" w:hAnsi="Times New Roman" w:cs="Times New Roman"/>
                <w:bCs/>
                <w:sz w:val="16"/>
                <w:szCs w:val="16"/>
                <w:highlight w:val="yellow"/>
              </w:rPr>
              <w:t xml:space="preserve">must </w:t>
            </w:r>
            <w:r w:rsidR="00E72CEB" w:rsidRPr="00EE78BA">
              <w:rPr>
                <w:rFonts w:ascii="Times New Roman" w:hAnsi="Times New Roman" w:cs="Times New Roman"/>
                <w:bCs/>
                <w:sz w:val="16"/>
                <w:szCs w:val="16"/>
                <w:highlight w:val="yellow"/>
              </w:rPr>
              <w:t>have the same SSID.</w:t>
            </w:r>
            <w:r w:rsidR="008A03CF" w:rsidRPr="00EE78BA">
              <w:rPr>
                <w:rFonts w:ascii="Times New Roman" w:hAnsi="Times New Roman" w:cs="Times New Roman"/>
                <w:bCs/>
                <w:sz w:val="16"/>
                <w:szCs w:val="16"/>
                <w:highlight w:val="yellow"/>
              </w:rPr>
              <w:t xml:space="preserve"> </w:t>
            </w:r>
          </w:p>
          <w:p w14:paraId="7E21EBB8" w14:textId="77777777" w:rsidR="00A64EEE" w:rsidRPr="00EE78BA" w:rsidRDefault="00A64EEE" w:rsidP="00E72CEB">
            <w:pPr>
              <w:suppressAutoHyphens/>
              <w:spacing w:after="0"/>
              <w:rPr>
                <w:rFonts w:ascii="Times New Roman" w:hAnsi="Times New Roman" w:cs="Times New Roman"/>
                <w:bCs/>
                <w:sz w:val="16"/>
                <w:szCs w:val="16"/>
                <w:highlight w:val="yellow"/>
              </w:rPr>
            </w:pPr>
          </w:p>
          <w:p w14:paraId="7FFFCAB4" w14:textId="5B54B46B" w:rsidR="003A529B" w:rsidRPr="00EE78BA" w:rsidRDefault="00F03E7A" w:rsidP="00E72CEB">
            <w:pPr>
              <w:suppressAutoHyphens/>
              <w:spacing w:after="0"/>
              <w:rPr>
                <w:rFonts w:ascii="Times New Roman" w:hAnsi="Times New Roman" w:cs="Times New Roman"/>
                <w:bCs/>
                <w:sz w:val="16"/>
                <w:szCs w:val="16"/>
                <w:highlight w:val="yellow"/>
              </w:rPr>
            </w:pPr>
            <w:r w:rsidRPr="00EE78BA">
              <w:rPr>
                <w:rFonts w:ascii="Times New Roman" w:hAnsi="Times New Roman" w:cs="Times New Roman"/>
                <w:bCs/>
                <w:sz w:val="16"/>
                <w:szCs w:val="16"/>
                <w:highlight w:val="yellow"/>
              </w:rPr>
              <w:t>For reference, please</w:t>
            </w:r>
            <w:r w:rsidR="008A03CF" w:rsidRPr="00EE78BA">
              <w:rPr>
                <w:rFonts w:ascii="Times New Roman" w:hAnsi="Times New Roman" w:cs="Times New Roman"/>
                <w:bCs/>
                <w:sz w:val="16"/>
                <w:szCs w:val="16"/>
                <w:highlight w:val="yellow"/>
              </w:rPr>
              <w:t xml:space="preserve"> see definition of SSID</w:t>
            </w:r>
            <w:r w:rsidR="003C5EDD" w:rsidRPr="00EE78BA">
              <w:rPr>
                <w:rFonts w:ascii="Times New Roman" w:hAnsi="Times New Roman" w:cs="Times New Roman"/>
                <w:bCs/>
                <w:sz w:val="16"/>
                <w:szCs w:val="16"/>
                <w:highlight w:val="yellow"/>
              </w:rPr>
              <w:t xml:space="preserve">, </w:t>
            </w:r>
            <w:r w:rsidR="003A529B" w:rsidRPr="00EE78BA">
              <w:rPr>
                <w:rFonts w:ascii="Times New Roman" w:hAnsi="Times New Roman" w:cs="Times New Roman"/>
                <w:bCs/>
                <w:sz w:val="16"/>
                <w:szCs w:val="16"/>
                <w:highlight w:val="yellow"/>
              </w:rPr>
              <w:t xml:space="preserve">DS </w:t>
            </w:r>
            <w:r w:rsidR="003C5EDD" w:rsidRPr="00EE78BA">
              <w:rPr>
                <w:rFonts w:ascii="Times New Roman" w:hAnsi="Times New Roman" w:cs="Times New Roman"/>
                <w:bCs/>
                <w:sz w:val="16"/>
                <w:szCs w:val="16"/>
                <w:highlight w:val="yellow"/>
              </w:rPr>
              <w:t xml:space="preserve">and ESS </w:t>
            </w:r>
            <w:r w:rsidR="008A03CF" w:rsidRPr="00EE78BA">
              <w:rPr>
                <w:rFonts w:ascii="Times New Roman" w:hAnsi="Times New Roman" w:cs="Times New Roman"/>
                <w:bCs/>
                <w:sz w:val="16"/>
                <w:szCs w:val="16"/>
                <w:highlight w:val="yellow"/>
              </w:rPr>
              <w:t xml:space="preserve">from baseline spec (REVme D1.0): </w:t>
            </w:r>
          </w:p>
          <w:p w14:paraId="67EBE652" w14:textId="3676DE9A" w:rsidR="008A03CF" w:rsidRPr="00EE78BA" w:rsidRDefault="00986392" w:rsidP="00E72CEB">
            <w:pPr>
              <w:suppressAutoHyphens/>
              <w:spacing w:after="0"/>
              <w:rPr>
                <w:rFonts w:ascii="Times New Roman" w:hAnsi="Times New Roman" w:cs="Times New Roman"/>
                <w:bCs/>
                <w:sz w:val="16"/>
                <w:szCs w:val="16"/>
                <w:highlight w:val="yellow"/>
              </w:rPr>
            </w:pPr>
            <w:r w:rsidRPr="00EE78BA">
              <w:rPr>
                <w:rFonts w:ascii="Times New Roman" w:hAnsi="Times New Roman" w:cs="Times New Roman"/>
                <w:b/>
                <w:sz w:val="16"/>
                <w:szCs w:val="16"/>
                <w:highlight w:val="yellow"/>
              </w:rPr>
              <w:t>SSID</w:t>
            </w:r>
            <w:r w:rsidRPr="00EE78BA">
              <w:rPr>
                <w:rFonts w:ascii="Times New Roman" w:hAnsi="Times New Roman" w:cs="Times New Roman"/>
                <w:bCs/>
                <w:sz w:val="16"/>
                <w:szCs w:val="16"/>
                <w:highlight w:val="yellow"/>
              </w:rPr>
              <w:t xml:space="preserve">: </w:t>
            </w:r>
            <w:r w:rsidR="008A03CF" w:rsidRPr="00EE78BA">
              <w:rPr>
                <w:rFonts w:ascii="Times New Roman" w:hAnsi="Times New Roman" w:cs="Times New Roman"/>
                <w:bCs/>
                <w:sz w:val="16"/>
                <w:szCs w:val="16"/>
                <w:highlight w:val="yellow"/>
              </w:rPr>
              <w:t>A string used to identify the infrastructure basic service sets (BSSs) that</w:t>
            </w:r>
            <w:r w:rsidR="0092003A" w:rsidRPr="00EE78BA">
              <w:rPr>
                <w:rFonts w:ascii="Times New Roman" w:hAnsi="Times New Roman" w:cs="Times New Roman"/>
                <w:bCs/>
                <w:sz w:val="16"/>
                <w:szCs w:val="16"/>
                <w:highlight w:val="yellow"/>
              </w:rPr>
              <w:t xml:space="preserve"> </w:t>
            </w:r>
            <w:r w:rsidR="008A03CF" w:rsidRPr="00EE78BA">
              <w:rPr>
                <w:rFonts w:ascii="Times New Roman" w:hAnsi="Times New Roman" w:cs="Times New Roman"/>
                <w:bCs/>
                <w:sz w:val="16"/>
                <w:szCs w:val="16"/>
                <w:highlight w:val="yellow"/>
              </w:rPr>
              <w:t>comprise an extended service set (ESS), or to identify a non-infrastructure BSS</w:t>
            </w:r>
          </w:p>
          <w:p w14:paraId="1DC546E9" w14:textId="75C033B7" w:rsidR="003A529B" w:rsidRPr="00EE78BA" w:rsidRDefault="00986392" w:rsidP="003A529B">
            <w:pPr>
              <w:suppressAutoHyphens/>
              <w:spacing w:after="0"/>
              <w:rPr>
                <w:rFonts w:ascii="Times New Roman" w:hAnsi="Times New Roman" w:cs="Times New Roman"/>
                <w:bCs/>
                <w:sz w:val="16"/>
                <w:szCs w:val="16"/>
                <w:highlight w:val="yellow"/>
              </w:rPr>
            </w:pPr>
            <w:r w:rsidRPr="00EE78BA">
              <w:rPr>
                <w:rFonts w:ascii="Times New Roman" w:hAnsi="Times New Roman" w:cs="Times New Roman"/>
                <w:b/>
                <w:sz w:val="16"/>
                <w:szCs w:val="16"/>
                <w:highlight w:val="yellow"/>
              </w:rPr>
              <w:t>DS</w:t>
            </w:r>
            <w:r w:rsidRPr="00EE78BA">
              <w:rPr>
                <w:rFonts w:ascii="Times New Roman" w:hAnsi="Times New Roman" w:cs="Times New Roman"/>
                <w:bCs/>
                <w:sz w:val="16"/>
                <w:szCs w:val="16"/>
                <w:highlight w:val="yellow"/>
              </w:rPr>
              <w:t xml:space="preserve">: </w:t>
            </w:r>
            <w:r w:rsidR="003A529B" w:rsidRPr="00EE78BA">
              <w:rPr>
                <w:rFonts w:ascii="Times New Roman" w:hAnsi="Times New Roman" w:cs="Times New Roman"/>
                <w:bCs/>
                <w:sz w:val="16"/>
                <w:szCs w:val="16"/>
                <w:highlight w:val="yellow"/>
              </w:rPr>
              <w:t>A system used to interconnect a set of basic service sets (BSSs) and integrated</w:t>
            </w:r>
            <w:r w:rsidR="003513CE" w:rsidRPr="00EE78BA">
              <w:rPr>
                <w:rFonts w:ascii="Times New Roman" w:hAnsi="Times New Roman" w:cs="Times New Roman"/>
                <w:bCs/>
                <w:sz w:val="16"/>
                <w:szCs w:val="16"/>
                <w:highlight w:val="yellow"/>
              </w:rPr>
              <w:t xml:space="preserve"> </w:t>
            </w:r>
            <w:r w:rsidR="003A529B" w:rsidRPr="00EE78BA">
              <w:rPr>
                <w:rFonts w:ascii="Times New Roman" w:hAnsi="Times New Roman" w:cs="Times New Roman"/>
                <w:bCs/>
                <w:sz w:val="16"/>
                <w:szCs w:val="16"/>
                <w:highlight w:val="yellow"/>
              </w:rPr>
              <w:t>local area networks (LANs) to create an extended service set (ESS).</w:t>
            </w:r>
          </w:p>
          <w:p w14:paraId="7BE291F7" w14:textId="6D875692" w:rsidR="003513CE" w:rsidRPr="00EE78BA" w:rsidRDefault="00986392" w:rsidP="003513CE">
            <w:pPr>
              <w:suppressAutoHyphens/>
              <w:spacing w:after="0"/>
              <w:rPr>
                <w:rFonts w:ascii="Times New Roman" w:hAnsi="Times New Roman" w:cs="Times New Roman"/>
                <w:bCs/>
                <w:sz w:val="16"/>
                <w:szCs w:val="16"/>
                <w:highlight w:val="yellow"/>
              </w:rPr>
            </w:pPr>
            <w:r w:rsidRPr="00EE78BA">
              <w:rPr>
                <w:rFonts w:ascii="Times New Roman" w:hAnsi="Times New Roman" w:cs="Times New Roman"/>
                <w:b/>
                <w:sz w:val="16"/>
                <w:szCs w:val="16"/>
                <w:highlight w:val="yellow"/>
              </w:rPr>
              <w:t>ESS</w:t>
            </w:r>
            <w:r w:rsidRPr="00EE78BA">
              <w:rPr>
                <w:rFonts w:ascii="Times New Roman" w:hAnsi="Times New Roman" w:cs="Times New Roman"/>
                <w:bCs/>
                <w:sz w:val="16"/>
                <w:szCs w:val="16"/>
                <w:highlight w:val="yellow"/>
              </w:rPr>
              <w:t xml:space="preserve">: A </w:t>
            </w:r>
            <w:r w:rsidR="003513CE" w:rsidRPr="00EE78BA">
              <w:rPr>
                <w:rFonts w:ascii="Times New Roman" w:hAnsi="Times New Roman" w:cs="Times New Roman"/>
                <w:bCs/>
                <w:sz w:val="16"/>
                <w:szCs w:val="16"/>
                <w:highlight w:val="yellow"/>
              </w:rPr>
              <w:t>set of one or more basic service sets (BSSs) that are interconnected by a single distribution system (DS); an ESS appears as a single IEEE Std 802™ access domain to the logical</w:t>
            </w:r>
            <w:r w:rsidR="000A688B" w:rsidRPr="00EE78BA">
              <w:rPr>
                <w:rFonts w:ascii="Times New Roman" w:hAnsi="Times New Roman" w:cs="Times New Roman"/>
                <w:bCs/>
                <w:sz w:val="16"/>
                <w:szCs w:val="16"/>
                <w:highlight w:val="yellow"/>
              </w:rPr>
              <w:t xml:space="preserve"> </w:t>
            </w:r>
            <w:r w:rsidR="003513CE" w:rsidRPr="00EE78BA">
              <w:rPr>
                <w:rFonts w:ascii="Times New Roman" w:hAnsi="Times New Roman" w:cs="Times New Roman"/>
                <w:bCs/>
                <w:sz w:val="16"/>
                <w:szCs w:val="16"/>
                <w:highlight w:val="yellow"/>
              </w:rPr>
              <w:t>link control (LLC) sublayer</w:t>
            </w:r>
            <w:r w:rsidR="007E366D" w:rsidRPr="00EE78BA">
              <w:rPr>
                <w:rFonts w:ascii="Times New Roman" w:hAnsi="Times New Roman" w:cs="Times New Roman"/>
                <w:bCs/>
                <w:sz w:val="16"/>
                <w:szCs w:val="16"/>
                <w:highlight w:val="yellow"/>
              </w:rPr>
              <w:t>.</w:t>
            </w:r>
          </w:p>
          <w:p w14:paraId="1E773856" w14:textId="77777777" w:rsidR="007E366D" w:rsidRPr="00EE78BA" w:rsidRDefault="007E366D" w:rsidP="003513CE">
            <w:pPr>
              <w:suppressAutoHyphens/>
              <w:spacing w:after="0"/>
              <w:rPr>
                <w:rFonts w:ascii="Times New Roman" w:hAnsi="Times New Roman" w:cs="Times New Roman"/>
                <w:bCs/>
                <w:sz w:val="16"/>
                <w:szCs w:val="16"/>
                <w:highlight w:val="yellow"/>
              </w:rPr>
            </w:pPr>
          </w:p>
          <w:p w14:paraId="1C68D687" w14:textId="078B5C84" w:rsidR="007E366D" w:rsidRPr="004774A0" w:rsidRDefault="007E366D" w:rsidP="003513CE">
            <w:pPr>
              <w:suppressAutoHyphens/>
              <w:spacing w:after="0"/>
              <w:rPr>
                <w:rFonts w:ascii="Times New Roman" w:hAnsi="Times New Roman" w:cs="Times New Roman"/>
                <w:bCs/>
                <w:sz w:val="16"/>
                <w:szCs w:val="16"/>
              </w:rPr>
            </w:pPr>
            <w:r w:rsidRPr="00EE78BA">
              <w:rPr>
                <w:rFonts w:ascii="Times New Roman" w:hAnsi="Times New Roman" w:cs="Times New Roman"/>
                <w:bCs/>
                <w:sz w:val="16"/>
                <w:szCs w:val="16"/>
                <w:highlight w:val="yellow"/>
              </w:rPr>
              <w:t xml:space="preserve">Also see explanation provided in 11-21/537 </w:t>
            </w:r>
            <w:r w:rsidR="004930AE" w:rsidRPr="00EE78BA">
              <w:rPr>
                <w:rFonts w:ascii="Times New Roman" w:hAnsi="Times New Roman" w:cs="Times New Roman"/>
                <w:bCs/>
                <w:sz w:val="16"/>
                <w:szCs w:val="16"/>
                <w:highlight w:val="yellow"/>
              </w:rPr>
              <w:t xml:space="preserve">(Duncan) </w:t>
            </w:r>
            <w:r w:rsidRPr="00EE78BA">
              <w:rPr>
                <w:rFonts w:ascii="Times New Roman" w:hAnsi="Times New Roman" w:cs="Times New Roman"/>
                <w:bCs/>
                <w:sz w:val="16"/>
                <w:szCs w:val="16"/>
                <w:highlight w:val="yellow"/>
              </w:rPr>
              <w:t>and 11-21/209</w:t>
            </w:r>
            <w:r w:rsidR="004930AE" w:rsidRPr="00EE78BA">
              <w:rPr>
                <w:rFonts w:ascii="Times New Roman" w:hAnsi="Times New Roman" w:cs="Times New Roman"/>
                <w:bCs/>
                <w:sz w:val="16"/>
                <w:szCs w:val="16"/>
                <w:highlight w:val="yellow"/>
              </w:rPr>
              <w:t xml:space="preserve"> (Mike)</w:t>
            </w:r>
            <w:r w:rsidRPr="00EE78BA">
              <w:rPr>
                <w:rFonts w:ascii="Times New Roman" w:hAnsi="Times New Roman" w:cs="Times New Roman"/>
                <w:bCs/>
                <w:sz w:val="16"/>
                <w:szCs w:val="16"/>
                <w:highlight w:val="yellow"/>
              </w:rPr>
              <w:t>.</w:t>
            </w:r>
          </w:p>
        </w:tc>
      </w:tr>
      <w:tr w:rsidR="007E4E2A" w:rsidRPr="008B0293" w14:paraId="30BE1C51" w14:textId="77777777" w:rsidTr="009E1456">
        <w:trPr>
          <w:trHeight w:val="220"/>
          <w:jc w:val="center"/>
        </w:trPr>
        <w:tc>
          <w:tcPr>
            <w:tcW w:w="625" w:type="dxa"/>
            <w:shd w:val="clear" w:color="auto" w:fill="auto"/>
            <w:noWrap/>
          </w:tcPr>
          <w:p w14:paraId="59E1E959"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5906</w:t>
            </w:r>
          </w:p>
        </w:tc>
        <w:tc>
          <w:tcPr>
            <w:tcW w:w="1080" w:type="dxa"/>
          </w:tcPr>
          <w:p w14:paraId="4AC1F025"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Li-Hsiang Sun</w:t>
            </w:r>
          </w:p>
        </w:tc>
        <w:tc>
          <w:tcPr>
            <w:tcW w:w="1080" w:type="dxa"/>
            <w:shd w:val="clear" w:color="auto" w:fill="auto"/>
            <w:noWrap/>
          </w:tcPr>
          <w:p w14:paraId="0D269C1A"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35.3.2.2</w:t>
            </w:r>
          </w:p>
        </w:tc>
        <w:tc>
          <w:tcPr>
            <w:tcW w:w="720" w:type="dxa"/>
          </w:tcPr>
          <w:p w14:paraId="1D3F5110"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248.29</w:t>
            </w:r>
          </w:p>
        </w:tc>
        <w:tc>
          <w:tcPr>
            <w:tcW w:w="2340" w:type="dxa"/>
            <w:shd w:val="clear" w:color="auto" w:fill="auto"/>
            <w:noWrap/>
          </w:tcPr>
          <w:p w14:paraId="21158E75"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"If the reporting STA is a non-AP STA, the Listen Interval field and Current AP Address field are not included in the STA Profile field."</w:t>
            </w:r>
            <w:r w:rsidRPr="00930E6A">
              <w:rPr>
                <w:rFonts w:ascii="Times New Roman" w:hAnsi="Times New Roman" w:cs="Times New Roman"/>
                <w:sz w:val="16"/>
                <w:szCs w:val="16"/>
              </w:rPr>
              <w:br/>
              <w:t>should also mention SSID element not included</w:t>
            </w:r>
          </w:p>
        </w:tc>
        <w:tc>
          <w:tcPr>
            <w:tcW w:w="1530" w:type="dxa"/>
            <w:shd w:val="clear" w:color="auto" w:fill="auto"/>
            <w:noWrap/>
          </w:tcPr>
          <w:p w14:paraId="5306E875" w14:textId="77777777" w:rsidR="007E4E2A" w:rsidRPr="00930E6A" w:rsidRDefault="007E4E2A" w:rsidP="00F5722E">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as in comment</w:t>
            </w:r>
          </w:p>
        </w:tc>
        <w:tc>
          <w:tcPr>
            <w:tcW w:w="3960" w:type="dxa"/>
            <w:shd w:val="clear" w:color="auto" w:fill="auto"/>
          </w:tcPr>
          <w:p w14:paraId="4B10B50F" w14:textId="77777777" w:rsidR="007E4E2A" w:rsidRPr="000F47B6" w:rsidRDefault="007E4E2A" w:rsidP="00F5722E">
            <w:pPr>
              <w:suppressAutoHyphens/>
              <w:spacing w:after="0"/>
              <w:rPr>
                <w:rFonts w:ascii="Times New Roman" w:hAnsi="Times New Roman" w:cs="Times New Roman"/>
                <w:b/>
                <w:sz w:val="16"/>
                <w:szCs w:val="16"/>
              </w:rPr>
            </w:pPr>
            <w:r w:rsidRPr="000F47B6">
              <w:rPr>
                <w:rFonts w:ascii="Times New Roman" w:hAnsi="Times New Roman" w:cs="Times New Roman"/>
                <w:b/>
                <w:sz w:val="16"/>
                <w:szCs w:val="16"/>
              </w:rPr>
              <w:t xml:space="preserve">Revised </w:t>
            </w:r>
          </w:p>
          <w:p w14:paraId="5AFED125" w14:textId="77777777" w:rsidR="007E4E2A" w:rsidRPr="000F47B6" w:rsidRDefault="007E4E2A" w:rsidP="00F5722E">
            <w:pPr>
              <w:suppressAutoHyphens/>
              <w:spacing w:after="0"/>
              <w:rPr>
                <w:rFonts w:ascii="Times New Roman" w:hAnsi="Times New Roman" w:cs="Times New Roman"/>
                <w:b/>
                <w:sz w:val="16"/>
                <w:szCs w:val="16"/>
              </w:rPr>
            </w:pPr>
          </w:p>
          <w:p w14:paraId="4F96092C" w14:textId="11A7D9D0" w:rsidR="007E4E2A" w:rsidRDefault="00D307FB" w:rsidP="00F5722E">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4ED31309" w14:textId="77777777" w:rsidR="00F75964" w:rsidRDefault="00F75964" w:rsidP="00F5722E">
            <w:pPr>
              <w:suppressAutoHyphens/>
              <w:spacing w:after="0"/>
              <w:rPr>
                <w:rFonts w:ascii="Times New Roman" w:hAnsi="Times New Roman" w:cs="Times New Roman"/>
                <w:bCs/>
                <w:sz w:val="16"/>
                <w:szCs w:val="16"/>
              </w:rPr>
            </w:pPr>
          </w:p>
          <w:p w14:paraId="7CAA6A54" w14:textId="557233BA" w:rsidR="00F75964" w:rsidRPr="005A7A95" w:rsidRDefault="00F75964" w:rsidP="00F5722E">
            <w:pPr>
              <w:suppressAutoHyphens/>
              <w:spacing w:after="0"/>
              <w:rPr>
                <w:rFonts w:ascii="Times New Roman" w:hAnsi="Times New Roman" w:cs="Times New Roman"/>
                <w:b/>
                <w:sz w:val="16"/>
                <w:szCs w:val="16"/>
              </w:rPr>
            </w:pPr>
            <w:proofErr w:type="spellStart"/>
            <w:r w:rsidRPr="005A7A95">
              <w:rPr>
                <w:rFonts w:ascii="Times New Roman" w:hAnsi="Times New Roman" w:cs="Times New Roman"/>
                <w:b/>
                <w:sz w:val="16"/>
                <w:szCs w:val="16"/>
              </w:rPr>
              <w:t>TGbe</w:t>
            </w:r>
            <w:proofErr w:type="spellEnd"/>
            <w:r w:rsidRPr="005A7A95">
              <w:rPr>
                <w:rFonts w:ascii="Times New Roman" w:hAnsi="Times New Roman" w:cs="Times New Roman"/>
                <w:b/>
                <w:sz w:val="16"/>
                <w:szCs w:val="16"/>
              </w:rPr>
              <w:t xml:space="preserve"> editor: Please add </w:t>
            </w:r>
            <w:r w:rsidR="00272E6F" w:rsidRPr="005A7A95">
              <w:rPr>
                <w:rFonts w:ascii="Times New Roman" w:hAnsi="Times New Roman" w:cs="Times New Roman"/>
                <w:b/>
                <w:sz w:val="16"/>
                <w:szCs w:val="16"/>
              </w:rPr>
              <w:t>“, SSID element</w:t>
            </w:r>
            <w:r w:rsidR="00112679">
              <w:rPr>
                <w:rFonts w:ascii="Times New Roman" w:hAnsi="Times New Roman" w:cs="Times New Roman"/>
                <w:b/>
                <w:sz w:val="16"/>
                <w:szCs w:val="16"/>
              </w:rPr>
              <w:t>,</w:t>
            </w:r>
            <w:r w:rsidR="00272E6F" w:rsidRPr="005A7A95">
              <w:rPr>
                <w:rFonts w:ascii="Times New Roman" w:hAnsi="Times New Roman" w:cs="Times New Roman"/>
                <w:b/>
                <w:sz w:val="16"/>
                <w:szCs w:val="16"/>
              </w:rPr>
              <w:t xml:space="preserve">” between </w:t>
            </w:r>
            <w:r w:rsidR="00DA0A37" w:rsidRPr="005A7A95">
              <w:rPr>
                <w:rFonts w:ascii="Times New Roman" w:hAnsi="Times New Roman" w:cs="Times New Roman"/>
                <w:b/>
                <w:sz w:val="16"/>
                <w:szCs w:val="16"/>
              </w:rPr>
              <w:t>‘</w:t>
            </w:r>
            <w:r w:rsidR="00272E6F" w:rsidRPr="005A7A95">
              <w:rPr>
                <w:rFonts w:ascii="Times New Roman" w:hAnsi="Times New Roman" w:cs="Times New Roman"/>
                <w:b/>
                <w:sz w:val="16"/>
                <w:szCs w:val="16"/>
              </w:rPr>
              <w:t>Listen Interval field</w:t>
            </w:r>
            <w:r w:rsidR="00DA0A37" w:rsidRPr="005A7A95">
              <w:rPr>
                <w:rFonts w:ascii="Times New Roman" w:hAnsi="Times New Roman" w:cs="Times New Roman"/>
                <w:b/>
                <w:sz w:val="16"/>
                <w:szCs w:val="16"/>
              </w:rPr>
              <w:t>’</w:t>
            </w:r>
            <w:r w:rsidR="00272E6F" w:rsidRPr="005A7A95">
              <w:rPr>
                <w:rFonts w:ascii="Times New Roman" w:hAnsi="Times New Roman" w:cs="Times New Roman"/>
                <w:b/>
                <w:sz w:val="16"/>
                <w:szCs w:val="16"/>
              </w:rPr>
              <w:t xml:space="preserve"> and ‘and</w:t>
            </w:r>
            <w:r w:rsidR="00DA0A37" w:rsidRPr="005A7A95">
              <w:rPr>
                <w:rFonts w:ascii="Times New Roman" w:hAnsi="Times New Roman" w:cs="Times New Roman"/>
                <w:b/>
                <w:sz w:val="16"/>
                <w:szCs w:val="16"/>
              </w:rPr>
              <w:t>’ in the bullet on P349L</w:t>
            </w:r>
            <w:r w:rsidR="00A95F86">
              <w:rPr>
                <w:rFonts w:ascii="Times New Roman" w:hAnsi="Times New Roman" w:cs="Times New Roman"/>
                <w:b/>
                <w:sz w:val="16"/>
                <w:szCs w:val="16"/>
              </w:rPr>
              <w:t>8</w:t>
            </w:r>
            <w:r w:rsidR="00DA0A37" w:rsidRPr="005A7A95">
              <w:rPr>
                <w:rFonts w:ascii="Times New Roman" w:hAnsi="Times New Roman" w:cs="Times New Roman"/>
                <w:b/>
                <w:sz w:val="16"/>
                <w:szCs w:val="16"/>
              </w:rPr>
              <w:t xml:space="preserve"> of D1.4</w:t>
            </w:r>
          </w:p>
        </w:tc>
      </w:tr>
      <w:tr w:rsidR="00D608AD" w:rsidRPr="00F8421C" w14:paraId="4C1E03CB" w14:textId="77777777" w:rsidTr="009E1456">
        <w:trPr>
          <w:trHeight w:val="220"/>
          <w:jc w:val="center"/>
        </w:trPr>
        <w:tc>
          <w:tcPr>
            <w:tcW w:w="625" w:type="dxa"/>
            <w:shd w:val="clear" w:color="auto" w:fill="auto"/>
            <w:noWrap/>
          </w:tcPr>
          <w:p w14:paraId="748897C8" w14:textId="77777777" w:rsidR="00D608AD" w:rsidRPr="00F8421C" w:rsidRDefault="00D608AD" w:rsidP="00F5722E">
            <w:pPr>
              <w:suppressAutoHyphens/>
              <w:spacing w:after="0"/>
              <w:rPr>
                <w:rFonts w:ascii="Times New Roman" w:hAnsi="Times New Roman" w:cs="Times New Roman"/>
                <w:sz w:val="16"/>
                <w:szCs w:val="16"/>
                <w:highlight w:val="yellow"/>
              </w:rPr>
            </w:pPr>
            <w:r w:rsidRPr="00B71E59">
              <w:rPr>
                <w:rFonts w:ascii="Times New Roman" w:hAnsi="Times New Roman" w:cs="Times New Roman"/>
                <w:sz w:val="16"/>
                <w:szCs w:val="16"/>
                <w:highlight w:val="green"/>
              </w:rPr>
              <w:t>4036</w:t>
            </w:r>
          </w:p>
        </w:tc>
        <w:tc>
          <w:tcPr>
            <w:tcW w:w="1080" w:type="dxa"/>
          </w:tcPr>
          <w:p w14:paraId="3733D7E8" w14:textId="77777777" w:rsidR="00D608AD" w:rsidRPr="00B71E59" w:rsidRDefault="00D608AD" w:rsidP="00F5722E">
            <w:pPr>
              <w:suppressAutoHyphens/>
              <w:spacing w:after="0"/>
              <w:rPr>
                <w:rFonts w:ascii="Times New Roman" w:hAnsi="Times New Roman" w:cs="Times New Roman"/>
                <w:sz w:val="16"/>
                <w:szCs w:val="16"/>
              </w:rPr>
            </w:pPr>
            <w:r w:rsidRPr="00B71E59">
              <w:rPr>
                <w:rFonts w:ascii="Times New Roman" w:hAnsi="Times New Roman" w:cs="Times New Roman"/>
                <w:sz w:val="16"/>
                <w:szCs w:val="16"/>
              </w:rPr>
              <w:t>Abhishek Patil</w:t>
            </w:r>
          </w:p>
        </w:tc>
        <w:tc>
          <w:tcPr>
            <w:tcW w:w="1080" w:type="dxa"/>
            <w:shd w:val="clear" w:color="auto" w:fill="auto"/>
            <w:noWrap/>
          </w:tcPr>
          <w:p w14:paraId="5AEEA9AF" w14:textId="77777777" w:rsidR="00D608AD" w:rsidRPr="00B71E59" w:rsidRDefault="00D608AD" w:rsidP="00F5722E">
            <w:pPr>
              <w:suppressAutoHyphens/>
              <w:spacing w:after="0"/>
              <w:rPr>
                <w:rFonts w:ascii="Times New Roman" w:hAnsi="Times New Roman" w:cs="Times New Roman"/>
                <w:sz w:val="16"/>
                <w:szCs w:val="16"/>
              </w:rPr>
            </w:pPr>
            <w:r w:rsidRPr="00B71E59">
              <w:rPr>
                <w:rFonts w:ascii="Times New Roman" w:hAnsi="Times New Roman" w:cs="Times New Roman"/>
                <w:sz w:val="16"/>
                <w:szCs w:val="16"/>
              </w:rPr>
              <w:t>35.3.2.2</w:t>
            </w:r>
          </w:p>
        </w:tc>
        <w:tc>
          <w:tcPr>
            <w:tcW w:w="720" w:type="dxa"/>
          </w:tcPr>
          <w:p w14:paraId="10F08694" w14:textId="77777777" w:rsidR="00D608AD" w:rsidRPr="00B71E59" w:rsidRDefault="00D608AD" w:rsidP="00F5722E">
            <w:pPr>
              <w:suppressAutoHyphens/>
              <w:spacing w:after="0"/>
              <w:rPr>
                <w:rFonts w:ascii="Times New Roman" w:hAnsi="Times New Roman" w:cs="Times New Roman"/>
                <w:sz w:val="16"/>
                <w:szCs w:val="16"/>
              </w:rPr>
            </w:pPr>
            <w:r w:rsidRPr="00B71E59">
              <w:rPr>
                <w:rFonts w:ascii="Times New Roman" w:hAnsi="Times New Roman" w:cs="Times New Roman"/>
                <w:sz w:val="16"/>
                <w:szCs w:val="16"/>
              </w:rPr>
              <w:t>248.25</w:t>
            </w:r>
          </w:p>
        </w:tc>
        <w:tc>
          <w:tcPr>
            <w:tcW w:w="2340" w:type="dxa"/>
            <w:shd w:val="clear" w:color="auto" w:fill="auto"/>
            <w:noWrap/>
          </w:tcPr>
          <w:p w14:paraId="766793BC" w14:textId="77777777" w:rsidR="00D608AD" w:rsidRPr="00B71E59" w:rsidRDefault="00D608AD" w:rsidP="00F5722E">
            <w:pPr>
              <w:suppressAutoHyphens/>
              <w:spacing w:after="0"/>
              <w:rPr>
                <w:rFonts w:ascii="Times New Roman" w:hAnsi="Times New Roman" w:cs="Times New Roman"/>
                <w:sz w:val="16"/>
                <w:szCs w:val="16"/>
              </w:rPr>
            </w:pPr>
            <w:r w:rsidRPr="00B71E59">
              <w:rPr>
                <w:rFonts w:ascii="Times New Roman" w:hAnsi="Times New Roman" w:cs="Times New Roman"/>
                <w:sz w:val="16"/>
                <w:szCs w:val="16"/>
              </w:rPr>
              <w:t>Clarify why certain fields or IEs are not included in the STA Profile field.</w:t>
            </w:r>
          </w:p>
        </w:tc>
        <w:tc>
          <w:tcPr>
            <w:tcW w:w="1530" w:type="dxa"/>
            <w:shd w:val="clear" w:color="auto" w:fill="auto"/>
            <w:noWrap/>
          </w:tcPr>
          <w:p w14:paraId="7E9B876F" w14:textId="77777777" w:rsidR="00D608AD" w:rsidRPr="00B71E59" w:rsidRDefault="00D608AD" w:rsidP="00F5722E">
            <w:pPr>
              <w:suppressAutoHyphens/>
              <w:spacing w:after="0"/>
              <w:rPr>
                <w:rFonts w:ascii="Times New Roman" w:hAnsi="Times New Roman" w:cs="Times New Roman"/>
                <w:sz w:val="16"/>
                <w:szCs w:val="16"/>
              </w:rPr>
            </w:pPr>
            <w:r w:rsidRPr="00B71E59">
              <w:rPr>
                <w:rFonts w:ascii="Times New Roman" w:hAnsi="Times New Roman" w:cs="Times New Roman"/>
                <w:sz w:val="16"/>
                <w:szCs w:val="16"/>
              </w:rPr>
              <w:t>Add the follow two NOTEs after the last bullet as follows:</w:t>
            </w:r>
            <w:r w:rsidRPr="00B71E59">
              <w:rPr>
                <w:rFonts w:ascii="Times New Roman" w:hAnsi="Times New Roman" w:cs="Times New Roman"/>
                <w:sz w:val="16"/>
                <w:szCs w:val="16"/>
              </w:rPr>
              <w:br/>
              <w:t>"NOTE 1: Timestamp field and TIM element are specific to each link and the value for each can be obtained on the respective link. Beacon Interval field is an explicit subfield in STA Info field for the reported AP. AID field, BSS Max Idle Period element and SSID element have the same value for all links.</w:t>
            </w:r>
            <w:r w:rsidRPr="00B71E59">
              <w:rPr>
                <w:rFonts w:ascii="Times New Roman" w:hAnsi="Times New Roman" w:cs="Times New Roman"/>
                <w:sz w:val="16"/>
                <w:szCs w:val="16"/>
              </w:rPr>
              <w:br/>
              <w:t>NOTE 2: Listen Interval field and Current AP Address field apply at the MLD level and have the same value for all links."</w:t>
            </w:r>
          </w:p>
        </w:tc>
        <w:tc>
          <w:tcPr>
            <w:tcW w:w="3960" w:type="dxa"/>
            <w:shd w:val="clear" w:color="auto" w:fill="auto"/>
          </w:tcPr>
          <w:p w14:paraId="5C295A18" w14:textId="77777777" w:rsidR="00246509" w:rsidRPr="00B71E59" w:rsidRDefault="00246509" w:rsidP="00246509">
            <w:pPr>
              <w:suppressAutoHyphens/>
              <w:spacing w:after="0"/>
              <w:rPr>
                <w:rFonts w:ascii="Times New Roman" w:hAnsi="Times New Roman" w:cs="Times New Roman"/>
                <w:b/>
                <w:sz w:val="16"/>
                <w:szCs w:val="16"/>
              </w:rPr>
            </w:pPr>
            <w:r w:rsidRPr="00B71E59">
              <w:rPr>
                <w:rFonts w:ascii="Times New Roman" w:hAnsi="Times New Roman" w:cs="Times New Roman"/>
                <w:b/>
                <w:sz w:val="16"/>
                <w:szCs w:val="16"/>
              </w:rPr>
              <w:t xml:space="preserve">Revised </w:t>
            </w:r>
          </w:p>
          <w:p w14:paraId="39723831" w14:textId="77777777" w:rsidR="00246509" w:rsidRPr="00B71E59" w:rsidRDefault="00246509" w:rsidP="00246509">
            <w:pPr>
              <w:suppressAutoHyphens/>
              <w:spacing w:after="0"/>
              <w:rPr>
                <w:rFonts w:ascii="Times New Roman" w:hAnsi="Times New Roman" w:cs="Times New Roman"/>
                <w:b/>
                <w:sz w:val="16"/>
                <w:szCs w:val="16"/>
              </w:rPr>
            </w:pPr>
          </w:p>
          <w:p w14:paraId="2C78E18B" w14:textId="5F481ACA" w:rsidR="00D608AD" w:rsidRPr="00B71E59" w:rsidRDefault="00246509" w:rsidP="00246509">
            <w:pPr>
              <w:suppressAutoHyphens/>
              <w:spacing w:after="0"/>
              <w:rPr>
                <w:rFonts w:ascii="Times New Roman" w:hAnsi="Times New Roman" w:cs="Times New Roman"/>
                <w:bCs/>
                <w:sz w:val="16"/>
                <w:szCs w:val="16"/>
              </w:rPr>
            </w:pPr>
            <w:r w:rsidRPr="00B71E59">
              <w:rPr>
                <w:rFonts w:ascii="Times New Roman" w:hAnsi="Times New Roman" w:cs="Times New Roman"/>
                <w:bCs/>
                <w:sz w:val="16"/>
                <w:szCs w:val="16"/>
              </w:rPr>
              <w:t>Agree with the comment.</w:t>
            </w:r>
            <w:r w:rsidR="00C311A6" w:rsidRPr="00B71E59">
              <w:rPr>
                <w:rFonts w:ascii="Times New Roman" w:hAnsi="Times New Roman" w:cs="Times New Roman"/>
                <w:bCs/>
                <w:sz w:val="16"/>
                <w:szCs w:val="16"/>
              </w:rPr>
              <w:t xml:space="preserve"> The proposed notes clarify </w:t>
            </w:r>
            <w:r w:rsidR="0091158C" w:rsidRPr="00B71E59">
              <w:rPr>
                <w:rFonts w:ascii="Times New Roman" w:hAnsi="Times New Roman" w:cs="Times New Roman"/>
                <w:bCs/>
                <w:sz w:val="16"/>
                <w:szCs w:val="16"/>
              </w:rPr>
              <w:t xml:space="preserve">the reason why each of the listed field and element </w:t>
            </w:r>
            <w:r w:rsidR="0040536C">
              <w:rPr>
                <w:rFonts w:ascii="Times New Roman" w:hAnsi="Times New Roman" w:cs="Times New Roman"/>
                <w:bCs/>
                <w:sz w:val="16"/>
                <w:szCs w:val="16"/>
              </w:rPr>
              <w:t xml:space="preserve">(except SSID) </w:t>
            </w:r>
            <w:r w:rsidR="0091158C" w:rsidRPr="00B71E59">
              <w:rPr>
                <w:rFonts w:ascii="Times New Roman" w:hAnsi="Times New Roman" w:cs="Times New Roman"/>
                <w:bCs/>
                <w:sz w:val="16"/>
                <w:szCs w:val="16"/>
              </w:rPr>
              <w:t>are not part of the STA Profile field.</w:t>
            </w:r>
            <w:r w:rsidR="007159D9" w:rsidRPr="00B71E59">
              <w:rPr>
                <w:rFonts w:ascii="Times New Roman" w:hAnsi="Times New Roman" w:cs="Times New Roman"/>
                <w:bCs/>
                <w:sz w:val="16"/>
                <w:szCs w:val="16"/>
              </w:rPr>
              <w:t xml:space="preserve"> </w:t>
            </w:r>
            <w:r w:rsidR="0040536C">
              <w:rPr>
                <w:rFonts w:ascii="Times New Roman" w:hAnsi="Times New Roman" w:cs="Times New Roman"/>
                <w:bCs/>
                <w:sz w:val="16"/>
                <w:szCs w:val="16"/>
              </w:rPr>
              <w:t xml:space="preserve">CIDs related to SSID are under discussion and </w:t>
            </w:r>
            <w:r w:rsidR="001B4855">
              <w:rPr>
                <w:rFonts w:ascii="Times New Roman" w:hAnsi="Times New Roman" w:cs="Times New Roman"/>
                <w:bCs/>
                <w:sz w:val="16"/>
                <w:szCs w:val="16"/>
              </w:rPr>
              <w:t xml:space="preserve">SSID element </w:t>
            </w:r>
            <w:r w:rsidR="0040536C">
              <w:rPr>
                <w:rFonts w:ascii="Times New Roman" w:hAnsi="Times New Roman" w:cs="Times New Roman"/>
                <w:bCs/>
                <w:sz w:val="16"/>
                <w:szCs w:val="16"/>
              </w:rPr>
              <w:t xml:space="preserve">will be addressed as part of </w:t>
            </w:r>
            <w:r w:rsidR="001B4855">
              <w:rPr>
                <w:rFonts w:ascii="Times New Roman" w:hAnsi="Times New Roman" w:cs="Times New Roman"/>
                <w:bCs/>
                <w:sz w:val="16"/>
                <w:szCs w:val="16"/>
              </w:rPr>
              <w:t>resolution for CID 6725 and 4919.</w:t>
            </w:r>
          </w:p>
          <w:p w14:paraId="748B6D91" w14:textId="77777777" w:rsidR="000238B5" w:rsidRPr="00B71E59" w:rsidRDefault="000238B5" w:rsidP="00246509">
            <w:pPr>
              <w:suppressAutoHyphens/>
              <w:spacing w:after="0"/>
              <w:rPr>
                <w:rFonts w:ascii="Times New Roman" w:hAnsi="Times New Roman" w:cs="Times New Roman"/>
                <w:bCs/>
                <w:sz w:val="16"/>
                <w:szCs w:val="16"/>
              </w:rPr>
            </w:pPr>
          </w:p>
          <w:p w14:paraId="57C1C525" w14:textId="3D2CC3AA" w:rsidR="000238B5" w:rsidRPr="00B71E59" w:rsidRDefault="000238B5" w:rsidP="00DD3772">
            <w:pPr>
              <w:suppressAutoHyphens/>
              <w:spacing w:after="0"/>
              <w:rPr>
                <w:rFonts w:ascii="Times New Roman" w:hAnsi="Times New Roman" w:cs="Times New Roman"/>
                <w:b/>
                <w:sz w:val="16"/>
                <w:szCs w:val="16"/>
              </w:rPr>
            </w:pPr>
            <w:proofErr w:type="spellStart"/>
            <w:r w:rsidRPr="00B71E59">
              <w:rPr>
                <w:rFonts w:ascii="Times New Roman" w:hAnsi="Times New Roman" w:cs="Times New Roman"/>
                <w:b/>
                <w:sz w:val="16"/>
                <w:szCs w:val="16"/>
              </w:rPr>
              <w:t>TGbe</w:t>
            </w:r>
            <w:proofErr w:type="spellEnd"/>
            <w:r w:rsidRPr="00B71E59">
              <w:rPr>
                <w:rFonts w:ascii="Times New Roman" w:hAnsi="Times New Roman" w:cs="Times New Roman"/>
                <w:b/>
                <w:sz w:val="16"/>
                <w:szCs w:val="16"/>
              </w:rPr>
              <w:t xml:space="preserve"> editor: Please add NOTE 1 </w:t>
            </w:r>
            <w:r w:rsidR="00F60083" w:rsidRPr="00B71E59">
              <w:rPr>
                <w:rFonts w:ascii="Times New Roman" w:hAnsi="Times New Roman" w:cs="Times New Roman"/>
                <w:b/>
                <w:sz w:val="16"/>
                <w:szCs w:val="16"/>
              </w:rPr>
              <w:t>and</w:t>
            </w:r>
            <w:r w:rsidRPr="00B71E59">
              <w:rPr>
                <w:rFonts w:ascii="Times New Roman" w:hAnsi="Times New Roman" w:cs="Times New Roman"/>
                <w:b/>
                <w:sz w:val="16"/>
                <w:szCs w:val="16"/>
              </w:rPr>
              <w:t xml:space="preserve"> NOTE 2 </w:t>
            </w:r>
            <w:r w:rsidR="00F60083" w:rsidRPr="00B71E59">
              <w:rPr>
                <w:rFonts w:ascii="Times New Roman" w:hAnsi="Times New Roman" w:cs="Times New Roman"/>
                <w:b/>
                <w:sz w:val="16"/>
                <w:szCs w:val="16"/>
              </w:rPr>
              <w:t xml:space="preserve">after the last bullet </w:t>
            </w:r>
            <w:r w:rsidR="00F05241" w:rsidRPr="00B71E59">
              <w:rPr>
                <w:rFonts w:ascii="Times New Roman" w:hAnsi="Times New Roman" w:cs="Times New Roman"/>
                <w:b/>
                <w:sz w:val="16"/>
                <w:szCs w:val="16"/>
              </w:rPr>
              <w:t>[D1.5 P377L32]</w:t>
            </w:r>
            <w:r w:rsidR="00F05241">
              <w:rPr>
                <w:rFonts w:ascii="Times New Roman" w:hAnsi="Times New Roman" w:cs="Times New Roman"/>
                <w:b/>
                <w:sz w:val="16"/>
                <w:szCs w:val="16"/>
              </w:rPr>
              <w:t xml:space="preserve"> </w:t>
            </w:r>
            <w:r w:rsidRPr="00B71E59">
              <w:rPr>
                <w:rFonts w:ascii="Times New Roman" w:hAnsi="Times New Roman" w:cs="Times New Roman"/>
                <w:b/>
                <w:sz w:val="16"/>
                <w:szCs w:val="16"/>
              </w:rPr>
              <w:t>as suggested by the comment</w:t>
            </w:r>
            <w:r w:rsidR="00F60083" w:rsidRPr="00B71E59">
              <w:rPr>
                <w:rFonts w:ascii="Times New Roman" w:hAnsi="Times New Roman" w:cs="Times New Roman"/>
                <w:b/>
                <w:sz w:val="16"/>
                <w:szCs w:val="16"/>
              </w:rPr>
              <w:t xml:space="preserve">. </w:t>
            </w:r>
            <w:r w:rsidR="00BF4B5C">
              <w:rPr>
                <w:rFonts w:ascii="Times New Roman" w:hAnsi="Times New Roman" w:cs="Times New Roman"/>
                <w:b/>
                <w:sz w:val="16"/>
                <w:szCs w:val="16"/>
              </w:rPr>
              <w:t xml:space="preserve">NOTE 2 is unchanged. </w:t>
            </w:r>
            <w:r w:rsidR="00DD3772" w:rsidRPr="00B71E59">
              <w:rPr>
                <w:rFonts w:ascii="Times New Roman" w:hAnsi="Times New Roman" w:cs="Times New Roman"/>
                <w:b/>
                <w:sz w:val="16"/>
                <w:szCs w:val="16"/>
              </w:rPr>
              <w:t>NOTE</w:t>
            </w:r>
            <w:r w:rsidR="00B14F84" w:rsidRPr="00B71E59">
              <w:rPr>
                <w:rFonts w:ascii="Times New Roman" w:hAnsi="Times New Roman" w:cs="Times New Roman"/>
                <w:b/>
                <w:sz w:val="16"/>
                <w:szCs w:val="16"/>
              </w:rPr>
              <w:t xml:space="preserve"> 1</w:t>
            </w:r>
            <w:r w:rsidR="00DD3772" w:rsidRPr="00B71E59">
              <w:rPr>
                <w:rFonts w:ascii="Times New Roman" w:hAnsi="Times New Roman" w:cs="Times New Roman"/>
                <w:b/>
                <w:sz w:val="16"/>
                <w:szCs w:val="16"/>
              </w:rPr>
              <w:t xml:space="preserve"> </w:t>
            </w:r>
            <w:r w:rsidR="006E63C9">
              <w:rPr>
                <w:rFonts w:ascii="Times New Roman" w:hAnsi="Times New Roman" w:cs="Times New Roman"/>
                <w:b/>
                <w:sz w:val="16"/>
                <w:szCs w:val="16"/>
              </w:rPr>
              <w:t xml:space="preserve">is updated </w:t>
            </w:r>
            <w:r w:rsidR="00DD3772" w:rsidRPr="00B71E59">
              <w:rPr>
                <w:rFonts w:ascii="Times New Roman" w:hAnsi="Times New Roman" w:cs="Times New Roman"/>
                <w:b/>
                <w:sz w:val="16"/>
                <w:szCs w:val="16"/>
              </w:rPr>
              <w:t>as follows:</w:t>
            </w:r>
          </w:p>
          <w:p w14:paraId="1606B0B9" w14:textId="26BFE334" w:rsidR="00DD3772" w:rsidRPr="00B71E59" w:rsidRDefault="002A59AB" w:rsidP="00DD3772">
            <w:pPr>
              <w:suppressAutoHyphens/>
              <w:spacing w:after="0"/>
              <w:rPr>
                <w:rFonts w:ascii="Times New Roman" w:hAnsi="Times New Roman" w:cs="Times New Roman"/>
                <w:b/>
                <w:sz w:val="16"/>
                <w:szCs w:val="16"/>
              </w:rPr>
            </w:pPr>
            <w:r>
              <w:rPr>
                <w:rFonts w:ascii="Times New Roman" w:hAnsi="Times New Roman" w:cs="Times New Roman"/>
                <w:sz w:val="16"/>
                <w:szCs w:val="16"/>
              </w:rPr>
              <w:t>“</w:t>
            </w:r>
            <w:r w:rsidR="00DD3772" w:rsidRPr="00B71E59">
              <w:rPr>
                <w:rFonts w:ascii="Times New Roman" w:hAnsi="Times New Roman" w:cs="Times New Roman"/>
                <w:sz w:val="16"/>
                <w:szCs w:val="16"/>
              </w:rPr>
              <w:t>NOTE 1: Timestamp field and TIM element are specific to each link and the value for each can be obtained on the respective link. Beacon Interval field is an explicit subfield in STA Info field for the reported AP. AID field and BSS Max Idle Period element have the same value for all links.</w:t>
            </w:r>
            <w:r>
              <w:rPr>
                <w:rFonts w:ascii="Times New Roman" w:hAnsi="Times New Roman" w:cs="Times New Roman"/>
                <w:sz w:val="16"/>
                <w:szCs w:val="16"/>
              </w:rPr>
              <w:t>”</w:t>
            </w:r>
          </w:p>
          <w:p w14:paraId="2FA79C25" w14:textId="5C23780F" w:rsidR="00DD3772" w:rsidRPr="00B71E59" w:rsidRDefault="00DD3772" w:rsidP="00DD3772">
            <w:pPr>
              <w:suppressAutoHyphens/>
              <w:spacing w:after="0"/>
              <w:rPr>
                <w:rFonts w:ascii="Times New Roman" w:hAnsi="Times New Roman" w:cs="Times New Roman"/>
                <w:b/>
                <w:sz w:val="16"/>
                <w:szCs w:val="16"/>
              </w:rPr>
            </w:pPr>
          </w:p>
        </w:tc>
      </w:tr>
      <w:tr w:rsidR="000E03F2" w:rsidRPr="008B0293" w14:paraId="07431CEC" w14:textId="77777777" w:rsidTr="009E1456">
        <w:trPr>
          <w:trHeight w:val="220"/>
          <w:jc w:val="center"/>
        </w:trPr>
        <w:tc>
          <w:tcPr>
            <w:tcW w:w="625" w:type="dxa"/>
            <w:shd w:val="clear" w:color="auto" w:fill="auto"/>
            <w:noWrap/>
          </w:tcPr>
          <w:p w14:paraId="60D6BC96"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lastRenderedPageBreak/>
              <w:t>4919</w:t>
            </w:r>
          </w:p>
        </w:tc>
        <w:tc>
          <w:tcPr>
            <w:tcW w:w="1080" w:type="dxa"/>
          </w:tcPr>
          <w:p w14:paraId="290DC0EE"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t>Duncan Ho</w:t>
            </w:r>
          </w:p>
        </w:tc>
        <w:tc>
          <w:tcPr>
            <w:tcW w:w="1080" w:type="dxa"/>
            <w:shd w:val="clear" w:color="auto" w:fill="auto"/>
            <w:noWrap/>
          </w:tcPr>
          <w:p w14:paraId="0FAF2D4D"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t>35.3.2.2</w:t>
            </w:r>
          </w:p>
        </w:tc>
        <w:tc>
          <w:tcPr>
            <w:tcW w:w="720" w:type="dxa"/>
          </w:tcPr>
          <w:p w14:paraId="4E699759"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t>0.00</w:t>
            </w:r>
          </w:p>
        </w:tc>
        <w:tc>
          <w:tcPr>
            <w:tcW w:w="2340" w:type="dxa"/>
            <w:shd w:val="clear" w:color="auto" w:fill="auto"/>
            <w:noWrap/>
          </w:tcPr>
          <w:p w14:paraId="43E009E6"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t>SSID settings of the affiliated APs of an AP MLD is not clear</w:t>
            </w:r>
          </w:p>
        </w:tc>
        <w:tc>
          <w:tcPr>
            <w:tcW w:w="1530" w:type="dxa"/>
            <w:shd w:val="clear" w:color="auto" w:fill="auto"/>
            <w:noWrap/>
          </w:tcPr>
          <w:p w14:paraId="04E88ADC" w14:textId="77777777"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Cs/>
                <w:sz w:val="16"/>
                <w:szCs w:val="16"/>
                <w:highlight w:val="yellow"/>
              </w:rPr>
              <w:t xml:space="preserve">Add a note to clarify all </w:t>
            </w:r>
            <w:proofErr w:type="spellStart"/>
            <w:r w:rsidRPr="00F8421C">
              <w:rPr>
                <w:rFonts w:ascii="Times New Roman" w:hAnsi="Times New Roman" w:cs="Times New Roman"/>
                <w:bCs/>
                <w:sz w:val="16"/>
                <w:szCs w:val="16"/>
                <w:highlight w:val="yellow"/>
              </w:rPr>
              <w:t>affilicated</w:t>
            </w:r>
            <w:proofErr w:type="spellEnd"/>
            <w:r w:rsidRPr="00F8421C">
              <w:rPr>
                <w:rFonts w:ascii="Times New Roman" w:hAnsi="Times New Roman" w:cs="Times New Roman"/>
                <w:bCs/>
                <w:sz w:val="16"/>
                <w:szCs w:val="16"/>
                <w:highlight w:val="yellow"/>
              </w:rPr>
              <w:t xml:space="preserve"> APs of an AP MLD use the same SSID - adopt the latest revision of 21/537</w:t>
            </w:r>
          </w:p>
        </w:tc>
        <w:tc>
          <w:tcPr>
            <w:tcW w:w="3960" w:type="dxa"/>
            <w:shd w:val="clear" w:color="auto" w:fill="auto"/>
          </w:tcPr>
          <w:p w14:paraId="6823C647" w14:textId="77777777" w:rsidR="000E03F2" w:rsidRPr="00F8421C" w:rsidRDefault="000E03F2" w:rsidP="00F5722E">
            <w:pPr>
              <w:suppressAutoHyphens/>
              <w:spacing w:after="0"/>
              <w:rPr>
                <w:rFonts w:ascii="Times New Roman" w:hAnsi="Times New Roman" w:cs="Times New Roman"/>
                <w:b/>
                <w:sz w:val="16"/>
                <w:szCs w:val="16"/>
                <w:highlight w:val="yellow"/>
              </w:rPr>
            </w:pPr>
            <w:r w:rsidRPr="00F8421C">
              <w:rPr>
                <w:rFonts w:ascii="Times New Roman" w:hAnsi="Times New Roman" w:cs="Times New Roman"/>
                <w:b/>
                <w:sz w:val="16"/>
                <w:szCs w:val="16"/>
                <w:highlight w:val="yellow"/>
              </w:rPr>
              <w:t>Revised</w:t>
            </w:r>
          </w:p>
          <w:p w14:paraId="3F7A8003" w14:textId="441A43D9" w:rsidR="000E03F2" w:rsidRPr="00F8421C" w:rsidRDefault="000E03F2" w:rsidP="00F5722E">
            <w:pPr>
              <w:suppressAutoHyphens/>
              <w:spacing w:after="0"/>
              <w:rPr>
                <w:rFonts w:ascii="Times New Roman" w:hAnsi="Times New Roman" w:cs="Times New Roman"/>
                <w:sz w:val="16"/>
                <w:szCs w:val="16"/>
                <w:highlight w:val="yellow"/>
              </w:rPr>
            </w:pPr>
            <w:r w:rsidRPr="00F8421C">
              <w:rPr>
                <w:rFonts w:ascii="Times New Roman" w:hAnsi="Times New Roman" w:cs="Times New Roman"/>
                <w:b/>
                <w:sz w:val="16"/>
                <w:szCs w:val="16"/>
                <w:highlight w:val="yellow"/>
              </w:rPr>
              <w:br/>
            </w:r>
            <w:r w:rsidRPr="00F8421C">
              <w:rPr>
                <w:rFonts w:ascii="Times New Roman" w:hAnsi="Times New Roman" w:cs="Times New Roman"/>
                <w:bCs/>
                <w:sz w:val="16"/>
                <w:szCs w:val="16"/>
                <w:highlight w:val="yellow"/>
              </w:rPr>
              <w:t>Agree with the comment. See resolution for CID 4036</w:t>
            </w:r>
            <w:r w:rsidRPr="00F8421C">
              <w:rPr>
                <w:rFonts w:ascii="Times New Roman" w:hAnsi="Times New Roman" w:cs="Times New Roman"/>
                <w:sz w:val="16"/>
                <w:szCs w:val="16"/>
                <w:highlight w:val="yellow"/>
              </w:rPr>
              <w:t>.</w:t>
            </w:r>
          </w:p>
          <w:p w14:paraId="598DD458" w14:textId="77777777" w:rsidR="000E03F2" w:rsidRPr="00F8421C" w:rsidRDefault="000E03F2" w:rsidP="00F5722E">
            <w:pPr>
              <w:suppressAutoHyphens/>
              <w:spacing w:after="0"/>
              <w:rPr>
                <w:rFonts w:ascii="Times New Roman" w:hAnsi="Times New Roman" w:cs="Times New Roman"/>
                <w:bCs/>
                <w:sz w:val="16"/>
                <w:szCs w:val="16"/>
                <w:highlight w:val="yellow"/>
              </w:rPr>
            </w:pPr>
          </w:p>
          <w:p w14:paraId="31182B55" w14:textId="77777777" w:rsidR="000E03F2" w:rsidRPr="000F47B6" w:rsidRDefault="000E03F2" w:rsidP="00F5722E">
            <w:pPr>
              <w:suppressAutoHyphens/>
              <w:spacing w:after="0"/>
              <w:rPr>
                <w:rFonts w:ascii="Times New Roman" w:hAnsi="Times New Roman" w:cs="Times New Roman"/>
                <w:b/>
                <w:sz w:val="16"/>
                <w:szCs w:val="16"/>
              </w:rPr>
            </w:pPr>
            <w:proofErr w:type="spellStart"/>
            <w:r w:rsidRPr="00F8421C">
              <w:rPr>
                <w:rFonts w:ascii="Times New Roman" w:hAnsi="Times New Roman" w:cs="Times New Roman"/>
                <w:b/>
                <w:sz w:val="16"/>
                <w:szCs w:val="16"/>
                <w:highlight w:val="yellow"/>
              </w:rPr>
              <w:t>TGbe</w:t>
            </w:r>
            <w:proofErr w:type="spellEnd"/>
            <w:r w:rsidRPr="00F8421C">
              <w:rPr>
                <w:rFonts w:ascii="Times New Roman" w:hAnsi="Times New Roman" w:cs="Times New Roman"/>
                <w:b/>
                <w:sz w:val="16"/>
                <w:szCs w:val="16"/>
                <w:highlight w:val="yellow"/>
              </w:rPr>
              <w:t xml:space="preserve"> editor: Same resolution as CID 4036</w:t>
            </w:r>
          </w:p>
        </w:tc>
      </w:tr>
      <w:tr w:rsidR="00CD1968" w:rsidRPr="008B0293" w14:paraId="692B7BC5" w14:textId="77777777" w:rsidTr="009E1456">
        <w:trPr>
          <w:trHeight w:val="220"/>
          <w:jc w:val="center"/>
        </w:trPr>
        <w:tc>
          <w:tcPr>
            <w:tcW w:w="625" w:type="dxa"/>
            <w:shd w:val="clear" w:color="auto" w:fill="auto"/>
            <w:noWrap/>
          </w:tcPr>
          <w:p w14:paraId="3B6E16A5"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highlight w:val="green"/>
              </w:rPr>
              <w:t>6876</w:t>
            </w:r>
          </w:p>
        </w:tc>
        <w:tc>
          <w:tcPr>
            <w:tcW w:w="1080" w:type="dxa"/>
          </w:tcPr>
          <w:p w14:paraId="09678CD7"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rPr>
              <w:t>Rubayet Shafin</w:t>
            </w:r>
          </w:p>
        </w:tc>
        <w:tc>
          <w:tcPr>
            <w:tcW w:w="1080" w:type="dxa"/>
            <w:shd w:val="clear" w:color="auto" w:fill="auto"/>
            <w:noWrap/>
          </w:tcPr>
          <w:p w14:paraId="6492BFDD"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rPr>
              <w:t>35.3.2.2</w:t>
            </w:r>
          </w:p>
        </w:tc>
        <w:tc>
          <w:tcPr>
            <w:tcW w:w="720" w:type="dxa"/>
          </w:tcPr>
          <w:p w14:paraId="6CD75E1E"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rPr>
              <w:t>248.25</w:t>
            </w:r>
          </w:p>
        </w:tc>
        <w:tc>
          <w:tcPr>
            <w:tcW w:w="2340" w:type="dxa"/>
            <w:shd w:val="clear" w:color="auto" w:fill="auto"/>
            <w:noWrap/>
          </w:tcPr>
          <w:p w14:paraId="1D42A720"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rPr>
              <w:t>This third rule seems out of place. Why do need we need to mention this? Using rule 1 (Page 248, line 9), we already know what fields and elements shall be carried in STA Profile field and in what order. Adding this third rule creates confusion since it gives an impression that additional field(s) other than those mentioned in rule 1 and other than the optional (last) Non-Inheritance element may also be present in the STA Profile field (If this is the case, then the question becomes what will be the order in which they come?).</w:t>
            </w:r>
          </w:p>
        </w:tc>
        <w:tc>
          <w:tcPr>
            <w:tcW w:w="1530" w:type="dxa"/>
            <w:shd w:val="clear" w:color="auto" w:fill="auto"/>
            <w:noWrap/>
          </w:tcPr>
          <w:p w14:paraId="211244C7" w14:textId="77777777" w:rsidR="00CD1968" w:rsidRPr="001C01CA" w:rsidRDefault="00CD1968" w:rsidP="00CD1968">
            <w:pPr>
              <w:suppressAutoHyphens/>
              <w:spacing w:after="0"/>
              <w:rPr>
                <w:rFonts w:ascii="Times New Roman" w:hAnsi="Times New Roman" w:cs="Times New Roman"/>
                <w:sz w:val="16"/>
                <w:szCs w:val="16"/>
              </w:rPr>
            </w:pPr>
            <w:r w:rsidRPr="001C01CA">
              <w:rPr>
                <w:rFonts w:ascii="Times New Roman" w:hAnsi="Times New Roman" w:cs="Times New Roman"/>
                <w:sz w:val="16"/>
                <w:szCs w:val="16"/>
              </w:rPr>
              <w:t>Please clarify this issue.</w:t>
            </w:r>
          </w:p>
        </w:tc>
        <w:tc>
          <w:tcPr>
            <w:tcW w:w="3960" w:type="dxa"/>
            <w:shd w:val="clear" w:color="auto" w:fill="auto"/>
          </w:tcPr>
          <w:p w14:paraId="7D335F66" w14:textId="77777777" w:rsidR="00CD1968" w:rsidRPr="001C01CA" w:rsidRDefault="00CD1968" w:rsidP="00CD1968">
            <w:pPr>
              <w:suppressAutoHyphens/>
              <w:spacing w:after="0"/>
              <w:rPr>
                <w:rFonts w:ascii="Times New Roman" w:hAnsi="Times New Roman" w:cs="Times New Roman"/>
                <w:b/>
                <w:sz w:val="16"/>
                <w:szCs w:val="16"/>
              </w:rPr>
            </w:pPr>
            <w:r w:rsidRPr="001C01CA">
              <w:rPr>
                <w:rFonts w:ascii="Times New Roman" w:hAnsi="Times New Roman" w:cs="Times New Roman"/>
                <w:b/>
                <w:sz w:val="16"/>
                <w:szCs w:val="16"/>
              </w:rPr>
              <w:t xml:space="preserve">Revised </w:t>
            </w:r>
          </w:p>
          <w:p w14:paraId="36DFB508" w14:textId="2082E665" w:rsidR="00CD1968" w:rsidRPr="001C01CA" w:rsidRDefault="00CD1968" w:rsidP="00CD1968">
            <w:pPr>
              <w:suppressAutoHyphens/>
              <w:spacing w:after="0"/>
              <w:rPr>
                <w:rFonts w:ascii="Times New Roman" w:hAnsi="Times New Roman" w:cs="Times New Roman"/>
                <w:bCs/>
                <w:sz w:val="16"/>
                <w:szCs w:val="16"/>
              </w:rPr>
            </w:pPr>
          </w:p>
          <w:p w14:paraId="58CD8030" w14:textId="763AD098" w:rsidR="000D39DD" w:rsidRPr="001C01CA" w:rsidRDefault="000D39DD" w:rsidP="00CD1968">
            <w:pPr>
              <w:suppressAutoHyphens/>
              <w:spacing w:after="0"/>
              <w:rPr>
                <w:rFonts w:ascii="Times New Roman" w:hAnsi="Times New Roman" w:cs="Times New Roman"/>
                <w:bCs/>
                <w:sz w:val="16"/>
                <w:szCs w:val="16"/>
              </w:rPr>
            </w:pPr>
            <w:r w:rsidRPr="001C01CA">
              <w:rPr>
                <w:rFonts w:ascii="Times New Roman" w:hAnsi="Times New Roman" w:cs="Times New Roman"/>
                <w:bCs/>
                <w:sz w:val="16"/>
                <w:szCs w:val="16"/>
              </w:rPr>
              <w:t xml:space="preserve">The cited bullet identifies the fields and elements that </w:t>
            </w:r>
            <w:r w:rsidR="00835F2F" w:rsidRPr="001C01CA">
              <w:rPr>
                <w:rFonts w:ascii="Times New Roman" w:hAnsi="Times New Roman" w:cs="Times New Roman"/>
                <w:bCs/>
                <w:sz w:val="16"/>
                <w:szCs w:val="16"/>
              </w:rPr>
              <w:t xml:space="preserve">will not be included in the STA Profile field </w:t>
            </w:r>
            <w:r w:rsidR="000720EE" w:rsidRPr="001C01CA">
              <w:rPr>
                <w:rFonts w:ascii="Times New Roman" w:hAnsi="Times New Roman" w:cs="Times New Roman"/>
                <w:bCs/>
                <w:sz w:val="16"/>
                <w:szCs w:val="16"/>
              </w:rPr>
              <w:t>if</w:t>
            </w:r>
            <w:r w:rsidR="00835F2F" w:rsidRPr="001C01CA">
              <w:rPr>
                <w:rFonts w:ascii="Times New Roman" w:hAnsi="Times New Roman" w:cs="Times New Roman"/>
                <w:bCs/>
                <w:sz w:val="16"/>
                <w:szCs w:val="16"/>
              </w:rPr>
              <w:t xml:space="preserve"> </w:t>
            </w:r>
            <w:r w:rsidR="00122E24" w:rsidRPr="001C01CA">
              <w:rPr>
                <w:rFonts w:ascii="Times New Roman" w:hAnsi="Times New Roman" w:cs="Times New Roman"/>
                <w:bCs/>
                <w:sz w:val="16"/>
                <w:szCs w:val="16"/>
              </w:rPr>
              <w:t>one of the following applies</w:t>
            </w:r>
            <w:r w:rsidR="000720EE" w:rsidRPr="001C01CA">
              <w:rPr>
                <w:rFonts w:ascii="Times New Roman" w:hAnsi="Times New Roman" w:cs="Times New Roman"/>
                <w:bCs/>
                <w:sz w:val="16"/>
                <w:szCs w:val="16"/>
              </w:rPr>
              <w:t>:</w:t>
            </w:r>
            <w:r w:rsidR="00122E24" w:rsidRPr="001C01CA">
              <w:rPr>
                <w:rFonts w:ascii="Times New Roman" w:hAnsi="Times New Roman" w:cs="Times New Roman"/>
                <w:bCs/>
                <w:sz w:val="16"/>
                <w:szCs w:val="16"/>
              </w:rPr>
              <w:t xml:space="preserve"> </w:t>
            </w:r>
            <w:r w:rsidR="000720EE" w:rsidRPr="001C01CA">
              <w:rPr>
                <w:rFonts w:ascii="Times New Roman" w:hAnsi="Times New Roman" w:cs="Times New Roman"/>
                <w:bCs/>
                <w:sz w:val="16"/>
                <w:szCs w:val="16"/>
              </w:rPr>
              <w:t xml:space="preserve">a) </w:t>
            </w:r>
            <w:r w:rsidR="00122E24" w:rsidRPr="001C01CA">
              <w:rPr>
                <w:rFonts w:ascii="Times New Roman" w:hAnsi="Times New Roman" w:cs="Times New Roman"/>
                <w:bCs/>
                <w:sz w:val="16"/>
                <w:szCs w:val="16"/>
              </w:rPr>
              <w:t>the cited element or field is always</w:t>
            </w:r>
            <w:r w:rsidR="00835F2F" w:rsidRPr="001C01CA">
              <w:rPr>
                <w:rFonts w:ascii="Times New Roman" w:hAnsi="Times New Roman" w:cs="Times New Roman"/>
                <w:bCs/>
                <w:sz w:val="16"/>
                <w:szCs w:val="16"/>
              </w:rPr>
              <w:t xml:space="preserve"> inherited</w:t>
            </w:r>
            <w:r w:rsidR="00122E24" w:rsidRPr="001C01CA">
              <w:rPr>
                <w:rFonts w:ascii="Times New Roman" w:hAnsi="Times New Roman" w:cs="Times New Roman"/>
                <w:bCs/>
                <w:sz w:val="16"/>
                <w:szCs w:val="16"/>
              </w:rPr>
              <w:t xml:space="preserve"> from the reporting STA </w:t>
            </w:r>
            <w:r w:rsidR="002354C6" w:rsidRPr="001C01CA">
              <w:rPr>
                <w:rFonts w:ascii="Times New Roman" w:hAnsi="Times New Roman" w:cs="Times New Roman"/>
                <w:bCs/>
                <w:sz w:val="16"/>
                <w:szCs w:val="16"/>
              </w:rPr>
              <w:t xml:space="preserve">(e.g., </w:t>
            </w:r>
            <w:r w:rsidR="00C07C25" w:rsidRPr="001C01CA">
              <w:rPr>
                <w:rFonts w:ascii="Times New Roman" w:hAnsi="Times New Roman" w:cs="Times New Roman"/>
                <w:sz w:val="16"/>
                <w:szCs w:val="16"/>
              </w:rPr>
              <w:t xml:space="preserve">BSS Max Idle Period </w:t>
            </w:r>
            <w:r w:rsidR="00874977" w:rsidRPr="001C01CA">
              <w:rPr>
                <w:rFonts w:ascii="Times New Roman" w:hAnsi="Times New Roman" w:cs="Times New Roman"/>
                <w:bCs/>
                <w:sz w:val="16"/>
                <w:szCs w:val="16"/>
              </w:rPr>
              <w:t>element</w:t>
            </w:r>
            <w:r w:rsidR="002354C6" w:rsidRPr="001C01CA">
              <w:rPr>
                <w:rFonts w:ascii="Times New Roman" w:hAnsi="Times New Roman" w:cs="Times New Roman"/>
                <w:bCs/>
                <w:sz w:val="16"/>
                <w:szCs w:val="16"/>
              </w:rPr>
              <w:t xml:space="preserve">) </w:t>
            </w:r>
            <w:r w:rsidR="00122E24" w:rsidRPr="001C01CA">
              <w:rPr>
                <w:rFonts w:ascii="Times New Roman" w:hAnsi="Times New Roman" w:cs="Times New Roman"/>
                <w:bCs/>
                <w:sz w:val="16"/>
                <w:szCs w:val="16"/>
              </w:rPr>
              <w:t>or</w:t>
            </w:r>
            <w:r w:rsidR="00835F2F" w:rsidRPr="001C01CA">
              <w:rPr>
                <w:rFonts w:ascii="Times New Roman" w:hAnsi="Times New Roman" w:cs="Times New Roman"/>
                <w:bCs/>
                <w:sz w:val="16"/>
                <w:szCs w:val="16"/>
              </w:rPr>
              <w:t xml:space="preserve"> </w:t>
            </w:r>
            <w:r w:rsidR="000720EE" w:rsidRPr="001C01CA">
              <w:rPr>
                <w:rFonts w:ascii="Times New Roman" w:hAnsi="Times New Roman" w:cs="Times New Roman"/>
                <w:bCs/>
                <w:sz w:val="16"/>
                <w:szCs w:val="16"/>
              </w:rPr>
              <w:t xml:space="preserve">b) </w:t>
            </w:r>
            <w:r w:rsidR="00EE00BF" w:rsidRPr="001C01CA">
              <w:rPr>
                <w:rFonts w:ascii="Times New Roman" w:hAnsi="Times New Roman" w:cs="Times New Roman"/>
                <w:bCs/>
                <w:sz w:val="16"/>
                <w:szCs w:val="16"/>
              </w:rPr>
              <w:t xml:space="preserve">the cited element </w:t>
            </w:r>
            <w:r w:rsidR="00DB18E8" w:rsidRPr="001C01CA">
              <w:rPr>
                <w:rFonts w:ascii="Times New Roman" w:hAnsi="Times New Roman" w:cs="Times New Roman"/>
                <w:bCs/>
                <w:sz w:val="16"/>
                <w:szCs w:val="16"/>
              </w:rPr>
              <w:t xml:space="preserve">can’t be advertised by a reporting STA </w:t>
            </w:r>
            <w:r w:rsidR="002354C6" w:rsidRPr="001C01CA">
              <w:rPr>
                <w:rFonts w:ascii="Times New Roman" w:hAnsi="Times New Roman" w:cs="Times New Roman"/>
                <w:bCs/>
                <w:sz w:val="16"/>
                <w:szCs w:val="16"/>
              </w:rPr>
              <w:t xml:space="preserve">(e.g., TIM element) </w:t>
            </w:r>
            <w:r w:rsidR="004B2997" w:rsidRPr="001C01CA">
              <w:rPr>
                <w:rFonts w:ascii="Times New Roman" w:hAnsi="Times New Roman" w:cs="Times New Roman"/>
                <w:bCs/>
                <w:sz w:val="16"/>
                <w:szCs w:val="16"/>
              </w:rPr>
              <w:t xml:space="preserve">or </w:t>
            </w:r>
            <w:r w:rsidR="00EE00BF" w:rsidRPr="001C01CA">
              <w:rPr>
                <w:rFonts w:ascii="Times New Roman" w:hAnsi="Times New Roman" w:cs="Times New Roman"/>
                <w:bCs/>
                <w:sz w:val="16"/>
                <w:szCs w:val="16"/>
              </w:rPr>
              <w:t xml:space="preserve">c) the cited field is </w:t>
            </w:r>
            <w:r w:rsidR="004B2997" w:rsidRPr="001C01CA">
              <w:rPr>
                <w:rFonts w:ascii="Times New Roman" w:hAnsi="Times New Roman" w:cs="Times New Roman"/>
                <w:bCs/>
                <w:sz w:val="16"/>
                <w:szCs w:val="16"/>
              </w:rPr>
              <w:t xml:space="preserve">present in another field of the Per-STA Profile </w:t>
            </w:r>
            <w:proofErr w:type="spellStart"/>
            <w:r w:rsidR="004B2997" w:rsidRPr="001C01CA">
              <w:rPr>
                <w:rFonts w:ascii="Times New Roman" w:hAnsi="Times New Roman" w:cs="Times New Roman"/>
                <w:bCs/>
                <w:sz w:val="16"/>
                <w:szCs w:val="16"/>
              </w:rPr>
              <w:t>subelement</w:t>
            </w:r>
            <w:proofErr w:type="spellEnd"/>
            <w:r w:rsidR="004B2997" w:rsidRPr="001C01CA">
              <w:rPr>
                <w:rFonts w:ascii="Times New Roman" w:hAnsi="Times New Roman" w:cs="Times New Roman"/>
                <w:bCs/>
                <w:sz w:val="16"/>
                <w:szCs w:val="16"/>
              </w:rPr>
              <w:t xml:space="preserve"> corresponding to the reported STA</w:t>
            </w:r>
            <w:r w:rsidR="00874977" w:rsidRPr="001C01CA">
              <w:rPr>
                <w:rFonts w:ascii="Times New Roman" w:hAnsi="Times New Roman" w:cs="Times New Roman"/>
                <w:bCs/>
                <w:sz w:val="16"/>
                <w:szCs w:val="16"/>
              </w:rPr>
              <w:t xml:space="preserve"> (e.g., Beacon Interval field)</w:t>
            </w:r>
            <w:r w:rsidR="004B2997" w:rsidRPr="001C01CA">
              <w:rPr>
                <w:rFonts w:ascii="Times New Roman" w:hAnsi="Times New Roman" w:cs="Times New Roman"/>
                <w:bCs/>
                <w:sz w:val="16"/>
                <w:szCs w:val="16"/>
              </w:rPr>
              <w:t xml:space="preserve">. Resolution to CID 4036 adds </w:t>
            </w:r>
            <w:r w:rsidR="0021217C">
              <w:rPr>
                <w:rFonts w:ascii="Times New Roman" w:hAnsi="Times New Roman" w:cs="Times New Roman"/>
                <w:bCs/>
                <w:sz w:val="16"/>
                <w:szCs w:val="16"/>
              </w:rPr>
              <w:t xml:space="preserve">two </w:t>
            </w:r>
            <w:r w:rsidR="004B2997" w:rsidRPr="001C01CA">
              <w:rPr>
                <w:rFonts w:ascii="Times New Roman" w:hAnsi="Times New Roman" w:cs="Times New Roman"/>
                <w:bCs/>
                <w:sz w:val="16"/>
                <w:szCs w:val="16"/>
              </w:rPr>
              <w:t>NOTE</w:t>
            </w:r>
            <w:r w:rsidR="00F44FCB">
              <w:rPr>
                <w:rFonts w:ascii="Times New Roman" w:hAnsi="Times New Roman" w:cs="Times New Roman"/>
                <w:bCs/>
                <w:sz w:val="16"/>
                <w:szCs w:val="16"/>
              </w:rPr>
              <w:t>s</w:t>
            </w:r>
            <w:r w:rsidR="004B2997" w:rsidRPr="001C01CA">
              <w:rPr>
                <w:rFonts w:ascii="Times New Roman" w:hAnsi="Times New Roman" w:cs="Times New Roman"/>
                <w:bCs/>
                <w:sz w:val="16"/>
                <w:szCs w:val="16"/>
              </w:rPr>
              <w:t xml:space="preserve"> which provides clarification for each of the element or field listed in thi</w:t>
            </w:r>
            <w:r w:rsidR="009F6F6A" w:rsidRPr="001C01CA">
              <w:rPr>
                <w:rFonts w:ascii="Times New Roman" w:hAnsi="Times New Roman" w:cs="Times New Roman"/>
                <w:bCs/>
                <w:sz w:val="16"/>
                <w:szCs w:val="16"/>
              </w:rPr>
              <w:t>s bullet.</w:t>
            </w:r>
          </w:p>
          <w:p w14:paraId="0A3EE28C" w14:textId="77777777" w:rsidR="004B2997" w:rsidRPr="001C01CA" w:rsidRDefault="004B2997" w:rsidP="00CD1968">
            <w:pPr>
              <w:suppressAutoHyphens/>
              <w:spacing w:after="0"/>
              <w:rPr>
                <w:rFonts w:ascii="Times New Roman" w:hAnsi="Times New Roman" w:cs="Times New Roman"/>
                <w:bCs/>
                <w:sz w:val="16"/>
                <w:szCs w:val="16"/>
              </w:rPr>
            </w:pPr>
          </w:p>
          <w:p w14:paraId="37F911C5" w14:textId="6350B07F" w:rsidR="00CD1968" w:rsidRPr="009F6F6A" w:rsidRDefault="009F6F6A" w:rsidP="00CD1968">
            <w:pPr>
              <w:suppressAutoHyphens/>
              <w:spacing w:after="0"/>
              <w:rPr>
                <w:rFonts w:ascii="Times New Roman" w:hAnsi="Times New Roman" w:cs="Times New Roman"/>
                <w:b/>
                <w:sz w:val="16"/>
                <w:szCs w:val="16"/>
              </w:rPr>
            </w:pPr>
            <w:proofErr w:type="spellStart"/>
            <w:r w:rsidRPr="001C01CA">
              <w:rPr>
                <w:rFonts w:ascii="Times New Roman" w:hAnsi="Times New Roman" w:cs="Times New Roman"/>
                <w:b/>
                <w:sz w:val="16"/>
                <w:szCs w:val="16"/>
              </w:rPr>
              <w:t>TGbe</w:t>
            </w:r>
            <w:proofErr w:type="spellEnd"/>
            <w:r w:rsidRPr="001C01CA">
              <w:rPr>
                <w:rFonts w:ascii="Times New Roman" w:hAnsi="Times New Roman" w:cs="Times New Roman"/>
                <w:b/>
                <w:sz w:val="16"/>
                <w:szCs w:val="16"/>
              </w:rPr>
              <w:t xml:space="preserve"> editor: S</w:t>
            </w:r>
            <w:r w:rsidR="00CD1968" w:rsidRPr="001C01CA">
              <w:rPr>
                <w:rFonts w:ascii="Times New Roman" w:hAnsi="Times New Roman" w:cs="Times New Roman"/>
                <w:b/>
                <w:sz w:val="16"/>
                <w:szCs w:val="16"/>
              </w:rPr>
              <w:t>ame resolution as CID 4036</w:t>
            </w:r>
          </w:p>
        </w:tc>
      </w:tr>
      <w:tr w:rsidR="00CD1968" w:rsidRPr="008B0293" w14:paraId="053621D8" w14:textId="77777777" w:rsidTr="009E1456">
        <w:trPr>
          <w:trHeight w:val="220"/>
          <w:jc w:val="center"/>
        </w:trPr>
        <w:tc>
          <w:tcPr>
            <w:tcW w:w="625" w:type="dxa"/>
            <w:shd w:val="clear" w:color="auto" w:fill="auto"/>
            <w:noWrap/>
          </w:tcPr>
          <w:p w14:paraId="424CFDA6"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8032</w:t>
            </w:r>
          </w:p>
        </w:tc>
        <w:tc>
          <w:tcPr>
            <w:tcW w:w="1080" w:type="dxa"/>
          </w:tcPr>
          <w:p w14:paraId="1EABA4F2"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Yuchen Guo</w:t>
            </w:r>
          </w:p>
        </w:tc>
        <w:tc>
          <w:tcPr>
            <w:tcW w:w="1080" w:type="dxa"/>
            <w:shd w:val="clear" w:color="auto" w:fill="auto"/>
            <w:noWrap/>
          </w:tcPr>
          <w:p w14:paraId="39E39103"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35.3.2.2</w:t>
            </w:r>
          </w:p>
        </w:tc>
        <w:tc>
          <w:tcPr>
            <w:tcW w:w="720" w:type="dxa"/>
          </w:tcPr>
          <w:p w14:paraId="6A3EE34C"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248.25</w:t>
            </w:r>
          </w:p>
        </w:tc>
        <w:tc>
          <w:tcPr>
            <w:tcW w:w="2340" w:type="dxa"/>
            <w:shd w:val="clear" w:color="auto" w:fill="auto"/>
            <w:noWrap/>
          </w:tcPr>
          <w:p w14:paraId="09A2D831"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 xml:space="preserve">why is "Timestamp" field not included? Without it, the synchronization of other links </w:t>
            </w:r>
            <w:proofErr w:type="spellStart"/>
            <w:r w:rsidRPr="00930E6A">
              <w:rPr>
                <w:rFonts w:ascii="Times New Roman" w:hAnsi="Times New Roman" w:cs="Times New Roman"/>
                <w:sz w:val="16"/>
                <w:szCs w:val="16"/>
              </w:rPr>
              <w:t>can not</w:t>
            </w:r>
            <w:proofErr w:type="spellEnd"/>
            <w:r w:rsidRPr="00930E6A">
              <w:rPr>
                <w:rFonts w:ascii="Times New Roman" w:hAnsi="Times New Roman" w:cs="Times New Roman"/>
                <w:sz w:val="16"/>
                <w:szCs w:val="16"/>
              </w:rPr>
              <w:t xml:space="preserve"> be maintained.</w:t>
            </w:r>
          </w:p>
        </w:tc>
        <w:tc>
          <w:tcPr>
            <w:tcW w:w="1530" w:type="dxa"/>
            <w:shd w:val="clear" w:color="auto" w:fill="auto"/>
            <w:noWrap/>
          </w:tcPr>
          <w:p w14:paraId="474C93C3" w14:textId="77777777" w:rsidR="00CD1968" w:rsidRPr="00930E6A" w:rsidRDefault="00CD1968" w:rsidP="00CD1968">
            <w:pPr>
              <w:suppressAutoHyphens/>
              <w:spacing w:after="0"/>
              <w:rPr>
                <w:rFonts w:ascii="Times New Roman" w:hAnsi="Times New Roman" w:cs="Times New Roman"/>
                <w:sz w:val="16"/>
                <w:szCs w:val="16"/>
              </w:rPr>
            </w:pPr>
            <w:r w:rsidRPr="00930E6A">
              <w:rPr>
                <w:rFonts w:ascii="Times New Roman" w:hAnsi="Times New Roman" w:cs="Times New Roman"/>
                <w:sz w:val="16"/>
                <w:szCs w:val="16"/>
              </w:rPr>
              <w:t>Make it included in the STA info field</w:t>
            </w:r>
          </w:p>
        </w:tc>
        <w:tc>
          <w:tcPr>
            <w:tcW w:w="3960" w:type="dxa"/>
            <w:shd w:val="clear" w:color="auto" w:fill="auto"/>
          </w:tcPr>
          <w:p w14:paraId="5FCD7003" w14:textId="75695112" w:rsidR="00CD1968" w:rsidRPr="000F47B6" w:rsidRDefault="00ED12F0" w:rsidP="00CD1968">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674F0A90" w14:textId="5C453258" w:rsidR="00CD1968" w:rsidRPr="00D9370D" w:rsidRDefault="00CD1968" w:rsidP="00CD1968">
            <w:pPr>
              <w:suppressAutoHyphens/>
              <w:spacing w:after="0"/>
              <w:rPr>
                <w:rFonts w:ascii="Times New Roman" w:hAnsi="Times New Roman" w:cs="Times New Roman"/>
                <w:bCs/>
                <w:sz w:val="16"/>
                <w:szCs w:val="16"/>
              </w:rPr>
            </w:pPr>
          </w:p>
          <w:p w14:paraId="5E553098" w14:textId="7F31712F" w:rsidR="00CD1968" w:rsidRPr="000F47B6" w:rsidRDefault="003C37BC" w:rsidP="00CD1968">
            <w:pPr>
              <w:suppressAutoHyphens/>
              <w:spacing w:after="0"/>
              <w:rPr>
                <w:rFonts w:ascii="Times New Roman" w:hAnsi="Times New Roman" w:cs="Times New Roman"/>
                <w:bCs/>
                <w:sz w:val="16"/>
                <w:szCs w:val="16"/>
              </w:rPr>
            </w:pPr>
            <w:r>
              <w:rPr>
                <w:rFonts w:ascii="Times New Roman" w:hAnsi="Times New Roman" w:cs="Times New Roman"/>
                <w:bCs/>
                <w:sz w:val="16"/>
                <w:szCs w:val="16"/>
              </w:rPr>
              <w:t>The timestamp value is specific to a link and can be obtained by listening to the Beacon frame on that link.</w:t>
            </w:r>
          </w:p>
        </w:tc>
      </w:tr>
    </w:tbl>
    <w:p w14:paraId="7A0D9E1A" w14:textId="77777777" w:rsidR="00EC556E" w:rsidRDefault="00EC556E" w:rsidP="00EC556E">
      <w:pPr>
        <w:rPr>
          <w:b/>
          <w:i/>
          <w:iCs/>
          <w:highlight w:val="yellow"/>
        </w:rPr>
      </w:pPr>
    </w:p>
    <w:p w14:paraId="493BC392" w14:textId="76A02DE5" w:rsidR="00A07F07" w:rsidRDefault="00A07F07" w:rsidP="00EC556E">
      <w:pPr>
        <w:rPr>
          <w:b/>
          <w:i/>
          <w:iCs/>
        </w:rPr>
      </w:pPr>
      <w:proofErr w:type="spellStart"/>
      <w:r w:rsidRPr="00AE1442">
        <w:rPr>
          <w:b/>
          <w:i/>
          <w:iCs/>
          <w:highlight w:val="yellow"/>
        </w:rPr>
        <w:t>TGbe</w:t>
      </w:r>
      <w:proofErr w:type="spellEnd"/>
      <w:r w:rsidRPr="00AE1442">
        <w:rPr>
          <w:b/>
          <w:i/>
          <w:iCs/>
          <w:highlight w:val="yellow"/>
        </w:rPr>
        <w:t xml:space="preserve"> editor: The baseline for this document is 11be D1.</w:t>
      </w:r>
      <w:r w:rsidR="00BC2E6B" w:rsidRPr="00AE1442">
        <w:rPr>
          <w:b/>
          <w:i/>
          <w:iCs/>
          <w:highlight w:val="yellow"/>
        </w:rPr>
        <w:t>4</w:t>
      </w:r>
      <w:r w:rsidR="00AE1442" w:rsidRPr="00AE1442">
        <w:rPr>
          <w:b/>
          <w:i/>
          <w:iCs/>
          <w:highlight w:val="yellow"/>
        </w:rPr>
        <w:t xml:space="preserve"> and REVme D1.1</w:t>
      </w:r>
    </w:p>
    <w:p w14:paraId="15F1F370" w14:textId="45D7BD74" w:rsidR="00A07F07" w:rsidRDefault="00A07F07" w:rsidP="00A07F07">
      <w:pPr>
        <w:widowControl w:val="0"/>
        <w:tabs>
          <w:tab w:val="left" w:pos="842"/>
        </w:tabs>
        <w:kinsoku w:val="0"/>
        <w:overflowPunct w:val="0"/>
        <w:autoSpaceDE w:val="0"/>
        <w:autoSpaceDN w:val="0"/>
        <w:adjustRightInd w:val="0"/>
        <w:spacing w:before="93" w:after="0" w:line="240" w:lineRule="auto"/>
        <w:rPr>
          <w:rFonts w:ascii="Arial" w:hAnsi="Arial" w:cs="Arial"/>
          <w:b/>
          <w:bCs/>
          <w:sz w:val="20"/>
          <w:szCs w:val="20"/>
        </w:rPr>
      </w:pPr>
    </w:p>
    <w:p w14:paraId="53801945" w14:textId="77777777" w:rsidR="00AE1442" w:rsidRDefault="00AE1442" w:rsidP="00AE1442">
      <w:pPr>
        <w:widowControl w:val="0"/>
        <w:tabs>
          <w:tab w:val="left" w:pos="842"/>
        </w:tabs>
        <w:kinsoku w:val="0"/>
        <w:overflowPunct w:val="0"/>
        <w:autoSpaceDE w:val="0"/>
        <w:autoSpaceDN w:val="0"/>
        <w:adjustRightInd w:val="0"/>
        <w:spacing w:before="93" w:after="0" w:line="240" w:lineRule="auto"/>
        <w:rPr>
          <w:rFonts w:ascii="Arial,Bold" w:hAnsi="Arial,Bold" w:cs="Arial,Bold"/>
          <w:b/>
          <w:bCs/>
          <w:sz w:val="20"/>
          <w:szCs w:val="20"/>
        </w:rPr>
      </w:pPr>
      <w:r>
        <w:rPr>
          <w:rFonts w:ascii="Arial,Bold" w:hAnsi="Arial,Bold" w:cs="Arial,Bold"/>
          <w:b/>
          <w:bCs/>
          <w:sz w:val="20"/>
          <w:szCs w:val="20"/>
        </w:rPr>
        <w:t>26.17.2.1 General</w:t>
      </w:r>
    </w:p>
    <w:p w14:paraId="74563C80" w14:textId="77777777" w:rsidR="00AE1442" w:rsidRDefault="00AE1442" w:rsidP="00AE1442">
      <w:pPr>
        <w:widowControl w:val="0"/>
        <w:tabs>
          <w:tab w:val="left" w:pos="842"/>
        </w:tabs>
        <w:kinsoku w:val="0"/>
        <w:overflowPunct w:val="0"/>
        <w:autoSpaceDE w:val="0"/>
        <w:autoSpaceDN w:val="0"/>
        <w:adjustRightInd w:val="0"/>
        <w:spacing w:before="93" w:after="0" w:line="240" w:lineRule="auto"/>
        <w:rPr>
          <w:rFonts w:ascii="Arial,Bold" w:hAnsi="Arial,Bold" w:cs="Arial,Bold"/>
          <w:b/>
          <w:bCs/>
          <w:sz w:val="20"/>
          <w:szCs w:val="20"/>
        </w:rPr>
      </w:pPr>
    </w:p>
    <w:p w14:paraId="367640A0" w14:textId="77777777" w:rsidR="00E81B22" w:rsidRDefault="00AE1442" w:rsidP="001C60A5">
      <w:pPr>
        <w:widowControl w:val="0"/>
        <w:suppressAutoHyphens/>
        <w:kinsoku w:val="0"/>
        <w:overflowPunct w:val="0"/>
        <w:autoSpaceDE w:val="0"/>
        <w:autoSpaceDN w:val="0"/>
        <w:adjustRightInd w:val="0"/>
        <w:spacing w:after="0" w:line="240" w:lineRule="auto"/>
        <w:jc w:val="both"/>
        <w:rPr>
          <w:rFonts w:ascii="Times New Roman" w:eastAsia="Times New Roman" w:hAnsi="Times New Roman" w:cs="Times New Roman"/>
          <w:color w:val="000000"/>
          <w:sz w:val="16"/>
          <w:szCs w:val="16"/>
          <w:highlight w:val="yellow"/>
        </w:rPr>
      </w:pPr>
      <w:r w:rsidRPr="0097262A">
        <w:rPr>
          <w:rFonts w:ascii="Times New Roman" w:eastAsia="Times New Roman" w:hAnsi="Times New Roman" w:cs="Times New Roman"/>
          <w:color w:val="000000"/>
          <w:sz w:val="20"/>
          <w:szCs w:val="20"/>
        </w:rPr>
        <w:t>A STA 6G shall not transmit an HT Capabilities element, VHT Capabilities element, HT Operation element,</w:t>
      </w:r>
      <w:r>
        <w:rPr>
          <w:rFonts w:ascii="Times New Roman" w:eastAsia="Times New Roman" w:hAnsi="Times New Roman" w:cs="Times New Roman"/>
          <w:color w:val="000000"/>
          <w:sz w:val="20"/>
          <w:szCs w:val="20"/>
        </w:rPr>
        <w:t xml:space="preserve"> </w:t>
      </w:r>
      <w:r w:rsidRPr="0097262A">
        <w:rPr>
          <w:rFonts w:ascii="Times New Roman" w:eastAsia="Times New Roman" w:hAnsi="Times New Roman" w:cs="Times New Roman"/>
          <w:color w:val="000000"/>
          <w:sz w:val="20"/>
          <w:szCs w:val="20"/>
        </w:rPr>
        <w:t>VHT Operation element, or an HE Operation element that contains a VHT Operation Information field</w:t>
      </w:r>
      <w:ins w:id="1" w:author="Abhishek Patil" w:date="2022-03-16T07:14:00Z">
        <w:r w:rsidR="001F1B4F">
          <w:rPr>
            <w:rFonts w:ascii="Times New Roman" w:eastAsia="Times New Roman" w:hAnsi="Times New Roman" w:cs="Times New Roman"/>
            <w:color w:val="000000"/>
            <w:sz w:val="20"/>
            <w:szCs w:val="20"/>
          </w:rPr>
          <w:t xml:space="preserve"> to </w:t>
        </w:r>
        <w:r w:rsidR="001C60A5">
          <w:rPr>
            <w:rFonts w:ascii="Times New Roman" w:eastAsia="Times New Roman" w:hAnsi="Times New Roman" w:cs="Times New Roman"/>
            <w:color w:val="000000"/>
            <w:sz w:val="20"/>
            <w:szCs w:val="20"/>
          </w:rPr>
          <w:t>provide capabilities and operational parameters of</w:t>
        </w:r>
        <w:r w:rsidR="001F1B4F">
          <w:rPr>
            <w:rFonts w:ascii="Times New Roman" w:eastAsia="Times New Roman" w:hAnsi="Times New Roman" w:cs="Times New Roman"/>
            <w:color w:val="000000"/>
            <w:sz w:val="20"/>
            <w:szCs w:val="20"/>
          </w:rPr>
          <w:t xml:space="preserve"> </w:t>
        </w:r>
        <w:r w:rsidR="004211F1">
          <w:rPr>
            <w:rFonts w:ascii="Times New Roman" w:eastAsia="Times New Roman" w:hAnsi="Times New Roman" w:cs="Times New Roman"/>
            <w:color w:val="000000"/>
            <w:sz w:val="20"/>
            <w:szCs w:val="20"/>
          </w:rPr>
          <w:t>the STA 6 G.</w:t>
        </w:r>
      </w:ins>
    </w:p>
    <w:p w14:paraId="3394645B" w14:textId="4A04985B" w:rsidR="003A2877" w:rsidRPr="0097262A" w:rsidRDefault="0049455B" w:rsidP="003A2877">
      <w:pPr>
        <w:widowControl w:val="0"/>
        <w:suppressAutoHyphens/>
        <w:kinsoku w:val="0"/>
        <w:overflowPunct w:val="0"/>
        <w:autoSpaceDE w:val="0"/>
        <w:autoSpaceDN w:val="0"/>
        <w:adjustRightInd w:val="0"/>
        <w:spacing w:after="0" w:line="240" w:lineRule="auto"/>
        <w:jc w:val="both"/>
        <w:rPr>
          <w:rFonts w:ascii="Times New Roman" w:eastAsia="Times New Roman" w:hAnsi="Times New Roman" w:cs="Times New Roman"/>
          <w:color w:val="000000"/>
          <w:sz w:val="20"/>
          <w:szCs w:val="20"/>
        </w:rPr>
      </w:pPr>
      <w:ins w:id="2" w:author="Abhishek Patil" w:date="2022-03-16T07:22:00Z">
        <w:r w:rsidRPr="0049455B">
          <w:rPr>
            <w:rFonts w:ascii="Times New Roman" w:eastAsia="Times New Roman" w:hAnsi="Times New Roman" w:cs="Times New Roman"/>
            <w:color w:val="000000"/>
            <w:sz w:val="18"/>
            <w:szCs w:val="18"/>
          </w:rPr>
          <w:t xml:space="preserve">NOTE – An </w:t>
        </w:r>
      </w:ins>
      <w:ins w:id="3" w:author="Abhishek Patil" w:date="2022-03-13T18:53:00Z">
        <w:r w:rsidR="003A2877" w:rsidRPr="0049455B">
          <w:rPr>
            <w:rFonts w:ascii="Times New Roman" w:eastAsia="Times New Roman" w:hAnsi="Times New Roman" w:cs="Times New Roman"/>
            <w:color w:val="000000"/>
            <w:sz w:val="18"/>
            <w:szCs w:val="18"/>
          </w:rPr>
          <w:t xml:space="preserve">EHT STA </w:t>
        </w:r>
      </w:ins>
      <w:ins w:id="4" w:author="Abhishek Patil" w:date="2022-03-16T07:20:00Z">
        <w:r w:rsidR="006A3C10" w:rsidRPr="0049455B">
          <w:rPr>
            <w:rFonts w:ascii="Times New Roman" w:eastAsia="Times New Roman" w:hAnsi="Times New Roman" w:cs="Times New Roman"/>
            <w:color w:val="000000"/>
            <w:sz w:val="18"/>
            <w:szCs w:val="18"/>
          </w:rPr>
          <w:t xml:space="preserve">6G </w:t>
        </w:r>
      </w:ins>
      <w:ins w:id="5" w:author="Abhishek Patil" w:date="2022-03-13T18:53:00Z">
        <w:r w:rsidR="003A2877" w:rsidRPr="0049455B">
          <w:rPr>
            <w:rFonts w:ascii="Times New Roman" w:eastAsia="Times New Roman" w:hAnsi="Times New Roman" w:cs="Times New Roman"/>
            <w:color w:val="000000"/>
            <w:sz w:val="18"/>
            <w:szCs w:val="18"/>
          </w:rPr>
          <w:t xml:space="preserve">that </w:t>
        </w:r>
      </w:ins>
      <w:ins w:id="6" w:author="Abhishek Patil" w:date="2022-02-11T19:51:00Z">
        <w:r w:rsidR="003A2877" w:rsidRPr="0049455B">
          <w:rPr>
            <w:rFonts w:ascii="Times New Roman" w:eastAsia="Times New Roman" w:hAnsi="Times New Roman" w:cs="Times New Roman"/>
            <w:color w:val="000000"/>
            <w:sz w:val="18"/>
            <w:szCs w:val="18"/>
          </w:rPr>
          <w:t xml:space="preserve">transmits a Basic Multi-Link element carrying a </w:t>
        </w:r>
      </w:ins>
      <w:ins w:id="7" w:author="Abhishek Patil" w:date="2022-02-11T19:53:00Z">
        <w:r w:rsidR="003A2877" w:rsidRPr="0049455B">
          <w:rPr>
            <w:rFonts w:ascii="Times New Roman" w:eastAsia="Times New Roman" w:hAnsi="Times New Roman" w:cs="Times New Roman"/>
            <w:color w:val="000000"/>
            <w:sz w:val="18"/>
            <w:szCs w:val="18"/>
          </w:rPr>
          <w:t xml:space="preserve">complete profile </w:t>
        </w:r>
      </w:ins>
      <w:ins w:id="8" w:author="Abhishek Patil" w:date="2022-02-11T19:51:00Z">
        <w:r w:rsidR="003A2877" w:rsidRPr="0049455B">
          <w:rPr>
            <w:rFonts w:ascii="Times New Roman" w:eastAsia="Times New Roman" w:hAnsi="Times New Roman" w:cs="Times New Roman"/>
            <w:color w:val="000000"/>
            <w:sz w:val="18"/>
            <w:szCs w:val="18"/>
          </w:rPr>
          <w:t>of a reported</w:t>
        </w:r>
      </w:ins>
      <w:ins w:id="9" w:author="Abhishek Patil" w:date="2022-02-11T19:52:00Z">
        <w:r w:rsidR="003A2877" w:rsidRPr="0049455B">
          <w:rPr>
            <w:rFonts w:ascii="Times New Roman" w:eastAsia="Times New Roman" w:hAnsi="Times New Roman" w:cs="Times New Roman"/>
            <w:color w:val="000000"/>
            <w:sz w:val="18"/>
            <w:szCs w:val="18"/>
          </w:rPr>
          <w:t xml:space="preserve"> STA </w:t>
        </w:r>
      </w:ins>
      <w:ins w:id="10" w:author="Abhishek Patil" w:date="2022-03-13T18:54:00Z">
        <w:r w:rsidR="003A2877" w:rsidRPr="0049455B">
          <w:rPr>
            <w:rFonts w:ascii="Times New Roman" w:eastAsia="Times New Roman" w:hAnsi="Times New Roman" w:cs="Times New Roman"/>
            <w:color w:val="000000"/>
            <w:sz w:val="18"/>
            <w:szCs w:val="18"/>
          </w:rPr>
          <w:t xml:space="preserve">that </w:t>
        </w:r>
      </w:ins>
      <w:ins w:id="11" w:author="Abhishek Patil" w:date="2022-02-11T19:52:00Z">
        <w:r w:rsidR="003A2877" w:rsidRPr="0049455B">
          <w:rPr>
            <w:rFonts w:ascii="Times New Roman" w:eastAsia="Times New Roman" w:hAnsi="Times New Roman" w:cs="Times New Roman"/>
            <w:color w:val="000000"/>
            <w:sz w:val="18"/>
            <w:szCs w:val="18"/>
          </w:rPr>
          <w:t>operates on 2.4 GHz or 5 GHz band</w:t>
        </w:r>
      </w:ins>
      <w:ins w:id="12" w:author="Abhishek Patil" w:date="2022-03-16T07:24:00Z">
        <w:r w:rsidR="00DA6032">
          <w:rPr>
            <w:rFonts w:ascii="Times New Roman" w:eastAsia="Times New Roman" w:hAnsi="Times New Roman" w:cs="Times New Roman"/>
            <w:color w:val="000000"/>
            <w:sz w:val="18"/>
            <w:szCs w:val="18"/>
          </w:rPr>
          <w:t xml:space="preserve"> includes </w:t>
        </w:r>
        <w:r w:rsidR="00DA6032" w:rsidRPr="0049455B">
          <w:rPr>
            <w:rFonts w:ascii="Times New Roman" w:eastAsia="Times New Roman" w:hAnsi="Times New Roman" w:cs="Times New Roman"/>
            <w:color w:val="000000"/>
            <w:sz w:val="18"/>
            <w:szCs w:val="18"/>
          </w:rPr>
          <w:t>one or more of these elements (as applicable) to the reported STA</w:t>
        </w:r>
        <w:r w:rsidR="00DA6032">
          <w:rPr>
            <w:rFonts w:ascii="Times New Roman" w:eastAsia="Times New Roman" w:hAnsi="Times New Roman" w:cs="Times New Roman"/>
            <w:color w:val="000000"/>
            <w:sz w:val="18"/>
            <w:szCs w:val="18"/>
          </w:rPr>
          <w:t xml:space="preserve"> in the </w:t>
        </w:r>
      </w:ins>
      <w:ins w:id="13" w:author="Abhishek Patil" w:date="2022-02-11T19:57:00Z">
        <w:r w:rsidR="003A2877" w:rsidRPr="0049455B">
          <w:rPr>
            <w:rFonts w:ascii="Times New Roman" w:eastAsia="Times New Roman" w:hAnsi="Times New Roman" w:cs="Times New Roman"/>
            <w:color w:val="000000"/>
            <w:sz w:val="18"/>
            <w:szCs w:val="18"/>
          </w:rPr>
          <w:t xml:space="preserve">STA Profile field of the </w:t>
        </w:r>
      </w:ins>
      <w:ins w:id="14" w:author="Abhishek Patil" w:date="2022-02-11T19:55:00Z">
        <w:r w:rsidR="003A2877" w:rsidRPr="0049455B">
          <w:rPr>
            <w:rFonts w:ascii="Times New Roman" w:eastAsia="Times New Roman" w:hAnsi="Times New Roman" w:cs="Times New Roman"/>
            <w:color w:val="000000"/>
            <w:sz w:val="18"/>
            <w:szCs w:val="18"/>
          </w:rPr>
          <w:t xml:space="preserve">Per-STA Profile </w:t>
        </w:r>
        <w:proofErr w:type="spellStart"/>
        <w:r w:rsidR="003A2877" w:rsidRPr="0049455B">
          <w:rPr>
            <w:rFonts w:ascii="Times New Roman" w:eastAsia="Times New Roman" w:hAnsi="Times New Roman" w:cs="Times New Roman"/>
            <w:color w:val="000000"/>
            <w:sz w:val="18"/>
            <w:szCs w:val="18"/>
          </w:rPr>
          <w:t>subelement</w:t>
        </w:r>
        <w:proofErr w:type="spellEnd"/>
        <w:r w:rsidR="003A2877" w:rsidRPr="0049455B">
          <w:rPr>
            <w:rFonts w:ascii="Times New Roman" w:eastAsia="Times New Roman" w:hAnsi="Times New Roman" w:cs="Times New Roman"/>
            <w:color w:val="000000"/>
            <w:sz w:val="18"/>
            <w:szCs w:val="18"/>
          </w:rPr>
          <w:t xml:space="preserve"> </w:t>
        </w:r>
      </w:ins>
      <w:ins w:id="15" w:author="Abhishek Patil" w:date="2022-02-11T19:56:00Z">
        <w:r w:rsidR="003A2877" w:rsidRPr="0049455B">
          <w:rPr>
            <w:rFonts w:ascii="Times New Roman" w:eastAsia="Times New Roman" w:hAnsi="Times New Roman" w:cs="Times New Roman"/>
            <w:color w:val="000000"/>
            <w:sz w:val="18"/>
            <w:szCs w:val="18"/>
          </w:rPr>
          <w:t>corresponding to the reported STA</w:t>
        </w:r>
      </w:ins>
      <w:r w:rsidR="003A2877" w:rsidRPr="008152BD">
        <w:rPr>
          <w:rFonts w:ascii="Times New Roman" w:eastAsia="Times New Roman" w:hAnsi="Times New Roman" w:cs="Times New Roman"/>
          <w:color w:val="000000"/>
          <w:sz w:val="16"/>
          <w:szCs w:val="16"/>
          <w:highlight w:val="yellow"/>
        </w:rPr>
        <w:t>[6988]</w:t>
      </w:r>
      <w:r w:rsidR="003A2877" w:rsidRPr="0097262A">
        <w:rPr>
          <w:rFonts w:ascii="Times New Roman" w:eastAsia="Times New Roman" w:hAnsi="Times New Roman" w:cs="Times New Roman"/>
          <w:color w:val="000000"/>
          <w:sz w:val="20"/>
          <w:szCs w:val="20"/>
        </w:rPr>
        <w:t>.</w:t>
      </w:r>
    </w:p>
    <w:sectPr w:rsidR="003A2877" w:rsidRPr="0097262A"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11977" w14:textId="77777777" w:rsidR="00322B85" w:rsidRDefault="00322B85">
      <w:pPr>
        <w:spacing w:after="0" w:line="240" w:lineRule="auto"/>
      </w:pPr>
      <w:r>
        <w:separator/>
      </w:r>
    </w:p>
  </w:endnote>
  <w:endnote w:type="continuationSeparator" w:id="0">
    <w:p w14:paraId="7B93E8F2" w14:textId="77777777" w:rsidR="00322B85" w:rsidRDefault="00322B85">
      <w:pPr>
        <w:spacing w:after="0" w:line="240" w:lineRule="auto"/>
      </w:pPr>
      <w:r>
        <w:continuationSeparator/>
      </w:r>
    </w:p>
  </w:endnote>
  <w:endnote w:type="continuationNotice" w:id="1">
    <w:p w14:paraId="1F4417F5" w14:textId="77777777" w:rsidR="00322B85" w:rsidRDefault="00322B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
    <w:altName w:val="Arial"/>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669BF341"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23882F89"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FC64" w14:textId="77777777" w:rsidR="00322B85" w:rsidRDefault="00322B85">
      <w:pPr>
        <w:spacing w:after="0" w:line="240" w:lineRule="auto"/>
      </w:pPr>
      <w:r>
        <w:separator/>
      </w:r>
    </w:p>
  </w:footnote>
  <w:footnote w:type="continuationSeparator" w:id="0">
    <w:p w14:paraId="51992F24" w14:textId="77777777" w:rsidR="00322B85" w:rsidRDefault="00322B85">
      <w:pPr>
        <w:spacing w:after="0" w:line="240" w:lineRule="auto"/>
      </w:pPr>
      <w:r>
        <w:continuationSeparator/>
      </w:r>
    </w:p>
  </w:footnote>
  <w:footnote w:type="continuationNotice" w:id="1">
    <w:p w14:paraId="5EE98275" w14:textId="77777777" w:rsidR="00322B85" w:rsidRDefault="00322B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77D45C7" w:rsidR="00BF026D" w:rsidRPr="002D636E" w:rsidRDefault="00324F1B"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22/0</w:t>
    </w:r>
    <w:r w:rsidR="000E71DE">
      <w:rPr>
        <w:rFonts w:ascii="Times New Roman" w:eastAsia="Malgun Gothic" w:hAnsi="Times New Roman" w:cs="Times New Roman"/>
        <w:b/>
        <w:sz w:val="28"/>
        <w:szCs w:val="20"/>
        <w:lang w:val="en-GB"/>
      </w:rPr>
      <w:t>3</w:t>
    </w:r>
    <w:r w:rsidR="000E52A5">
      <w:rPr>
        <w:rFonts w:ascii="Times New Roman" w:eastAsia="Malgun Gothic" w:hAnsi="Times New Roman" w:cs="Times New Roman"/>
        <w:b/>
        <w:sz w:val="28"/>
        <w:szCs w:val="20"/>
        <w:lang w:val="en-GB"/>
      </w:rPr>
      <w:t>0</w:t>
    </w:r>
    <w:r w:rsidR="000E71DE">
      <w:rPr>
        <w:rFonts w:ascii="Times New Roman" w:eastAsia="Malgun Gothic" w:hAnsi="Times New Roman" w:cs="Times New Roman"/>
        <w:b/>
        <w:sz w:val="28"/>
        <w:szCs w:val="20"/>
        <w:lang w:val="en-GB"/>
      </w:rPr>
      <w:t>8</w:t>
    </w:r>
    <w:r>
      <w:rPr>
        <w:rFonts w:ascii="Times New Roman" w:eastAsia="Malgun Gothic" w:hAnsi="Times New Roman" w:cs="Times New Roman"/>
        <w:b/>
        <w:sz w:val="28"/>
        <w:szCs w:val="20"/>
        <w:lang w:val="en-GB"/>
      </w:rPr>
      <w:t>r</w:t>
    </w:r>
    <w:r w:rsidR="00772816">
      <w:rPr>
        <w:rFonts w:ascii="Times New Roman" w:eastAsia="Malgun Gothic" w:hAnsi="Times New Roman" w:cs="Times New Roman"/>
        <w:b/>
        <w:sz w:val="28"/>
        <w:szCs w:val="20"/>
        <w:lang w:val="en-GB"/>
      </w:rPr>
      <w:t>5</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1B9D630" w:rsidR="00BF026D" w:rsidRPr="00DE6B44" w:rsidRDefault="00324F1B"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Pr>
        <w:rFonts w:ascii="Times New Roman" w:eastAsia="Malgun Gothic" w:hAnsi="Times New Roman" w:cs="Times New Roman"/>
        <w:b/>
        <w:sz w:val="28"/>
        <w:szCs w:val="20"/>
      </w:rPr>
      <w:t>2</w:t>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w:t>
    </w:r>
    <w:r w:rsidR="000E71DE">
      <w:rPr>
        <w:rFonts w:ascii="Times New Roman" w:eastAsia="Malgun Gothic" w:hAnsi="Times New Roman" w:cs="Times New Roman"/>
        <w:b/>
        <w:sz w:val="28"/>
        <w:szCs w:val="20"/>
        <w:lang w:val="en-GB"/>
      </w:rPr>
      <w:t>3</w:t>
    </w:r>
    <w:r w:rsidR="000E52A5">
      <w:rPr>
        <w:rFonts w:ascii="Times New Roman" w:eastAsia="Malgun Gothic" w:hAnsi="Times New Roman" w:cs="Times New Roman"/>
        <w:b/>
        <w:sz w:val="28"/>
        <w:szCs w:val="20"/>
        <w:lang w:val="en-GB"/>
      </w:rPr>
      <w:t>0</w:t>
    </w:r>
    <w:r w:rsidR="000E71DE">
      <w:rPr>
        <w:rFonts w:ascii="Times New Roman" w:eastAsia="Malgun Gothic" w:hAnsi="Times New Roman" w:cs="Times New Roman"/>
        <w:b/>
        <w:sz w:val="28"/>
        <w:szCs w:val="20"/>
        <w:lang w:val="en-GB"/>
      </w:rPr>
      <w:t>8</w:t>
    </w:r>
    <w:r w:rsidR="00BF026D">
      <w:rPr>
        <w:rFonts w:ascii="Times New Roman" w:eastAsia="Malgun Gothic" w:hAnsi="Times New Roman" w:cs="Times New Roman"/>
        <w:b/>
        <w:sz w:val="28"/>
        <w:szCs w:val="20"/>
        <w:lang w:val="en-GB"/>
      </w:rPr>
      <w:t>r</w:t>
    </w:r>
    <w:r w:rsidR="00772816">
      <w:rPr>
        <w:rFonts w:ascii="Times New Roman" w:eastAsia="Malgun Gothic" w:hAnsi="Times New Roman" w:cs="Times New Roman"/>
        <w:b/>
        <w:sz w:val="28"/>
        <w:szCs w:val="20"/>
        <w:lang w:val="en-GB"/>
      </w:rPr>
      <w:t>5</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71549"/>
    <w:multiLevelType w:val="hybridMultilevel"/>
    <w:tmpl w:val="1F6A8F80"/>
    <w:lvl w:ilvl="0" w:tplc="51AE01CA">
      <w:start w:val="1"/>
      <w:numFmt w:val="decimal"/>
      <w:suff w:val="space"/>
      <w:lvlText w:val="%1."/>
      <w:lvlJc w:val="left"/>
      <w:pPr>
        <w:ind w:left="7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1E64BF"/>
    <w:multiLevelType w:val="hybridMultilevel"/>
    <w:tmpl w:val="3F1EE990"/>
    <w:lvl w:ilvl="0" w:tplc="FFFFFFFF">
      <w:start w:val="1"/>
      <w:numFmt w:val="decimal"/>
      <w:lvlText w:val="%1."/>
      <w:lvlJc w:val="left"/>
      <w:pPr>
        <w:ind w:left="432" w:hanging="360"/>
      </w:pPr>
      <w:rPr>
        <w:rFonts w:hint="default"/>
      </w:rPr>
    </w:lvl>
    <w:lvl w:ilvl="1" w:tplc="FFFFFFFF" w:tentative="1">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A25382"/>
    <w:multiLevelType w:val="hybridMultilevel"/>
    <w:tmpl w:val="CF0ED964"/>
    <w:lvl w:ilvl="0" w:tplc="FFFFFFFF">
      <w:start w:val="1"/>
      <w:numFmt w:val="decimal"/>
      <w:suff w:val="space"/>
      <w:lvlText w:val="%1."/>
      <w:lvlJc w:val="left"/>
      <w:pPr>
        <w:ind w:left="7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3764B3D"/>
    <w:multiLevelType w:val="hybridMultilevel"/>
    <w:tmpl w:val="3F1EE990"/>
    <w:lvl w:ilvl="0" w:tplc="DC7E6A8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2"/>
  </w:num>
  <w:num w:numId="2">
    <w:abstractNumId w:val="3"/>
  </w:num>
  <w:num w:numId="3">
    <w:abstractNumId w:val="0"/>
  </w:num>
  <w:num w:numId="4">
    <w:abstractNumId w:val="4"/>
  </w:num>
  <w:num w:numId="5">
    <w:abstractNumId w:val="5"/>
  </w:num>
  <w:num w:numId="6">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42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B87"/>
    <w:rsid w:val="00015D87"/>
    <w:rsid w:val="000164BA"/>
    <w:rsid w:val="000169EF"/>
    <w:rsid w:val="000173AD"/>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8B5"/>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D48"/>
    <w:rsid w:val="0003003F"/>
    <w:rsid w:val="000303AB"/>
    <w:rsid w:val="000303D1"/>
    <w:rsid w:val="00030788"/>
    <w:rsid w:val="00030A60"/>
    <w:rsid w:val="00030E14"/>
    <w:rsid w:val="00030FEC"/>
    <w:rsid w:val="00031137"/>
    <w:rsid w:val="000313FA"/>
    <w:rsid w:val="0003196E"/>
    <w:rsid w:val="00031A78"/>
    <w:rsid w:val="000320C5"/>
    <w:rsid w:val="000321D0"/>
    <w:rsid w:val="00032693"/>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5F7D"/>
    <w:rsid w:val="0004636A"/>
    <w:rsid w:val="00046D39"/>
    <w:rsid w:val="00046F8C"/>
    <w:rsid w:val="00047550"/>
    <w:rsid w:val="0004789D"/>
    <w:rsid w:val="000501BC"/>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067"/>
    <w:rsid w:val="00062A16"/>
    <w:rsid w:val="00062C23"/>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096D"/>
    <w:rsid w:val="00071047"/>
    <w:rsid w:val="0007131E"/>
    <w:rsid w:val="00071714"/>
    <w:rsid w:val="00071798"/>
    <w:rsid w:val="000719D0"/>
    <w:rsid w:val="00071AD5"/>
    <w:rsid w:val="000720EE"/>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5CBE"/>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BB3"/>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378"/>
    <w:rsid w:val="0009251D"/>
    <w:rsid w:val="0009259E"/>
    <w:rsid w:val="0009273D"/>
    <w:rsid w:val="00092DB7"/>
    <w:rsid w:val="00092E90"/>
    <w:rsid w:val="00093047"/>
    <w:rsid w:val="0009317B"/>
    <w:rsid w:val="00093812"/>
    <w:rsid w:val="00093DBD"/>
    <w:rsid w:val="00094010"/>
    <w:rsid w:val="0009408D"/>
    <w:rsid w:val="0009463A"/>
    <w:rsid w:val="0009471E"/>
    <w:rsid w:val="00094733"/>
    <w:rsid w:val="000948F5"/>
    <w:rsid w:val="00094914"/>
    <w:rsid w:val="000949F2"/>
    <w:rsid w:val="00094B7C"/>
    <w:rsid w:val="00094B87"/>
    <w:rsid w:val="00094DC0"/>
    <w:rsid w:val="00094E00"/>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F16"/>
    <w:rsid w:val="000A1F6E"/>
    <w:rsid w:val="000A21CE"/>
    <w:rsid w:val="000A24A6"/>
    <w:rsid w:val="000A2757"/>
    <w:rsid w:val="000A2969"/>
    <w:rsid w:val="000A2A46"/>
    <w:rsid w:val="000A2A81"/>
    <w:rsid w:val="000A2EC3"/>
    <w:rsid w:val="000A3506"/>
    <w:rsid w:val="000A3561"/>
    <w:rsid w:val="000A35B8"/>
    <w:rsid w:val="000A378E"/>
    <w:rsid w:val="000A3951"/>
    <w:rsid w:val="000A3D42"/>
    <w:rsid w:val="000A3F93"/>
    <w:rsid w:val="000A412F"/>
    <w:rsid w:val="000A41C6"/>
    <w:rsid w:val="000A4286"/>
    <w:rsid w:val="000A4A75"/>
    <w:rsid w:val="000A58BE"/>
    <w:rsid w:val="000A5DEF"/>
    <w:rsid w:val="000A66F8"/>
    <w:rsid w:val="000A6854"/>
    <w:rsid w:val="000A688B"/>
    <w:rsid w:val="000A6C9F"/>
    <w:rsid w:val="000A6F26"/>
    <w:rsid w:val="000A7151"/>
    <w:rsid w:val="000A720F"/>
    <w:rsid w:val="000A74DB"/>
    <w:rsid w:val="000A76C8"/>
    <w:rsid w:val="000A7819"/>
    <w:rsid w:val="000A7C44"/>
    <w:rsid w:val="000B0857"/>
    <w:rsid w:val="000B09BF"/>
    <w:rsid w:val="000B10B8"/>
    <w:rsid w:val="000B1AAB"/>
    <w:rsid w:val="000B1C77"/>
    <w:rsid w:val="000B3024"/>
    <w:rsid w:val="000B3334"/>
    <w:rsid w:val="000B35BA"/>
    <w:rsid w:val="000B3897"/>
    <w:rsid w:val="000B4007"/>
    <w:rsid w:val="000B47A1"/>
    <w:rsid w:val="000B47D6"/>
    <w:rsid w:val="000B481C"/>
    <w:rsid w:val="000B4DE9"/>
    <w:rsid w:val="000B56F0"/>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9D2"/>
    <w:rsid w:val="000C0A65"/>
    <w:rsid w:val="000C0C77"/>
    <w:rsid w:val="000C0D90"/>
    <w:rsid w:val="000C126F"/>
    <w:rsid w:val="000C1339"/>
    <w:rsid w:val="000C14AD"/>
    <w:rsid w:val="000C1B3F"/>
    <w:rsid w:val="000C1C76"/>
    <w:rsid w:val="000C20F5"/>
    <w:rsid w:val="000C21DD"/>
    <w:rsid w:val="000C26C5"/>
    <w:rsid w:val="000C278D"/>
    <w:rsid w:val="000C28DE"/>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417"/>
    <w:rsid w:val="000C761A"/>
    <w:rsid w:val="000C7773"/>
    <w:rsid w:val="000C778B"/>
    <w:rsid w:val="000C78EF"/>
    <w:rsid w:val="000C7B78"/>
    <w:rsid w:val="000C7EEE"/>
    <w:rsid w:val="000D03FC"/>
    <w:rsid w:val="000D0D4C"/>
    <w:rsid w:val="000D0FE2"/>
    <w:rsid w:val="000D120A"/>
    <w:rsid w:val="000D1281"/>
    <w:rsid w:val="000D12F0"/>
    <w:rsid w:val="000D16E5"/>
    <w:rsid w:val="000D1791"/>
    <w:rsid w:val="000D1AB1"/>
    <w:rsid w:val="000D1CA0"/>
    <w:rsid w:val="000D2835"/>
    <w:rsid w:val="000D29D7"/>
    <w:rsid w:val="000D31FD"/>
    <w:rsid w:val="000D3568"/>
    <w:rsid w:val="000D374D"/>
    <w:rsid w:val="000D389E"/>
    <w:rsid w:val="000D39DD"/>
    <w:rsid w:val="000D3B8F"/>
    <w:rsid w:val="000D3B91"/>
    <w:rsid w:val="000D41D4"/>
    <w:rsid w:val="000D455E"/>
    <w:rsid w:val="000D45A9"/>
    <w:rsid w:val="000D487F"/>
    <w:rsid w:val="000D4CA3"/>
    <w:rsid w:val="000D4D31"/>
    <w:rsid w:val="000D4F07"/>
    <w:rsid w:val="000D50B4"/>
    <w:rsid w:val="000D533F"/>
    <w:rsid w:val="000D5342"/>
    <w:rsid w:val="000D64FE"/>
    <w:rsid w:val="000D6FEA"/>
    <w:rsid w:val="000D70DA"/>
    <w:rsid w:val="000D71D2"/>
    <w:rsid w:val="000D74A8"/>
    <w:rsid w:val="000D74F1"/>
    <w:rsid w:val="000D756C"/>
    <w:rsid w:val="000D777C"/>
    <w:rsid w:val="000D7C90"/>
    <w:rsid w:val="000D7DC2"/>
    <w:rsid w:val="000D7F13"/>
    <w:rsid w:val="000E0323"/>
    <w:rsid w:val="000E0370"/>
    <w:rsid w:val="000E03F2"/>
    <w:rsid w:val="000E0495"/>
    <w:rsid w:val="000E06AA"/>
    <w:rsid w:val="000E0AE8"/>
    <w:rsid w:val="000E0DA3"/>
    <w:rsid w:val="000E118F"/>
    <w:rsid w:val="000E168F"/>
    <w:rsid w:val="000E1771"/>
    <w:rsid w:val="000E182C"/>
    <w:rsid w:val="000E1A34"/>
    <w:rsid w:val="000E1AEB"/>
    <w:rsid w:val="000E1BBA"/>
    <w:rsid w:val="000E1DE9"/>
    <w:rsid w:val="000E1E04"/>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2A5"/>
    <w:rsid w:val="000E5365"/>
    <w:rsid w:val="000E53AF"/>
    <w:rsid w:val="000E54EF"/>
    <w:rsid w:val="000E5501"/>
    <w:rsid w:val="000E55F5"/>
    <w:rsid w:val="000E566B"/>
    <w:rsid w:val="000E5887"/>
    <w:rsid w:val="000E588B"/>
    <w:rsid w:val="000E5CC7"/>
    <w:rsid w:val="000E5E88"/>
    <w:rsid w:val="000E5F88"/>
    <w:rsid w:val="000E6377"/>
    <w:rsid w:val="000E63C8"/>
    <w:rsid w:val="000E671C"/>
    <w:rsid w:val="000E6939"/>
    <w:rsid w:val="000E6A02"/>
    <w:rsid w:val="000E6CEA"/>
    <w:rsid w:val="000E6F2A"/>
    <w:rsid w:val="000E70D2"/>
    <w:rsid w:val="000E71DE"/>
    <w:rsid w:val="000E7DC9"/>
    <w:rsid w:val="000E7EA4"/>
    <w:rsid w:val="000F0154"/>
    <w:rsid w:val="000F0260"/>
    <w:rsid w:val="000F07AF"/>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7B6"/>
    <w:rsid w:val="000F4D1D"/>
    <w:rsid w:val="000F522E"/>
    <w:rsid w:val="000F542A"/>
    <w:rsid w:val="000F589B"/>
    <w:rsid w:val="000F5E7C"/>
    <w:rsid w:val="000F5E96"/>
    <w:rsid w:val="000F6420"/>
    <w:rsid w:val="000F6461"/>
    <w:rsid w:val="000F6922"/>
    <w:rsid w:val="000F69F4"/>
    <w:rsid w:val="000F6FBF"/>
    <w:rsid w:val="000F7760"/>
    <w:rsid w:val="000F7CEF"/>
    <w:rsid w:val="000F7D1E"/>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0F70"/>
    <w:rsid w:val="00111191"/>
    <w:rsid w:val="001113EF"/>
    <w:rsid w:val="001119AA"/>
    <w:rsid w:val="00111B43"/>
    <w:rsid w:val="00111C94"/>
    <w:rsid w:val="00111F80"/>
    <w:rsid w:val="001121D5"/>
    <w:rsid w:val="00112299"/>
    <w:rsid w:val="00112679"/>
    <w:rsid w:val="001129CC"/>
    <w:rsid w:val="00112C71"/>
    <w:rsid w:val="00112D64"/>
    <w:rsid w:val="00112F5F"/>
    <w:rsid w:val="00112F6B"/>
    <w:rsid w:val="00113222"/>
    <w:rsid w:val="001139CC"/>
    <w:rsid w:val="00114D06"/>
    <w:rsid w:val="00115A92"/>
    <w:rsid w:val="00115CBD"/>
    <w:rsid w:val="00116112"/>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A5F"/>
    <w:rsid w:val="00120CCA"/>
    <w:rsid w:val="0012113B"/>
    <w:rsid w:val="001212B4"/>
    <w:rsid w:val="0012180F"/>
    <w:rsid w:val="0012193A"/>
    <w:rsid w:val="001219DB"/>
    <w:rsid w:val="00121B9E"/>
    <w:rsid w:val="00121F86"/>
    <w:rsid w:val="00122E24"/>
    <w:rsid w:val="0012337C"/>
    <w:rsid w:val="0012376C"/>
    <w:rsid w:val="001237DC"/>
    <w:rsid w:val="001237FA"/>
    <w:rsid w:val="00123820"/>
    <w:rsid w:val="00123DD0"/>
    <w:rsid w:val="001241BA"/>
    <w:rsid w:val="00124C8D"/>
    <w:rsid w:val="00124D20"/>
    <w:rsid w:val="00125462"/>
    <w:rsid w:val="0012582D"/>
    <w:rsid w:val="00125897"/>
    <w:rsid w:val="001258F9"/>
    <w:rsid w:val="00126241"/>
    <w:rsid w:val="00126337"/>
    <w:rsid w:val="0012678B"/>
    <w:rsid w:val="001275AD"/>
    <w:rsid w:val="00127FB3"/>
    <w:rsid w:val="00130051"/>
    <w:rsid w:val="0013020C"/>
    <w:rsid w:val="001303B7"/>
    <w:rsid w:val="001303F1"/>
    <w:rsid w:val="00130B9A"/>
    <w:rsid w:val="00130C65"/>
    <w:rsid w:val="00130C74"/>
    <w:rsid w:val="00130E77"/>
    <w:rsid w:val="00131A80"/>
    <w:rsid w:val="00131CA5"/>
    <w:rsid w:val="0013202E"/>
    <w:rsid w:val="001320AA"/>
    <w:rsid w:val="0013231A"/>
    <w:rsid w:val="001327A8"/>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55C"/>
    <w:rsid w:val="001358D9"/>
    <w:rsid w:val="00135B45"/>
    <w:rsid w:val="00135D70"/>
    <w:rsid w:val="00135EA7"/>
    <w:rsid w:val="0013604E"/>
    <w:rsid w:val="0013641C"/>
    <w:rsid w:val="00136F3D"/>
    <w:rsid w:val="001372CF"/>
    <w:rsid w:val="001372D6"/>
    <w:rsid w:val="0013751C"/>
    <w:rsid w:val="00137A2B"/>
    <w:rsid w:val="00137B0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24E"/>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2ED"/>
    <w:rsid w:val="00153648"/>
    <w:rsid w:val="00153658"/>
    <w:rsid w:val="00153775"/>
    <w:rsid w:val="001538A6"/>
    <w:rsid w:val="00153A09"/>
    <w:rsid w:val="00153F7B"/>
    <w:rsid w:val="001541B2"/>
    <w:rsid w:val="001542C4"/>
    <w:rsid w:val="0015443E"/>
    <w:rsid w:val="001547C8"/>
    <w:rsid w:val="0015498F"/>
    <w:rsid w:val="00154A6D"/>
    <w:rsid w:val="00155B05"/>
    <w:rsid w:val="001560F6"/>
    <w:rsid w:val="00157150"/>
    <w:rsid w:val="0015752F"/>
    <w:rsid w:val="001576A3"/>
    <w:rsid w:val="00157DBC"/>
    <w:rsid w:val="00157E3B"/>
    <w:rsid w:val="0016002D"/>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229"/>
    <w:rsid w:val="0017136C"/>
    <w:rsid w:val="001713AD"/>
    <w:rsid w:val="00171499"/>
    <w:rsid w:val="00171AD6"/>
    <w:rsid w:val="00171B58"/>
    <w:rsid w:val="0017215D"/>
    <w:rsid w:val="00172276"/>
    <w:rsid w:val="0017238A"/>
    <w:rsid w:val="00172740"/>
    <w:rsid w:val="00172F7C"/>
    <w:rsid w:val="0017367D"/>
    <w:rsid w:val="00173AA4"/>
    <w:rsid w:val="00173CF0"/>
    <w:rsid w:val="00174426"/>
    <w:rsid w:val="00174FA8"/>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556"/>
    <w:rsid w:val="00182973"/>
    <w:rsid w:val="00182F9F"/>
    <w:rsid w:val="001830A2"/>
    <w:rsid w:val="001833D1"/>
    <w:rsid w:val="00183413"/>
    <w:rsid w:val="00183559"/>
    <w:rsid w:val="001836C6"/>
    <w:rsid w:val="001837D7"/>
    <w:rsid w:val="0018438C"/>
    <w:rsid w:val="001844B0"/>
    <w:rsid w:val="0018511A"/>
    <w:rsid w:val="00185156"/>
    <w:rsid w:val="0018612C"/>
    <w:rsid w:val="00186D8C"/>
    <w:rsid w:val="0018762F"/>
    <w:rsid w:val="00187D57"/>
    <w:rsid w:val="001901F0"/>
    <w:rsid w:val="001902FA"/>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4E2A"/>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C13"/>
    <w:rsid w:val="001A3FDA"/>
    <w:rsid w:val="001A434A"/>
    <w:rsid w:val="001A4797"/>
    <w:rsid w:val="001A4868"/>
    <w:rsid w:val="001A4B4E"/>
    <w:rsid w:val="001A54F6"/>
    <w:rsid w:val="001A5DA1"/>
    <w:rsid w:val="001A5ECD"/>
    <w:rsid w:val="001A5FAD"/>
    <w:rsid w:val="001A6049"/>
    <w:rsid w:val="001A6140"/>
    <w:rsid w:val="001A62E6"/>
    <w:rsid w:val="001A6365"/>
    <w:rsid w:val="001A6785"/>
    <w:rsid w:val="001A7163"/>
    <w:rsid w:val="001A7638"/>
    <w:rsid w:val="001A785B"/>
    <w:rsid w:val="001A787F"/>
    <w:rsid w:val="001A7EAC"/>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855"/>
    <w:rsid w:val="001B4A97"/>
    <w:rsid w:val="001B4B16"/>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1F"/>
    <w:rsid w:val="001B738D"/>
    <w:rsid w:val="001B7B1C"/>
    <w:rsid w:val="001B7E14"/>
    <w:rsid w:val="001C002F"/>
    <w:rsid w:val="001C01CA"/>
    <w:rsid w:val="001C06EE"/>
    <w:rsid w:val="001C0708"/>
    <w:rsid w:val="001C0986"/>
    <w:rsid w:val="001C09FC"/>
    <w:rsid w:val="001C0EBF"/>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33"/>
    <w:rsid w:val="001C5E51"/>
    <w:rsid w:val="001C60A5"/>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2E20"/>
    <w:rsid w:val="001D36EE"/>
    <w:rsid w:val="001D383D"/>
    <w:rsid w:val="001D39E5"/>
    <w:rsid w:val="001D3AFD"/>
    <w:rsid w:val="001D3C37"/>
    <w:rsid w:val="001D3D6B"/>
    <w:rsid w:val="001D3FCB"/>
    <w:rsid w:val="001D4147"/>
    <w:rsid w:val="001D420A"/>
    <w:rsid w:val="001D4257"/>
    <w:rsid w:val="001D4345"/>
    <w:rsid w:val="001D45EC"/>
    <w:rsid w:val="001D49D8"/>
    <w:rsid w:val="001D4A5D"/>
    <w:rsid w:val="001D4BF9"/>
    <w:rsid w:val="001D4E78"/>
    <w:rsid w:val="001D50B7"/>
    <w:rsid w:val="001D57DC"/>
    <w:rsid w:val="001D5BEE"/>
    <w:rsid w:val="001D5E08"/>
    <w:rsid w:val="001D5E81"/>
    <w:rsid w:val="001D6AA4"/>
    <w:rsid w:val="001D70EC"/>
    <w:rsid w:val="001D742C"/>
    <w:rsid w:val="001D7A5D"/>
    <w:rsid w:val="001D7D4C"/>
    <w:rsid w:val="001E00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1AD"/>
    <w:rsid w:val="001E473B"/>
    <w:rsid w:val="001E47D0"/>
    <w:rsid w:val="001E5551"/>
    <w:rsid w:val="001E57EC"/>
    <w:rsid w:val="001E5CAE"/>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B4F"/>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1328"/>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10230"/>
    <w:rsid w:val="002103BB"/>
    <w:rsid w:val="002104BB"/>
    <w:rsid w:val="002107B5"/>
    <w:rsid w:val="00210A03"/>
    <w:rsid w:val="00210AE1"/>
    <w:rsid w:val="00210B47"/>
    <w:rsid w:val="00210D36"/>
    <w:rsid w:val="002113A8"/>
    <w:rsid w:val="00211434"/>
    <w:rsid w:val="002114D4"/>
    <w:rsid w:val="00211CEA"/>
    <w:rsid w:val="0021217C"/>
    <w:rsid w:val="0021263B"/>
    <w:rsid w:val="00212678"/>
    <w:rsid w:val="00212A68"/>
    <w:rsid w:val="00213220"/>
    <w:rsid w:val="00213420"/>
    <w:rsid w:val="002138F8"/>
    <w:rsid w:val="00214358"/>
    <w:rsid w:val="00214CED"/>
    <w:rsid w:val="00214F53"/>
    <w:rsid w:val="00214F76"/>
    <w:rsid w:val="00215107"/>
    <w:rsid w:val="00215256"/>
    <w:rsid w:val="0021526A"/>
    <w:rsid w:val="002153D6"/>
    <w:rsid w:val="00215A3A"/>
    <w:rsid w:val="002162FE"/>
    <w:rsid w:val="00216B95"/>
    <w:rsid w:val="00216B98"/>
    <w:rsid w:val="00217BE5"/>
    <w:rsid w:val="002204E1"/>
    <w:rsid w:val="00220574"/>
    <w:rsid w:val="0022063D"/>
    <w:rsid w:val="00220B6D"/>
    <w:rsid w:val="00220BFD"/>
    <w:rsid w:val="002212F0"/>
    <w:rsid w:val="00221492"/>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4C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D0E"/>
    <w:rsid w:val="00241FD2"/>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09"/>
    <w:rsid w:val="002468F4"/>
    <w:rsid w:val="002469AC"/>
    <w:rsid w:val="00246C42"/>
    <w:rsid w:val="00246E29"/>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A39"/>
    <w:rsid w:val="00255C06"/>
    <w:rsid w:val="00255E26"/>
    <w:rsid w:val="002565AC"/>
    <w:rsid w:val="00256638"/>
    <w:rsid w:val="002566D3"/>
    <w:rsid w:val="00256C07"/>
    <w:rsid w:val="00256E56"/>
    <w:rsid w:val="00257356"/>
    <w:rsid w:val="00257BE1"/>
    <w:rsid w:val="00260388"/>
    <w:rsid w:val="002603D5"/>
    <w:rsid w:val="00260567"/>
    <w:rsid w:val="0026086D"/>
    <w:rsid w:val="00260ADB"/>
    <w:rsid w:val="0026104E"/>
    <w:rsid w:val="002610BD"/>
    <w:rsid w:val="0026125D"/>
    <w:rsid w:val="00261645"/>
    <w:rsid w:val="002616E3"/>
    <w:rsid w:val="00262797"/>
    <w:rsid w:val="00262BBF"/>
    <w:rsid w:val="002636E4"/>
    <w:rsid w:val="0026380B"/>
    <w:rsid w:val="002638A1"/>
    <w:rsid w:val="00263A7C"/>
    <w:rsid w:val="00263D7A"/>
    <w:rsid w:val="0026411D"/>
    <w:rsid w:val="002642D6"/>
    <w:rsid w:val="002647D5"/>
    <w:rsid w:val="00264A62"/>
    <w:rsid w:val="00264FD2"/>
    <w:rsid w:val="0026519E"/>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AC"/>
    <w:rsid w:val="002715ED"/>
    <w:rsid w:val="00271B12"/>
    <w:rsid w:val="00272438"/>
    <w:rsid w:val="002724F9"/>
    <w:rsid w:val="00272738"/>
    <w:rsid w:val="002727D8"/>
    <w:rsid w:val="00272A8D"/>
    <w:rsid w:val="00272B0C"/>
    <w:rsid w:val="00272B3B"/>
    <w:rsid w:val="00272D52"/>
    <w:rsid w:val="00272DCF"/>
    <w:rsid w:val="00272E6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99D"/>
    <w:rsid w:val="00281A45"/>
    <w:rsid w:val="002820BE"/>
    <w:rsid w:val="0028286C"/>
    <w:rsid w:val="00282B60"/>
    <w:rsid w:val="00282E46"/>
    <w:rsid w:val="00283173"/>
    <w:rsid w:val="00283CB6"/>
    <w:rsid w:val="00283D06"/>
    <w:rsid w:val="00284063"/>
    <w:rsid w:val="002844A1"/>
    <w:rsid w:val="0028455A"/>
    <w:rsid w:val="00284A5F"/>
    <w:rsid w:val="00284FAB"/>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AB"/>
    <w:rsid w:val="002A59FE"/>
    <w:rsid w:val="002A5E18"/>
    <w:rsid w:val="002A6025"/>
    <w:rsid w:val="002A68EF"/>
    <w:rsid w:val="002A7603"/>
    <w:rsid w:val="002A7A63"/>
    <w:rsid w:val="002A7B60"/>
    <w:rsid w:val="002B0303"/>
    <w:rsid w:val="002B071E"/>
    <w:rsid w:val="002B082A"/>
    <w:rsid w:val="002B1117"/>
    <w:rsid w:val="002B1273"/>
    <w:rsid w:val="002B1614"/>
    <w:rsid w:val="002B20E0"/>
    <w:rsid w:val="002B219B"/>
    <w:rsid w:val="002B3401"/>
    <w:rsid w:val="002B3611"/>
    <w:rsid w:val="002B37A3"/>
    <w:rsid w:val="002B437C"/>
    <w:rsid w:val="002B46F2"/>
    <w:rsid w:val="002B4C0D"/>
    <w:rsid w:val="002B4E90"/>
    <w:rsid w:val="002B4F39"/>
    <w:rsid w:val="002B5733"/>
    <w:rsid w:val="002B57BF"/>
    <w:rsid w:val="002B5A26"/>
    <w:rsid w:val="002B5B78"/>
    <w:rsid w:val="002B5C2F"/>
    <w:rsid w:val="002B5D91"/>
    <w:rsid w:val="002B5E0E"/>
    <w:rsid w:val="002B66A6"/>
    <w:rsid w:val="002B720C"/>
    <w:rsid w:val="002B737C"/>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ECF"/>
    <w:rsid w:val="002C326C"/>
    <w:rsid w:val="002C380A"/>
    <w:rsid w:val="002C40B7"/>
    <w:rsid w:val="002C4387"/>
    <w:rsid w:val="002C4A05"/>
    <w:rsid w:val="002C4AC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CE"/>
    <w:rsid w:val="002D71A7"/>
    <w:rsid w:val="002D7589"/>
    <w:rsid w:val="002D7847"/>
    <w:rsid w:val="002D7E4E"/>
    <w:rsid w:val="002D7FEA"/>
    <w:rsid w:val="002E025A"/>
    <w:rsid w:val="002E0338"/>
    <w:rsid w:val="002E0420"/>
    <w:rsid w:val="002E05EF"/>
    <w:rsid w:val="002E088F"/>
    <w:rsid w:val="002E0B37"/>
    <w:rsid w:val="002E0B38"/>
    <w:rsid w:val="002E0D41"/>
    <w:rsid w:val="002E18B1"/>
    <w:rsid w:val="002E198E"/>
    <w:rsid w:val="002E1EE4"/>
    <w:rsid w:val="002E2008"/>
    <w:rsid w:val="002E20E4"/>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406"/>
    <w:rsid w:val="002F0746"/>
    <w:rsid w:val="002F07F3"/>
    <w:rsid w:val="002F1404"/>
    <w:rsid w:val="002F15A2"/>
    <w:rsid w:val="002F1797"/>
    <w:rsid w:val="002F1863"/>
    <w:rsid w:val="002F1A62"/>
    <w:rsid w:val="002F2202"/>
    <w:rsid w:val="002F232D"/>
    <w:rsid w:val="002F2502"/>
    <w:rsid w:val="002F2FD5"/>
    <w:rsid w:val="002F304F"/>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439"/>
    <w:rsid w:val="003065CE"/>
    <w:rsid w:val="003072A0"/>
    <w:rsid w:val="00307ADF"/>
    <w:rsid w:val="00310175"/>
    <w:rsid w:val="00310509"/>
    <w:rsid w:val="00310C56"/>
    <w:rsid w:val="00310F55"/>
    <w:rsid w:val="0031217C"/>
    <w:rsid w:val="00312285"/>
    <w:rsid w:val="003122AA"/>
    <w:rsid w:val="00312434"/>
    <w:rsid w:val="00312BFA"/>
    <w:rsid w:val="00312DCB"/>
    <w:rsid w:val="0031360F"/>
    <w:rsid w:val="003137ED"/>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B85"/>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6EB5"/>
    <w:rsid w:val="003474B4"/>
    <w:rsid w:val="003477AD"/>
    <w:rsid w:val="00347B77"/>
    <w:rsid w:val="0035031E"/>
    <w:rsid w:val="0035059B"/>
    <w:rsid w:val="00350634"/>
    <w:rsid w:val="0035074D"/>
    <w:rsid w:val="00350867"/>
    <w:rsid w:val="00351052"/>
    <w:rsid w:val="0035116C"/>
    <w:rsid w:val="003512EF"/>
    <w:rsid w:val="003513CE"/>
    <w:rsid w:val="003516A3"/>
    <w:rsid w:val="00351A74"/>
    <w:rsid w:val="00351ABE"/>
    <w:rsid w:val="00351E0F"/>
    <w:rsid w:val="0035265C"/>
    <w:rsid w:val="00352DEC"/>
    <w:rsid w:val="00352FD1"/>
    <w:rsid w:val="00352FF0"/>
    <w:rsid w:val="00353114"/>
    <w:rsid w:val="00353662"/>
    <w:rsid w:val="00353A56"/>
    <w:rsid w:val="00353A6B"/>
    <w:rsid w:val="00353FA3"/>
    <w:rsid w:val="0035481C"/>
    <w:rsid w:val="0035482E"/>
    <w:rsid w:val="00354981"/>
    <w:rsid w:val="00355202"/>
    <w:rsid w:val="0035584B"/>
    <w:rsid w:val="00355C0D"/>
    <w:rsid w:val="00355CE4"/>
    <w:rsid w:val="00355F3C"/>
    <w:rsid w:val="0035656F"/>
    <w:rsid w:val="0035676A"/>
    <w:rsid w:val="00356BEC"/>
    <w:rsid w:val="00356C4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DA9"/>
    <w:rsid w:val="00365E85"/>
    <w:rsid w:val="003661BA"/>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C5"/>
    <w:rsid w:val="003824E2"/>
    <w:rsid w:val="0038286A"/>
    <w:rsid w:val="00382B05"/>
    <w:rsid w:val="0038334D"/>
    <w:rsid w:val="003834BE"/>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0D8"/>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2CC"/>
    <w:rsid w:val="00396552"/>
    <w:rsid w:val="00396853"/>
    <w:rsid w:val="0039693E"/>
    <w:rsid w:val="00396D05"/>
    <w:rsid w:val="00396E58"/>
    <w:rsid w:val="003973D6"/>
    <w:rsid w:val="003977CD"/>
    <w:rsid w:val="00397976"/>
    <w:rsid w:val="00397B95"/>
    <w:rsid w:val="00397D4E"/>
    <w:rsid w:val="00397E09"/>
    <w:rsid w:val="00397E14"/>
    <w:rsid w:val="003A0051"/>
    <w:rsid w:val="003A0495"/>
    <w:rsid w:val="003A0597"/>
    <w:rsid w:val="003A0C99"/>
    <w:rsid w:val="003A0F92"/>
    <w:rsid w:val="003A1010"/>
    <w:rsid w:val="003A1032"/>
    <w:rsid w:val="003A1266"/>
    <w:rsid w:val="003A129E"/>
    <w:rsid w:val="003A12A7"/>
    <w:rsid w:val="003A12DC"/>
    <w:rsid w:val="003A131A"/>
    <w:rsid w:val="003A149D"/>
    <w:rsid w:val="003A17D6"/>
    <w:rsid w:val="003A223E"/>
    <w:rsid w:val="003A25E9"/>
    <w:rsid w:val="003A2688"/>
    <w:rsid w:val="003A2877"/>
    <w:rsid w:val="003A28D7"/>
    <w:rsid w:val="003A29C7"/>
    <w:rsid w:val="003A2B4D"/>
    <w:rsid w:val="003A2BEC"/>
    <w:rsid w:val="003A2C8A"/>
    <w:rsid w:val="003A2D4B"/>
    <w:rsid w:val="003A3154"/>
    <w:rsid w:val="003A3411"/>
    <w:rsid w:val="003A3443"/>
    <w:rsid w:val="003A4C56"/>
    <w:rsid w:val="003A4D33"/>
    <w:rsid w:val="003A529B"/>
    <w:rsid w:val="003A54EC"/>
    <w:rsid w:val="003A56AE"/>
    <w:rsid w:val="003A60AD"/>
    <w:rsid w:val="003A614B"/>
    <w:rsid w:val="003A6299"/>
    <w:rsid w:val="003A665E"/>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7EB"/>
    <w:rsid w:val="003B480C"/>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2055"/>
    <w:rsid w:val="003C26B9"/>
    <w:rsid w:val="003C26D9"/>
    <w:rsid w:val="003C2D4B"/>
    <w:rsid w:val="003C321E"/>
    <w:rsid w:val="003C349E"/>
    <w:rsid w:val="003C34DB"/>
    <w:rsid w:val="003C356B"/>
    <w:rsid w:val="003C35A6"/>
    <w:rsid w:val="003C37BC"/>
    <w:rsid w:val="003C3CE0"/>
    <w:rsid w:val="003C3D54"/>
    <w:rsid w:val="003C4083"/>
    <w:rsid w:val="003C4A4F"/>
    <w:rsid w:val="003C4BF2"/>
    <w:rsid w:val="003C506B"/>
    <w:rsid w:val="003C55BA"/>
    <w:rsid w:val="003C5BF2"/>
    <w:rsid w:val="003C5CBB"/>
    <w:rsid w:val="003C5D55"/>
    <w:rsid w:val="003C5EDD"/>
    <w:rsid w:val="003C602D"/>
    <w:rsid w:val="003C6699"/>
    <w:rsid w:val="003C67AC"/>
    <w:rsid w:val="003C6813"/>
    <w:rsid w:val="003C6979"/>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DD"/>
    <w:rsid w:val="003D1F5B"/>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3B8C"/>
    <w:rsid w:val="003E4017"/>
    <w:rsid w:val="003E45C8"/>
    <w:rsid w:val="003E548C"/>
    <w:rsid w:val="003E555A"/>
    <w:rsid w:val="003E566C"/>
    <w:rsid w:val="003E572F"/>
    <w:rsid w:val="003E5BCC"/>
    <w:rsid w:val="003E5D27"/>
    <w:rsid w:val="003E618E"/>
    <w:rsid w:val="003E6205"/>
    <w:rsid w:val="003E665F"/>
    <w:rsid w:val="003E6A67"/>
    <w:rsid w:val="003E6FDE"/>
    <w:rsid w:val="003E75D7"/>
    <w:rsid w:val="003E7F5A"/>
    <w:rsid w:val="003F0328"/>
    <w:rsid w:val="003F03AC"/>
    <w:rsid w:val="003F03B8"/>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9DF"/>
    <w:rsid w:val="003F2AD9"/>
    <w:rsid w:val="003F2CB0"/>
    <w:rsid w:val="003F2E6D"/>
    <w:rsid w:val="003F2F9C"/>
    <w:rsid w:val="003F35D8"/>
    <w:rsid w:val="003F365C"/>
    <w:rsid w:val="003F38DB"/>
    <w:rsid w:val="003F3B8E"/>
    <w:rsid w:val="003F3D2F"/>
    <w:rsid w:val="003F3DFA"/>
    <w:rsid w:val="003F51BE"/>
    <w:rsid w:val="003F54FA"/>
    <w:rsid w:val="003F5C4F"/>
    <w:rsid w:val="003F6027"/>
    <w:rsid w:val="003F6116"/>
    <w:rsid w:val="003F62F5"/>
    <w:rsid w:val="003F63DE"/>
    <w:rsid w:val="003F645B"/>
    <w:rsid w:val="003F648E"/>
    <w:rsid w:val="003F6668"/>
    <w:rsid w:val="003F6AB7"/>
    <w:rsid w:val="003F6BEC"/>
    <w:rsid w:val="003F6C9A"/>
    <w:rsid w:val="003F6EDB"/>
    <w:rsid w:val="003F7113"/>
    <w:rsid w:val="003F7753"/>
    <w:rsid w:val="003F77C2"/>
    <w:rsid w:val="003F781B"/>
    <w:rsid w:val="003F78F8"/>
    <w:rsid w:val="003F7913"/>
    <w:rsid w:val="003F7A9D"/>
    <w:rsid w:val="0040063A"/>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DB5"/>
    <w:rsid w:val="00403E78"/>
    <w:rsid w:val="00403F85"/>
    <w:rsid w:val="00404380"/>
    <w:rsid w:val="0040453E"/>
    <w:rsid w:val="004049DA"/>
    <w:rsid w:val="00404ACF"/>
    <w:rsid w:val="00404B62"/>
    <w:rsid w:val="0040536C"/>
    <w:rsid w:val="004053D7"/>
    <w:rsid w:val="004055C2"/>
    <w:rsid w:val="00405C3C"/>
    <w:rsid w:val="00406202"/>
    <w:rsid w:val="00406761"/>
    <w:rsid w:val="00406A42"/>
    <w:rsid w:val="00407028"/>
    <w:rsid w:val="0040714B"/>
    <w:rsid w:val="00407196"/>
    <w:rsid w:val="004071A5"/>
    <w:rsid w:val="00407760"/>
    <w:rsid w:val="00407921"/>
    <w:rsid w:val="00407A46"/>
    <w:rsid w:val="00407ADD"/>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F1D"/>
    <w:rsid w:val="0041311A"/>
    <w:rsid w:val="004132AC"/>
    <w:rsid w:val="004133B2"/>
    <w:rsid w:val="00414904"/>
    <w:rsid w:val="00414938"/>
    <w:rsid w:val="00414A5D"/>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1F1"/>
    <w:rsid w:val="0042151E"/>
    <w:rsid w:val="004219C9"/>
    <w:rsid w:val="00421A64"/>
    <w:rsid w:val="004222A0"/>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6A0"/>
    <w:rsid w:val="00425977"/>
    <w:rsid w:val="00425D04"/>
    <w:rsid w:val="00425D82"/>
    <w:rsid w:val="00425E7E"/>
    <w:rsid w:val="0042627F"/>
    <w:rsid w:val="00426322"/>
    <w:rsid w:val="00426880"/>
    <w:rsid w:val="00426F9D"/>
    <w:rsid w:val="0042711A"/>
    <w:rsid w:val="00427387"/>
    <w:rsid w:val="00427408"/>
    <w:rsid w:val="00427780"/>
    <w:rsid w:val="004308CB"/>
    <w:rsid w:val="00430A7C"/>
    <w:rsid w:val="00430B5D"/>
    <w:rsid w:val="00430D19"/>
    <w:rsid w:val="00430D42"/>
    <w:rsid w:val="00430D46"/>
    <w:rsid w:val="004315FB"/>
    <w:rsid w:val="004317A7"/>
    <w:rsid w:val="004317EF"/>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29F"/>
    <w:rsid w:val="0043631B"/>
    <w:rsid w:val="00436C9A"/>
    <w:rsid w:val="00437118"/>
    <w:rsid w:val="004374BE"/>
    <w:rsid w:val="0043765C"/>
    <w:rsid w:val="00437A68"/>
    <w:rsid w:val="00437A6D"/>
    <w:rsid w:val="00437C35"/>
    <w:rsid w:val="004404B8"/>
    <w:rsid w:val="00440C66"/>
    <w:rsid w:val="0044109F"/>
    <w:rsid w:val="00441321"/>
    <w:rsid w:val="00441436"/>
    <w:rsid w:val="00441A8C"/>
    <w:rsid w:val="00441D98"/>
    <w:rsid w:val="00441EE7"/>
    <w:rsid w:val="00441F22"/>
    <w:rsid w:val="00442102"/>
    <w:rsid w:val="004428E9"/>
    <w:rsid w:val="00442A34"/>
    <w:rsid w:val="00442F31"/>
    <w:rsid w:val="00443080"/>
    <w:rsid w:val="004430BC"/>
    <w:rsid w:val="00443904"/>
    <w:rsid w:val="00443B55"/>
    <w:rsid w:val="00443C1A"/>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8A2"/>
    <w:rsid w:val="004519FA"/>
    <w:rsid w:val="00451A52"/>
    <w:rsid w:val="00451C2D"/>
    <w:rsid w:val="00451CBD"/>
    <w:rsid w:val="00451E35"/>
    <w:rsid w:val="00451EB7"/>
    <w:rsid w:val="00452520"/>
    <w:rsid w:val="00452600"/>
    <w:rsid w:val="004527EC"/>
    <w:rsid w:val="00452BEA"/>
    <w:rsid w:val="00452C66"/>
    <w:rsid w:val="00453613"/>
    <w:rsid w:val="00453C8A"/>
    <w:rsid w:val="00453FCE"/>
    <w:rsid w:val="004543C2"/>
    <w:rsid w:val="0045475B"/>
    <w:rsid w:val="0045477B"/>
    <w:rsid w:val="00454C15"/>
    <w:rsid w:val="004553B0"/>
    <w:rsid w:val="0045627D"/>
    <w:rsid w:val="004566A1"/>
    <w:rsid w:val="00457037"/>
    <w:rsid w:val="004573B9"/>
    <w:rsid w:val="00457499"/>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4E0"/>
    <w:rsid w:val="00462503"/>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6E"/>
    <w:rsid w:val="004747ED"/>
    <w:rsid w:val="0047504F"/>
    <w:rsid w:val="00475110"/>
    <w:rsid w:val="004754C2"/>
    <w:rsid w:val="0047556C"/>
    <w:rsid w:val="00475864"/>
    <w:rsid w:val="00475AD4"/>
    <w:rsid w:val="00475B38"/>
    <w:rsid w:val="00475B8E"/>
    <w:rsid w:val="00475BBB"/>
    <w:rsid w:val="00475C8E"/>
    <w:rsid w:val="00476310"/>
    <w:rsid w:val="00476384"/>
    <w:rsid w:val="00476A1A"/>
    <w:rsid w:val="00476B67"/>
    <w:rsid w:val="00476EFC"/>
    <w:rsid w:val="00477055"/>
    <w:rsid w:val="00477138"/>
    <w:rsid w:val="004774A0"/>
    <w:rsid w:val="004779DF"/>
    <w:rsid w:val="00477B2C"/>
    <w:rsid w:val="00480113"/>
    <w:rsid w:val="00480279"/>
    <w:rsid w:val="004802FE"/>
    <w:rsid w:val="00480E8E"/>
    <w:rsid w:val="004816DA"/>
    <w:rsid w:val="00481952"/>
    <w:rsid w:val="00482097"/>
    <w:rsid w:val="00482134"/>
    <w:rsid w:val="004826AC"/>
    <w:rsid w:val="00482A50"/>
    <w:rsid w:val="00482DEC"/>
    <w:rsid w:val="0048305D"/>
    <w:rsid w:val="0048311B"/>
    <w:rsid w:val="00483125"/>
    <w:rsid w:val="004834E5"/>
    <w:rsid w:val="0048368A"/>
    <w:rsid w:val="004836E0"/>
    <w:rsid w:val="00483CB7"/>
    <w:rsid w:val="00483CE4"/>
    <w:rsid w:val="004843FD"/>
    <w:rsid w:val="004847CA"/>
    <w:rsid w:val="00484F49"/>
    <w:rsid w:val="00485498"/>
    <w:rsid w:val="00485B99"/>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0AE"/>
    <w:rsid w:val="00493158"/>
    <w:rsid w:val="004931FF"/>
    <w:rsid w:val="00493205"/>
    <w:rsid w:val="004935C4"/>
    <w:rsid w:val="00493BD9"/>
    <w:rsid w:val="0049455B"/>
    <w:rsid w:val="00494700"/>
    <w:rsid w:val="00494A63"/>
    <w:rsid w:val="004951DC"/>
    <w:rsid w:val="00495625"/>
    <w:rsid w:val="00495A7E"/>
    <w:rsid w:val="00495D54"/>
    <w:rsid w:val="00496709"/>
    <w:rsid w:val="004967B3"/>
    <w:rsid w:val="00496EC2"/>
    <w:rsid w:val="0049779A"/>
    <w:rsid w:val="00497934"/>
    <w:rsid w:val="00497ACA"/>
    <w:rsid w:val="00497B26"/>
    <w:rsid w:val="004A015D"/>
    <w:rsid w:val="004A0670"/>
    <w:rsid w:val="004A12C0"/>
    <w:rsid w:val="004A1603"/>
    <w:rsid w:val="004A1CB5"/>
    <w:rsid w:val="004A1EF9"/>
    <w:rsid w:val="004A21A0"/>
    <w:rsid w:val="004A256A"/>
    <w:rsid w:val="004A2B92"/>
    <w:rsid w:val="004A31A6"/>
    <w:rsid w:val="004A3BB2"/>
    <w:rsid w:val="004A3F33"/>
    <w:rsid w:val="004A3FA4"/>
    <w:rsid w:val="004A4343"/>
    <w:rsid w:val="004A4F09"/>
    <w:rsid w:val="004A519E"/>
    <w:rsid w:val="004A51EA"/>
    <w:rsid w:val="004A52CC"/>
    <w:rsid w:val="004A5740"/>
    <w:rsid w:val="004A5884"/>
    <w:rsid w:val="004A5E8D"/>
    <w:rsid w:val="004A6558"/>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97"/>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6A3"/>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A1F"/>
    <w:rsid w:val="004D7B45"/>
    <w:rsid w:val="004D7B59"/>
    <w:rsid w:val="004E004F"/>
    <w:rsid w:val="004E01F3"/>
    <w:rsid w:val="004E0506"/>
    <w:rsid w:val="004E0688"/>
    <w:rsid w:val="004E080F"/>
    <w:rsid w:val="004E0CA3"/>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E0"/>
    <w:rsid w:val="005152B6"/>
    <w:rsid w:val="005152FC"/>
    <w:rsid w:val="00515650"/>
    <w:rsid w:val="005157F5"/>
    <w:rsid w:val="00515E3A"/>
    <w:rsid w:val="00515F5C"/>
    <w:rsid w:val="00516500"/>
    <w:rsid w:val="005165BF"/>
    <w:rsid w:val="00516851"/>
    <w:rsid w:val="00516E88"/>
    <w:rsid w:val="005179E3"/>
    <w:rsid w:val="00517CA7"/>
    <w:rsid w:val="00517D76"/>
    <w:rsid w:val="00517E09"/>
    <w:rsid w:val="00520187"/>
    <w:rsid w:val="0052021D"/>
    <w:rsid w:val="005206A8"/>
    <w:rsid w:val="005213C9"/>
    <w:rsid w:val="00521496"/>
    <w:rsid w:val="005217EB"/>
    <w:rsid w:val="00521859"/>
    <w:rsid w:val="005219FB"/>
    <w:rsid w:val="00521A3F"/>
    <w:rsid w:val="00521C02"/>
    <w:rsid w:val="00521EAC"/>
    <w:rsid w:val="005220AD"/>
    <w:rsid w:val="005229D5"/>
    <w:rsid w:val="005229E8"/>
    <w:rsid w:val="00522EFE"/>
    <w:rsid w:val="00523001"/>
    <w:rsid w:val="00523229"/>
    <w:rsid w:val="00523278"/>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3A2A"/>
    <w:rsid w:val="0053416D"/>
    <w:rsid w:val="005341D7"/>
    <w:rsid w:val="00534345"/>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82D"/>
    <w:rsid w:val="00541859"/>
    <w:rsid w:val="0054196A"/>
    <w:rsid w:val="00541EBB"/>
    <w:rsid w:val="005421D7"/>
    <w:rsid w:val="005421F5"/>
    <w:rsid w:val="0054295A"/>
    <w:rsid w:val="00542B85"/>
    <w:rsid w:val="00542C5D"/>
    <w:rsid w:val="005433BC"/>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5B1"/>
    <w:rsid w:val="0056761C"/>
    <w:rsid w:val="00567740"/>
    <w:rsid w:val="0057033E"/>
    <w:rsid w:val="00570432"/>
    <w:rsid w:val="00570737"/>
    <w:rsid w:val="00570A59"/>
    <w:rsid w:val="00570AC1"/>
    <w:rsid w:val="00570B06"/>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83C"/>
    <w:rsid w:val="00577B2A"/>
    <w:rsid w:val="00577D22"/>
    <w:rsid w:val="00577DF0"/>
    <w:rsid w:val="00580224"/>
    <w:rsid w:val="0058049E"/>
    <w:rsid w:val="00580727"/>
    <w:rsid w:val="00580768"/>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A4"/>
    <w:rsid w:val="005828D1"/>
    <w:rsid w:val="0058303A"/>
    <w:rsid w:val="005836AD"/>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781"/>
    <w:rsid w:val="00587A13"/>
    <w:rsid w:val="00587A62"/>
    <w:rsid w:val="00587CEF"/>
    <w:rsid w:val="0059013E"/>
    <w:rsid w:val="005910EB"/>
    <w:rsid w:val="0059139D"/>
    <w:rsid w:val="00591441"/>
    <w:rsid w:val="0059144E"/>
    <w:rsid w:val="00591465"/>
    <w:rsid w:val="00591558"/>
    <w:rsid w:val="00591580"/>
    <w:rsid w:val="00591BB5"/>
    <w:rsid w:val="00591C30"/>
    <w:rsid w:val="00592446"/>
    <w:rsid w:val="00592476"/>
    <w:rsid w:val="00592FC6"/>
    <w:rsid w:val="00593665"/>
    <w:rsid w:val="0059366F"/>
    <w:rsid w:val="00593A5F"/>
    <w:rsid w:val="00593B6E"/>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A84"/>
    <w:rsid w:val="005A407A"/>
    <w:rsid w:val="005A4250"/>
    <w:rsid w:val="005A4503"/>
    <w:rsid w:val="005A45F3"/>
    <w:rsid w:val="005A4BA9"/>
    <w:rsid w:val="005A5044"/>
    <w:rsid w:val="005A552F"/>
    <w:rsid w:val="005A55AC"/>
    <w:rsid w:val="005A5A13"/>
    <w:rsid w:val="005A5B70"/>
    <w:rsid w:val="005A5D13"/>
    <w:rsid w:val="005A5E31"/>
    <w:rsid w:val="005A5E55"/>
    <w:rsid w:val="005A5F59"/>
    <w:rsid w:val="005A6133"/>
    <w:rsid w:val="005A6152"/>
    <w:rsid w:val="005A68DA"/>
    <w:rsid w:val="005A6DCC"/>
    <w:rsid w:val="005A6F2F"/>
    <w:rsid w:val="005A6F5B"/>
    <w:rsid w:val="005A7156"/>
    <w:rsid w:val="005A71F4"/>
    <w:rsid w:val="005A7762"/>
    <w:rsid w:val="005A7A95"/>
    <w:rsid w:val="005A7ABF"/>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95"/>
    <w:rsid w:val="005C34AB"/>
    <w:rsid w:val="005C3585"/>
    <w:rsid w:val="005C370B"/>
    <w:rsid w:val="005C40D6"/>
    <w:rsid w:val="005C49FC"/>
    <w:rsid w:val="005C4AB0"/>
    <w:rsid w:val="005C4ACE"/>
    <w:rsid w:val="005C4BD2"/>
    <w:rsid w:val="005C5AC4"/>
    <w:rsid w:val="005C5DBB"/>
    <w:rsid w:val="005C5F0B"/>
    <w:rsid w:val="005C5F21"/>
    <w:rsid w:val="005C60E1"/>
    <w:rsid w:val="005C6264"/>
    <w:rsid w:val="005C702B"/>
    <w:rsid w:val="005C7238"/>
    <w:rsid w:val="005C7364"/>
    <w:rsid w:val="005C75A6"/>
    <w:rsid w:val="005C767A"/>
    <w:rsid w:val="005C79F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6D99"/>
    <w:rsid w:val="005D7269"/>
    <w:rsid w:val="005D737B"/>
    <w:rsid w:val="005D737E"/>
    <w:rsid w:val="005D7493"/>
    <w:rsid w:val="005D756E"/>
    <w:rsid w:val="005D76BE"/>
    <w:rsid w:val="005D7804"/>
    <w:rsid w:val="005D7D93"/>
    <w:rsid w:val="005D7FC2"/>
    <w:rsid w:val="005E047C"/>
    <w:rsid w:val="005E0653"/>
    <w:rsid w:val="005E0726"/>
    <w:rsid w:val="005E0AF2"/>
    <w:rsid w:val="005E125C"/>
    <w:rsid w:val="005E167B"/>
    <w:rsid w:val="005E1D7E"/>
    <w:rsid w:val="005E2735"/>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09B"/>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B64"/>
    <w:rsid w:val="005F5D79"/>
    <w:rsid w:val="005F5DF4"/>
    <w:rsid w:val="005F5FA7"/>
    <w:rsid w:val="005F6011"/>
    <w:rsid w:val="005F64A9"/>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A7A"/>
    <w:rsid w:val="00604CB4"/>
    <w:rsid w:val="0060566B"/>
    <w:rsid w:val="006057B2"/>
    <w:rsid w:val="00605975"/>
    <w:rsid w:val="00605F32"/>
    <w:rsid w:val="00606558"/>
    <w:rsid w:val="00606FCD"/>
    <w:rsid w:val="00607318"/>
    <w:rsid w:val="00607ABE"/>
    <w:rsid w:val="00607B18"/>
    <w:rsid w:val="006103E4"/>
    <w:rsid w:val="006106EB"/>
    <w:rsid w:val="00610A89"/>
    <w:rsid w:val="006112CB"/>
    <w:rsid w:val="0061143D"/>
    <w:rsid w:val="00611ACA"/>
    <w:rsid w:val="00611BD5"/>
    <w:rsid w:val="00611D86"/>
    <w:rsid w:val="00611FB6"/>
    <w:rsid w:val="006122AA"/>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AC"/>
    <w:rsid w:val="006254AB"/>
    <w:rsid w:val="00625BBB"/>
    <w:rsid w:val="00625C00"/>
    <w:rsid w:val="00625F55"/>
    <w:rsid w:val="0062601D"/>
    <w:rsid w:val="00626737"/>
    <w:rsid w:val="00626C69"/>
    <w:rsid w:val="00627037"/>
    <w:rsid w:val="006271C3"/>
    <w:rsid w:val="00627546"/>
    <w:rsid w:val="00627B68"/>
    <w:rsid w:val="00627D27"/>
    <w:rsid w:val="00627EB3"/>
    <w:rsid w:val="0063015D"/>
    <w:rsid w:val="00630314"/>
    <w:rsid w:val="00630469"/>
    <w:rsid w:val="006304FA"/>
    <w:rsid w:val="006309A9"/>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CAA"/>
    <w:rsid w:val="00633D17"/>
    <w:rsid w:val="00633E7A"/>
    <w:rsid w:val="00634020"/>
    <w:rsid w:val="006341EC"/>
    <w:rsid w:val="00634817"/>
    <w:rsid w:val="00634F66"/>
    <w:rsid w:val="006354D7"/>
    <w:rsid w:val="00635534"/>
    <w:rsid w:val="006355C9"/>
    <w:rsid w:val="0063597E"/>
    <w:rsid w:val="00635B9B"/>
    <w:rsid w:val="00635C20"/>
    <w:rsid w:val="00635F8F"/>
    <w:rsid w:val="006364C0"/>
    <w:rsid w:val="00636B8A"/>
    <w:rsid w:val="00636D1D"/>
    <w:rsid w:val="006377EC"/>
    <w:rsid w:val="00637810"/>
    <w:rsid w:val="00637C08"/>
    <w:rsid w:val="006403F4"/>
    <w:rsid w:val="00640817"/>
    <w:rsid w:val="00640AB7"/>
    <w:rsid w:val="006418B6"/>
    <w:rsid w:val="00641922"/>
    <w:rsid w:val="00641DF8"/>
    <w:rsid w:val="00642AA9"/>
    <w:rsid w:val="00642EC2"/>
    <w:rsid w:val="006438C6"/>
    <w:rsid w:val="006439F5"/>
    <w:rsid w:val="00643A97"/>
    <w:rsid w:val="00643F9D"/>
    <w:rsid w:val="00644B31"/>
    <w:rsid w:val="00644EF9"/>
    <w:rsid w:val="00644FE2"/>
    <w:rsid w:val="006454B4"/>
    <w:rsid w:val="00645AC7"/>
    <w:rsid w:val="00645D68"/>
    <w:rsid w:val="00645DAB"/>
    <w:rsid w:val="00645E6B"/>
    <w:rsid w:val="00646347"/>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0EF9"/>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8B4"/>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6E"/>
    <w:rsid w:val="006670E8"/>
    <w:rsid w:val="00667938"/>
    <w:rsid w:val="00667ADA"/>
    <w:rsid w:val="00667BFC"/>
    <w:rsid w:val="006700F0"/>
    <w:rsid w:val="006703AD"/>
    <w:rsid w:val="006703D0"/>
    <w:rsid w:val="0067041D"/>
    <w:rsid w:val="00670491"/>
    <w:rsid w:val="00670686"/>
    <w:rsid w:val="00670742"/>
    <w:rsid w:val="006707DF"/>
    <w:rsid w:val="00670E46"/>
    <w:rsid w:val="00670FC3"/>
    <w:rsid w:val="00671699"/>
    <w:rsid w:val="00671A3D"/>
    <w:rsid w:val="00671A7F"/>
    <w:rsid w:val="00671B24"/>
    <w:rsid w:val="00671C0B"/>
    <w:rsid w:val="00671DE9"/>
    <w:rsid w:val="00672193"/>
    <w:rsid w:val="0067219C"/>
    <w:rsid w:val="006722BA"/>
    <w:rsid w:val="006722CC"/>
    <w:rsid w:val="00672595"/>
    <w:rsid w:val="0067279D"/>
    <w:rsid w:val="006727FD"/>
    <w:rsid w:val="00672865"/>
    <w:rsid w:val="006728B1"/>
    <w:rsid w:val="00673286"/>
    <w:rsid w:val="00673DFA"/>
    <w:rsid w:val="00674232"/>
    <w:rsid w:val="0067472C"/>
    <w:rsid w:val="00674C59"/>
    <w:rsid w:val="0067501C"/>
    <w:rsid w:val="00675173"/>
    <w:rsid w:val="0067534F"/>
    <w:rsid w:val="006757B1"/>
    <w:rsid w:val="00675B13"/>
    <w:rsid w:val="00675D76"/>
    <w:rsid w:val="00675EC9"/>
    <w:rsid w:val="00676903"/>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B2E"/>
    <w:rsid w:val="0069114D"/>
    <w:rsid w:val="0069188A"/>
    <w:rsid w:val="0069198C"/>
    <w:rsid w:val="00691B5E"/>
    <w:rsid w:val="00691F49"/>
    <w:rsid w:val="006920AC"/>
    <w:rsid w:val="006925D3"/>
    <w:rsid w:val="00692743"/>
    <w:rsid w:val="006927F1"/>
    <w:rsid w:val="00692929"/>
    <w:rsid w:val="00692A35"/>
    <w:rsid w:val="00692E9D"/>
    <w:rsid w:val="00692FAB"/>
    <w:rsid w:val="00693062"/>
    <w:rsid w:val="006930BF"/>
    <w:rsid w:val="006931E9"/>
    <w:rsid w:val="0069322A"/>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0DB"/>
    <w:rsid w:val="00697304"/>
    <w:rsid w:val="0069756D"/>
    <w:rsid w:val="006975FF"/>
    <w:rsid w:val="006977E2"/>
    <w:rsid w:val="00697BAE"/>
    <w:rsid w:val="006A00C9"/>
    <w:rsid w:val="006A05A9"/>
    <w:rsid w:val="006A082B"/>
    <w:rsid w:val="006A087E"/>
    <w:rsid w:val="006A0C84"/>
    <w:rsid w:val="006A0CA6"/>
    <w:rsid w:val="006A0DD7"/>
    <w:rsid w:val="006A14D2"/>
    <w:rsid w:val="006A23CD"/>
    <w:rsid w:val="006A23FE"/>
    <w:rsid w:val="006A24C8"/>
    <w:rsid w:val="006A28F4"/>
    <w:rsid w:val="006A296E"/>
    <w:rsid w:val="006A29F0"/>
    <w:rsid w:val="006A2A71"/>
    <w:rsid w:val="006A2B4A"/>
    <w:rsid w:val="006A2E97"/>
    <w:rsid w:val="006A30A0"/>
    <w:rsid w:val="006A324A"/>
    <w:rsid w:val="006A3672"/>
    <w:rsid w:val="006A39F1"/>
    <w:rsid w:val="006A3C10"/>
    <w:rsid w:val="006A40F3"/>
    <w:rsid w:val="006A435C"/>
    <w:rsid w:val="006A4493"/>
    <w:rsid w:val="006A4CE1"/>
    <w:rsid w:val="006A5510"/>
    <w:rsid w:val="006A57DA"/>
    <w:rsid w:val="006A62CA"/>
    <w:rsid w:val="006A6574"/>
    <w:rsid w:val="006A6F57"/>
    <w:rsid w:val="006A7269"/>
    <w:rsid w:val="006A7341"/>
    <w:rsid w:val="006A74B7"/>
    <w:rsid w:val="006A74CD"/>
    <w:rsid w:val="006A75FA"/>
    <w:rsid w:val="006A76B3"/>
    <w:rsid w:val="006A7791"/>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711"/>
    <w:rsid w:val="006B2704"/>
    <w:rsid w:val="006B326E"/>
    <w:rsid w:val="006B33AA"/>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5D42"/>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4D0"/>
    <w:rsid w:val="006C48BA"/>
    <w:rsid w:val="006C4952"/>
    <w:rsid w:val="006C4C5B"/>
    <w:rsid w:val="006C4EEB"/>
    <w:rsid w:val="006C5158"/>
    <w:rsid w:val="006C5163"/>
    <w:rsid w:val="006C5356"/>
    <w:rsid w:val="006C5391"/>
    <w:rsid w:val="006C5472"/>
    <w:rsid w:val="006C563A"/>
    <w:rsid w:val="006C593B"/>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E0137"/>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99A"/>
    <w:rsid w:val="006E5BE9"/>
    <w:rsid w:val="006E5D37"/>
    <w:rsid w:val="006E5EE4"/>
    <w:rsid w:val="006E6306"/>
    <w:rsid w:val="006E63C9"/>
    <w:rsid w:val="006E68C3"/>
    <w:rsid w:val="006E6CF1"/>
    <w:rsid w:val="006E706D"/>
    <w:rsid w:val="006E72B1"/>
    <w:rsid w:val="006E73AC"/>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145"/>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6171"/>
    <w:rsid w:val="00706594"/>
    <w:rsid w:val="0070661F"/>
    <w:rsid w:val="007069E0"/>
    <w:rsid w:val="007069EB"/>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1B9F"/>
    <w:rsid w:val="00712274"/>
    <w:rsid w:val="007126E4"/>
    <w:rsid w:val="00712B10"/>
    <w:rsid w:val="00712D48"/>
    <w:rsid w:val="00713444"/>
    <w:rsid w:val="00713570"/>
    <w:rsid w:val="00713972"/>
    <w:rsid w:val="00713B31"/>
    <w:rsid w:val="00713BF4"/>
    <w:rsid w:val="00713C49"/>
    <w:rsid w:val="00713C77"/>
    <w:rsid w:val="00713F35"/>
    <w:rsid w:val="0071404B"/>
    <w:rsid w:val="00714153"/>
    <w:rsid w:val="007141E5"/>
    <w:rsid w:val="007146E3"/>
    <w:rsid w:val="0071508A"/>
    <w:rsid w:val="007152FA"/>
    <w:rsid w:val="00715366"/>
    <w:rsid w:val="00715424"/>
    <w:rsid w:val="007155F2"/>
    <w:rsid w:val="007159D9"/>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54"/>
    <w:rsid w:val="007204F7"/>
    <w:rsid w:val="007205A9"/>
    <w:rsid w:val="0072090D"/>
    <w:rsid w:val="00720A17"/>
    <w:rsid w:val="00720B8E"/>
    <w:rsid w:val="007221FD"/>
    <w:rsid w:val="007223F1"/>
    <w:rsid w:val="00722AEC"/>
    <w:rsid w:val="00722D75"/>
    <w:rsid w:val="00722EF2"/>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552"/>
    <w:rsid w:val="00731B02"/>
    <w:rsid w:val="00731CB6"/>
    <w:rsid w:val="00731FDD"/>
    <w:rsid w:val="007320A8"/>
    <w:rsid w:val="00732177"/>
    <w:rsid w:val="0073253C"/>
    <w:rsid w:val="007328D4"/>
    <w:rsid w:val="00732D1B"/>
    <w:rsid w:val="00732D5D"/>
    <w:rsid w:val="0073318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779"/>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C8A"/>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52C2"/>
    <w:rsid w:val="0076566F"/>
    <w:rsid w:val="00765C3C"/>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816"/>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DA"/>
    <w:rsid w:val="00776E79"/>
    <w:rsid w:val="00776E91"/>
    <w:rsid w:val="007775A4"/>
    <w:rsid w:val="0077775E"/>
    <w:rsid w:val="007800BA"/>
    <w:rsid w:val="007800DB"/>
    <w:rsid w:val="00780379"/>
    <w:rsid w:val="007803C8"/>
    <w:rsid w:val="00780B4F"/>
    <w:rsid w:val="00780BBC"/>
    <w:rsid w:val="00780D0C"/>
    <w:rsid w:val="00780D35"/>
    <w:rsid w:val="00781499"/>
    <w:rsid w:val="007815BD"/>
    <w:rsid w:val="007817FB"/>
    <w:rsid w:val="00781A6C"/>
    <w:rsid w:val="007822D7"/>
    <w:rsid w:val="00782303"/>
    <w:rsid w:val="0078240C"/>
    <w:rsid w:val="007832AC"/>
    <w:rsid w:val="00783533"/>
    <w:rsid w:val="007835DA"/>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90669"/>
    <w:rsid w:val="0079068A"/>
    <w:rsid w:val="007907B9"/>
    <w:rsid w:val="00790950"/>
    <w:rsid w:val="00790B16"/>
    <w:rsid w:val="00790CAD"/>
    <w:rsid w:val="00791125"/>
    <w:rsid w:val="007911DD"/>
    <w:rsid w:val="007913EC"/>
    <w:rsid w:val="00791635"/>
    <w:rsid w:val="00791756"/>
    <w:rsid w:val="00791D5B"/>
    <w:rsid w:val="00791F99"/>
    <w:rsid w:val="007920BA"/>
    <w:rsid w:val="00792372"/>
    <w:rsid w:val="00792872"/>
    <w:rsid w:val="00792AB5"/>
    <w:rsid w:val="00792BB3"/>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5F77"/>
    <w:rsid w:val="0079617F"/>
    <w:rsid w:val="00796564"/>
    <w:rsid w:val="00796C9D"/>
    <w:rsid w:val="00797037"/>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63C"/>
    <w:rsid w:val="007A4840"/>
    <w:rsid w:val="007A484C"/>
    <w:rsid w:val="007A4B38"/>
    <w:rsid w:val="007A4F3E"/>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70D"/>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588"/>
    <w:rsid w:val="007D26E8"/>
    <w:rsid w:val="007D2A69"/>
    <w:rsid w:val="007D2DC6"/>
    <w:rsid w:val="007D36F2"/>
    <w:rsid w:val="007D38DD"/>
    <w:rsid w:val="007D3CB1"/>
    <w:rsid w:val="007D4214"/>
    <w:rsid w:val="007D422E"/>
    <w:rsid w:val="007D433A"/>
    <w:rsid w:val="007D487A"/>
    <w:rsid w:val="007D4BDE"/>
    <w:rsid w:val="007D4C7E"/>
    <w:rsid w:val="007D4D46"/>
    <w:rsid w:val="007D510D"/>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66D"/>
    <w:rsid w:val="007E381D"/>
    <w:rsid w:val="007E3876"/>
    <w:rsid w:val="007E38DD"/>
    <w:rsid w:val="007E39E8"/>
    <w:rsid w:val="007E3A0B"/>
    <w:rsid w:val="007E3DCC"/>
    <w:rsid w:val="007E3FB2"/>
    <w:rsid w:val="007E4054"/>
    <w:rsid w:val="007E4204"/>
    <w:rsid w:val="007E4458"/>
    <w:rsid w:val="007E463A"/>
    <w:rsid w:val="007E4E2A"/>
    <w:rsid w:val="007E53FE"/>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674"/>
    <w:rsid w:val="007F273D"/>
    <w:rsid w:val="007F2835"/>
    <w:rsid w:val="007F28EE"/>
    <w:rsid w:val="007F2C51"/>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9FD"/>
    <w:rsid w:val="00804DE5"/>
    <w:rsid w:val="00805573"/>
    <w:rsid w:val="00805A35"/>
    <w:rsid w:val="00805C50"/>
    <w:rsid w:val="00805E09"/>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2BD"/>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B9"/>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5D7F"/>
    <w:rsid w:val="0082604A"/>
    <w:rsid w:val="0082617E"/>
    <w:rsid w:val="008264BA"/>
    <w:rsid w:val="0082650F"/>
    <w:rsid w:val="00826755"/>
    <w:rsid w:val="00827C1E"/>
    <w:rsid w:val="00827DD2"/>
    <w:rsid w:val="00827E8F"/>
    <w:rsid w:val="00830557"/>
    <w:rsid w:val="008306EB"/>
    <w:rsid w:val="00830808"/>
    <w:rsid w:val="00830ADE"/>
    <w:rsid w:val="00830E20"/>
    <w:rsid w:val="00830FC7"/>
    <w:rsid w:val="0083195A"/>
    <w:rsid w:val="008321B6"/>
    <w:rsid w:val="0083288F"/>
    <w:rsid w:val="00832F06"/>
    <w:rsid w:val="008331D5"/>
    <w:rsid w:val="008333C0"/>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5F2F"/>
    <w:rsid w:val="00836000"/>
    <w:rsid w:val="00836029"/>
    <w:rsid w:val="008361CF"/>
    <w:rsid w:val="00836231"/>
    <w:rsid w:val="0083623D"/>
    <w:rsid w:val="0083670E"/>
    <w:rsid w:val="008367B8"/>
    <w:rsid w:val="00836904"/>
    <w:rsid w:val="0083697E"/>
    <w:rsid w:val="00836A39"/>
    <w:rsid w:val="00836D2F"/>
    <w:rsid w:val="0083725A"/>
    <w:rsid w:val="0083739A"/>
    <w:rsid w:val="00837685"/>
    <w:rsid w:val="00837768"/>
    <w:rsid w:val="00837CFD"/>
    <w:rsid w:val="00837E2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4"/>
    <w:rsid w:val="0084359C"/>
    <w:rsid w:val="00843A01"/>
    <w:rsid w:val="0084405A"/>
    <w:rsid w:val="00844391"/>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89"/>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77"/>
    <w:rsid w:val="00874994"/>
    <w:rsid w:val="00874AD7"/>
    <w:rsid w:val="00874C6C"/>
    <w:rsid w:val="00874D22"/>
    <w:rsid w:val="00874E22"/>
    <w:rsid w:val="00874E6D"/>
    <w:rsid w:val="00874F29"/>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584"/>
    <w:rsid w:val="00890728"/>
    <w:rsid w:val="00890814"/>
    <w:rsid w:val="00890864"/>
    <w:rsid w:val="00890BD3"/>
    <w:rsid w:val="00890C7D"/>
    <w:rsid w:val="00890E2D"/>
    <w:rsid w:val="008912ED"/>
    <w:rsid w:val="0089148B"/>
    <w:rsid w:val="008915E7"/>
    <w:rsid w:val="008917C3"/>
    <w:rsid w:val="00891ED6"/>
    <w:rsid w:val="00892052"/>
    <w:rsid w:val="008920EB"/>
    <w:rsid w:val="008929BC"/>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83D"/>
    <w:rsid w:val="00897DC9"/>
    <w:rsid w:val="00897FE0"/>
    <w:rsid w:val="008A03CF"/>
    <w:rsid w:val="008A072E"/>
    <w:rsid w:val="008A07A6"/>
    <w:rsid w:val="008A07F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32C"/>
    <w:rsid w:val="008A3B15"/>
    <w:rsid w:val="008A3BAC"/>
    <w:rsid w:val="008A43EE"/>
    <w:rsid w:val="008A4814"/>
    <w:rsid w:val="008A4C44"/>
    <w:rsid w:val="008A547C"/>
    <w:rsid w:val="008A5849"/>
    <w:rsid w:val="008A5B46"/>
    <w:rsid w:val="008A5D47"/>
    <w:rsid w:val="008A5F35"/>
    <w:rsid w:val="008A7207"/>
    <w:rsid w:val="008B00A6"/>
    <w:rsid w:val="008B0148"/>
    <w:rsid w:val="008B0293"/>
    <w:rsid w:val="008B037C"/>
    <w:rsid w:val="008B0380"/>
    <w:rsid w:val="008B03B1"/>
    <w:rsid w:val="008B04D5"/>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7B6"/>
    <w:rsid w:val="008B5C01"/>
    <w:rsid w:val="008B6309"/>
    <w:rsid w:val="008B6716"/>
    <w:rsid w:val="008B69F4"/>
    <w:rsid w:val="008B6D88"/>
    <w:rsid w:val="008B6F27"/>
    <w:rsid w:val="008B6F34"/>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E20"/>
    <w:rsid w:val="008C48A7"/>
    <w:rsid w:val="008C490E"/>
    <w:rsid w:val="008C4ED6"/>
    <w:rsid w:val="008C4FC5"/>
    <w:rsid w:val="008C5DAB"/>
    <w:rsid w:val="008C6BC8"/>
    <w:rsid w:val="008C72BF"/>
    <w:rsid w:val="008C7865"/>
    <w:rsid w:val="008C7ACB"/>
    <w:rsid w:val="008C7EA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C4C"/>
    <w:rsid w:val="008D7E22"/>
    <w:rsid w:val="008E08C3"/>
    <w:rsid w:val="008E0A3E"/>
    <w:rsid w:val="008E0A41"/>
    <w:rsid w:val="008E0E46"/>
    <w:rsid w:val="008E1669"/>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BF"/>
    <w:rsid w:val="008F0F76"/>
    <w:rsid w:val="008F0F99"/>
    <w:rsid w:val="008F15F3"/>
    <w:rsid w:val="008F1C3F"/>
    <w:rsid w:val="008F25ED"/>
    <w:rsid w:val="008F26D1"/>
    <w:rsid w:val="008F2775"/>
    <w:rsid w:val="008F2BC4"/>
    <w:rsid w:val="008F2EBD"/>
    <w:rsid w:val="008F315E"/>
    <w:rsid w:val="008F392E"/>
    <w:rsid w:val="008F40C1"/>
    <w:rsid w:val="008F4149"/>
    <w:rsid w:val="008F4379"/>
    <w:rsid w:val="008F45FA"/>
    <w:rsid w:val="008F4C01"/>
    <w:rsid w:val="008F50E5"/>
    <w:rsid w:val="008F52ED"/>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327D"/>
    <w:rsid w:val="0090400D"/>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58C"/>
    <w:rsid w:val="009118F5"/>
    <w:rsid w:val="00911988"/>
    <w:rsid w:val="00911C18"/>
    <w:rsid w:val="0091295C"/>
    <w:rsid w:val="00912964"/>
    <w:rsid w:val="00912B87"/>
    <w:rsid w:val="00912C31"/>
    <w:rsid w:val="00913006"/>
    <w:rsid w:val="00913463"/>
    <w:rsid w:val="00913535"/>
    <w:rsid w:val="00914750"/>
    <w:rsid w:val="00914BC3"/>
    <w:rsid w:val="009156E5"/>
    <w:rsid w:val="00915A2E"/>
    <w:rsid w:val="00916054"/>
    <w:rsid w:val="00916301"/>
    <w:rsid w:val="009164A4"/>
    <w:rsid w:val="00916676"/>
    <w:rsid w:val="009166C5"/>
    <w:rsid w:val="00916C93"/>
    <w:rsid w:val="00916E52"/>
    <w:rsid w:val="00916F8A"/>
    <w:rsid w:val="00917275"/>
    <w:rsid w:val="00917867"/>
    <w:rsid w:val="00917E91"/>
    <w:rsid w:val="0092003A"/>
    <w:rsid w:val="009207FD"/>
    <w:rsid w:val="00920AF4"/>
    <w:rsid w:val="00920C70"/>
    <w:rsid w:val="00920F71"/>
    <w:rsid w:val="009213CA"/>
    <w:rsid w:val="00921442"/>
    <w:rsid w:val="0092148D"/>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6A"/>
    <w:rsid w:val="00930EA4"/>
    <w:rsid w:val="0093121D"/>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236"/>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1F8"/>
    <w:rsid w:val="009417B5"/>
    <w:rsid w:val="00941AAA"/>
    <w:rsid w:val="00941CF2"/>
    <w:rsid w:val="00941FB9"/>
    <w:rsid w:val="00942B26"/>
    <w:rsid w:val="00942D7E"/>
    <w:rsid w:val="009431C7"/>
    <w:rsid w:val="009431DD"/>
    <w:rsid w:val="0094446D"/>
    <w:rsid w:val="009445E4"/>
    <w:rsid w:val="00944847"/>
    <w:rsid w:val="00945169"/>
    <w:rsid w:val="00945378"/>
    <w:rsid w:val="00945623"/>
    <w:rsid w:val="00945917"/>
    <w:rsid w:val="00945A0F"/>
    <w:rsid w:val="009460E4"/>
    <w:rsid w:val="0094743D"/>
    <w:rsid w:val="00947539"/>
    <w:rsid w:val="00947AE6"/>
    <w:rsid w:val="00947B4F"/>
    <w:rsid w:val="00947DC7"/>
    <w:rsid w:val="00950077"/>
    <w:rsid w:val="00950102"/>
    <w:rsid w:val="0095043D"/>
    <w:rsid w:val="00950587"/>
    <w:rsid w:val="00950A10"/>
    <w:rsid w:val="00950A20"/>
    <w:rsid w:val="00951290"/>
    <w:rsid w:val="0095197A"/>
    <w:rsid w:val="00952069"/>
    <w:rsid w:val="009520B3"/>
    <w:rsid w:val="00952366"/>
    <w:rsid w:val="00952519"/>
    <w:rsid w:val="00952559"/>
    <w:rsid w:val="00952962"/>
    <w:rsid w:val="009534DE"/>
    <w:rsid w:val="009538A9"/>
    <w:rsid w:val="00953E01"/>
    <w:rsid w:val="00953FB9"/>
    <w:rsid w:val="0095405B"/>
    <w:rsid w:val="0095490B"/>
    <w:rsid w:val="00954A66"/>
    <w:rsid w:val="00954C34"/>
    <w:rsid w:val="00954F13"/>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6A"/>
    <w:rsid w:val="00970779"/>
    <w:rsid w:val="00971013"/>
    <w:rsid w:val="00971083"/>
    <w:rsid w:val="009710D5"/>
    <w:rsid w:val="00971155"/>
    <w:rsid w:val="00971372"/>
    <w:rsid w:val="009719CC"/>
    <w:rsid w:val="009719F6"/>
    <w:rsid w:val="00971D70"/>
    <w:rsid w:val="00971F18"/>
    <w:rsid w:val="0097262A"/>
    <w:rsid w:val="009727C3"/>
    <w:rsid w:val="00972986"/>
    <w:rsid w:val="00972B54"/>
    <w:rsid w:val="00972BD5"/>
    <w:rsid w:val="00972DAB"/>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392"/>
    <w:rsid w:val="0098691C"/>
    <w:rsid w:val="00987074"/>
    <w:rsid w:val="009871AF"/>
    <w:rsid w:val="00987507"/>
    <w:rsid w:val="009876FE"/>
    <w:rsid w:val="009877BE"/>
    <w:rsid w:val="0098785C"/>
    <w:rsid w:val="009878B5"/>
    <w:rsid w:val="00987BF4"/>
    <w:rsid w:val="00987C92"/>
    <w:rsid w:val="009902AB"/>
    <w:rsid w:val="00990698"/>
    <w:rsid w:val="009907D7"/>
    <w:rsid w:val="00990B76"/>
    <w:rsid w:val="00991068"/>
    <w:rsid w:val="00991141"/>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261"/>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E1F"/>
    <w:rsid w:val="009C0675"/>
    <w:rsid w:val="009C0833"/>
    <w:rsid w:val="009C0B42"/>
    <w:rsid w:val="009C0E7D"/>
    <w:rsid w:val="009C10BE"/>
    <w:rsid w:val="009C12AD"/>
    <w:rsid w:val="009C142A"/>
    <w:rsid w:val="009C1579"/>
    <w:rsid w:val="009C1B1F"/>
    <w:rsid w:val="009C1B79"/>
    <w:rsid w:val="009C1D99"/>
    <w:rsid w:val="009C1DC1"/>
    <w:rsid w:val="009C25E5"/>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DD2"/>
    <w:rsid w:val="009C7E5E"/>
    <w:rsid w:val="009D05F8"/>
    <w:rsid w:val="009D0919"/>
    <w:rsid w:val="009D097E"/>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2DE"/>
    <w:rsid w:val="009D363D"/>
    <w:rsid w:val="009D3D8E"/>
    <w:rsid w:val="009D4083"/>
    <w:rsid w:val="009D44D4"/>
    <w:rsid w:val="009D45CD"/>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67"/>
    <w:rsid w:val="009E0898"/>
    <w:rsid w:val="009E0DEE"/>
    <w:rsid w:val="009E1216"/>
    <w:rsid w:val="009E1456"/>
    <w:rsid w:val="009E1707"/>
    <w:rsid w:val="009E1849"/>
    <w:rsid w:val="009E18E0"/>
    <w:rsid w:val="009E1EF1"/>
    <w:rsid w:val="009E2473"/>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60"/>
    <w:rsid w:val="009F0E97"/>
    <w:rsid w:val="009F10AB"/>
    <w:rsid w:val="009F1BD1"/>
    <w:rsid w:val="009F1C9A"/>
    <w:rsid w:val="009F1F3A"/>
    <w:rsid w:val="009F1F79"/>
    <w:rsid w:val="009F22EE"/>
    <w:rsid w:val="009F2500"/>
    <w:rsid w:val="009F25FA"/>
    <w:rsid w:val="009F26C9"/>
    <w:rsid w:val="009F27DE"/>
    <w:rsid w:val="009F2858"/>
    <w:rsid w:val="009F2E57"/>
    <w:rsid w:val="009F38A9"/>
    <w:rsid w:val="009F38F6"/>
    <w:rsid w:val="009F46B2"/>
    <w:rsid w:val="009F4954"/>
    <w:rsid w:val="009F4B87"/>
    <w:rsid w:val="009F4C5D"/>
    <w:rsid w:val="009F4C74"/>
    <w:rsid w:val="009F5CA5"/>
    <w:rsid w:val="009F625D"/>
    <w:rsid w:val="009F6497"/>
    <w:rsid w:val="009F6C5C"/>
    <w:rsid w:val="009F6E1D"/>
    <w:rsid w:val="009F6F6A"/>
    <w:rsid w:val="009F7173"/>
    <w:rsid w:val="009F74D2"/>
    <w:rsid w:val="009F79DD"/>
    <w:rsid w:val="009F7F96"/>
    <w:rsid w:val="009F7FE3"/>
    <w:rsid w:val="00A000D4"/>
    <w:rsid w:val="00A001E0"/>
    <w:rsid w:val="00A006D6"/>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FB8"/>
    <w:rsid w:val="00A1100C"/>
    <w:rsid w:val="00A11254"/>
    <w:rsid w:val="00A1136F"/>
    <w:rsid w:val="00A11772"/>
    <w:rsid w:val="00A11EAF"/>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CB"/>
    <w:rsid w:val="00A16EBD"/>
    <w:rsid w:val="00A175DB"/>
    <w:rsid w:val="00A17694"/>
    <w:rsid w:val="00A1778C"/>
    <w:rsid w:val="00A1790F"/>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1AD4"/>
    <w:rsid w:val="00A3250E"/>
    <w:rsid w:val="00A3261B"/>
    <w:rsid w:val="00A3271C"/>
    <w:rsid w:val="00A32D7A"/>
    <w:rsid w:val="00A32FAF"/>
    <w:rsid w:val="00A33572"/>
    <w:rsid w:val="00A3370A"/>
    <w:rsid w:val="00A339D3"/>
    <w:rsid w:val="00A33AB5"/>
    <w:rsid w:val="00A33ED7"/>
    <w:rsid w:val="00A33FF2"/>
    <w:rsid w:val="00A34F6F"/>
    <w:rsid w:val="00A353B9"/>
    <w:rsid w:val="00A353D7"/>
    <w:rsid w:val="00A35462"/>
    <w:rsid w:val="00A354EA"/>
    <w:rsid w:val="00A3580E"/>
    <w:rsid w:val="00A35A43"/>
    <w:rsid w:val="00A35AAF"/>
    <w:rsid w:val="00A35BFC"/>
    <w:rsid w:val="00A3617D"/>
    <w:rsid w:val="00A36264"/>
    <w:rsid w:val="00A3652E"/>
    <w:rsid w:val="00A36926"/>
    <w:rsid w:val="00A369B5"/>
    <w:rsid w:val="00A36A2C"/>
    <w:rsid w:val="00A36EE7"/>
    <w:rsid w:val="00A37469"/>
    <w:rsid w:val="00A37706"/>
    <w:rsid w:val="00A37B1E"/>
    <w:rsid w:val="00A37B26"/>
    <w:rsid w:val="00A37EB4"/>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BCF"/>
    <w:rsid w:val="00A61DFA"/>
    <w:rsid w:val="00A61F0E"/>
    <w:rsid w:val="00A624C9"/>
    <w:rsid w:val="00A6253D"/>
    <w:rsid w:val="00A62607"/>
    <w:rsid w:val="00A62E92"/>
    <w:rsid w:val="00A6306B"/>
    <w:rsid w:val="00A63121"/>
    <w:rsid w:val="00A632BC"/>
    <w:rsid w:val="00A6390A"/>
    <w:rsid w:val="00A6398C"/>
    <w:rsid w:val="00A63A59"/>
    <w:rsid w:val="00A6432C"/>
    <w:rsid w:val="00A6458F"/>
    <w:rsid w:val="00A648C0"/>
    <w:rsid w:val="00A649D5"/>
    <w:rsid w:val="00A64DD4"/>
    <w:rsid w:val="00A64EEE"/>
    <w:rsid w:val="00A64EFE"/>
    <w:rsid w:val="00A65149"/>
    <w:rsid w:val="00A654D5"/>
    <w:rsid w:val="00A6551A"/>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18F"/>
    <w:rsid w:val="00A8268D"/>
    <w:rsid w:val="00A8298B"/>
    <w:rsid w:val="00A829A5"/>
    <w:rsid w:val="00A82E30"/>
    <w:rsid w:val="00A83047"/>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6D6D"/>
    <w:rsid w:val="00A87693"/>
    <w:rsid w:val="00A87E38"/>
    <w:rsid w:val="00A90019"/>
    <w:rsid w:val="00A90398"/>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5F86"/>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52"/>
    <w:rsid w:val="00AA16EF"/>
    <w:rsid w:val="00AA17F6"/>
    <w:rsid w:val="00AA18BD"/>
    <w:rsid w:val="00AA1903"/>
    <w:rsid w:val="00AA23EE"/>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C95"/>
    <w:rsid w:val="00AA4EE4"/>
    <w:rsid w:val="00AA4F26"/>
    <w:rsid w:val="00AA5173"/>
    <w:rsid w:val="00AA52A3"/>
    <w:rsid w:val="00AA5675"/>
    <w:rsid w:val="00AA582C"/>
    <w:rsid w:val="00AA58DA"/>
    <w:rsid w:val="00AA5A70"/>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99C"/>
    <w:rsid w:val="00AC2F7F"/>
    <w:rsid w:val="00AC3195"/>
    <w:rsid w:val="00AC324A"/>
    <w:rsid w:val="00AC4172"/>
    <w:rsid w:val="00AC4A2C"/>
    <w:rsid w:val="00AC4BA3"/>
    <w:rsid w:val="00AC4CFB"/>
    <w:rsid w:val="00AC4F85"/>
    <w:rsid w:val="00AC52B5"/>
    <w:rsid w:val="00AC53FB"/>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531"/>
    <w:rsid w:val="00AD0A4C"/>
    <w:rsid w:val="00AD0B57"/>
    <w:rsid w:val="00AD0DC5"/>
    <w:rsid w:val="00AD0EAA"/>
    <w:rsid w:val="00AD16E5"/>
    <w:rsid w:val="00AD1716"/>
    <w:rsid w:val="00AD19F1"/>
    <w:rsid w:val="00AD1E6C"/>
    <w:rsid w:val="00AD20B4"/>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B42"/>
    <w:rsid w:val="00AD5FD6"/>
    <w:rsid w:val="00AD674C"/>
    <w:rsid w:val="00AD6D82"/>
    <w:rsid w:val="00AD72E2"/>
    <w:rsid w:val="00AD73C3"/>
    <w:rsid w:val="00AD744F"/>
    <w:rsid w:val="00AD7B2A"/>
    <w:rsid w:val="00AD7EBC"/>
    <w:rsid w:val="00AE02DE"/>
    <w:rsid w:val="00AE039A"/>
    <w:rsid w:val="00AE03F6"/>
    <w:rsid w:val="00AE0870"/>
    <w:rsid w:val="00AE0BFF"/>
    <w:rsid w:val="00AE1442"/>
    <w:rsid w:val="00AE1743"/>
    <w:rsid w:val="00AE1831"/>
    <w:rsid w:val="00AE18C1"/>
    <w:rsid w:val="00AE1912"/>
    <w:rsid w:val="00AE1E11"/>
    <w:rsid w:val="00AE1E52"/>
    <w:rsid w:val="00AE1F2F"/>
    <w:rsid w:val="00AE1FD7"/>
    <w:rsid w:val="00AE2430"/>
    <w:rsid w:val="00AE26BE"/>
    <w:rsid w:val="00AE28DA"/>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C3C"/>
    <w:rsid w:val="00AF1DCF"/>
    <w:rsid w:val="00AF2046"/>
    <w:rsid w:val="00AF20E1"/>
    <w:rsid w:val="00AF238C"/>
    <w:rsid w:val="00AF23DC"/>
    <w:rsid w:val="00AF2A7B"/>
    <w:rsid w:val="00AF2E64"/>
    <w:rsid w:val="00AF2E88"/>
    <w:rsid w:val="00AF35B0"/>
    <w:rsid w:val="00AF3825"/>
    <w:rsid w:val="00AF3C52"/>
    <w:rsid w:val="00AF44E4"/>
    <w:rsid w:val="00AF44F4"/>
    <w:rsid w:val="00AF4A12"/>
    <w:rsid w:val="00AF4BB2"/>
    <w:rsid w:val="00AF4CE5"/>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AF7FB5"/>
    <w:rsid w:val="00B003D7"/>
    <w:rsid w:val="00B01192"/>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69A"/>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5D"/>
    <w:rsid w:val="00B13796"/>
    <w:rsid w:val="00B147D5"/>
    <w:rsid w:val="00B14A3A"/>
    <w:rsid w:val="00B14DFA"/>
    <w:rsid w:val="00B14F34"/>
    <w:rsid w:val="00B14F8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273CE"/>
    <w:rsid w:val="00B30010"/>
    <w:rsid w:val="00B3037C"/>
    <w:rsid w:val="00B30616"/>
    <w:rsid w:val="00B3089E"/>
    <w:rsid w:val="00B30AF9"/>
    <w:rsid w:val="00B30DD5"/>
    <w:rsid w:val="00B30EDB"/>
    <w:rsid w:val="00B3111E"/>
    <w:rsid w:val="00B31567"/>
    <w:rsid w:val="00B316C5"/>
    <w:rsid w:val="00B318B1"/>
    <w:rsid w:val="00B3197A"/>
    <w:rsid w:val="00B31A3B"/>
    <w:rsid w:val="00B32297"/>
    <w:rsid w:val="00B3233B"/>
    <w:rsid w:val="00B32401"/>
    <w:rsid w:val="00B325DF"/>
    <w:rsid w:val="00B3292F"/>
    <w:rsid w:val="00B32EF0"/>
    <w:rsid w:val="00B33109"/>
    <w:rsid w:val="00B3398F"/>
    <w:rsid w:val="00B33E45"/>
    <w:rsid w:val="00B33FFC"/>
    <w:rsid w:val="00B34485"/>
    <w:rsid w:val="00B346F8"/>
    <w:rsid w:val="00B34BE2"/>
    <w:rsid w:val="00B355F7"/>
    <w:rsid w:val="00B35859"/>
    <w:rsid w:val="00B35A5C"/>
    <w:rsid w:val="00B35E58"/>
    <w:rsid w:val="00B35EFA"/>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2"/>
    <w:rsid w:val="00B50785"/>
    <w:rsid w:val="00B5078A"/>
    <w:rsid w:val="00B50ABA"/>
    <w:rsid w:val="00B50FC7"/>
    <w:rsid w:val="00B510BB"/>
    <w:rsid w:val="00B512F3"/>
    <w:rsid w:val="00B515FB"/>
    <w:rsid w:val="00B51738"/>
    <w:rsid w:val="00B51BCB"/>
    <w:rsid w:val="00B51D3C"/>
    <w:rsid w:val="00B51E67"/>
    <w:rsid w:val="00B51F9E"/>
    <w:rsid w:val="00B52078"/>
    <w:rsid w:val="00B522AC"/>
    <w:rsid w:val="00B523FC"/>
    <w:rsid w:val="00B52684"/>
    <w:rsid w:val="00B52B18"/>
    <w:rsid w:val="00B52D7E"/>
    <w:rsid w:val="00B5331E"/>
    <w:rsid w:val="00B53888"/>
    <w:rsid w:val="00B53C26"/>
    <w:rsid w:val="00B53EA5"/>
    <w:rsid w:val="00B546A5"/>
    <w:rsid w:val="00B547BB"/>
    <w:rsid w:val="00B54BA6"/>
    <w:rsid w:val="00B54E4A"/>
    <w:rsid w:val="00B55612"/>
    <w:rsid w:val="00B558BE"/>
    <w:rsid w:val="00B55BB6"/>
    <w:rsid w:val="00B55FEE"/>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A0A"/>
    <w:rsid w:val="00B61DA8"/>
    <w:rsid w:val="00B62858"/>
    <w:rsid w:val="00B62C0E"/>
    <w:rsid w:val="00B62C51"/>
    <w:rsid w:val="00B63001"/>
    <w:rsid w:val="00B6352B"/>
    <w:rsid w:val="00B63A35"/>
    <w:rsid w:val="00B64245"/>
    <w:rsid w:val="00B64CB6"/>
    <w:rsid w:val="00B65653"/>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01C"/>
    <w:rsid w:val="00B70AA0"/>
    <w:rsid w:val="00B70C6B"/>
    <w:rsid w:val="00B71008"/>
    <w:rsid w:val="00B712D5"/>
    <w:rsid w:val="00B71A0D"/>
    <w:rsid w:val="00B71A1E"/>
    <w:rsid w:val="00B71BCA"/>
    <w:rsid w:val="00B71BE9"/>
    <w:rsid w:val="00B71C5A"/>
    <w:rsid w:val="00B71E59"/>
    <w:rsid w:val="00B72BC3"/>
    <w:rsid w:val="00B72CBA"/>
    <w:rsid w:val="00B72ECC"/>
    <w:rsid w:val="00B73579"/>
    <w:rsid w:val="00B73666"/>
    <w:rsid w:val="00B73A48"/>
    <w:rsid w:val="00B73E0D"/>
    <w:rsid w:val="00B74605"/>
    <w:rsid w:val="00B74BB6"/>
    <w:rsid w:val="00B74C11"/>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00C"/>
    <w:rsid w:val="00B855BA"/>
    <w:rsid w:val="00B85765"/>
    <w:rsid w:val="00B85979"/>
    <w:rsid w:val="00B85E24"/>
    <w:rsid w:val="00B85E60"/>
    <w:rsid w:val="00B860C7"/>
    <w:rsid w:val="00B86477"/>
    <w:rsid w:val="00B867D9"/>
    <w:rsid w:val="00B86BEA"/>
    <w:rsid w:val="00B87009"/>
    <w:rsid w:val="00B873A3"/>
    <w:rsid w:val="00B87989"/>
    <w:rsid w:val="00B87B6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FBF"/>
    <w:rsid w:val="00B940C9"/>
    <w:rsid w:val="00B94383"/>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5EB"/>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E9"/>
    <w:rsid w:val="00BA78F1"/>
    <w:rsid w:val="00BA7B13"/>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3A68"/>
    <w:rsid w:val="00BB416B"/>
    <w:rsid w:val="00BB4344"/>
    <w:rsid w:val="00BB4438"/>
    <w:rsid w:val="00BB4544"/>
    <w:rsid w:val="00BB45D8"/>
    <w:rsid w:val="00BB4AC3"/>
    <w:rsid w:val="00BB4CC3"/>
    <w:rsid w:val="00BB5222"/>
    <w:rsid w:val="00BB5353"/>
    <w:rsid w:val="00BB5736"/>
    <w:rsid w:val="00BB59B1"/>
    <w:rsid w:val="00BB5E83"/>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6B"/>
    <w:rsid w:val="00BC2FC7"/>
    <w:rsid w:val="00BC2FD2"/>
    <w:rsid w:val="00BC3A87"/>
    <w:rsid w:val="00BC3C64"/>
    <w:rsid w:val="00BC3CC7"/>
    <w:rsid w:val="00BC432A"/>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B78"/>
    <w:rsid w:val="00BD5DCA"/>
    <w:rsid w:val="00BD5FA7"/>
    <w:rsid w:val="00BD612E"/>
    <w:rsid w:val="00BD6AB1"/>
    <w:rsid w:val="00BD6AFD"/>
    <w:rsid w:val="00BD6B99"/>
    <w:rsid w:val="00BD6C92"/>
    <w:rsid w:val="00BD6FEE"/>
    <w:rsid w:val="00BD7176"/>
    <w:rsid w:val="00BD7503"/>
    <w:rsid w:val="00BD7742"/>
    <w:rsid w:val="00BD7ADA"/>
    <w:rsid w:val="00BD7CA0"/>
    <w:rsid w:val="00BD7E0F"/>
    <w:rsid w:val="00BD7F7B"/>
    <w:rsid w:val="00BE01E1"/>
    <w:rsid w:val="00BE0308"/>
    <w:rsid w:val="00BE0532"/>
    <w:rsid w:val="00BE058E"/>
    <w:rsid w:val="00BE0816"/>
    <w:rsid w:val="00BE0883"/>
    <w:rsid w:val="00BE0972"/>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3D2"/>
    <w:rsid w:val="00BF378B"/>
    <w:rsid w:val="00BF3D23"/>
    <w:rsid w:val="00BF3E83"/>
    <w:rsid w:val="00BF41A9"/>
    <w:rsid w:val="00BF46CF"/>
    <w:rsid w:val="00BF4B5C"/>
    <w:rsid w:val="00BF4DBC"/>
    <w:rsid w:val="00BF4EAD"/>
    <w:rsid w:val="00BF4F2D"/>
    <w:rsid w:val="00BF504C"/>
    <w:rsid w:val="00BF5687"/>
    <w:rsid w:val="00BF5758"/>
    <w:rsid w:val="00BF5C34"/>
    <w:rsid w:val="00BF5D17"/>
    <w:rsid w:val="00BF5F56"/>
    <w:rsid w:val="00BF62BB"/>
    <w:rsid w:val="00BF65C6"/>
    <w:rsid w:val="00BF6811"/>
    <w:rsid w:val="00BF6843"/>
    <w:rsid w:val="00BF6FDA"/>
    <w:rsid w:val="00BF71FF"/>
    <w:rsid w:val="00BF7234"/>
    <w:rsid w:val="00BF72E4"/>
    <w:rsid w:val="00BF770E"/>
    <w:rsid w:val="00BF778B"/>
    <w:rsid w:val="00BF7C08"/>
    <w:rsid w:val="00BF7F74"/>
    <w:rsid w:val="00C00094"/>
    <w:rsid w:val="00C000FC"/>
    <w:rsid w:val="00C005C9"/>
    <w:rsid w:val="00C00A34"/>
    <w:rsid w:val="00C00BA8"/>
    <w:rsid w:val="00C00CA2"/>
    <w:rsid w:val="00C00CB2"/>
    <w:rsid w:val="00C01111"/>
    <w:rsid w:val="00C01728"/>
    <w:rsid w:val="00C01840"/>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5F9"/>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07C25"/>
    <w:rsid w:val="00C1000A"/>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A8"/>
    <w:rsid w:val="00C13963"/>
    <w:rsid w:val="00C13CEF"/>
    <w:rsid w:val="00C13DD4"/>
    <w:rsid w:val="00C14165"/>
    <w:rsid w:val="00C14C1E"/>
    <w:rsid w:val="00C14E50"/>
    <w:rsid w:val="00C15303"/>
    <w:rsid w:val="00C155C2"/>
    <w:rsid w:val="00C15713"/>
    <w:rsid w:val="00C1592E"/>
    <w:rsid w:val="00C15DB3"/>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1A6"/>
    <w:rsid w:val="00C314F5"/>
    <w:rsid w:val="00C31906"/>
    <w:rsid w:val="00C31AFC"/>
    <w:rsid w:val="00C31C65"/>
    <w:rsid w:val="00C31E23"/>
    <w:rsid w:val="00C3233C"/>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137"/>
    <w:rsid w:val="00C36236"/>
    <w:rsid w:val="00C36804"/>
    <w:rsid w:val="00C369B4"/>
    <w:rsid w:val="00C36C04"/>
    <w:rsid w:val="00C36C3D"/>
    <w:rsid w:val="00C3743C"/>
    <w:rsid w:val="00C3746A"/>
    <w:rsid w:val="00C37D4E"/>
    <w:rsid w:val="00C37D69"/>
    <w:rsid w:val="00C37DE9"/>
    <w:rsid w:val="00C402CF"/>
    <w:rsid w:val="00C405B9"/>
    <w:rsid w:val="00C4063B"/>
    <w:rsid w:val="00C4074C"/>
    <w:rsid w:val="00C409C4"/>
    <w:rsid w:val="00C40A33"/>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B7"/>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5A6"/>
    <w:rsid w:val="00C4792D"/>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922"/>
    <w:rsid w:val="00C56B17"/>
    <w:rsid w:val="00C56E1A"/>
    <w:rsid w:val="00C573D2"/>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0D5"/>
    <w:rsid w:val="00C651FF"/>
    <w:rsid w:val="00C65A47"/>
    <w:rsid w:val="00C65A9F"/>
    <w:rsid w:val="00C65B47"/>
    <w:rsid w:val="00C65B50"/>
    <w:rsid w:val="00C66053"/>
    <w:rsid w:val="00C6633B"/>
    <w:rsid w:val="00C66744"/>
    <w:rsid w:val="00C667D9"/>
    <w:rsid w:val="00C6694A"/>
    <w:rsid w:val="00C669F9"/>
    <w:rsid w:val="00C66CB0"/>
    <w:rsid w:val="00C66ED4"/>
    <w:rsid w:val="00C66F26"/>
    <w:rsid w:val="00C70391"/>
    <w:rsid w:val="00C70E22"/>
    <w:rsid w:val="00C710CC"/>
    <w:rsid w:val="00C7137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BC6"/>
    <w:rsid w:val="00C73D64"/>
    <w:rsid w:val="00C73DC8"/>
    <w:rsid w:val="00C74250"/>
    <w:rsid w:val="00C74385"/>
    <w:rsid w:val="00C74539"/>
    <w:rsid w:val="00C74606"/>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091A"/>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4D8"/>
    <w:rsid w:val="00C8479E"/>
    <w:rsid w:val="00C848D5"/>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629"/>
    <w:rsid w:val="00C907F0"/>
    <w:rsid w:val="00C9089F"/>
    <w:rsid w:val="00C908CF"/>
    <w:rsid w:val="00C9090F"/>
    <w:rsid w:val="00C90C9B"/>
    <w:rsid w:val="00C90D3A"/>
    <w:rsid w:val="00C9143E"/>
    <w:rsid w:val="00C9144F"/>
    <w:rsid w:val="00C91B4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0EF4"/>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013"/>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3A2"/>
    <w:rsid w:val="00CB63E1"/>
    <w:rsid w:val="00CB63FF"/>
    <w:rsid w:val="00CB661B"/>
    <w:rsid w:val="00CB6631"/>
    <w:rsid w:val="00CB6A3A"/>
    <w:rsid w:val="00CB6BA1"/>
    <w:rsid w:val="00CB6CC4"/>
    <w:rsid w:val="00CB6D20"/>
    <w:rsid w:val="00CB6D87"/>
    <w:rsid w:val="00CB71ED"/>
    <w:rsid w:val="00CC03DB"/>
    <w:rsid w:val="00CC03F7"/>
    <w:rsid w:val="00CC0499"/>
    <w:rsid w:val="00CC089D"/>
    <w:rsid w:val="00CC08A3"/>
    <w:rsid w:val="00CC0ED6"/>
    <w:rsid w:val="00CC10A8"/>
    <w:rsid w:val="00CC133D"/>
    <w:rsid w:val="00CC1596"/>
    <w:rsid w:val="00CC19A0"/>
    <w:rsid w:val="00CC1A5D"/>
    <w:rsid w:val="00CC1A85"/>
    <w:rsid w:val="00CC1FB9"/>
    <w:rsid w:val="00CC26FE"/>
    <w:rsid w:val="00CC2759"/>
    <w:rsid w:val="00CC277E"/>
    <w:rsid w:val="00CC2D76"/>
    <w:rsid w:val="00CC2E1A"/>
    <w:rsid w:val="00CC2F82"/>
    <w:rsid w:val="00CC2F9A"/>
    <w:rsid w:val="00CC32C0"/>
    <w:rsid w:val="00CC3743"/>
    <w:rsid w:val="00CC4EEF"/>
    <w:rsid w:val="00CC533F"/>
    <w:rsid w:val="00CC5BCB"/>
    <w:rsid w:val="00CC5DCB"/>
    <w:rsid w:val="00CC63B1"/>
    <w:rsid w:val="00CC6424"/>
    <w:rsid w:val="00CC6C56"/>
    <w:rsid w:val="00CC6FC0"/>
    <w:rsid w:val="00CC7263"/>
    <w:rsid w:val="00CC78E7"/>
    <w:rsid w:val="00CC798B"/>
    <w:rsid w:val="00CC7C8E"/>
    <w:rsid w:val="00CC7CE1"/>
    <w:rsid w:val="00CD00D8"/>
    <w:rsid w:val="00CD0616"/>
    <w:rsid w:val="00CD06D9"/>
    <w:rsid w:val="00CD1262"/>
    <w:rsid w:val="00CD128C"/>
    <w:rsid w:val="00CD1968"/>
    <w:rsid w:val="00CD2344"/>
    <w:rsid w:val="00CD2403"/>
    <w:rsid w:val="00CD27A8"/>
    <w:rsid w:val="00CD27F6"/>
    <w:rsid w:val="00CD2B0B"/>
    <w:rsid w:val="00CD2D7C"/>
    <w:rsid w:val="00CD337C"/>
    <w:rsid w:val="00CD3391"/>
    <w:rsid w:val="00CD3451"/>
    <w:rsid w:val="00CD3FB7"/>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ED"/>
    <w:rsid w:val="00CE4438"/>
    <w:rsid w:val="00CE4483"/>
    <w:rsid w:val="00CE4893"/>
    <w:rsid w:val="00CE4B4F"/>
    <w:rsid w:val="00CE4BD5"/>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CF74D8"/>
    <w:rsid w:val="00D0016E"/>
    <w:rsid w:val="00D005AD"/>
    <w:rsid w:val="00D00B18"/>
    <w:rsid w:val="00D00CA6"/>
    <w:rsid w:val="00D00F9E"/>
    <w:rsid w:val="00D018E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7F"/>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24C"/>
    <w:rsid w:val="00D23315"/>
    <w:rsid w:val="00D235FE"/>
    <w:rsid w:val="00D23969"/>
    <w:rsid w:val="00D23E3D"/>
    <w:rsid w:val="00D24065"/>
    <w:rsid w:val="00D24704"/>
    <w:rsid w:val="00D24803"/>
    <w:rsid w:val="00D24835"/>
    <w:rsid w:val="00D24B2A"/>
    <w:rsid w:val="00D24E0F"/>
    <w:rsid w:val="00D24E27"/>
    <w:rsid w:val="00D251C7"/>
    <w:rsid w:val="00D2528F"/>
    <w:rsid w:val="00D253C8"/>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7FB"/>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65F"/>
    <w:rsid w:val="00D46A7B"/>
    <w:rsid w:val="00D46AA8"/>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780"/>
    <w:rsid w:val="00D5184C"/>
    <w:rsid w:val="00D51927"/>
    <w:rsid w:val="00D519AD"/>
    <w:rsid w:val="00D51C3A"/>
    <w:rsid w:val="00D51CFE"/>
    <w:rsid w:val="00D51D49"/>
    <w:rsid w:val="00D51EEC"/>
    <w:rsid w:val="00D5245B"/>
    <w:rsid w:val="00D52D63"/>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08AD"/>
    <w:rsid w:val="00D610EA"/>
    <w:rsid w:val="00D613BC"/>
    <w:rsid w:val="00D61596"/>
    <w:rsid w:val="00D61726"/>
    <w:rsid w:val="00D6199E"/>
    <w:rsid w:val="00D6229C"/>
    <w:rsid w:val="00D62328"/>
    <w:rsid w:val="00D62662"/>
    <w:rsid w:val="00D6299A"/>
    <w:rsid w:val="00D62D46"/>
    <w:rsid w:val="00D62E13"/>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6D30"/>
    <w:rsid w:val="00D67438"/>
    <w:rsid w:val="00D674B1"/>
    <w:rsid w:val="00D674BA"/>
    <w:rsid w:val="00D67791"/>
    <w:rsid w:val="00D677DB"/>
    <w:rsid w:val="00D6790D"/>
    <w:rsid w:val="00D67B54"/>
    <w:rsid w:val="00D70664"/>
    <w:rsid w:val="00D70EB5"/>
    <w:rsid w:val="00D70FB0"/>
    <w:rsid w:val="00D718D1"/>
    <w:rsid w:val="00D71E71"/>
    <w:rsid w:val="00D724A8"/>
    <w:rsid w:val="00D7250A"/>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45C"/>
    <w:rsid w:val="00D82B55"/>
    <w:rsid w:val="00D82E51"/>
    <w:rsid w:val="00D82F92"/>
    <w:rsid w:val="00D831BF"/>
    <w:rsid w:val="00D832D6"/>
    <w:rsid w:val="00D83666"/>
    <w:rsid w:val="00D837F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D97"/>
    <w:rsid w:val="00D87EBA"/>
    <w:rsid w:val="00D9050E"/>
    <w:rsid w:val="00D9069A"/>
    <w:rsid w:val="00D90B53"/>
    <w:rsid w:val="00D90E1B"/>
    <w:rsid w:val="00D90FC7"/>
    <w:rsid w:val="00D91668"/>
    <w:rsid w:val="00D9181F"/>
    <w:rsid w:val="00D92017"/>
    <w:rsid w:val="00D9204A"/>
    <w:rsid w:val="00D92D9E"/>
    <w:rsid w:val="00D92E20"/>
    <w:rsid w:val="00D92EBA"/>
    <w:rsid w:val="00D9370D"/>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73FB"/>
    <w:rsid w:val="00D97522"/>
    <w:rsid w:val="00D97A79"/>
    <w:rsid w:val="00D97AD7"/>
    <w:rsid w:val="00DA0238"/>
    <w:rsid w:val="00DA04EA"/>
    <w:rsid w:val="00DA07FD"/>
    <w:rsid w:val="00DA09A1"/>
    <w:rsid w:val="00DA0A37"/>
    <w:rsid w:val="00DA0BFE"/>
    <w:rsid w:val="00DA0DD7"/>
    <w:rsid w:val="00DA0E02"/>
    <w:rsid w:val="00DA132F"/>
    <w:rsid w:val="00DA25C1"/>
    <w:rsid w:val="00DA2654"/>
    <w:rsid w:val="00DA27EA"/>
    <w:rsid w:val="00DA2F2F"/>
    <w:rsid w:val="00DA3B7D"/>
    <w:rsid w:val="00DA3C25"/>
    <w:rsid w:val="00DA3E84"/>
    <w:rsid w:val="00DA482D"/>
    <w:rsid w:val="00DA4B62"/>
    <w:rsid w:val="00DA54AB"/>
    <w:rsid w:val="00DA54C0"/>
    <w:rsid w:val="00DA5BE8"/>
    <w:rsid w:val="00DA5C3B"/>
    <w:rsid w:val="00DA5C8D"/>
    <w:rsid w:val="00DA6032"/>
    <w:rsid w:val="00DA6578"/>
    <w:rsid w:val="00DA69BA"/>
    <w:rsid w:val="00DA6B89"/>
    <w:rsid w:val="00DA6EA2"/>
    <w:rsid w:val="00DA6F40"/>
    <w:rsid w:val="00DA76A1"/>
    <w:rsid w:val="00DA7850"/>
    <w:rsid w:val="00DA790E"/>
    <w:rsid w:val="00DA7A36"/>
    <w:rsid w:val="00DA7BC1"/>
    <w:rsid w:val="00DA7F81"/>
    <w:rsid w:val="00DB014C"/>
    <w:rsid w:val="00DB0222"/>
    <w:rsid w:val="00DB03AE"/>
    <w:rsid w:val="00DB0F44"/>
    <w:rsid w:val="00DB10A4"/>
    <w:rsid w:val="00DB1437"/>
    <w:rsid w:val="00DB18E8"/>
    <w:rsid w:val="00DB1EBB"/>
    <w:rsid w:val="00DB255B"/>
    <w:rsid w:val="00DB28E4"/>
    <w:rsid w:val="00DB2D0C"/>
    <w:rsid w:val="00DB3011"/>
    <w:rsid w:val="00DB3100"/>
    <w:rsid w:val="00DB310B"/>
    <w:rsid w:val="00DB324A"/>
    <w:rsid w:val="00DB391B"/>
    <w:rsid w:val="00DB39B2"/>
    <w:rsid w:val="00DB3A17"/>
    <w:rsid w:val="00DB3A5E"/>
    <w:rsid w:val="00DB41FA"/>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DD9"/>
    <w:rsid w:val="00DB7E4B"/>
    <w:rsid w:val="00DB7ECA"/>
    <w:rsid w:val="00DC046F"/>
    <w:rsid w:val="00DC05F4"/>
    <w:rsid w:val="00DC1049"/>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D21"/>
    <w:rsid w:val="00DC4F9B"/>
    <w:rsid w:val="00DC5188"/>
    <w:rsid w:val="00DC554A"/>
    <w:rsid w:val="00DC55D9"/>
    <w:rsid w:val="00DC55DE"/>
    <w:rsid w:val="00DC5A9D"/>
    <w:rsid w:val="00DC5B77"/>
    <w:rsid w:val="00DC5D00"/>
    <w:rsid w:val="00DC5F3A"/>
    <w:rsid w:val="00DC6048"/>
    <w:rsid w:val="00DC60F8"/>
    <w:rsid w:val="00DC61A5"/>
    <w:rsid w:val="00DC6F1C"/>
    <w:rsid w:val="00DC7128"/>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772"/>
    <w:rsid w:val="00DD3D89"/>
    <w:rsid w:val="00DD3E88"/>
    <w:rsid w:val="00DD3FBC"/>
    <w:rsid w:val="00DD4221"/>
    <w:rsid w:val="00DD4371"/>
    <w:rsid w:val="00DD4E2C"/>
    <w:rsid w:val="00DD5423"/>
    <w:rsid w:val="00DD563B"/>
    <w:rsid w:val="00DD57D2"/>
    <w:rsid w:val="00DD5889"/>
    <w:rsid w:val="00DD5FC6"/>
    <w:rsid w:val="00DD6620"/>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9D2"/>
    <w:rsid w:val="00DE3B32"/>
    <w:rsid w:val="00DE3F03"/>
    <w:rsid w:val="00DE4719"/>
    <w:rsid w:val="00DE4C12"/>
    <w:rsid w:val="00DE4E4E"/>
    <w:rsid w:val="00DE4E7F"/>
    <w:rsid w:val="00DE52CA"/>
    <w:rsid w:val="00DE541F"/>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AE4"/>
    <w:rsid w:val="00DF3987"/>
    <w:rsid w:val="00DF45BE"/>
    <w:rsid w:val="00DF4661"/>
    <w:rsid w:val="00DF4AF5"/>
    <w:rsid w:val="00DF4F02"/>
    <w:rsid w:val="00DF5147"/>
    <w:rsid w:val="00DF55BB"/>
    <w:rsid w:val="00DF55C7"/>
    <w:rsid w:val="00DF5F6A"/>
    <w:rsid w:val="00DF61C9"/>
    <w:rsid w:val="00DF6463"/>
    <w:rsid w:val="00DF6530"/>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B38"/>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CB"/>
    <w:rsid w:val="00E168B1"/>
    <w:rsid w:val="00E16D6A"/>
    <w:rsid w:val="00E173DB"/>
    <w:rsid w:val="00E1797A"/>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5E1C"/>
    <w:rsid w:val="00E25F56"/>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2E"/>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A8D"/>
    <w:rsid w:val="00E37B5A"/>
    <w:rsid w:val="00E40D5C"/>
    <w:rsid w:val="00E4172C"/>
    <w:rsid w:val="00E41B45"/>
    <w:rsid w:val="00E42728"/>
    <w:rsid w:val="00E42799"/>
    <w:rsid w:val="00E430BA"/>
    <w:rsid w:val="00E43106"/>
    <w:rsid w:val="00E43112"/>
    <w:rsid w:val="00E435E8"/>
    <w:rsid w:val="00E43843"/>
    <w:rsid w:val="00E43972"/>
    <w:rsid w:val="00E43AEB"/>
    <w:rsid w:val="00E43BC7"/>
    <w:rsid w:val="00E4425A"/>
    <w:rsid w:val="00E44629"/>
    <w:rsid w:val="00E44B05"/>
    <w:rsid w:val="00E44DA4"/>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C2"/>
    <w:rsid w:val="00E51EEA"/>
    <w:rsid w:val="00E5219B"/>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B"/>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AB9"/>
    <w:rsid w:val="00E57E35"/>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CEB"/>
    <w:rsid w:val="00E72D58"/>
    <w:rsid w:val="00E72EC9"/>
    <w:rsid w:val="00E7328E"/>
    <w:rsid w:val="00E73688"/>
    <w:rsid w:val="00E73705"/>
    <w:rsid w:val="00E7379C"/>
    <w:rsid w:val="00E73A00"/>
    <w:rsid w:val="00E73ED5"/>
    <w:rsid w:val="00E74701"/>
    <w:rsid w:val="00E747FC"/>
    <w:rsid w:val="00E74F77"/>
    <w:rsid w:val="00E75DA1"/>
    <w:rsid w:val="00E75E72"/>
    <w:rsid w:val="00E76272"/>
    <w:rsid w:val="00E7680E"/>
    <w:rsid w:val="00E76A2A"/>
    <w:rsid w:val="00E76CB9"/>
    <w:rsid w:val="00E77565"/>
    <w:rsid w:val="00E77BE5"/>
    <w:rsid w:val="00E77FEA"/>
    <w:rsid w:val="00E80341"/>
    <w:rsid w:val="00E806DA"/>
    <w:rsid w:val="00E80789"/>
    <w:rsid w:val="00E808CD"/>
    <w:rsid w:val="00E808EE"/>
    <w:rsid w:val="00E809B0"/>
    <w:rsid w:val="00E80A98"/>
    <w:rsid w:val="00E80B37"/>
    <w:rsid w:val="00E80B8E"/>
    <w:rsid w:val="00E80CDF"/>
    <w:rsid w:val="00E814DB"/>
    <w:rsid w:val="00E8151A"/>
    <w:rsid w:val="00E81B22"/>
    <w:rsid w:val="00E81BE5"/>
    <w:rsid w:val="00E81D2A"/>
    <w:rsid w:val="00E81F1B"/>
    <w:rsid w:val="00E825DF"/>
    <w:rsid w:val="00E82893"/>
    <w:rsid w:val="00E8312E"/>
    <w:rsid w:val="00E831D8"/>
    <w:rsid w:val="00E83420"/>
    <w:rsid w:val="00E8361D"/>
    <w:rsid w:val="00E83833"/>
    <w:rsid w:val="00E8385B"/>
    <w:rsid w:val="00E83A98"/>
    <w:rsid w:val="00E83A99"/>
    <w:rsid w:val="00E83C83"/>
    <w:rsid w:val="00E83E20"/>
    <w:rsid w:val="00E83FCE"/>
    <w:rsid w:val="00E841F9"/>
    <w:rsid w:val="00E84277"/>
    <w:rsid w:val="00E8476F"/>
    <w:rsid w:val="00E84BB9"/>
    <w:rsid w:val="00E84CD8"/>
    <w:rsid w:val="00E84DEF"/>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DE2"/>
    <w:rsid w:val="00E912F0"/>
    <w:rsid w:val="00E91504"/>
    <w:rsid w:val="00E9151E"/>
    <w:rsid w:val="00E91C9D"/>
    <w:rsid w:val="00E92027"/>
    <w:rsid w:val="00E920EA"/>
    <w:rsid w:val="00E92397"/>
    <w:rsid w:val="00E92ADD"/>
    <w:rsid w:val="00E92E21"/>
    <w:rsid w:val="00E931C0"/>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566A"/>
    <w:rsid w:val="00EA56E7"/>
    <w:rsid w:val="00EA5816"/>
    <w:rsid w:val="00EA5EA5"/>
    <w:rsid w:val="00EA634E"/>
    <w:rsid w:val="00EA6549"/>
    <w:rsid w:val="00EA660E"/>
    <w:rsid w:val="00EA6746"/>
    <w:rsid w:val="00EA6FAF"/>
    <w:rsid w:val="00EA77BE"/>
    <w:rsid w:val="00EA795D"/>
    <w:rsid w:val="00EB04E8"/>
    <w:rsid w:val="00EB0540"/>
    <w:rsid w:val="00EB074B"/>
    <w:rsid w:val="00EB0784"/>
    <w:rsid w:val="00EB09C1"/>
    <w:rsid w:val="00EB1473"/>
    <w:rsid w:val="00EB18CD"/>
    <w:rsid w:val="00EB1DB6"/>
    <w:rsid w:val="00EB2DD2"/>
    <w:rsid w:val="00EB2F4D"/>
    <w:rsid w:val="00EB2F5B"/>
    <w:rsid w:val="00EB31E0"/>
    <w:rsid w:val="00EB3C79"/>
    <w:rsid w:val="00EB3CA7"/>
    <w:rsid w:val="00EB3E16"/>
    <w:rsid w:val="00EB4087"/>
    <w:rsid w:val="00EB42CC"/>
    <w:rsid w:val="00EB4892"/>
    <w:rsid w:val="00EB48EA"/>
    <w:rsid w:val="00EB4AF7"/>
    <w:rsid w:val="00EB5118"/>
    <w:rsid w:val="00EB5822"/>
    <w:rsid w:val="00EB5BC1"/>
    <w:rsid w:val="00EB5CC3"/>
    <w:rsid w:val="00EB5DC8"/>
    <w:rsid w:val="00EB627F"/>
    <w:rsid w:val="00EB6598"/>
    <w:rsid w:val="00EB676D"/>
    <w:rsid w:val="00EB70DE"/>
    <w:rsid w:val="00EB72BE"/>
    <w:rsid w:val="00EB72FD"/>
    <w:rsid w:val="00EB76FE"/>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56E"/>
    <w:rsid w:val="00EC56EA"/>
    <w:rsid w:val="00EC58F7"/>
    <w:rsid w:val="00EC63EB"/>
    <w:rsid w:val="00EC6577"/>
    <w:rsid w:val="00EC7388"/>
    <w:rsid w:val="00EC73D2"/>
    <w:rsid w:val="00ED0003"/>
    <w:rsid w:val="00ED036A"/>
    <w:rsid w:val="00ED05D6"/>
    <w:rsid w:val="00ED0B9D"/>
    <w:rsid w:val="00ED0C3A"/>
    <w:rsid w:val="00ED12F0"/>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0BF"/>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3DD"/>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602B"/>
    <w:rsid w:val="00EE68A4"/>
    <w:rsid w:val="00EE6EC0"/>
    <w:rsid w:val="00EE6F35"/>
    <w:rsid w:val="00EE70EB"/>
    <w:rsid w:val="00EE7599"/>
    <w:rsid w:val="00EE7809"/>
    <w:rsid w:val="00EE78BA"/>
    <w:rsid w:val="00EE7AC6"/>
    <w:rsid w:val="00EE7B27"/>
    <w:rsid w:val="00EF029D"/>
    <w:rsid w:val="00EF046C"/>
    <w:rsid w:val="00EF065E"/>
    <w:rsid w:val="00EF0815"/>
    <w:rsid w:val="00EF0959"/>
    <w:rsid w:val="00EF0FB9"/>
    <w:rsid w:val="00EF1ACE"/>
    <w:rsid w:val="00EF1C1D"/>
    <w:rsid w:val="00EF1E58"/>
    <w:rsid w:val="00EF1EFC"/>
    <w:rsid w:val="00EF1F5D"/>
    <w:rsid w:val="00EF2241"/>
    <w:rsid w:val="00EF2438"/>
    <w:rsid w:val="00EF2830"/>
    <w:rsid w:val="00EF2AA9"/>
    <w:rsid w:val="00EF2E00"/>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157"/>
    <w:rsid w:val="00EF7596"/>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7A"/>
    <w:rsid w:val="00F03EB0"/>
    <w:rsid w:val="00F04025"/>
    <w:rsid w:val="00F0427A"/>
    <w:rsid w:val="00F042E6"/>
    <w:rsid w:val="00F04B12"/>
    <w:rsid w:val="00F04C3D"/>
    <w:rsid w:val="00F05241"/>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40B"/>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65B1"/>
    <w:rsid w:val="00F16976"/>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097"/>
    <w:rsid w:val="00F2410E"/>
    <w:rsid w:val="00F241EB"/>
    <w:rsid w:val="00F2425B"/>
    <w:rsid w:val="00F243EE"/>
    <w:rsid w:val="00F24808"/>
    <w:rsid w:val="00F2483A"/>
    <w:rsid w:val="00F24D12"/>
    <w:rsid w:val="00F24F4A"/>
    <w:rsid w:val="00F2509A"/>
    <w:rsid w:val="00F254A9"/>
    <w:rsid w:val="00F25591"/>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494"/>
    <w:rsid w:val="00F325EB"/>
    <w:rsid w:val="00F3292E"/>
    <w:rsid w:val="00F32E49"/>
    <w:rsid w:val="00F330B7"/>
    <w:rsid w:val="00F332D0"/>
    <w:rsid w:val="00F336A6"/>
    <w:rsid w:val="00F3373C"/>
    <w:rsid w:val="00F33B18"/>
    <w:rsid w:val="00F33C20"/>
    <w:rsid w:val="00F33FF1"/>
    <w:rsid w:val="00F34432"/>
    <w:rsid w:val="00F35072"/>
    <w:rsid w:val="00F353C4"/>
    <w:rsid w:val="00F35FC5"/>
    <w:rsid w:val="00F36196"/>
    <w:rsid w:val="00F362E8"/>
    <w:rsid w:val="00F3651E"/>
    <w:rsid w:val="00F3654C"/>
    <w:rsid w:val="00F36559"/>
    <w:rsid w:val="00F36D52"/>
    <w:rsid w:val="00F36F96"/>
    <w:rsid w:val="00F3744E"/>
    <w:rsid w:val="00F374A9"/>
    <w:rsid w:val="00F37B28"/>
    <w:rsid w:val="00F4049E"/>
    <w:rsid w:val="00F40733"/>
    <w:rsid w:val="00F4073C"/>
    <w:rsid w:val="00F40786"/>
    <w:rsid w:val="00F40C62"/>
    <w:rsid w:val="00F40C7C"/>
    <w:rsid w:val="00F40DF3"/>
    <w:rsid w:val="00F40F43"/>
    <w:rsid w:val="00F41189"/>
    <w:rsid w:val="00F413C6"/>
    <w:rsid w:val="00F413C7"/>
    <w:rsid w:val="00F41556"/>
    <w:rsid w:val="00F41A56"/>
    <w:rsid w:val="00F41B0E"/>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4FCB"/>
    <w:rsid w:val="00F450A6"/>
    <w:rsid w:val="00F45269"/>
    <w:rsid w:val="00F45630"/>
    <w:rsid w:val="00F45688"/>
    <w:rsid w:val="00F457A2"/>
    <w:rsid w:val="00F463B4"/>
    <w:rsid w:val="00F46483"/>
    <w:rsid w:val="00F46536"/>
    <w:rsid w:val="00F46A0C"/>
    <w:rsid w:val="00F46BAD"/>
    <w:rsid w:val="00F46C07"/>
    <w:rsid w:val="00F46F12"/>
    <w:rsid w:val="00F470C2"/>
    <w:rsid w:val="00F47950"/>
    <w:rsid w:val="00F47DD3"/>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C7B"/>
    <w:rsid w:val="00F54D16"/>
    <w:rsid w:val="00F54E14"/>
    <w:rsid w:val="00F55182"/>
    <w:rsid w:val="00F5558E"/>
    <w:rsid w:val="00F55A33"/>
    <w:rsid w:val="00F56061"/>
    <w:rsid w:val="00F56A08"/>
    <w:rsid w:val="00F56A85"/>
    <w:rsid w:val="00F56D59"/>
    <w:rsid w:val="00F57498"/>
    <w:rsid w:val="00F57618"/>
    <w:rsid w:val="00F576E2"/>
    <w:rsid w:val="00F576F6"/>
    <w:rsid w:val="00F57863"/>
    <w:rsid w:val="00F579BF"/>
    <w:rsid w:val="00F57A0B"/>
    <w:rsid w:val="00F6005F"/>
    <w:rsid w:val="00F60083"/>
    <w:rsid w:val="00F60162"/>
    <w:rsid w:val="00F6033C"/>
    <w:rsid w:val="00F609A2"/>
    <w:rsid w:val="00F60CAB"/>
    <w:rsid w:val="00F611EC"/>
    <w:rsid w:val="00F615B9"/>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64"/>
    <w:rsid w:val="00F759F2"/>
    <w:rsid w:val="00F761FF"/>
    <w:rsid w:val="00F76268"/>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40CB"/>
    <w:rsid w:val="00F8421C"/>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0F1B"/>
    <w:rsid w:val="00F91106"/>
    <w:rsid w:val="00F9119C"/>
    <w:rsid w:val="00F913E2"/>
    <w:rsid w:val="00F914B7"/>
    <w:rsid w:val="00F916B1"/>
    <w:rsid w:val="00F91907"/>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AF8"/>
    <w:rsid w:val="00F95CD5"/>
    <w:rsid w:val="00F95CFE"/>
    <w:rsid w:val="00F95D95"/>
    <w:rsid w:val="00F95E8C"/>
    <w:rsid w:val="00F96990"/>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59E"/>
    <w:rsid w:val="00FA515A"/>
    <w:rsid w:val="00FA5187"/>
    <w:rsid w:val="00FA5359"/>
    <w:rsid w:val="00FA5ACE"/>
    <w:rsid w:val="00FA60E5"/>
    <w:rsid w:val="00FA66BB"/>
    <w:rsid w:val="00FA6CB3"/>
    <w:rsid w:val="00FA6FC8"/>
    <w:rsid w:val="00FA7065"/>
    <w:rsid w:val="00FA73A6"/>
    <w:rsid w:val="00FA7433"/>
    <w:rsid w:val="00FA7891"/>
    <w:rsid w:val="00FA7D0B"/>
    <w:rsid w:val="00FA7FE6"/>
    <w:rsid w:val="00FB00E8"/>
    <w:rsid w:val="00FB0228"/>
    <w:rsid w:val="00FB0716"/>
    <w:rsid w:val="00FB075C"/>
    <w:rsid w:val="00FB0899"/>
    <w:rsid w:val="00FB0C9E"/>
    <w:rsid w:val="00FB0F3F"/>
    <w:rsid w:val="00FB12E8"/>
    <w:rsid w:val="00FB1371"/>
    <w:rsid w:val="00FB1828"/>
    <w:rsid w:val="00FB20F6"/>
    <w:rsid w:val="00FB226D"/>
    <w:rsid w:val="00FB2287"/>
    <w:rsid w:val="00FB244F"/>
    <w:rsid w:val="00FB2EAA"/>
    <w:rsid w:val="00FB2F2E"/>
    <w:rsid w:val="00FB35E6"/>
    <w:rsid w:val="00FB365A"/>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F2D"/>
    <w:rsid w:val="00FC3125"/>
    <w:rsid w:val="00FC3178"/>
    <w:rsid w:val="00FC325C"/>
    <w:rsid w:val="00FC399A"/>
    <w:rsid w:val="00FC3A62"/>
    <w:rsid w:val="00FC3C01"/>
    <w:rsid w:val="00FC3F5E"/>
    <w:rsid w:val="00FC4503"/>
    <w:rsid w:val="00FC4946"/>
    <w:rsid w:val="00FC4973"/>
    <w:rsid w:val="00FC4FF1"/>
    <w:rsid w:val="00FC5072"/>
    <w:rsid w:val="00FC5168"/>
    <w:rsid w:val="00FC5796"/>
    <w:rsid w:val="00FC58CC"/>
    <w:rsid w:val="00FC5941"/>
    <w:rsid w:val="00FC6145"/>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D3D"/>
    <w:rsid w:val="00FD5ABD"/>
    <w:rsid w:val="00FD634D"/>
    <w:rsid w:val="00FD6426"/>
    <w:rsid w:val="00FD6489"/>
    <w:rsid w:val="00FD66A9"/>
    <w:rsid w:val="00FD757F"/>
    <w:rsid w:val="00FD78C4"/>
    <w:rsid w:val="00FD7954"/>
    <w:rsid w:val="00FD7F26"/>
    <w:rsid w:val="00FD7F74"/>
    <w:rsid w:val="00FD7F84"/>
    <w:rsid w:val="00FE0203"/>
    <w:rsid w:val="00FE0444"/>
    <w:rsid w:val="00FE04DF"/>
    <w:rsid w:val="00FE0626"/>
    <w:rsid w:val="00FE0697"/>
    <w:rsid w:val="00FE0DF3"/>
    <w:rsid w:val="00FE0FA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5E1"/>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1B2942E5-44F2-47A0-AEE7-38D7D495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56000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5647004">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11900</TotalTime>
  <Pages>7</Pages>
  <Words>3654</Words>
  <Characters>18409</Characters>
  <Application>Microsoft Office Word</Application>
  <DocSecurity>0</DocSecurity>
  <Lines>153</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22019</CharactersWithSpaces>
  <SharedDoc>false</SharedDoc>
  <HLinks>
    <vt:vector size="6" baseType="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1007</cp:revision>
  <dcterms:created xsi:type="dcterms:W3CDTF">2021-07-15T18:32:00Z</dcterms:created>
  <dcterms:modified xsi:type="dcterms:W3CDTF">2022-03-29T02:48:00Z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